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CCAE8" w14:textId="77777777" w:rsidR="00343FF6" w:rsidRDefault="00343FF6">
      <w:pPr>
        <w:pStyle w:val="BodyText"/>
        <w:spacing w:before="2"/>
        <w:rPr>
          <w:rFonts w:ascii="Times New Roman"/>
          <w:sz w:val="10"/>
        </w:rPr>
      </w:pPr>
      <w:bookmarkStart w:id="0" w:name="_GoBack"/>
      <w:bookmarkEnd w:id="0"/>
    </w:p>
    <w:p w14:paraId="6131103A" w14:textId="77777777" w:rsidR="00343FF6" w:rsidRDefault="00635E89">
      <w:pPr>
        <w:spacing w:before="103"/>
        <w:ind w:left="618" w:right="635"/>
        <w:jc w:val="center"/>
        <w:rPr>
          <w:rFonts w:ascii="Book Antiqua"/>
          <w:b/>
          <w:sz w:val="19"/>
        </w:rPr>
      </w:pPr>
      <w:bookmarkStart w:id="1" w:name="COMMISSION_REGULATION_(EU)_2016/1388_of_"/>
      <w:bookmarkEnd w:id="1"/>
      <w:r>
        <w:rPr>
          <w:rFonts w:ascii="Book Antiqua"/>
          <w:b/>
          <w:w w:val="90"/>
          <w:sz w:val="19"/>
        </w:rPr>
        <w:t>COMMISSION</w:t>
      </w:r>
      <w:r>
        <w:rPr>
          <w:rFonts w:ascii="Book Antiqua"/>
          <w:b/>
          <w:spacing w:val="48"/>
          <w:sz w:val="19"/>
        </w:rPr>
        <w:t xml:space="preserve"> </w:t>
      </w:r>
      <w:r>
        <w:rPr>
          <w:rFonts w:ascii="Book Antiqua"/>
          <w:b/>
          <w:w w:val="90"/>
          <w:sz w:val="19"/>
        </w:rPr>
        <w:t>REGULATION</w:t>
      </w:r>
      <w:r>
        <w:rPr>
          <w:rFonts w:ascii="Book Antiqua"/>
          <w:b/>
          <w:spacing w:val="47"/>
          <w:sz w:val="19"/>
        </w:rPr>
        <w:t xml:space="preserve"> </w:t>
      </w:r>
      <w:r>
        <w:rPr>
          <w:rFonts w:ascii="Book Antiqua"/>
          <w:b/>
          <w:w w:val="90"/>
          <w:sz w:val="19"/>
        </w:rPr>
        <w:t>(EU)</w:t>
      </w:r>
      <w:r>
        <w:rPr>
          <w:rFonts w:ascii="Book Antiqua"/>
          <w:b/>
          <w:spacing w:val="49"/>
          <w:sz w:val="19"/>
        </w:rPr>
        <w:t xml:space="preserve"> </w:t>
      </w:r>
      <w:r>
        <w:rPr>
          <w:rFonts w:ascii="Book Antiqua"/>
          <w:b/>
          <w:w w:val="90"/>
          <w:sz w:val="19"/>
        </w:rPr>
        <w:t>2016/1388</w:t>
      </w:r>
    </w:p>
    <w:p w14:paraId="32487B21" w14:textId="77777777" w:rsidR="00343FF6" w:rsidRDefault="00635E89">
      <w:pPr>
        <w:spacing w:before="110"/>
        <w:ind w:left="617" w:right="635"/>
        <w:jc w:val="center"/>
        <w:rPr>
          <w:rFonts w:ascii="Book Antiqua"/>
          <w:b/>
          <w:sz w:val="19"/>
        </w:rPr>
      </w:pPr>
      <w:r>
        <w:rPr>
          <w:rFonts w:ascii="Book Antiqua"/>
          <w:b/>
          <w:sz w:val="19"/>
        </w:rPr>
        <w:t>of</w:t>
      </w:r>
      <w:r>
        <w:rPr>
          <w:rFonts w:ascii="Book Antiqua"/>
          <w:b/>
          <w:spacing w:val="4"/>
          <w:sz w:val="19"/>
        </w:rPr>
        <w:t xml:space="preserve"> </w:t>
      </w:r>
      <w:r>
        <w:rPr>
          <w:rFonts w:ascii="Book Antiqua"/>
          <w:b/>
          <w:sz w:val="19"/>
        </w:rPr>
        <w:t>17</w:t>
      </w:r>
      <w:r>
        <w:rPr>
          <w:rFonts w:ascii="Book Antiqua"/>
          <w:b/>
          <w:spacing w:val="4"/>
          <w:sz w:val="19"/>
        </w:rPr>
        <w:t xml:space="preserve"> </w:t>
      </w:r>
      <w:r>
        <w:rPr>
          <w:rFonts w:ascii="Book Antiqua"/>
          <w:b/>
          <w:sz w:val="19"/>
        </w:rPr>
        <w:t>August</w:t>
      </w:r>
      <w:r>
        <w:rPr>
          <w:rFonts w:ascii="Book Antiqua"/>
          <w:b/>
          <w:spacing w:val="7"/>
          <w:sz w:val="19"/>
        </w:rPr>
        <w:t xml:space="preserve"> </w:t>
      </w:r>
      <w:r>
        <w:rPr>
          <w:rFonts w:ascii="Book Antiqua"/>
          <w:b/>
          <w:sz w:val="19"/>
        </w:rPr>
        <w:t>2016</w:t>
      </w:r>
    </w:p>
    <w:p w14:paraId="21A876B5" w14:textId="77777777" w:rsidR="00343FF6" w:rsidRDefault="00635E89">
      <w:pPr>
        <w:spacing w:before="110"/>
        <w:ind w:left="618" w:right="635"/>
        <w:jc w:val="center"/>
        <w:rPr>
          <w:rFonts w:ascii="Book Antiqua"/>
          <w:b/>
          <w:sz w:val="19"/>
        </w:rPr>
      </w:pPr>
      <w:r>
        <w:rPr>
          <w:rFonts w:ascii="Book Antiqua"/>
          <w:b/>
          <w:w w:val="95"/>
          <w:sz w:val="19"/>
        </w:rPr>
        <w:t>establishing</w:t>
      </w:r>
      <w:r>
        <w:rPr>
          <w:rFonts w:ascii="Book Antiqua"/>
          <w:b/>
          <w:spacing w:val="-2"/>
          <w:w w:val="95"/>
          <w:sz w:val="19"/>
        </w:rPr>
        <w:t xml:space="preserve"> </w:t>
      </w:r>
      <w:r>
        <w:rPr>
          <w:rFonts w:ascii="Book Antiqua"/>
          <w:b/>
          <w:w w:val="95"/>
          <w:sz w:val="19"/>
        </w:rPr>
        <w:t>a Network</w:t>
      </w:r>
      <w:r>
        <w:rPr>
          <w:rFonts w:ascii="Book Antiqua"/>
          <w:b/>
          <w:spacing w:val="-1"/>
          <w:w w:val="95"/>
          <w:sz w:val="19"/>
        </w:rPr>
        <w:t xml:space="preserve"> </w:t>
      </w:r>
      <w:r>
        <w:rPr>
          <w:rFonts w:ascii="Book Antiqua"/>
          <w:b/>
          <w:w w:val="95"/>
          <w:sz w:val="19"/>
        </w:rPr>
        <w:t>Code</w:t>
      </w:r>
      <w:r>
        <w:rPr>
          <w:rFonts w:ascii="Book Antiqua"/>
          <w:b/>
          <w:spacing w:val="-1"/>
          <w:w w:val="95"/>
          <w:sz w:val="19"/>
        </w:rPr>
        <w:t xml:space="preserve"> </w:t>
      </w:r>
      <w:r>
        <w:rPr>
          <w:rFonts w:ascii="Book Antiqua"/>
          <w:b/>
          <w:w w:val="95"/>
          <w:sz w:val="19"/>
        </w:rPr>
        <w:t>on</w:t>
      </w:r>
      <w:r>
        <w:rPr>
          <w:rFonts w:ascii="Book Antiqua"/>
          <w:b/>
          <w:spacing w:val="-1"/>
          <w:w w:val="95"/>
          <w:sz w:val="19"/>
        </w:rPr>
        <w:t xml:space="preserve"> </w:t>
      </w:r>
      <w:r>
        <w:rPr>
          <w:rFonts w:ascii="Book Antiqua"/>
          <w:b/>
          <w:w w:val="95"/>
          <w:sz w:val="19"/>
        </w:rPr>
        <w:t>Demand</w:t>
      </w:r>
      <w:r>
        <w:rPr>
          <w:rFonts w:ascii="Book Antiqua"/>
          <w:b/>
          <w:spacing w:val="-1"/>
          <w:w w:val="95"/>
          <w:sz w:val="19"/>
        </w:rPr>
        <w:t xml:space="preserve"> </w:t>
      </w:r>
      <w:r>
        <w:rPr>
          <w:rFonts w:ascii="Book Antiqua"/>
          <w:b/>
          <w:w w:val="95"/>
          <w:sz w:val="19"/>
        </w:rPr>
        <w:t>Connection</w:t>
      </w:r>
    </w:p>
    <w:p w14:paraId="56DECFCD" w14:textId="77777777" w:rsidR="00343FF6" w:rsidRDefault="00635E89">
      <w:pPr>
        <w:spacing w:before="197"/>
        <w:ind w:left="617" w:right="635"/>
        <w:jc w:val="center"/>
        <w:rPr>
          <w:rFonts w:ascii="Book Antiqua"/>
          <w:b/>
          <w:sz w:val="17"/>
        </w:rPr>
      </w:pPr>
      <w:r>
        <w:rPr>
          <w:rFonts w:ascii="Book Antiqua"/>
          <w:b/>
          <w:w w:val="95"/>
          <w:sz w:val="17"/>
        </w:rPr>
        <w:t>(Text</w:t>
      </w:r>
      <w:r>
        <w:rPr>
          <w:rFonts w:ascii="Book Antiqua"/>
          <w:b/>
          <w:spacing w:val="3"/>
          <w:w w:val="95"/>
          <w:sz w:val="17"/>
        </w:rPr>
        <w:t xml:space="preserve"> </w:t>
      </w:r>
      <w:r>
        <w:rPr>
          <w:rFonts w:ascii="Book Antiqua"/>
          <w:b/>
          <w:w w:val="95"/>
          <w:sz w:val="17"/>
        </w:rPr>
        <w:t>with</w:t>
      </w:r>
      <w:r>
        <w:rPr>
          <w:rFonts w:ascii="Book Antiqua"/>
          <w:b/>
          <w:spacing w:val="2"/>
          <w:w w:val="95"/>
          <w:sz w:val="17"/>
        </w:rPr>
        <w:t xml:space="preserve"> </w:t>
      </w:r>
      <w:r>
        <w:rPr>
          <w:rFonts w:ascii="Book Antiqua"/>
          <w:b/>
          <w:w w:val="95"/>
          <w:sz w:val="17"/>
        </w:rPr>
        <w:t>EEA</w:t>
      </w:r>
      <w:r>
        <w:rPr>
          <w:rFonts w:ascii="Book Antiqua"/>
          <w:b/>
          <w:spacing w:val="2"/>
          <w:w w:val="95"/>
          <w:sz w:val="17"/>
        </w:rPr>
        <w:t xml:space="preserve"> </w:t>
      </w:r>
      <w:r>
        <w:rPr>
          <w:rFonts w:ascii="Book Antiqua"/>
          <w:b/>
          <w:w w:val="95"/>
          <w:sz w:val="17"/>
        </w:rPr>
        <w:t>relevance)</w:t>
      </w:r>
    </w:p>
    <w:p w14:paraId="3CD6C157" w14:textId="77777777" w:rsidR="00343FF6" w:rsidRDefault="00343FF6">
      <w:pPr>
        <w:pStyle w:val="BodyText"/>
        <w:spacing w:before="11"/>
        <w:rPr>
          <w:rFonts w:ascii="Book Antiqua"/>
          <w:b/>
          <w:sz w:val="21"/>
        </w:rPr>
      </w:pPr>
    </w:p>
    <w:p w14:paraId="15C40697" w14:textId="77777777" w:rsidR="00343FF6" w:rsidRDefault="00635E89">
      <w:pPr>
        <w:spacing w:before="101"/>
        <w:ind w:left="107"/>
        <w:rPr>
          <w:sz w:val="17"/>
        </w:rPr>
      </w:pPr>
      <w:r>
        <w:rPr>
          <w:spacing w:val="-1"/>
          <w:sz w:val="17"/>
        </w:rPr>
        <w:t>THE</w:t>
      </w:r>
      <w:r>
        <w:rPr>
          <w:spacing w:val="-3"/>
          <w:sz w:val="17"/>
        </w:rPr>
        <w:t xml:space="preserve"> </w:t>
      </w:r>
      <w:r>
        <w:rPr>
          <w:spacing w:val="-1"/>
          <w:sz w:val="17"/>
        </w:rPr>
        <w:t>EUROPEAN</w:t>
      </w:r>
      <w:r>
        <w:rPr>
          <w:spacing w:val="-3"/>
          <w:sz w:val="17"/>
        </w:rPr>
        <w:t xml:space="preserve"> </w:t>
      </w:r>
      <w:r>
        <w:rPr>
          <w:spacing w:val="-1"/>
          <w:sz w:val="17"/>
        </w:rPr>
        <w:t>COMMISSION,</w:t>
      </w:r>
    </w:p>
    <w:p w14:paraId="1C3D9C7C" w14:textId="77777777" w:rsidR="00343FF6" w:rsidRDefault="00343FF6">
      <w:pPr>
        <w:pStyle w:val="BodyText"/>
        <w:rPr>
          <w:sz w:val="20"/>
        </w:rPr>
      </w:pPr>
    </w:p>
    <w:p w14:paraId="02A8FB6C" w14:textId="77777777" w:rsidR="00343FF6" w:rsidRDefault="00343FF6">
      <w:pPr>
        <w:pStyle w:val="BodyText"/>
        <w:spacing w:before="2"/>
        <w:rPr>
          <w:sz w:val="17"/>
        </w:rPr>
      </w:pPr>
    </w:p>
    <w:p w14:paraId="27C1FE75" w14:textId="77777777" w:rsidR="00343FF6" w:rsidRDefault="00635E89">
      <w:pPr>
        <w:pStyle w:val="BodyText"/>
        <w:ind w:left="107"/>
      </w:pPr>
      <w:r>
        <w:rPr>
          <w:w w:val="95"/>
        </w:rPr>
        <w:t>Having</w:t>
      </w:r>
      <w:r>
        <w:rPr>
          <w:spacing w:val="2"/>
          <w:w w:val="95"/>
        </w:rPr>
        <w:t xml:space="preserve"> </w:t>
      </w:r>
      <w:r>
        <w:rPr>
          <w:w w:val="95"/>
        </w:rPr>
        <w:t>regard</w:t>
      </w:r>
      <w:r>
        <w:rPr>
          <w:spacing w:val="2"/>
          <w:w w:val="95"/>
        </w:rPr>
        <w:t xml:space="preserve"> </w:t>
      </w:r>
      <w:r>
        <w:rPr>
          <w:w w:val="95"/>
        </w:rPr>
        <w:t>to the</w:t>
      </w:r>
      <w:r>
        <w:rPr>
          <w:spacing w:val="2"/>
          <w:w w:val="95"/>
        </w:rPr>
        <w:t xml:space="preserve"> </w:t>
      </w:r>
      <w:r>
        <w:rPr>
          <w:w w:val="95"/>
        </w:rPr>
        <w:t>Treaty</w:t>
      </w:r>
      <w:r>
        <w:rPr>
          <w:spacing w:val="-1"/>
          <w:w w:val="95"/>
        </w:rPr>
        <w:t xml:space="preserve"> </w:t>
      </w:r>
      <w:r>
        <w:rPr>
          <w:w w:val="95"/>
        </w:rPr>
        <w:t>on</w:t>
      </w:r>
      <w:r>
        <w:rPr>
          <w:spacing w:val="2"/>
          <w:w w:val="95"/>
        </w:rPr>
        <w:t xml:space="preserve"> </w:t>
      </w:r>
      <w:r>
        <w:rPr>
          <w:w w:val="95"/>
        </w:rPr>
        <w:t>the</w:t>
      </w:r>
      <w:r>
        <w:rPr>
          <w:spacing w:val="2"/>
          <w:w w:val="95"/>
        </w:rPr>
        <w:t xml:space="preserve"> </w:t>
      </w:r>
      <w:r>
        <w:rPr>
          <w:w w:val="95"/>
        </w:rPr>
        <w:t>Functioning</w:t>
      </w:r>
      <w:r>
        <w:rPr>
          <w:spacing w:val="1"/>
          <w:w w:val="95"/>
        </w:rPr>
        <w:t xml:space="preserve"> </w:t>
      </w:r>
      <w:r>
        <w:rPr>
          <w:w w:val="95"/>
        </w:rPr>
        <w:t>of</w:t>
      </w:r>
      <w:r>
        <w:rPr>
          <w:spacing w:val="6"/>
          <w:w w:val="95"/>
        </w:rPr>
        <w:t xml:space="preserve"> </w:t>
      </w:r>
      <w:r>
        <w:rPr>
          <w:w w:val="95"/>
        </w:rPr>
        <w:t>the</w:t>
      </w:r>
      <w:r>
        <w:rPr>
          <w:spacing w:val="1"/>
          <w:w w:val="95"/>
        </w:rPr>
        <w:t xml:space="preserve"> </w:t>
      </w:r>
      <w:r>
        <w:rPr>
          <w:w w:val="95"/>
        </w:rPr>
        <w:t>European</w:t>
      </w:r>
      <w:r>
        <w:rPr>
          <w:spacing w:val="2"/>
          <w:w w:val="95"/>
        </w:rPr>
        <w:t xml:space="preserve"> </w:t>
      </w:r>
      <w:r>
        <w:rPr>
          <w:w w:val="95"/>
        </w:rPr>
        <w:t>Union,</w:t>
      </w:r>
    </w:p>
    <w:p w14:paraId="584B8607" w14:textId="77777777" w:rsidR="00343FF6" w:rsidRDefault="00343FF6">
      <w:pPr>
        <w:pStyle w:val="BodyText"/>
        <w:rPr>
          <w:sz w:val="22"/>
        </w:rPr>
      </w:pPr>
    </w:p>
    <w:p w14:paraId="64619BDF" w14:textId="77777777" w:rsidR="00343FF6" w:rsidRDefault="00635E89">
      <w:pPr>
        <w:pStyle w:val="BodyText"/>
        <w:spacing w:before="187" w:line="228" w:lineRule="auto"/>
        <w:ind w:left="107" w:right="125"/>
        <w:jc w:val="both"/>
      </w:pPr>
      <w:r>
        <w:rPr>
          <w:w w:val="95"/>
        </w:rPr>
        <w:t>Having regard to Regulation (EC) No 714/2009 of the European Parliament and of the Council of 13 July 2009 on</w:t>
      </w:r>
      <w:r>
        <w:rPr>
          <w:spacing w:val="1"/>
          <w:w w:val="95"/>
        </w:rPr>
        <w:t xml:space="preserve"> </w:t>
      </w:r>
      <w:r>
        <w:rPr>
          <w:w w:val="95"/>
        </w:rPr>
        <w:t>conditions</w:t>
      </w:r>
      <w:r>
        <w:rPr>
          <w:spacing w:val="27"/>
          <w:w w:val="95"/>
        </w:rPr>
        <w:t xml:space="preserve"> </w:t>
      </w:r>
      <w:r>
        <w:rPr>
          <w:w w:val="95"/>
        </w:rPr>
        <w:t>for</w:t>
      </w:r>
      <w:r>
        <w:rPr>
          <w:spacing w:val="26"/>
          <w:w w:val="95"/>
        </w:rPr>
        <w:t xml:space="preserve"> </w:t>
      </w:r>
      <w:r>
        <w:rPr>
          <w:w w:val="95"/>
        </w:rPr>
        <w:t>access</w:t>
      </w:r>
      <w:r>
        <w:rPr>
          <w:spacing w:val="26"/>
          <w:w w:val="95"/>
        </w:rPr>
        <w:t xml:space="preserve"> </w:t>
      </w:r>
      <w:r>
        <w:rPr>
          <w:w w:val="95"/>
        </w:rPr>
        <w:t>to</w:t>
      </w:r>
      <w:r>
        <w:rPr>
          <w:spacing w:val="25"/>
          <w:w w:val="95"/>
        </w:rPr>
        <w:t xml:space="preserve"> </w:t>
      </w:r>
      <w:r>
        <w:rPr>
          <w:w w:val="95"/>
        </w:rPr>
        <w:t>the</w:t>
      </w:r>
      <w:r>
        <w:rPr>
          <w:spacing w:val="27"/>
          <w:w w:val="95"/>
        </w:rPr>
        <w:t xml:space="preserve"> </w:t>
      </w:r>
      <w:r>
        <w:rPr>
          <w:w w:val="95"/>
        </w:rPr>
        <w:t>network</w:t>
      </w:r>
      <w:r>
        <w:rPr>
          <w:spacing w:val="63"/>
        </w:rPr>
        <w:t xml:space="preserve"> </w:t>
      </w:r>
      <w:r>
        <w:rPr>
          <w:w w:val="95"/>
        </w:rPr>
        <w:t>for</w:t>
      </w:r>
      <w:r>
        <w:rPr>
          <w:spacing w:val="64"/>
        </w:rPr>
        <w:t xml:space="preserve"> </w:t>
      </w:r>
      <w:r>
        <w:rPr>
          <w:w w:val="95"/>
        </w:rPr>
        <w:t>cross-border</w:t>
      </w:r>
      <w:r>
        <w:rPr>
          <w:spacing w:val="63"/>
        </w:rPr>
        <w:t xml:space="preserve"> </w:t>
      </w:r>
      <w:r>
        <w:rPr>
          <w:w w:val="95"/>
        </w:rPr>
        <w:t>exchanges</w:t>
      </w:r>
      <w:r>
        <w:rPr>
          <w:spacing w:val="62"/>
        </w:rPr>
        <w:t xml:space="preserve"> </w:t>
      </w:r>
      <w:r>
        <w:rPr>
          <w:w w:val="95"/>
        </w:rPr>
        <w:t>in</w:t>
      </w:r>
      <w:r>
        <w:rPr>
          <w:spacing w:val="64"/>
        </w:rPr>
        <w:t xml:space="preserve"> </w:t>
      </w:r>
      <w:r>
        <w:rPr>
          <w:w w:val="95"/>
        </w:rPr>
        <w:t>electricity</w:t>
      </w:r>
      <w:r>
        <w:rPr>
          <w:spacing w:val="64"/>
        </w:rPr>
        <w:t xml:space="preserve"> </w:t>
      </w:r>
      <w:r>
        <w:rPr>
          <w:w w:val="95"/>
        </w:rPr>
        <w:t>and</w:t>
      </w:r>
      <w:r>
        <w:rPr>
          <w:spacing w:val="64"/>
        </w:rPr>
        <w:t xml:space="preserve"> </w:t>
      </w:r>
      <w:r>
        <w:rPr>
          <w:w w:val="95"/>
        </w:rPr>
        <w:t>repealing</w:t>
      </w:r>
      <w:r>
        <w:rPr>
          <w:spacing w:val="64"/>
        </w:rPr>
        <w:t xml:space="preserve"> </w:t>
      </w:r>
      <w:r>
        <w:rPr>
          <w:w w:val="95"/>
        </w:rPr>
        <w:t>Regulation</w:t>
      </w:r>
      <w:r>
        <w:rPr>
          <w:spacing w:val="63"/>
        </w:rPr>
        <w:t xml:space="preserve"> </w:t>
      </w:r>
      <w:r>
        <w:rPr>
          <w:w w:val="95"/>
        </w:rPr>
        <w:t>(EC)</w:t>
      </w:r>
      <w:r>
        <w:rPr>
          <w:spacing w:val="-38"/>
          <w:w w:val="95"/>
        </w:rPr>
        <w:t xml:space="preserve"> </w:t>
      </w:r>
      <w:r>
        <w:t>No</w:t>
      </w:r>
      <w:r>
        <w:rPr>
          <w:spacing w:val="11"/>
        </w:rPr>
        <w:t xml:space="preserve"> </w:t>
      </w:r>
      <w:r>
        <w:t>1228/2003</w:t>
      </w:r>
      <w:r>
        <w:rPr>
          <w:spacing w:val="17"/>
        </w:rPr>
        <w:t xml:space="preserve"> </w:t>
      </w:r>
      <w:r>
        <w:t>(</w:t>
      </w:r>
      <w:r>
        <w:rPr>
          <w:position w:val="6"/>
          <w:sz w:val="10"/>
        </w:rPr>
        <w:t>1</w:t>
      </w:r>
      <w:r>
        <w:t>),</w:t>
      </w:r>
      <w:r>
        <w:rPr>
          <w:spacing w:val="10"/>
        </w:rPr>
        <w:t xml:space="preserve"> </w:t>
      </w:r>
      <w:r>
        <w:t>and</w:t>
      </w:r>
      <w:r>
        <w:rPr>
          <w:spacing w:val="12"/>
        </w:rPr>
        <w:t xml:space="preserve"> </w:t>
      </w:r>
      <w:r>
        <w:t>in</w:t>
      </w:r>
      <w:r>
        <w:rPr>
          <w:spacing w:val="9"/>
        </w:rPr>
        <w:t xml:space="preserve"> </w:t>
      </w:r>
      <w:r>
        <w:t>particular</w:t>
      </w:r>
      <w:r>
        <w:rPr>
          <w:spacing w:val="12"/>
        </w:rPr>
        <w:t xml:space="preserve"> </w:t>
      </w:r>
      <w:r>
        <w:t>Article</w:t>
      </w:r>
      <w:r>
        <w:rPr>
          <w:spacing w:val="12"/>
        </w:rPr>
        <w:t xml:space="preserve"> </w:t>
      </w:r>
      <w:r>
        <w:t>6(11)</w:t>
      </w:r>
      <w:r>
        <w:rPr>
          <w:spacing w:val="11"/>
        </w:rPr>
        <w:t xml:space="preserve"> </w:t>
      </w:r>
      <w:r>
        <w:t>thereof,</w:t>
      </w:r>
    </w:p>
    <w:p w14:paraId="0FA5B858" w14:textId="77777777" w:rsidR="00343FF6" w:rsidRDefault="00343FF6">
      <w:pPr>
        <w:pStyle w:val="BodyText"/>
        <w:rPr>
          <w:sz w:val="22"/>
        </w:rPr>
      </w:pPr>
    </w:p>
    <w:p w14:paraId="639DC4E2" w14:textId="77777777" w:rsidR="00343FF6" w:rsidRDefault="00635E89">
      <w:pPr>
        <w:pStyle w:val="BodyText"/>
        <w:spacing w:before="180"/>
        <w:ind w:left="107"/>
      </w:pPr>
      <w:r>
        <w:t>Whereas:</w:t>
      </w:r>
    </w:p>
    <w:p w14:paraId="369705CB" w14:textId="77777777" w:rsidR="00343FF6" w:rsidRDefault="00343FF6">
      <w:pPr>
        <w:pStyle w:val="BodyText"/>
        <w:rPr>
          <w:sz w:val="22"/>
        </w:rPr>
      </w:pPr>
    </w:p>
    <w:p w14:paraId="5AC6019B" w14:textId="77777777" w:rsidR="00343FF6" w:rsidRDefault="00635E89">
      <w:pPr>
        <w:pStyle w:val="ListParagraph"/>
        <w:numPr>
          <w:ilvl w:val="0"/>
          <w:numId w:val="108"/>
        </w:numPr>
        <w:tabs>
          <w:tab w:val="left" w:pos="645"/>
        </w:tabs>
        <w:spacing w:before="188" w:line="228" w:lineRule="auto"/>
        <w:rPr>
          <w:sz w:val="19"/>
        </w:rPr>
      </w:pPr>
      <w:r>
        <w:rPr>
          <w:w w:val="95"/>
          <w:sz w:val="19"/>
        </w:rPr>
        <w:t>The swift completion of a fully functioning and interconnected internal energy market is crucial to maintaining</w:t>
      </w:r>
      <w:r>
        <w:rPr>
          <w:spacing w:val="1"/>
          <w:w w:val="95"/>
          <w:sz w:val="19"/>
        </w:rPr>
        <w:t xml:space="preserve"> </w:t>
      </w:r>
      <w:r>
        <w:rPr>
          <w:w w:val="95"/>
          <w:sz w:val="19"/>
        </w:rPr>
        <w:t xml:space="preserve">security of energy supply, increasing competitiveness and </w:t>
      </w:r>
      <w:r>
        <w:rPr>
          <w:w w:val="95"/>
          <w:sz w:val="19"/>
        </w:rPr>
        <w:t>ensuring that all consumers can purchase energy at</w:t>
      </w:r>
      <w:r>
        <w:rPr>
          <w:spacing w:val="1"/>
          <w:w w:val="95"/>
          <w:sz w:val="19"/>
        </w:rPr>
        <w:t xml:space="preserve"> </w:t>
      </w:r>
      <w:r>
        <w:rPr>
          <w:sz w:val="19"/>
        </w:rPr>
        <w:t>affordable</w:t>
      </w:r>
      <w:r>
        <w:rPr>
          <w:spacing w:val="13"/>
          <w:sz w:val="19"/>
        </w:rPr>
        <w:t xml:space="preserve"> </w:t>
      </w:r>
      <w:r>
        <w:rPr>
          <w:sz w:val="19"/>
        </w:rPr>
        <w:t>prices.</w:t>
      </w:r>
    </w:p>
    <w:p w14:paraId="79386E5F" w14:textId="77777777" w:rsidR="00343FF6" w:rsidRDefault="00343FF6">
      <w:pPr>
        <w:pStyle w:val="BodyText"/>
        <w:rPr>
          <w:sz w:val="22"/>
        </w:rPr>
      </w:pPr>
    </w:p>
    <w:p w14:paraId="04EF3544" w14:textId="77777777" w:rsidR="00343FF6" w:rsidRDefault="00635E89">
      <w:pPr>
        <w:pStyle w:val="ListParagraph"/>
        <w:numPr>
          <w:ilvl w:val="0"/>
          <w:numId w:val="108"/>
        </w:numPr>
        <w:tabs>
          <w:tab w:val="left" w:pos="645"/>
        </w:tabs>
        <w:spacing w:before="189" w:line="228" w:lineRule="auto"/>
        <w:ind w:right="122"/>
        <w:rPr>
          <w:sz w:val="19"/>
        </w:rPr>
      </w:pPr>
      <w:r>
        <w:rPr>
          <w:w w:val="90"/>
          <w:sz w:val="19"/>
        </w:rPr>
        <w:t>Regulation (EC) No 714/2009 sets out non-discriminatory rules governing access to the network for cross-border</w:t>
      </w:r>
      <w:r>
        <w:rPr>
          <w:spacing w:val="1"/>
          <w:w w:val="90"/>
          <w:sz w:val="19"/>
        </w:rPr>
        <w:t xml:space="preserve"> </w:t>
      </w:r>
      <w:r>
        <w:rPr>
          <w:w w:val="95"/>
          <w:sz w:val="19"/>
        </w:rPr>
        <w:t>exchanges in electricity with a view to ensuring the proper functioning of</w:t>
      </w:r>
      <w:r>
        <w:rPr>
          <w:w w:val="95"/>
          <w:sz w:val="19"/>
        </w:rPr>
        <w:t xml:space="preserve"> the internal market in electricity. In</w:t>
      </w:r>
      <w:r>
        <w:rPr>
          <w:spacing w:val="1"/>
          <w:w w:val="95"/>
          <w:sz w:val="19"/>
        </w:rPr>
        <w:t xml:space="preserve"> </w:t>
      </w:r>
      <w:r>
        <w:rPr>
          <w:w w:val="95"/>
          <w:sz w:val="19"/>
        </w:rPr>
        <w:t>addition Article 5 of Directive 2009/72/EC of the European Parliament and of the Council (</w:t>
      </w:r>
      <w:r>
        <w:rPr>
          <w:w w:val="95"/>
          <w:position w:val="6"/>
          <w:sz w:val="10"/>
        </w:rPr>
        <w:t>2</w:t>
      </w:r>
      <w:r>
        <w:rPr>
          <w:w w:val="95"/>
          <w:sz w:val="19"/>
        </w:rPr>
        <w:t>) requires that</w:t>
      </w:r>
      <w:r>
        <w:rPr>
          <w:spacing w:val="1"/>
          <w:w w:val="95"/>
          <w:sz w:val="19"/>
        </w:rPr>
        <w:t xml:space="preserve"> </w:t>
      </w:r>
      <w:r>
        <w:rPr>
          <w:w w:val="90"/>
          <w:sz w:val="19"/>
        </w:rPr>
        <w:t>Member States or,</w:t>
      </w:r>
      <w:r>
        <w:rPr>
          <w:spacing w:val="33"/>
          <w:sz w:val="19"/>
        </w:rPr>
        <w:t xml:space="preserve"> </w:t>
      </w:r>
      <w:r>
        <w:rPr>
          <w:w w:val="90"/>
          <w:sz w:val="19"/>
        </w:rPr>
        <w:t>where</w:t>
      </w:r>
      <w:r>
        <w:rPr>
          <w:spacing w:val="33"/>
          <w:sz w:val="19"/>
        </w:rPr>
        <w:t xml:space="preserve"> </w:t>
      </w:r>
      <w:r>
        <w:rPr>
          <w:w w:val="90"/>
          <w:sz w:val="19"/>
        </w:rPr>
        <w:t>Member States have so</w:t>
      </w:r>
      <w:r>
        <w:rPr>
          <w:spacing w:val="34"/>
          <w:sz w:val="19"/>
        </w:rPr>
        <w:t xml:space="preserve"> </w:t>
      </w:r>
      <w:r>
        <w:rPr>
          <w:w w:val="90"/>
          <w:sz w:val="19"/>
        </w:rPr>
        <w:t>provided,</w:t>
      </w:r>
      <w:r>
        <w:rPr>
          <w:spacing w:val="33"/>
          <w:sz w:val="19"/>
        </w:rPr>
        <w:t xml:space="preserve"> </w:t>
      </w:r>
      <w:r>
        <w:rPr>
          <w:w w:val="90"/>
          <w:sz w:val="19"/>
        </w:rPr>
        <w:t>regulatory</w:t>
      </w:r>
      <w:r>
        <w:rPr>
          <w:spacing w:val="34"/>
          <w:sz w:val="19"/>
        </w:rPr>
        <w:t xml:space="preserve"> </w:t>
      </w:r>
      <w:r>
        <w:rPr>
          <w:w w:val="90"/>
          <w:sz w:val="19"/>
        </w:rPr>
        <w:t>authorities ensure, inter alia, that objec</w:t>
      </w:r>
      <w:r>
        <w:rPr>
          <w:w w:val="90"/>
          <w:sz w:val="19"/>
        </w:rPr>
        <w:t>tive</w:t>
      </w:r>
      <w:r>
        <w:rPr>
          <w:spacing w:val="1"/>
          <w:w w:val="90"/>
          <w:sz w:val="19"/>
        </w:rPr>
        <w:t xml:space="preserve"> </w:t>
      </w:r>
      <w:r>
        <w:rPr>
          <w:w w:val="90"/>
          <w:sz w:val="19"/>
        </w:rPr>
        <w:t>and</w:t>
      </w:r>
      <w:r>
        <w:rPr>
          <w:spacing w:val="1"/>
          <w:w w:val="90"/>
          <w:sz w:val="19"/>
        </w:rPr>
        <w:t xml:space="preserve"> </w:t>
      </w:r>
      <w:r>
        <w:rPr>
          <w:w w:val="90"/>
          <w:sz w:val="19"/>
        </w:rPr>
        <w:t>non-discriminatory technical rules</w:t>
      </w:r>
      <w:r>
        <w:rPr>
          <w:spacing w:val="1"/>
          <w:w w:val="90"/>
          <w:sz w:val="19"/>
        </w:rPr>
        <w:t xml:space="preserve"> </w:t>
      </w:r>
      <w:r>
        <w:rPr>
          <w:w w:val="90"/>
          <w:sz w:val="19"/>
        </w:rPr>
        <w:t>are developed which</w:t>
      </w:r>
      <w:r>
        <w:rPr>
          <w:spacing w:val="1"/>
          <w:w w:val="90"/>
          <w:sz w:val="19"/>
        </w:rPr>
        <w:t xml:space="preserve"> </w:t>
      </w:r>
      <w:r>
        <w:rPr>
          <w:w w:val="90"/>
          <w:sz w:val="19"/>
        </w:rPr>
        <w:t>establish minimum</w:t>
      </w:r>
      <w:r>
        <w:rPr>
          <w:spacing w:val="1"/>
          <w:w w:val="90"/>
          <w:sz w:val="19"/>
        </w:rPr>
        <w:t xml:space="preserve"> </w:t>
      </w:r>
      <w:r>
        <w:rPr>
          <w:w w:val="90"/>
          <w:sz w:val="19"/>
        </w:rPr>
        <w:t>technical design</w:t>
      </w:r>
      <w:r>
        <w:rPr>
          <w:spacing w:val="1"/>
          <w:w w:val="90"/>
          <w:sz w:val="19"/>
        </w:rPr>
        <w:t xml:space="preserve"> </w:t>
      </w:r>
      <w:r>
        <w:rPr>
          <w:w w:val="90"/>
          <w:sz w:val="19"/>
        </w:rPr>
        <w:t>and operational</w:t>
      </w:r>
      <w:r>
        <w:rPr>
          <w:spacing w:val="1"/>
          <w:w w:val="90"/>
          <w:sz w:val="19"/>
        </w:rPr>
        <w:t xml:space="preserve"> </w:t>
      </w:r>
      <w:r>
        <w:rPr>
          <w:w w:val="95"/>
          <w:sz w:val="19"/>
        </w:rPr>
        <w:t>requirements</w:t>
      </w:r>
      <w:r>
        <w:rPr>
          <w:spacing w:val="1"/>
          <w:w w:val="95"/>
          <w:sz w:val="19"/>
        </w:rPr>
        <w:t xml:space="preserve"> </w:t>
      </w:r>
      <w:r>
        <w:rPr>
          <w:w w:val="95"/>
          <w:sz w:val="19"/>
        </w:rPr>
        <w:t>for</w:t>
      </w:r>
      <w:r>
        <w:rPr>
          <w:spacing w:val="1"/>
          <w:w w:val="95"/>
          <w:sz w:val="19"/>
        </w:rPr>
        <w:t xml:space="preserve"> </w:t>
      </w:r>
      <w:r>
        <w:rPr>
          <w:w w:val="95"/>
          <w:sz w:val="19"/>
        </w:rPr>
        <w:t>the</w:t>
      </w:r>
      <w:r>
        <w:rPr>
          <w:spacing w:val="1"/>
          <w:w w:val="95"/>
          <w:sz w:val="19"/>
        </w:rPr>
        <w:t xml:space="preserve"> </w:t>
      </w:r>
      <w:r>
        <w:rPr>
          <w:w w:val="95"/>
          <w:sz w:val="19"/>
        </w:rPr>
        <w:t>connection</w:t>
      </w:r>
      <w:r>
        <w:rPr>
          <w:spacing w:val="1"/>
          <w:w w:val="95"/>
          <w:sz w:val="19"/>
        </w:rPr>
        <w:t xml:space="preserve"> </w:t>
      </w:r>
      <w:r>
        <w:rPr>
          <w:w w:val="95"/>
          <w:sz w:val="19"/>
        </w:rPr>
        <w:t>to</w:t>
      </w:r>
      <w:r>
        <w:rPr>
          <w:spacing w:val="1"/>
          <w:w w:val="95"/>
          <w:sz w:val="19"/>
        </w:rPr>
        <w:t xml:space="preserve"> </w:t>
      </w:r>
      <w:r>
        <w:rPr>
          <w:w w:val="95"/>
          <w:sz w:val="19"/>
        </w:rPr>
        <w:t>the</w:t>
      </w:r>
      <w:r>
        <w:rPr>
          <w:spacing w:val="1"/>
          <w:w w:val="95"/>
          <w:sz w:val="19"/>
        </w:rPr>
        <w:t xml:space="preserve"> </w:t>
      </w:r>
      <w:r>
        <w:rPr>
          <w:w w:val="95"/>
          <w:sz w:val="19"/>
        </w:rPr>
        <w:t>system.</w:t>
      </w:r>
      <w:r>
        <w:rPr>
          <w:spacing w:val="1"/>
          <w:w w:val="95"/>
          <w:sz w:val="19"/>
        </w:rPr>
        <w:t xml:space="preserve"> </w:t>
      </w:r>
      <w:r>
        <w:rPr>
          <w:w w:val="95"/>
          <w:sz w:val="19"/>
        </w:rPr>
        <w:t>Where</w:t>
      </w:r>
      <w:r>
        <w:rPr>
          <w:spacing w:val="1"/>
          <w:w w:val="95"/>
          <w:sz w:val="19"/>
        </w:rPr>
        <w:t xml:space="preserve"> </w:t>
      </w:r>
      <w:r>
        <w:rPr>
          <w:w w:val="95"/>
          <w:sz w:val="19"/>
        </w:rPr>
        <w:t>requirements</w:t>
      </w:r>
      <w:r>
        <w:rPr>
          <w:spacing w:val="1"/>
          <w:w w:val="95"/>
          <w:sz w:val="19"/>
        </w:rPr>
        <w:t xml:space="preserve"> </w:t>
      </w:r>
      <w:r>
        <w:rPr>
          <w:w w:val="95"/>
          <w:sz w:val="19"/>
        </w:rPr>
        <w:t>constitute</w:t>
      </w:r>
      <w:r>
        <w:rPr>
          <w:spacing w:val="1"/>
          <w:w w:val="95"/>
          <w:sz w:val="19"/>
        </w:rPr>
        <w:t xml:space="preserve"> </w:t>
      </w:r>
      <w:r>
        <w:rPr>
          <w:w w:val="95"/>
          <w:sz w:val="19"/>
        </w:rPr>
        <w:t>terms</w:t>
      </w:r>
      <w:r>
        <w:rPr>
          <w:spacing w:val="1"/>
          <w:w w:val="95"/>
          <w:sz w:val="19"/>
        </w:rPr>
        <w:t xml:space="preserve"> </w:t>
      </w:r>
      <w:r>
        <w:rPr>
          <w:w w:val="95"/>
          <w:sz w:val="19"/>
        </w:rPr>
        <w:t>and</w:t>
      </w:r>
      <w:r>
        <w:rPr>
          <w:spacing w:val="1"/>
          <w:w w:val="95"/>
          <w:sz w:val="19"/>
        </w:rPr>
        <w:t xml:space="preserve"> </w:t>
      </w:r>
      <w:r>
        <w:rPr>
          <w:w w:val="95"/>
          <w:sz w:val="19"/>
        </w:rPr>
        <w:t>conditions</w:t>
      </w:r>
      <w:r>
        <w:rPr>
          <w:spacing w:val="1"/>
          <w:w w:val="95"/>
          <w:sz w:val="19"/>
        </w:rPr>
        <w:t xml:space="preserve"> </w:t>
      </w:r>
      <w:r>
        <w:rPr>
          <w:w w:val="95"/>
          <w:sz w:val="19"/>
        </w:rPr>
        <w:t>for</w:t>
      </w:r>
      <w:r>
        <w:rPr>
          <w:spacing w:val="1"/>
          <w:w w:val="95"/>
          <w:sz w:val="19"/>
        </w:rPr>
        <w:t xml:space="preserve"> </w:t>
      </w:r>
      <w:r>
        <w:rPr>
          <w:w w:val="95"/>
          <w:sz w:val="19"/>
        </w:rPr>
        <w:t>connection</w:t>
      </w:r>
      <w:r>
        <w:rPr>
          <w:spacing w:val="1"/>
          <w:w w:val="95"/>
          <w:sz w:val="19"/>
        </w:rPr>
        <w:t xml:space="preserve"> </w:t>
      </w:r>
      <w:r>
        <w:rPr>
          <w:w w:val="95"/>
          <w:sz w:val="19"/>
        </w:rPr>
        <w:t>to</w:t>
      </w:r>
      <w:r>
        <w:rPr>
          <w:spacing w:val="1"/>
          <w:w w:val="95"/>
          <w:sz w:val="19"/>
        </w:rPr>
        <w:t xml:space="preserve"> </w:t>
      </w:r>
      <w:r>
        <w:rPr>
          <w:w w:val="95"/>
          <w:sz w:val="19"/>
        </w:rPr>
        <w:t>national</w:t>
      </w:r>
      <w:r>
        <w:rPr>
          <w:spacing w:val="1"/>
          <w:w w:val="95"/>
          <w:sz w:val="19"/>
        </w:rPr>
        <w:t xml:space="preserve"> </w:t>
      </w:r>
      <w:r>
        <w:rPr>
          <w:w w:val="95"/>
          <w:sz w:val="19"/>
        </w:rPr>
        <w:t>networks,</w:t>
      </w:r>
      <w:r>
        <w:rPr>
          <w:spacing w:val="1"/>
          <w:w w:val="95"/>
          <w:sz w:val="19"/>
        </w:rPr>
        <w:t xml:space="preserve"> </w:t>
      </w:r>
      <w:r>
        <w:rPr>
          <w:w w:val="95"/>
          <w:sz w:val="19"/>
        </w:rPr>
        <w:t>Article</w:t>
      </w:r>
      <w:r>
        <w:rPr>
          <w:spacing w:val="1"/>
          <w:w w:val="95"/>
          <w:sz w:val="19"/>
        </w:rPr>
        <w:t xml:space="preserve"> </w:t>
      </w:r>
      <w:r>
        <w:rPr>
          <w:w w:val="95"/>
          <w:sz w:val="19"/>
        </w:rPr>
        <w:t>37(6)</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same</w:t>
      </w:r>
      <w:r>
        <w:rPr>
          <w:spacing w:val="1"/>
          <w:w w:val="95"/>
          <w:sz w:val="19"/>
        </w:rPr>
        <w:t xml:space="preserve"> </w:t>
      </w:r>
      <w:r>
        <w:rPr>
          <w:w w:val="95"/>
          <w:sz w:val="19"/>
        </w:rPr>
        <w:t>Directive</w:t>
      </w:r>
      <w:r>
        <w:rPr>
          <w:spacing w:val="1"/>
          <w:w w:val="95"/>
          <w:sz w:val="19"/>
        </w:rPr>
        <w:t xml:space="preserve"> </w:t>
      </w:r>
      <w:r>
        <w:rPr>
          <w:w w:val="95"/>
          <w:sz w:val="19"/>
        </w:rPr>
        <w:t>requires</w:t>
      </w:r>
      <w:r>
        <w:rPr>
          <w:spacing w:val="1"/>
          <w:w w:val="95"/>
          <w:sz w:val="19"/>
        </w:rPr>
        <w:t xml:space="preserve"> </w:t>
      </w:r>
      <w:r>
        <w:rPr>
          <w:w w:val="95"/>
          <w:sz w:val="19"/>
        </w:rPr>
        <w:t>regulatory</w:t>
      </w:r>
      <w:r>
        <w:rPr>
          <w:spacing w:val="1"/>
          <w:w w:val="95"/>
          <w:sz w:val="19"/>
        </w:rPr>
        <w:t xml:space="preserve"> </w:t>
      </w:r>
      <w:r>
        <w:rPr>
          <w:w w:val="95"/>
          <w:sz w:val="19"/>
        </w:rPr>
        <w:t>authorities</w:t>
      </w:r>
      <w:r>
        <w:rPr>
          <w:spacing w:val="1"/>
          <w:w w:val="95"/>
          <w:sz w:val="19"/>
        </w:rPr>
        <w:t xml:space="preserve"> </w:t>
      </w:r>
      <w:r>
        <w:rPr>
          <w:w w:val="95"/>
          <w:sz w:val="19"/>
        </w:rPr>
        <w:t>to</w:t>
      </w:r>
      <w:r>
        <w:rPr>
          <w:spacing w:val="1"/>
          <w:w w:val="95"/>
          <w:sz w:val="19"/>
        </w:rPr>
        <w:t xml:space="preserve"> </w:t>
      </w:r>
      <w:r>
        <w:rPr>
          <w:w w:val="95"/>
          <w:sz w:val="19"/>
        </w:rPr>
        <w:t>be</w:t>
      </w:r>
      <w:r>
        <w:rPr>
          <w:spacing w:val="1"/>
          <w:w w:val="95"/>
          <w:sz w:val="19"/>
        </w:rPr>
        <w:t xml:space="preserve"> </w:t>
      </w:r>
      <w:r>
        <w:rPr>
          <w:w w:val="95"/>
          <w:sz w:val="19"/>
        </w:rPr>
        <w:t>responsible for fixing or approving at least the methodologies used to calculate or establish them. In order to</w:t>
      </w:r>
      <w:r>
        <w:rPr>
          <w:spacing w:val="1"/>
          <w:w w:val="95"/>
          <w:sz w:val="19"/>
        </w:rPr>
        <w:t xml:space="preserve"> </w:t>
      </w:r>
      <w:r>
        <w:rPr>
          <w:w w:val="95"/>
          <w:sz w:val="19"/>
        </w:rPr>
        <w:t>provide system security within the interconnected transmission system,</w:t>
      </w:r>
      <w:r>
        <w:rPr>
          <w:w w:val="95"/>
          <w:sz w:val="19"/>
        </w:rPr>
        <w:t xml:space="preserve"> it is essential to establish a common</w:t>
      </w:r>
      <w:r>
        <w:rPr>
          <w:spacing w:val="1"/>
          <w:w w:val="95"/>
          <w:sz w:val="19"/>
        </w:rPr>
        <w:t xml:space="preserve"> </w:t>
      </w:r>
      <w:r>
        <w:rPr>
          <w:w w:val="90"/>
          <w:sz w:val="19"/>
        </w:rPr>
        <w:t>understanding</w:t>
      </w:r>
      <w:r>
        <w:rPr>
          <w:spacing w:val="1"/>
          <w:w w:val="90"/>
          <w:sz w:val="19"/>
        </w:rPr>
        <w:t xml:space="preserve"> </w:t>
      </w:r>
      <w:r>
        <w:rPr>
          <w:w w:val="90"/>
          <w:sz w:val="19"/>
        </w:rPr>
        <w:t>of</w:t>
      </w:r>
      <w:r>
        <w:rPr>
          <w:spacing w:val="1"/>
          <w:w w:val="90"/>
          <w:sz w:val="19"/>
        </w:rPr>
        <w:t xml:space="preserve"> </w:t>
      </w:r>
      <w:r>
        <w:rPr>
          <w:w w:val="90"/>
          <w:sz w:val="19"/>
        </w:rPr>
        <w:t>the</w:t>
      </w:r>
      <w:r>
        <w:rPr>
          <w:spacing w:val="1"/>
          <w:w w:val="90"/>
          <w:sz w:val="19"/>
        </w:rPr>
        <w:t xml:space="preserve"> </w:t>
      </w:r>
      <w:r>
        <w:rPr>
          <w:w w:val="90"/>
          <w:sz w:val="19"/>
        </w:rPr>
        <w:t>requirements</w:t>
      </w:r>
      <w:r>
        <w:rPr>
          <w:spacing w:val="1"/>
          <w:w w:val="90"/>
          <w:sz w:val="19"/>
        </w:rPr>
        <w:t xml:space="preserve"> </w:t>
      </w:r>
      <w:r>
        <w:rPr>
          <w:w w:val="90"/>
          <w:sz w:val="19"/>
        </w:rPr>
        <w:t>for</w:t>
      </w:r>
      <w:r>
        <w:rPr>
          <w:spacing w:val="1"/>
          <w:w w:val="90"/>
          <w:sz w:val="19"/>
        </w:rPr>
        <w:t xml:space="preserve"> </w:t>
      </w:r>
      <w:r>
        <w:rPr>
          <w:w w:val="90"/>
          <w:sz w:val="19"/>
        </w:rPr>
        <w:t>grid</w:t>
      </w:r>
      <w:r>
        <w:rPr>
          <w:spacing w:val="1"/>
          <w:w w:val="90"/>
          <w:sz w:val="19"/>
        </w:rPr>
        <w:t xml:space="preserve"> </w:t>
      </w:r>
      <w:r>
        <w:rPr>
          <w:w w:val="90"/>
          <w:sz w:val="19"/>
        </w:rPr>
        <w:t>connection</w:t>
      </w:r>
      <w:r>
        <w:rPr>
          <w:spacing w:val="1"/>
          <w:w w:val="90"/>
          <w:sz w:val="19"/>
        </w:rPr>
        <w:t xml:space="preserve"> </w:t>
      </w:r>
      <w:r>
        <w:rPr>
          <w:w w:val="90"/>
          <w:sz w:val="19"/>
        </w:rPr>
        <w:t>applicable</w:t>
      </w:r>
      <w:r>
        <w:rPr>
          <w:spacing w:val="1"/>
          <w:w w:val="90"/>
          <w:sz w:val="19"/>
        </w:rPr>
        <w:t xml:space="preserve"> </w:t>
      </w:r>
      <w:r>
        <w:rPr>
          <w:w w:val="90"/>
          <w:sz w:val="19"/>
        </w:rPr>
        <w:t>to</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and</w:t>
      </w:r>
      <w:r>
        <w:rPr>
          <w:spacing w:val="1"/>
          <w:w w:val="90"/>
          <w:sz w:val="19"/>
        </w:rPr>
        <w:t xml:space="preserve"> </w:t>
      </w:r>
      <w:r>
        <w:rPr>
          <w:w w:val="90"/>
          <w:sz w:val="19"/>
        </w:rPr>
        <w:t>distribution</w:t>
      </w:r>
      <w:r>
        <w:rPr>
          <w:spacing w:val="1"/>
          <w:w w:val="90"/>
          <w:sz w:val="19"/>
        </w:rPr>
        <w:t xml:space="preserve"> </w:t>
      </w:r>
      <w:r>
        <w:rPr>
          <w:w w:val="90"/>
          <w:sz w:val="19"/>
        </w:rPr>
        <w:t>systems,</w:t>
      </w:r>
      <w:r>
        <w:rPr>
          <w:spacing w:val="1"/>
          <w:w w:val="90"/>
          <w:sz w:val="19"/>
        </w:rPr>
        <w:t xml:space="preserve"> </w:t>
      </w:r>
      <w:r>
        <w:rPr>
          <w:w w:val="95"/>
          <w:sz w:val="19"/>
        </w:rPr>
        <w:t>including</w:t>
      </w:r>
      <w:r>
        <w:rPr>
          <w:spacing w:val="1"/>
          <w:w w:val="95"/>
          <w:sz w:val="19"/>
        </w:rPr>
        <w:t xml:space="preserve"> </w:t>
      </w:r>
      <w:r>
        <w:rPr>
          <w:w w:val="95"/>
          <w:sz w:val="19"/>
        </w:rPr>
        <w:t>closed</w:t>
      </w:r>
      <w:r>
        <w:rPr>
          <w:spacing w:val="1"/>
          <w:w w:val="95"/>
          <w:sz w:val="19"/>
        </w:rPr>
        <w:t xml:space="preserve"> </w:t>
      </w:r>
      <w:r>
        <w:rPr>
          <w:w w:val="95"/>
          <w:sz w:val="19"/>
        </w:rPr>
        <w:t>distribution</w:t>
      </w:r>
      <w:r>
        <w:rPr>
          <w:spacing w:val="1"/>
          <w:w w:val="95"/>
          <w:sz w:val="19"/>
        </w:rPr>
        <w:t xml:space="preserve"> </w:t>
      </w:r>
      <w:r>
        <w:rPr>
          <w:w w:val="95"/>
          <w:sz w:val="19"/>
        </w:rPr>
        <w:t>systems.</w:t>
      </w:r>
      <w:r>
        <w:rPr>
          <w:spacing w:val="1"/>
          <w:w w:val="95"/>
          <w:sz w:val="19"/>
        </w:rPr>
        <w:t xml:space="preserve"> </w:t>
      </w:r>
      <w:r>
        <w:rPr>
          <w:w w:val="95"/>
          <w:sz w:val="19"/>
        </w:rPr>
        <w:t>Those</w:t>
      </w:r>
      <w:r>
        <w:rPr>
          <w:spacing w:val="1"/>
          <w:w w:val="95"/>
          <w:sz w:val="19"/>
        </w:rPr>
        <w:t xml:space="preserve"> </w:t>
      </w:r>
      <w:r>
        <w:rPr>
          <w:w w:val="95"/>
          <w:sz w:val="19"/>
        </w:rPr>
        <w:t>requirements</w:t>
      </w:r>
      <w:r>
        <w:rPr>
          <w:spacing w:val="1"/>
          <w:w w:val="95"/>
          <w:sz w:val="19"/>
        </w:rPr>
        <w:t xml:space="preserve"> </w:t>
      </w:r>
      <w:r>
        <w:rPr>
          <w:w w:val="95"/>
          <w:sz w:val="19"/>
        </w:rPr>
        <w:t>that</w:t>
      </w:r>
      <w:r>
        <w:rPr>
          <w:spacing w:val="1"/>
          <w:w w:val="95"/>
          <w:sz w:val="19"/>
        </w:rPr>
        <w:t xml:space="preserve"> </w:t>
      </w:r>
      <w:r>
        <w:rPr>
          <w:w w:val="95"/>
          <w:sz w:val="19"/>
        </w:rPr>
        <w:t>contribute</w:t>
      </w:r>
      <w:r>
        <w:rPr>
          <w:spacing w:val="1"/>
          <w:w w:val="95"/>
          <w:sz w:val="19"/>
        </w:rPr>
        <w:t xml:space="preserve"> </w:t>
      </w:r>
      <w:r>
        <w:rPr>
          <w:w w:val="95"/>
          <w:sz w:val="19"/>
        </w:rPr>
        <w:t>to</w:t>
      </w:r>
      <w:r>
        <w:rPr>
          <w:spacing w:val="1"/>
          <w:w w:val="95"/>
          <w:sz w:val="19"/>
        </w:rPr>
        <w:t xml:space="preserve"> </w:t>
      </w:r>
      <w:r>
        <w:rPr>
          <w:w w:val="95"/>
          <w:sz w:val="19"/>
        </w:rPr>
        <w:t>maintaining,</w:t>
      </w:r>
      <w:r>
        <w:rPr>
          <w:spacing w:val="1"/>
          <w:w w:val="95"/>
          <w:sz w:val="19"/>
        </w:rPr>
        <w:t xml:space="preserve"> </w:t>
      </w:r>
      <w:r>
        <w:rPr>
          <w:w w:val="95"/>
          <w:sz w:val="19"/>
        </w:rPr>
        <w:t>preserving</w:t>
      </w:r>
      <w:r>
        <w:rPr>
          <w:spacing w:val="1"/>
          <w:w w:val="95"/>
          <w:sz w:val="19"/>
        </w:rPr>
        <w:t xml:space="preserve"> </w:t>
      </w:r>
      <w:r>
        <w:rPr>
          <w:w w:val="95"/>
          <w:sz w:val="19"/>
        </w:rPr>
        <w:t>and</w:t>
      </w:r>
      <w:r>
        <w:rPr>
          <w:spacing w:val="1"/>
          <w:w w:val="95"/>
          <w:sz w:val="19"/>
        </w:rPr>
        <w:t xml:space="preserve"> </w:t>
      </w:r>
      <w:r>
        <w:rPr>
          <w:w w:val="95"/>
          <w:sz w:val="19"/>
        </w:rPr>
        <w:t>restoring system security in order to facilitate proper functioning of the internal electricity market within and</w:t>
      </w:r>
      <w:r>
        <w:rPr>
          <w:spacing w:val="1"/>
          <w:w w:val="95"/>
          <w:sz w:val="19"/>
        </w:rPr>
        <w:t xml:space="preserve"> </w:t>
      </w:r>
      <w:r>
        <w:rPr>
          <w:w w:val="90"/>
          <w:sz w:val="19"/>
        </w:rPr>
        <w:t>between</w:t>
      </w:r>
      <w:r>
        <w:rPr>
          <w:spacing w:val="1"/>
          <w:w w:val="90"/>
          <w:sz w:val="19"/>
        </w:rPr>
        <w:t xml:space="preserve"> </w:t>
      </w:r>
      <w:r>
        <w:rPr>
          <w:w w:val="90"/>
          <w:sz w:val="19"/>
        </w:rPr>
        <w:t>synchronous areas,</w:t>
      </w:r>
      <w:r>
        <w:rPr>
          <w:spacing w:val="1"/>
          <w:w w:val="90"/>
          <w:sz w:val="19"/>
        </w:rPr>
        <w:t xml:space="preserve"> </w:t>
      </w:r>
      <w:r>
        <w:rPr>
          <w:w w:val="90"/>
          <w:sz w:val="19"/>
        </w:rPr>
        <w:t>and</w:t>
      </w:r>
      <w:r>
        <w:rPr>
          <w:spacing w:val="33"/>
          <w:sz w:val="19"/>
        </w:rPr>
        <w:t xml:space="preserve"> </w:t>
      </w:r>
      <w:r>
        <w:rPr>
          <w:w w:val="90"/>
          <w:sz w:val="19"/>
        </w:rPr>
        <w:t>to achieve cost efficiencies,</w:t>
      </w:r>
      <w:r>
        <w:rPr>
          <w:spacing w:val="33"/>
          <w:sz w:val="19"/>
        </w:rPr>
        <w:t xml:space="preserve"> </w:t>
      </w:r>
      <w:r>
        <w:rPr>
          <w:w w:val="90"/>
          <w:sz w:val="19"/>
        </w:rPr>
        <w:t>should</w:t>
      </w:r>
      <w:r>
        <w:rPr>
          <w:spacing w:val="34"/>
          <w:sz w:val="19"/>
        </w:rPr>
        <w:t xml:space="preserve"> </w:t>
      </w:r>
      <w:r>
        <w:rPr>
          <w:w w:val="90"/>
          <w:sz w:val="19"/>
        </w:rPr>
        <w:t>be</w:t>
      </w:r>
      <w:r>
        <w:rPr>
          <w:spacing w:val="33"/>
          <w:sz w:val="19"/>
        </w:rPr>
        <w:t xml:space="preserve"> </w:t>
      </w:r>
      <w:r>
        <w:rPr>
          <w:w w:val="90"/>
          <w:sz w:val="19"/>
        </w:rPr>
        <w:t>regarded as</w:t>
      </w:r>
      <w:r>
        <w:rPr>
          <w:spacing w:val="34"/>
          <w:sz w:val="19"/>
        </w:rPr>
        <w:t xml:space="preserve"> </w:t>
      </w:r>
      <w:r>
        <w:rPr>
          <w:w w:val="90"/>
          <w:sz w:val="19"/>
        </w:rPr>
        <w:t>cross-border</w:t>
      </w:r>
      <w:r>
        <w:rPr>
          <w:spacing w:val="33"/>
          <w:sz w:val="19"/>
        </w:rPr>
        <w:t xml:space="preserve"> </w:t>
      </w:r>
      <w:r>
        <w:rPr>
          <w:w w:val="90"/>
          <w:sz w:val="19"/>
        </w:rPr>
        <w:t>network issues</w:t>
      </w:r>
      <w:r>
        <w:rPr>
          <w:spacing w:val="1"/>
          <w:w w:val="90"/>
          <w:sz w:val="19"/>
        </w:rPr>
        <w:t xml:space="preserve"> </w:t>
      </w:r>
      <w:r>
        <w:rPr>
          <w:sz w:val="19"/>
        </w:rPr>
        <w:t>and</w:t>
      </w:r>
      <w:r>
        <w:rPr>
          <w:spacing w:val="13"/>
          <w:sz w:val="19"/>
        </w:rPr>
        <w:t xml:space="preserve"> </w:t>
      </w:r>
      <w:r>
        <w:rPr>
          <w:sz w:val="19"/>
        </w:rPr>
        <w:t>market</w:t>
      </w:r>
      <w:r>
        <w:rPr>
          <w:spacing w:val="13"/>
          <w:sz w:val="19"/>
        </w:rPr>
        <w:t xml:space="preserve"> </w:t>
      </w:r>
      <w:r>
        <w:rPr>
          <w:sz w:val="19"/>
        </w:rPr>
        <w:t>integration</w:t>
      </w:r>
      <w:r>
        <w:rPr>
          <w:spacing w:val="11"/>
          <w:sz w:val="19"/>
        </w:rPr>
        <w:t xml:space="preserve"> </w:t>
      </w:r>
      <w:r>
        <w:rPr>
          <w:sz w:val="19"/>
        </w:rPr>
        <w:t>issues.</w:t>
      </w:r>
    </w:p>
    <w:p w14:paraId="67DB23D4" w14:textId="77777777" w:rsidR="00343FF6" w:rsidRDefault="00343FF6">
      <w:pPr>
        <w:pStyle w:val="BodyText"/>
        <w:rPr>
          <w:sz w:val="22"/>
        </w:rPr>
      </w:pPr>
    </w:p>
    <w:p w14:paraId="5CFA69B6" w14:textId="77777777" w:rsidR="00343FF6" w:rsidRDefault="00635E89">
      <w:pPr>
        <w:pStyle w:val="ListParagraph"/>
        <w:numPr>
          <w:ilvl w:val="0"/>
          <w:numId w:val="108"/>
        </w:numPr>
        <w:tabs>
          <w:tab w:val="left" w:pos="645"/>
        </w:tabs>
        <w:spacing w:before="182" w:line="228" w:lineRule="auto"/>
        <w:ind w:right="122"/>
        <w:rPr>
          <w:sz w:val="19"/>
        </w:rPr>
      </w:pPr>
      <w:r>
        <w:rPr>
          <w:w w:val="95"/>
          <w:sz w:val="19"/>
        </w:rPr>
        <w:t>Harmonised rules for grid connection for demand facilities and distribution systems should be set out in order to</w:t>
      </w:r>
      <w:r>
        <w:rPr>
          <w:spacing w:val="-37"/>
          <w:w w:val="95"/>
          <w:sz w:val="19"/>
        </w:rPr>
        <w:t xml:space="preserve"> </w:t>
      </w:r>
      <w:r>
        <w:rPr>
          <w:w w:val="95"/>
          <w:sz w:val="19"/>
        </w:rPr>
        <w:t>provide a clear legal framework for grid connections, facilitate Union-wide trade in electricity, ensure system</w:t>
      </w:r>
      <w:r>
        <w:rPr>
          <w:spacing w:val="1"/>
          <w:w w:val="95"/>
          <w:sz w:val="19"/>
        </w:rPr>
        <w:t xml:space="preserve"> </w:t>
      </w:r>
      <w:r>
        <w:rPr>
          <w:w w:val="90"/>
          <w:sz w:val="19"/>
        </w:rPr>
        <w:t>security,</w:t>
      </w:r>
      <w:r>
        <w:rPr>
          <w:spacing w:val="1"/>
          <w:w w:val="90"/>
          <w:sz w:val="19"/>
        </w:rPr>
        <w:t xml:space="preserve"> </w:t>
      </w:r>
      <w:r>
        <w:rPr>
          <w:w w:val="90"/>
          <w:sz w:val="19"/>
        </w:rPr>
        <w:t>facilitate</w:t>
      </w:r>
      <w:r>
        <w:rPr>
          <w:spacing w:val="1"/>
          <w:w w:val="90"/>
          <w:sz w:val="19"/>
        </w:rPr>
        <w:t xml:space="preserve"> </w:t>
      </w:r>
      <w:r>
        <w:rPr>
          <w:w w:val="90"/>
          <w:sz w:val="19"/>
        </w:rPr>
        <w:t>the</w:t>
      </w:r>
      <w:r>
        <w:rPr>
          <w:spacing w:val="1"/>
          <w:w w:val="90"/>
          <w:sz w:val="19"/>
        </w:rPr>
        <w:t xml:space="preserve"> </w:t>
      </w:r>
      <w:r>
        <w:rPr>
          <w:w w:val="90"/>
          <w:sz w:val="19"/>
        </w:rPr>
        <w:t>inte</w:t>
      </w:r>
      <w:r>
        <w:rPr>
          <w:w w:val="90"/>
          <w:sz w:val="19"/>
        </w:rPr>
        <w:t>gration of</w:t>
      </w:r>
      <w:r>
        <w:rPr>
          <w:spacing w:val="1"/>
          <w:w w:val="90"/>
          <w:sz w:val="19"/>
        </w:rPr>
        <w:t xml:space="preserve"> </w:t>
      </w:r>
      <w:r>
        <w:rPr>
          <w:w w:val="90"/>
          <w:sz w:val="19"/>
        </w:rPr>
        <w:t>renewable</w:t>
      </w:r>
      <w:r>
        <w:rPr>
          <w:spacing w:val="1"/>
          <w:w w:val="90"/>
          <w:sz w:val="19"/>
        </w:rPr>
        <w:t xml:space="preserve"> </w:t>
      </w:r>
      <w:r>
        <w:rPr>
          <w:w w:val="90"/>
          <w:sz w:val="19"/>
        </w:rPr>
        <w:t>electricity</w:t>
      </w:r>
      <w:r>
        <w:rPr>
          <w:spacing w:val="1"/>
          <w:w w:val="90"/>
          <w:sz w:val="19"/>
        </w:rPr>
        <w:t xml:space="preserve"> </w:t>
      </w:r>
      <w:r>
        <w:rPr>
          <w:w w:val="90"/>
          <w:sz w:val="19"/>
        </w:rPr>
        <w:t>sources,</w:t>
      </w:r>
      <w:r>
        <w:rPr>
          <w:spacing w:val="33"/>
          <w:sz w:val="19"/>
        </w:rPr>
        <w:t xml:space="preserve"> </w:t>
      </w:r>
      <w:r>
        <w:rPr>
          <w:w w:val="90"/>
          <w:sz w:val="19"/>
        </w:rPr>
        <w:t>increase</w:t>
      </w:r>
      <w:r>
        <w:rPr>
          <w:spacing w:val="33"/>
          <w:sz w:val="19"/>
        </w:rPr>
        <w:t xml:space="preserve"> </w:t>
      </w:r>
      <w:r>
        <w:rPr>
          <w:w w:val="90"/>
          <w:sz w:val="19"/>
        </w:rPr>
        <w:t>competition, and</w:t>
      </w:r>
      <w:r>
        <w:rPr>
          <w:spacing w:val="34"/>
          <w:sz w:val="19"/>
        </w:rPr>
        <w:t xml:space="preserve"> </w:t>
      </w:r>
      <w:r>
        <w:rPr>
          <w:w w:val="90"/>
          <w:sz w:val="19"/>
        </w:rPr>
        <w:t>allow</w:t>
      </w:r>
      <w:r>
        <w:rPr>
          <w:spacing w:val="33"/>
          <w:sz w:val="19"/>
        </w:rPr>
        <w:t xml:space="preserve"> </w:t>
      </w:r>
      <w:r>
        <w:rPr>
          <w:w w:val="90"/>
          <w:sz w:val="19"/>
        </w:rPr>
        <w:t>more</w:t>
      </w:r>
      <w:r>
        <w:rPr>
          <w:spacing w:val="34"/>
          <w:sz w:val="19"/>
        </w:rPr>
        <w:t xml:space="preserve"> </w:t>
      </w:r>
      <w:r>
        <w:rPr>
          <w:w w:val="90"/>
          <w:sz w:val="19"/>
        </w:rPr>
        <w:t>efficient</w:t>
      </w:r>
      <w:r>
        <w:rPr>
          <w:spacing w:val="1"/>
          <w:w w:val="90"/>
          <w:sz w:val="19"/>
        </w:rPr>
        <w:t xml:space="preserve"> </w:t>
      </w:r>
      <w:r>
        <w:rPr>
          <w:sz w:val="19"/>
        </w:rPr>
        <w:t>use</w:t>
      </w:r>
      <w:r>
        <w:rPr>
          <w:spacing w:val="9"/>
          <w:sz w:val="19"/>
        </w:rPr>
        <w:t xml:space="preserve"> </w:t>
      </w:r>
      <w:r>
        <w:rPr>
          <w:sz w:val="19"/>
        </w:rPr>
        <w:t>of</w:t>
      </w:r>
      <w:r>
        <w:rPr>
          <w:spacing w:val="14"/>
          <w:sz w:val="19"/>
        </w:rPr>
        <w:t xml:space="preserve"> </w:t>
      </w:r>
      <w:r>
        <w:rPr>
          <w:sz w:val="19"/>
        </w:rPr>
        <w:t>the</w:t>
      </w:r>
      <w:r>
        <w:rPr>
          <w:spacing w:val="9"/>
          <w:sz w:val="19"/>
        </w:rPr>
        <w:t xml:space="preserve"> </w:t>
      </w:r>
      <w:r>
        <w:rPr>
          <w:sz w:val="19"/>
        </w:rPr>
        <w:t>network</w:t>
      </w:r>
      <w:r>
        <w:rPr>
          <w:spacing w:val="11"/>
          <w:sz w:val="19"/>
        </w:rPr>
        <w:t xml:space="preserve"> </w:t>
      </w:r>
      <w:r>
        <w:rPr>
          <w:sz w:val="19"/>
        </w:rPr>
        <w:t>and</w:t>
      </w:r>
      <w:r>
        <w:rPr>
          <w:spacing w:val="8"/>
          <w:sz w:val="19"/>
        </w:rPr>
        <w:t xml:space="preserve"> </w:t>
      </w:r>
      <w:r>
        <w:rPr>
          <w:sz w:val="19"/>
        </w:rPr>
        <w:t>resources,</w:t>
      </w:r>
      <w:r>
        <w:rPr>
          <w:spacing w:val="9"/>
          <w:sz w:val="19"/>
        </w:rPr>
        <w:t xml:space="preserve"> </w:t>
      </w:r>
      <w:r>
        <w:rPr>
          <w:sz w:val="19"/>
        </w:rPr>
        <w:t>for</w:t>
      </w:r>
      <w:r>
        <w:rPr>
          <w:spacing w:val="16"/>
          <w:sz w:val="19"/>
        </w:rPr>
        <w:t xml:space="preserve"> </w:t>
      </w:r>
      <w:r>
        <w:rPr>
          <w:sz w:val="19"/>
        </w:rPr>
        <w:t>the</w:t>
      </w:r>
      <w:r>
        <w:rPr>
          <w:spacing w:val="9"/>
          <w:sz w:val="19"/>
        </w:rPr>
        <w:t xml:space="preserve"> </w:t>
      </w:r>
      <w:r>
        <w:rPr>
          <w:sz w:val="19"/>
        </w:rPr>
        <w:t>benefit</w:t>
      </w:r>
      <w:r>
        <w:rPr>
          <w:spacing w:val="11"/>
          <w:sz w:val="19"/>
        </w:rPr>
        <w:t xml:space="preserve"> </w:t>
      </w:r>
      <w:r>
        <w:rPr>
          <w:sz w:val="19"/>
        </w:rPr>
        <w:t>of</w:t>
      </w:r>
      <w:r>
        <w:rPr>
          <w:spacing w:val="9"/>
          <w:sz w:val="19"/>
        </w:rPr>
        <w:t xml:space="preserve"> </w:t>
      </w:r>
      <w:r>
        <w:rPr>
          <w:sz w:val="19"/>
        </w:rPr>
        <w:t>consumers.</w:t>
      </w:r>
    </w:p>
    <w:p w14:paraId="0DB641F6" w14:textId="77777777" w:rsidR="00343FF6" w:rsidRDefault="00343FF6">
      <w:pPr>
        <w:pStyle w:val="BodyText"/>
        <w:rPr>
          <w:sz w:val="22"/>
        </w:rPr>
      </w:pPr>
    </w:p>
    <w:p w14:paraId="240D41DA" w14:textId="77777777" w:rsidR="00343FF6" w:rsidRDefault="00635E89">
      <w:pPr>
        <w:pStyle w:val="ListParagraph"/>
        <w:numPr>
          <w:ilvl w:val="0"/>
          <w:numId w:val="108"/>
        </w:numPr>
        <w:tabs>
          <w:tab w:val="left" w:pos="645"/>
        </w:tabs>
        <w:spacing w:before="190" w:line="228" w:lineRule="auto"/>
        <w:ind w:right="122"/>
        <w:rPr>
          <w:sz w:val="19"/>
        </w:rPr>
      </w:pPr>
      <w:r>
        <w:rPr>
          <w:w w:val="95"/>
          <w:sz w:val="19"/>
        </w:rPr>
        <w:t>System</w:t>
      </w:r>
      <w:r>
        <w:rPr>
          <w:spacing w:val="1"/>
          <w:w w:val="95"/>
          <w:sz w:val="19"/>
        </w:rPr>
        <w:t xml:space="preserve"> </w:t>
      </w:r>
      <w:r>
        <w:rPr>
          <w:w w:val="95"/>
          <w:sz w:val="19"/>
        </w:rPr>
        <w:t>security</w:t>
      </w:r>
      <w:r>
        <w:rPr>
          <w:spacing w:val="1"/>
          <w:w w:val="95"/>
          <w:sz w:val="19"/>
        </w:rPr>
        <w:t xml:space="preserve"> </w:t>
      </w:r>
      <w:r>
        <w:rPr>
          <w:w w:val="95"/>
          <w:sz w:val="19"/>
        </w:rPr>
        <w:t>cannot</w:t>
      </w:r>
      <w:r>
        <w:rPr>
          <w:spacing w:val="1"/>
          <w:w w:val="95"/>
          <w:sz w:val="19"/>
        </w:rPr>
        <w:t xml:space="preserve"> </w:t>
      </w:r>
      <w:r>
        <w:rPr>
          <w:w w:val="95"/>
          <w:sz w:val="19"/>
        </w:rPr>
        <w:t>be</w:t>
      </w:r>
      <w:r>
        <w:rPr>
          <w:spacing w:val="1"/>
          <w:w w:val="95"/>
          <w:sz w:val="19"/>
        </w:rPr>
        <w:t xml:space="preserve"> </w:t>
      </w:r>
      <w:r>
        <w:rPr>
          <w:w w:val="95"/>
          <w:sz w:val="19"/>
        </w:rPr>
        <w:t>ensured</w:t>
      </w:r>
      <w:r>
        <w:rPr>
          <w:spacing w:val="1"/>
          <w:w w:val="95"/>
          <w:sz w:val="19"/>
        </w:rPr>
        <w:t xml:space="preserve"> </w:t>
      </w:r>
      <w:r>
        <w:rPr>
          <w:w w:val="95"/>
          <w:sz w:val="19"/>
        </w:rPr>
        <w:t>independently</w:t>
      </w:r>
      <w:r>
        <w:rPr>
          <w:spacing w:val="1"/>
          <w:w w:val="95"/>
          <w:sz w:val="19"/>
        </w:rPr>
        <w:t xml:space="preserve"> </w:t>
      </w:r>
      <w:r>
        <w:rPr>
          <w:w w:val="95"/>
          <w:sz w:val="19"/>
        </w:rPr>
        <w:t>from</w:t>
      </w:r>
      <w:r>
        <w:rPr>
          <w:spacing w:val="1"/>
          <w:w w:val="95"/>
          <w:sz w:val="19"/>
        </w:rPr>
        <w:t xml:space="preserve"> </w:t>
      </w:r>
      <w:r>
        <w:rPr>
          <w:w w:val="95"/>
          <w:sz w:val="19"/>
        </w:rPr>
        <w:t>the</w:t>
      </w:r>
      <w:r>
        <w:rPr>
          <w:spacing w:val="1"/>
          <w:w w:val="95"/>
          <w:sz w:val="19"/>
        </w:rPr>
        <w:t xml:space="preserve"> </w:t>
      </w:r>
      <w:r>
        <w:rPr>
          <w:w w:val="95"/>
          <w:sz w:val="19"/>
        </w:rPr>
        <w:t>technical</w:t>
      </w:r>
      <w:r>
        <w:rPr>
          <w:spacing w:val="1"/>
          <w:w w:val="95"/>
          <w:sz w:val="19"/>
        </w:rPr>
        <w:t xml:space="preserve"> </w:t>
      </w:r>
      <w:r>
        <w:rPr>
          <w:w w:val="95"/>
          <w:sz w:val="19"/>
        </w:rPr>
        <w:t>capabilities</w:t>
      </w:r>
      <w:r>
        <w:rPr>
          <w:spacing w:val="1"/>
          <w:w w:val="95"/>
          <w:sz w:val="19"/>
        </w:rPr>
        <w:t xml:space="preserve"> </w:t>
      </w:r>
      <w:r>
        <w:rPr>
          <w:w w:val="95"/>
          <w:sz w:val="19"/>
        </w:rPr>
        <w:t>of</w:t>
      </w:r>
      <w:r>
        <w:rPr>
          <w:spacing w:val="1"/>
          <w:w w:val="95"/>
          <w:sz w:val="19"/>
        </w:rPr>
        <w:t xml:space="preserve"> </w:t>
      </w:r>
      <w:r>
        <w:rPr>
          <w:w w:val="95"/>
          <w:sz w:val="19"/>
        </w:rPr>
        <w:t>all</w:t>
      </w:r>
      <w:r>
        <w:rPr>
          <w:spacing w:val="1"/>
          <w:w w:val="95"/>
          <w:sz w:val="19"/>
        </w:rPr>
        <w:t xml:space="preserve"> </w:t>
      </w:r>
      <w:r>
        <w:rPr>
          <w:w w:val="95"/>
          <w:sz w:val="19"/>
        </w:rPr>
        <w:t>users.</w:t>
      </w:r>
      <w:r>
        <w:rPr>
          <w:spacing w:val="1"/>
          <w:w w:val="95"/>
          <w:sz w:val="19"/>
        </w:rPr>
        <w:t xml:space="preserve"> </w:t>
      </w:r>
      <w:r>
        <w:rPr>
          <w:w w:val="95"/>
          <w:sz w:val="19"/>
        </w:rPr>
        <w:t>Historically,</w:t>
      </w:r>
      <w:r>
        <w:rPr>
          <w:spacing w:val="1"/>
          <w:w w:val="95"/>
          <w:sz w:val="19"/>
        </w:rPr>
        <w:t xml:space="preserve"> </w:t>
      </w:r>
      <w:r>
        <w:rPr>
          <w:w w:val="95"/>
          <w:sz w:val="19"/>
        </w:rPr>
        <w:t>generation</w:t>
      </w:r>
      <w:r>
        <w:rPr>
          <w:spacing w:val="1"/>
          <w:w w:val="95"/>
          <w:sz w:val="19"/>
        </w:rPr>
        <w:t xml:space="preserve"> </w:t>
      </w:r>
      <w:r>
        <w:rPr>
          <w:w w:val="95"/>
          <w:sz w:val="19"/>
        </w:rPr>
        <w:t>facilities</w:t>
      </w:r>
      <w:r>
        <w:rPr>
          <w:spacing w:val="1"/>
          <w:w w:val="95"/>
          <w:sz w:val="19"/>
        </w:rPr>
        <w:t xml:space="preserve"> </w:t>
      </w:r>
      <w:r>
        <w:rPr>
          <w:w w:val="95"/>
          <w:sz w:val="19"/>
        </w:rPr>
        <w:t>have</w:t>
      </w:r>
      <w:r>
        <w:rPr>
          <w:spacing w:val="1"/>
          <w:w w:val="95"/>
          <w:sz w:val="19"/>
        </w:rPr>
        <w:t xml:space="preserve"> </w:t>
      </w:r>
      <w:r>
        <w:rPr>
          <w:w w:val="95"/>
          <w:sz w:val="19"/>
        </w:rPr>
        <w:t>formed</w:t>
      </w:r>
      <w:r>
        <w:rPr>
          <w:spacing w:val="1"/>
          <w:w w:val="95"/>
          <w:sz w:val="19"/>
        </w:rPr>
        <w:t xml:space="preserve"> </w:t>
      </w:r>
      <w:r>
        <w:rPr>
          <w:w w:val="95"/>
          <w:sz w:val="19"/>
        </w:rPr>
        <w:t>the</w:t>
      </w:r>
      <w:r>
        <w:rPr>
          <w:spacing w:val="1"/>
          <w:w w:val="95"/>
          <w:sz w:val="19"/>
        </w:rPr>
        <w:t xml:space="preserve"> </w:t>
      </w:r>
      <w:r>
        <w:rPr>
          <w:w w:val="95"/>
          <w:sz w:val="19"/>
        </w:rPr>
        <w:t>backbone</w:t>
      </w:r>
      <w:r>
        <w:rPr>
          <w:spacing w:val="1"/>
          <w:w w:val="95"/>
          <w:sz w:val="19"/>
        </w:rPr>
        <w:t xml:space="preserve"> </w:t>
      </w:r>
      <w:r>
        <w:rPr>
          <w:w w:val="95"/>
          <w:sz w:val="19"/>
        </w:rPr>
        <w:t>of</w:t>
      </w:r>
      <w:r>
        <w:rPr>
          <w:spacing w:val="1"/>
          <w:w w:val="95"/>
          <w:sz w:val="19"/>
        </w:rPr>
        <w:t xml:space="preserve"> </w:t>
      </w:r>
      <w:r>
        <w:rPr>
          <w:w w:val="95"/>
          <w:sz w:val="19"/>
        </w:rPr>
        <w:t>providing</w:t>
      </w:r>
      <w:r>
        <w:rPr>
          <w:spacing w:val="1"/>
          <w:w w:val="95"/>
          <w:sz w:val="19"/>
        </w:rPr>
        <w:t xml:space="preserve"> </w:t>
      </w:r>
      <w:r>
        <w:rPr>
          <w:w w:val="95"/>
          <w:sz w:val="19"/>
        </w:rPr>
        <w:t>technical</w:t>
      </w:r>
      <w:r>
        <w:rPr>
          <w:spacing w:val="1"/>
          <w:w w:val="95"/>
          <w:sz w:val="19"/>
        </w:rPr>
        <w:t xml:space="preserve"> </w:t>
      </w:r>
      <w:r>
        <w:rPr>
          <w:w w:val="95"/>
          <w:sz w:val="19"/>
        </w:rPr>
        <w:t>capabilities. However,</w:t>
      </w:r>
      <w:r>
        <w:rPr>
          <w:spacing w:val="1"/>
          <w:w w:val="95"/>
          <w:sz w:val="19"/>
        </w:rPr>
        <w:t xml:space="preserve"> </w:t>
      </w:r>
      <w:r>
        <w:rPr>
          <w:w w:val="95"/>
          <w:sz w:val="19"/>
        </w:rPr>
        <w:t>in</w:t>
      </w:r>
      <w:r>
        <w:rPr>
          <w:spacing w:val="1"/>
          <w:w w:val="95"/>
          <w:sz w:val="19"/>
        </w:rPr>
        <w:t xml:space="preserve"> </w:t>
      </w:r>
      <w:r>
        <w:rPr>
          <w:w w:val="95"/>
          <w:sz w:val="19"/>
        </w:rPr>
        <w:t>this</w:t>
      </w:r>
      <w:r>
        <w:rPr>
          <w:spacing w:val="1"/>
          <w:w w:val="95"/>
          <w:sz w:val="19"/>
        </w:rPr>
        <w:t xml:space="preserve"> </w:t>
      </w:r>
      <w:r>
        <w:rPr>
          <w:w w:val="95"/>
          <w:sz w:val="19"/>
        </w:rPr>
        <w:t>regard,</w:t>
      </w:r>
      <w:r>
        <w:rPr>
          <w:spacing w:val="-37"/>
          <w:w w:val="95"/>
          <w:sz w:val="19"/>
        </w:rPr>
        <w:t xml:space="preserve"> </w:t>
      </w:r>
      <w:r>
        <w:rPr>
          <w:w w:val="95"/>
          <w:sz w:val="19"/>
        </w:rPr>
        <w:t>demand facilities are expected to play a more pivotal role in the future. Regular coordination at the level of the</w:t>
      </w:r>
      <w:r>
        <w:rPr>
          <w:spacing w:val="1"/>
          <w:w w:val="95"/>
          <w:sz w:val="19"/>
        </w:rPr>
        <w:t xml:space="preserve"> </w:t>
      </w:r>
      <w:r>
        <w:rPr>
          <w:w w:val="95"/>
          <w:sz w:val="19"/>
        </w:rPr>
        <w:t>transmission</w:t>
      </w:r>
      <w:r>
        <w:rPr>
          <w:spacing w:val="1"/>
          <w:w w:val="95"/>
          <w:sz w:val="19"/>
        </w:rPr>
        <w:t xml:space="preserve"> </w:t>
      </w:r>
      <w:r>
        <w:rPr>
          <w:w w:val="95"/>
          <w:sz w:val="19"/>
        </w:rPr>
        <w:t>and</w:t>
      </w:r>
      <w:r>
        <w:rPr>
          <w:spacing w:val="1"/>
          <w:w w:val="95"/>
          <w:sz w:val="19"/>
        </w:rPr>
        <w:t xml:space="preserve"> </w:t>
      </w:r>
      <w:r>
        <w:rPr>
          <w:w w:val="95"/>
          <w:sz w:val="19"/>
        </w:rPr>
        <w:t>distribution</w:t>
      </w:r>
      <w:r>
        <w:rPr>
          <w:spacing w:val="1"/>
          <w:w w:val="95"/>
          <w:sz w:val="19"/>
        </w:rPr>
        <w:t xml:space="preserve"> </w:t>
      </w:r>
      <w:r>
        <w:rPr>
          <w:w w:val="95"/>
          <w:sz w:val="19"/>
        </w:rPr>
        <w:t>networks</w:t>
      </w:r>
      <w:r>
        <w:rPr>
          <w:spacing w:val="1"/>
          <w:w w:val="95"/>
          <w:sz w:val="19"/>
        </w:rPr>
        <w:t xml:space="preserve"> </w:t>
      </w:r>
      <w:r>
        <w:rPr>
          <w:w w:val="95"/>
          <w:sz w:val="19"/>
        </w:rPr>
        <w:t>and</w:t>
      </w:r>
      <w:r>
        <w:rPr>
          <w:spacing w:val="1"/>
          <w:w w:val="95"/>
          <w:sz w:val="19"/>
        </w:rPr>
        <w:t xml:space="preserve"> </w:t>
      </w:r>
      <w:r>
        <w:rPr>
          <w:w w:val="95"/>
          <w:sz w:val="19"/>
        </w:rPr>
        <w:t>adequate</w:t>
      </w:r>
      <w:r>
        <w:rPr>
          <w:spacing w:val="1"/>
          <w:w w:val="95"/>
          <w:sz w:val="19"/>
        </w:rPr>
        <w:t xml:space="preserve"> </w:t>
      </w:r>
      <w:r>
        <w:rPr>
          <w:w w:val="95"/>
          <w:sz w:val="19"/>
        </w:rPr>
        <w:t>performance</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equipment</w:t>
      </w:r>
      <w:r>
        <w:rPr>
          <w:spacing w:val="1"/>
          <w:w w:val="95"/>
          <w:sz w:val="19"/>
        </w:rPr>
        <w:t xml:space="preserve"> </w:t>
      </w:r>
      <w:r>
        <w:rPr>
          <w:w w:val="95"/>
          <w:sz w:val="19"/>
        </w:rPr>
        <w:t>connected</w:t>
      </w:r>
      <w:r>
        <w:rPr>
          <w:spacing w:val="1"/>
          <w:w w:val="95"/>
          <w:sz w:val="19"/>
        </w:rPr>
        <w:t xml:space="preserve"> </w:t>
      </w:r>
      <w:r>
        <w:rPr>
          <w:w w:val="95"/>
          <w:sz w:val="19"/>
        </w:rPr>
        <w:t>to</w:t>
      </w:r>
      <w:r>
        <w:rPr>
          <w:spacing w:val="1"/>
          <w:w w:val="95"/>
          <w:sz w:val="19"/>
        </w:rPr>
        <w:t xml:space="preserve"> </w:t>
      </w:r>
      <w:r>
        <w:rPr>
          <w:w w:val="95"/>
          <w:sz w:val="19"/>
        </w:rPr>
        <w:t>the</w:t>
      </w:r>
      <w:r>
        <w:rPr>
          <w:spacing w:val="1"/>
          <w:w w:val="95"/>
          <w:sz w:val="19"/>
        </w:rPr>
        <w:t xml:space="preserve"> </w:t>
      </w:r>
      <w:r>
        <w:rPr>
          <w:w w:val="95"/>
          <w:sz w:val="19"/>
        </w:rPr>
        <w:t>transmission and distribution networks with sufficient robustness to cope with disturbances and to help to</w:t>
      </w:r>
      <w:r>
        <w:rPr>
          <w:spacing w:val="1"/>
          <w:w w:val="95"/>
          <w:sz w:val="19"/>
        </w:rPr>
        <w:t xml:space="preserve"> </w:t>
      </w:r>
      <w:r>
        <w:rPr>
          <w:w w:val="95"/>
          <w:sz w:val="19"/>
        </w:rPr>
        <w:t>prevent any major disruption or to facilitate restoration of the sys</w:t>
      </w:r>
      <w:r>
        <w:rPr>
          <w:w w:val="95"/>
          <w:sz w:val="19"/>
        </w:rPr>
        <w:t>tem after a collapse are fundamental pre­</w:t>
      </w:r>
      <w:r>
        <w:rPr>
          <w:spacing w:val="1"/>
          <w:w w:val="95"/>
          <w:sz w:val="19"/>
        </w:rPr>
        <w:t xml:space="preserve"> </w:t>
      </w:r>
      <w:r>
        <w:rPr>
          <w:sz w:val="19"/>
        </w:rPr>
        <w:t>requisites.</w:t>
      </w:r>
    </w:p>
    <w:p w14:paraId="2BA4069D" w14:textId="77777777" w:rsidR="00343FF6" w:rsidRDefault="00343FF6">
      <w:pPr>
        <w:pStyle w:val="BodyText"/>
        <w:rPr>
          <w:sz w:val="22"/>
        </w:rPr>
      </w:pPr>
    </w:p>
    <w:p w14:paraId="4E9E7446" w14:textId="77777777" w:rsidR="00343FF6" w:rsidRDefault="00635E89">
      <w:pPr>
        <w:pStyle w:val="ListParagraph"/>
        <w:numPr>
          <w:ilvl w:val="0"/>
          <w:numId w:val="108"/>
        </w:numPr>
        <w:tabs>
          <w:tab w:val="left" w:pos="645"/>
        </w:tabs>
        <w:spacing w:before="186" w:line="228" w:lineRule="auto"/>
        <w:ind w:right="124"/>
        <w:rPr>
          <w:sz w:val="19"/>
        </w:rPr>
      </w:pPr>
      <w:r>
        <w:rPr>
          <w:w w:val="95"/>
          <w:sz w:val="19"/>
        </w:rPr>
        <w:t>Regulatory authorities should consider the reasonable costs effectively incurred by system operators in the</w:t>
      </w:r>
      <w:r>
        <w:rPr>
          <w:spacing w:val="1"/>
          <w:w w:val="95"/>
          <w:sz w:val="19"/>
        </w:rPr>
        <w:t xml:space="preserve"> </w:t>
      </w:r>
      <w:r>
        <w:rPr>
          <w:w w:val="95"/>
          <w:sz w:val="19"/>
        </w:rPr>
        <w:t>implementation</w:t>
      </w:r>
      <w:r>
        <w:rPr>
          <w:spacing w:val="1"/>
          <w:w w:val="95"/>
          <w:sz w:val="19"/>
        </w:rPr>
        <w:t xml:space="preserve"> </w:t>
      </w:r>
      <w:r>
        <w:rPr>
          <w:w w:val="95"/>
          <w:sz w:val="19"/>
        </w:rPr>
        <w:t>of</w:t>
      </w:r>
      <w:r>
        <w:rPr>
          <w:spacing w:val="1"/>
          <w:w w:val="95"/>
          <w:sz w:val="19"/>
        </w:rPr>
        <w:t xml:space="preserve"> </w:t>
      </w:r>
      <w:r>
        <w:rPr>
          <w:w w:val="95"/>
          <w:sz w:val="19"/>
        </w:rPr>
        <w:t>this</w:t>
      </w:r>
      <w:r>
        <w:rPr>
          <w:spacing w:val="1"/>
          <w:w w:val="95"/>
          <w:sz w:val="19"/>
        </w:rPr>
        <w:t xml:space="preserve"> </w:t>
      </w:r>
      <w:r>
        <w:rPr>
          <w:w w:val="95"/>
          <w:sz w:val="19"/>
        </w:rPr>
        <w:t>Regulation</w:t>
      </w:r>
      <w:r>
        <w:rPr>
          <w:spacing w:val="1"/>
          <w:w w:val="95"/>
          <w:sz w:val="19"/>
        </w:rPr>
        <w:t xml:space="preserve"> </w:t>
      </w:r>
      <w:r>
        <w:rPr>
          <w:w w:val="95"/>
          <w:sz w:val="19"/>
        </w:rPr>
        <w:t>when</w:t>
      </w:r>
      <w:r>
        <w:rPr>
          <w:spacing w:val="1"/>
          <w:w w:val="95"/>
          <w:sz w:val="19"/>
        </w:rPr>
        <w:t xml:space="preserve"> </w:t>
      </w:r>
      <w:r>
        <w:rPr>
          <w:w w:val="95"/>
          <w:sz w:val="19"/>
        </w:rPr>
        <w:t>fixing</w:t>
      </w:r>
      <w:r>
        <w:rPr>
          <w:spacing w:val="1"/>
          <w:w w:val="95"/>
          <w:sz w:val="19"/>
        </w:rPr>
        <w:t xml:space="preserve"> </w:t>
      </w:r>
      <w:r>
        <w:rPr>
          <w:w w:val="95"/>
          <w:sz w:val="19"/>
        </w:rPr>
        <w:t>or</w:t>
      </w:r>
      <w:r>
        <w:rPr>
          <w:spacing w:val="1"/>
          <w:w w:val="95"/>
          <w:sz w:val="19"/>
        </w:rPr>
        <w:t xml:space="preserve"> </w:t>
      </w:r>
      <w:r>
        <w:rPr>
          <w:w w:val="95"/>
          <w:sz w:val="19"/>
        </w:rPr>
        <w:t>approving</w:t>
      </w:r>
      <w:r>
        <w:rPr>
          <w:spacing w:val="1"/>
          <w:w w:val="95"/>
          <w:sz w:val="19"/>
        </w:rPr>
        <w:t xml:space="preserve"> </w:t>
      </w:r>
      <w:r>
        <w:rPr>
          <w:w w:val="95"/>
          <w:sz w:val="19"/>
        </w:rPr>
        <w:t>transmission</w:t>
      </w:r>
      <w:r>
        <w:rPr>
          <w:spacing w:val="1"/>
          <w:w w:val="95"/>
          <w:sz w:val="19"/>
        </w:rPr>
        <w:t xml:space="preserve"> </w:t>
      </w:r>
      <w:r>
        <w:rPr>
          <w:w w:val="95"/>
          <w:sz w:val="19"/>
        </w:rPr>
        <w:t>or</w:t>
      </w:r>
      <w:r>
        <w:rPr>
          <w:spacing w:val="1"/>
          <w:w w:val="95"/>
          <w:sz w:val="19"/>
        </w:rPr>
        <w:t xml:space="preserve"> </w:t>
      </w:r>
      <w:r>
        <w:rPr>
          <w:w w:val="95"/>
          <w:sz w:val="19"/>
        </w:rPr>
        <w:t>distribution</w:t>
      </w:r>
      <w:r>
        <w:rPr>
          <w:spacing w:val="1"/>
          <w:w w:val="95"/>
          <w:sz w:val="19"/>
        </w:rPr>
        <w:t xml:space="preserve"> </w:t>
      </w:r>
      <w:r>
        <w:rPr>
          <w:w w:val="95"/>
          <w:sz w:val="19"/>
        </w:rPr>
        <w:t>tarif</w:t>
      </w:r>
      <w:r>
        <w:rPr>
          <w:w w:val="95"/>
          <w:sz w:val="19"/>
        </w:rPr>
        <w:t>fs</w:t>
      </w:r>
      <w:r>
        <w:rPr>
          <w:spacing w:val="1"/>
          <w:w w:val="95"/>
          <w:sz w:val="19"/>
        </w:rPr>
        <w:t xml:space="preserve"> </w:t>
      </w:r>
      <w:r>
        <w:rPr>
          <w:w w:val="95"/>
          <w:sz w:val="19"/>
        </w:rPr>
        <w:t>or</w:t>
      </w:r>
      <w:r>
        <w:rPr>
          <w:spacing w:val="1"/>
          <w:w w:val="95"/>
          <w:sz w:val="19"/>
        </w:rPr>
        <w:t xml:space="preserve"> </w:t>
      </w:r>
      <w:r>
        <w:rPr>
          <w:w w:val="95"/>
          <w:sz w:val="19"/>
        </w:rPr>
        <w:t>their</w:t>
      </w:r>
      <w:r>
        <w:rPr>
          <w:spacing w:val="1"/>
          <w:w w:val="95"/>
          <w:sz w:val="19"/>
        </w:rPr>
        <w:t xml:space="preserve"> </w:t>
      </w:r>
      <w:r>
        <w:rPr>
          <w:w w:val="95"/>
          <w:sz w:val="19"/>
        </w:rPr>
        <w:t>methodologies or when approving the terms and conditions for connection and access to national networks in</w:t>
      </w:r>
      <w:r>
        <w:rPr>
          <w:spacing w:val="1"/>
          <w:w w:val="95"/>
          <w:sz w:val="19"/>
        </w:rPr>
        <w:t xml:space="preserve"> </w:t>
      </w:r>
      <w:r>
        <w:rPr>
          <w:w w:val="95"/>
          <w:sz w:val="19"/>
        </w:rPr>
        <w:t>accordance</w:t>
      </w:r>
      <w:r>
        <w:rPr>
          <w:spacing w:val="37"/>
          <w:sz w:val="19"/>
        </w:rPr>
        <w:t xml:space="preserve"> </w:t>
      </w:r>
      <w:r>
        <w:rPr>
          <w:w w:val="95"/>
          <w:sz w:val="19"/>
        </w:rPr>
        <w:t>with</w:t>
      </w:r>
      <w:r>
        <w:rPr>
          <w:spacing w:val="39"/>
          <w:sz w:val="19"/>
        </w:rPr>
        <w:t xml:space="preserve"> </w:t>
      </w:r>
      <w:r>
        <w:rPr>
          <w:w w:val="95"/>
          <w:sz w:val="19"/>
        </w:rPr>
        <w:t>Article</w:t>
      </w:r>
      <w:r>
        <w:rPr>
          <w:spacing w:val="38"/>
          <w:sz w:val="19"/>
        </w:rPr>
        <w:t xml:space="preserve"> </w:t>
      </w:r>
      <w:r>
        <w:rPr>
          <w:w w:val="95"/>
          <w:sz w:val="19"/>
        </w:rPr>
        <w:t>37(1)</w:t>
      </w:r>
      <w:r>
        <w:rPr>
          <w:spacing w:val="77"/>
          <w:sz w:val="19"/>
        </w:rPr>
        <w:t xml:space="preserve"> </w:t>
      </w:r>
      <w:r>
        <w:rPr>
          <w:w w:val="95"/>
          <w:sz w:val="19"/>
        </w:rPr>
        <w:t>and</w:t>
      </w:r>
      <w:r>
        <w:rPr>
          <w:spacing w:val="38"/>
          <w:sz w:val="19"/>
        </w:rPr>
        <w:t xml:space="preserve"> </w:t>
      </w:r>
      <w:r>
        <w:rPr>
          <w:w w:val="95"/>
          <w:sz w:val="19"/>
        </w:rPr>
        <w:t>(6)</w:t>
      </w:r>
      <w:r>
        <w:rPr>
          <w:spacing w:val="38"/>
          <w:sz w:val="19"/>
        </w:rPr>
        <w:t xml:space="preserve"> </w:t>
      </w:r>
      <w:r>
        <w:rPr>
          <w:w w:val="95"/>
          <w:sz w:val="19"/>
        </w:rPr>
        <w:t>of</w:t>
      </w:r>
      <w:r>
        <w:rPr>
          <w:spacing w:val="37"/>
          <w:sz w:val="19"/>
        </w:rPr>
        <w:t xml:space="preserve"> </w:t>
      </w:r>
      <w:r>
        <w:rPr>
          <w:w w:val="95"/>
          <w:sz w:val="19"/>
        </w:rPr>
        <w:t>Directive</w:t>
      </w:r>
      <w:r>
        <w:rPr>
          <w:spacing w:val="38"/>
          <w:sz w:val="19"/>
        </w:rPr>
        <w:t xml:space="preserve"> </w:t>
      </w:r>
      <w:r>
        <w:rPr>
          <w:w w:val="95"/>
          <w:sz w:val="19"/>
        </w:rPr>
        <w:t>2009/72/EC</w:t>
      </w:r>
      <w:r>
        <w:rPr>
          <w:spacing w:val="38"/>
          <w:sz w:val="19"/>
        </w:rPr>
        <w:t xml:space="preserve"> </w:t>
      </w:r>
      <w:r>
        <w:rPr>
          <w:w w:val="95"/>
          <w:sz w:val="19"/>
        </w:rPr>
        <w:t>and</w:t>
      </w:r>
      <w:r>
        <w:rPr>
          <w:spacing w:val="37"/>
          <w:sz w:val="19"/>
        </w:rPr>
        <w:t xml:space="preserve"> </w:t>
      </w:r>
      <w:r>
        <w:rPr>
          <w:w w:val="95"/>
          <w:sz w:val="19"/>
        </w:rPr>
        <w:t>with</w:t>
      </w:r>
      <w:r>
        <w:rPr>
          <w:spacing w:val="38"/>
          <w:sz w:val="19"/>
        </w:rPr>
        <w:t xml:space="preserve"> </w:t>
      </w:r>
      <w:r>
        <w:rPr>
          <w:w w:val="95"/>
          <w:sz w:val="19"/>
        </w:rPr>
        <w:t>Article</w:t>
      </w:r>
      <w:r>
        <w:rPr>
          <w:spacing w:val="37"/>
          <w:sz w:val="19"/>
        </w:rPr>
        <w:t xml:space="preserve"> </w:t>
      </w:r>
      <w:r>
        <w:rPr>
          <w:w w:val="95"/>
          <w:sz w:val="19"/>
        </w:rPr>
        <w:t>14</w:t>
      </w:r>
      <w:r>
        <w:rPr>
          <w:spacing w:val="38"/>
          <w:sz w:val="19"/>
        </w:rPr>
        <w:t xml:space="preserve"> </w:t>
      </w:r>
      <w:r>
        <w:rPr>
          <w:w w:val="95"/>
          <w:sz w:val="19"/>
        </w:rPr>
        <w:t>of</w:t>
      </w:r>
      <w:r>
        <w:rPr>
          <w:spacing w:val="38"/>
          <w:sz w:val="19"/>
        </w:rPr>
        <w:t xml:space="preserve"> </w:t>
      </w:r>
      <w:r>
        <w:rPr>
          <w:w w:val="95"/>
          <w:sz w:val="19"/>
        </w:rPr>
        <w:t>Regulation</w:t>
      </w:r>
      <w:r>
        <w:rPr>
          <w:spacing w:val="37"/>
          <w:sz w:val="19"/>
        </w:rPr>
        <w:t xml:space="preserve"> </w:t>
      </w:r>
      <w:r>
        <w:rPr>
          <w:w w:val="95"/>
          <w:sz w:val="19"/>
        </w:rPr>
        <w:t>(EC)</w:t>
      </w:r>
      <w:r>
        <w:rPr>
          <w:spacing w:val="1"/>
          <w:w w:val="95"/>
          <w:sz w:val="19"/>
        </w:rPr>
        <w:t xml:space="preserve"> </w:t>
      </w:r>
      <w:r>
        <w:rPr>
          <w:sz w:val="19"/>
        </w:rPr>
        <w:t>No</w:t>
      </w:r>
      <w:r>
        <w:rPr>
          <w:spacing w:val="14"/>
          <w:sz w:val="19"/>
        </w:rPr>
        <w:t xml:space="preserve"> </w:t>
      </w:r>
      <w:r>
        <w:rPr>
          <w:sz w:val="19"/>
        </w:rPr>
        <w:t>714/2009.</w:t>
      </w:r>
    </w:p>
    <w:p w14:paraId="2FDF86F5" w14:textId="064C7138" w:rsidR="00343FF6" w:rsidRDefault="00635E89">
      <w:pPr>
        <w:pStyle w:val="BodyText"/>
        <w:spacing w:before="11"/>
        <w:rPr>
          <w:sz w:val="13"/>
        </w:rPr>
      </w:pPr>
      <w:r>
        <w:rPr>
          <w:noProof/>
          <w:lang w:val="en-GB" w:eastAsia="en-GB"/>
        </w:rPr>
        <mc:AlternateContent>
          <mc:Choice Requires="wps">
            <w:drawing>
              <wp:anchor distT="0" distB="0" distL="0" distR="0" simplePos="0" relativeHeight="487587840" behindDoc="1" locked="0" layoutInCell="1" allowOverlap="1" wp14:anchorId="6AF0E3A2" wp14:editId="15FF82DF">
                <wp:simplePos x="0" y="0"/>
                <wp:positionH relativeFrom="page">
                  <wp:posOffset>855345</wp:posOffset>
                </wp:positionH>
                <wp:positionV relativeFrom="paragraph">
                  <wp:posOffset>119380</wp:posOffset>
                </wp:positionV>
                <wp:extent cx="652780" cy="6350"/>
                <wp:effectExtent l="0" t="0" r="0" b="0"/>
                <wp:wrapTopAndBottom/>
                <wp:docPr id="30"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780" cy="6350"/>
                        </a:xfrm>
                        <a:custGeom>
                          <a:avLst/>
                          <a:gdLst>
                            <a:gd name="T0" fmla="+- 0 2375 1347"/>
                            <a:gd name="T1" fmla="*/ T0 w 1028"/>
                            <a:gd name="T2" fmla="+- 0 190 188"/>
                            <a:gd name="T3" fmla="*/ 190 h 10"/>
                            <a:gd name="T4" fmla="+- 0 2372 1347"/>
                            <a:gd name="T5" fmla="*/ T4 w 1028"/>
                            <a:gd name="T6" fmla="+- 0 190 188"/>
                            <a:gd name="T7" fmla="*/ 190 h 10"/>
                            <a:gd name="T8" fmla="+- 0 2372 1347"/>
                            <a:gd name="T9" fmla="*/ T8 w 1028"/>
                            <a:gd name="T10" fmla="+- 0 188 188"/>
                            <a:gd name="T11" fmla="*/ 188 h 10"/>
                            <a:gd name="T12" fmla="+- 0 1347 1347"/>
                            <a:gd name="T13" fmla="*/ T12 w 1028"/>
                            <a:gd name="T14" fmla="+- 0 188 188"/>
                            <a:gd name="T15" fmla="*/ 188 h 10"/>
                            <a:gd name="T16" fmla="+- 0 1347 1347"/>
                            <a:gd name="T17" fmla="*/ T16 w 1028"/>
                            <a:gd name="T18" fmla="+- 0 190 188"/>
                            <a:gd name="T19" fmla="*/ 190 h 10"/>
                            <a:gd name="T20" fmla="+- 0 1347 1347"/>
                            <a:gd name="T21" fmla="*/ T20 w 1028"/>
                            <a:gd name="T22" fmla="+- 0 196 188"/>
                            <a:gd name="T23" fmla="*/ 196 h 10"/>
                            <a:gd name="T24" fmla="+- 0 1347 1347"/>
                            <a:gd name="T25" fmla="*/ T24 w 1028"/>
                            <a:gd name="T26" fmla="+- 0 198 188"/>
                            <a:gd name="T27" fmla="*/ 198 h 10"/>
                            <a:gd name="T28" fmla="+- 0 2373 1347"/>
                            <a:gd name="T29" fmla="*/ T28 w 1028"/>
                            <a:gd name="T30" fmla="+- 0 198 188"/>
                            <a:gd name="T31" fmla="*/ 198 h 10"/>
                            <a:gd name="T32" fmla="+- 0 2373 1347"/>
                            <a:gd name="T33" fmla="*/ T32 w 1028"/>
                            <a:gd name="T34" fmla="+- 0 196 188"/>
                            <a:gd name="T35" fmla="*/ 196 h 10"/>
                            <a:gd name="T36" fmla="+- 0 2375 1347"/>
                            <a:gd name="T37" fmla="*/ T36 w 1028"/>
                            <a:gd name="T38" fmla="+- 0 196 188"/>
                            <a:gd name="T39" fmla="*/ 196 h 10"/>
                            <a:gd name="T40" fmla="+- 0 2375 1347"/>
                            <a:gd name="T41" fmla="*/ T40 w 1028"/>
                            <a:gd name="T42" fmla="+- 0 190 188"/>
                            <a:gd name="T43" fmla="*/ 19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28" h="10">
                              <a:moveTo>
                                <a:pt x="1028" y="2"/>
                              </a:moveTo>
                              <a:lnTo>
                                <a:pt x="1025" y="2"/>
                              </a:lnTo>
                              <a:lnTo>
                                <a:pt x="1025" y="0"/>
                              </a:lnTo>
                              <a:lnTo>
                                <a:pt x="0" y="0"/>
                              </a:lnTo>
                              <a:lnTo>
                                <a:pt x="0" y="2"/>
                              </a:lnTo>
                              <a:lnTo>
                                <a:pt x="0" y="8"/>
                              </a:lnTo>
                              <a:lnTo>
                                <a:pt x="0" y="10"/>
                              </a:lnTo>
                              <a:lnTo>
                                <a:pt x="1026" y="10"/>
                              </a:lnTo>
                              <a:lnTo>
                                <a:pt x="1026" y="8"/>
                              </a:lnTo>
                              <a:lnTo>
                                <a:pt x="1028" y="8"/>
                              </a:lnTo>
                              <a:lnTo>
                                <a:pt x="1028"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460A9" id="docshape13" o:spid="_x0000_s1026" style="position:absolute;margin-left:67.35pt;margin-top:9.4pt;width:51.4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" path="m1028,2r-3,l1025,,,,,2,,8r,2l1026,10r,-2l1028,8r,-6xe" fillcolor="black" stroked="f">
                <v:path arrowok="t" o:connecttype="custom" o:connectlocs="652780,120650;650875,120650;650875,119380;0,119380;0,120650;0,124460;0,125730;651510,125730;651510,124460;652780,124460;652780,120650" o:connectangles="0,0,0,0,0,0,0,0,0,0,0"/>
                <w10:wrap type="topAndBottom" anchorx="page"/>
              </v:shape>
            </w:pict>
          </mc:Fallback>
        </mc:AlternateContent>
      </w:r>
    </w:p>
    <w:p w14:paraId="2D494391" w14:textId="77777777" w:rsidR="00343FF6" w:rsidRDefault="00635E89">
      <w:pPr>
        <w:spacing w:before="52" w:line="187" w:lineRule="exact"/>
        <w:ind w:left="107"/>
        <w:rPr>
          <w:sz w:val="17"/>
        </w:rPr>
      </w:pPr>
      <w:r>
        <w:rPr>
          <w:w w:val="95"/>
          <w:sz w:val="17"/>
        </w:rPr>
        <w:t>(</w:t>
      </w:r>
      <w:r>
        <w:rPr>
          <w:w w:val="95"/>
          <w:position w:val="6"/>
          <w:sz w:val="9"/>
        </w:rPr>
        <w:t>1</w:t>
      </w:r>
      <w:r>
        <w:rPr>
          <w:w w:val="95"/>
          <w:sz w:val="17"/>
        </w:rPr>
        <w:t>)</w:t>
      </w:r>
      <w:r>
        <w:rPr>
          <w:spacing w:val="20"/>
          <w:w w:val="95"/>
          <w:sz w:val="17"/>
        </w:rPr>
        <w:t xml:space="preserve"> </w:t>
      </w:r>
      <w:r>
        <w:rPr>
          <w:w w:val="95"/>
          <w:sz w:val="17"/>
        </w:rPr>
        <w:t>OJ</w:t>
      </w:r>
      <w:r>
        <w:rPr>
          <w:spacing w:val="-1"/>
          <w:w w:val="95"/>
          <w:sz w:val="17"/>
        </w:rPr>
        <w:t xml:space="preserve"> </w:t>
      </w:r>
      <w:r>
        <w:rPr>
          <w:w w:val="95"/>
          <w:sz w:val="17"/>
        </w:rPr>
        <w:t>L 211,</w:t>
      </w:r>
      <w:r>
        <w:rPr>
          <w:spacing w:val="1"/>
          <w:w w:val="95"/>
          <w:sz w:val="17"/>
        </w:rPr>
        <w:t xml:space="preserve"> </w:t>
      </w:r>
      <w:r>
        <w:rPr>
          <w:w w:val="95"/>
          <w:sz w:val="17"/>
        </w:rPr>
        <w:t>14.8.2009,</w:t>
      </w:r>
      <w:r>
        <w:rPr>
          <w:spacing w:val="-2"/>
          <w:w w:val="95"/>
          <w:sz w:val="17"/>
        </w:rPr>
        <w:t xml:space="preserve"> </w:t>
      </w:r>
      <w:r>
        <w:rPr>
          <w:w w:val="95"/>
          <w:sz w:val="17"/>
        </w:rPr>
        <w:t>p. 15.</w:t>
      </w:r>
    </w:p>
    <w:p w14:paraId="6EB1CDFE" w14:textId="77777777" w:rsidR="00343FF6" w:rsidRDefault="00635E89">
      <w:pPr>
        <w:spacing w:line="225" w:lineRule="auto"/>
        <w:ind w:left="332" w:right="122" w:hanging="226"/>
        <w:rPr>
          <w:sz w:val="17"/>
        </w:rPr>
      </w:pPr>
      <w:r>
        <w:rPr>
          <w:w w:val="90"/>
          <w:sz w:val="17"/>
        </w:rPr>
        <w:t>(</w:t>
      </w:r>
      <w:r>
        <w:rPr>
          <w:w w:val="90"/>
          <w:position w:val="6"/>
          <w:sz w:val="9"/>
        </w:rPr>
        <w:t>2</w:t>
      </w:r>
      <w:r>
        <w:rPr>
          <w:w w:val="90"/>
          <w:sz w:val="17"/>
        </w:rPr>
        <w:t>)</w:t>
      </w:r>
      <w:r>
        <w:rPr>
          <w:spacing w:val="28"/>
          <w:w w:val="90"/>
          <w:sz w:val="17"/>
        </w:rPr>
        <w:t xml:space="preserve"> </w:t>
      </w:r>
      <w:r>
        <w:rPr>
          <w:w w:val="90"/>
          <w:sz w:val="17"/>
        </w:rPr>
        <w:t>Directive</w:t>
      </w:r>
      <w:r>
        <w:rPr>
          <w:spacing w:val="6"/>
          <w:w w:val="90"/>
          <w:sz w:val="17"/>
        </w:rPr>
        <w:t xml:space="preserve"> </w:t>
      </w:r>
      <w:r>
        <w:rPr>
          <w:w w:val="90"/>
          <w:sz w:val="17"/>
        </w:rPr>
        <w:t>2009/72/EC</w:t>
      </w:r>
      <w:r>
        <w:rPr>
          <w:spacing w:val="6"/>
          <w:w w:val="90"/>
          <w:sz w:val="17"/>
        </w:rPr>
        <w:t xml:space="preserve"> </w:t>
      </w:r>
      <w:r>
        <w:rPr>
          <w:w w:val="90"/>
          <w:sz w:val="17"/>
        </w:rPr>
        <w:t>of</w:t>
      </w:r>
      <w:r>
        <w:rPr>
          <w:spacing w:val="12"/>
          <w:w w:val="90"/>
          <w:sz w:val="17"/>
        </w:rPr>
        <w:t xml:space="preserve"> </w:t>
      </w:r>
      <w:r>
        <w:rPr>
          <w:w w:val="90"/>
          <w:sz w:val="17"/>
        </w:rPr>
        <w:t>the</w:t>
      </w:r>
      <w:r>
        <w:rPr>
          <w:spacing w:val="8"/>
          <w:w w:val="90"/>
          <w:sz w:val="17"/>
        </w:rPr>
        <w:t xml:space="preserve"> </w:t>
      </w:r>
      <w:r>
        <w:rPr>
          <w:w w:val="90"/>
          <w:sz w:val="17"/>
        </w:rPr>
        <w:t>European</w:t>
      </w:r>
      <w:r>
        <w:rPr>
          <w:spacing w:val="6"/>
          <w:w w:val="90"/>
          <w:sz w:val="17"/>
        </w:rPr>
        <w:t xml:space="preserve"> </w:t>
      </w:r>
      <w:r>
        <w:rPr>
          <w:w w:val="90"/>
          <w:sz w:val="17"/>
        </w:rPr>
        <w:t>Parliament</w:t>
      </w:r>
      <w:r>
        <w:rPr>
          <w:spacing w:val="7"/>
          <w:w w:val="90"/>
          <w:sz w:val="17"/>
        </w:rPr>
        <w:t xml:space="preserve"> </w:t>
      </w:r>
      <w:r>
        <w:rPr>
          <w:w w:val="90"/>
          <w:sz w:val="17"/>
        </w:rPr>
        <w:t>and</w:t>
      </w:r>
      <w:r>
        <w:rPr>
          <w:spacing w:val="7"/>
          <w:w w:val="90"/>
          <w:sz w:val="17"/>
        </w:rPr>
        <w:t xml:space="preserve"> </w:t>
      </w:r>
      <w:r>
        <w:rPr>
          <w:w w:val="90"/>
          <w:sz w:val="17"/>
        </w:rPr>
        <w:t>of</w:t>
      </w:r>
      <w:r>
        <w:rPr>
          <w:spacing w:val="10"/>
          <w:w w:val="90"/>
          <w:sz w:val="17"/>
        </w:rPr>
        <w:t xml:space="preserve"> </w:t>
      </w:r>
      <w:r>
        <w:rPr>
          <w:w w:val="90"/>
          <w:sz w:val="17"/>
        </w:rPr>
        <w:t>the</w:t>
      </w:r>
      <w:r>
        <w:rPr>
          <w:spacing w:val="7"/>
          <w:w w:val="90"/>
          <w:sz w:val="17"/>
        </w:rPr>
        <w:t xml:space="preserve"> </w:t>
      </w:r>
      <w:r>
        <w:rPr>
          <w:w w:val="90"/>
          <w:sz w:val="17"/>
        </w:rPr>
        <w:t>Council</w:t>
      </w:r>
      <w:r>
        <w:rPr>
          <w:spacing w:val="8"/>
          <w:w w:val="90"/>
          <w:sz w:val="17"/>
        </w:rPr>
        <w:t xml:space="preserve"> </w:t>
      </w:r>
      <w:r>
        <w:rPr>
          <w:w w:val="90"/>
          <w:sz w:val="17"/>
        </w:rPr>
        <w:t>of</w:t>
      </w:r>
      <w:r>
        <w:rPr>
          <w:spacing w:val="6"/>
          <w:w w:val="90"/>
          <w:sz w:val="17"/>
        </w:rPr>
        <w:t xml:space="preserve"> </w:t>
      </w:r>
      <w:r>
        <w:rPr>
          <w:w w:val="90"/>
          <w:sz w:val="17"/>
        </w:rPr>
        <w:t>13</w:t>
      </w:r>
      <w:r>
        <w:rPr>
          <w:spacing w:val="8"/>
          <w:w w:val="90"/>
          <w:sz w:val="17"/>
        </w:rPr>
        <w:t xml:space="preserve"> </w:t>
      </w:r>
      <w:r>
        <w:rPr>
          <w:w w:val="90"/>
          <w:sz w:val="17"/>
        </w:rPr>
        <w:t>July</w:t>
      </w:r>
      <w:r>
        <w:rPr>
          <w:spacing w:val="7"/>
          <w:w w:val="90"/>
          <w:sz w:val="17"/>
        </w:rPr>
        <w:t xml:space="preserve"> </w:t>
      </w:r>
      <w:r>
        <w:rPr>
          <w:w w:val="90"/>
          <w:sz w:val="17"/>
        </w:rPr>
        <w:t>2009</w:t>
      </w:r>
      <w:r>
        <w:rPr>
          <w:spacing w:val="8"/>
          <w:w w:val="90"/>
          <w:sz w:val="17"/>
        </w:rPr>
        <w:t xml:space="preserve"> </w:t>
      </w:r>
      <w:r>
        <w:rPr>
          <w:w w:val="90"/>
          <w:sz w:val="17"/>
        </w:rPr>
        <w:t>concerning</w:t>
      </w:r>
      <w:r>
        <w:rPr>
          <w:spacing w:val="7"/>
          <w:w w:val="90"/>
          <w:sz w:val="17"/>
        </w:rPr>
        <w:t xml:space="preserve"> </w:t>
      </w:r>
      <w:r>
        <w:rPr>
          <w:w w:val="90"/>
          <w:sz w:val="17"/>
        </w:rPr>
        <w:t>common</w:t>
      </w:r>
      <w:r>
        <w:rPr>
          <w:spacing w:val="8"/>
          <w:w w:val="90"/>
          <w:sz w:val="17"/>
        </w:rPr>
        <w:t xml:space="preserve"> </w:t>
      </w:r>
      <w:r>
        <w:rPr>
          <w:w w:val="90"/>
          <w:sz w:val="17"/>
        </w:rPr>
        <w:t>rules</w:t>
      </w:r>
      <w:r>
        <w:rPr>
          <w:spacing w:val="6"/>
          <w:w w:val="90"/>
          <w:sz w:val="17"/>
        </w:rPr>
        <w:t xml:space="preserve"> </w:t>
      </w:r>
      <w:r>
        <w:rPr>
          <w:w w:val="90"/>
          <w:sz w:val="17"/>
        </w:rPr>
        <w:t>for</w:t>
      </w:r>
      <w:r>
        <w:rPr>
          <w:spacing w:val="14"/>
          <w:w w:val="90"/>
          <w:sz w:val="17"/>
        </w:rPr>
        <w:t xml:space="preserve"> </w:t>
      </w:r>
      <w:r>
        <w:rPr>
          <w:w w:val="90"/>
          <w:sz w:val="17"/>
        </w:rPr>
        <w:t>the</w:t>
      </w:r>
      <w:r>
        <w:rPr>
          <w:spacing w:val="7"/>
          <w:w w:val="90"/>
          <w:sz w:val="17"/>
        </w:rPr>
        <w:t xml:space="preserve"> </w:t>
      </w:r>
      <w:r>
        <w:rPr>
          <w:w w:val="90"/>
          <w:sz w:val="17"/>
        </w:rPr>
        <w:t>internal</w:t>
      </w:r>
      <w:r>
        <w:rPr>
          <w:spacing w:val="7"/>
          <w:w w:val="90"/>
          <w:sz w:val="17"/>
        </w:rPr>
        <w:t xml:space="preserve"> </w:t>
      </w:r>
      <w:r>
        <w:rPr>
          <w:w w:val="90"/>
          <w:sz w:val="17"/>
        </w:rPr>
        <w:t>market</w:t>
      </w:r>
      <w:r>
        <w:rPr>
          <w:spacing w:val="-31"/>
          <w:w w:val="90"/>
          <w:sz w:val="17"/>
        </w:rPr>
        <w:t xml:space="preserve"> </w:t>
      </w:r>
      <w:r>
        <w:rPr>
          <w:sz w:val="17"/>
        </w:rPr>
        <w:t>in</w:t>
      </w:r>
      <w:r>
        <w:rPr>
          <w:spacing w:val="-8"/>
          <w:sz w:val="17"/>
        </w:rPr>
        <w:t xml:space="preserve"> </w:t>
      </w:r>
      <w:r>
        <w:rPr>
          <w:sz w:val="17"/>
        </w:rPr>
        <w:t>electricity</w:t>
      </w:r>
      <w:r>
        <w:rPr>
          <w:spacing w:val="-7"/>
          <w:sz w:val="17"/>
        </w:rPr>
        <w:t xml:space="preserve"> </w:t>
      </w:r>
      <w:r>
        <w:rPr>
          <w:sz w:val="17"/>
        </w:rPr>
        <w:t>and</w:t>
      </w:r>
      <w:r>
        <w:rPr>
          <w:spacing w:val="-8"/>
          <w:sz w:val="17"/>
        </w:rPr>
        <w:t xml:space="preserve"> </w:t>
      </w:r>
      <w:r>
        <w:rPr>
          <w:sz w:val="17"/>
        </w:rPr>
        <w:t>repealing</w:t>
      </w:r>
      <w:r>
        <w:rPr>
          <w:spacing w:val="-7"/>
          <w:sz w:val="17"/>
        </w:rPr>
        <w:t xml:space="preserve"> </w:t>
      </w:r>
      <w:r>
        <w:rPr>
          <w:sz w:val="17"/>
        </w:rPr>
        <w:t>Directive</w:t>
      </w:r>
      <w:r>
        <w:rPr>
          <w:spacing w:val="-8"/>
          <w:sz w:val="17"/>
        </w:rPr>
        <w:t xml:space="preserve"> </w:t>
      </w:r>
      <w:r>
        <w:rPr>
          <w:sz w:val="17"/>
        </w:rPr>
        <w:t>2003/54/EC</w:t>
      </w:r>
      <w:r>
        <w:rPr>
          <w:spacing w:val="-7"/>
          <w:sz w:val="17"/>
        </w:rPr>
        <w:t xml:space="preserve"> </w:t>
      </w:r>
      <w:r>
        <w:rPr>
          <w:sz w:val="17"/>
        </w:rPr>
        <w:t>(OJ</w:t>
      </w:r>
      <w:r>
        <w:rPr>
          <w:spacing w:val="-7"/>
          <w:sz w:val="17"/>
        </w:rPr>
        <w:t xml:space="preserve"> </w:t>
      </w:r>
      <w:r>
        <w:rPr>
          <w:sz w:val="17"/>
        </w:rPr>
        <w:t>L</w:t>
      </w:r>
      <w:r>
        <w:rPr>
          <w:spacing w:val="-7"/>
          <w:sz w:val="17"/>
        </w:rPr>
        <w:t xml:space="preserve"> </w:t>
      </w:r>
      <w:r>
        <w:rPr>
          <w:sz w:val="17"/>
        </w:rPr>
        <w:t>211,</w:t>
      </w:r>
      <w:r>
        <w:rPr>
          <w:spacing w:val="-7"/>
          <w:sz w:val="17"/>
        </w:rPr>
        <w:t xml:space="preserve"> </w:t>
      </w:r>
      <w:r>
        <w:rPr>
          <w:sz w:val="17"/>
        </w:rPr>
        <w:t>14.8.2009,</w:t>
      </w:r>
      <w:r>
        <w:rPr>
          <w:spacing w:val="-8"/>
          <w:sz w:val="17"/>
        </w:rPr>
        <w:t xml:space="preserve"> </w:t>
      </w:r>
      <w:r>
        <w:rPr>
          <w:sz w:val="17"/>
        </w:rPr>
        <w:t>p.</w:t>
      </w:r>
      <w:r>
        <w:rPr>
          <w:spacing w:val="-8"/>
          <w:sz w:val="17"/>
        </w:rPr>
        <w:t xml:space="preserve"> </w:t>
      </w:r>
      <w:r>
        <w:rPr>
          <w:sz w:val="17"/>
        </w:rPr>
        <w:t>55).</w:t>
      </w:r>
    </w:p>
    <w:p w14:paraId="36386B95" w14:textId="77777777" w:rsidR="00343FF6" w:rsidRDefault="00343FF6">
      <w:pPr>
        <w:spacing w:line="225" w:lineRule="auto"/>
        <w:rPr>
          <w:sz w:val="17"/>
        </w:rPr>
        <w:sectPr w:rsidR="00343FF6">
          <w:headerReference w:type="even" r:id="rId10"/>
          <w:headerReference w:type="default" r:id="rId11"/>
          <w:type w:val="continuous"/>
          <w:pgSz w:w="11910" w:h="16840"/>
          <w:pgMar w:top="1380" w:right="1220" w:bottom="280" w:left="1240" w:header="967" w:footer="0" w:gutter="0"/>
          <w:pgNumType w:start="10"/>
          <w:cols w:space="720"/>
        </w:sectPr>
      </w:pPr>
    </w:p>
    <w:p w14:paraId="2D83F298" w14:textId="77777777" w:rsidR="00343FF6" w:rsidRDefault="00635E89">
      <w:pPr>
        <w:pStyle w:val="ListParagraph"/>
        <w:numPr>
          <w:ilvl w:val="0"/>
          <w:numId w:val="107"/>
        </w:numPr>
        <w:tabs>
          <w:tab w:val="left" w:pos="645"/>
        </w:tabs>
        <w:spacing w:before="101" w:line="228" w:lineRule="auto"/>
        <w:ind w:right="122"/>
        <w:rPr>
          <w:sz w:val="19"/>
        </w:rPr>
      </w:pPr>
      <w:r>
        <w:rPr>
          <w:spacing w:val="-1"/>
          <w:w w:val="95"/>
          <w:sz w:val="19"/>
        </w:rPr>
        <w:lastRenderedPageBreak/>
        <w:t xml:space="preserve">Different synchronous </w:t>
      </w:r>
      <w:r>
        <w:rPr>
          <w:w w:val="95"/>
          <w:sz w:val="19"/>
        </w:rPr>
        <w:t xml:space="preserve">electricity systems in the Union have different </w:t>
      </w:r>
      <w:r>
        <w:rPr>
          <w:w w:val="95"/>
          <w:sz w:val="19"/>
        </w:rPr>
        <w:t>characteristics which need to be taken into</w:t>
      </w:r>
      <w:r>
        <w:rPr>
          <w:spacing w:val="1"/>
          <w:w w:val="95"/>
          <w:sz w:val="19"/>
        </w:rPr>
        <w:t xml:space="preserve"> </w:t>
      </w:r>
      <w:r>
        <w:rPr>
          <w:w w:val="95"/>
          <w:sz w:val="19"/>
        </w:rPr>
        <w:t>account when setting the requirements for demand connection. It is therefore appropriate to consider regional</w:t>
      </w:r>
      <w:r>
        <w:rPr>
          <w:spacing w:val="1"/>
          <w:w w:val="95"/>
          <w:sz w:val="19"/>
        </w:rPr>
        <w:t xml:space="preserve"> </w:t>
      </w:r>
      <w:r>
        <w:rPr>
          <w:w w:val="95"/>
          <w:sz w:val="19"/>
        </w:rPr>
        <w:t>specificities</w:t>
      </w:r>
      <w:r>
        <w:rPr>
          <w:spacing w:val="39"/>
          <w:sz w:val="19"/>
        </w:rPr>
        <w:t xml:space="preserve"> </w:t>
      </w:r>
      <w:r>
        <w:rPr>
          <w:w w:val="95"/>
          <w:sz w:val="19"/>
        </w:rPr>
        <w:t>when</w:t>
      </w:r>
      <w:r>
        <w:rPr>
          <w:spacing w:val="37"/>
          <w:sz w:val="19"/>
        </w:rPr>
        <w:t xml:space="preserve"> </w:t>
      </w:r>
      <w:r>
        <w:rPr>
          <w:w w:val="95"/>
          <w:sz w:val="19"/>
        </w:rPr>
        <w:t>establishing</w:t>
      </w:r>
      <w:r>
        <w:rPr>
          <w:spacing w:val="38"/>
          <w:sz w:val="19"/>
        </w:rPr>
        <w:t xml:space="preserve"> </w:t>
      </w:r>
      <w:r>
        <w:rPr>
          <w:w w:val="95"/>
          <w:sz w:val="19"/>
        </w:rPr>
        <w:t>network</w:t>
      </w:r>
      <w:r>
        <w:rPr>
          <w:spacing w:val="77"/>
          <w:sz w:val="19"/>
        </w:rPr>
        <w:t xml:space="preserve"> </w:t>
      </w:r>
      <w:r>
        <w:rPr>
          <w:w w:val="95"/>
          <w:sz w:val="19"/>
        </w:rPr>
        <w:t>connection</w:t>
      </w:r>
      <w:r>
        <w:rPr>
          <w:spacing w:val="38"/>
          <w:sz w:val="19"/>
        </w:rPr>
        <w:t xml:space="preserve"> </w:t>
      </w:r>
      <w:r>
        <w:rPr>
          <w:w w:val="95"/>
          <w:sz w:val="19"/>
        </w:rPr>
        <w:t>rules</w:t>
      </w:r>
      <w:r>
        <w:rPr>
          <w:spacing w:val="77"/>
          <w:sz w:val="19"/>
        </w:rPr>
        <w:t xml:space="preserve"> </w:t>
      </w:r>
      <w:r>
        <w:rPr>
          <w:w w:val="95"/>
          <w:sz w:val="19"/>
        </w:rPr>
        <w:t>as</w:t>
      </w:r>
      <w:r>
        <w:rPr>
          <w:spacing w:val="38"/>
          <w:sz w:val="19"/>
        </w:rPr>
        <w:t xml:space="preserve"> </w:t>
      </w:r>
      <w:r>
        <w:rPr>
          <w:w w:val="95"/>
          <w:sz w:val="19"/>
        </w:rPr>
        <w:t>required</w:t>
      </w:r>
      <w:r>
        <w:rPr>
          <w:spacing w:val="38"/>
          <w:sz w:val="19"/>
        </w:rPr>
        <w:t xml:space="preserve"> </w:t>
      </w:r>
      <w:r>
        <w:rPr>
          <w:w w:val="95"/>
          <w:sz w:val="19"/>
        </w:rPr>
        <w:t>by</w:t>
      </w:r>
      <w:r>
        <w:rPr>
          <w:spacing w:val="37"/>
          <w:sz w:val="19"/>
        </w:rPr>
        <w:t xml:space="preserve"> </w:t>
      </w:r>
      <w:r>
        <w:rPr>
          <w:w w:val="95"/>
          <w:sz w:val="19"/>
        </w:rPr>
        <w:t>Article</w:t>
      </w:r>
      <w:r>
        <w:rPr>
          <w:spacing w:val="38"/>
          <w:sz w:val="19"/>
        </w:rPr>
        <w:t xml:space="preserve"> </w:t>
      </w:r>
      <w:r>
        <w:rPr>
          <w:w w:val="95"/>
          <w:sz w:val="19"/>
        </w:rPr>
        <w:t>8(6)</w:t>
      </w:r>
      <w:r>
        <w:rPr>
          <w:spacing w:val="38"/>
          <w:sz w:val="19"/>
        </w:rPr>
        <w:t xml:space="preserve"> </w:t>
      </w:r>
      <w:r>
        <w:rPr>
          <w:w w:val="95"/>
          <w:sz w:val="19"/>
        </w:rPr>
        <w:t>of</w:t>
      </w:r>
      <w:r>
        <w:rPr>
          <w:spacing w:val="37"/>
          <w:sz w:val="19"/>
        </w:rPr>
        <w:t xml:space="preserve"> </w:t>
      </w:r>
      <w:r>
        <w:rPr>
          <w:w w:val="95"/>
          <w:sz w:val="19"/>
        </w:rPr>
        <w:t>Regulation</w:t>
      </w:r>
      <w:r>
        <w:rPr>
          <w:spacing w:val="38"/>
          <w:sz w:val="19"/>
        </w:rPr>
        <w:t xml:space="preserve"> </w:t>
      </w:r>
      <w:r>
        <w:rPr>
          <w:w w:val="95"/>
          <w:sz w:val="19"/>
        </w:rPr>
        <w:t>(EC</w:t>
      </w:r>
      <w:r>
        <w:rPr>
          <w:w w:val="95"/>
          <w:sz w:val="19"/>
        </w:rPr>
        <w:t>)</w:t>
      </w:r>
      <w:r>
        <w:rPr>
          <w:spacing w:val="1"/>
          <w:w w:val="95"/>
          <w:sz w:val="19"/>
        </w:rPr>
        <w:t xml:space="preserve"> </w:t>
      </w:r>
      <w:r>
        <w:rPr>
          <w:sz w:val="19"/>
        </w:rPr>
        <w:t>No</w:t>
      </w:r>
      <w:r>
        <w:rPr>
          <w:spacing w:val="14"/>
          <w:sz w:val="19"/>
        </w:rPr>
        <w:t xml:space="preserve"> </w:t>
      </w:r>
      <w:r>
        <w:rPr>
          <w:sz w:val="19"/>
        </w:rPr>
        <w:t>714/2009.</w:t>
      </w:r>
    </w:p>
    <w:p w14:paraId="39FE854A" w14:textId="77777777" w:rsidR="00343FF6" w:rsidRDefault="00343FF6">
      <w:pPr>
        <w:pStyle w:val="BodyText"/>
        <w:rPr>
          <w:sz w:val="22"/>
        </w:rPr>
      </w:pPr>
    </w:p>
    <w:p w14:paraId="744C3A14" w14:textId="77777777" w:rsidR="00343FF6" w:rsidRDefault="00343FF6">
      <w:pPr>
        <w:pStyle w:val="BodyText"/>
        <w:spacing w:before="2"/>
        <w:rPr>
          <w:sz w:val="22"/>
        </w:rPr>
      </w:pPr>
    </w:p>
    <w:p w14:paraId="2B5CF512" w14:textId="77777777" w:rsidR="00343FF6" w:rsidRDefault="00635E89">
      <w:pPr>
        <w:pStyle w:val="ListParagraph"/>
        <w:numPr>
          <w:ilvl w:val="0"/>
          <w:numId w:val="107"/>
        </w:numPr>
        <w:tabs>
          <w:tab w:val="left" w:pos="645"/>
        </w:tabs>
        <w:spacing w:line="228" w:lineRule="auto"/>
        <w:ind w:right="122"/>
        <w:rPr>
          <w:sz w:val="19"/>
        </w:rPr>
      </w:pPr>
      <w:r>
        <w:rPr>
          <w:w w:val="95"/>
          <w:sz w:val="19"/>
        </w:rPr>
        <w:t>In view of the need to provide regulatory certainty, the requirements of this Regulation should apply to new</w:t>
      </w:r>
      <w:r>
        <w:rPr>
          <w:spacing w:val="1"/>
          <w:w w:val="95"/>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new</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new</w:t>
      </w:r>
      <w:r>
        <w:rPr>
          <w:spacing w:val="1"/>
          <w:w w:val="90"/>
          <w:sz w:val="19"/>
        </w:rPr>
        <w:t xml:space="preserve"> </w:t>
      </w:r>
      <w:r>
        <w:rPr>
          <w:w w:val="90"/>
          <w:sz w:val="19"/>
        </w:rPr>
        <w:t>distribution</w:t>
      </w:r>
      <w:r>
        <w:rPr>
          <w:spacing w:val="1"/>
          <w:w w:val="90"/>
          <w:sz w:val="19"/>
        </w:rPr>
        <w:t xml:space="preserve"> </w:t>
      </w:r>
      <w:r>
        <w:rPr>
          <w:w w:val="95"/>
          <w:sz w:val="19"/>
        </w:rPr>
        <w:t>systems and new dem</w:t>
      </w:r>
      <w:r>
        <w:rPr>
          <w:w w:val="95"/>
          <w:sz w:val="19"/>
        </w:rPr>
        <w:t>and units used by a demand facility or a closed distribution system to provide demand</w:t>
      </w:r>
      <w:r>
        <w:rPr>
          <w:spacing w:val="1"/>
          <w:w w:val="95"/>
          <w:sz w:val="19"/>
        </w:rPr>
        <w:t xml:space="preserve"> </w:t>
      </w:r>
      <w:r>
        <w:rPr>
          <w:w w:val="95"/>
          <w:sz w:val="19"/>
        </w:rPr>
        <w:t>response</w:t>
      </w:r>
      <w:r>
        <w:rPr>
          <w:spacing w:val="1"/>
          <w:w w:val="95"/>
          <w:sz w:val="19"/>
        </w:rPr>
        <w:t xml:space="preserve"> </w:t>
      </w:r>
      <w:r>
        <w:rPr>
          <w:w w:val="95"/>
          <w:sz w:val="19"/>
        </w:rPr>
        <w:t>services</w:t>
      </w:r>
      <w:r>
        <w:rPr>
          <w:spacing w:val="1"/>
          <w:w w:val="95"/>
          <w:sz w:val="19"/>
        </w:rPr>
        <w:t xml:space="preserve"> </w:t>
      </w:r>
      <w:r>
        <w:rPr>
          <w:w w:val="95"/>
          <w:sz w:val="19"/>
        </w:rPr>
        <w:t>to</w:t>
      </w:r>
      <w:r>
        <w:rPr>
          <w:spacing w:val="1"/>
          <w:w w:val="95"/>
          <w:sz w:val="19"/>
        </w:rPr>
        <w:t xml:space="preserve"> </w:t>
      </w:r>
      <w:r>
        <w:rPr>
          <w:w w:val="95"/>
          <w:sz w:val="19"/>
        </w:rPr>
        <w:t>relevant</w:t>
      </w:r>
      <w:r>
        <w:rPr>
          <w:spacing w:val="1"/>
          <w:w w:val="95"/>
          <w:sz w:val="19"/>
        </w:rPr>
        <w:t xml:space="preserve"> </w:t>
      </w:r>
      <w:r>
        <w:rPr>
          <w:w w:val="95"/>
          <w:sz w:val="19"/>
        </w:rPr>
        <w:t>system</w:t>
      </w:r>
      <w:r>
        <w:rPr>
          <w:spacing w:val="1"/>
          <w:w w:val="95"/>
          <w:sz w:val="19"/>
        </w:rPr>
        <w:t xml:space="preserve"> </w:t>
      </w:r>
      <w:r>
        <w:rPr>
          <w:w w:val="95"/>
          <w:sz w:val="19"/>
        </w:rPr>
        <w:t>operators</w:t>
      </w:r>
      <w:r>
        <w:rPr>
          <w:spacing w:val="1"/>
          <w:w w:val="95"/>
          <w:sz w:val="19"/>
        </w:rPr>
        <w:t xml:space="preserve"> </w:t>
      </w:r>
      <w:r>
        <w:rPr>
          <w:w w:val="95"/>
          <w:sz w:val="19"/>
        </w:rPr>
        <w:t>and</w:t>
      </w:r>
      <w:r>
        <w:rPr>
          <w:spacing w:val="1"/>
          <w:w w:val="95"/>
          <w:sz w:val="19"/>
        </w:rPr>
        <w:t xml:space="preserve"> </w:t>
      </w:r>
      <w:r>
        <w:rPr>
          <w:w w:val="95"/>
          <w:sz w:val="19"/>
        </w:rPr>
        <w:t>relevant</w:t>
      </w:r>
      <w:r>
        <w:rPr>
          <w:spacing w:val="1"/>
          <w:w w:val="95"/>
          <w:sz w:val="19"/>
        </w:rPr>
        <w:t xml:space="preserve"> </w:t>
      </w:r>
      <w:r>
        <w:rPr>
          <w:w w:val="95"/>
          <w:sz w:val="19"/>
        </w:rPr>
        <w:t>transmission</w:t>
      </w:r>
      <w:r>
        <w:rPr>
          <w:spacing w:val="1"/>
          <w:w w:val="95"/>
          <w:sz w:val="19"/>
        </w:rPr>
        <w:t xml:space="preserve"> </w:t>
      </w:r>
      <w:r>
        <w:rPr>
          <w:w w:val="95"/>
          <w:sz w:val="19"/>
        </w:rPr>
        <w:t>system</w:t>
      </w:r>
      <w:r>
        <w:rPr>
          <w:spacing w:val="1"/>
          <w:w w:val="95"/>
          <w:sz w:val="19"/>
        </w:rPr>
        <w:t xml:space="preserve"> </w:t>
      </w:r>
      <w:r>
        <w:rPr>
          <w:w w:val="95"/>
          <w:sz w:val="19"/>
        </w:rPr>
        <w:t>operators</w:t>
      </w:r>
      <w:r>
        <w:rPr>
          <w:spacing w:val="1"/>
          <w:w w:val="95"/>
          <w:sz w:val="19"/>
        </w:rPr>
        <w:t xml:space="preserve"> </w:t>
      </w:r>
      <w:r>
        <w:rPr>
          <w:w w:val="95"/>
          <w:sz w:val="19"/>
        </w:rPr>
        <w:t>(‘TSOs’).</w:t>
      </w:r>
      <w:r>
        <w:rPr>
          <w:spacing w:val="1"/>
          <w:w w:val="95"/>
          <w:sz w:val="19"/>
        </w:rPr>
        <w:t xml:space="preserve"> </w:t>
      </w:r>
      <w:r>
        <w:rPr>
          <w:w w:val="95"/>
          <w:sz w:val="19"/>
        </w:rPr>
        <w:t>The</w:t>
      </w:r>
      <w:r>
        <w:rPr>
          <w:spacing w:val="1"/>
          <w:w w:val="95"/>
          <w:sz w:val="19"/>
        </w:rPr>
        <w:t xml:space="preserve"> </w:t>
      </w:r>
      <w:r>
        <w:rPr>
          <w:w w:val="90"/>
          <w:sz w:val="19"/>
        </w:rPr>
        <w:t>requirements</w:t>
      </w:r>
      <w:r>
        <w:rPr>
          <w:spacing w:val="1"/>
          <w:w w:val="90"/>
          <w:sz w:val="19"/>
        </w:rPr>
        <w:t xml:space="preserve"> </w:t>
      </w:r>
      <w:r>
        <w:rPr>
          <w:w w:val="90"/>
          <w:sz w:val="19"/>
        </w:rPr>
        <w:t>of</w:t>
      </w:r>
      <w:r>
        <w:rPr>
          <w:spacing w:val="1"/>
          <w:w w:val="90"/>
          <w:sz w:val="19"/>
        </w:rPr>
        <w:t xml:space="preserve"> </w:t>
      </w:r>
      <w:r>
        <w:rPr>
          <w:w w:val="90"/>
          <w:sz w:val="19"/>
        </w:rPr>
        <w:t>this</w:t>
      </w:r>
      <w:r>
        <w:rPr>
          <w:spacing w:val="1"/>
          <w:w w:val="90"/>
          <w:sz w:val="19"/>
        </w:rPr>
        <w:t xml:space="preserve"> </w:t>
      </w:r>
      <w:r>
        <w:rPr>
          <w:w w:val="90"/>
          <w:sz w:val="19"/>
        </w:rPr>
        <w:t>Regulation</w:t>
      </w:r>
      <w:r>
        <w:rPr>
          <w:spacing w:val="1"/>
          <w:w w:val="90"/>
          <w:sz w:val="19"/>
        </w:rPr>
        <w:t xml:space="preserve"> </w:t>
      </w:r>
      <w:r>
        <w:rPr>
          <w:w w:val="90"/>
          <w:sz w:val="19"/>
        </w:rPr>
        <w:t>should</w:t>
      </w:r>
      <w:r>
        <w:rPr>
          <w:spacing w:val="1"/>
          <w:w w:val="90"/>
          <w:sz w:val="19"/>
        </w:rPr>
        <w:t xml:space="preserve"> </w:t>
      </w:r>
      <w:r>
        <w:rPr>
          <w:w w:val="90"/>
          <w:sz w:val="19"/>
        </w:rPr>
        <w:t>not</w:t>
      </w:r>
      <w:r>
        <w:rPr>
          <w:spacing w:val="1"/>
          <w:w w:val="90"/>
          <w:sz w:val="19"/>
        </w:rPr>
        <w:t xml:space="preserve"> </w:t>
      </w:r>
      <w:r>
        <w:rPr>
          <w:w w:val="90"/>
          <w:sz w:val="19"/>
        </w:rPr>
        <w:t>apply</w:t>
      </w:r>
      <w:r>
        <w:rPr>
          <w:spacing w:val="1"/>
          <w:w w:val="90"/>
          <w:sz w:val="19"/>
        </w:rPr>
        <w:t xml:space="preserve"> </w:t>
      </w:r>
      <w:r>
        <w:rPr>
          <w:w w:val="90"/>
          <w:sz w:val="19"/>
        </w:rPr>
        <w:t>to</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distribution facilities,</w:t>
      </w:r>
      <w:r>
        <w:rPr>
          <w:spacing w:val="33"/>
          <w:sz w:val="19"/>
        </w:rPr>
        <w:t xml:space="preserve"> </w:t>
      </w:r>
      <w:r>
        <w:rPr>
          <w:w w:val="90"/>
          <w:sz w:val="19"/>
        </w:rPr>
        <w:t>existing distribution systems and</w:t>
      </w:r>
      <w:r>
        <w:rPr>
          <w:spacing w:val="33"/>
          <w:sz w:val="19"/>
        </w:rPr>
        <w:t xml:space="preserve"> </w:t>
      </w:r>
      <w:r>
        <w:rPr>
          <w:w w:val="90"/>
          <w:sz w:val="19"/>
        </w:rPr>
        <w:t>existing demand units</w:t>
      </w:r>
      <w:r>
        <w:rPr>
          <w:spacing w:val="34"/>
          <w:sz w:val="19"/>
        </w:rPr>
        <w:t xml:space="preserve"> </w:t>
      </w:r>
      <w:r>
        <w:rPr>
          <w:w w:val="90"/>
          <w:sz w:val="19"/>
        </w:rPr>
        <w:t>that</w:t>
      </w:r>
      <w:r>
        <w:rPr>
          <w:spacing w:val="33"/>
          <w:sz w:val="19"/>
        </w:rPr>
        <w:t xml:space="preserve"> </w:t>
      </w:r>
      <w:r>
        <w:rPr>
          <w:w w:val="90"/>
          <w:sz w:val="19"/>
        </w:rPr>
        <w:t>are</w:t>
      </w:r>
      <w:r>
        <w:rPr>
          <w:spacing w:val="34"/>
          <w:sz w:val="19"/>
        </w:rPr>
        <w:t xml:space="preserve"> </w:t>
      </w:r>
      <w:r>
        <w:rPr>
          <w:w w:val="90"/>
          <w:sz w:val="19"/>
        </w:rPr>
        <w:t>or</w:t>
      </w:r>
      <w:r>
        <w:rPr>
          <w:spacing w:val="1"/>
          <w:w w:val="90"/>
          <w:sz w:val="19"/>
        </w:rPr>
        <w:t xml:space="preserve"> </w:t>
      </w:r>
      <w:r>
        <w:rPr>
          <w:w w:val="90"/>
          <w:sz w:val="19"/>
        </w:rPr>
        <w:t>can be used by a demand facility or a closed distribution system to provide demand respon</w:t>
      </w:r>
      <w:r>
        <w:rPr>
          <w:w w:val="90"/>
          <w:sz w:val="19"/>
        </w:rPr>
        <w:t>se services to relevant</w:t>
      </w:r>
      <w:r>
        <w:rPr>
          <w:spacing w:val="1"/>
          <w:w w:val="90"/>
          <w:sz w:val="19"/>
        </w:rPr>
        <w:t xml:space="preserve"> </w:t>
      </w:r>
      <w:r>
        <w:rPr>
          <w:w w:val="95"/>
          <w:sz w:val="19"/>
        </w:rPr>
        <w:t>system operators and relevant TSOs. The requirements of</w:t>
      </w:r>
      <w:r>
        <w:rPr>
          <w:spacing w:val="1"/>
          <w:w w:val="95"/>
          <w:sz w:val="19"/>
        </w:rPr>
        <w:t xml:space="preserve"> </w:t>
      </w:r>
      <w:r>
        <w:rPr>
          <w:w w:val="95"/>
          <w:sz w:val="19"/>
        </w:rPr>
        <w:t>this Regulation also should not apply to new or</w:t>
      </w:r>
      <w:r>
        <w:rPr>
          <w:spacing w:val="1"/>
          <w:w w:val="95"/>
          <w:sz w:val="19"/>
        </w:rPr>
        <w:t xml:space="preserve"> </w:t>
      </w:r>
      <w:r>
        <w:rPr>
          <w:w w:val="95"/>
          <w:sz w:val="19"/>
        </w:rPr>
        <w:t>existing demand facilities connected at the distribution level unless they provide demand response services to</w:t>
      </w:r>
      <w:r>
        <w:rPr>
          <w:spacing w:val="1"/>
          <w:w w:val="95"/>
          <w:sz w:val="19"/>
        </w:rPr>
        <w:t xml:space="preserve"> </w:t>
      </w:r>
      <w:r>
        <w:rPr>
          <w:w w:val="90"/>
          <w:sz w:val="19"/>
        </w:rPr>
        <w:t>relevant</w:t>
      </w:r>
      <w:r>
        <w:rPr>
          <w:spacing w:val="1"/>
          <w:w w:val="90"/>
          <w:sz w:val="19"/>
        </w:rPr>
        <w:t xml:space="preserve"> </w:t>
      </w:r>
      <w:r>
        <w:rPr>
          <w:w w:val="90"/>
          <w:sz w:val="19"/>
        </w:rPr>
        <w:t>system o</w:t>
      </w:r>
      <w:r>
        <w:rPr>
          <w:w w:val="90"/>
          <w:sz w:val="19"/>
        </w:rPr>
        <w:t>perators and</w:t>
      </w:r>
      <w:r>
        <w:rPr>
          <w:spacing w:val="1"/>
          <w:w w:val="90"/>
          <w:sz w:val="19"/>
        </w:rPr>
        <w:t xml:space="preserve"> </w:t>
      </w:r>
      <w:r>
        <w:rPr>
          <w:w w:val="90"/>
          <w:sz w:val="19"/>
        </w:rPr>
        <w:t>relevant</w:t>
      </w:r>
      <w:r>
        <w:rPr>
          <w:spacing w:val="1"/>
          <w:w w:val="90"/>
          <w:sz w:val="19"/>
        </w:rPr>
        <w:t xml:space="preserve"> </w:t>
      </w:r>
      <w:r>
        <w:rPr>
          <w:w w:val="90"/>
          <w:sz w:val="19"/>
        </w:rPr>
        <w:t>TSOs.</w:t>
      </w:r>
      <w:r>
        <w:rPr>
          <w:spacing w:val="1"/>
          <w:w w:val="90"/>
          <w:sz w:val="19"/>
        </w:rPr>
        <w:t xml:space="preserve"> </w:t>
      </w:r>
      <w:r>
        <w:rPr>
          <w:w w:val="90"/>
          <w:sz w:val="19"/>
        </w:rPr>
        <w:t>However,</w:t>
      </w:r>
      <w:r>
        <w:rPr>
          <w:spacing w:val="1"/>
          <w:w w:val="90"/>
          <w:sz w:val="19"/>
        </w:rPr>
        <w:t xml:space="preserve"> </w:t>
      </w:r>
      <w:r>
        <w:rPr>
          <w:w w:val="90"/>
          <w:sz w:val="19"/>
        </w:rPr>
        <w:t>the</w:t>
      </w:r>
      <w:r>
        <w:rPr>
          <w:spacing w:val="1"/>
          <w:w w:val="90"/>
          <w:sz w:val="19"/>
        </w:rPr>
        <w:t xml:space="preserve"> </w:t>
      </w:r>
      <w:r>
        <w:rPr>
          <w:w w:val="90"/>
          <w:sz w:val="19"/>
        </w:rPr>
        <w:t>requirements</w:t>
      </w:r>
      <w:r>
        <w:rPr>
          <w:spacing w:val="33"/>
          <w:sz w:val="19"/>
        </w:rPr>
        <w:t xml:space="preserve"> </w:t>
      </w:r>
      <w:r>
        <w:rPr>
          <w:w w:val="90"/>
          <w:sz w:val="19"/>
        </w:rPr>
        <w:t>of</w:t>
      </w:r>
      <w:r>
        <w:rPr>
          <w:spacing w:val="33"/>
          <w:sz w:val="19"/>
        </w:rPr>
        <w:t xml:space="preserve"> </w:t>
      </w:r>
      <w:r>
        <w:rPr>
          <w:w w:val="90"/>
          <w:sz w:val="19"/>
        </w:rPr>
        <w:t>this</w:t>
      </w:r>
      <w:r>
        <w:rPr>
          <w:spacing w:val="34"/>
          <w:sz w:val="19"/>
        </w:rPr>
        <w:t xml:space="preserve"> </w:t>
      </w:r>
      <w:r>
        <w:rPr>
          <w:w w:val="90"/>
          <w:sz w:val="19"/>
        </w:rPr>
        <w:t>Regulation</w:t>
      </w:r>
      <w:r>
        <w:rPr>
          <w:spacing w:val="33"/>
          <w:sz w:val="19"/>
        </w:rPr>
        <w:t xml:space="preserve"> </w:t>
      </w:r>
      <w:r>
        <w:rPr>
          <w:w w:val="90"/>
          <w:sz w:val="19"/>
        </w:rPr>
        <w:t>should</w:t>
      </w:r>
      <w:r>
        <w:rPr>
          <w:spacing w:val="34"/>
          <w:sz w:val="19"/>
        </w:rPr>
        <w:t xml:space="preserve"> </w:t>
      </w:r>
      <w:r>
        <w:rPr>
          <w:w w:val="90"/>
          <w:sz w:val="19"/>
        </w:rPr>
        <w:t>apply</w:t>
      </w:r>
      <w:r>
        <w:rPr>
          <w:spacing w:val="33"/>
          <w:sz w:val="19"/>
        </w:rPr>
        <w:t xml:space="preserve"> </w:t>
      </w:r>
      <w:r>
        <w:rPr>
          <w:w w:val="90"/>
          <w:sz w:val="19"/>
        </w:rPr>
        <w:t>in</w:t>
      </w:r>
      <w:r>
        <w:rPr>
          <w:spacing w:val="34"/>
          <w:sz w:val="19"/>
        </w:rPr>
        <w:t xml:space="preserve"> </w:t>
      </w:r>
      <w:r>
        <w:rPr>
          <w:w w:val="90"/>
          <w:sz w:val="19"/>
        </w:rPr>
        <w:t>case</w:t>
      </w:r>
      <w:r>
        <w:rPr>
          <w:spacing w:val="-35"/>
          <w:w w:val="90"/>
          <w:sz w:val="19"/>
        </w:rPr>
        <w:t xml:space="preserve"> </w:t>
      </w:r>
      <w:r>
        <w:rPr>
          <w:w w:val="90"/>
          <w:sz w:val="19"/>
        </w:rPr>
        <w:t>the</w:t>
      </w:r>
      <w:r>
        <w:rPr>
          <w:spacing w:val="32"/>
          <w:w w:val="90"/>
          <w:sz w:val="19"/>
        </w:rPr>
        <w:t xml:space="preserve"> </w:t>
      </w:r>
      <w:r>
        <w:rPr>
          <w:w w:val="90"/>
          <w:sz w:val="19"/>
        </w:rPr>
        <w:t>relevant</w:t>
      </w:r>
      <w:r>
        <w:rPr>
          <w:spacing w:val="31"/>
          <w:w w:val="90"/>
          <w:sz w:val="19"/>
        </w:rPr>
        <w:t xml:space="preserve"> </w:t>
      </w:r>
      <w:r>
        <w:rPr>
          <w:w w:val="90"/>
          <w:sz w:val="19"/>
        </w:rPr>
        <w:t>regulatory</w:t>
      </w:r>
      <w:r>
        <w:rPr>
          <w:spacing w:val="35"/>
          <w:w w:val="90"/>
          <w:sz w:val="19"/>
        </w:rPr>
        <w:t xml:space="preserve"> </w:t>
      </w:r>
      <w:r>
        <w:rPr>
          <w:w w:val="90"/>
          <w:sz w:val="19"/>
        </w:rPr>
        <w:t>authority</w:t>
      </w:r>
      <w:r>
        <w:rPr>
          <w:spacing w:val="28"/>
          <w:w w:val="90"/>
          <w:sz w:val="19"/>
        </w:rPr>
        <w:t xml:space="preserve"> </w:t>
      </w:r>
      <w:r>
        <w:rPr>
          <w:w w:val="90"/>
          <w:sz w:val="19"/>
        </w:rPr>
        <w:t>or</w:t>
      </w:r>
      <w:r>
        <w:rPr>
          <w:spacing w:val="31"/>
          <w:w w:val="90"/>
          <w:sz w:val="19"/>
        </w:rPr>
        <w:t xml:space="preserve"> </w:t>
      </w:r>
      <w:r>
        <w:rPr>
          <w:w w:val="90"/>
          <w:sz w:val="19"/>
        </w:rPr>
        <w:t>Member</w:t>
      </w:r>
      <w:r>
        <w:rPr>
          <w:spacing w:val="32"/>
          <w:w w:val="90"/>
          <w:sz w:val="19"/>
        </w:rPr>
        <w:t xml:space="preserve"> </w:t>
      </w:r>
      <w:r>
        <w:rPr>
          <w:w w:val="90"/>
          <w:sz w:val="19"/>
        </w:rPr>
        <w:t>State</w:t>
      </w:r>
      <w:r>
        <w:rPr>
          <w:spacing w:val="30"/>
          <w:w w:val="90"/>
          <w:sz w:val="19"/>
        </w:rPr>
        <w:t xml:space="preserve"> </w:t>
      </w:r>
      <w:r>
        <w:rPr>
          <w:w w:val="90"/>
          <w:sz w:val="19"/>
        </w:rPr>
        <w:t>decides</w:t>
      </w:r>
      <w:r>
        <w:rPr>
          <w:spacing w:val="32"/>
          <w:w w:val="90"/>
          <w:sz w:val="19"/>
        </w:rPr>
        <w:t xml:space="preserve"> </w:t>
      </w:r>
      <w:r>
        <w:rPr>
          <w:w w:val="90"/>
          <w:sz w:val="19"/>
        </w:rPr>
        <w:t>otherwise</w:t>
      </w:r>
      <w:r>
        <w:rPr>
          <w:spacing w:val="33"/>
          <w:w w:val="90"/>
          <w:sz w:val="19"/>
        </w:rPr>
        <w:t xml:space="preserve"> </w:t>
      </w:r>
      <w:r>
        <w:rPr>
          <w:w w:val="90"/>
          <w:sz w:val="19"/>
        </w:rPr>
        <w:t>based</w:t>
      </w:r>
      <w:r>
        <w:rPr>
          <w:spacing w:val="31"/>
          <w:w w:val="90"/>
          <w:sz w:val="19"/>
        </w:rPr>
        <w:t xml:space="preserve"> </w:t>
      </w:r>
      <w:r>
        <w:rPr>
          <w:w w:val="90"/>
          <w:sz w:val="19"/>
        </w:rPr>
        <w:t>on</w:t>
      </w:r>
      <w:r>
        <w:rPr>
          <w:spacing w:val="33"/>
          <w:w w:val="90"/>
          <w:sz w:val="19"/>
        </w:rPr>
        <w:t xml:space="preserve"> </w:t>
      </w:r>
      <w:r>
        <w:rPr>
          <w:w w:val="90"/>
          <w:sz w:val="19"/>
        </w:rPr>
        <w:t>evolution</w:t>
      </w:r>
      <w:r>
        <w:rPr>
          <w:spacing w:val="33"/>
          <w:w w:val="90"/>
          <w:sz w:val="19"/>
        </w:rPr>
        <w:t xml:space="preserve"> </w:t>
      </w:r>
      <w:r>
        <w:rPr>
          <w:w w:val="90"/>
          <w:sz w:val="19"/>
        </w:rPr>
        <w:t>of</w:t>
      </w:r>
      <w:r>
        <w:rPr>
          <w:spacing w:val="32"/>
          <w:w w:val="90"/>
          <w:sz w:val="19"/>
        </w:rPr>
        <w:t xml:space="preserve"> </w:t>
      </w:r>
      <w:r>
        <w:rPr>
          <w:w w:val="90"/>
          <w:sz w:val="19"/>
        </w:rPr>
        <w:t>system</w:t>
      </w:r>
      <w:r>
        <w:rPr>
          <w:spacing w:val="32"/>
          <w:w w:val="90"/>
          <w:sz w:val="19"/>
        </w:rPr>
        <w:t xml:space="preserve"> </w:t>
      </w:r>
      <w:r>
        <w:rPr>
          <w:w w:val="90"/>
          <w:sz w:val="19"/>
        </w:rPr>
        <w:t>requirements</w:t>
      </w:r>
      <w:r>
        <w:rPr>
          <w:spacing w:val="-35"/>
          <w:w w:val="90"/>
          <w:sz w:val="19"/>
        </w:rPr>
        <w:t xml:space="preserve"> </w:t>
      </w:r>
      <w:r>
        <w:rPr>
          <w:w w:val="90"/>
          <w:sz w:val="19"/>
        </w:rPr>
        <w:t>and a full cost-benefit analysis, or in case a substantial modernisation or replacement of equipment impacting the</w:t>
      </w:r>
      <w:r>
        <w:rPr>
          <w:spacing w:val="1"/>
          <w:w w:val="90"/>
          <w:sz w:val="19"/>
        </w:rPr>
        <w:t xml:space="preserve"> </w:t>
      </w:r>
      <w:r>
        <w:rPr>
          <w:w w:val="90"/>
          <w:sz w:val="19"/>
        </w:rPr>
        <w:t>technical</w:t>
      </w:r>
      <w:r>
        <w:rPr>
          <w:spacing w:val="1"/>
          <w:w w:val="90"/>
          <w:sz w:val="19"/>
        </w:rPr>
        <w:t xml:space="preserve"> </w:t>
      </w:r>
      <w:r>
        <w:rPr>
          <w:w w:val="90"/>
          <w:sz w:val="19"/>
        </w:rPr>
        <w:t>capabilities</w:t>
      </w:r>
      <w:r>
        <w:rPr>
          <w:spacing w:val="1"/>
          <w:w w:val="90"/>
          <w:sz w:val="19"/>
        </w:rPr>
        <w:t xml:space="preserve"> </w:t>
      </w:r>
      <w:r>
        <w:rPr>
          <w:w w:val="90"/>
          <w:sz w:val="19"/>
        </w:rPr>
        <w:t>of</w:t>
      </w:r>
      <w:r>
        <w:rPr>
          <w:spacing w:val="1"/>
          <w:w w:val="90"/>
          <w:sz w:val="19"/>
        </w:rPr>
        <w:t xml:space="preserve"> </w:t>
      </w:r>
      <w:r>
        <w:rPr>
          <w:w w:val="90"/>
          <w:sz w:val="19"/>
        </w:rPr>
        <w:t>an</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facility,</w:t>
      </w:r>
      <w:r>
        <w:rPr>
          <w:spacing w:val="1"/>
          <w:w w:val="90"/>
          <w:sz w:val="19"/>
        </w:rPr>
        <w:t xml:space="preserve"> </w:t>
      </w:r>
      <w:r>
        <w:rPr>
          <w:w w:val="90"/>
          <w:sz w:val="19"/>
        </w:rPr>
        <w:t>an</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5"/>
          <w:sz w:val="19"/>
        </w:rPr>
        <w:t>distribution facility,</w:t>
      </w:r>
      <w:r>
        <w:rPr>
          <w:spacing w:val="37"/>
          <w:sz w:val="19"/>
        </w:rPr>
        <w:t xml:space="preserve"> </w:t>
      </w:r>
      <w:r>
        <w:rPr>
          <w:w w:val="95"/>
          <w:sz w:val="19"/>
        </w:rPr>
        <w:t>an</w:t>
      </w:r>
      <w:r>
        <w:rPr>
          <w:spacing w:val="38"/>
          <w:sz w:val="19"/>
        </w:rPr>
        <w:t xml:space="preserve"> </w:t>
      </w:r>
      <w:r>
        <w:rPr>
          <w:w w:val="95"/>
          <w:sz w:val="19"/>
        </w:rPr>
        <w:t>ex</w:t>
      </w:r>
      <w:r>
        <w:rPr>
          <w:w w:val="95"/>
          <w:sz w:val="19"/>
        </w:rPr>
        <w:t>isting</w:t>
      </w:r>
      <w:r>
        <w:rPr>
          <w:spacing w:val="37"/>
          <w:sz w:val="19"/>
        </w:rPr>
        <w:t xml:space="preserve"> </w:t>
      </w:r>
      <w:r>
        <w:rPr>
          <w:w w:val="95"/>
          <w:sz w:val="19"/>
        </w:rPr>
        <w:t>distribution system, or</w:t>
      </w:r>
      <w:r>
        <w:rPr>
          <w:spacing w:val="38"/>
          <w:sz w:val="19"/>
        </w:rPr>
        <w:t xml:space="preserve"> </w:t>
      </w:r>
      <w:r>
        <w:rPr>
          <w:w w:val="95"/>
          <w:sz w:val="19"/>
        </w:rPr>
        <w:t>an</w:t>
      </w:r>
      <w:r>
        <w:rPr>
          <w:spacing w:val="38"/>
          <w:sz w:val="19"/>
        </w:rPr>
        <w:t xml:space="preserve"> </w:t>
      </w:r>
      <w:r>
        <w:rPr>
          <w:w w:val="95"/>
          <w:sz w:val="19"/>
        </w:rPr>
        <w:t>existing</w:t>
      </w:r>
      <w:r>
        <w:rPr>
          <w:spacing w:val="37"/>
          <w:sz w:val="19"/>
        </w:rPr>
        <w:t xml:space="preserve"> </w:t>
      </w:r>
      <w:r>
        <w:rPr>
          <w:w w:val="95"/>
          <w:sz w:val="19"/>
        </w:rPr>
        <w:t>demand</w:t>
      </w:r>
      <w:r>
        <w:rPr>
          <w:spacing w:val="38"/>
          <w:sz w:val="19"/>
        </w:rPr>
        <w:t xml:space="preserve"> </w:t>
      </w:r>
      <w:r>
        <w:rPr>
          <w:w w:val="95"/>
          <w:sz w:val="19"/>
        </w:rPr>
        <w:t>unit</w:t>
      </w:r>
      <w:r>
        <w:rPr>
          <w:spacing w:val="38"/>
          <w:sz w:val="19"/>
        </w:rPr>
        <w:t xml:space="preserve"> </w:t>
      </w:r>
      <w:r>
        <w:rPr>
          <w:w w:val="95"/>
          <w:sz w:val="19"/>
        </w:rPr>
        <w:t>within</w:t>
      </w:r>
      <w:r>
        <w:rPr>
          <w:spacing w:val="37"/>
          <w:sz w:val="19"/>
        </w:rPr>
        <w:t xml:space="preserve"> </w:t>
      </w:r>
      <w:r>
        <w:rPr>
          <w:w w:val="95"/>
          <w:sz w:val="19"/>
        </w:rPr>
        <w:t>a</w:t>
      </w:r>
      <w:r>
        <w:rPr>
          <w:spacing w:val="38"/>
          <w:sz w:val="19"/>
        </w:rPr>
        <w:t xml:space="preserve"> </w:t>
      </w:r>
      <w:r>
        <w:rPr>
          <w:w w:val="95"/>
          <w:sz w:val="19"/>
        </w:rPr>
        <w:t>demand</w:t>
      </w:r>
      <w:r>
        <w:rPr>
          <w:spacing w:val="38"/>
          <w:sz w:val="19"/>
        </w:rPr>
        <w:t xml:space="preserve"> </w:t>
      </w:r>
      <w:r>
        <w:rPr>
          <w:w w:val="95"/>
          <w:sz w:val="19"/>
        </w:rPr>
        <w:t>facility or</w:t>
      </w:r>
      <w:r>
        <w:rPr>
          <w:spacing w:val="1"/>
          <w:w w:val="95"/>
          <w:sz w:val="19"/>
        </w:rPr>
        <w:t xml:space="preserve"> </w:t>
      </w:r>
      <w:r>
        <w:rPr>
          <w:sz w:val="19"/>
        </w:rPr>
        <w:t>a closed</w:t>
      </w:r>
      <w:r>
        <w:rPr>
          <w:spacing w:val="1"/>
          <w:sz w:val="19"/>
        </w:rPr>
        <w:t xml:space="preserve"> </w:t>
      </w:r>
      <w:r>
        <w:rPr>
          <w:sz w:val="19"/>
        </w:rPr>
        <w:t>distribution</w:t>
      </w:r>
      <w:r>
        <w:rPr>
          <w:spacing w:val="1"/>
          <w:sz w:val="19"/>
        </w:rPr>
        <w:t xml:space="preserve"> </w:t>
      </w:r>
      <w:r>
        <w:rPr>
          <w:sz w:val="19"/>
        </w:rPr>
        <w:t>system connected</w:t>
      </w:r>
      <w:r>
        <w:rPr>
          <w:spacing w:val="-1"/>
          <w:sz w:val="19"/>
        </w:rPr>
        <w:t xml:space="preserve"> </w:t>
      </w:r>
      <w:r>
        <w:rPr>
          <w:sz w:val="19"/>
        </w:rPr>
        <w:t>at</w:t>
      </w:r>
      <w:r>
        <w:rPr>
          <w:spacing w:val="2"/>
          <w:sz w:val="19"/>
        </w:rPr>
        <w:t xml:space="preserve"> </w:t>
      </w:r>
      <w:r>
        <w:rPr>
          <w:sz w:val="19"/>
        </w:rPr>
        <w:t>a</w:t>
      </w:r>
      <w:r>
        <w:rPr>
          <w:spacing w:val="-1"/>
          <w:sz w:val="19"/>
        </w:rPr>
        <w:t xml:space="preserve"> </w:t>
      </w:r>
      <w:r>
        <w:rPr>
          <w:sz w:val="19"/>
        </w:rPr>
        <w:t>voltage</w:t>
      </w:r>
      <w:r>
        <w:rPr>
          <w:spacing w:val="-1"/>
          <w:sz w:val="19"/>
        </w:rPr>
        <w:t xml:space="preserve"> </w:t>
      </w:r>
      <w:r>
        <w:rPr>
          <w:sz w:val="19"/>
        </w:rPr>
        <w:t>level</w:t>
      </w:r>
      <w:r>
        <w:rPr>
          <w:spacing w:val="1"/>
          <w:sz w:val="19"/>
        </w:rPr>
        <w:t xml:space="preserve"> </w:t>
      </w:r>
      <w:r>
        <w:rPr>
          <w:sz w:val="19"/>
        </w:rPr>
        <w:t>above</w:t>
      </w:r>
      <w:r>
        <w:rPr>
          <w:spacing w:val="1"/>
          <w:sz w:val="19"/>
        </w:rPr>
        <w:t xml:space="preserve"> </w:t>
      </w:r>
      <w:r>
        <w:rPr>
          <w:sz w:val="19"/>
        </w:rPr>
        <w:t>1</w:t>
      </w:r>
      <w:r>
        <w:rPr>
          <w:spacing w:val="5"/>
          <w:sz w:val="19"/>
        </w:rPr>
        <w:t xml:space="preserve"> </w:t>
      </w:r>
      <w:r>
        <w:rPr>
          <w:sz w:val="19"/>
        </w:rPr>
        <w:t>000</w:t>
      </w:r>
      <w:r>
        <w:rPr>
          <w:spacing w:val="2"/>
          <w:sz w:val="19"/>
        </w:rPr>
        <w:t xml:space="preserve"> </w:t>
      </w:r>
      <w:r>
        <w:rPr>
          <w:sz w:val="19"/>
        </w:rPr>
        <w:t>V</w:t>
      </w:r>
      <w:r>
        <w:rPr>
          <w:spacing w:val="1"/>
          <w:sz w:val="19"/>
        </w:rPr>
        <w:t xml:space="preserve"> </w:t>
      </w:r>
      <w:r>
        <w:rPr>
          <w:sz w:val="19"/>
        </w:rPr>
        <w:t>has</w:t>
      </w:r>
      <w:r>
        <w:rPr>
          <w:spacing w:val="1"/>
          <w:sz w:val="19"/>
        </w:rPr>
        <w:t xml:space="preserve"> </w:t>
      </w:r>
      <w:r>
        <w:rPr>
          <w:sz w:val="19"/>
        </w:rPr>
        <w:t>been performed.</w:t>
      </w:r>
    </w:p>
    <w:p w14:paraId="28328B48" w14:textId="77777777" w:rsidR="00343FF6" w:rsidRDefault="00343FF6">
      <w:pPr>
        <w:pStyle w:val="BodyText"/>
        <w:rPr>
          <w:sz w:val="22"/>
        </w:rPr>
      </w:pPr>
    </w:p>
    <w:p w14:paraId="36161788" w14:textId="77777777" w:rsidR="00343FF6" w:rsidRDefault="00343FF6">
      <w:pPr>
        <w:pStyle w:val="BodyText"/>
        <w:spacing w:before="9"/>
        <w:rPr>
          <w:sz w:val="21"/>
        </w:rPr>
      </w:pPr>
    </w:p>
    <w:p w14:paraId="08919619" w14:textId="77777777" w:rsidR="00343FF6" w:rsidRDefault="00635E89">
      <w:pPr>
        <w:pStyle w:val="ListParagraph"/>
        <w:numPr>
          <w:ilvl w:val="0"/>
          <w:numId w:val="107"/>
        </w:numPr>
        <w:tabs>
          <w:tab w:val="left" w:pos="645"/>
        </w:tabs>
        <w:spacing w:line="228" w:lineRule="auto"/>
        <w:ind w:right="123"/>
        <w:rPr>
          <w:sz w:val="19"/>
        </w:rPr>
      </w:pPr>
      <w:r>
        <w:rPr>
          <w:w w:val="95"/>
          <w:sz w:val="19"/>
        </w:rPr>
        <w:t xml:space="preserve">Demand response is an important instrument for increasing the flexibility of </w:t>
      </w:r>
      <w:r>
        <w:rPr>
          <w:w w:val="95"/>
          <w:sz w:val="19"/>
        </w:rPr>
        <w:t>the internal energy market and for</w:t>
      </w:r>
      <w:r>
        <w:rPr>
          <w:spacing w:val="1"/>
          <w:w w:val="95"/>
          <w:sz w:val="19"/>
        </w:rPr>
        <w:t xml:space="preserve"> </w:t>
      </w:r>
      <w:r>
        <w:rPr>
          <w:w w:val="95"/>
          <w:sz w:val="19"/>
        </w:rPr>
        <w:t>enabling optimal use of networks. It should be based on customers' actions or on their agreement for a third</w:t>
      </w:r>
      <w:r>
        <w:rPr>
          <w:spacing w:val="1"/>
          <w:w w:val="95"/>
          <w:sz w:val="19"/>
        </w:rPr>
        <w:t xml:space="preserve"> </w:t>
      </w:r>
      <w:r>
        <w:rPr>
          <w:w w:val="95"/>
          <w:sz w:val="19"/>
        </w:rPr>
        <w:t>party to take action on their behalf. A demand facility owner or a closed distribution system operator (‘CDSO’)</w:t>
      </w:r>
      <w:r>
        <w:rPr>
          <w:spacing w:val="1"/>
          <w:w w:val="95"/>
          <w:sz w:val="19"/>
        </w:rPr>
        <w:t xml:space="preserve"> </w:t>
      </w:r>
      <w:r>
        <w:rPr>
          <w:w w:val="95"/>
          <w:sz w:val="19"/>
        </w:rPr>
        <w:t>may offer demand response services to the market as well as to system operators for grid security. In the latter</w:t>
      </w:r>
      <w:r>
        <w:rPr>
          <w:spacing w:val="1"/>
          <w:w w:val="95"/>
          <w:sz w:val="19"/>
        </w:rPr>
        <w:t xml:space="preserve"> </w:t>
      </w:r>
      <w:r>
        <w:rPr>
          <w:w w:val="90"/>
          <w:sz w:val="19"/>
        </w:rPr>
        <w:t>case,</w:t>
      </w:r>
      <w:r>
        <w:rPr>
          <w:spacing w:val="27"/>
          <w:w w:val="90"/>
          <w:sz w:val="19"/>
        </w:rPr>
        <w:t xml:space="preserve"> </w:t>
      </w:r>
      <w:r>
        <w:rPr>
          <w:w w:val="90"/>
          <w:sz w:val="19"/>
        </w:rPr>
        <w:t>the</w:t>
      </w:r>
      <w:r>
        <w:rPr>
          <w:spacing w:val="28"/>
          <w:w w:val="90"/>
          <w:sz w:val="19"/>
        </w:rPr>
        <w:t xml:space="preserve"> </w:t>
      </w:r>
      <w:r>
        <w:rPr>
          <w:w w:val="90"/>
          <w:sz w:val="19"/>
        </w:rPr>
        <w:t>demand</w:t>
      </w:r>
      <w:r>
        <w:rPr>
          <w:spacing w:val="28"/>
          <w:w w:val="90"/>
          <w:sz w:val="19"/>
        </w:rPr>
        <w:t xml:space="preserve"> </w:t>
      </w:r>
      <w:r>
        <w:rPr>
          <w:w w:val="90"/>
          <w:sz w:val="19"/>
        </w:rPr>
        <w:t>facility</w:t>
      </w:r>
      <w:r>
        <w:rPr>
          <w:spacing w:val="22"/>
          <w:w w:val="90"/>
          <w:sz w:val="19"/>
        </w:rPr>
        <w:t xml:space="preserve"> </w:t>
      </w:r>
      <w:r>
        <w:rPr>
          <w:w w:val="90"/>
          <w:sz w:val="19"/>
        </w:rPr>
        <w:t>owner</w:t>
      </w:r>
      <w:r>
        <w:rPr>
          <w:spacing w:val="29"/>
          <w:w w:val="90"/>
          <w:sz w:val="19"/>
        </w:rPr>
        <w:t xml:space="preserve"> </w:t>
      </w:r>
      <w:r>
        <w:rPr>
          <w:w w:val="90"/>
          <w:sz w:val="19"/>
        </w:rPr>
        <w:t>or</w:t>
      </w:r>
      <w:r>
        <w:rPr>
          <w:spacing w:val="33"/>
          <w:w w:val="90"/>
          <w:sz w:val="19"/>
        </w:rPr>
        <w:t xml:space="preserve"> </w:t>
      </w:r>
      <w:r>
        <w:rPr>
          <w:w w:val="90"/>
          <w:sz w:val="19"/>
        </w:rPr>
        <w:t>the</w:t>
      </w:r>
      <w:r>
        <w:rPr>
          <w:spacing w:val="29"/>
          <w:w w:val="90"/>
          <w:sz w:val="19"/>
        </w:rPr>
        <w:t xml:space="preserve"> </w:t>
      </w:r>
      <w:r>
        <w:rPr>
          <w:w w:val="90"/>
          <w:sz w:val="19"/>
        </w:rPr>
        <w:t>closed</w:t>
      </w:r>
      <w:r>
        <w:rPr>
          <w:spacing w:val="27"/>
          <w:w w:val="90"/>
          <w:sz w:val="19"/>
        </w:rPr>
        <w:t xml:space="preserve"> </w:t>
      </w:r>
      <w:r>
        <w:rPr>
          <w:w w:val="90"/>
          <w:sz w:val="19"/>
        </w:rPr>
        <w:t>distribution</w:t>
      </w:r>
      <w:r>
        <w:rPr>
          <w:spacing w:val="28"/>
          <w:w w:val="90"/>
          <w:sz w:val="19"/>
        </w:rPr>
        <w:t xml:space="preserve"> </w:t>
      </w:r>
      <w:r>
        <w:rPr>
          <w:w w:val="90"/>
          <w:sz w:val="19"/>
        </w:rPr>
        <w:t>system</w:t>
      </w:r>
      <w:r>
        <w:rPr>
          <w:spacing w:val="27"/>
          <w:w w:val="90"/>
          <w:sz w:val="19"/>
        </w:rPr>
        <w:t xml:space="preserve"> </w:t>
      </w:r>
      <w:r>
        <w:rPr>
          <w:w w:val="90"/>
          <w:sz w:val="19"/>
        </w:rPr>
        <w:t>operator</w:t>
      </w:r>
      <w:r>
        <w:rPr>
          <w:spacing w:val="28"/>
          <w:w w:val="90"/>
          <w:sz w:val="19"/>
        </w:rPr>
        <w:t xml:space="preserve"> </w:t>
      </w:r>
      <w:r>
        <w:rPr>
          <w:w w:val="90"/>
          <w:sz w:val="19"/>
        </w:rPr>
        <w:t>should</w:t>
      </w:r>
      <w:r>
        <w:rPr>
          <w:spacing w:val="29"/>
          <w:w w:val="90"/>
          <w:sz w:val="19"/>
        </w:rPr>
        <w:t xml:space="preserve"> </w:t>
      </w:r>
      <w:r>
        <w:rPr>
          <w:w w:val="90"/>
          <w:sz w:val="19"/>
        </w:rPr>
        <w:t>ensure</w:t>
      </w:r>
      <w:r>
        <w:rPr>
          <w:spacing w:val="28"/>
          <w:w w:val="90"/>
          <w:sz w:val="19"/>
        </w:rPr>
        <w:t xml:space="preserve"> </w:t>
      </w:r>
      <w:r>
        <w:rPr>
          <w:w w:val="90"/>
          <w:sz w:val="19"/>
        </w:rPr>
        <w:t>that</w:t>
      </w:r>
      <w:r>
        <w:rPr>
          <w:spacing w:val="28"/>
          <w:w w:val="90"/>
          <w:sz w:val="19"/>
        </w:rPr>
        <w:t xml:space="preserve"> </w:t>
      </w:r>
      <w:r>
        <w:rPr>
          <w:w w:val="90"/>
          <w:sz w:val="19"/>
        </w:rPr>
        <w:t>new</w:t>
      </w:r>
      <w:r>
        <w:rPr>
          <w:spacing w:val="29"/>
          <w:w w:val="90"/>
          <w:sz w:val="19"/>
        </w:rPr>
        <w:t xml:space="preserve"> </w:t>
      </w:r>
      <w:r>
        <w:rPr>
          <w:w w:val="90"/>
          <w:sz w:val="19"/>
        </w:rPr>
        <w:t>demand</w:t>
      </w:r>
      <w:r>
        <w:rPr>
          <w:spacing w:val="28"/>
          <w:w w:val="90"/>
          <w:sz w:val="19"/>
        </w:rPr>
        <w:t xml:space="preserve"> </w:t>
      </w:r>
      <w:r>
        <w:rPr>
          <w:w w:val="90"/>
          <w:sz w:val="19"/>
        </w:rPr>
        <w:t>units</w:t>
      </w:r>
      <w:r>
        <w:rPr>
          <w:spacing w:val="-36"/>
          <w:w w:val="90"/>
          <w:sz w:val="19"/>
        </w:rPr>
        <w:t xml:space="preserve"> </w:t>
      </w:r>
      <w:r>
        <w:rPr>
          <w:w w:val="95"/>
          <w:sz w:val="19"/>
        </w:rPr>
        <w:t xml:space="preserve">used to provide such services </w:t>
      </w:r>
      <w:r>
        <w:rPr>
          <w:w w:val="95"/>
          <w:sz w:val="19"/>
        </w:rPr>
        <w:t>fulfil the requirements set out in this Regulation, either individually or commonly</w:t>
      </w:r>
      <w:r>
        <w:rPr>
          <w:spacing w:val="1"/>
          <w:w w:val="95"/>
          <w:sz w:val="19"/>
        </w:rPr>
        <w:t xml:space="preserve"> </w:t>
      </w:r>
      <w:r>
        <w:rPr>
          <w:w w:val="95"/>
          <w:sz w:val="19"/>
        </w:rPr>
        <w:t>as part of demand aggregation through a third party. In this regard, third parties have a key role in bringing</w:t>
      </w:r>
      <w:r>
        <w:rPr>
          <w:spacing w:val="1"/>
          <w:w w:val="95"/>
          <w:sz w:val="19"/>
        </w:rPr>
        <w:t xml:space="preserve"> </w:t>
      </w:r>
      <w:r>
        <w:rPr>
          <w:w w:val="95"/>
          <w:sz w:val="19"/>
        </w:rPr>
        <w:t>together demand response capacities and can have the responsi</w:t>
      </w:r>
      <w:r>
        <w:rPr>
          <w:w w:val="95"/>
          <w:sz w:val="19"/>
        </w:rPr>
        <w:t>bility and obligation to ensure the reliability of</w:t>
      </w:r>
      <w:r>
        <w:rPr>
          <w:spacing w:val="1"/>
          <w:w w:val="95"/>
          <w:sz w:val="19"/>
        </w:rPr>
        <w:t xml:space="preserve"> </w:t>
      </w:r>
      <w:r>
        <w:rPr>
          <w:w w:val="90"/>
          <w:sz w:val="19"/>
        </w:rPr>
        <w:t>those services, where those responsibilities are delegated by the demand facility owner and the closed distribution</w:t>
      </w:r>
      <w:r>
        <w:rPr>
          <w:spacing w:val="1"/>
          <w:w w:val="90"/>
          <w:sz w:val="19"/>
        </w:rPr>
        <w:t xml:space="preserve"> </w:t>
      </w:r>
      <w:r>
        <w:rPr>
          <w:sz w:val="19"/>
        </w:rPr>
        <w:t>system</w:t>
      </w:r>
      <w:r>
        <w:rPr>
          <w:spacing w:val="12"/>
          <w:sz w:val="19"/>
        </w:rPr>
        <w:t xml:space="preserve"> </w:t>
      </w:r>
      <w:r>
        <w:rPr>
          <w:sz w:val="19"/>
        </w:rPr>
        <w:t>operator.</w:t>
      </w:r>
    </w:p>
    <w:p w14:paraId="543800D1" w14:textId="77777777" w:rsidR="00343FF6" w:rsidRDefault="00343FF6">
      <w:pPr>
        <w:pStyle w:val="BodyText"/>
        <w:rPr>
          <w:sz w:val="22"/>
        </w:rPr>
      </w:pPr>
    </w:p>
    <w:p w14:paraId="03843390" w14:textId="77777777" w:rsidR="00343FF6" w:rsidRDefault="00343FF6">
      <w:pPr>
        <w:pStyle w:val="BodyText"/>
        <w:spacing w:before="1"/>
        <w:rPr>
          <w:sz w:val="22"/>
        </w:rPr>
      </w:pPr>
    </w:p>
    <w:p w14:paraId="01BAC26E" w14:textId="77777777" w:rsidR="00343FF6" w:rsidRDefault="00635E89">
      <w:pPr>
        <w:pStyle w:val="ListParagraph"/>
        <w:numPr>
          <w:ilvl w:val="0"/>
          <w:numId w:val="107"/>
        </w:numPr>
        <w:tabs>
          <w:tab w:val="left" w:pos="645"/>
        </w:tabs>
        <w:spacing w:line="228" w:lineRule="auto"/>
        <w:ind w:right="124"/>
        <w:rPr>
          <w:sz w:val="19"/>
        </w:rPr>
      </w:pPr>
      <w:r>
        <w:rPr>
          <w:w w:val="95"/>
          <w:sz w:val="19"/>
        </w:rPr>
        <w:t>The requirements should be based on the principles of non-discriminati</w:t>
      </w:r>
      <w:r>
        <w:rPr>
          <w:w w:val="95"/>
          <w:sz w:val="19"/>
        </w:rPr>
        <w:t>on and transparency as well as on the</w:t>
      </w:r>
      <w:r>
        <w:rPr>
          <w:spacing w:val="1"/>
          <w:w w:val="95"/>
          <w:sz w:val="19"/>
        </w:rPr>
        <w:t xml:space="preserve"> </w:t>
      </w:r>
      <w:r>
        <w:rPr>
          <w:w w:val="95"/>
          <w:sz w:val="19"/>
        </w:rPr>
        <w:t>principle of optimisation between the highest overall efficiency and lowest total cost for all involved parties.</w:t>
      </w:r>
      <w:r>
        <w:rPr>
          <w:spacing w:val="1"/>
          <w:w w:val="95"/>
          <w:sz w:val="19"/>
        </w:rPr>
        <w:t xml:space="preserve"> </w:t>
      </w:r>
      <w:r>
        <w:rPr>
          <w:w w:val="95"/>
          <w:sz w:val="19"/>
        </w:rPr>
        <w:t>TSOs and distribution system operators (‘DSOs’) including CDSOs can take those elements into account when</w:t>
      </w:r>
      <w:r>
        <w:rPr>
          <w:spacing w:val="1"/>
          <w:w w:val="95"/>
          <w:sz w:val="19"/>
        </w:rPr>
        <w:t xml:space="preserve"> </w:t>
      </w:r>
      <w:r>
        <w:rPr>
          <w:w w:val="95"/>
          <w:sz w:val="19"/>
        </w:rPr>
        <w:t>defining the requirements in accordance with the provisions of</w:t>
      </w:r>
      <w:r>
        <w:rPr>
          <w:spacing w:val="1"/>
          <w:w w:val="95"/>
          <w:sz w:val="19"/>
        </w:rPr>
        <w:t xml:space="preserve"> </w:t>
      </w:r>
      <w:r>
        <w:rPr>
          <w:w w:val="95"/>
          <w:sz w:val="19"/>
        </w:rPr>
        <w:t>this Regulation, whilst recognising that the</w:t>
      </w:r>
      <w:r>
        <w:rPr>
          <w:spacing w:val="1"/>
          <w:w w:val="95"/>
          <w:sz w:val="19"/>
        </w:rPr>
        <w:t xml:space="preserve"> </w:t>
      </w:r>
      <w:r>
        <w:rPr>
          <w:w w:val="90"/>
          <w:sz w:val="19"/>
        </w:rPr>
        <w:t>thresholds</w:t>
      </w:r>
      <w:r>
        <w:rPr>
          <w:spacing w:val="21"/>
          <w:w w:val="90"/>
          <w:sz w:val="19"/>
        </w:rPr>
        <w:t xml:space="preserve"> </w:t>
      </w:r>
      <w:r>
        <w:rPr>
          <w:w w:val="90"/>
          <w:sz w:val="19"/>
        </w:rPr>
        <w:t>which</w:t>
      </w:r>
      <w:r>
        <w:rPr>
          <w:spacing w:val="22"/>
          <w:w w:val="90"/>
          <w:sz w:val="19"/>
        </w:rPr>
        <w:t xml:space="preserve"> </w:t>
      </w:r>
      <w:r>
        <w:rPr>
          <w:w w:val="90"/>
          <w:sz w:val="19"/>
        </w:rPr>
        <w:t>determine</w:t>
      </w:r>
      <w:r>
        <w:rPr>
          <w:spacing w:val="22"/>
          <w:w w:val="90"/>
          <w:sz w:val="19"/>
        </w:rPr>
        <w:t xml:space="preserve"> </w:t>
      </w:r>
      <w:r>
        <w:rPr>
          <w:w w:val="90"/>
          <w:sz w:val="19"/>
        </w:rPr>
        <w:t>whether</w:t>
      </w:r>
      <w:r>
        <w:rPr>
          <w:spacing w:val="21"/>
          <w:w w:val="90"/>
          <w:sz w:val="19"/>
        </w:rPr>
        <w:t xml:space="preserve"> </w:t>
      </w:r>
      <w:r>
        <w:rPr>
          <w:w w:val="90"/>
          <w:sz w:val="19"/>
        </w:rPr>
        <w:t>a</w:t>
      </w:r>
      <w:r>
        <w:rPr>
          <w:spacing w:val="21"/>
          <w:w w:val="90"/>
          <w:sz w:val="19"/>
        </w:rPr>
        <w:t xml:space="preserve"> </w:t>
      </w:r>
      <w:r>
        <w:rPr>
          <w:w w:val="90"/>
          <w:sz w:val="19"/>
        </w:rPr>
        <w:t>system</w:t>
      </w:r>
      <w:r>
        <w:rPr>
          <w:spacing w:val="21"/>
          <w:w w:val="90"/>
          <w:sz w:val="19"/>
        </w:rPr>
        <w:t xml:space="preserve"> </w:t>
      </w:r>
      <w:r>
        <w:rPr>
          <w:w w:val="90"/>
          <w:sz w:val="19"/>
        </w:rPr>
        <w:t>is</w:t>
      </w:r>
      <w:r>
        <w:rPr>
          <w:spacing w:val="21"/>
          <w:w w:val="90"/>
          <w:sz w:val="19"/>
        </w:rPr>
        <w:t xml:space="preserve"> </w:t>
      </w:r>
      <w:r>
        <w:rPr>
          <w:w w:val="90"/>
          <w:sz w:val="19"/>
        </w:rPr>
        <w:t>a</w:t>
      </w:r>
      <w:r>
        <w:rPr>
          <w:spacing w:val="21"/>
          <w:w w:val="90"/>
          <w:sz w:val="19"/>
        </w:rPr>
        <w:t xml:space="preserve"> </w:t>
      </w:r>
      <w:r>
        <w:rPr>
          <w:w w:val="90"/>
          <w:sz w:val="19"/>
        </w:rPr>
        <w:t>transmission</w:t>
      </w:r>
      <w:r>
        <w:rPr>
          <w:spacing w:val="22"/>
          <w:w w:val="90"/>
          <w:sz w:val="19"/>
        </w:rPr>
        <w:t xml:space="preserve"> </w:t>
      </w:r>
      <w:r>
        <w:rPr>
          <w:w w:val="90"/>
          <w:sz w:val="19"/>
        </w:rPr>
        <w:t>system</w:t>
      </w:r>
      <w:r>
        <w:rPr>
          <w:spacing w:val="20"/>
          <w:w w:val="90"/>
          <w:sz w:val="19"/>
        </w:rPr>
        <w:t xml:space="preserve"> </w:t>
      </w:r>
      <w:r>
        <w:rPr>
          <w:w w:val="90"/>
          <w:sz w:val="19"/>
        </w:rPr>
        <w:t>or</w:t>
      </w:r>
      <w:r>
        <w:rPr>
          <w:spacing w:val="21"/>
          <w:w w:val="90"/>
          <w:sz w:val="19"/>
        </w:rPr>
        <w:t xml:space="preserve"> </w:t>
      </w:r>
      <w:r>
        <w:rPr>
          <w:w w:val="90"/>
          <w:sz w:val="19"/>
        </w:rPr>
        <w:t>a</w:t>
      </w:r>
      <w:r>
        <w:rPr>
          <w:spacing w:val="22"/>
          <w:w w:val="90"/>
          <w:sz w:val="19"/>
        </w:rPr>
        <w:t xml:space="preserve"> </w:t>
      </w:r>
      <w:r>
        <w:rPr>
          <w:w w:val="90"/>
          <w:sz w:val="19"/>
        </w:rPr>
        <w:t>distribution</w:t>
      </w:r>
      <w:r>
        <w:rPr>
          <w:spacing w:val="21"/>
          <w:w w:val="90"/>
          <w:sz w:val="19"/>
        </w:rPr>
        <w:t xml:space="preserve"> </w:t>
      </w:r>
      <w:r>
        <w:rPr>
          <w:w w:val="90"/>
          <w:sz w:val="19"/>
        </w:rPr>
        <w:t>system</w:t>
      </w:r>
      <w:r>
        <w:rPr>
          <w:spacing w:val="22"/>
          <w:w w:val="90"/>
          <w:sz w:val="19"/>
        </w:rPr>
        <w:t xml:space="preserve"> </w:t>
      </w:r>
      <w:r>
        <w:rPr>
          <w:w w:val="90"/>
          <w:sz w:val="19"/>
        </w:rPr>
        <w:t>are</w:t>
      </w:r>
      <w:r>
        <w:rPr>
          <w:spacing w:val="21"/>
          <w:w w:val="90"/>
          <w:sz w:val="19"/>
        </w:rPr>
        <w:t xml:space="preserve"> </w:t>
      </w:r>
      <w:r>
        <w:rPr>
          <w:w w:val="90"/>
          <w:sz w:val="19"/>
        </w:rPr>
        <w:t>established</w:t>
      </w:r>
      <w:r>
        <w:rPr>
          <w:spacing w:val="20"/>
          <w:w w:val="90"/>
          <w:sz w:val="19"/>
        </w:rPr>
        <w:t xml:space="preserve"> </w:t>
      </w:r>
      <w:r>
        <w:rPr>
          <w:w w:val="90"/>
          <w:sz w:val="19"/>
        </w:rPr>
        <w:t>at</w:t>
      </w:r>
      <w:r>
        <w:rPr>
          <w:spacing w:val="-35"/>
          <w:w w:val="90"/>
          <w:sz w:val="19"/>
        </w:rPr>
        <w:t xml:space="preserve"> </w:t>
      </w:r>
      <w:r>
        <w:rPr>
          <w:sz w:val="19"/>
        </w:rPr>
        <w:t>the</w:t>
      </w:r>
      <w:r>
        <w:rPr>
          <w:spacing w:val="14"/>
          <w:sz w:val="19"/>
        </w:rPr>
        <w:t xml:space="preserve"> </w:t>
      </w:r>
      <w:r>
        <w:rPr>
          <w:sz w:val="19"/>
        </w:rPr>
        <w:t>national</w:t>
      </w:r>
      <w:r>
        <w:rPr>
          <w:spacing w:val="15"/>
          <w:sz w:val="19"/>
        </w:rPr>
        <w:t xml:space="preserve"> </w:t>
      </w:r>
      <w:r>
        <w:rPr>
          <w:sz w:val="19"/>
        </w:rPr>
        <w:t>level.</w:t>
      </w:r>
    </w:p>
    <w:p w14:paraId="74C1A264" w14:textId="77777777" w:rsidR="00343FF6" w:rsidRDefault="00343FF6">
      <w:pPr>
        <w:pStyle w:val="BodyText"/>
        <w:rPr>
          <w:sz w:val="22"/>
        </w:rPr>
      </w:pPr>
    </w:p>
    <w:p w14:paraId="437FCB85" w14:textId="77777777" w:rsidR="00343FF6" w:rsidRDefault="00343FF6">
      <w:pPr>
        <w:pStyle w:val="BodyText"/>
        <w:spacing w:before="1"/>
        <w:rPr>
          <w:sz w:val="22"/>
        </w:rPr>
      </w:pPr>
    </w:p>
    <w:p w14:paraId="18AF7B2B" w14:textId="77777777" w:rsidR="00343FF6" w:rsidRDefault="00635E89">
      <w:pPr>
        <w:pStyle w:val="ListParagraph"/>
        <w:numPr>
          <w:ilvl w:val="0"/>
          <w:numId w:val="107"/>
        </w:numPr>
        <w:tabs>
          <w:tab w:val="left" w:pos="645"/>
        </w:tabs>
        <w:spacing w:before="1" w:line="228" w:lineRule="auto"/>
        <w:ind w:right="124"/>
        <w:rPr>
          <w:sz w:val="19"/>
        </w:rPr>
      </w:pPr>
      <w:r>
        <w:rPr>
          <w:w w:val="95"/>
          <w:sz w:val="19"/>
        </w:rPr>
        <w:t>The</w:t>
      </w:r>
      <w:r>
        <w:rPr>
          <w:spacing w:val="1"/>
          <w:w w:val="95"/>
          <w:sz w:val="19"/>
        </w:rPr>
        <w:t xml:space="preserve"> </w:t>
      </w:r>
      <w:r>
        <w:rPr>
          <w:w w:val="95"/>
          <w:sz w:val="19"/>
        </w:rPr>
        <w:t>requirements</w:t>
      </w:r>
      <w:r>
        <w:rPr>
          <w:spacing w:val="1"/>
          <w:w w:val="95"/>
          <w:sz w:val="19"/>
        </w:rPr>
        <w:t xml:space="preserve"> </w:t>
      </w:r>
      <w:r>
        <w:rPr>
          <w:w w:val="95"/>
          <w:sz w:val="19"/>
        </w:rPr>
        <w:t>applicable</w:t>
      </w:r>
      <w:r>
        <w:rPr>
          <w:spacing w:val="1"/>
          <w:w w:val="95"/>
          <w:sz w:val="19"/>
        </w:rPr>
        <w:t xml:space="preserve"> </w:t>
      </w:r>
      <w:r>
        <w:rPr>
          <w:w w:val="95"/>
          <w:sz w:val="19"/>
        </w:rPr>
        <w:t>to</w:t>
      </w:r>
      <w:r>
        <w:rPr>
          <w:spacing w:val="1"/>
          <w:w w:val="95"/>
          <w:sz w:val="19"/>
        </w:rPr>
        <w:t xml:space="preserve"> </w:t>
      </w:r>
      <w:r>
        <w:rPr>
          <w:w w:val="95"/>
          <w:sz w:val="19"/>
        </w:rPr>
        <w:t>a</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connected</w:t>
      </w:r>
      <w:r>
        <w:rPr>
          <w:spacing w:val="1"/>
          <w:w w:val="95"/>
          <w:sz w:val="19"/>
        </w:rPr>
        <w:t xml:space="preserve"> </w:t>
      </w:r>
      <w:r>
        <w:rPr>
          <w:w w:val="95"/>
          <w:sz w:val="19"/>
        </w:rPr>
        <w:t>to</w:t>
      </w:r>
      <w:r>
        <w:rPr>
          <w:spacing w:val="1"/>
          <w:w w:val="95"/>
          <w:sz w:val="19"/>
        </w:rPr>
        <w:t xml:space="preserve"> </w:t>
      </w:r>
      <w:r>
        <w:rPr>
          <w:w w:val="95"/>
          <w:sz w:val="19"/>
        </w:rPr>
        <w:t>a</w:t>
      </w:r>
      <w:r>
        <w:rPr>
          <w:spacing w:val="1"/>
          <w:w w:val="95"/>
          <w:sz w:val="19"/>
        </w:rPr>
        <w:t xml:space="preserve"> </w:t>
      </w:r>
      <w:r>
        <w:rPr>
          <w:w w:val="95"/>
          <w:sz w:val="19"/>
        </w:rPr>
        <w:t>transmission</w:t>
      </w:r>
      <w:r>
        <w:rPr>
          <w:spacing w:val="1"/>
          <w:w w:val="95"/>
          <w:sz w:val="19"/>
        </w:rPr>
        <w:t xml:space="preserve"> </w:t>
      </w:r>
      <w:r>
        <w:rPr>
          <w:w w:val="95"/>
          <w:sz w:val="19"/>
        </w:rPr>
        <w:t>system</w:t>
      </w:r>
      <w:r>
        <w:rPr>
          <w:spacing w:val="1"/>
          <w:w w:val="95"/>
          <w:sz w:val="19"/>
        </w:rPr>
        <w:t xml:space="preserve"> </w:t>
      </w:r>
      <w:r>
        <w:rPr>
          <w:w w:val="95"/>
          <w:sz w:val="19"/>
        </w:rPr>
        <w:t>should</w:t>
      </w:r>
      <w:r>
        <w:rPr>
          <w:spacing w:val="1"/>
          <w:w w:val="95"/>
          <w:sz w:val="19"/>
        </w:rPr>
        <w:t xml:space="preserve"> </w:t>
      </w:r>
      <w:r>
        <w:rPr>
          <w:w w:val="95"/>
          <w:sz w:val="19"/>
        </w:rPr>
        <w:t>set</w:t>
      </w:r>
      <w:r>
        <w:rPr>
          <w:spacing w:val="1"/>
          <w:w w:val="95"/>
          <w:sz w:val="19"/>
        </w:rPr>
        <w:t xml:space="preserve"> </w:t>
      </w:r>
      <w:r>
        <w:rPr>
          <w:w w:val="95"/>
          <w:sz w:val="19"/>
        </w:rPr>
        <w:t>out</w:t>
      </w:r>
      <w:r>
        <w:rPr>
          <w:spacing w:val="1"/>
          <w:w w:val="95"/>
          <w:sz w:val="19"/>
        </w:rPr>
        <w:t xml:space="preserve"> </w:t>
      </w:r>
      <w:r>
        <w:rPr>
          <w:w w:val="95"/>
          <w:sz w:val="19"/>
        </w:rPr>
        <w:t>the</w:t>
      </w:r>
      <w:r>
        <w:rPr>
          <w:spacing w:val="1"/>
          <w:w w:val="95"/>
          <w:sz w:val="19"/>
        </w:rPr>
        <w:t xml:space="preserve"> </w:t>
      </w:r>
      <w:r>
        <w:rPr>
          <w:w w:val="90"/>
          <w:sz w:val="19"/>
        </w:rPr>
        <w:t>capabilities</w:t>
      </w:r>
      <w:r>
        <w:rPr>
          <w:spacing w:val="20"/>
          <w:w w:val="90"/>
          <w:sz w:val="19"/>
        </w:rPr>
        <w:t xml:space="preserve"> </w:t>
      </w:r>
      <w:r>
        <w:rPr>
          <w:w w:val="90"/>
          <w:sz w:val="19"/>
        </w:rPr>
        <w:t>at</w:t>
      </w:r>
      <w:r>
        <w:rPr>
          <w:spacing w:val="20"/>
          <w:w w:val="90"/>
          <w:sz w:val="19"/>
        </w:rPr>
        <w:t xml:space="preserve"> </w:t>
      </w:r>
      <w:r>
        <w:rPr>
          <w:w w:val="90"/>
          <w:sz w:val="19"/>
        </w:rPr>
        <w:t>their</w:t>
      </w:r>
      <w:r>
        <w:rPr>
          <w:spacing w:val="26"/>
          <w:w w:val="90"/>
          <w:sz w:val="19"/>
        </w:rPr>
        <w:t xml:space="preserve"> </w:t>
      </w:r>
      <w:r>
        <w:rPr>
          <w:w w:val="90"/>
          <w:sz w:val="19"/>
        </w:rPr>
        <w:t>interfaces</w:t>
      </w:r>
      <w:r>
        <w:rPr>
          <w:spacing w:val="19"/>
          <w:w w:val="90"/>
          <w:sz w:val="19"/>
        </w:rPr>
        <w:t xml:space="preserve"> </w:t>
      </w:r>
      <w:r>
        <w:rPr>
          <w:w w:val="90"/>
          <w:sz w:val="19"/>
        </w:rPr>
        <w:t>and</w:t>
      </w:r>
      <w:r>
        <w:rPr>
          <w:spacing w:val="21"/>
          <w:w w:val="90"/>
          <w:sz w:val="19"/>
        </w:rPr>
        <w:t xml:space="preserve"> </w:t>
      </w:r>
      <w:r>
        <w:rPr>
          <w:w w:val="90"/>
          <w:sz w:val="19"/>
        </w:rPr>
        <w:t>the</w:t>
      </w:r>
      <w:r>
        <w:rPr>
          <w:spacing w:val="22"/>
          <w:w w:val="90"/>
          <w:sz w:val="19"/>
        </w:rPr>
        <w:t xml:space="preserve"> </w:t>
      </w:r>
      <w:r>
        <w:rPr>
          <w:w w:val="90"/>
          <w:sz w:val="19"/>
        </w:rPr>
        <w:t>necessary</w:t>
      </w:r>
      <w:r>
        <w:rPr>
          <w:spacing w:val="22"/>
          <w:w w:val="90"/>
          <w:sz w:val="19"/>
        </w:rPr>
        <w:t xml:space="preserve"> </w:t>
      </w:r>
      <w:r>
        <w:rPr>
          <w:w w:val="90"/>
          <w:sz w:val="19"/>
        </w:rPr>
        <w:t>automated</w:t>
      </w:r>
      <w:r>
        <w:rPr>
          <w:spacing w:val="21"/>
          <w:w w:val="90"/>
          <w:sz w:val="19"/>
        </w:rPr>
        <w:t xml:space="preserve"> </w:t>
      </w:r>
      <w:r>
        <w:rPr>
          <w:w w:val="90"/>
          <w:sz w:val="19"/>
        </w:rPr>
        <w:t>responses</w:t>
      </w:r>
      <w:r>
        <w:rPr>
          <w:spacing w:val="22"/>
          <w:w w:val="90"/>
          <w:sz w:val="19"/>
        </w:rPr>
        <w:t xml:space="preserve"> </w:t>
      </w:r>
      <w:r>
        <w:rPr>
          <w:w w:val="90"/>
          <w:sz w:val="19"/>
        </w:rPr>
        <w:t>and</w:t>
      </w:r>
      <w:r>
        <w:rPr>
          <w:spacing w:val="21"/>
          <w:w w:val="90"/>
          <w:sz w:val="19"/>
        </w:rPr>
        <w:t xml:space="preserve"> </w:t>
      </w:r>
      <w:r>
        <w:rPr>
          <w:w w:val="90"/>
          <w:sz w:val="19"/>
        </w:rPr>
        <w:t>data</w:t>
      </w:r>
      <w:r>
        <w:rPr>
          <w:spacing w:val="21"/>
          <w:w w:val="90"/>
          <w:sz w:val="19"/>
        </w:rPr>
        <w:t xml:space="preserve"> </w:t>
      </w:r>
      <w:r>
        <w:rPr>
          <w:w w:val="90"/>
          <w:sz w:val="19"/>
        </w:rPr>
        <w:t>exchange.</w:t>
      </w:r>
      <w:r>
        <w:rPr>
          <w:spacing w:val="22"/>
          <w:w w:val="90"/>
          <w:sz w:val="19"/>
        </w:rPr>
        <w:t xml:space="preserve"> </w:t>
      </w:r>
      <w:r>
        <w:rPr>
          <w:w w:val="90"/>
          <w:sz w:val="19"/>
        </w:rPr>
        <w:t>These</w:t>
      </w:r>
      <w:r>
        <w:rPr>
          <w:spacing w:val="20"/>
          <w:w w:val="90"/>
          <w:sz w:val="19"/>
        </w:rPr>
        <w:t xml:space="preserve"> </w:t>
      </w:r>
      <w:r>
        <w:rPr>
          <w:w w:val="90"/>
          <w:sz w:val="19"/>
        </w:rPr>
        <w:t>requirements</w:t>
      </w:r>
      <w:r>
        <w:rPr>
          <w:spacing w:val="22"/>
          <w:w w:val="90"/>
          <w:sz w:val="19"/>
        </w:rPr>
        <w:t xml:space="preserve"> </w:t>
      </w:r>
      <w:r>
        <w:rPr>
          <w:w w:val="90"/>
          <w:sz w:val="19"/>
        </w:rPr>
        <w:t>aim</w:t>
      </w:r>
      <w:r>
        <w:rPr>
          <w:spacing w:val="-35"/>
          <w:w w:val="90"/>
          <w:sz w:val="19"/>
        </w:rPr>
        <w:t xml:space="preserve"> </w:t>
      </w:r>
      <w:r>
        <w:rPr>
          <w:w w:val="95"/>
          <w:sz w:val="19"/>
        </w:rPr>
        <w:t>at ensuring the operability of the transmission system, and the capacity to utilise the generation and demand</w:t>
      </w:r>
      <w:r>
        <w:rPr>
          <w:spacing w:val="1"/>
          <w:w w:val="95"/>
          <w:sz w:val="19"/>
        </w:rPr>
        <w:t xml:space="preserve"> </w:t>
      </w:r>
      <w:r>
        <w:rPr>
          <w:sz w:val="19"/>
        </w:rPr>
        <w:t>response</w:t>
      </w:r>
      <w:r>
        <w:rPr>
          <w:spacing w:val="-1"/>
          <w:sz w:val="19"/>
        </w:rPr>
        <w:t xml:space="preserve"> </w:t>
      </w:r>
      <w:r>
        <w:rPr>
          <w:sz w:val="19"/>
        </w:rPr>
        <w:t>embedded</w:t>
      </w:r>
      <w:r>
        <w:rPr>
          <w:spacing w:val="-1"/>
          <w:sz w:val="19"/>
        </w:rPr>
        <w:t xml:space="preserve"> </w:t>
      </w:r>
      <w:r>
        <w:rPr>
          <w:sz w:val="19"/>
        </w:rPr>
        <w:t>in these networks</w:t>
      </w:r>
      <w:r>
        <w:rPr>
          <w:spacing w:val="1"/>
          <w:sz w:val="19"/>
        </w:rPr>
        <w:t xml:space="preserve"> </w:t>
      </w:r>
      <w:r>
        <w:rPr>
          <w:sz w:val="19"/>
        </w:rPr>
        <w:t>over</w:t>
      </w:r>
      <w:r>
        <w:rPr>
          <w:spacing w:val="-1"/>
          <w:sz w:val="19"/>
        </w:rPr>
        <w:t xml:space="preserve"> </w:t>
      </w:r>
      <w:r>
        <w:rPr>
          <w:sz w:val="19"/>
        </w:rPr>
        <w:t>system</w:t>
      </w:r>
      <w:r>
        <w:rPr>
          <w:spacing w:val="-2"/>
          <w:sz w:val="19"/>
        </w:rPr>
        <w:t xml:space="preserve"> </w:t>
      </w:r>
      <w:r>
        <w:rPr>
          <w:sz w:val="19"/>
        </w:rPr>
        <w:t>operational</w:t>
      </w:r>
      <w:r>
        <w:rPr>
          <w:spacing w:val="-1"/>
          <w:sz w:val="19"/>
        </w:rPr>
        <w:t xml:space="preserve"> </w:t>
      </w:r>
      <w:r>
        <w:rPr>
          <w:sz w:val="19"/>
        </w:rPr>
        <w:t>ranges</w:t>
      </w:r>
      <w:r>
        <w:rPr>
          <w:spacing w:val="-2"/>
          <w:sz w:val="19"/>
        </w:rPr>
        <w:t xml:space="preserve"> </w:t>
      </w:r>
      <w:r>
        <w:rPr>
          <w:sz w:val="19"/>
        </w:rPr>
        <w:t>and critical events.</w:t>
      </w:r>
    </w:p>
    <w:p w14:paraId="1F14EFE6" w14:textId="77777777" w:rsidR="00343FF6" w:rsidRDefault="00343FF6">
      <w:pPr>
        <w:pStyle w:val="BodyText"/>
        <w:rPr>
          <w:sz w:val="22"/>
        </w:rPr>
      </w:pPr>
    </w:p>
    <w:p w14:paraId="014404C7" w14:textId="77777777" w:rsidR="00343FF6" w:rsidRDefault="00343FF6">
      <w:pPr>
        <w:pStyle w:val="BodyText"/>
        <w:spacing w:before="4"/>
        <w:rPr>
          <w:sz w:val="22"/>
        </w:rPr>
      </w:pPr>
    </w:p>
    <w:p w14:paraId="2977FEF1" w14:textId="77777777" w:rsidR="00343FF6" w:rsidRDefault="00635E89">
      <w:pPr>
        <w:pStyle w:val="ListParagraph"/>
        <w:numPr>
          <w:ilvl w:val="0"/>
          <w:numId w:val="107"/>
        </w:numPr>
        <w:tabs>
          <w:tab w:val="left" w:pos="645"/>
        </w:tabs>
        <w:spacing w:line="228" w:lineRule="auto"/>
        <w:ind w:right="123"/>
        <w:rPr>
          <w:sz w:val="19"/>
        </w:rPr>
      </w:pPr>
      <w:r>
        <w:rPr>
          <w:w w:val="90"/>
          <w:sz w:val="19"/>
        </w:rPr>
        <w:t>The requirements applicable to a distribution system con</w:t>
      </w:r>
      <w:r>
        <w:rPr>
          <w:w w:val="90"/>
          <w:sz w:val="19"/>
        </w:rPr>
        <w:t>nected to a transmission system or another distribution</w:t>
      </w:r>
      <w:r>
        <w:rPr>
          <w:spacing w:val="1"/>
          <w:w w:val="90"/>
          <w:sz w:val="19"/>
        </w:rPr>
        <w:t xml:space="preserve"> </w:t>
      </w:r>
      <w:r>
        <w:rPr>
          <w:w w:val="95"/>
          <w:sz w:val="19"/>
        </w:rPr>
        <w:t>system should set out the operational range of these systems and the necessary automated responses and data</w:t>
      </w:r>
      <w:r>
        <w:rPr>
          <w:spacing w:val="1"/>
          <w:w w:val="95"/>
          <w:sz w:val="19"/>
        </w:rPr>
        <w:t xml:space="preserve"> </w:t>
      </w:r>
      <w:r>
        <w:rPr>
          <w:w w:val="95"/>
          <w:sz w:val="19"/>
        </w:rPr>
        <w:t>exchange. These requirements should ensure the effective development and operability of</w:t>
      </w:r>
      <w:r>
        <w:rPr>
          <w:spacing w:val="1"/>
          <w:w w:val="95"/>
          <w:sz w:val="19"/>
        </w:rPr>
        <w:t xml:space="preserve"> </w:t>
      </w:r>
      <w:r>
        <w:rPr>
          <w:w w:val="95"/>
          <w:sz w:val="19"/>
        </w:rPr>
        <w:t xml:space="preserve">the </w:t>
      </w:r>
      <w:r>
        <w:rPr>
          <w:w w:val="95"/>
          <w:sz w:val="19"/>
        </w:rPr>
        <w:t>transmission</w:t>
      </w:r>
      <w:r>
        <w:rPr>
          <w:spacing w:val="1"/>
          <w:w w:val="95"/>
          <w:sz w:val="19"/>
        </w:rPr>
        <w:t xml:space="preserve"> </w:t>
      </w:r>
      <w:r>
        <w:rPr>
          <w:w w:val="90"/>
          <w:sz w:val="19"/>
        </w:rPr>
        <w:t>system, and the capacity to utilise the generation and demand response embedded in these networks over system</w:t>
      </w:r>
      <w:r>
        <w:rPr>
          <w:spacing w:val="1"/>
          <w:w w:val="90"/>
          <w:sz w:val="19"/>
        </w:rPr>
        <w:t xml:space="preserve"> </w:t>
      </w:r>
      <w:r>
        <w:rPr>
          <w:sz w:val="19"/>
        </w:rPr>
        <w:t>operational</w:t>
      </w:r>
      <w:r>
        <w:rPr>
          <w:spacing w:val="11"/>
          <w:sz w:val="19"/>
        </w:rPr>
        <w:t xml:space="preserve"> </w:t>
      </w:r>
      <w:r>
        <w:rPr>
          <w:sz w:val="19"/>
        </w:rPr>
        <w:t>ranges</w:t>
      </w:r>
      <w:r>
        <w:rPr>
          <w:spacing w:val="13"/>
          <w:sz w:val="19"/>
        </w:rPr>
        <w:t xml:space="preserve"> </w:t>
      </w:r>
      <w:r>
        <w:rPr>
          <w:sz w:val="19"/>
        </w:rPr>
        <w:t>and</w:t>
      </w:r>
      <w:r>
        <w:rPr>
          <w:spacing w:val="11"/>
          <w:sz w:val="19"/>
        </w:rPr>
        <w:t xml:space="preserve"> </w:t>
      </w:r>
      <w:r>
        <w:rPr>
          <w:sz w:val="19"/>
        </w:rPr>
        <w:t>critical</w:t>
      </w:r>
      <w:r>
        <w:rPr>
          <w:spacing w:val="12"/>
          <w:sz w:val="19"/>
        </w:rPr>
        <w:t xml:space="preserve"> </w:t>
      </w:r>
      <w:r>
        <w:rPr>
          <w:sz w:val="19"/>
        </w:rPr>
        <w:t>events.</w:t>
      </w:r>
    </w:p>
    <w:p w14:paraId="7B7C2350" w14:textId="77777777" w:rsidR="00343FF6" w:rsidRDefault="00343FF6">
      <w:pPr>
        <w:pStyle w:val="BodyText"/>
        <w:rPr>
          <w:sz w:val="22"/>
        </w:rPr>
      </w:pPr>
    </w:p>
    <w:p w14:paraId="6463AF81" w14:textId="77777777" w:rsidR="00343FF6" w:rsidRDefault="00343FF6">
      <w:pPr>
        <w:pStyle w:val="BodyText"/>
        <w:spacing w:before="2"/>
        <w:rPr>
          <w:sz w:val="22"/>
        </w:rPr>
      </w:pPr>
    </w:p>
    <w:p w14:paraId="5F50DE9F" w14:textId="77777777" w:rsidR="00343FF6" w:rsidRDefault="00635E89">
      <w:pPr>
        <w:pStyle w:val="ListParagraph"/>
        <w:numPr>
          <w:ilvl w:val="0"/>
          <w:numId w:val="107"/>
        </w:numPr>
        <w:tabs>
          <w:tab w:val="left" w:pos="645"/>
        </w:tabs>
        <w:spacing w:line="228" w:lineRule="auto"/>
        <w:ind w:right="122"/>
        <w:rPr>
          <w:sz w:val="19"/>
        </w:rPr>
      </w:pPr>
      <w:r>
        <w:rPr>
          <w:w w:val="95"/>
          <w:sz w:val="19"/>
        </w:rPr>
        <w:t>The requirements applicable to a demand unit used by a demand facility or a closed distribu</w:t>
      </w:r>
      <w:r>
        <w:rPr>
          <w:w w:val="95"/>
          <w:sz w:val="19"/>
        </w:rPr>
        <w:t>tion system to</w:t>
      </w:r>
      <w:r>
        <w:rPr>
          <w:spacing w:val="1"/>
          <w:w w:val="95"/>
          <w:sz w:val="19"/>
        </w:rPr>
        <w:t xml:space="preserve"> </w:t>
      </w:r>
      <w:r>
        <w:rPr>
          <w:w w:val="90"/>
          <w:sz w:val="19"/>
        </w:rPr>
        <w:t>provide</w:t>
      </w:r>
      <w:r>
        <w:rPr>
          <w:spacing w:val="1"/>
          <w:w w:val="90"/>
          <w:sz w:val="19"/>
        </w:rPr>
        <w:t xml:space="preserve"> </w:t>
      </w:r>
      <w:r>
        <w:rPr>
          <w:w w:val="90"/>
          <w:sz w:val="19"/>
        </w:rPr>
        <w:t>demand</w:t>
      </w:r>
      <w:r>
        <w:rPr>
          <w:spacing w:val="1"/>
          <w:w w:val="90"/>
          <w:sz w:val="19"/>
        </w:rPr>
        <w:t xml:space="preserve"> </w:t>
      </w:r>
      <w:r>
        <w:rPr>
          <w:w w:val="90"/>
          <w:sz w:val="19"/>
        </w:rPr>
        <w:t>response</w:t>
      </w:r>
      <w:r>
        <w:rPr>
          <w:spacing w:val="1"/>
          <w:w w:val="90"/>
          <w:sz w:val="19"/>
        </w:rPr>
        <w:t xml:space="preserve"> </w:t>
      </w:r>
      <w:r>
        <w:rPr>
          <w:w w:val="90"/>
          <w:sz w:val="19"/>
        </w:rPr>
        <w:t>services</w:t>
      </w:r>
      <w:r>
        <w:rPr>
          <w:spacing w:val="1"/>
          <w:w w:val="90"/>
          <w:sz w:val="19"/>
        </w:rPr>
        <w:t xml:space="preserve"> </w:t>
      </w:r>
      <w:r>
        <w:rPr>
          <w:w w:val="90"/>
          <w:sz w:val="19"/>
        </w:rPr>
        <w:t>to relevant</w:t>
      </w:r>
      <w:r>
        <w:rPr>
          <w:spacing w:val="1"/>
          <w:w w:val="90"/>
          <w:sz w:val="19"/>
        </w:rPr>
        <w:t xml:space="preserve"> </w:t>
      </w:r>
      <w:r>
        <w:rPr>
          <w:w w:val="90"/>
          <w:sz w:val="19"/>
        </w:rPr>
        <w:t>system operators and</w:t>
      </w:r>
      <w:r>
        <w:rPr>
          <w:spacing w:val="1"/>
          <w:w w:val="90"/>
          <w:sz w:val="19"/>
        </w:rPr>
        <w:t xml:space="preserve"> </w:t>
      </w:r>
      <w:r>
        <w:rPr>
          <w:w w:val="90"/>
          <w:sz w:val="19"/>
        </w:rPr>
        <w:t>relevant</w:t>
      </w:r>
      <w:r>
        <w:rPr>
          <w:spacing w:val="33"/>
          <w:sz w:val="19"/>
        </w:rPr>
        <w:t xml:space="preserve"> </w:t>
      </w:r>
      <w:r>
        <w:rPr>
          <w:w w:val="90"/>
          <w:sz w:val="19"/>
        </w:rPr>
        <w:t>TSOs</w:t>
      </w:r>
      <w:r>
        <w:rPr>
          <w:spacing w:val="33"/>
          <w:sz w:val="19"/>
        </w:rPr>
        <w:t xml:space="preserve"> </w:t>
      </w:r>
      <w:r>
        <w:rPr>
          <w:w w:val="90"/>
          <w:sz w:val="19"/>
        </w:rPr>
        <w:t>should</w:t>
      </w:r>
      <w:r>
        <w:rPr>
          <w:spacing w:val="34"/>
          <w:sz w:val="19"/>
        </w:rPr>
        <w:t xml:space="preserve"> </w:t>
      </w:r>
      <w:r>
        <w:rPr>
          <w:w w:val="90"/>
          <w:sz w:val="19"/>
        </w:rPr>
        <w:t>ensure</w:t>
      </w:r>
      <w:r>
        <w:rPr>
          <w:spacing w:val="33"/>
          <w:sz w:val="19"/>
        </w:rPr>
        <w:t xml:space="preserve"> </w:t>
      </w:r>
      <w:r>
        <w:rPr>
          <w:w w:val="90"/>
          <w:sz w:val="19"/>
        </w:rPr>
        <w:t>the</w:t>
      </w:r>
      <w:r>
        <w:rPr>
          <w:spacing w:val="34"/>
          <w:sz w:val="19"/>
        </w:rPr>
        <w:t xml:space="preserve"> </w:t>
      </w:r>
      <w:r>
        <w:rPr>
          <w:w w:val="90"/>
          <w:sz w:val="19"/>
        </w:rPr>
        <w:t>capacity</w:t>
      </w:r>
      <w:r>
        <w:rPr>
          <w:spacing w:val="33"/>
          <w:sz w:val="19"/>
        </w:rPr>
        <w:t xml:space="preserve"> </w:t>
      </w:r>
      <w:r>
        <w:rPr>
          <w:w w:val="90"/>
          <w:sz w:val="19"/>
        </w:rPr>
        <w:t>to</w:t>
      </w:r>
      <w:r>
        <w:rPr>
          <w:spacing w:val="-35"/>
          <w:w w:val="90"/>
          <w:sz w:val="19"/>
        </w:rPr>
        <w:t xml:space="preserve"> </w:t>
      </w:r>
      <w:r>
        <w:rPr>
          <w:sz w:val="19"/>
        </w:rPr>
        <w:t>use</w:t>
      </w:r>
      <w:r>
        <w:rPr>
          <w:spacing w:val="-3"/>
          <w:sz w:val="19"/>
        </w:rPr>
        <w:t xml:space="preserve"> </w:t>
      </w:r>
      <w:r>
        <w:rPr>
          <w:sz w:val="19"/>
        </w:rPr>
        <w:t>the</w:t>
      </w:r>
      <w:r>
        <w:rPr>
          <w:spacing w:val="-2"/>
          <w:sz w:val="19"/>
        </w:rPr>
        <w:t xml:space="preserve"> </w:t>
      </w:r>
      <w:r>
        <w:rPr>
          <w:sz w:val="19"/>
        </w:rPr>
        <w:t>demand</w:t>
      </w:r>
      <w:r>
        <w:rPr>
          <w:spacing w:val="-2"/>
          <w:sz w:val="19"/>
        </w:rPr>
        <w:t xml:space="preserve"> </w:t>
      </w:r>
      <w:r>
        <w:rPr>
          <w:sz w:val="19"/>
        </w:rPr>
        <w:t>response</w:t>
      </w:r>
      <w:r>
        <w:rPr>
          <w:spacing w:val="-2"/>
          <w:sz w:val="19"/>
        </w:rPr>
        <w:t xml:space="preserve"> </w:t>
      </w:r>
      <w:r>
        <w:rPr>
          <w:sz w:val="19"/>
        </w:rPr>
        <w:t>over</w:t>
      </w:r>
      <w:r>
        <w:rPr>
          <w:spacing w:val="-2"/>
          <w:sz w:val="19"/>
        </w:rPr>
        <w:t xml:space="preserve"> </w:t>
      </w:r>
      <w:r>
        <w:rPr>
          <w:sz w:val="19"/>
        </w:rPr>
        <w:t>system</w:t>
      </w:r>
      <w:r>
        <w:rPr>
          <w:spacing w:val="-2"/>
          <w:sz w:val="19"/>
        </w:rPr>
        <w:t xml:space="preserve"> </w:t>
      </w:r>
      <w:r>
        <w:rPr>
          <w:sz w:val="19"/>
        </w:rPr>
        <w:t>operational</w:t>
      </w:r>
      <w:r>
        <w:rPr>
          <w:spacing w:val="-3"/>
          <w:sz w:val="19"/>
        </w:rPr>
        <w:t xml:space="preserve"> </w:t>
      </w:r>
      <w:r>
        <w:rPr>
          <w:sz w:val="19"/>
        </w:rPr>
        <w:t>ranges</w:t>
      </w:r>
      <w:r>
        <w:rPr>
          <w:spacing w:val="-1"/>
          <w:sz w:val="19"/>
        </w:rPr>
        <w:t xml:space="preserve"> </w:t>
      </w:r>
      <w:r>
        <w:rPr>
          <w:sz w:val="19"/>
        </w:rPr>
        <w:t>thereby</w:t>
      </w:r>
      <w:r>
        <w:rPr>
          <w:spacing w:val="-2"/>
          <w:sz w:val="19"/>
        </w:rPr>
        <w:t xml:space="preserve"> </w:t>
      </w:r>
      <w:r>
        <w:rPr>
          <w:sz w:val="19"/>
        </w:rPr>
        <w:t>minimising</w:t>
      </w:r>
      <w:r>
        <w:rPr>
          <w:spacing w:val="-2"/>
          <w:sz w:val="19"/>
        </w:rPr>
        <w:t xml:space="preserve"> </w:t>
      </w:r>
      <w:r>
        <w:rPr>
          <w:sz w:val="19"/>
        </w:rPr>
        <w:t>critical</w:t>
      </w:r>
      <w:r>
        <w:rPr>
          <w:spacing w:val="-2"/>
          <w:sz w:val="19"/>
        </w:rPr>
        <w:t xml:space="preserve"> </w:t>
      </w:r>
      <w:r>
        <w:rPr>
          <w:sz w:val="19"/>
        </w:rPr>
        <w:t>events.</w:t>
      </w:r>
    </w:p>
    <w:p w14:paraId="3C797625" w14:textId="77777777" w:rsidR="00343FF6" w:rsidRDefault="00343FF6">
      <w:pPr>
        <w:pStyle w:val="BodyText"/>
        <w:rPr>
          <w:sz w:val="22"/>
        </w:rPr>
      </w:pPr>
    </w:p>
    <w:p w14:paraId="1AB63100" w14:textId="77777777" w:rsidR="00343FF6" w:rsidRDefault="00343FF6">
      <w:pPr>
        <w:pStyle w:val="BodyText"/>
        <w:spacing w:before="3"/>
        <w:rPr>
          <w:sz w:val="22"/>
        </w:rPr>
      </w:pPr>
    </w:p>
    <w:p w14:paraId="5A829262" w14:textId="30370DB1" w:rsidR="00343FF6" w:rsidRDefault="00635E89">
      <w:pPr>
        <w:pStyle w:val="ListParagraph"/>
        <w:numPr>
          <w:ilvl w:val="0"/>
          <w:numId w:val="107"/>
        </w:numPr>
        <w:tabs>
          <w:tab w:val="left" w:pos="645"/>
        </w:tabs>
        <w:spacing w:line="228" w:lineRule="auto"/>
        <w:ind w:right="124"/>
        <w:rPr>
          <w:sz w:val="19"/>
        </w:rPr>
      </w:pPr>
      <w:r>
        <w:rPr>
          <w:w w:val="95"/>
          <w:sz w:val="19"/>
        </w:rPr>
        <w:t>The</w:t>
      </w:r>
      <w:r>
        <w:rPr>
          <w:spacing w:val="1"/>
          <w:w w:val="95"/>
          <w:sz w:val="19"/>
        </w:rPr>
        <w:t xml:space="preserve"> </w:t>
      </w:r>
      <w:r>
        <w:rPr>
          <w:w w:val="95"/>
          <w:sz w:val="19"/>
        </w:rPr>
        <w:t>administrative</w:t>
      </w:r>
      <w:r>
        <w:rPr>
          <w:spacing w:val="1"/>
          <w:w w:val="95"/>
          <w:sz w:val="19"/>
        </w:rPr>
        <w:t xml:space="preserve"> </w:t>
      </w:r>
      <w:r>
        <w:rPr>
          <w:w w:val="95"/>
          <w:sz w:val="19"/>
        </w:rPr>
        <w:t>burdens</w:t>
      </w:r>
      <w:r>
        <w:rPr>
          <w:spacing w:val="1"/>
          <w:w w:val="95"/>
          <w:sz w:val="19"/>
        </w:rPr>
        <w:t xml:space="preserve"> </w:t>
      </w:r>
      <w:r>
        <w:rPr>
          <w:w w:val="95"/>
          <w:sz w:val="19"/>
        </w:rPr>
        <w:t>and</w:t>
      </w:r>
      <w:r>
        <w:rPr>
          <w:spacing w:val="1"/>
          <w:w w:val="95"/>
          <w:sz w:val="19"/>
        </w:rPr>
        <w:t xml:space="preserve"> </w:t>
      </w:r>
      <w:r>
        <w:rPr>
          <w:w w:val="95"/>
          <w:sz w:val="19"/>
        </w:rPr>
        <w:t>costs</w:t>
      </w:r>
      <w:r>
        <w:rPr>
          <w:spacing w:val="1"/>
          <w:w w:val="95"/>
          <w:sz w:val="19"/>
        </w:rPr>
        <w:t xml:space="preserve"> </w:t>
      </w:r>
      <w:r>
        <w:rPr>
          <w:w w:val="95"/>
          <w:sz w:val="19"/>
        </w:rPr>
        <w:t>associated</w:t>
      </w:r>
      <w:r>
        <w:rPr>
          <w:spacing w:val="1"/>
          <w:w w:val="95"/>
          <w:sz w:val="19"/>
        </w:rPr>
        <w:t xml:space="preserve"> </w:t>
      </w:r>
      <w:r>
        <w:rPr>
          <w:w w:val="95"/>
          <w:sz w:val="19"/>
        </w:rPr>
        <w:t>with</w:t>
      </w:r>
      <w:r>
        <w:rPr>
          <w:spacing w:val="1"/>
          <w:w w:val="95"/>
          <w:sz w:val="19"/>
        </w:rPr>
        <w:t xml:space="preserve"> </w:t>
      </w:r>
      <w:r>
        <w:rPr>
          <w:w w:val="95"/>
          <w:sz w:val="19"/>
        </w:rPr>
        <w:t>providing</w:t>
      </w:r>
      <w:r>
        <w:rPr>
          <w:spacing w:val="1"/>
          <w:w w:val="95"/>
          <w:sz w:val="19"/>
        </w:rPr>
        <w:t xml:space="preserve"> </w:t>
      </w:r>
      <w:r>
        <w:rPr>
          <w:w w:val="95"/>
          <w:sz w:val="19"/>
        </w:rPr>
        <w:t>demand</w:t>
      </w:r>
      <w:r>
        <w:rPr>
          <w:spacing w:val="1"/>
          <w:w w:val="95"/>
          <w:sz w:val="19"/>
        </w:rPr>
        <w:t xml:space="preserve"> </w:t>
      </w:r>
      <w:r>
        <w:rPr>
          <w:w w:val="95"/>
          <w:sz w:val="19"/>
        </w:rPr>
        <w:t>response</w:t>
      </w:r>
      <w:r>
        <w:rPr>
          <w:spacing w:val="1"/>
          <w:w w:val="95"/>
          <w:sz w:val="19"/>
        </w:rPr>
        <w:t xml:space="preserve"> </w:t>
      </w:r>
      <w:r>
        <w:rPr>
          <w:w w:val="95"/>
          <w:sz w:val="19"/>
        </w:rPr>
        <w:t>should</w:t>
      </w:r>
      <w:r>
        <w:rPr>
          <w:spacing w:val="1"/>
          <w:w w:val="95"/>
          <w:sz w:val="19"/>
        </w:rPr>
        <w:t xml:space="preserve"> </w:t>
      </w:r>
      <w:r>
        <w:rPr>
          <w:w w:val="95"/>
          <w:sz w:val="19"/>
        </w:rPr>
        <w:t>be</w:t>
      </w:r>
      <w:r>
        <w:rPr>
          <w:spacing w:val="1"/>
          <w:w w:val="95"/>
          <w:sz w:val="19"/>
        </w:rPr>
        <w:t xml:space="preserve"> </w:t>
      </w:r>
      <w:r>
        <w:rPr>
          <w:w w:val="95"/>
          <w:sz w:val="19"/>
        </w:rPr>
        <w:t>kept</w:t>
      </w:r>
      <w:r>
        <w:rPr>
          <w:spacing w:val="1"/>
          <w:w w:val="95"/>
          <w:sz w:val="19"/>
        </w:rPr>
        <w:t xml:space="preserve"> </w:t>
      </w:r>
      <w:r>
        <w:rPr>
          <w:w w:val="95"/>
          <w:sz w:val="19"/>
        </w:rPr>
        <w:t>within</w:t>
      </w:r>
      <w:r>
        <w:rPr>
          <w:spacing w:val="1"/>
          <w:w w:val="95"/>
          <w:sz w:val="19"/>
        </w:rPr>
        <w:t xml:space="preserve"> </w:t>
      </w:r>
      <w:r>
        <w:rPr>
          <w:w w:val="95"/>
          <w:sz w:val="19"/>
        </w:rPr>
        <w:t>reasonable limits, in particular as regards domestic consumers, who will play an increasingly important role in</w:t>
      </w:r>
      <w:r>
        <w:rPr>
          <w:spacing w:val="1"/>
          <w:w w:val="95"/>
          <w:sz w:val="19"/>
        </w:rPr>
        <w:t xml:space="preserve"> </w:t>
      </w:r>
      <w:r>
        <w:rPr>
          <w:spacing w:val="-1"/>
          <w:w w:val="95"/>
          <w:sz w:val="19"/>
        </w:rPr>
        <w:t xml:space="preserve">the transition </w:t>
      </w:r>
      <w:r>
        <w:rPr>
          <w:w w:val="95"/>
          <w:sz w:val="19"/>
        </w:rPr>
        <w:t xml:space="preserve">to low carbon society and their uptake should not be </w:t>
      </w:r>
      <w:r>
        <w:rPr>
          <w:w w:val="95"/>
          <w:sz w:val="19"/>
        </w:rPr>
        <w:t>unnecessarily burdened with administrative</w:t>
      </w:r>
      <w:r>
        <w:rPr>
          <w:spacing w:val="1"/>
          <w:w w:val="95"/>
          <w:sz w:val="19"/>
        </w:rPr>
        <w:t xml:space="preserve"> </w:t>
      </w:r>
      <w:r>
        <w:rPr>
          <w:sz w:val="19"/>
        </w:rPr>
        <w:t>tasks.</w:t>
      </w:r>
    </w:p>
    <w:p w14:paraId="4B1519E4" w14:textId="33D33E4F" w:rsidR="00F819AF" w:rsidRDefault="00F819AF" w:rsidP="00F819AF">
      <w:pPr>
        <w:tabs>
          <w:tab w:val="left" w:pos="645"/>
        </w:tabs>
        <w:spacing w:line="228" w:lineRule="auto"/>
        <w:ind w:left="106" w:right="124"/>
        <w:rPr>
          <w:sz w:val="19"/>
        </w:rPr>
      </w:pPr>
    </w:p>
    <w:p w14:paraId="4A0A1AAA" w14:textId="77777777" w:rsidR="00F819AF" w:rsidRPr="00F819AF" w:rsidRDefault="00F819AF" w:rsidP="00F819AF">
      <w:pPr>
        <w:tabs>
          <w:tab w:val="left" w:pos="645"/>
        </w:tabs>
        <w:spacing w:line="228" w:lineRule="auto"/>
        <w:ind w:left="106" w:right="124"/>
        <w:rPr>
          <w:sz w:val="19"/>
        </w:rPr>
      </w:pPr>
    </w:p>
    <w:p w14:paraId="6FE85A87" w14:textId="77777777" w:rsidR="00343FF6" w:rsidRDefault="00635E89">
      <w:pPr>
        <w:pStyle w:val="ListParagraph"/>
        <w:numPr>
          <w:ilvl w:val="0"/>
          <w:numId w:val="107"/>
        </w:numPr>
        <w:tabs>
          <w:tab w:val="left" w:pos="645"/>
        </w:tabs>
        <w:spacing w:before="101" w:line="228" w:lineRule="auto"/>
        <w:ind w:right="124"/>
        <w:rPr>
          <w:sz w:val="19"/>
        </w:rPr>
      </w:pPr>
      <w:r>
        <w:rPr>
          <w:w w:val="95"/>
          <w:sz w:val="19"/>
        </w:rPr>
        <w:lastRenderedPageBreak/>
        <w:t>Due to its cross-border impact, this Regulation should aim at the same frequency- related requirements for all</w:t>
      </w:r>
      <w:r>
        <w:rPr>
          <w:spacing w:val="1"/>
          <w:w w:val="95"/>
          <w:sz w:val="19"/>
        </w:rPr>
        <w:t xml:space="preserve"> </w:t>
      </w:r>
      <w:r>
        <w:rPr>
          <w:spacing w:val="-1"/>
          <w:w w:val="95"/>
          <w:sz w:val="19"/>
        </w:rPr>
        <w:t xml:space="preserve">voltage levels, at least within a synchronous </w:t>
      </w:r>
      <w:r>
        <w:rPr>
          <w:w w:val="95"/>
          <w:sz w:val="19"/>
        </w:rPr>
        <w:t>area. That is necessary because, within a synch</w:t>
      </w:r>
      <w:r>
        <w:rPr>
          <w:w w:val="95"/>
          <w:sz w:val="19"/>
        </w:rPr>
        <w:t>ronous area, a change</w:t>
      </w:r>
      <w:r>
        <w:rPr>
          <w:spacing w:val="1"/>
          <w:w w:val="95"/>
          <w:sz w:val="19"/>
        </w:rPr>
        <w:t xml:space="preserve"> </w:t>
      </w:r>
      <w:r>
        <w:rPr>
          <w:w w:val="95"/>
          <w:sz w:val="19"/>
        </w:rPr>
        <w:t>in</w:t>
      </w:r>
      <w:r>
        <w:rPr>
          <w:spacing w:val="-2"/>
          <w:w w:val="95"/>
          <w:sz w:val="19"/>
        </w:rPr>
        <w:t xml:space="preserve"> </w:t>
      </w:r>
      <w:r>
        <w:rPr>
          <w:w w:val="95"/>
          <w:sz w:val="19"/>
        </w:rPr>
        <w:t>frequency</w:t>
      </w:r>
      <w:r>
        <w:rPr>
          <w:spacing w:val="-2"/>
          <w:w w:val="95"/>
          <w:sz w:val="19"/>
        </w:rPr>
        <w:t xml:space="preserve"> </w:t>
      </w:r>
      <w:r>
        <w:rPr>
          <w:w w:val="95"/>
          <w:sz w:val="19"/>
        </w:rPr>
        <w:t>in</w:t>
      </w:r>
      <w:r>
        <w:rPr>
          <w:spacing w:val="-1"/>
          <w:w w:val="95"/>
          <w:sz w:val="19"/>
        </w:rPr>
        <w:t xml:space="preserve"> </w:t>
      </w:r>
      <w:r>
        <w:rPr>
          <w:w w:val="95"/>
          <w:sz w:val="19"/>
        </w:rPr>
        <w:t>one</w:t>
      </w:r>
      <w:r>
        <w:rPr>
          <w:spacing w:val="-2"/>
          <w:w w:val="95"/>
          <w:sz w:val="19"/>
        </w:rPr>
        <w:t xml:space="preserve"> </w:t>
      </w:r>
      <w:r>
        <w:rPr>
          <w:w w:val="95"/>
          <w:sz w:val="19"/>
        </w:rPr>
        <w:t>Member</w:t>
      </w:r>
      <w:r>
        <w:rPr>
          <w:spacing w:val="-2"/>
          <w:w w:val="95"/>
          <w:sz w:val="19"/>
        </w:rPr>
        <w:t xml:space="preserve"> </w:t>
      </w:r>
      <w:r>
        <w:rPr>
          <w:w w:val="95"/>
          <w:sz w:val="19"/>
        </w:rPr>
        <w:t>State</w:t>
      </w:r>
      <w:r>
        <w:rPr>
          <w:spacing w:val="-3"/>
          <w:w w:val="95"/>
          <w:sz w:val="19"/>
        </w:rPr>
        <w:t xml:space="preserve"> </w:t>
      </w:r>
      <w:r>
        <w:rPr>
          <w:w w:val="95"/>
          <w:sz w:val="19"/>
        </w:rPr>
        <w:t>would</w:t>
      </w:r>
      <w:r>
        <w:rPr>
          <w:spacing w:val="-1"/>
          <w:w w:val="95"/>
          <w:sz w:val="19"/>
        </w:rPr>
        <w:t xml:space="preserve"> </w:t>
      </w:r>
      <w:r>
        <w:rPr>
          <w:w w:val="95"/>
          <w:sz w:val="19"/>
        </w:rPr>
        <w:t>immediately</w:t>
      </w:r>
      <w:r>
        <w:rPr>
          <w:spacing w:val="-4"/>
          <w:w w:val="95"/>
          <w:sz w:val="19"/>
        </w:rPr>
        <w:t xml:space="preserve"> </w:t>
      </w:r>
      <w:r>
        <w:rPr>
          <w:w w:val="95"/>
          <w:sz w:val="19"/>
        </w:rPr>
        <w:t>impact</w:t>
      </w:r>
      <w:r>
        <w:rPr>
          <w:spacing w:val="-1"/>
          <w:w w:val="95"/>
          <w:sz w:val="19"/>
        </w:rPr>
        <w:t xml:space="preserve"> </w:t>
      </w:r>
      <w:r>
        <w:rPr>
          <w:w w:val="95"/>
          <w:sz w:val="19"/>
        </w:rPr>
        <w:t>frequency</w:t>
      </w:r>
      <w:r>
        <w:rPr>
          <w:spacing w:val="-2"/>
          <w:w w:val="95"/>
          <w:sz w:val="19"/>
        </w:rPr>
        <w:t xml:space="preserve"> </w:t>
      </w:r>
      <w:r>
        <w:rPr>
          <w:w w:val="95"/>
          <w:sz w:val="19"/>
        </w:rPr>
        <w:t>and</w:t>
      </w:r>
      <w:r>
        <w:rPr>
          <w:spacing w:val="-1"/>
          <w:w w:val="95"/>
          <w:sz w:val="19"/>
        </w:rPr>
        <w:t xml:space="preserve"> </w:t>
      </w:r>
      <w:r>
        <w:rPr>
          <w:w w:val="95"/>
          <w:sz w:val="19"/>
        </w:rPr>
        <w:t>could</w:t>
      </w:r>
      <w:r>
        <w:rPr>
          <w:spacing w:val="-2"/>
          <w:w w:val="95"/>
          <w:sz w:val="19"/>
        </w:rPr>
        <w:t xml:space="preserve"> </w:t>
      </w:r>
      <w:r>
        <w:rPr>
          <w:w w:val="95"/>
          <w:sz w:val="19"/>
        </w:rPr>
        <w:t>damage</w:t>
      </w:r>
      <w:r>
        <w:rPr>
          <w:spacing w:val="-3"/>
          <w:w w:val="95"/>
          <w:sz w:val="19"/>
        </w:rPr>
        <w:t xml:space="preserve"> </w:t>
      </w:r>
      <w:r>
        <w:rPr>
          <w:w w:val="95"/>
          <w:sz w:val="19"/>
        </w:rPr>
        <w:t>equipment</w:t>
      </w:r>
      <w:r>
        <w:rPr>
          <w:spacing w:val="-2"/>
          <w:w w:val="95"/>
          <w:sz w:val="19"/>
        </w:rPr>
        <w:t xml:space="preserve"> </w:t>
      </w:r>
      <w:r>
        <w:rPr>
          <w:w w:val="95"/>
          <w:sz w:val="19"/>
        </w:rPr>
        <w:t>in</w:t>
      </w:r>
      <w:r>
        <w:rPr>
          <w:spacing w:val="-2"/>
          <w:w w:val="95"/>
          <w:sz w:val="19"/>
        </w:rPr>
        <w:t xml:space="preserve"> </w:t>
      </w:r>
      <w:r>
        <w:rPr>
          <w:w w:val="95"/>
          <w:sz w:val="19"/>
        </w:rPr>
        <w:t>all</w:t>
      </w:r>
      <w:r>
        <w:rPr>
          <w:spacing w:val="-1"/>
          <w:w w:val="95"/>
          <w:sz w:val="19"/>
        </w:rPr>
        <w:t xml:space="preserve"> </w:t>
      </w:r>
      <w:r>
        <w:rPr>
          <w:w w:val="95"/>
          <w:sz w:val="19"/>
        </w:rPr>
        <w:t>other</w:t>
      </w:r>
      <w:r>
        <w:rPr>
          <w:spacing w:val="-38"/>
          <w:w w:val="95"/>
          <w:sz w:val="19"/>
        </w:rPr>
        <w:t xml:space="preserve"> </w:t>
      </w:r>
      <w:r>
        <w:rPr>
          <w:sz w:val="19"/>
        </w:rPr>
        <w:t>Member</w:t>
      </w:r>
      <w:r>
        <w:rPr>
          <w:spacing w:val="14"/>
          <w:sz w:val="19"/>
        </w:rPr>
        <w:t xml:space="preserve"> </w:t>
      </w:r>
      <w:r>
        <w:rPr>
          <w:sz w:val="19"/>
        </w:rPr>
        <w:t>States.</w:t>
      </w:r>
    </w:p>
    <w:p w14:paraId="3FE5EE72" w14:textId="77777777" w:rsidR="00343FF6" w:rsidRDefault="00343FF6">
      <w:pPr>
        <w:pStyle w:val="BodyText"/>
        <w:rPr>
          <w:sz w:val="22"/>
        </w:rPr>
      </w:pPr>
    </w:p>
    <w:p w14:paraId="72F95990" w14:textId="77777777" w:rsidR="00343FF6" w:rsidRDefault="00343FF6">
      <w:pPr>
        <w:pStyle w:val="BodyText"/>
        <w:spacing w:before="3"/>
        <w:rPr>
          <w:sz w:val="30"/>
        </w:rPr>
      </w:pPr>
    </w:p>
    <w:p w14:paraId="62EDD475" w14:textId="77777777" w:rsidR="00343FF6" w:rsidRDefault="00635E89">
      <w:pPr>
        <w:pStyle w:val="ListParagraph"/>
        <w:numPr>
          <w:ilvl w:val="0"/>
          <w:numId w:val="107"/>
        </w:numPr>
        <w:tabs>
          <w:tab w:val="left" w:pos="645"/>
        </w:tabs>
        <w:spacing w:line="228" w:lineRule="auto"/>
        <w:ind w:right="124"/>
        <w:rPr>
          <w:sz w:val="19"/>
        </w:rPr>
      </w:pPr>
      <w:r>
        <w:rPr>
          <w:w w:val="90"/>
          <w:sz w:val="19"/>
        </w:rPr>
        <w:t>Voltage</w:t>
      </w:r>
      <w:r>
        <w:rPr>
          <w:spacing w:val="19"/>
          <w:w w:val="90"/>
          <w:sz w:val="19"/>
        </w:rPr>
        <w:t xml:space="preserve"> </w:t>
      </w:r>
      <w:r>
        <w:rPr>
          <w:w w:val="90"/>
          <w:sz w:val="19"/>
        </w:rPr>
        <w:t>ranges</w:t>
      </w:r>
      <w:r>
        <w:rPr>
          <w:spacing w:val="22"/>
          <w:w w:val="90"/>
          <w:sz w:val="19"/>
        </w:rPr>
        <w:t xml:space="preserve"> </w:t>
      </w:r>
      <w:r>
        <w:rPr>
          <w:w w:val="90"/>
          <w:sz w:val="19"/>
        </w:rPr>
        <w:t>should</w:t>
      </w:r>
      <w:r>
        <w:rPr>
          <w:spacing w:val="21"/>
          <w:w w:val="90"/>
          <w:sz w:val="19"/>
        </w:rPr>
        <w:t xml:space="preserve"> </w:t>
      </w:r>
      <w:r>
        <w:rPr>
          <w:w w:val="90"/>
          <w:sz w:val="19"/>
        </w:rPr>
        <w:t>be</w:t>
      </w:r>
      <w:r>
        <w:rPr>
          <w:spacing w:val="22"/>
          <w:w w:val="90"/>
          <w:sz w:val="19"/>
        </w:rPr>
        <w:t xml:space="preserve"> </w:t>
      </w:r>
      <w:r>
        <w:rPr>
          <w:w w:val="90"/>
          <w:sz w:val="19"/>
        </w:rPr>
        <w:t>coordinated</w:t>
      </w:r>
      <w:r>
        <w:rPr>
          <w:spacing w:val="22"/>
          <w:w w:val="90"/>
          <w:sz w:val="19"/>
        </w:rPr>
        <w:t xml:space="preserve"> </w:t>
      </w:r>
      <w:r>
        <w:rPr>
          <w:w w:val="90"/>
          <w:sz w:val="19"/>
        </w:rPr>
        <w:t>between</w:t>
      </w:r>
      <w:r>
        <w:rPr>
          <w:spacing w:val="21"/>
          <w:w w:val="90"/>
          <w:sz w:val="19"/>
        </w:rPr>
        <w:t xml:space="preserve"> </w:t>
      </w:r>
      <w:r>
        <w:rPr>
          <w:w w:val="90"/>
          <w:sz w:val="19"/>
        </w:rPr>
        <w:t>interconnected</w:t>
      </w:r>
      <w:r>
        <w:rPr>
          <w:spacing w:val="21"/>
          <w:w w:val="90"/>
          <w:sz w:val="19"/>
        </w:rPr>
        <w:t xml:space="preserve"> </w:t>
      </w:r>
      <w:r>
        <w:rPr>
          <w:w w:val="90"/>
          <w:sz w:val="19"/>
        </w:rPr>
        <w:t>systems</w:t>
      </w:r>
      <w:r>
        <w:rPr>
          <w:spacing w:val="21"/>
          <w:w w:val="90"/>
          <w:sz w:val="19"/>
        </w:rPr>
        <w:t xml:space="preserve"> </w:t>
      </w:r>
      <w:r>
        <w:rPr>
          <w:w w:val="90"/>
          <w:sz w:val="19"/>
        </w:rPr>
        <w:t>because</w:t>
      </w:r>
      <w:r>
        <w:rPr>
          <w:spacing w:val="21"/>
          <w:w w:val="90"/>
          <w:sz w:val="19"/>
        </w:rPr>
        <w:t xml:space="preserve"> </w:t>
      </w:r>
      <w:r>
        <w:rPr>
          <w:w w:val="90"/>
          <w:sz w:val="19"/>
        </w:rPr>
        <w:t>they</w:t>
      </w:r>
      <w:r>
        <w:rPr>
          <w:spacing w:val="20"/>
          <w:w w:val="90"/>
          <w:sz w:val="19"/>
        </w:rPr>
        <w:t xml:space="preserve"> </w:t>
      </w:r>
      <w:r>
        <w:rPr>
          <w:w w:val="90"/>
          <w:sz w:val="19"/>
        </w:rPr>
        <w:t>are</w:t>
      </w:r>
      <w:r>
        <w:rPr>
          <w:spacing w:val="22"/>
          <w:w w:val="90"/>
          <w:sz w:val="19"/>
        </w:rPr>
        <w:t xml:space="preserve"> </w:t>
      </w:r>
      <w:r>
        <w:rPr>
          <w:w w:val="90"/>
          <w:sz w:val="19"/>
        </w:rPr>
        <w:t>crucial</w:t>
      </w:r>
      <w:r>
        <w:rPr>
          <w:spacing w:val="21"/>
          <w:w w:val="90"/>
          <w:sz w:val="19"/>
        </w:rPr>
        <w:t xml:space="preserve"> </w:t>
      </w:r>
      <w:r>
        <w:rPr>
          <w:w w:val="90"/>
          <w:sz w:val="19"/>
        </w:rPr>
        <w:t>to</w:t>
      </w:r>
      <w:r>
        <w:rPr>
          <w:spacing w:val="20"/>
          <w:w w:val="90"/>
          <w:sz w:val="19"/>
        </w:rPr>
        <w:t xml:space="preserve"> </w:t>
      </w:r>
      <w:r>
        <w:rPr>
          <w:w w:val="90"/>
          <w:sz w:val="19"/>
        </w:rPr>
        <w:t>secure</w:t>
      </w:r>
      <w:r>
        <w:rPr>
          <w:spacing w:val="22"/>
          <w:w w:val="90"/>
          <w:sz w:val="19"/>
        </w:rPr>
        <w:t xml:space="preserve"> </w:t>
      </w:r>
      <w:r>
        <w:rPr>
          <w:w w:val="90"/>
          <w:sz w:val="19"/>
        </w:rPr>
        <w:t>planning</w:t>
      </w:r>
      <w:r>
        <w:rPr>
          <w:spacing w:val="-35"/>
          <w:w w:val="90"/>
          <w:sz w:val="19"/>
        </w:rPr>
        <w:t xml:space="preserve"> </w:t>
      </w:r>
      <w:r>
        <w:rPr>
          <w:w w:val="90"/>
          <w:sz w:val="19"/>
        </w:rPr>
        <w:t>and</w:t>
      </w:r>
      <w:r>
        <w:rPr>
          <w:spacing w:val="1"/>
          <w:w w:val="90"/>
          <w:sz w:val="19"/>
        </w:rPr>
        <w:t xml:space="preserve"> </w:t>
      </w:r>
      <w:r>
        <w:rPr>
          <w:w w:val="90"/>
          <w:sz w:val="19"/>
        </w:rPr>
        <w:t>operation of a</w:t>
      </w:r>
      <w:r>
        <w:rPr>
          <w:spacing w:val="1"/>
          <w:w w:val="90"/>
          <w:sz w:val="19"/>
        </w:rPr>
        <w:t xml:space="preserve"> </w:t>
      </w:r>
      <w:r>
        <w:rPr>
          <w:w w:val="90"/>
          <w:sz w:val="19"/>
        </w:rPr>
        <w:t>power</w:t>
      </w:r>
      <w:r>
        <w:rPr>
          <w:spacing w:val="1"/>
          <w:w w:val="90"/>
          <w:sz w:val="19"/>
        </w:rPr>
        <w:t xml:space="preserve"> </w:t>
      </w:r>
      <w:r>
        <w:rPr>
          <w:w w:val="90"/>
          <w:sz w:val="19"/>
        </w:rPr>
        <w:t>system within</w:t>
      </w:r>
      <w:r>
        <w:rPr>
          <w:spacing w:val="33"/>
          <w:sz w:val="19"/>
        </w:rPr>
        <w:t xml:space="preserve"> </w:t>
      </w:r>
      <w:r>
        <w:rPr>
          <w:w w:val="90"/>
          <w:sz w:val="19"/>
        </w:rPr>
        <w:t>a</w:t>
      </w:r>
      <w:r>
        <w:rPr>
          <w:spacing w:val="33"/>
          <w:sz w:val="19"/>
        </w:rPr>
        <w:t xml:space="preserve"> </w:t>
      </w:r>
      <w:r>
        <w:rPr>
          <w:w w:val="90"/>
          <w:sz w:val="19"/>
        </w:rPr>
        <w:t>synchronous area.</w:t>
      </w:r>
      <w:r>
        <w:rPr>
          <w:spacing w:val="34"/>
          <w:sz w:val="19"/>
        </w:rPr>
        <w:t xml:space="preserve"> </w:t>
      </w:r>
      <w:r>
        <w:rPr>
          <w:w w:val="90"/>
          <w:sz w:val="19"/>
        </w:rPr>
        <w:t>Disconnections</w:t>
      </w:r>
      <w:r>
        <w:rPr>
          <w:spacing w:val="33"/>
          <w:sz w:val="19"/>
        </w:rPr>
        <w:t xml:space="preserve"> </w:t>
      </w:r>
      <w:r>
        <w:rPr>
          <w:w w:val="90"/>
          <w:sz w:val="19"/>
        </w:rPr>
        <w:t>because</w:t>
      </w:r>
      <w:r>
        <w:rPr>
          <w:spacing w:val="34"/>
          <w:sz w:val="19"/>
        </w:rPr>
        <w:t xml:space="preserve"> </w:t>
      </w:r>
      <w:r>
        <w:rPr>
          <w:w w:val="90"/>
          <w:sz w:val="19"/>
        </w:rPr>
        <w:t>of voltage</w:t>
      </w:r>
      <w:r>
        <w:rPr>
          <w:spacing w:val="33"/>
          <w:sz w:val="19"/>
        </w:rPr>
        <w:t xml:space="preserve"> </w:t>
      </w:r>
      <w:r>
        <w:rPr>
          <w:w w:val="90"/>
          <w:sz w:val="19"/>
        </w:rPr>
        <w:t>disturbances have</w:t>
      </w:r>
      <w:r>
        <w:rPr>
          <w:spacing w:val="1"/>
          <w:w w:val="90"/>
          <w:sz w:val="19"/>
        </w:rPr>
        <w:t xml:space="preserve"> </w:t>
      </w:r>
      <w:r>
        <w:rPr>
          <w:w w:val="95"/>
          <w:sz w:val="19"/>
        </w:rPr>
        <w:t>an impact on neighbouring systems. Failure to specify voltage ranges could lead to widespread uncertainty in</w:t>
      </w:r>
      <w:r>
        <w:rPr>
          <w:spacing w:val="1"/>
          <w:w w:val="95"/>
          <w:sz w:val="19"/>
        </w:rPr>
        <w:t xml:space="preserve"> </w:t>
      </w:r>
      <w:r>
        <w:rPr>
          <w:w w:val="95"/>
          <w:sz w:val="19"/>
        </w:rPr>
        <w:t>planning</w:t>
      </w:r>
      <w:r>
        <w:rPr>
          <w:spacing w:val="5"/>
          <w:w w:val="95"/>
          <w:sz w:val="19"/>
        </w:rPr>
        <w:t xml:space="preserve"> </w:t>
      </w:r>
      <w:r>
        <w:rPr>
          <w:w w:val="95"/>
          <w:sz w:val="19"/>
        </w:rPr>
        <w:t>and</w:t>
      </w:r>
      <w:r>
        <w:rPr>
          <w:spacing w:val="9"/>
          <w:w w:val="95"/>
          <w:sz w:val="19"/>
        </w:rPr>
        <w:t xml:space="preserve"> </w:t>
      </w:r>
      <w:r>
        <w:rPr>
          <w:w w:val="95"/>
          <w:sz w:val="19"/>
        </w:rPr>
        <w:t>operation</w:t>
      </w:r>
      <w:r>
        <w:rPr>
          <w:spacing w:val="9"/>
          <w:w w:val="95"/>
          <w:sz w:val="19"/>
        </w:rPr>
        <w:t xml:space="preserve"> </w:t>
      </w:r>
      <w:r>
        <w:rPr>
          <w:w w:val="95"/>
          <w:sz w:val="19"/>
        </w:rPr>
        <w:t>of</w:t>
      </w:r>
      <w:r>
        <w:rPr>
          <w:spacing w:val="11"/>
          <w:w w:val="95"/>
          <w:sz w:val="19"/>
        </w:rPr>
        <w:t xml:space="preserve"> </w:t>
      </w:r>
      <w:r>
        <w:rPr>
          <w:w w:val="95"/>
          <w:sz w:val="19"/>
        </w:rPr>
        <w:t>t</w:t>
      </w:r>
      <w:r>
        <w:rPr>
          <w:w w:val="95"/>
          <w:sz w:val="19"/>
        </w:rPr>
        <w:t>he</w:t>
      </w:r>
      <w:r>
        <w:rPr>
          <w:spacing w:val="8"/>
          <w:w w:val="95"/>
          <w:sz w:val="19"/>
        </w:rPr>
        <w:t xml:space="preserve"> </w:t>
      </w:r>
      <w:r>
        <w:rPr>
          <w:w w:val="95"/>
          <w:sz w:val="19"/>
        </w:rPr>
        <w:t>system</w:t>
      </w:r>
      <w:r>
        <w:rPr>
          <w:spacing w:val="6"/>
          <w:w w:val="95"/>
          <w:sz w:val="19"/>
        </w:rPr>
        <w:t xml:space="preserve"> </w:t>
      </w:r>
      <w:r>
        <w:rPr>
          <w:w w:val="95"/>
          <w:sz w:val="19"/>
        </w:rPr>
        <w:t>with</w:t>
      </w:r>
      <w:r>
        <w:rPr>
          <w:spacing w:val="8"/>
          <w:w w:val="95"/>
          <w:sz w:val="19"/>
        </w:rPr>
        <w:t xml:space="preserve"> </w:t>
      </w:r>
      <w:r>
        <w:rPr>
          <w:w w:val="95"/>
          <w:sz w:val="19"/>
        </w:rPr>
        <w:t>respect</w:t>
      </w:r>
      <w:r>
        <w:rPr>
          <w:spacing w:val="9"/>
          <w:w w:val="95"/>
          <w:sz w:val="19"/>
        </w:rPr>
        <w:t xml:space="preserve"> </w:t>
      </w:r>
      <w:r>
        <w:rPr>
          <w:w w:val="95"/>
          <w:sz w:val="19"/>
        </w:rPr>
        <w:t>to</w:t>
      </w:r>
      <w:r>
        <w:rPr>
          <w:spacing w:val="6"/>
          <w:w w:val="95"/>
          <w:sz w:val="19"/>
        </w:rPr>
        <w:t xml:space="preserve"> </w:t>
      </w:r>
      <w:r>
        <w:rPr>
          <w:w w:val="95"/>
          <w:sz w:val="19"/>
        </w:rPr>
        <w:t>operation</w:t>
      </w:r>
      <w:r>
        <w:rPr>
          <w:spacing w:val="8"/>
          <w:w w:val="95"/>
          <w:sz w:val="19"/>
        </w:rPr>
        <w:t xml:space="preserve"> </w:t>
      </w:r>
      <w:r>
        <w:rPr>
          <w:w w:val="95"/>
          <w:sz w:val="19"/>
        </w:rPr>
        <w:t>beyond</w:t>
      </w:r>
      <w:r>
        <w:rPr>
          <w:spacing w:val="9"/>
          <w:w w:val="95"/>
          <w:sz w:val="19"/>
        </w:rPr>
        <w:t xml:space="preserve"> </w:t>
      </w:r>
      <w:r>
        <w:rPr>
          <w:w w:val="95"/>
          <w:sz w:val="19"/>
        </w:rPr>
        <w:t>normal</w:t>
      </w:r>
      <w:r>
        <w:rPr>
          <w:spacing w:val="8"/>
          <w:w w:val="95"/>
          <w:sz w:val="19"/>
        </w:rPr>
        <w:t xml:space="preserve"> </w:t>
      </w:r>
      <w:r>
        <w:rPr>
          <w:w w:val="95"/>
          <w:sz w:val="19"/>
        </w:rPr>
        <w:t>operating</w:t>
      </w:r>
      <w:r>
        <w:rPr>
          <w:spacing w:val="9"/>
          <w:w w:val="95"/>
          <w:sz w:val="19"/>
        </w:rPr>
        <w:t xml:space="preserve"> </w:t>
      </w:r>
      <w:r>
        <w:rPr>
          <w:w w:val="95"/>
          <w:sz w:val="19"/>
        </w:rPr>
        <w:t>conditions.</w:t>
      </w:r>
    </w:p>
    <w:p w14:paraId="58FC831D" w14:textId="77777777" w:rsidR="00343FF6" w:rsidRDefault="00343FF6">
      <w:pPr>
        <w:pStyle w:val="BodyText"/>
        <w:rPr>
          <w:sz w:val="22"/>
        </w:rPr>
      </w:pPr>
    </w:p>
    <w:p w14:paraId="6A3EDDFA" w14:textId="77777777" w:rsidR="00343FF6" w:rsidRDefault="00343FF6">
      <w:pPr>
        <w:pStyle w:val="BodyText"/>
        <w:spacing w:before="4"/>
        <w:rPr>
          <w:sz w:val="30"/>
        </w:rPr>
      </w:pPr>
    </w:p>
    <w:p w14:paraId="08D6B5FC" w14:textId="77777777" w:rsidR="00343FF6" w:rsidRDefault="00635E89">
      <w:pPr>
        <w:pStyle w:val="ListParagraph"/>
        <w:numPr>
          <w:ilvl w:val="0"/>
          <w:numId w:val="107"/>
        </w:numPr>
        <w:tabs>
          <w:tab w:val="left" w:pos="645"/>
        </w:tabs>
        <w:spacing w:line="228" w:lineRule="auto"/>
        <w:ind w:right="124"/>
        <w:rPr>
          <w:sz w:val="19"/>
        </w:rPr>
      </w:pPr>
      <w:r>
        <w:rPr>
          <w:w w:val="95"/>
          <w:sz w:val="19"/>
        </w:rPr>
        <w:t>Appropriate and proportionate compliance testing should be introduced so that system operators can ensure</w:t>
      </w:r>
      <w:r>
        <w:rPr>
          <w:spacing w:val="1"/>
          <w:w w:val="95"/>
          <w:sz w:val="19"/>
        </w:rPr>
        <w:t xml:space="preserve"> </w:t>
      </w:r>
      <w:r>
        <w:rPr>
          <w:w w:val="95"/>
          <w:sz w:val="19"/>
        </w:rPr>
        <w:t xml:space="preserve">operational security. In accordance with Article 37(1)(b) of Directive </w:t>
      </w:r>
      <w:r>
        <w:rPr>
          <w:w w:val="95"/>
          <w:sz w:val="19"/>
        </w:rPr>
        <w:t>2009/72/EC, regulatory authorities are</w:t>
      </w:r>
      <w:r>
        <w:rPr>
          <w:spacing w:val="1"/>
          <w:w w:val="95"/>
          <w:sz w:val="19"/>
        </w:rPr>
        <w:t xml:space="preserve"> </w:t>
      </w:r>
      <w:r>
        <w:rPr>
          <w:sz w:val="19"/>
        </w:rPr>
        <w:t>responsible</w:t>
      </w:r>
      <w:r>
        <w:rPr>
          <w:spacing w:val="3"/>
          <w:sz w:val="19"/>
        </w:rPr>
        <w:t xml:space="preserve"> </w:t>
      </w:r>
      <w:r>
        <w:rPr>
          <w:sz w:val="19"/>
        </w:rPr>
        <w:t>for</w:t>
      </w:r>
      <w:r>
        <w:rPr>
          <w:spacing w:val="5"/>
          <w:sz w:val="19"/>
        </w:rPr>
        <w:t xml:space="preserve"> </w:t>
      </w:r>
      <w:r>
        <w:rPr>
          <w:sz w:val="19"/>
        </w:rPr>
        <w:t>ensuring</w:t>
      </w:r>
      <w:r>
        <w:rPr>
          <w:spacing w:val="4"/>
          <w:sz w:val="19"/>
        </w:rPr>
        <w:t xml:space="preserve"> </w:t>
      </w:r>
      <w:r>
        <w:rPr>
          <w:sz w:val="19"/>
        </w:rPr>
        <w:t>that</w:t>
      </w:r>
      <w:r>
        <w:rPr>
          <w:spacing w:val="4"/>
          <w:sz w:val="19"/>
        </w:rPr>
        <w:t xml:space="preserve"> </w:t>
      </w:r>
      <w:r>
        <w:rPr>
          <w:sz w:val="19"/>
        </w:rPr>
        <w:t>system</w:t>
      </w:r>
      <w:r>
        <w:rPr>
          <w:spacing w:val="2"/>
          <w:sz w:val="19"/>
        </w:rPr>
        <w:t xml:space="preserve"> </w:t>
      </w:r>
      <w:r>
        <w:rPr>
          <w:sz w:val="19"/>
        </w:rPr>
        <w:t>operators</w:t>
      </w:r>
      <w:r>
        <w:rPr>
          <w:spacing w:val="2"/>
          <w:sz w:val="19"/>
        </w:rPr>
        <w:t xml:space="preserve"> </w:t>
      </w:r>
      <w:r>
        <w:rPr>
          <w:sz w:val="19"/>
        </w:rPr>
        <w:t>are</w:t>
      </w:r>
      <w:r>
        <w:rPr>
          <w:spacing w:val="4"/>
          <w:sz w:val="19"/>
        </w:rPr>
        <w:t xml:space="preserve"> </w:t>
      </w:r>
      <w:r>
        <w:rPr>
          <w:sz w:val="19"/>
        </w:rPr>
        <w:t>compliant</w:t>
      </w:r>
      <w:r>
        <w:rPr>
          <w:spacing w:val="5"/>
          <w:sz w:val="19"/>
        </w:rPr>
        <w:t xml:space="preserve"> </w:t>
      </w:r>
      <w:r>
        <w:rPr>
          <w:sz w:val="19"/>
        </w:rPr>
        <w:t>with</w:t>
      </w:r>
      <w:r>
        <w:rPr>
          <w:spacing w:val="4"/>
          <w:sz w:val="19"/>
        </w:rPr>
        <w:t xml:space="preserve"> </w:t>
      </w:r>
      <w:r>
        <w:rPr>
          <w:sz w:val="19"/>
        </w:rPr>
        <w:t>this</w:t>
      </w:r>
      <w:r>
        <w:rPr>
          <w:spacing w:val="4"/>
          <w:sz w:val="19"/>
        </w:rPr>
        <w:t xml:space="preserve"> </w:t>
      </w:r>
      <w:r>
        <w:rPr>
          <w:sz w:val="19"/>
        </w:rPr>
        <w:t>Regulation.</w:t>
      </w:r>
    </w:p>
    <w:p w14:paraId="3010492F" w14:textId="77777777" w:rsidR="00343FF6" w:rsidRDefault="00343FF6">
      <w:pPr>
        <w:pStyle w:val="BodyText"/>
        <w:rPr>
          <w:sz w:val="22"/>
        </w:rPr>
      </w:pPr>
    </w:p>
    <w:p w14:paraId="7BD4523C" w14:textId="77777777" w:rsidR="00343FF6" w:rsidRDefault="00343FF6">
      <w:pPr>
        <w:pStyle w:val="BodyText"/>
        <w:spacing w:before="4"/>
        <w:rPr>
          <w:sz w:val="30"/>
        </w:rPr>
      </w:pPr>
    </w:p>
    <w:p w14:paraId="1B63B08D" w14:textId="77777777" w:rsidR="00343FF6" w:rsidRDefault="00635E89">
      <w:pPr>
        <w:pStyle w:val="ListParagraph"/>
        <w:numPr>
          <w:ilvl w:val="0"/>
          <w:numId w:val="107"/>
        </w:numPr>
        <w:tabs>
          <w:tab w:val="left" w:pos="645"/>
        </w:tabs>
        <w:spacing w:line="228" w:lineRule="auto"/>
        <w:ind w:right="122"/>
        <w:rPr>
          <w:sz w:val="19"/>
        </w:rPr>
      </w:pPr>
      <w:r>
        <w:rPr>
          <w:w w:val="90"/>
          <w:sz w:val="19"/>
        </w:rPr>
        <w:t>The</w:t>
      </w:r>
      <w:r>
        <w:rPr>
          <w:spacing w:val="27"/>
          <w:w w:val="90"/>
          <w:sz w:val="19"/>
        </w:rPr>
        <w:t xml:space="preserve"> </w:t>
      </w:r>
      <w:r>
        <w:rPr>
          <w:w w:val="90"/>
          <w:sz w:val="19"/>
        </w:rPr>
        <w:t>regulatory</w:t>
      </w:r>
      <w:r>
        <w:rPr>
          <w:spacing w:val="31"/>
          <w:w w:val="90"/>
          <w:sz w:val="19"/>
        </w:rPr>
        <w:t xml:space="preserve"> </w:t>
      </w:r>
      <w:r>
        <w:rPr>
          <w:w w:val="90"/>
          <w:sz w:val="19"/>
        </w:rPr>
        <w:t>authorities,</w:t>
      </w:r>
      <w:r>
        <w:rPr>
          <w:spacing w:val="28"/>
          <w:w w:val="90"/>
          <w:sz w:val="19"/>
        </w:rPr>
        <w:t xml:space="preserve"> </w:t>
      </w:r>
      <w:r>
        <w:rPr>
          <w:w w:val="90"/>
          <w:sz w:val="19"/>
        </w:rPr>
        <w:t>Member</w:t>
      </w:r>
      <w:r>
        <w:rPr>
          <w:spacing w:val="29"/>
          <w:w w:val="90"/>
          <w:sz w:val="19"/>
        </w:rPr>
        <w:t xml:space="preserve"> </w:t>
      </w:r>
      <w:r>
        <w:rPr>
          <w:w w:val="90"/>
          <w:sz w:val="19"/>
        </w:rPr>
        <w:t>States</w:t>
      </w:r>
      <w:r>
        <w:rPr>
          <w:spacing w:val="29"/>
          <w:w w:val="90"/>
          <w:sz w:val="19"/>
        </w:rPr>
        <w:t xml:space="preserve"> </w:t>
      </w:r>
      <w:r>
        <w:rPr>
          <w:w w:val="90"/>
          <w:sz w:val="19"/>
        </w:rPr>
        <w:t>and</w:t>
      </w:r>
      <w:r>
        <w:rPr>
          <w:spacing w:val="30"/>
          <w:w w:val="90"/>
          <w:sz w:val="19"/>
        </w:rPr>
        <w:t xml:space="preserve"> </w:t>
      </w:r>
      <w:r>
        <w:rPr>
          <w:w w:val="90"/>
          <w:sz w:val="19"/>
        </w:rPr>
        <w:t>system</w:t>
      </w:r>
      <w:r>
        <w:rPr>
          <w:spacing w:val="30"/>
          <w:w w:val="90"/>
          <w:sz w:val="19"/>
        </w:rPr>
        <w:t xml:space="preserve"> </w:t>
      </w:r>
      <w:r>
        <w:rPr>
          <w:w w:val="90"/>
          <w:sz w:val="19"/>
        </w:rPr>
        <w:t>operators</w:t>
      </w:r>
      <w:r>
        <w:rPr>
          <w:spacing w:val="28"/>
          <w:w w:val="90"/>
          <w:sz w:val="19"/>
        </w:rPr>
        <w:t xml:space="preserve"> </w:t>
      </w:r>
      <w:r>
        <w:rPr>
          <w:w w:val="90"/>
          <w:sz w:val="19"/>
        </w:rPr>
        <w:t>should</w:t>
      </w:r>
      <w:r>
        <w:rPr>
          <w:spacing w:val="29"/>
          <w:w w:val="90"/>
          <w:sz w:val="19"/>
        </w:rPr>
        <w:t xml:space="preserve"> </w:t>
      </w:r>
      <w:r>
        <w:rPr>
          <w:w w:val="90"/>
          <w:sz w:val="19"/>
        </w:rPr>
        <w:t>ensure</w:t>
      </w:r>
      <w:r>
        <w:rPr>
          <w:spacing w:val="28"/>
          <w:w w:val="90"/>
          <w:sz w:val="19"/>
        </w:rPr>
        <w:t xml:space="preserve"> </w:t>
      </w:r>
      <w:r>
        <w:rPr>
          <w:w w:val="90"/>
          <w:sz w:val="19"/>
        </w:rPr>
        <w:t>that,</w:t>
      </w:r>
      <w:r>
        <w:rPr>
          <w:spacing w:val="30"/>
          <w:w w:val="90"/>
          <w:sz w:val="19"/>
        </w:rPr>
        <w:t xml:space="preserve"> </w:t>
      </w:r>
      <w:r>
        <w:rPr>
          <w:w w:val="90"/>
          <w:sz w:val="19"/>
        </w:rPr>
        <w:t>in</w:t>
      </w:r>
      <w:r>
        <w:rPr>
          <w:spacing w:val="29"/>
          <w:w w:val="90"/>
          <w:sz w:val="19"/>
        </w:rPr>
        <w:t xml:space="preserve"> </w:t>
      </w:r>
      <w:r>
        <w:rPr>
          <w:w w:val="90"/>
          <w:sz w:val="19"/>
        </w:rPr>
        <w:t>the</w:t>
      </w:r>
      <w:r>
        <w:rPr>
          <w:spacing w:val="28"/>
          <w:w w:val="90"/>
          <w:sz w:val="19"/>
        </w:rPr>
        <w:t xml:space="preserve"> </w:t>
      </w:r>
      <w:r>
        <w:rPr>
          <w:w w:val="90"/>
          <w:sz w:val="19"/>
        </w:rPr>
        <w:t>process</w:t>
      </w:r>
      <w:r>
        <w:rPr>
          <w:spacing w:val="29"/>
          <w:w w:val="90"/>
          <w:sz w:val="19"/>
        </w:rPr>
        <w:t xml:space="preserve"> </w:t>
      </w:r>
      <w:r>
        <w:rPr>
          <w:w w:val="90"/>
          <w:sz w:val="19"/>
        </w:rPr>
        <w:t>of</w:t>
      </w:r>
      <w:r>
        <w:rPr>
          <w:spacing w:val="28"/>
          <w:w w:val="90"/>
          <w:sz w:val="19"/>
        </w:rPr>
        <w:t xml:space="preserve"> </w:t>
      </w:r>
      <w:r>
        <w:rPr>
          <w:w w:val="90"/>
          <w:sz w:val="19"/>
        </w:rPr>
        <w:t>developing</w:t>
      </w:r>
      <w:r>
        <w:rPr>
          <w:spacing w:val="-35"/>
          <w:w w:val="90"/>
          <w:sz w:val="19"/>
        </w:rPr>
        <w:t xml:space="preserve"> </w:t>
      </w:r>
      <w:r>
        <w:rPr>
          <w:w w:val="95"/>
          <w:sz w:val="19"/>
        </w:rPr>
        <w:t>and approving the requirements for network connection, they are harmonised to the extent possible, in order to</w:t>
      </w:r>
      <w:r>
        <w:rPr>
          <w:spacing w:val="1"/>
          <w:w w:val="95"/>
          <w:sz w:val="19"/>
        </w:rPr>
        <w:t xml:space="preserve"> </w:t>
      </w:r>
      <w:r>
        <w:rPr>
          <w:w w:val="90"/>
          <w:sz w:val="19"/>
        </w:rPr>
        <w:t>ensure full market integration. Established technical standards should be taken into particular consideration in the</w:t>
      </w:r>
      <w:r>
        <w:rPr>
          <w:spacing w:val="1"/>
          <w:w w:val="90"/>
          <w:sz w:val="19"/>
        </w:rPr>
        <w:t xml:space="preserve"> </w:t>
      </w:r>
      <w:r>
        <w:rPr>
          <w:sz w:val="19"/>
        </w:rPr>
        <w:t>development</w:t>
      </w:r>
      <w:r>
        <w:rPr>
          <w:spacing w:val="9"/>
          <w:sz w:val="19"/>
        </w:rPr>
        <w:t xml:space="preserve"> </w:t>
      </w:r>
      <w:r>
        <w:rPr>
          <w:sz w:val="19"/>
        </w:rPr>
        <w:t>of</w:t>
      </w:r>
      <w:r>
        <w:rPr>
          <w:spacing w:val="12"/>
          <w:sz w:val="19"/>
        </w:rPr>
        <w:t xml:space="preserve"> </w:t>
      </w:r>
      <w:r>
        <w:rPr>
          <w:sz w:val="19"/>
        </w:rPr>
        <w:t>connection</w:t>
      </w:r>
      <w:r>
        <w:rPr>
          <w:spacing w:val="12"/>
          <w:sz w:val="19"/>
        </w:rPr>
        <w:t xml:space="preserve"> </w:t>
      </w:r>
      <w:r>
        <w:rPr>
          <w:sz w:val="19"/>
        </w:rPr>
        <w:t>re</w:t>
      </w:r>
      <w:r>
        <w:rPr>
          <w:sz w:val="19"/>
        </w:rPr>
        <w:t>quirements.</w:t>
      </w:r>
    </w:p>
    <w:p w14:paraId="5A78C24D" w14:textId="77777777" w:rsidR="00343FF6" w:rsidRDefault="00343FF6">
      <w:pPr>
        <w:pStyle w:val="BodyText"/>
        <w:rPr>
          <w:sz w:val="22"/>
        </w:rPr>
      </w:pPr>
    </w:p>
    <w:p w14:paraId="65C2DCD6" w14:textId="77777777" w:rsidR="00343FF6" w:rsidRDefault="00343FF6">
      <w:pPr>
        <w:pStyle w:val="BodyText"/>
        <w:spacing w:before="4"/>
        <w:rPr>
          <w:sz w:val="30"/>
        </w:rPr>
      </w:pPr>
    </w:p>
    <w:p w14:paraId="7F9EE7E9" w14:textId="77777777" w:rsidR="00343FF6" w:rsidRDefault="00635E89">
      <w:pPr>
        <w:pStyle w:val="ListParagraph"/>
        <w:numPr>
          <w:ilvl w:val="0"/>
          <w:numId w:val="107"/>
        </w:numPr>
        <w:tabs>
          <w:tab w:val="left" w:pos="645"/>
        </w:tabs>
        <w:spacing w:line="228" w:lineRule="auto"/>
        <w:ind w:right="124"/>
        <w:rPr>
          <w:sz w:val="19"/>
        </w:rPr>
      </w:pPr>
      <w:r>
        <w:rPr>
          <w:w w:val="95"/>
          <w:sz w:val="19"/>
        </w:rPr>
        <w:t>System operators should not specify technical requirements for equipment that hinder the free movement of</w:t>
      </w:r>
      <w:r>
        <w:rPr>
          <w:spacing w:val="1"/>
          <w:w w:val="95"/>
          <w:sz w:val="19"/>
        </w:rPr>
        <w:t xml:space="preserve"> </w:t>
      </w:r>
      <w:r>
        <w:rPr>
          <w:w w:val="90"/>
          <w:sz w:val="19"/>
        </w:rPr>
        <w:t>goods</w:t>
      </w:r>
      <w:r>
        <w:rPr>
          <w:spacing w:val="27"/>
          <w:w w:val="90"/>
          <w:sz w:val="19"/>
        </w:rPr>
        <w:t xml:space="preserve"> </w:t>
      </w:r>
      <w:r>
        <w:rPr>
          <w:w w:val="90"/>
          <w:sz w:val="19"/>
        </w:rPr>
        <w:t>in</w:t>
      </w:r>
      <w:r>
        <w:rPr>
          <w:spacing w:val="29"/>
          <w:w w:val="90"/>
          <w:sz w:val="19"/>
        </w:rPr>
        <w:t xml:space="preserve"> </w:t>
      </w:r>
      <w:r>
        <w:rPr>
          <w:w w:val="90"/>
          <w:sz w:val="19"/>
        </w:rPr>
        <w:t>the</w:t>
      </w:r>
      <w:r>
        <w:rPr>
          <w:spacing w:val="27"/>
          <w:w w:val="90"/>
          <w:sz w:val="19"/>
        </w:rPr>
        <w:t xml:space="preserve"> </w:t>
      </w:r>
      <w:r>
        <w:rPr>
          <w:w w:val="90"/>
          <w:sz w:val="19"/>
        </w:rPr>
        <w:t>internal</w:t>
      </w:r>
      <w:r>
        <w:rPr>
          <w:spacing w:val="28"/>
          <w:w w:val="90"/>
          <w:sz w:val="19"/>
        </w:rPr>
        <w:t xml:space="preserve"> </w:t>
      </w:r>
      <w:r>
        <w:rPr>
          <w:w w:val="90"/>
          <w:sz w:val="19"/>
        </w:rPr>
        <w:t>market.</w:t>
      </w:r>
      <w:r>
        <w:rPr>
          <w:spacing w:val="28"/>
          <w:w w:val="90"/>
          <w:sz w:val="19"/>
        </w:rPr>
        <w:t xml:space="preserve"> </w:t>
      </w:r>
      <w:r>
        <w:rPr>
          <w:w w:val="90"/>
          <w:sz w:val="19"/>
        </w:rPr>
        <w:t>Where</w:t>
      </w:r>
      <w:r>
        <w:rPr>
          <w:spacing w:val="28"/>
          <w:w w:val="90"/>
          <w:sz w:val="19"/>
        </w:rPr>
        <w:t xml:space="preserve"> </w:t>
      </w:r>
      <w:r>
        <w:rPr>
          <w:w w:val="90"/>
          <w:sz w:val="19"/>
        </w:rPr>
        <w:t>system</w:t>
      </w:r>
      <w:r>
        <w:rPr>
          <w:spacing w:val="30"/>
          <w:w w:val="90"/>
          <w:sz w:val="19"/>
        </w:rPr>
        <w:t xml:space="preserve"> </w:t>
      </w:r>
      <w:r>
        <w:rPr>
          <w:w w:val="90"/>
          <w:sz w:val="19"/>
        </w:rPr>
        <w:t>operators</w:t>
      </w:r>
      <w:r>
        <w:rPr>
          <w:spacing w:val="28"/>
          <w:w w:val="90"/>
          <w:sz w:val="19"/>
        </w:rPr>
        <w:t xml:space="preserve"> </w:t>
      </w:r>
      <w:r>
        <w:rPr>
          <w:w w:val="90"/>
          <w:sz w:val="19"/>
        </w:rPr>
        <w:t>make</w:t>
      </w:r>
      <w:r>
        <w:rPr>
          <w:spacing w:val="26"/>
          <w:w w:val="90"/>
          <w:sz w:val="19"/>
        </w:rPr>
        <w:t xml:space="preserve"> </w:t>
      </w:r>
      <w:r>
        <w:rPr>
          <w:w w:val="90"/>
          <w:sz w:val="19"/>
        </w:rPr>
        <w:t>technical</w:t>
      </w:r>
      <w:r>
        <w:rPr>
          <w:spacing w:val="27"/>
          <w:w w:val="90"/>
          <w:sz w:val="19"/>
        </w:rPr>
        <w:t xml:space="preserve"> </w:t>
      </w:r>
      <w:r>
        <w:rPr>
          <w:w w:val="90"/>
          <w:sz w:val="19"/>
        </w:rPr>
        <w:t>specifications</w:t>
      </w:r>
      <w:r>
        <w:rPr>
          <w:spacing w:val="27"/>
          <w:w w:val="90"/>
          <w:sz w:val="19"/>
        </w:rPr>
        <w:t xml:space="preserve"> </w:t>
      </w:r>
      <w:r>
        <w:rPr>
          <w:w w:val="90"/>
          <w:sz w:val="19"/>
        </w:rPr>
        <w:t>resulting</w:t>
      </w:r>
      <w:r>
        <w:rPr>
          <w:spacing w:val="27"/>
          <w:w w:val="90"/>
          <w:sz w:val="19"/>
        </w:rPr>
        <w:t xml:space="preserve"> </w:t>
      </w:r>
      <w:r>
        <w:rPr>
          <w:w w:val="90"/>
          <w:sz w:val="19"/>
        </w:rPr>
        <w:t>in</w:t>
      </w:r>
      <w:r>
        <w:rPr>
          <w:spacing w:val="30"/>
          <w:w w:val="90"/>
          <w:sz w:val="19"/>
        </w:rPr>
        <w:t xml:space="preserve"> </w:t>
      </w:r>
      <w:r>
        <w:rPr>
          <w:w w:val="90"/>
          <w:sz w:val="19"/>
        </w:rPr>
        <w:t>requirements</w:t>
      </w:r>
      <w:r>
        <w:rPr>
          <w:spacing w:val="27"/>
          <w:w w:val="90"/>
          <w:sz w:val="19"/>
        </w:rPr>
        <w:t xml:space="preserve"> </w:t>
      </w:r>
      <w:r>
        <w:rPr>
          <w:w w:val="90"/>
          <w:sz w:val="19"/>
        </w:rPr>
        <w:t>for</w:t>
      </w:r>
      <w:r>
        <w:rPr>
          <w:spacing w:val="-35"/>
          <w:w w:val="90"/>
          <w:sz w:val="19"/>
        </w:rPr>
        <w:t xml:space="preserve"> </w:t>
      </w:r>
      <w:r>
        <w:rPr>
          <w:w w:val="95"/>
          <w:sz w:val="19"/>
        </w:rPr>
        <w:t xml:space="preserve">the placing on the </w:t>
      </w:r>
      <w:r>
        <w:rPr>
          <w:w w:val="95"/>
          <w:sz w:val="19"/>
        </w:rPr>
        <w:t>market of equipment, the respective Member State should follow the procedure referred to in</w:t>
      </w:r>
      <w:r>
        <w:rPr>
          <w:spacing w:val="1"/>
          <w:w w:val="95"/>
          <w:sz w:val="19"/>
        </w:rPr>
        <w:t xml:space="preserve"> </w:t>
      </w:r>
      <w:r>
        <w:rPr>
          <w:sz w:val="19"/>
        </w:rPr>
        <w:t>Articles</w:t>
      </w:r>
      <w:r>
        <w:rPr>
          <w:spacing w:val="3"/>
          <w:sz w:val="19"/>
        </w:rPr>
        <w:t xml:space="preserve"> </w:t>
      </w:r>
      <w:r>
        <w:rPr>
          <w:sz w:val="19"/>
        </w:rPr>
        <w:t>8</w:t>
      </w:r>
      <w:r>
        <w:rPr>
          <w:spacing w:val="3"/>
          <w:sz w:val="19"/>
        </w:rPr>
        <w:t xml:space="preserve"> </w:t>
      </w:r>
      <w:r>
        <w:rPr>
          <w:sz w:val="19"/>
        </w:rPr>
        <w:t>and</w:t>
      </w:r>
      <w:r>
        <w:rPr>
          <w:spacing w:val="4"/>
          <w:sz w:val="19"/>
        </w:rPr>
        <w:t xml:space="preserve"> </w:t>
      </w:r>
      <w:r>
        <w:rPr>
          <w:sz w:val="19"/>
        </w:rPr>
        <w:t>9</w:t>
      </w:r>
      <w:r>
        <w:rPr>
          <w:spacing w:val="2"/>
          <w:sz w:val="19"/>
        </w:rPr>
        <w:t xml:space="preserve"> </w:t>
      </w:r>
      <w:r>
        <w:rPr>
          <w:sz w:val="19"/>
        </w:rPr>
        <w:t>of</w:t>
      </w:r>
      <w:r>
        <w:rPr>
          <w:spacing w:val="3"/>
          <w:sz w:val="19"/>
        </w:rPr>
        <w:t xml:space="preserve"> </w:t>
      </w:r>
      <w:r>
        <w:rPr>
          <w:sz w:val="19"/>
        </w:rPr>
        <w:t>Directive</w:t>
      </w:r>
      <w:r>
        <w:rPr>
          <w:spacing w:val="2"/>
          <w:sz w:val="19"/>
        </w:rPr>
        <w:t xml:space="preserve"> </w:t>
      </w:r>
      <w:r>
        <w:rPr>
          <w:sz w:val="19"/>
        </w:rPr>
        <w:t>98/34/EC</w:t>
      </w:r>
      <w:r>
        <w:rPr>
          <w:spacing w:val="4"/>
          <w:sz w:val="19"/>
        </w:rPr>
        <w:t xml:space="preserve"> </w:t>
      </w:r>
      <w:r>
        <w:rPr>
          <w:sz w:val="19"/>
        </w:rPr>
        <w:t>of</w:t>
      </w:r>
      <w:r>
        <w:rPr>
          <w:spacing w:val="7"/>
          <w:sz w:val="19"/>
        </w:rPr>
        <w:t xml:space="preserve"> </w:t>
      </w:r>
      <w:r>
        <w:rPr>
          <w:sz w:val="19"/>
        </w:rPr>
        <w:t>the</w:t>
      </w:r>
      <w:r>
        <w:rPr>
          <w:spacing w:val="2"/>
          <w:sz w:val="19"/>
        </w:rPr>
        <w:t xml:space="preserve"> </w:t>
      </w:r>
      <w:r>
        <w:rPr>
          <w:sz w:val="19"/>
        </w:rPr>
        <w:t>European</w:t>
      </w:r>
      <w:r>
        <w:rPr>
          <w:spacing w:val="3"/>
          <w:sz w:val="19"/>
        </w:rPr>
        <w:t xml:space="preserve"> </w:t>
      </w:r>
      <w:r>
        <w:rPr>
          <w:sz w:val="19"/>
        </w:rPr>
        <w:t>Parliament</w:t>
      </w:r>
      <w:r>
        <w:rPr>
          <w:spacing w:val="1"/>
          <w:sz w:val="19"/>
        </w:rPr>
        <w:t xml:space="preserve"> </w:t>
      </w:r>
      <w:r>
        <w:rPr>
          <w:sz w:val="19"/>
        </w:rPr>
        <w:t>and</w:t>
      </w:r>
      <w:r>
        <w:rPr>
          <w:spacing w:val="4"/>
          <w:sz w:val="19"/>
        </w:rPr>
        <w:t xml:space="preserve"> </w:t>
      </w:r>
      <w:r>
        <w:rPr>
          <w:sz w:val="19"/>
        </w:rPr>
        <w:t>of</w:t>
      </w:r>
      <w:r>
        <w:rPr>
          <w:spacing w:val="7"/>
          <w:sz w:val="19"/>
        </w:rPr>
        <w:t xml:space="preserve"> </w:t>
      </w:r>
      <w:r>
        <w:rPr>
          <w:sz w:val="19"/>
        </w:rPr>
        <w:t>the</w:t>
      </w:r>
      <w:r>
        <w:rPr>
          <w:spacing w:val="3"/>
          <w:sz w:val="19"/>
        </w:rPr>
        <w:t xml:space="preserve"> </w:t>
      </w:r>
      <w:r>
        <w:rPr>
          <w:sz w:val="19"/>
        </w:rPr>
        <w:t>Council</w:t>
      </w:r>
      <w:r>
        <w:rPr>
          <w:spacing w:val="8"/>
          <w:sz w:val="19"/>
        </w:rPr>
        <w:t xml:space="preserve"> </w:t>
      </w:r>
      <w:r>
        <w:rPr>
          <w:sz w:val="19"/>
        </w:rPr>
        <w:t>(</w:t>
      </w:r>
      <w:r>
        <w:rPr>
          <w:position w:val="6"/>
          <w:sz w:val="10"/>
        </w:rPr>
        <w:t>1</w:t>
      </w:r>
      <w:r>
        <w:rPr>
          <w:sz w:val="19"/>
        </w:rPr>
        <w:t>).</w:t>
      </w:r>
    </w:p>
    <w:p w14:paraId="0E33E49C" w14:textId="77777777" w:rsidR="00343FF6" w:rsidRDefault="00343FF6">
      <w:pPr>
        <w:pStyle w:val="BodyText"/>
        <w:rPr>
          <w:sz w:val="22"/>
        </w:rPr>
      </w:pPr>
    </w:p>
    <w:p w14:paraId="77D5FE06" w14:textId="77777777" w:rsidR="00343FF6" w:rsidRDefault="00343FF6">
      <w:pPr>
        <w:pStyle w:val="BodyText"/>
        <w:spacing w:before="3"/>
        <w:rPr>
          <w:sz w:val="30"/>
        </w:rPr>
      </w:pPr>
    </w:p>
    <w:p w14:paraId="677F25B6" w14:textId="77777777" w:rsidR="00343FF6" w:rsidRDefault="00635E89">
      <w:pPr>
        <w:pStyle w:val="ListParagraph"/>
        <w:numPr>
          <w:ilvl w:val="0"/>
          <w:numId w:val="107"/>
        </w:numPr>
        <w:tabs>
          <w:tab w:val="left" w:pos="645"/>
        </w:tabs>
        <w:spacing w:before="1" w:line="228" w:lineRule="auto"/>
        <w:rPr>
          <w:sz w:val="19"/>
        </w:rPr>
      </w:pPr>
      <w:r>
        <w:rPr>
          <w:w w:val="95"/>
          <w:sz w:val="19"/>
        </w:rPr>
        <w:t>A process for derogating from the rules should be set out in this Regula</w:t>
      </w:r>
      <w:r>
        <w:rPr>
          <w:w w:val="95"/>
          <w:sz w:val="19"/>
        </w:rPr>
        <w:t>tion to take into account local circum­</w:t>
      </w:r>
      <w:r>
        <w:rPr>
          <w:spacing w:val="1"/>
          <w:w w:val="95"/>
          <w:sz w:val="19"/>
        </w:rPr>
        <w:t xml:space="preserve"> </w:t>
      </w:r>
      <w:r>
        <w:rPr>
          <w:w w:val="95"/>
          <w:sz w:val="19"/>
        </w:rPr>
        <w:t>stances where exceptionally, for example, compliance with those rules could jeopardise the stability of the local</w:t>
      </w:r>
      <w:r>
        <w:rPr>
          <w:spacing w:val="1"/>
          <w:w w:val="95"/>
          <w:sz w:val="19"/>
        </w:rPr>
        <w:t xml:space="preserve"> </w:t>
      </w:r>
      <w:r>
        <w:rPr>
          <w:w w:val="95"/>
          <w:sz w:val="19"/>
        </w:rPr>
        <w:t>network or where the safe operation of a transmission-connected demand facility, a transmission-connec</w:t>
      </w:r>
      <w:r>
        <w:rPr>
          <w:w w:val="95"/>
          <w:sz w:val="19"/>
        </w:rPr>
        <w:t>ted</w:t>
      </w:r>
      <w:r>
        <w:rPr>
          <w:spacing w:val="1"/>
          <w:w w:val="95"/>
          <w:sz w:val="19"/>
        </w:rPr>
        <w:t xml:space="preserve"> </w:t>
      </w:r>
      <w:r>
        <w:rPr>
          <w:w w:val="95"/>
          <w:sz w:val="19"/>
        </w:rPr>
        <w:t>distribution facility, a distribution system, or a demand unit used by a demand facility or a closed distribution</w:t>
      </w:r>
      <w:r>
        <w:rPr>
          <w:spacing w:val="1"/>
          <w:w w:val="95"/>
          <w:sz w:val="19"/>
        </w:rPr>
        <w:t xml:space="preserve"> </w:t>
      </w:r>
      <w:r>
        <w:rPr>
          <w:w w:val="95"/>
          <w:sz w:val="19"/>
        </w:rPr>
        <w:t>system to provide demand response services to relevant system operators and relevant TSOs, might require</w:t>
      </w:r>
      <w:r>
        <w:rPr>
          <w:spacing w:val="1"/>
          <w:w w:val="95"/>
          <w:sz w:val="19"/>
        </w:rPr>
        <w:t xml:space="preserve"> </w:t>
      </w:r>
      <w:r>
        <w:rPr>
          <w:sz w:val="19"/>
        </w:rPr>
        <w:t>operating</w:t>
      </w:r>
      <w:r>
        <w:rPr>
          <w:spacing w:val="9"/>
          <w:sz w:val="19"/>
        </w:rPr>
        <w:t xml:space="preserve"> </w:t>
      </w:r>
      <w:r>
        <w:rPr>
          <w:sz w:val="19"/>
        </w:rPr>
        <w:t>conditions</w:t>
      </w:r>
      <w:r>
        <w:rPr>
          <w:spacing w:val="9"/>
          <w:sz w:val="19"/>
        </w:rPr>
        <w:t xml:space="preserve"> </w:t>
      </w:r>
      <w:r>
        <w:rPr>
          <w:sz w:val="19"/>
        </w:rPr>
        <w:t>that</w:t>
      </w:r>
      <w:r>
        <w:rPr>
          <w:spacing w:val="10"/>
          <w:sz w:val="19"/>
        </w:rPr>
        <w:t xml:space="preserve"> </w:t>
      </w:r>
      <w:r>
        <w:rPr>
          <w:sz w:val="19"/>
        </w:rPr>
        <w:t>are</w:t>
      </w:r>
      <w:r>
        <w:rPr>
          <w:spacing w:val="10"/>
          <w:sz w:val="19"/>
        </w:rPr>
        <w:t xml:space="preserve"> </w:t>
      </w:r>
      <w:r>
        <w:rPr>
          <w:sz w:val="19"/>
        </w:rPr>
        <w:t>not</w:t>
      </w:r>
      <w:r>
        <w:rPr>
          <w:spacing w:val="11"/>
          <w:sz w:val="19"/>
        </w:rPr>
        <w:t xml:space="preserve"> </w:t>
      </w:r>
      <w:r>
        <w:rPr>
          <w:sz w:val="19"/>
        </w:rPr>
        <w:t>in</w:t>
      </w:r>
      <w:r>
        <w:rPr>
          <w:spacing w:val="10"/>
          <w:sz w:val="19"/>
        </w:rPr>
        <w:t xml:space="preserve"> </w:t>
      </w:r>
      <w:r>
        <w:rPr>
          <w:sz w:val="19"/>
        </w:rPr>
        <w:t>line</w:t>
      </w:r>
      <w:r>
        <w:rPr>
          <w:spacing w:val="11"/>
          <w:sz w:val="19"/>
        </w:rPr>
        <w:t xml:space="preserve"> </w:t>
      </w:r>
      <w:r>
        <w:rPr>
          <w:sz w:val="19"/>
        </w:rPr>
        <w:t>with</w:t>
      </w:r>
      <w:r>
        <w:rPr>
          <w:spacing w:val="10"/>
          <w:sz w:val="19"/>
        </w:rPr>
        <w:t xml:space="preserve"> </w:t>
      </w:r>
      <w:r>
        <w:rPr>
          <w:sz w:val="19"/>
        </w:rPr>
        <w:t>this</w:t>
      </w:r>
      <w:r>
        <w:rPr>
          <w:spacing w:val="10"/>
          <w:sz w:val="19"/>
        </w:rPr>
        <w:t xml:space="preserve"> </w:t>
      </w:r>
      <w:r>
        <w:rPr>
          <w:sz w:val="19"/>
        </w:rPr>
        <w:t>Regulation.</w:t>
      </w:r>
    </w:p>
    <w:p w14:paraId="13D6A8F0" w14:textId="77777777" w:rsidR="00343FF6" w:rsidRDefault="00343FF6">
      <w:pPr>
        <w:pStyle w:val="BodyText"/>
        <w:rPr>
          <w:sz w:val="22"/>
        </w:rPr>
      </w:pPr>
    </w:p>
    <w:p w14:paraId="2D1BAF4B" w14:textId="77777777" w:rsidR="00343FF6" w:rsidRDefault="00343FF6">
      <w:pPr>
        <w:pStyle w:val="BodyText"/>
        <w:spacing w:before="2"/>
        <w:rPr>
          <w:sz w:val="30"/>
        </w:rPr>
      </w:pPr>
    </w:p>
    <w:p w14:paraId="1A209B40" w14:textId="77777777" w:rsidR="00343FF6" w:rsidRDefault="00635E89">
      <w:pPr>
        <w:pStyle w:val="ListParagraph"/>
        <w:numPr>
          <w:ilvl w:val="0"/>
          <w:numId w:val="107"/>
        </w:numPr>
        <w:tabs>
          <w:tab w:val="left" w:pos="645"/>
        </w:tabs>
        <w:spacing w:line="228" w:lineRule="auto"/>
        <w:ind w:right="124"/>
        <w:rPr>
          <w:sz w:val="19"/>
        </w:rPr>
      </w:pPr>
      <w:r>
        <w:rPr>
          <w:w w:val="95"/>
          <w:sz w:val="19"/>
        </w:rPr>
        <w:t>Subject to approval by the relevant regulatory authority, or other authority where applicable in a Member State,</w:t>
      </w:r>
      <w:r>
        <w:rPr>
          <w:spacing w:val="1"/>
          <w:w w:val="95"/>
          <w:sz w:val="19"/>
        </w:rPr>
        <w:t xml:space="preserve"> </w:t>
      </w:r>
      <w:r>
        <w:rPr>
          <w:w w:val="95"/>
          <w:sz w:val="19"/>
        </w:rPr>
        <w:t>demand facility owners and relevant system operators should be allowed to propose derogations for certain</w:t>
      </w:r>
      <w:r>
        <w:rPr>
          <w:spacing w:val="1"/>
          <w:w w:val="95"/>
          <w:sz w:val="19"/>
        </w:rPr>
        <w:t xml:space="preserve"> </w:t>
      </w:r>
      <w:r>
        <w:rPr>
          <w:w w:val="90"/>
          <w:sz w:val="19"/>
        </w:rPr>
        <w:t>classes</w:t>
      </w:r>
      <w:r>
        <w:rPr>
          <w:spacing w:val="1"/>
          <w:w w:val="90"/>
          <w:sz w:val="19"/>
        </w:rPr>
        <w:t xml:space="preserve"> </w:t>
      </w:r>
      <w:r>
        <w:rPr>
          <w:w w:val="90"/>
          <w:sz w:val="19"/>
        </w:rPr>
        <w:t>of</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distribution</w:t>
      </w:r>
      <w:r>
        <w:rPr>
          <w:spacing w:val="1"/>
          <w:w w:val="90"/>
          <w:sz w:val="19"/>
        </w:rPr>
        <w:t xml:space="preserve"> </w:t>
      </w:r>
      <w:r>
        <w:rPr>
          <w:w w:val="90"/>
          <w:sz w:val="19"/>
        </w:rPr>
        <w:t>systems and demand units used by a demand facility or a closed distribution system to provide demand response</w:t>
      </w:r>
      <w:r>
        <w:rPr>
          <w:spacing w:val="1"/>
          <w:w w:val="90"/>
          <w:sz w:val="19"/>
        </w:rPr>
        <w:t xml:space="preserve"> </w:t>
      </w:r>
      <w:r>
        <w:rPr>
          <w:sz w:val="19"/>
        </w:rPr>
        <w:t>services</w:t>
      </w:r>
      <w:r>
        <w:rPr>
          <w:spacing w:val="10"/>
          <w:sz w:val="19"/>
        </w:rPr>
        <w:t xml:space="preserve"> </w:t>
      </w:r>
      <w:r>
        <w:rPr>
          <w:sz w:val="19"/>
        </w:rPr>
        <w:t>to</w:t>
      </w:r>
      <w:r>
        <w:rPr>
          <w:spacing w:val="8"/>
          <w:sz w:val="19"/>
        </w:rPr>
        <w:t xml:space="preserve"> </w:t>
      </w:r>
      <w:r>
        <w:rPr>
          <w:sz w:val="19"/>
        </w:rPr>
        <w:t>relevant</w:t>
      </w:r>
      <w:r>
        <w:rPr>
          <w:spacing w:val="10"/>
          <w:sz w:val="19"/>
        </w:rPr>
        <w:t xml:space="preserve"> </w:t>
      </w:r>
      <w:r>
        <w:rPr>
          <w:sz w:val="19"/>
        </w:rPr>
        <w:t>system</w:t>
      </w:r>
      <w:r>
        <w:rPr>
          <w:spacing w:val="9"/>
          <w:sz w:val="19"/>
        </w:rPr>
        <w:t xml:space="preserve"> </w:t>
      </w:r>
      <w:r>
        <w:rPr>
          <w:sz w:val="19"/>
        </w:rPr>
        <w:t>oper</w:t>
      </w:r>
      <w:r>
        <w:rPr>
          <w:sz w:val="19"/>
        </w:rPr>
        <w:t>ators</w:t>
      </w:r>
      <w:r>
        <w:rPr>
          <w:spacing w:val="8"/>
          <w:sz w:val="19"/>
        </w:rPr>
        <w:t xml:space="preserve"> </w:t>
      </w:r>
      <w:r>
        <w:rPr>
          <w:sz w:val="19"/>
        </w:rPr>
        <w:t>and</w:t>
      </w:r>
      <w:r>
        <w:rPr>
          <w:spacing w:val="11"/>
          <w:sz w:val="19"/>
        </w:rPr>
        <w:t xml:space="preserve"> </w:t>
      </w:r>
      <w:r>
        <w:rPr>
          <w:sz w:val="19"/>
        </w:rPr>
        <w:t>relevant</w:t>
      </w:r>
      <w:r>
        <w:rPr>
          <w:spacing w:val="10"/>
          <w:sz w:val="19"/>
        </w:rPr>
        <w:t xml:space="preserve"> </w:t>
      </w:r>
      <w:r>
        <w:rPr>
          <w:sz w:val="19"/>
        </w:rPr>
        <w:t>TSOs.</w:t>
      </w:r>
    </w:p>
    <w:p w14:paraId="6FF0B945" w14:textId="77777777" w:rsidR="00343FF6" w:rsidRDefault="00343FF6">
      <w:pPr>
        <w:pStyle w:val="BodyText"/>
        <w:rPr>
          <w:sz w:val="22"/>
        </w:rPr>
      </w:pPr>
    </w:p>
    <w:p w14:paraId="01006FCD" w14:textId="77777777" w:rsidR="00343FF6" w:rsidRDefault="00343FF6">
      <w:pPr>
        <w:pStyle w:val="BodyText"/>
        <w:spacing w:before="4"/>
        <w:rPr>
          <w:sz w:val="30"/>
        </w:rPr>
      </w:pPr>
    </w:p>
    <w:p w14:paraId="08CDB5F6" w14:textId="77777777" w:rsidR="00343FF6" w:rsidRDefault="00635E89">
      <w:pPr>
        <w:pStyle w:val="ListParagraph"/>
        <w:numPr>
          <w:ilvl w:val="0"/>
          <w:numId w:val="107"/>
        </w:numPr>
        <w:tabs>
          <w:tab w:val="left" w:pos="645"/>
        </w:tabs>
        <w:spacing w:line="228" w:lineRule="auto"/>
        <w:ind w:right="122"/>
        <w:rPr>
          <w:sz w:val="19"/>
        </w:rPr>
      </w:pPr>
      <w:r>
        <w:rPr>
          <w:w w:val="95"/>
          <w:sz w:val="19"/>
        </w:rPr>
        <w:t>According to Article 28 of Directive 2009/72/EC, Member States may provide for the classification of a system</w:t>
      </w:r>
      <w:r>
        <w:rPr>
          <w:spacing w:val="1"/>
          <w:w w:val="95"/>
          <w:sz w:val="19"/>
        </w:rPr>
        <w:t xml:space="preserve"> </w:t>
      </w:r>
      <w:r>
        <w:rPr>
          <w:w w:val="95"/>
          <w:sz w:val="19"/>
        </w:rPr>
        <w:t>which distributes electricity as a closed distribution system in certain circumstances. The provisions of this</w:t>
      </w:r>
      <w:r>
        <w:rPr>
          <w:spacing w:val="1"/>
          <w:w w:val="95"/>
          <w:sz w:val="19"/>
        </w:rPr>
        <w:t xml:space="preserve"> </w:t>
      </w:r>
      <w:r>
        <w:rPr>
          <w:spacing w:val="-1"/>
          <w:w w:val="95"/>
          <w:sz w:val="19"/>
        </w:rPr>
        <w:t>Regulati</w:t>
      </w:r>
      <w:r>
        <w:rPr>
          <w:spacing w:val="-1"/>
          <w:w w:val="95"/>
          <w:sz w:val="19"/>
        </w:rPr>
        <w:t xml:space="preserve">on </w:t>
      </w:r>
      <w:r>
        <w:rPr>
          <w:w w:val="95"/>
          <w:sz w:val="19"/>
        </w:rPr>
        <w:t>should apply to closed distribution systems only where Member States have so provided according to</w:t>
      </w:r>
      <w:r>
        <w:rPr>
          <w:spacing w:val="-37"/>
          <w:w w:val="95"/>
          <w:sz w:val="19"/>
        </w:rPr>
        <w:t xml:space="preserve"> </w:t>
      </w:r>
      <w:r>
        <w:rPr>
          <w:sz w:val="19"/>
        </w:rPr>
        <w:t>Article</w:t>
      </w:r>
      <w:r>
        <w:rPr>
          <w:spacing w:val="13"/>
          <w:sz w:val="19"/>
        </w:rPr>
        <w:t xml:space="preserve"> </w:t>
      </w:r>
      <w:r>
        <w:rPr>
          <w:sz w:val="19"/>
        </w:rPr>
        <w:t>28</w:t>
      </w:r>
      <w:r>
        <w:rPr>
          <w:spacing w:val="13"/>
          <w:sz w:val="19"/>
        </w:rPr>
        <w:t xml:space="preserve"> </w:t>
      </w:r>
      <w:r>
        <w:rPr>
          <w:sz w:val="19"/>
        </w:rPr>
        <w:t>of</w:t>
      </w:r>
      <w:r>
        <w:rPr>
          <w:spacing w:val="14"/>
          <w:sz w:val="19"/>
        </w:rPr>
        <w:t xml:space="preserve"> </w:t>
      </w:r>
      <w:r>
        <w:rPr>
          <w:sz w:val="19"/>
        </w:rPr>
        <w:t>Directive</w:t>
      </w:r>
      <w:r>
        <w:rPr>
          <w:spacing w:val="13"/>
          <w:sz w:val="19"/>
        </w:rPr>
        <w:t xml:space="preserve"> </w:t>
      </w:r>
      <w:r>
        <w:rPr>
          <w:sz w:val="19"/>
        </w:rPr>
        <w:t>2009/72/EC.</w:t>
      </w:r>
    </w:p>
    <w:p w14:paraId="56CA5178" w14:textId="77777777" w:rsidR="00343FF6" w:rsidRDefault="00343FF6">
      <w:pPr>
        <w:pStyle w:val="BodyText"/>
        <w:rPr>
          <w:sz w:val="22"/>
        </w:rPr>
      </w:pPr>
    </w:p>
    <w:p w14:paraId="2AA4494A" w14:textId="77777777" w:rsidR="00343FF6" w:rsidRDefault="00343FF6">
      <w:pPr>
        <w:pStyle w:val="BodyText"/>
        <w:spacing w:before="4"/>
        <w:rPr>
          <w:sz w:val="30"/>
        </w:rPr>
      </w:pPr>
    </w:p>
    <w:p w14:paraId="7B9C7232" w14:textId="77777777" w:rsidR="00343FF6" w:rsidRDefault="00635E89">
      <w:pPr>
        <w:pStyle w:val="ListParagraph"/>
        <w:numPr>
          <w:ilvl w:val="0"/>
          <w:numId w:val="107"/>
        </w:numPr>
        <w:tabs>
          <w:tab w:val="left" w:pos="645"/>
        </w:tabs>
        <w:spacing w:line="228" w:lineRule="auto"/>
        <w:rPr>
          <w:sz w:val="19"/>
        </w:rPr>
      </w:pPr>
      <w:r>
        <w:rPr>
          <w:w w:val="95"/>
          <w:sz w:val="19"/>
        </w:rPr>
        <w:t>This Regulation has been adopted on the basis of Regulation (EC) No 714/2009 which it supplements and of</w:t>
      </w:r>
      <w:r>
        <w:rPr>
          <w:spacing w:val="1"/>
          <w:w w:val="95"/>
          <w:sz w:val="19"/>
        </w:rPr>
        <w:t xml:space="preserve"> </w:t>
      </w:r>
      <w:r>
        <w:rPr>
          <w:w w:val="95"/>
          <w:sz w:val="19"/>
        </w:rPr>
        <w:t>which</w:t>
      </w:r>
      <w:r>
        <w:rPr>
          <w:spacing w:val="1"/>
          <w:w w:val="95"/>
          <w:sz w:val="19"/>
        </w:rPr>
        <w:t xml:space="preserve"> </w:t>
      </w:r>
      <w:r>
        <w:rPr>
          <w:w w:val="95"/>
          <w:sz w:val="19"/>
        </w:rPr>
        <w:t>it</w:t>
      </w:r>
      <w:r>
        <w:rPr>
          <w:spacing w:val="1"/>
          <w:w w:val="95"/>
          <w:sz w:val="19"/>
        </w:rPr>
        <w:t xml:space="preserve"> </w:t>
      </w:r>
      <w:r>
        <w:rPr>
          <w:w w:val="95"/>
          <w:sz w:val="19"/>
        </w:rPr>
        <w:t>forms</w:t>
      </w:r>
      <w:r>
        <w:rPr>
          <w:spacing w:val="1"/>
          <w:w w:val="95"/>
          <w:sz w:val="19"/>
        </w:rPr>
        <w:t xml:space="preserve"> </w:t>
      </w:r>
      <w:r>
        <w:rPr>
          <w:w w:val="95"/>
          <w:sz w:val="19"/>
        </w:rPr>
        <w:t>an</w:t>
      </w:r>
      <w:r>
        <w:rPr>
          <w:spacing w:val="1"/>
          <w:w w:val="95"/>
          <w:sz w:val="19"/>
        </w:rPr>
        <w:t xml:space="preserve"> </w:t>
      </w:r>
      <w:r>
        <w:rPr>
          <w:w w:val="95"/>
          <w:sz w:val="19"/>
        </w:rPr>
        <w:t>integral</w:t>
      </w:r>
      <w:r>
        <w:rPr>
          <w:spacing w:val="1"/>
          <w:w w:val="95"/>
          <w:sz w:val="19"/>
        </w:rPr>
        <w:t xml:space="preserve"> </w:t>
      </w:r>
      <w:r>
        <w:rPr>
          <w:w w:val="95"/>
          <w:sz w:val="19"/>
        </w:rPr>
        <w:t>part.</w:t>
      </w:r>
      <w:r>
        <w:rPr>
          <w:spacing w:val="1"/>
          <w:w w:val="95"/>
          <w:sz w:val="19"/>
        </w:rPr>
        <w:t xml:space="preserve"> </w:t>
      </w:r>
      <w:r>
        <w:rPr>
          <w:w w:val="95"/>
          <w:sz w:val="19"/>
        </w:rPr>
        <w:t>References</w:t>
      </w:r>
      <w:r>
        <w:rPr>
          <w:spacing w:val="1"/>
          <w:w w:val="95"/>
          <w:sz w:val="19"/>
        </w:rPr>
        <w:t xml:space="preserve"> </w:t>
      </w:r>
      <w:r>
        <w:rPr>
          <w:w w:val="95"/>
          <w:sz w:val="19"/>
        </w:rPr>
        <w:t>to</w:t>
      </w:r>
      <w:r>
        <w:rPr>
          <w:spacing w:val="1"/>
          <w:w w:val="95"/>
          <w:sz w:val="19"/>
        </w:rPr>
        <w:t xml:space="preserve"> </w:t>
      </w:r>
      <w:r>
        <w:rPr>
          <w:w w:val="95"/>
          <w:sz w:val="19"/>
        </w:rPr>
        <w:t>Regulation</w:t>
      </w:r>
      <w:r>
        <w:rPr>
          <w:spacing w:val="1"/>
          <w:w w:val="95"/>
          <w:sz w:val="19"/>
        </w:rPr>
        <w:t xml:space="preserve"> </w:t>
      </w:r>
      <w:r>
        <w:rPr>
          <w:w w:val="95"/>
          <w:sz w:val="19"/>
        </w:rPr>
        <w:t>(EC)</w:t>
      </w:r>
      <w:r>
        <w:rPr>
          <w:spacing w:val="1"/>
          <w:w w:val="95"/>
          <w:sz w:val="19"/>
        </w:rPr>
        <w:t xml:space="preserve"> </w:t>
      </w:r>
      <w:r>
        <w:rPr>
          <w:w w:val="95"/>
          <w:sz w:val="19"/>
        </w:rPr>
        <w:t>No</w:t>
      </w:r>
      <w:r>
        <w:rPr>
          <w:spacing w:val="1"/>
          <w:w w:val="95"/>
          <w:sz w:val="19"/>
        </w:rPr>
        <w:t xml:space="preserve"> </w:t>
      </w:r>
      <w:r>
        <w:rPr>
          <w:w w:val="95"/>
          <w:sz w:val="19"/>
        </w:rPr>
        <w:t>714/2009</w:t>
      </w:r>
      <w:r>
        <w:rPr>
          <w:spacing w:val="1"/>
          <w:w w:val="95"/>
          <w:sz w:val="19"/>
        </w:rPr>
        <w:t xml:space="preserve"> </w:t>
      </w:r>
      <w:r>
        <w:rPr>
          <w:w w:val="95"/>
          <w:sz w:val="19"/>
        </w:rPr>
        <w:t>in</w:t>
      </w:r>
      <w:r>
        <w:rPr>
          <w:spacing w:val="1"/>
          <w:w w:val="95"/>
          <w:sz w:val="19"/>
        </w:rPr>
        <w:t xml:space="preserve"> </w:t>
      </w:r>
      <w:r>
        <w:rPr>
          <w:w w:val="95"/>
          <w:sz w:val="19"/>
        </w:rPr>
        <w:t>other</w:t>
      </w:r>
      <w:r>
        <w:rPr>
          <w:spacing w:val="1"/>
          <w:w w:val="95"/>
          <w:sz w:val="19"/>
        </w:rPr>
        <w:t xml:space="preserve"> </w:t>
      </w:r>
      <w:r>
        <w:rPr>
          <w:w w:val="95"/>
          <w:sz w:val="19"/>
        </w:rPr>
        <w:t>legal</w:t>
      </w:r>
      <w:r>
        <w:rPr>
          <w:spacing w:val="1"/>
          <w:w w:val="95"/>
          <w:sz w:val="19"/>
        </w:rPr>
        <w:t xml:space="preserve"> </w:t>
      </w:r>
      <w:r>
        <w:rPr>
          <w:w w:val="95"/>
          <w:sz w:val="19"/>
        </w:rPr>
        <w:t>acts</w:t>
      </w:r>
      <w:r>
        <w:rPr>
          <w:spacing w:val="1"/>
          <w:w w:val="95"/>
          <w:sz w:val="19"/>
        </w:rPr>
        <w:t xml:space="preserve"> </w:t>
      </w:r>
      <w:r>
        <w:rPr>
          <w:w w:val="95"/>
          <w:sz w:val="19"/>
        </w:rPr>
        <w:t>should</w:t>
      </w:r>
      <w:r>
        <w:rPr>
          <w:spacing w:val="1"/>
          <w:w w:val="95"/>
          <w:sz w:val="19"/>
        </w:rPr>
        <w:t xml:space="preserve"> </w:t>
      </w:r>
      <w:r>
        <w:rPr>
          <w:w w:val="95"/>
          <w:sz w:val="19"/>
        </w:rPr>
        <w:t>be</w:t>
      </w:r>
      <w:r>
        <w:rPr>
          <w:spacing w:val="-37"/>
          <w:w w:val="95"/>
          <w:sz w:val="19"/>
        </w:rPr>
        <w:t xml:space="preserve"> </w:t>
      </w:r>
      <w:r>
        <w:rPr>
          <w:sz w:val="19"/>
        </w:rPr>
        <w:t>understood</w:t>
      </w:r>
      <w:r>
        <w:rPr>
          <w:spacing w:val="11"/>
          <w:sz w:val="19"/>
        </w:rPr>
        <w:t xml:space="preserve"> </w:t>
      </w:r>
      <w:r>
        <w:rPr>
          <w:sz w:val="19"/>
        </w:rPr>
        <w:t>as</w:t>
      </w:r>
      <w:r>
        <w:rPr>
          <w:spacing w:val="12"/>
          <w:sz w:val="19"/>
        </w:rPr>
        <w:t xml:space="preserve"> </w:t>
      </w:r>
      <w:r>
        <w:rPr>
          <w:sz w:val="19"/>
        </w:rPr>
        <w:t>also</w:t>
      </w:r>
      <w:r>
        <w:rPr>
          <w:spacing w:val="11"/>
          <w:sz w:val="19"/>
        </w:rPr>
        <w:t xml:space="preserve"> </w:t>
      </w:r>
      <w:r>
        <w:rPr>
          <w:sz w:val="19"/>
        </w:rPr>
        <w:t>referring</w:t>
      </w:r>
      <w:r>
        <w:rPr>
          <w:spacing w:val="12"/>
          <w:sz w:val="19"/>
        </w:rPr>
        <w:t xml:space="preserve"> </w:t>
      </w:r>
      <w:r>
        <w:rPr>
          <w:sz w:val="19"/>
        </w:rPr>
        <w:t>to</w:t>
      </w:r>
      <w:r>
        <w:rPr>
          <w:spacing w:val="9"/>
          <w:sz w:val="19"/>
        </w:rPr>
        <w:t xml:space="preserve"> </w:t>
      </w:r>
      <w:r>
        <w:rPr>
          <w:sz w:val="19"/>
        </w:rPr>
        <w:t>this</w:t>
      </w:r>
      <w:r>
        <w:rPr>
          <w:spacing w:val="13"/>
          <w:sz w:val="19"/>
        </w:rPr>
        <w:t xml:space="preserve"> </w:t>
      </w:r>
      <w:r>
        <w:rPr>
          <w:sz w:val="19"/>
        </w:rPr>
        <w:t>Regulation.</w:t>
      </w:r>
    </w:p>
    <w:p w14:paraId="3BD5F1F5" w14:textId="77777777" w:rsidR="00343FF6" w:rsidRDefault="00343FF6">
      <w:pPr>
        <w:pStyle w:val="BodyText"/>
        <w:rPr>
          <w:sz w:val="22"/>
        </w:rPr>
      </w:pPr>
    </w:p>
    <w:p w14:paraId="19B01F58" w14:textId="77777777" w:rsidR="00343FF6" w:rsidRDefault="00343FF6">
      <w:pPr>
        <w:pStyle w:val="BodyText"/>
        <w:spacing w:before="4"/>
        <w:rPr>
          <w:sz w:val="30"/>
        </w:rPr>
      </w:pPr>
    </w:p>
    <w:p w14:paraId="14AF368F" w14:textId="77777777" w:rsidR="00343FF6" w:rsidRDefault="00635E89">
      <w:pPr>
        <w:pStyle w:val="ListParagraph"/>
        <w:numPr>
          <w:ilvl w:val="0"/>
          <w:numId w:val="107"/>
        </w:numPr>
        <w:tabs>
          <w:tab w:val="left" w:pos="645"/>
        </w:tabs>
        <w:spacing w:line="228" w:lineRule="auto"/>
        <w:rPr>
          <w:sz w:val="19"/>
        </w:rPr>
      </w:pPr>
      <w:r>
        <w:rPr>
          <w:w w:val="95"/>
          <w:sz w:val="19"/>
        </w:rPr>
        <w:t xml:space="preserve">The measures provided for in this Regulation are in accordance with the opinion of the Committee referred to </w:t>
      </w:r>
      <w:r>
        <w:rPr>
          <w:w w:val="95"/>
          <w:sz w:val="19"/>
        </w:rPr>
        <w:t>in</w:t>
      </w:r>
      <w:r>
        <w:rPr>
          <w:spacing w:val="1"/>
          <w:w w:val="95"/>
          <w:sz w:val="19"/>
        </w:rPr>
        <w:t xml:space="preserve"> </w:t>
      </w:r>
      <w:r>
        <w:rPr>
          <w:sz w:val="19"/>
        </w:rPr>
        <w:t>Article</w:t>
      </w:r>
      <w:r>
        <w:rPr>
          <w:spacing w:val="13"/>
          <w:sz w:val="19"/>
        </w:rPr>
        <w:t xml:space="preserve"> </w:t>
      </w:r>
      <w:r>
        <w:rPr>
          <w:sz w:val="19"/>
        </w:rPr>
        <w:t>23(1)</w:t>
      </w:r>
      <w:r>
        <w:rPr>
          <w:spacing w:val="12"/>
          <w:sz w:val="19"/>
        </w:rPr>
        <w:t xml:space="preserve"> </w:t>
      </w:r>
      <w:r>
        <w:rPr>
          <w:sz w:val="19"/>
        </w:rPr>
        <w:t>of</w:t>
      </w:r>
      <w:r>
        <w:rPr>
          <w:spacing w:val="12"/>
          <w:sz w:val="19"/>
        </w:rPr>
        <w:t xml:space="preserve"> </w:t>
      </w:r>
      <w:r>
        <w:rPr>
          <w:sz w:val="19"/>
        </w:rPr>
        <w:t>Regulation</w:t>
      </w:r>
      <w:r>
        <w:rPr>
          <w:spacing w:val="12"/>
          <w:sz w:val="19"/>
        </w:rPr>
        <w:t xml:space="preserve"> </w:t>
      </w:r>
      <w:r>
        <w:rPr>
          <w:sz w:val="19"/>
        </w:rPr>
        <w:t>(EC)</w:t>
      </w:r>
      <w:r>
        <w:rPr>
          <w:spacing w:val="13"/>
          <w:sz w:val="19"/>
        </w:rPr>
        <w:t xml:space="preserve"> </w:t>
      </w:r>
      <w:r>
        <w:rPr>
          <w:sz w:val="19"/>
        </w:rPr>
        <w:t>No</w:t>
      </w:r>
      <w:r>
        <w:rPr>
          <w:spacing w:val="12"/>
          <w:sz w:val="19"/>
        </w:rPr>
        <w:t xml:space="preserve"> </w:t>
      </w:r>
      <w:r>
        <w:rPr>
          <w:sz w:val="19"/>
        </w:rPr>
        <w:t>714/2009,</w:t>
      </w:r>
    </w:p>
    <w:p w14:paraId="20CCB948" w14:textId="3F4C6D66" w:rsidR="00343FF6" w:rsidRDefault="00635E89">
      <w:pPr>
        <w:pStyle w:val="BodyText"/>
        <w:rPr>
          <w:sz w:val="14"/>
        </w:rPr>
      </w:pPr>
      <w:r>
        <w:rPr>
          <w:noProof/>
          <w:lang w:val="en-GB" w:eastAsia="en-GB"/>
        </w:rPr>
        <mc:AlternateContent>
          <mc:Choice Requires="wps">
            <w:drawing>
              <wp:anchor distT="0" distB="0" distL="0" distR="0" simplePos="0" relativeHeight="487588352" behindDoc="1" locked="0" layoutInCell="1" allowOverlap="1" wp14:anchorId="3659A4F4" wp14:editId="280E151B">
                <wp:simplePos x="0" y="0"/>
                <wp:positionH relativeFrom="page">
                  <wp:posOffset>855345</wp:posOffset>
                </wp:positionH>
                <wp:positionV relativeFrom="paragraph">
                  <wp:posOffset>119380</wp:posOffset>
                </wp:positionV>
                <wp:extent cx="652780" cy="7620"/>
                <wp:effectExtent l="0" t="0" r="0" b="0"/>
                <wp:wrapTopAndBottom/>
                <wp:docPr id="29"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780" cy="7620"/>
                        </a:xfrm>
                        <a:custGeom>
                          <a:avLst/>
                          <a:gdLst>
                            <a:gd name="T0" fmla="+- 0 2375 1347"/>
                            <a:gd name="T1" fmla="*/ T0 w 1028"/>
                            <a:gd name="T2" fmla="+- 0 192 188"/>
                            <a:gd name="T3" fmla="*/ 192 h 12"/>
                            <a:gd name="T4" fmla="+- 0 2373 1347"/>
                            <a:gd name="T5" fmla="*/ T4 w 1028"/>
                            <a:gd name="T6" fmla="+- 0 192 188"/>
                            <a:gd name="T7" fmla="*/ 192 h 12"/>
                            <a:gd name="T8" fmla="+- 0 2373 1347"/>
                            <a:gd name="T9" fmla="*/ T8 w 1028"/>
                            <a:gd name="T10" fmla="+- 0 188 188"/>
                            <a:gd name="T11" fmla="*/ 188 h 12"/>
                            <a:gd name="T12" fmla="+- 0 1347 1347"/>
                            <a:gd name="T13" fmla="*/ T12 w 1028"/>
                            <a:gd name="T14" fmla="+- 0 188 188"/>
                            <a:gd name="T15" fmla="*/ 188 h 12"/>
                            <a:gd name="T16" fmla="+- 0 1347 1347"/>
                            <a:gd name="T17" fmla="*/ T16 w 1028"/>
                            <a:gd name="T18" fmla="+- 0 192 188"/>
                            <a:gd name="T19" fmla="*/ 192 h 12"/>
                            <a:gd name="T20" fmla="+- 0 1347 1347"/>
                            <a:gd name="T21" fmla="*/ T20 w 1028"/>
                            <a:gd name="T22" fmla="+- 0 196 188"/>
                            <a:gd name="T23" fmla="*/ 196 h 12"/>
                            <a:gd name="T24" fmla="+- 0 1347 1347"/>
                            <a:gd name="T25" fmla="*/ T24 w 1028"/>
                            <a:gd name="T26" fmla="+- 0 200 188"/>
                            <a:gd name="T27" fmla="*/ 200 h 12"/>
                            <a:gd name="T28" fmla="+- 0 2372 1347"/>
                            <a:gd name="T29" fmla="*/ T28 w 1028"/>
                            <a:gd name="T30" fmla="+- 0 200 188"/>
                            <a:gd name="T31" fmla="*/ 200 h 12"/>
                            <a:gd name="T32" fmla="+- 0 2372 1347"/>
                            <a:gd name="T33" fmla="*/ T32 w 1028"/>
                            <a:gd name="T34" fmla="+- 0 196 188"/>
                            <a:gd name="T35" fmla="*/ 196 h 12"/>
                            <a:gd name="T36" fmla="+- 0 2375 1347"/>
                            <a:gd name="T37" fmla="*/ T36 w 1028"/>
                            <a:gd name="T38" fmla="+- 0 196 188"/>
                            <a:gd name="T39" fmla="*/ 196 h 12"/>
                            <a:gd name="T40" fmla="+- 0 2375 1347"/>
                            <a:gd name="T41" fmla="*/ T40 w 1028"/>
                            <a:gd name="T42" fmla="+- 0 192 188"/>
                            <a:gd name="T43" fmla="*/ 192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28" h="12">
                              <a:moveTo>
                                <a:pt x="1028" y="4"/>
                              </a:moveTo>
                              <a:lnTo>
                                <a:pt x="1026" y="4"/>
                              </a:lnTo>
                              <a:lnTo>
                                <a:pt x="1026" y="0"/>
                              </a:lnTo>
                              <a:lnTo>
                                <a:pt x="0" y="0"/>
                              </a:lnTo>
                              <a:lnTo>
                                <a:pt x="0" y="4"/>
                              </a:lnTo>
                              <a:lnTo>
                                <a:pt x="0" y="8"/>
                              </a:lnTo>
                              <a:lnTo>
                                <a:pt x="0" y="12"/>
                              </a:lnTo>
                              <a:lnTo>
                                <a:pt x="1025" y="12"/>
                              </a:lnTo>
                              <a:lnTo>
                                <a:pt x="1025" y="8"/>
                              </a:lnTo>
                              <a:lnTo>
                                <a:pt x="1028" y="8"/>
                              </a:lnTo>
                              <a:lnTo>
                                <a:pt x="102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41119" id="docshape14" o:spid="_x0000_s1026" style="position:absolute;margin-left:67.35pt;margin-top:9.4pt;width:51.4pt;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" path="m1028,4r-2,l1026,,,,,4,,8r,4l1025,12r,-4l1028,8r,-4xe" fillcolor="black" stroked="f">
                <v:path arrowok="t" o:connecttype="custom" o:connectlocs="652780,121920;651510,121920;651510,119380;0,119380;0,121920;0,124460;0,127000;650875,127000;650875,124460;652780,124460;652780,121920" o:connectangles="0,0,0,0,0,0,0,0,0,0,0"/>
                <w10:wrap type="topAndBottom" anchorx="page"/>
              </v:shape>
            </w:pict>
          </mc:Fallback>
        </mc:AlternateContent>
      </w:r>
    </w:p>
    <w:p w14:paraId="68ECD4DF" w14:textId="77777777" w:rsidR="00343FF6" w:rsidRDefault="00635E89">
      <w:pPr>
        <w:spacing w:before="61" w:line="225" w:lineRule="auto"/>
        <w:ind w:left="332" w:hanging="226"/>
        <w:rPr>
          <w:sz w:val="17"/>
        </w:rPr>
      </w:pPr>
      <w:r>
        <w:rPr>
          <w:w w:val="95"/>
          <w:sz w:val="17"/>
        </w:rPr>
        <w:t>(</w:t>
      </w:r>
      <w:r>
        <w:rPr>
          <w:w w:val="95"/>
          <w:position w:val="6"/>
          <w:sz w:val="9"/>
        </w:rPr>
        <w:t>1</w:t>
      </w:r>
      <w:r>
        <w:rPr>
          <w:w w:val="95"/>
          <w:sz w:val="17"/>
        </w:rPr>
        <w:t>)</w:t>
      </w:r>
      <w:r>
        <w:rPr>
          <w:spacing w:val="26"/>
          <w:w w:val="95"/>
          <w:sz w:val="17"/>
        </w:rPr>
        <w:t xml:space="preserve"> </w:t>
      </w:r>
      <w:r>
        <w:rPr>
          <w:w w:val="95"/>
          <w:sz w:val="17"/>
        </w:rPr>
        <w:t>Directive</w:t>
      </w:r>
      <w:r>
        <w:rPr>
          <w:spacing w:val="7"/>
          <w:w w:val="95"/>
          <w:sz w:val="17"/>
        </w:rPr>
        <w:t xml:space="preserve"> </w:t>
      </w:r>
      <w:r>
        <w:rPr>
          <w:w w:val="95"/>
          <w:sz w:val="17"/>
        </w:rPr>
        <w:t>98/34/EC</w:t>
      </w:r>
      <w:r>
        <w:rPr>
          <w:spacing w:val="8"/>
          <w:w w:val="95"/>
          <w:sz w:val="17"/>
        </w:rPr>
        <w:t xml:space="preserve"> </w:t>
      </w:r>
      <w:r>
        <w:rPr>
          <w:w w:val="95"/>
          <w:sz w:val="17"/>
        </w:rPr>
        <w:t>of</w:t>
      </w:r>
      <w:r>
        <w:rPr>
          <w:spacing w:val="10"/>
          <w:w w:val="95"/>
          <w:sz w:val="17"/>
        </w:rPr>
        <w:t xml:space="preserve"> </w:t>
      </w:r>
      <w:r>
        <w:rPr>
          <w:w w:val="95"/>
          <w:sz w:val="17"/>
        </w:rPr>
        <w:t>the</w:t>
      </w:r>
      <w:r>
        <w:rPr>
          <w:spacing w:val="8"/>
          <w:w w:val="95"/>
          <w:sz w:val="17"/>
        </w:rPr>
        <w:t xml:space="preserve"> </w:t>
      </w:r>
      <w:r>
        <w:rPr>
          <w:w w:val="95"/>
          <w:sz w:val="17"/>
        </w:rPr>
        <w:t>European</w:t>
      </w:r>
      <w:r>
        <w:rPr>
          <w:spacing w:val="7"/>
          <w:w w:val="95"/>
          <w:sz w:val="17"/>
        </w:rPr>
        <w:t xml:space="preserve"> </w:t>
      </w:r>
      <w:r>
        <w:rPr>
          <w:w w:val="95"/>
          <w:sz w:val="17"/>
        </w:rPr>
        <w:t>Parliament</w:t>
      </w:r>
      <w:r>
        <w:rPr>
          <w:spacing w:val="9"/>
          <w:w w:val="95"/>
          <w:sz w:val="17"/>
        </w:rPr>
        <w:t xml:space="preserve"> </w:t>
      </w:r>
      <w:r>
        <w:rPr>
          <w:w w:val="95"/>
          <w:sz w:val="17"/>
        </w:rPr>
        <w:t>and</w:t>
      </w:r>
      <w:r>
        <w:rPr>
          <w:spacing w:val="7"/>
          <w:w w:val="95"/>
          <w:sz w:val="17"/>
        </w:rPr>
        <w:t xml:space="preserve"> </w:t>
      </w:r>
      <w:r>
        <w:rPr>
          <w:w w:val="95"/>
          <w:sz w:val="17"/>
        </w:rPr>
        <w:t>of</w:t>
      </w:r>
      <w:r>
        <w:rPr>
          <w:spacing w:val="10"/>
          <w:w w:val="95"/>
          <w:sz w:val="17"/>
        </w:rPr>
        <w:t xml:space="preserve"> </w:t>
      </w:r>
      <w:r>
        <w:rPr>
          <w:w w:val="95"/>
          <w:sz w:val="17"/>
        </w:rPr>
        <w:t>the</w:t>
      </w:r>
      <w:r>
        <w:rPr>
          <w:spacing w:val="8"/>
          <w:w w:val="95"/>
          <w:sz w:val="17"/>
        </w:rPr>
        <w:t xml:space="preserve"> </w:t>
      </w:r>
      <w:r>
        <w:rPr>
          <w:w w:val="95"/>
          <w:sz w:val="17"/>
        </w:rPr>
        <w:t>Council</w:t>
      </w:r>
      <w:r>
        <w:rPr>
          <w:spacing w:val="8"/>
          <w:w w:val="95"/>
          <w:sz w:val="17"/>
        </w:rPr>
        <w:t xml:space="preserve"> </w:t>
      </w:r>
      <w:r>
        <w:rPr>
          <w:w w:val="95"/>
          <w:sz w:val="17"/>
        </w:rPr>
        <w:t>of</w:t>
      </w:r>
      <w:r>
        <w:rPr>
          <w:spacing w:val="7"/>
          <w:w w:val="95"/>
          <w:sz w:val="17"/>
        </w:rPr>
        <w:t xml:space="preserve"> </w:t>
      </w:r>
      <w:r>
        <w:rPr>
          <w:w w:val="95"/>
          <w:sz w:val="17"/>
        </w:rPr>
        <w:t>22</w:t>
      </w:r>
      <w:r>
        <w:rPr>
          <w:spacing w:val="7"/>
          <w:w w:val="95"/>
          <w:sz w:val="17"/>
        </w:rPr>
        <w:t xml:space="preserve"> </w:t>
      </w:r>
      <w:r>
        <w:rPr>
          <w:w w:val="95"/>
          <w:sz w:val="17"/>
        </w:rPr>
        <w:t>June</w:t>
      </w:r>
      <w:r>
        <w:rPr>
          <w:spacing w:val="8"/>
          <w:w w:val="95"/>
          <w:sz w:val="17"/>
        </w:rPr>
        <w:t xml:space="preserve"> </w:t>
      </w:r>
      <w:r>
        <w:rPr>
          <w:w w:val="95"/>
          <w:sz w:val="17"/>
        </w:rPr>
        <w:t>1998</w:t>
      </w:r>
      <w:r>
        <w:rPr>
          <w:spacing w:val="7"/>
          <w:w w:val="95"/>
          <w:sz w:val="17"/>
        </w:rPr>
        <w:t xml:space="preserve"> </w:t>
      </w:r>
      <w:r>
        <w:rPr>
          <w:w w:val="95"/>
          <w:sz w:val="17"/>
        </w:rPr>
        <w:t>laying</w:t>
      </w:r>
      <w:r>
        <w:rPr>
          <w:spacing w:val="8"/>
          <w:w w:val="95"/>
          <w:sz w:val="17"/>
        </w:rPr>
        <w:t xml:space="preserve"> </w:t>
      </w:r>
      <w:r>
        <w:rPr>
          <w:w w:val="95"/>
          <w:sz w:val="17"/>
        </w:rPr>
        <w:t>down</w:t>
      </w:r>
      <w:r>
        <w:rPr>
          <w:spacing w:val="7"/>
          <w:w w:val="95"/>
          <w:sz w:val="17"/>
        </w:rPr>
        <w:t xml:space="preserve"> </w:t>
      </w:r>
      <w:r>
        <w:rPr>
          <w:w w:val="95"/>
          <w:sz w:val="17"/>
        </w:rPr>
        <w:t>a</w:t>
      </w:r>
      <w:r>
        <w:rPr>
          <w:spacing w:val="8"/>
          <w:w w:val="95"/>
          <w:sz w:val="17"/>
        </w:rPr>
        <w:t xml:space="preserve"> </w:t>
      </w:r>
      <w:r>
        <w:rPr>
          <w:w w:val="95"/>
          <w:sz w:val="17"/>
        </w:rPr>
        <w:t>procedure</w:t>
      </w:r>
      <w:r>
        <w:rPr>
          <w:spacing w:val="7"/>
          <w:w w:val="95"/>
          <w:sz w:val="17"/>
        </w:rPr>
        <w:t xml:space="preserve"> </w:t>
      </w:r>
      <w:r>
        <w:rPr>
          <w:w w:val="95"/>
          <w:sz w:val="17"/>
        </w:rPr>
        <w:t>for</w:t>
      </w:r>
      <w:r>
        <w:rPr>
          <w:spacing w:val="11"/>
          <w:w w:val="95"/>
          <w:sz w:val="17"/>
        </w:rPr>
        <w:t xml:space="preserve"> </w:t>
      </w:r>
      <w:r>
        <w:rPr>
          <w:w w:val="95"/>
          <w:sz w:val="17"/>
        </w:rPr>
        <w:t>the</w:t>
      </w:r>
      <w:r>
        <w:rPr>
          <w:spacing w:val="8"/>
          <w:w w:val="95"/>
          <w:sz w:val="17"/>
        </w:rPr>
        <w:t xml:space="preserve"> </w:t>
      </w:r>
      <w:r>
        <w:rPr>
          <w:w w:val="95"/>
          <w:sz w:val="17"/>
        </w:rPr>
        <w:t>provision</w:t>
      </w:r>
      <w:r>
        <w:rPr>
          <w:spacing w:val="7"/>
          <w:w w:val="95"/>
          <w:sz w:val="17"/>
        </w:rPr>
        <w:t xml:space="preserve"> </w:t>
      </w:r>
      <w:r>
        <w:rPr>
          <w:w w:val="95"/>
          <w:sz w:val="17"/>
        </w:rPr>
        <w:t>of</w:t>
      </w:r>
      <w:r>
        <w:rPr>
          <w:spacing w:val="-33"/>
          <w:w w:val="95"/>
          <w:sz w:val="17"/>
        </w:rPr>
        <w:t xml:space="preserve"> </w:t>
      </w:r>
      <w:r>
        <w:rPr>
          <w:sz w:val="17"/>
        </w:rPr>
        <w:t>information</w:t>
      </w:r>
      <w:r>
        <w:rPr>
          <w:spacing w:val="-9"/>
          <w:sz w:val="17"/>
        </w:rPr>
        <w:t xml:space="preserve"> </w:t>
      </w:r>
      <w:r>
        <w:rPr>
          <w:sz w:val="17"/>
        </w:rPr>
        <w:t>in</w:t>
      </w:r>
      <w:r>
        <w:rPr>
          <w:spacing w:val="-9"/>
          <w:sz w:val="17"/>
        </w:rPr>
        <w:t xml:space="preserve"> </w:t>
      </w:r>
      <w:r>
        <w:rPr>
          <w:sz w:val="17"/>
        </w:rPr>
        <w:t>the</w:t>
      </w:r>
      <w:r>
        <w:rPr>
          <w:spacing w:val="-8"/>
          <w:sz w:val="17"/>
        </w:rPr>
        <w:t xml:space="preserve"> </w:t>
      </w:r>
      <w:r>
        <w:rPr>
          <w:sz w:val="17"/>
        </w:rPr>
        <w:t>field</w:t>
      </w:r>
      <w:r>
        <w:rPr>
          <w:spacing w:val="-7"/>
          <w:sz w:val="17"/>
        </w:rPr>
        <w:t xml:space="preserve"> </w:t>
      </w:r>
      <w:r>
        <w:rPr>
          <w:sz w:val="17"/>
        </w:rPr>
        <w:t>of</w:t>
      </w:r>
      <w:r>
        <w:rPr>
          <w:spacing w:val="-5"/>
          <w:sz w:val="17"/>
        </w:rPr>
        <w:t xml:space="preserve"> </w:t>
      </w:r>
      <w:r>
        <w:rPr>
          <w:sz w:val="17"/>
        </w:rPr>
        <w:t>technical</w:t>
      </w:r>
      <w:r>
        <w:rPr>
          <w:spacing w:val="-10"/>
          <w:sz w:val="17"/>
        </w:rPr>
        <w:t xml:space="preserve"> </w:t>
      </w:r>
      <w:r>
        <w:rPr>
          <w:sz w:val="17"/>
        </w:rPr>
        <w:t>standards</w:t>
      </w:r>
      <w:r>
        <w:rPr>
          <w:spacing w:val="-8"/>
          <w:sz w:val="17"/>
        </w:rPr>
        <w:t xml:space="preserve"> </w:t>
      </w:r>
      <w:r>
        <w:rPr>
          <w:sz w:val="17"/>
        </w:rPr>
        <w:t>and</w:t>
      </w:r>
      <w:r>
        <w:rPr>
          <w:spacing w:val="-9"/>
          <w:sz w:val="17"/>
        </w:rPr>
        <w:t xml:space="preserve"> </w:t>
      </w:r>
      <w:r>
        <w:rPr>
          <w:sz w:val="17"/>
        </w:rPr>
        <w:t>regulations</w:t>
      </w:r>
      <w:r>
        <w:rPr>
          <w:spacing w:val="-9"/>
          <w:sz w:val="17"/>
        </w:rPr>
        <w:t xml:space="preserve"> </w:t>
      </w:r>
      <w:r>
        <w:rPr>
          <w:sz w:val="17"/>
        </w:rPr>
        <w:t>(OJ</w:t>
      </w:r>
      <w:r>
        <w:rPr>
          <w:spacing w:val="-7"/>
          <w:sz w:val="17"/>
        </w:rPr>
        <w:t xml:space="preserve"> </w:t>
      </w:r>
      <w:r>
        <w:rPr>
          <w:sz w:val="17"/>
        </w:rPr>
        <w:t>L</w:t>
      </w:r>
      <w:r>
        <w:rPr>
          <w:spacing w:val="-9"/>
          <w:sz w:val="17"/>
        </w:rPr>
        <w:t xml:space="preserve"> </w:t>
      </w:r>
      <w:r>
        <w:rPr>
          <w:sz w:val="17"/>
        </w:rPr>
        <w:t>204,</w:t>
      </w:r>
      <w:r>
        <w:rPr>
          <w:spacing w:val="-8"/>
          <w:sz w:val="17"/>
        </w:rPr>
        <w:t xml:space="preserve"> </w:t>
      </w:r>
      <w:r>
        <w:rPr>
          <w:sz w:val="17"/>
        </w:rPr>
        <w:t>21.7.1998,</w:t>
      </w:r>
      <w:r>
        <w:rPr>
          <w:spacing w:val="-9"/>
          <w:sz w:val="17"/>
        </w:rPr>
        <w:t xml:space="preserve"> </w:t>
      </w:r>
      <w:r>
        <w:rPr>
          <w:sz w:val="17"/>
        </w:rPr>
        <w:t>p.</w:t>
      </w:r>
      <w:r>
        <w:rPr>
          <w:spacing w:val="-9"/>
          <w:sz w:val="17"/>
        </w:rPr>
        <w:t xml:space="preserve"> </w:t>
      </w:r>
      <w:r>
        <w:rPr>
          <w:sz w:val="17"/>
        </w:rPr>
        <w:t>37).</w:t>
      </w:r>
    </w:p>
    <w:p w14:paraId="60AF676B" w14:textId="77777777" w:rsidR="00343FF6" w:rsidRDefault="00343FF6">
      <w:pPr>
        <w:spacing w:line="225" w:lineRule="auto"/>
        <w:rPr>
          <w:sz w:val="17"/>
        </w:rPr>
        <w:sectPr w:rsidR="00343FF6">
          <w:pgSz w:w="11910" w:h="16840"/>
          <w:pgMar w:top="1380" w:right="1220" w:bottom="280" w:left="1240" w:header="967" w:footer="0" w:gutter="0"/>
          <w:cols w:space="720"/>
        </w:sectPr>
      </w:pPr>
    </w:p>
    <w:p w14:paraId="441F701A" w14:textId="77777777" w:rsidR="00343FF6" w:rsidRDefault="00635E89">
      <w:pPr>
        <w:spacing w:before="96"/>
        <w:ind w:left="107"/>
        <w:rPr>
          <w:sz w:val="17"/>
        </w:rPr>
      </w:pPr>
      <w:r>
        <w:rPr>
          <w:sz w:val="17"/>
        </w:rPr>
        <w:lastRenderedPageBreak/>
        <w:t>HAS</w:t>
      </w:r>
      <w:r>
        <w:rPr>
          <w:spacing w:val="-4"/>
          <w:sz w:val="17"/>
        </w:rPr>
        <w:t xml:space="preserve"> </w:t>
      </w:r>
      <w:r>
        <w:rPr>
          <w:sz w:val="17"/>
        </w:rPr>
        <w:t>ADOPTED</w:t>
      </w:r>
      <w:r>
        <w:rPr>
          <w:spacing w:val="-2"/>
          <w:sz w:val="17"/>
        </w:rPr>
        <w:t xml:space="preserve"> </w:t>
      </w:r>
      <w:r>
        <w:rPr>
          <w:sz w:val="17"/>
        </w:rPr>
        <w:t>THIS</w:t>
      </w:r>
      <w:r>
        <w:rPr>
          <w:spacing w:val="-3"/>
          <w:sz w:val="17"/>
        </w:rPr>
        <w:t xml:space="preserve"> </w:t>
      </w:r>
      <w:r>
        <w:rPr>
          <w:sz w:val="17"/>
        </w:rPr>
        <w:t>REGULATION:</w:t>
      </w:r>
    </w:p>
    <w:p w14:paraId="051C756F" w14:textId="77777777" w:rsidR="00343FF6" w:rsidRDefault="00343FF6">
      <w:pPr>
        <w:pStyle w:val="BodyText"/>
        <w:spacing w:before="7"/>
        <w:rPr>
          <w:sz w:val="15"/>
        </w:rPr>
      </w:pPr>
    </w:p>
    <w:p w14:paraId="2FD1CA97" w14:textId="77777777" w:rsidR="00343FF6" w:rsidRDefault="00635E89">
      <w:pPr>
        <w:spacing w:before="101"/>
        <w:ind w:left="618" w:right="635"/>
        <w:jc w:val="center"/>
        <w:rPr>
          <w:sz w:val="17"/>
        </w:rPr>
      </w:pPr>
      <w:r>
        <w:rPr>
          <w:w w:val="95"/>
          <w:sz w:val="17"/>
        </w:rPr>
        <w:t>TITLE</w:t>
      </w:r>
      <w:r>
        <w:rPr>
          <w:spacing w:val="-2"/>
          <w:w w:val="95"/>
          <w:sz w:val="17"/>
        </w:rPr>
        <w:t xml:space="preserve"> </w:t>
      </w:r>
      <w:r>
        <w:rPr>
          <w:w w:val="95"/>
          <w:sz w:val="17"/>
        </w:rPr>
        <w:t>I</w:t>
      </w:r>
    </w:p>
    <w:p w14:paraId="1E55BD3A" w14:textId="77777777" w:rsidR="00343FF6" w:rsidRDefault="00343FF6">
      <w:pPr>
        <w:pStyle w:val="BodyText"/>
        <w:spacing w:before="2"/>
        <w:rPr>
          <w:sz w:val="24"/>
        </w:rPr>
      </w:pPr>
    </w:p>
    <w:p w14:paraId="5A4920A7" w14:textId="77777777" w:rsidR="00343FF6" w:rsidRDefault="00635E89">
      <w:pPr>
        <w:spacing w:before="1"/>
        <w:ind w:left="618" w:right="635"/>
        <w:jc w:val="center"/>
        <w:rPr>
          <w:rFonts w:ascii="Book Antiqua"/>
          <w:b/>
          <w:sz w:val="17"/>
        </w:rPr>
      </w:pPr>
      <w:r>
        <w:rPr>
          <w:rFonts w:ascii="Book Antiqua"/>
          <w:b/>
          <w:w w:val="90"/>
          <w:sz w:val="17"/>
        </w:rPr>
        <w:t>GENERAL</w:t>
      </w:r>
      <w:r>
        <w:rPr>
          <w:rFonts w:ascii="Book Antiqua"/>
          <w:b/>
          <w:spacing w:val="-2"/>
          <w:w w:val="90"/>
          <w:sz w:val="17"/>
        </w:rPr>
        <w:t xml:space="preserve"> </w:t>
      </w:r>
      <w:r>
        <w:rPr>
          <w:rFonts w:ascii="Book Antiqua"/>
          <w:b/>
          <w:w w:val="90"/>
          <w:sz w:val="17"/>
        </w:rPr>
        <w:t>PROVISIONS</w:t>
      </w:r>
    </w:p>
    <w:p w14:paraId="4276848E" w14:textId="77777777" w:rsidR="00343FF6" w:rsidRDefault="00343FF6">
      <w:pPr>
        <w:pStyle w:val="BodyText"/>
        <w:rPr>
          <w:rFonts w:ascii="Book Antiqua"/>
          <w:b/>
          <w:sz w:val="20"/>
        </w:rPr>
      </w:pPr>
    </w:p>
    <w:p w14:paraId="57C805EA" w14:textId="77777777" w:rsidR="00343FF6" w:rsidRDefault="00343FF6">
      <w:pPr>
        <w:pStyle w:val="BodyText"/>
        <w:spacing w:before="11"/>
        <w:rPr>
          <w:rFonts w:ascii="Book Antiqua"/>
          <w:b/>
          <w:sz w:val="14"/>
        </w:rPr>
      </w:pPr>
    </w:p>
    <w:p w14:paraId="2F97C30B" w14:textId="77777777" w:rsidR="00343FF6" w:rsidRDefault="00635E89">
      <w:pPr>
        <w:ind w:left="618" w:right="635"/>
        <w:jc w:val="center"/>
        <w:rPr>
          <w:i/>
          <w:sz w:val="19"/>
        </w:rPr>
      </w:pPr>
      <w:r>
        <w:rPr>
          <w:i/>
          <w:w w:val="95"/>
          <w:sz w:val="19"/>
        </w:rPr>
        <w:t>Article</w:t>
      </w:r>
      <w:r>
        <w:rPr>
          <w:i/>
          <w:spacing w:val="1"/>
          <w:w w:val="95"/>
          <w:sz w:val="19"/>
        </w:rPr>
        <w:t xml:space="preserve"> </w:t>
      </w:r>
      <w:r>
        <w:rPr>
          <w:i/>
          <w:w w:val="95"/>
          <w:sz w:val="19"/>
        </w:rPr>
        <w:t>1</w:t>
      </w:r>
    </w:p>
    <w:p w14:paraId="6C223916" w14:textId="77777777" w:rsidR="00343FF6" w:rsidRDefault="00343FF6">
      <w:pPr>
        <w:pStyle w:val="BodyText"/>
        <w:rPr>
          <w:i/>
          <w:sz w:val="22"/>
        </w:rPr>
      </w:pPr>
    </w:p>
    <w:p w14:paraId="77F4F4C1" w14:textId="77777777" w:rsidR="00343FF6" w:rsidRDefault="00635E89">
      <w:pPr>
        <w:pStyle w:val="Heading1"/>
        <w:spacing w:before="175"/>
      </w:pPr>
      <w:r>
        <w:rPr>
          <w:w w:val="95"/>
        </w:rPr>
        <w:t>Subject</w:t>
      </w:r>
      <w:r>
        <w:rPr>
          <w:spacing w:val="7"/>
          <w:w w:val="95"/>
        </w:rPr>
        <w:t xml:space="preserve"> </w:t>
      </w:r>
      <w:r>
        <w:rPr>
          <w:w w:val="95"/>
        </w:rPr>
        <w:t>matter</w:t>
      </w:r>
    </w:p>
    <w:p w14:paraId="0B5E8262" w14:textId="77777777" w:rsidR="00343FF6" w:rsidRDefault="00343FF6">
      <w:pPr>
        <w:pStyle w:val="BodyText"/>
        <w:rPr>
          <w:rFonts w:ascii="Book Antiqua"/>
          <w:b/>
          <w:sz w:val="22"/>
        </w:rPr>
      </w:pPr>
    </w:p>
    <w:p w14:paraId="43BC9D3A" w14:textId="77777777" w:rsidR="00343FF6" w:rsidRDefault="00635E89">
      <w:pPr>
        <w:pStyle w:val="ListParagraph"/>
        <w:numPr>
          <w:ilvl w:val="0"/>
          <w:numId w:val="106"/>
        </w:numPr>
        <w:tabs>
          <w:tab w:val="left" w:pos="538"/>
          <w:tab w:val="left" w:pos="540"/>
        </w:tabs>
        <w:spacing w:before="157"/>
        <w:ind w:right="0" w:hanging="433"/>
        <w:rPr>
          <w:sz w:val="19"/>
        </w:rPr>
      </w:pPr>
      <w:r>
        <w:rPr>
          <w:w w:val="90"/>
          <w:sz w:val="19"/>
        </w:rPr>
        <w:t>This</w:t>
      </w:r>
      <w:r>
        <w:rPr>
          <w:spacing w:val="22"/>
          <w:w w:val="90"/>
          <w:sz w:val="19"/>
        </w:rPr>
        <w:t xml:space="preserve"> </w:t>
      </w:r>
      <w:r>
        <w:rPr>
          <w:w w:val="90"/>
          <w:sz w:val="19"/>
        </w:rPr>
        <w:t>Regulation</w:t>
      </w:r>
      <w:r>
        <w:rPr>
          <w:spacing w:val="23"/>
          <w:w w:val="90"/>
          <w:sz w:val="19"/>
        </w:rPr>
        <w:t xml:space="preserve"> </w:t>
      </w:r>
      <w:r>
        <w:rPr>
          <w:w w:val="90"/>
          <w:sz w:val="19"/>
        </w:rPr>
        <w:t>establishes</w:t>
      </w:r>
      <w:r>
        <w:rPr>
          <w:spacing w:val="23"/>
          <w:w w:val="90"/>
          <w:sz w:val="19"/>
        </w:rPr>
        <w:t xml:space="preserve"> </w:t>
      </w:r>
      <w:r>
        <w:rPr>
          <w:w w:val="90"/>
          <w:sz w:val="19"/>
        </w:rPr>
        <w:t>a</w:t>
      </w:r>
      <w:r>
        <w:rPr>
          <w:spacing w:val="22"/>
          <w:w w:val="90"/>
          <w:sz w:val="19"/>
        </w:rPr>
        <w:t xml:space="preserve"> </w:t>
      </w:r>
      <w:r>
        <w:rPr>
          <w:w w:val="90"/>
          <w:sz w:val="19"/>
        </w:rPr>
        <w:t>network</w:t>
      </w:r>
      <w:r>
        <w:rPr>
          <w:spacing w:val="24"/>
          <w:w w:val="90"/>
          <w:sz w:val="19"/>
        </w:rPr>
        <w:t xml:space="preserve"> </w:t>
      </w:r>
      <w:r>
        <w:rPr>
          <w:w w:val="90"/>
          <w:sz w:val="19"/>
        </w:rPr>
        <w:t>code</w:t>
      </w:r>
      <w:r>
        <w:rPr>
          <w:spacing w:val="22"/>
          <w:w w:val="90"/>
          <w:sz w:val="19"/>
        </w:rPr>
        <w:t xml:space="preserve"> </w:t>
      </w:r>
      <w:r>
        <w:rPr>
          <w:w w:val="90"/>
          <w:sz w:val="19"/>
        </w:rPr>
        <w:t>which</w:t>
      </w:r>
      <w:r>
        <w:rPr>
          <w:spacing w:val="21"/>
          <w:w w:val="90"/>
          <w:sz w:val="19"/>
        </w:rPr>
        <w:t xml:space="preserve"> </w:t>
      </w:r>
      <w:r>
        <w:rPr>
          <w:w w:val="90"/>
          <w:sz w:val="19"/>
        </w:rPr>
        <w:t>lays</w:t>
      </w:r>
      <w:r>
        <w:rPr>
          <w:spacing w:val="23"/>
          <w:w w:val="90"/>
          <w:sz w:val="19"/>
        </w:rPr>
        <w:t xml:space="preserve"> </w:t>
      </w:r>
      <w:r>
        <w:rPr>
          <w:w w:val="90"/>
          <w:sz w:val="19"/>
        </w:rPr>
        <w:t>down</w:t>
      </w:r>
      <w:r>
        <w:rPr>
          <w:spacing w:val="23"/>
          <w:w w:val="90"/>
          <w:sz w:val="19"/>
        </w:rPr>
        <w:t xml:space="preserve"> </w:t>
      </w:r>
      <w:r>
        <w:rPr>
          <w:w w:val="90"/>
          <w:sz w:val="19"/>
        </w:rPr>
        <w:t>the</w:t>
      </w:r>
      <w:r>
        <w:rPr>
          <w:spacing w:val="22"/>
          <w:w w:val="90"/>
          <w:sz w:val="19"/>
        </w:rPr>
        <w:t xml:space="preserve"> </w:t>
      </w:r>
      <w:r>
        <w:rPr>
          <w:w w:val="90"/>
          <w:sz w:val="19"/>
        </w:rPr>
        <w:t>requirements</w:t>
      </w:r>
      <w:r>
        <w:rPr>
          <w:spacing w:val="24"/>
          <w:w w:val="90"/>
          <w:sz w:val="19"/>
        </w:rPr>
        <w:t xml:space="preserve"> </w:t>
      </w:r>
      <w:r>
        <w:rPr>
          <w:w w:val="90"/>
          <w:sz w:val="19"/>
        </w:rPr>
        <w:t>for</w:t>
      </w:r>
      <w:r>
        <w:rPr>
          <w:spacing w:val="24"/>
          <w:w w:val="90"/>
          <w:sz w:val="19"/>
        </w:rPr>
        <w:t xml:space="preserve"> </w:t>
      </w:r>
      <w:r>
        <w:rPr>
          <w:w w:val="90"/>
          <w:sz w:val="19"/>
        </w:rPr>
        <w:t>grid</w:t>
      </w:r>
      <w:r>
        <w:rPr>
          <w:spacing w:val="23"/>
          <w:w w:val="90"/>
          <w:sz w:val="19"/>
        </w:rPr>
        <w:t xml:space="preserve"> </w:t>
      </w:r>
      <w:r>
        <w:rPr>
          <w:w w:val="90"/>
          <w:sz w:val="19"/>
        </w:rPr>
        <w:t>connection</w:t>
      </w:r>
      <w:r>
        <w:rPr>
          <w:spacing w:val="23"/>
          <w:w w:val="90"/>
          <w:sz w:val="19"/>
        </w:rPr>
        <w:t xml:space="preserve"> </w:t>
      </w:r>
      <w:r>
        <w:rPr>
          <w:w w:val="90"/>
          <w:sz w:val="19"/>
        </w:rPr>
        <w:t>of:</w:t>
      </w:r>
    </w:p>
    <w:p w14:paraId="35E899AE" w14:textId="77777777" w:rsidR="00343FF6" w:rsidRDefault="00343FF6">
      <w:pPr>
        <w:pStyle w:val="BodyText"/>
        <w:spacing w:before="1"/>
        <w:rPr>
          <w:sz w:val="24"/>
        </w:rPr>
      </w:pPr>
    </w:p>
    <w:p w14:paraId="375C795C" w14:textId="77777777" w:rsidR="00343FF6" w:rsidRDefault="00635E89">
      <w:pPr>
        <w:pStyle w:val="ListParagraph"/>
        <w:numPr>
          <w:ilvl w:val="0"/>
          <w:numId w:val="105"/>
        </w:numPr>
        <w:tabs>
          <w:tab w:val="left" w:pos="402"/>
        </w:tabs>
        <w:ind w:right="0"/>
        <w:rPr>
          <w:sz w:val="19"/>
        </w:rPr>
      </w:pPr>
      <w:r>
        <w:rPr>
          <w:w w:val="90"/>
          <w:sz w:val="19"/>
        </w:rPr>
        <w:t>transmission-connected</w:t>
      </w:r>
      <w:r>
        <w:rPr>
          <w:spacing w:val="24"/>
          <w:w w:val="90"/>
          <w:sz w:val="19"/>
        </w:rPr>
        <w:t xml:space="preserve"> </w:t>
      </w:r>
      <w:r>
        <w:rPr>
          <w:w w:val="90"/>
          <w:sz w:val="19"/>
        </w:rPr>
        <w:t>demand</w:t>
      </w:r>
      <w:r>
        <w:rPr>
          <w:spacing w:val="24"/>
          <w:w w:val="90"/>
          <w:sz w:val="19"/>
        </w:rPr>
        <w:t xml:space="preserve"> </w:t>
      </w:r>
      <w:r>
        <w:rPr>
          <w:w w:val="90"/>
          <w:sz w:val="19"/>
        </w:rPr>
        <w:t>facilities;</w:t>
      </w:r>
    </w:p>
    <w:p w14:paraId="71A88D65" w14:textId="77777777" w:rsidR="00343FF6" w:rsidRDefault="00343FF6">
      <w:pPr>
        <w:pStyle w:val="BodyText"/>
        <w:spacing w:before="2"/>
        <w:rPr>
          <w:sz w:val="24"/>
        </w:rPr>
      </w:pPr>
    </w:p>
    <w:p w14:paraId="6A4546C3" w14:textId="77777777" w:rsidR="00343FF6" w:rsidRDefault="00635E89">
      <w:pPr>
        <w:pStyle w:val="ListParagraph"/>
        <w:numPr>
          <w:ilvl w:val="0"/>
          <w:numId w:val="105"/>
        </w:numPr>
        <w:tabs>
          <w:tab w:val="left" w:pos="402"/>
        </w:tabs>
        <w:ind w:right="0"/>
        <w:rPr>
          <w:sz w:val="19"/>
        </w:rPr>
      </w:pPr>
      <w:r>
        <w:rPr>
          <w:w w:val="90"/>
          <w:sz w:val="19"/>
        </w:rPr>
        <w:t>transmission-connected</w:t>
      </w:r>
      <w:r>
        <w:rPr>
          <w:spacing w:val="24"/>
          <w:w w:val="90"/>
          <w:sz w:val="19"/>
        </w:rPr>
        <w:t xml:space="preserve"> </w:t>
      </w:r>
      <w:r>
        <w:rPr>
          <w:w w:val="90"/>
          <w:sz w:val="19"/>
        </w:rPr>
        <w:t>distribution</w:t>
      </w:r>
      <w:r>
        <w:rPr>
          <w:spacing w:val="23"/>
          <w:w w:val="90"/>
          <w:sz w:val="19"/>
        </w:rPr>
        <w:t xml:space="preserve"> </w:t>
      </w:r>
      <w:r>
        <w:rPr>
          <w:w w:val="90"/>
          <w:sz w:val="19"/>
        </w:rPr>
        <w:t>facilities;</w:t>
      </w:r>
    </w:p>
    <w:p w14:paraId="7EB89668" w14:textId="77777777" w:rsidR="00343FF6" w:rsidRDefault="00343FF6">
      <w:pPr>
        <w:pStyle w:val="BodyText"/>
        <w:spacing w:before="1"/>
        <w:rPr>
          <w:sz w:val="24"/>
        </w:rPr>
      </w:pPr>
    </w:p>
    <w:p w14:paraId="0A6EFF62" w14:textId="77777777" w:rsidR="00343FF6" w:rsidRDefault="00635E89">
      <w:pPr>
        <w:pStyle w:val="ListParagraph"/>
        <w:numPr>
          <w:ilvl w:val="0"/>
          <w:numId w:val="105"/>
        </w:numPr>
        <w:tabs>
          <w:tab w:val="left" w:pos="402"/>
        </w:tabs>
        <w:ind w:right="0"/>
        <w:rPr>
          <w:sz w:val="19"/>
        </w:rPr>
      </w:pPr>
      <w:r>
        <w:rPr>
          <w:w w:val="90"/>
          <w:sz w:val="19"/>
        </w:rPr>
        <w:t>distribution</w:t>
      </w:r>
      <w:r>
        <w:rPr>
          <w:spacing w:val="22"/>
          <w:w w:val="90"/>
          <w:sz w:val="19"/>
        </w:rPr>
        <w:t xml:space="preserve"> </w:t>
      </w:r>
      <w:r>
        <w:rPr>
          <w:w w:val="90"/>
          <w:sz w:val="19"/>
        </w:rPr>
        <w:t>systems,</w:t>
      </w:r>
      <w:r>
        <w:rPr>
          <w:spacing w:val="25"/>
          <w:w w:val="90"/>
          <w:sz w:val="19"/>
        </w:rPr>
        <w:t xml:space="preserve"> </w:t>
      </w:r>
      <w:r>
        <w:rPr>
          <w:w w:val="90"/>
          <w:sz w:val="19"/>
        </w:rPr>
        <w:t>including</w:t>
      </w:r>
      <w:r>
        <w:rPr>
          <w:spacing w:val="22"/>
          <w:w w:val="90"/>
          <w:sz w:val="19"/>
        </w:rPr>
        <w:t xml:space="preserve"> </w:t>
      </w:r>
      <w:r>
        <w:rPr>
          <w:w w:val="90"/>
          <w:sz w:val="19"/>
        </w:rPr>
        <w:t>closed</w:t>
      </w:r>
      <w:r>
        <w:rPr>
          <w:spacing w:val="23"/>
          <w:w w:val="90"/>
          <w:sz w:val="19"/>
        </w:rPr>
        <w:t xml:space="preserve"> </w:t>
      </w:r>
      <w:r>
        <w:rPr>
          <w:w w:val="90"/>
          <w:sz w:val="19"/>
        </w:rPr>
        <w:t>distribution</w:t>
      </w:r>
      <w:r>
        <w:rPr>
          <w:spacing w:val="23"/>
          <w:w w:val="90"/>
          <w:sz w:val="19"/>
        </w:rPr>
        <w:t xml:space="preserve"> </w:t>
      </w:r>
      <w:r>
        <w:rPr>
          <w:w w:val="90"/>
          <w:sz w:val="19"/>
        </w:rPr>
        <w:t>systems;</w:t>
      </w:r>
    </w:p>
    <w:p w14:paraId="5F47FFC8" w14:textId="77777777" w:rsidR="00343FF6" w:rsidRDefault="00343FF6">
      <w:pPr>
        <w:pStyle w:val="BodyText"/>
        <w:spacing w:before="11"/>
        <w:rPr>
          <w:sz w:val="24"/>
        </w:rPr>
      </w:pPr>
    </w:p>
    <w:p w14:paraId="682C89CC" w14:textId="77777777" w:rsidR="00343FF6" w:rsidRDefault="00635E89">
      <w:pPr>
        <w:pStyle w:val="ListParagraph"/>
        <w:numPr>
          <w:ilvl w:val="0"/>
          <w:numId w:val="105"/>
        </w:numPr>
        <w:tabs>
          <w:tab w:val="left" w:pos="402"/>
        </w:tabs>
        <w:spacing w:line="228" w:lineRule="auto"/>
        <w:ind w:right="122"/>
        <w:rPr>
          <w:sz w:val="19"/>
        </w:rPr>
      </w:pPr>
      <w:r>
        <w:rPr>
          <w:w w:val="95"/>
          <w:sz w:val="19"/>
        </w:rPr>
        <w:t>demand units, used by a demand facility or a closed distribution system to provide demand response services to</w:t>
      </w:r>
      <w:r>
        <w:rPr>
          <w:spacing w:val="1"/>
          <w:w w:val="95"/>
          <w:sz w:val="19"/>
        </w:rPr>
        <w:t xml:space="preserve"> </w:t>
      </w:r>
      <w:r>
        <w:rPr>
          <w:sz w:val="19"/>
        </w:rPr>
        <w:t>relevant</w:t>
      </w:r>
      <w:r>
        <w:rPr>
          <w:spacing w:val="12"/>
          <w:sz w:val="19"/>
        </w:rPr>
        <w:t xml:space="preserve"> </w:t>
      </w:r>
      <w:r>
        <w:rPr>
          <w:sz w:val="19"/>
        </w:rPr>
        <w:t>system</w:t>
      </w:r>
      <w:r>
        <w:rPr>
          <w:spacing w:val="13"/>
          <w:sz w:val="19"/>
        </w:rPr>
        <w:t xml:space="preserve"> </w:t>
      </w:r>
      <w:r>
        <w:rPr>
          <w:sz w:val="19"/>
        </w:rPr>
        <w:t>operators</w:t>
      </w:r>
      <w:r>
        <w:rPr>
          <w:spacing w:val="12"/>
          <w:sz w:val="19"/>
        </w:rPr>
        <w:t xml:space="preserve"> </w:t>
      </w:r>
      <w:r>
        <w:rPr>
          <w:sz w:val="19"/>
        </w:rPr>
        <w:t>and</w:t>
      </w:r>
      <w:r>
        <w:rPr>
          <w:spacing w:val="11"/>
          <w:sz w:val="19"/>
        </w:rPr>
        <w:t xml:space="preserve"> </w:t>
      </w:r>
      <w:r>
        <w:rPr>
          <w:sz w:val="19"/>
        </w:rPr>
        <w:t>relevant</w:t>
      </w:r>
      <w:r>
        <w:rPr>
          <w:spacing w:val="13"/>
          <w:sz w:val="19"/>
        </w:rPr>
        <w:t xml:space="preserve"> </w:t>
      </w:r>
      <w:r>
        <w:rPr>
          <w:sz w:val="19"/>
        </w:rPr>
        <w:t>TSOs.</w:t>
      </w:r>
    </w:p>
    <w:p w14:paraId="0FAF57C4" w14:textId="77777777" w:rsidR="00343FF6" w:rsidRDefault="00343FF6">
      <w:pPr>
        <w:pStyle w:val="BodyText"/>
        <w:rPr>
          <w:sz w:val="25"/>
        </w:rPr>
      </w:pPr>
    </w:p>
    <w:p w14:paraId="54C6A8F5" w14:textId="77777777" w:rsidR="00343FF6" w:rsidRDefault="00635E89">
      <w:pPr>
        <w:pStyle w:val="ListParagraph"/>
        <w:numPr>
          <w:ilvl w:val="0"/>
          <w:numId w:val="106"/>
        </w:numPr>
        <w:tabs>
          <w:tab w:val="left" w:pos="540"/>
        </w:tabs>
        <w:spacing w:line="228" w:lineRule="auto"/>
        <w:ind w:left="107" w:right="122" w:firstLine="0"/>
        <w:rPr>
          <w:sz w:val="19"/>
        </w:rPr>
      </w:pPr>
      <w:r>
        <w:rPr>
          <w:w w:val="95"/>
          <w:sz w:val="19"/>
        </w:rPr>
        <w:t>This Regulation, therefore, helps to ensure fair conditions of competition in the internal electricity market, to</w:t>
      </w:r>
      <w:r>
        <w:rPr>
          <w:spacing w:val="1"/>
          <w:w w:val="95"/>
          <w:sz w:val="19"/>
        </w:rPr>
        <w:t xml:space="preserve"> </w:t>
      </w:r>
      <w:r>
        <w:rPr>
          <w:w w:val="95"/>
          <w:sz w:val="19"/>
        </w:rPr>
        <w:t>ensure</w:t>
      </w:r>
      <w:r>
        <w:rPr>
          <w:spacing w:val="1"/>
          <w:w w:val="95"/>
          <w:sz w:val="19"/>
        </w:rPr>
        <w:t xml:space="preserve"> </w:t>
      </w:r>
      <w:r>
        <w:rPr>
          <w:w w:val="95"/>
          <w:sz w:val="19"/>
        </w:rPr>
        <w:t>system</w:t>
      </w:r>
      <w:r>
        <w:rPr>
          <w:spacing w:val="1"/>
          <w:w w:val="95"/>
          <w:sz w:val="19"/>
        </w:rPr>
        <w:t xml:space="preserve"> </w:t>
      </w:r>
      <w:r>
        <w:rPr>
          <w:w w:val="95"/>
          <w:sz w:val="19"/>
        </w:rPr>
        <w:t>security</w:t>
      </w:r>
      <w:r>
        <w:rPr>
          <w:spacing w:val="1"/>
          <w:w w:val="95"/>
          <w:sz w:val="19"/>
        </w:rPr>
        <w:t xml:space="preserve"> </w:t>
      </w:r>
      <w:r>
        <w:rPr>
          <w:w w:val="95"/>
          <w:sz w:val="19"/>
        </w:rPr>
        <w:t>and</w:t>
      </w:r>
      <w:r>
        <w:rPr>
          <w:spacing w:val="1"/>
          <w:w w:val="95"/>
          <w:sz w:val="19"/>
        </w:rPr>
        <w:t xml:space="preserve"> </w:t>
      </w:r>
      <w:r>
        <w:rPr>
          <w:w w:val="95"/>
          <w:sz w:val="19"/>
        </w:rPr>
        <w:t>the</w:t>
      </w:r>
      <w:r>
        <w:rPr>
          <w:spacing w:val="1"/>
          <w:w w:val="95"/>
          <w:sz w:val="19"/>
        </w:rPr>
        <w:t xml:space="preserve"> </w:t>
      </w:r>
      <w:r>
        <w:rPr>
          <w:w w:val="95"/>
          <w:sz w:val="19"/>
        </w:rPr>
        <w:t>integration of</w:t>
      </w:r>
      <w:r>
        <w:rPr>
          <w:spacing w:val="1"/>
          <w:w w:val="95"/>
          <w:sz w:val="19"/>
        </w:rPr>
        <w:t xml:space="preserve"> </w:t>
      </w:r>
      <w:r>
        <w:rPr>
          <w:w w:val="95"/>
          <w:sz w:val="19"/>
        </w:rPr>
        <w:t>renewable</w:t>
      </w:r>
      <w:r>
        <w:rPr>
          <w:spacing w:val="1"/>
          <w:w w:val="95"/>
          <w:sz w:val="19"/>
        </w:rPr>
        <w:t xml:space="preserve"> </w:t>
      </w:r>
      <w:r>
        <w:rPr>
          <w:w w:val="95"/>
          <w:sz w:val="19"/>
        </w:rPr>
        <w:t>electricity</w:t>
      </w:r>
      <w:r>
        <w:rPr>
          <w:spacing w:val="1"/>
          <w:w w:val="95"/>
          <w:sz w:val="19"/>
        </w:rPr>
        <w:t xml:space="preserve"> </w:t>
      </w:r>
      <w:r>
        <w:rPr>
          <w:w w:val="95"/>
          <w:sz w:val="19"/>
        </w:rPr>
        <w:t>sources,</w:t>
      </w:r>
      <w:r>
        <w:rPr>
          <w:spacing w:val="1"/>
          <w:w w:val="95"/>
          <w:sz w:val="19"/>
        </w:rPr>
        <w:t xml:space="preserve"> </w:t>
      </w:r>
      <w:r>
        <w:rPr>
          <w:w w:val="95"/>
          <w:sz w:val="19"/>
        </w:rPr>
        <w:t>and</w:t>
      </w:r>
      <w:r>
        <w:rPr>
          <w:spacing w:val="1"/>
          <w:w w:val="95"/>
          <w:sz w:val="19"/>
        </w:rPr>
        <w:t xml:space="preserve"> </w:t>
      </w:r>
      <w:r>
        <w:rPr>
          <w:w w:val="95"/>
          <w:sz w:val="19"/>
        </w:rPr>
        <w:t>to facilitate</w:t>
      </w:r>
      <w:r>
        <w:rPr>
          <w:spacing w:val="1"/>
          <w:w w:val="95"/>
          <w:sz w:val="19"/>
        </w:rPr>
        <w:t xml:space="preserve"> </w:t>
      </w:r>
      <w:r>
        <w:rPr>
          <w:w w:val="95"/>
          <w:sz w:val="19"/>
        </w:rPr>
        <w:t>Union-wide</w:t>
      </w:r>
      <w:r>
        <w:rPr>
          <w:spacing w:val="1"/>
          <w:w w:val="95"/>
          <w:sz w:val="19"/>
        </w:rPr>
        <w:t xml:space="preserve"> </w:t>
      </w:r>
      <w:r>
        <w:rPr>
          <w:w w:val="95"/>
          <w:sz w:val="19"/>
        </w:rPr>
        <w:t>trade</w:t>
      </w:r>
      <w:r>
        <w:rPr>
          <w:spacing w:val="1"/>
          <w:w w:val="95"/>
          <w:sz w:val="19"/>
        </w:rPr>
        <w:t xml:space="preserve"> </w:t>
      </w:r>
      <w:r>
        <w:rPr>
          <w:w w:val="95"/>
          <w:sz w:val="19"/>
        </w:rPr>
        <w:t>in</w:t>
      </w:r>
      <w:r>
        <w:rPr>
          <w:spacing w:val="1"/>
          <w:w w:val="95"/>
          <w:sz w:val="19"/>
        </w:rPr>
        <w:t xml:space="preserve"> </w:t>
      </w:r>
      <w:r>
        <w:rPr>
          <w:sz w:val="19"/>
        </w:rPr>
        <w:t>electricity.</w:t>
      </w:r>
    </w:p>
    <w:p w14:paraId="644CA607" w14:textId="77777777" w:rsidR="00343FF6" w:rsidRDefault="00343FF6">
      <w:pPr>
        <w:pStyle w:val="BodyText"/>
        <w:rPr>
          <w:sz w:val="22"/>
        </w:rPr>
      </w:pPr>
    </w:p>
    <w:p w14:paraId="6B8A5160" w14:textId="77777777" w:rsidR="00343FF6" w:rsidRDefault="00635E89">
      <w:pPr>
        <w:pStyle w:val="ListParagraph"/>
        <w:numPr>
          <w:ilvl w:val="0"/>
          <w:numId w:val="106"/>
        </w:numPr>
        <w:tabs>
          <w:tab w:val="left" w:pos="540"/>
        </w:tabs>
        <w:spacing w:before="184" w:line="228" w:lineRule="auto"/>
        <w:ind w:left="107" w:firstLine="0"/>
        <w:rPr>
          <w:sz w:val="19"/>
        </w:rPr>
      </w:pPr>
      <w:r>
        <w:rPr>
          <w:w w:val="95"/>
          <w:sz w:val="19"/>
        </w:rPr>
        <w:t>This Regulation also lays down the obligations for ensuring that system operators make appropriate use of the</w:t>
      </w:r>
      <w:r>
        <w:rPr>
          <w:spacing w:val="1"/>
          <w:w w:val="95"/>
          <w:sz w:val="19"/>
        </w:rPr>
        <w:t xml:space="preserve"> </w:t>
      </w:r>
      <w:r>
        <w:rPr>
          <w:w w:val="95"/>
          <w:sz w:val="19"/>
        </w:rPr>
        <w:t>demand</w:t>
      </w:r>
      <w:r>
        <w:rPr>
          <w:spacing w:val="23"/>
          <w:w w:val="95"/>
          <w:sz w:val="19"/>
        </w:rPr>
        <w:t xml:space="preserve"> </w:t>
      </w:r>
      <w:r>
        <w:rPr>
          <w:w w:val="95"/>
          <w:sz w:val="19"/>
        </w:rPr>
        <w:t>facilities'</w:t>
      </w:r>
      <w:r>
        <w:rPr>
          <w:spacing w:val="22"/>
          <w:w w:val="95"/>
          <w:sz w:val="19"/>
        </w:rPr>
        <w:t xml:space="preserve"> </w:t>
      </w:r>
      <w:r>
        <w:rPr>
          <w:w w:val="95"/>
          <w:sz w:val="19"/>
        </w:rPr>
        <w:t>and</w:t>
      </w:r>
      <w:r>
        <w:rPr>
          <w:spacing w:val="23"/>
          <w:w w:val="95"/>
          <w:sz w:val="19"/>
        </w:rPr>
        <w:t xml:space="preserve"> </w:t>
      </w:r>
      <w:r>
        <w:rPr>
          <w:w w:val="95"/>
          <w:sz w:val="19"/>
        </w:rPr>
        <w:t>distribution</w:t>
      </w:r>
      <w:r>
        <w:rPr>
          <w:spacing w:val="24"/>
          <w:w w:val="95"/>
          <w:sz w:val="19"/>
        </w:rPr>
        <w:t xml:space="preserve"> </w:t>
      </w:r>
      <w:r>
        <w:rPr>
          <w:w w:val="95"/>
          <w:sz w:val="19"/>
        </w:rPr>
        <w:t>systems'</w:t>
      </w:r>
      <w:r>
        <w:rPr>
          <w:spacing w:val="24"/>
          <w:w w:val="95"/>
          <w:sz w:val="19"/>
        </w:rPr>
        <w:t xml:space="preserve"> </w:t>
      </w:r>
      <w:r>
        <w:rPr>
          <w:w w:val="95"/>
          <w:sz w:val="19"/>
        </w:rPr>
        <w:t>capabilities</w:t>
      </w:r>
      <w:r>
        <w:rPr>
          <w:spacing w:val="24"/>
          <w:w w:val="95"/>
          <w:sz w:val="19"/>
        </w:rPr>
        <w:t xml:space="preserve"> </w:t>
      </w:r>
      <w:r>
        <w:rPr>
          <w:w w:val="95"/>
          <w:sz w:val="19"/>
        </w:rPr>
        <w:t>in</w:t>
      </w:r>
      <w:r>
        <w:rPr>
          <w:spacing w:val="23"/>
          <w:w w:val="95"/>
          <w:sz w:val="19"/>
        </w:rPr>
        <w:t xml:space="preserve"> </w:t>
      </w:r>
      <w:r>
        <w:rPr>
          <w:w w:val="95"/>
          <w:sz w:val="19"/>
        </w:rPr>
        <w:t>a</w:t>
      </w:r>
      <w:r>
        <w:rPr>
          <w:spacing w:val="23"/>
          <w:w w:val="95"/>
          <w:sz w:val="19"/>
        </w:rPr>
        <w:t xml:space="preserve"> </w:t>
      </w:r>
      <w:r>
        <w:rPr>
          <w:w w:val="95"/>
          <w:sz w:val="19"/>
        </w:rPr>
        <w:t>transparent</w:t>
      </w:r>
      <w:r>
        <w:rPr>
          <w:spacing w:val="25"/>
          <w:w w:val="95"/>
          <w:sz w:val="19"/>
        </w:rPr>
        <w:t xml:space="preserve"> </w:t>
      </w:r>
      <w:r>
        <w:rPr>
          <w:w w:val="95"/>
          <w:sz w:val="19"/>
        </w:rPr>
        <w:t>and</w:t>
      </w:r>
      <w:r>
        <w:rPr>
          <w:spacing w:val="23"/>
          <w:w w:val="95"/>
          <w:sz w:val="19"/>
        </w:rPr>
        <w:t xml:space="preserve"> </w:t>
      </w:r>
      <w:r>
        <w:rPr>
          <w:w w:val="95"/>
          <w:sz w:val="19"/>
        </w:rPr>
        <w:t>non-discriminatory</w:t>
      </w:r>
      <w:r>
        <w:rPr>
          <w:spacing w:val="24"/>
          <w:w w:val="95"/>
          <w:sz w:val="19"/>
        </w:rPr>
        <w:t xml:space="preserve"> </w:t>
      </w:r>
      <w:r>
        <w:rPr>
          <w:w w:val="95"/>
          <w:sz w:val="19"/>
        </w:rPr>
        <w:t>manner</w:t>
      </w:r>
      <w:r>
        <w:rPr>
          <w:spacing w:val="27"/>
          <w:w w:val="95"/>
          <w:sz w:val="19"/>
        </w:rPr>
        <w:t xml:space="preserve"> </w:t>
      </w:r>
      <w:r>
        <w:rPr>
          <w:w w:val="95"/>
          <w:sz w:val="19"/>
        </w:rPr>
        <w:t>to</w:t>
      </w:r>
      <w:r>
        <w:rPr>
          <w:spacing w:val="22"/>
          <w:w w:val="95"/>
          <w:sz w:val="19"/>
        </w:rPr>
        <w:t xml:space="preserve"> </w:t>
      </w:r>
      <w:r>
        <w:rPr>
          <w:w w:val="95"/>
          <w:sz w:val="19"/>
        </w:rPr>
        <w:t>provide</w:t>
      </w:r>
      <w:r>
        <w:rPr>
          <w:spacing w:val="-37"/>
          <w:w w:val="95"/>
          <w:sz w:val="19"/>
        </w:rPr>
        <w:t xml:space="preserve"> </w:t>
      </w:r>
      <w:r>
        <w:rPr>
          <w:sz w:val="19"/>
        </w:rPr>
        <w:t>a</w:t>
      </w:r>
      <w:r>
        <w:rPr>
          <w:spacing w:val="13"/>
          <w:sz w:val="19"/>
        </w:rPr>
        <w:t xml:space="preserve"> </w:t>
      </w:r>
      <w:r>
        <w:rPr>
          <w:sz w:val="19"/>
        </w:rPr>
        <w:t>level</w:t>
      </w:r>
      <w:r>
        <w:rPr>
          <w:spacing w:val="12"/>
          <w:sz w:val="19"/>
        </w:rPr>
        <w:t xml:space="preserve"> </w:t>
      </w:r>
      <w:r>
        <w:rPr>
          <w:sz w:val="19"/>
        </w:rPr>
        <w:t>playing</w:t>
      </w:r>
      <w:r>
        <w:rPr>
          <w:spacing w:val="13"/>
          <w:sz w:val="19"/>
        </w:rPr>
        <w:t xml:space="preserve"> </w:t>
      </w:r>
      <w:r>
        <w:rPr>
          <w:sz w:val="19"/>
        </w:rPr>
        <w:t>field</w:t>
      </w:r>
      <w:r>
        <w:rPr>
          <w:spacing w:val="12"/>
          <w:sz w:val="19"/>
        </w:rPr>
        <w:t xml:space="preserve"> </w:t>
      </w:r>
      <w:r>
        <w:rPr>
          <w:sz w:val="19"/>
        </w:rPr>
        <w:t>throughout</w:t>
      </w:r>
      <w:r>
        <w:rPr>
          <w:spacing w:val="14"/>
          <w:sz w:val="19"/>
        </w:rPr>
        <w:t xml:space="preserve"> </w:t>
      </w:r>
      <w:r>
        <w:rPr>
          <w:sz w:val="19"/>
        </w:rPr>
        <w:t>the</w:t>
      </w:r>
      <w:r>
        <w:rPr>
          <w:spacing w:val="13"/>
          <w:sz w:val="19"/>
        </w:rPr>
        <w:t xml:space="preserve"> </w:t>
      </w:r>
      <w:r>
        <w:rPr>
          <w:sz w:val="19"/>
        </w:rPr>
        <w:t>Union.</w:t>
      </w:r>
    </w:p>
    <w:p w14:paraId="3460D33A" w14:textId="77777777" w:rsidR="00343FF6" w:rsidRDefault="00343FF6">
      <w:pPr>
        <w:pStyle w:val="BodyText"/>
        <w:rPr>
          <w:sz w:val="22"/>
        </w:rPr>
      </w:pPr>
    </w:p>
    <w:p w14:paraId="01941B96" w14:textId="77777777" w:rsidR="00343FF6" w:rsidRDefault="00343FF6">
      <w:pPr>
        <w:pStyle w:val="BodyText"/>
        <w:rPr>
          <w:sz w:val="22"/>
        </w:rPr>
      </w:pPr>
    </w:p>
    <w:p w14:paraId="29F2EFDB" w14:textId="77777777" w:rsidR="00343FF6" w:rsidRDefault="00343FF6">
      <w:pPr>
        <w:pStyle w:val="BodyText"/>
        <w:spacing w:before="5"/>
        <w:rPr>
          <w:sz w:val="30"/>
        </w:rPr>
      </w:pPr>
    </w:p>
    <w:p w14:paraId="67E87E66" w14:textId="77777777" w:rsidR="00343FF6" w:rsidRDefault="00635E89">
      <w:pPr>
        <w:ind w:left="618" w:right="635"/>
        <w:jc w:val="center"/>
        <w:rPr>
          <w:i/>
          <w:sz w:val="19"/>
        </w:rPr>
      </w:pPr>
      <w:r>
        <w:rPr>
          <w:i/>
          <w:w w:val="95"/>
          <w:sz w:val="19"/>
        </w:rPr>
        <w:t>Article</w:t>
      </w:r>
      <w:r>
        <w:rPr>
          <w:i/>
          <w:spacing w:val="1"/>
          <w:w w:val="95"/>
          <w:sz w:val="19"/>
        </w:rPr>
        <w:t xml:space="preserve"> </w:t>
      </w:r>
      <w:r>
        <w:rPr>
          <w:i/>
          <w:w w:val="95"/>
          <w:sz w:val="19"/>
        </w:rPr>
        <w:t>2</w:t>
      </w:r>
    </w:p>
    <w:p w14:paraId="5D45EC3A" w14:textId="77777777" w:rsidR="00343FF6" w:rsidRDefault="00343FF6">
      <w:pPr>
        <w:pStyle w:val="BodyText"/>
        <w:rPr>
          <w:i/>
          <w:sz w:val="22"/>
        </w:rPr>
      </w:pPr>
    </w:p>
    <w:p w14:paraId="5E845512" w14:textId="77777777" w:rsidR="00343FF6" w:rsidRDefault="00635E89">
      <w:pPr>
        <w:pStyle w:val="Heading1"/>
        <w:spacing w:before="175"/>
      </w:pPr>
      <w:r>
        <w:t>Definitions</w:t>
      </w:r>
    </w:p>
    <w:p w14:paraId="15C071E0" w14:textId="77777777" w:rsidR="00343FF6" w:rsidRDefault="00343FF6">
      <w:pPr>
        <w:pStyle w:val="BodyText"/>
        <w:rPr>
          <w:rFonts w:ascii="Book Antiqua"/>
          <w:b/>
          <w:sz w:val="22"/>
        </w:rPr>
      </w:pPr>
    </w:p>
    <w:p w14:paraId="12DD6C27" w14:textId="77777777" w:rsidR="00343FF6" w:rsidRDefault="00635E89">
      <w:pPr>
        <w:pStyle w:val="BodyText"/>
        <w:spacing w:before="166" w:line="228" w:lineRule="auto"/>
        <w:ind w:left="107" w:right="125"/>
        <w:jc w:val="both"/>
      </w:pPr>
      <w:r>
        <w:rPr>
          <w:w w:val="95"/>
        </w:rPr>
        <w:t>For</w:t>
      </w:r>
      <w:r>
        <w:rPr>
          <w:spacing w:val="1"/>
          <w:w w:val="95"/>
        </w:rPr>
        <w:t xml:space="preserve"> </w:t>
      </w:r>
      <w:r>
        <w:rPr>
          <w:w w:val="95"/>
        </w:rPr>
        <w:t>the purposes of this Regulation, the definitions in Article 2 of Directive 2012/27/EU of the European Parliament</w:t>
      </w:r>
      <w:r>
        <w:rPr>
          <w:spacing w:val="1"/>
          <w:w w:val="95"/>
        </w:rPr>
        <w:t xml:space="preserve"> </w:t>
      </w:r>
      <w:r>
        <w:t>and</w:t>
      </w:r>
      <w:r>
        <w:rPr>
          <w:spacing w:val="1"/>
        </w:rPr>
        <w:t xml:space="preserve"> </w:t>
      </w:r>
      <w:r>
        <w:t>of</w:t>
      </w:r>
      <w:r>
        <w:rPr>
          <w:spacing w:val="1"/>
        </w:rPr>
        <w:t xml:space="preserve"> </w:t>
      </w:r>
      <w:r>
        <w:t>the</w:t>
      </w:r>
      <w:r>
        <w:rPr>
          <w:spacing w:val="1"/>
        </w:rPr>
        <w:t xml:space="preserve"> </w:t>
      </w:r>
      <w:r>
        <w:t>Council (</w:t>
      </w:r>
      <w:r>
        <w:rPr>
          <w:position w:val="6"/>
          <w:sz w:val="10"/>
        </w:rPr>
        <w:t>1</w:t>
      </w:r>
      <w:r>
        <w:t>),</w:t>
      </w:r>
      <w:r>
        <w:rPr>
          <w:spacing w:val="1"/>
        </w:rPr>
        <w:t xml:space="preserve"> </w:t>
      </w:r>
      <w:r>
        <w:t>Article</w:t>
      </w:r>
      <w:r>
        <w:rPr>
          <w:spacing w:val="1"/>
        </w:rPr>
        <w:t xml:space="preserve"> </w:t>
      </w:r>
      <w:r>
        <w:t>2</w:t>
      </w:r>
      <w:r>
        <w:rPr>
          <w:spacing w:val="1"/>
        </w:rPr>
        <w:t xml:space="preserve"> </w:t>
      </w:r>
      <w:r>
        <w:t>of</w:t>
      </w:r>
      <w:r>
        <w:rPr>
          <w:spacing w:val="1"/>
        </w:rPr>
        <w:t xml:space="preserve"> </w:t>
      </w:r>
      <w:r>
        <w:t>Regulation</w:t>
      </w:r>
      <w:r>
        <w:rPr>
          <w:spacing w:val="1"/>
        </w:rPr>
        <w:t xml:space="preserve"> </w:t>
      </w:r>
      <w:r>
        <w:t>(EC)</w:t>
      </w:r>
      <w:r>
        <w:rPr>
          <w:spacing w:val="1"/>
        </w:rPr>
        <w:t xml:space="preserve"> </w:t>
      </w:r>
      <w:r>
        <w:t>No</w:t>
      </w:r>
      <w:r>
        <w:rPr>
          <w:spacing w:val="1"/>
        </w:rPr>
        <w:t xml:space="preserve"> </w:t>
      </w:r>
      <w:r>
        <w:t>714/2009,</w:t>
      </w:r>
      <w:r>
        <w:rPr>
          <w:spacing w:val="1"/>
        </w:rPr>
        <w:t xml:space="preserve"> </w:t>
      </w:r>
      <w:r>
        <w:t>Article</w:t>
      </w:r>
      <w:r>
        <w:rPr>
          <w:spacing w:val="1"/>
        </w:rPr>
        <w:t xml:space="preserve"> </w:t>
      </w:r>
      <w:r>
        <w:t>2</w:t>
      </w:r>
      <w:r>
        <w:rPr>
          <w:spacing w:val="1"/>
        </w:rPr>
        <w:t xml:space="preserve"> </w:t>
      </w:r>
      <w:r>
        <w:t>of</w:t>
      </w:r>
      <w:r>
        <w:rPr>
          <w:spacing w:val="1"/>
        </w:rPr>
        <w:t xml:space="preserve"> </w:t>
      </w:r>
      <w:r>
        <w:t>Commission</w:t>
      </w:r>
      <w:r>
        <w:rPr>
          <w:spacing w:val="1"/>
        </w:rPr>
        <w:t xml:space="preserve"> </w:t>
      </w:r>
      <w:r>
        <w:t>Regulation</w:t>
      </w:r>
      <w:r>
        <w:rPr>
          <w:spacing w:val="1"/>
        </w:rPr>
        <w:t xml:space="preserve"> </w:t>
      </w:r>
      <w:r>
        <w:t>(EU)</w:t>
      </w:r>
      <w:r>
        <w:rPr>
          <w:spacing w:val="1"/>
        </w:rPr>
        <w:t xml:space="preserve"> </w:t>
      </w:r>
      <w:r>
        <w:rPr>
          <w:w w:val="95"/>
        </w:rPr>
        <w:t>2015/1222 (</w:t>
      </w:r>
      <w:r>
        <w:rPr>
          <w:w w:val="95"/>
          <w:position w:val="6"/>
          <w:sz w:val="10"/>
        </w:rPr>
        <w:t>2</w:t>
      </w:r>
      <w:r>
        <w:rPr>
          <w:w w:val="95"/>
        </w:rPr>
        <w:t>),</w:t>
      </w:r>
      <w:r>
        <w:rPr>
          <w:spacing w:val="1"/>
          <w:w w:val="95"/>
        </w:rPr>
        <w:t xml:space="preserve"> </w:t>
      </w:r>
      <w:r>
        <w:rPr>
          <w:w w:val="95"/>
        </w:rPr>
        <w:t>Article</w:t>
      </w:r>
      <w:r>
        <w:rPr>
          <w:spacing w:val="37"/>
        </w:rPr>
        <w:t xml:space="preserve"> </w:t>
      </w:r>
      <w:r>
        <w:rPr>
          <w:w w:val="95"/>
        </w:rPr>
        <w:t>2</w:t>
      </w:r>
      <w:r>
        <w:rPr>
          <w:spacing w:val="38"/>
        </w:rPr>
        <w:t xml:space="preserve"> </w:t>
      </w:r>
      <w:r>
        <w:rPr>
          <w:w w:val="95"/>
        </w:rPr>
        <w:t>of</w:t>
      </w:r>
      <w:r>
        <w:rPr>
          <w:spacing w:val="37"/>
        </w:rPr>
        <w:t xml:space="preserve"> </w:t>
      </w:r>
      <w:r>
        <w:rPr>
          <w:w w:val="95"/>
        </w:rPr>
        <w:t>Commission</w:t>
      </w:r>
      <w:r>
        <w:rPr>
          <w:spacing w:val="38"/>
        </w:rPr>
        <w:t xml:space="preserve"> </w:t>
      </w:r>
      <w:r>
        <w:rPr>
          <w:w w:val="95"/>
        </w:rPr>
        <w:t>Regulation</w:t>
      </w:r>
      <w:r>
        <w:rPr>
          <w:spacing w:val="38"/>
        </w:rPr>
        <w:t xml:space="preserve"> </w:t>
      </w:r>
      <w:r>
        <w:rPr>
          <w:w w:val="95"/>
        </w:rPr>
        <w:t>(EU)</w:t>
      </w:r>
      <w:r>
        <w:rPr>
          <w:spacing w:val="37"/>
        </w:rPr>
        <w:t xml:space="preserve"> </w:t>
      </w:r>
      <w:r>
        <w:rPr>
          <w:w w:val="95"/>
        </w:rPr>
        <w:t>2016/631 (</w:t>
      </w:r>
      <w:r>
        <w:rPr>
          <w:w w:val="95"/>
          <w:position w:val="6"/>
          <w:sz w:val="10"/>
        </w:rPr>
        <w:t>3</w:t>
      </w:r>
      <w:r>
        <w:rPr>
          <w:w w:val="95"/>
        </w:rPr>
        <w:t>),</w:t>
      </w:r>
      <w:r>
        <w:rPr>
          <w:spacing w:val="38"/>
        </w:rPr>
        <w:t xml:space="preserve"> </w:t>
      </w:r>
      <w:r>
        <w:rPr>
          <w:w w:val="95"/>
        </w:rPr>
        <w:t>Article</w:t>
      </w:r>
      <w:r>
        <w:rPr>
          <w:spacing w:val="38"/>
        </w:rPr>
        <w:t xml:space="preserve"> </w:t>
      </w:r>
      <w:r>
        <w:rPr>
          <w:w w:val="95"/>
        </w:rPr>
        <w:t>2</w:t>
      </w:r>
      <w:r>
        <w:rPr>
          <w:spacing w:val="37"/>
        </w:rPr>
        <w:t xml:space="preserve"> </w:t>
      </w:r>
      <w:r>
        <w:rPr>
          <w:w w:val="95"/>
        </w:rPr>
        <w:t>of</w:t>
      </w:r>
      <w:r>
        <w:rPr>
          <w:spacing w:val="38"/>
        </w:rPr>
        <w:t xml:space="preserve"> </w:t>
      </w:r>
      <w:r>
        <w:rPr>
          <w:w w:val="95"/>
        </w:rPr>
        <w:t>Commission</w:t>
      </w:r>
      <w:r>
        <w:rPr>
          <w:spacing w:val="38"/>
        </w:rPr>
        <w:t xml:space="preserve"> </w:t>
      </w:r>
      <w:r>
        <w:rPr>
          <w:w w:val="95"/>
        </w:rPr>
        <w:t>Regulation</w:t>
      </w:r>
      <w:r>
        <w:rPr>
          <w:spacing w:val="37"/>
        </w:rPr>
        <w:t xml:space="preserve"> </w:t>
      </w:r>
      <w:r>
        <w:rPr>
          <w:w w:val="95"/>
        </w:rPr>
        <w:t>(EU)</w:t>
      </w:r>
      <w:r>
        <w:rPr>
          <w:spacing w:val="1"/>
          <w:w w:val="95"/>
        </w:rPr>
        <w:t xml:space="preserve"> </w:t>
      </w:r>
      <w:r>
        <w:t>No</w:t>
      </w:r>
      <w:r>
        <w:rPr>
          <w:spacing w:val="9"/>
        </w:rPr>
        <w:t xml:space="preserve"> </w:t>
      </w:r>
      <w:r>
        <w:t>543/2013</w:t>
      </w:r>
      <w:r>
        <w:rPr>
          <w:spacing w:val="16"/>
        </w:rPr>
        <w:t xml:space="preserve"> </w:t>
      </w:r>
      <w:r>
        <w:t>(</w:t>
      </w:r>
      <w:r>
        <w:rPr>
          <w:position w:val="6"/>
          <w:sz w:val="10"/>
        </w:rPr>
        <w:t>4</w:t>
      </w:r>
      <w:r>
        <w:t>)</w:t>
      </w:r>
      <w:r>
        <w:rPr>
          <w:spacing w:val="10"/>
        </w:rPr>
        <w:t xml:space="preserve"> </w:t>
      </w:r>
      <w:r>
        <w:t>and</w:t>
      </w:r>
      <w:r>
        <w:rPr>
          <w:spacing w:val="10"/>
        </w:rPr>
        <w:t xml:space="preserve"> </w:t>
      </w:r>
      <w:r>
        <w:t>Article</w:t>
      </w:r>
      <w:r>
        <w:rPr>
          <w:spacing w:val="12"/>
        </w:rPr>
        <w:t xml:space="preserve"> </w:t>
      </w:r>
      <w:r>
        <w:t>2</w:t>
      </w:r>
      <w:r>
        <w:rPr>
          <w:spacing w:val="9"/>
        </w:rPr>
        <w:t xml:space="preserve"> </w:t>
      </w:r>
      <w:r>
        <w:t>of</w:t>
      </w:r>
      <w:r>
        <w:rPr>
          <w:spacing w:val="10"/>
        </w:rPr>
        <w:t xml:space="preserve"> </w:t>
      </w:r>
      <w:r>
        <w:t>Directive</w:t>
      </w:r>
      <w:r>
        <w:rPr>
          <w:spacing w:val="9"/>
        </w:rPr>
        <w:t xml:space="preserve"> </w:t>
      </w:r>
      <w:r>
        <w:t>2009/72/EC</w:t>
      </w:r>
      <w:r>
        <w:rPr>
          <w:spacing w:val="10"/>
        </w:rPr>
        <w:t xml:space="preserve"> </w:t>
      </w:r>
      <w:r>
        <w:t>shall</w:t>
      </w:r>
      <w:r>
        <w:rPr>
          <w:spacing w:val="10"/>
        </w:rPr>
        <w:t xml:space="preserve"> </w:t>
      </w:r>
      <w:r>
        <w:t>apply.</w:t>
      </w:r>
    </w:p>
    <w:p w14:paraId="538ADC79" w14:textId="77777777" w:rsidR="00343FF6" w:rsidRDefault="00343FF6">
      <w:pPr>
        <w:pStyle w:val="BodyText"/>
        <w:rPr>
          <w:sz w:val="22"/>
        </w:rPr>
      </w:pPr>
    </w:p>
    <w:p w14:paraId="1138F2AA" w14:textId="77777777" w:rsidR="00343FF6" w:rsidRDefault="00635E89">
      <w:pPr>
        <w:pStyle w:val="BodyText"/>
        <w:spacing w:before="172"/>
        <w:ind w:left="107"/>
        <w:jc w:val="both"/>
      </w:pPr>
      <w:r>
        <w:rPr>
          <w:w w:val="95"/>
        </w:rPr>
        <w:t>In</w:t>
      </w:r>
      <w:r>
        <w:rPr>
          <w:spacing w:val="-2"/>
          <w:w w:val="95"/>
        </w:rPr>
        <w:t xml:space="preserve"> </w:t>
      </w:r>
      <w:r>
        <w:rPr>
          <w:w w:val="95"/>
        </w:rPr>
        <w:t>addition,</w:t>
      </w:r>
      <w:r>
        <w:rPr>
          <w:spacing w:val="-2"/>
          <w:w w:val="95"/>
        </w:rPr>
        <w:t xml:space="preserve"> </w:t>
      </w:r>
      <w:r>
        <w:rPr>
          <w:w w:val="95"/>
        </w:rPr>
        <w:t>the</w:t>
      </w:r>
      <w:r>
        <w:rPr>
          <w:spacing w:val="-1"/>
          <w:w w:val="95"/>
        </w:rPr>
        <w:t xml:space="preserve"> </w:t>
      </w:r>
      <w:r>
        <w:rPr>
          <w:w w:val="95"/>
        </w:rPr>
        <w:t>following</w:t>
      </w:r>
      <w:r>
        <w:rPr>
          <w:spacing w:val="-2"/>
          <w:w w:val="95"/>
        </w:rPr>
        <w:t xml:space="preserve"> </w:t>
      </w:r>
      <w:r>
        <w:rPr>
          <w:w w:val="95"/>
        </w:rPr>
        <w:t>definitions</w:t>
      </w:r>
      <w:r>
        <w:rPr>
          <w:spacing w:val="-2"/>
          <w:w w:val="95"/>
        </w:rPr>
        <w:t xml:space="preserve"> </w:t>
      </w:r>
      <w:r>
        <w:rPr>
          <w:w w:val="95"/>
        </w:rPr>
        <w:t>shall</w:t>
      </w:r>
      <w:r>
        <w:rPr>
          <w:spacing w:val="-1"/>
          <w:w w:val="95"/>
        </w:rPr>
        <w:t xml:space="preserve"> </w:t>
      </w:r>
      <w:r>
        <w:rPr>
          <w:w w:val="95"/>
        </w:rPr>
        <w:t>apply:</w:t>
      </w:r>
    </w:p>
    <w:p w14:paraId="50C21C07" w14:textId="77777777" w:rsidR="00343FF6" w:rsidRDefault="00343FF6">
      <w:pPr>
        <w:pStyle w:val="BodyText"/>
        <w:spacing w:before="10"/>
        <w:rPr>
          <w:sz w:val="24"/>
        </w:rPr>
      </w:pPr>
    </w:p>
    <w:p w14:paraId="41BA2231" w14:textId="77777777" w:rsidR="00343FF6" w:rsidRDefault="00635E89">
      <w:pPr>
        <w:pStyle w:val="ListParagraph"/>
        <w:numPr>
          <w:ilvl w:val="0"/>
          <w:numId w:val="104"/>
        </w:numPr>
        <w:tabs>
          <w:tab w:val="left" w:pos="511"/>
        </w:tabs>
        <w:spacing w:before="1" w:line="228" w:lineRule="auto"/>
        <w:ind w:right="124"/>
        <w:rPr>
          <w:sz w:val="19"/>
        </w:rPr>
      </w:pPr>
      <w:r>
        <w:rPr>
          <w:w w:val="95"/>
          <w:sz w:val="19"/>
        </w:rPr>
        <w:t>‘demand facility’ means a facility which consumes electrical energy and is connected at one or more connection</w:t>
      </w:r>
      <w:r>
        <w:rPr>
          <w:spacing w:val="1"/>
          <w:w w:val="95"/>
          <w:sz w:val="19"/>
        </w:rPr>
        <w:t xml:space="preserve"> </w:t>
      </w:r>
      <w:r>
        <w:rPr>
          <w:w w:val="95"/>
          <w:sz w:val="19"/>
        </w:rPr>
        <w:t>points to the transmission or distribution system. A distribution system and/or auxiliary supplies of a power</w:t>
      </w:r>
      <w:r>
        <w:rPr>
          <w:spacing w:val="1"/>
          <w:w w:val="95"/>
          <w:sz w:val="19"/>
        </w:rPr>
        <w:t xml:space="preserve"> </w:t>
      </w:r>
      <w:r>
        <w:rPr>
          <w:sz w:val="19"/>
        </w:rPr>
        <w:t>generating</w:t>
      </w:r>
      <w:r>
        <w:rPr>
          <w:spacing w:val="10"/>
          <w:sz w:val="19"/>
        </w:rPr>
        <w:t xml:space="preserve"> </w:t>
      </w:r>
      <w:r>
        <w:rPr>
          <w:sz w:val="19"/>
        </w:rPr>
        <w:t>module</w:t>
      </w:r>
      <w:r>
        <w:rPr>
          <w:spacing w:val="11"/>
          <w:sz w:val="19"/>
        </w:rPr>
        <w:t xml:space="preserve"> </w:t>
      </w:r>
      <w:r>
        <w:rPr>
          <w:sz w:val="19"/>
        </w:rPr>
        <w:t>do</w:t>
      </w:r>
      <w:r>
        <w:rPr>
          <w:spacing w:val="11"/>
          <w:sz w:val="19"/>
        </w:rPr>
        <w:t xml:space="preserve"> </w:t>
      </w:r>
      <w:r>
        <w:rPr>
          <w:sz w:val="19"/>
        </w:rPr>
        <w:t>no</w:t>
      </w:r>
      <w:r>
        <w:rPr>
          <w:spacing w:val="12"/>
          <w:sz w:val="19"/>
        </w:rPr>
        <w:t xml:space="preserve"> </w:t>
      </w:r>
      <w:r>
        <w:rPr>
          <w:sz w:val="19"/>
        </w:rPr>
        <w:t>con</w:t>
      </w:r>
      <w:r>
        <w:rPr>
          <w:sz w:val="19"/>
        </w:rPr>
        <w:t>stitute</w:t>
      </w:r>
      <w:r>
        <w:rPr>
          <w:spacing w:val="12"/>
          <w:sz w:val="19"/>
        </w:rPr>
        <w:t xml:space="preserve"> </w:t>
      </w:r>
      <w:r>
        <w:rPr>
          <w:sz w:val="19"/>
        </w:rPr>
        <w:t>a</w:t>
      </w:r>
      <w:r>
        <w:rPr>
          <w:spacing w:val="12"/>
          <w:sz w:val="19"/>
        </w:rPr>
        <w:t xml:space="preserve"> </w:t>
      </w:r>
      <w:r>
        <w:rPr>
          <w:sz w:val="19"/>
        </w:rPr>
        <w:t>demand</w:t>
      </w:r>
      <w:r>
        <w:rPr>
          <w:spacing w:val="11"/>
          <w:sz w:val="19"/>
        </w:rPr>
        <w:t xml:space="preserve"> </w:t>
      </w:r>
      <w:r>
        <w:rPr>
          <w:sz w:val="19"/>
        </w:rPr>
        <w:t>facility;</w:t>
      </w:r>
    </w:p>
    <w:p w14:paraId="1CBE8FFD" w14:textId="77777777" w:rsidR="00343FF6" w:rsidRDefault="00343FF6">
      <w:pPr>
        <w:pStyle w:val="BodyText"/>
        <w:rPr>
          <w:sz w:val="25"/>
        </w:rPr>
      </w:pPr>
    </w:p>
    <w:p w14:paraId="55A69CC0" w14:textId="77777777" w:rsidR="00343FF6" w:rsidRDefault="00635E89">
      <w:pPr>
        <w:pStyle w:val="ListParagraph"/>
        <w:numPr>
          <w:ilvl w:val="0"/>
          <w:numId w:val="104"/>
        </w:numPr>
        <w:tabs>
          <w:tab w:val="left" w:pos="511"/>
        </w:tabs>
        <w:spacing w:line="228" w:lineRule="auto"/>
        <w:ind w:right="126"/>
        <w:rPr>
          <w:sz w:val="19"/>
        </w:rPr>
      </w:pPr>
      <w:r>
        <w:rPr>
          <w:w w:val="95"/>
          <w:sz w:val="19"/>
        </w:rPr>
        <w:t>‘transmission-connected demand facility’ means a demand facility which has a connection point to a transmission</w:t>
      </w:r>
      <w:r>
        <w:rPr>
          <w:spacing w:val="1"/>
          <w:w w:val="95"/>
          <w:sz w:val="19"/>
        </w:rPr>
        <w:t xml:space="preserve"> </w:t>
      </w:r>
      <w:r>
        <w:rPr>
          <w:sz w:val="19"/>
        </w:rPr>
        <w:t>system;</w:t>
      </w:r>
    </w:p>
    <w:p w14:paraId="73D8424C" w14:textId="723AB319" w:rsidR="00343FF6" w:rsidRDefault="00635E89">
      <w:pPr>
        <w:pStyle w:val="BodyText"/>
        <w:spacing w:before="1"/>
        <w:rPr>
          <w:sz w:val="14"/>
        </w:rPr>
      </w:pPr>
      <w:r>
        <w:rPr>
          <w:noProof/>
          <w:lang w:val="en-GB" w:eastAsia="en-GB"/>
        </w:rPr>
        <mc:AlternateContent>
          <mc:Choice Requires="wps">
            <w:drawing>
              <wp:anchor distT="0" distB="0" distL="0" distR="0" simplePos="0" relativeHeight="487588864" behindDoc="1" locked="0" layoutInCell="1" allowOverlap="1" wp14:anchorId="2819FC15" wp14:editId="79A2B65B">
                <wp:simplePos x="0" y="0"/>
                <wp:positionH relativeFrom="page">
                  <wp:posOffset>855345</wp:posOffset>
                </wp:positionH>
                <wp:positionV relativeFrom="paragraph">
                  <wp:posOffset>120650</wp:posOffset>
                </wp:positionV>
                <wp:extent cx="652780" cy="6350"/>
                <wp:effectExtent l="0" t="0" r="0" b="0"/>
                <wp:wrapTopAndBottom/>
                <wp:docPr id="28"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780" cy="6350"/>
                        </a:xfrm>
                        <a:custGeom>
                          <a:avLst/>
                          <a:gdLst>
                            <a:gd name="T0" fmla="+- 0 2375 1347"/>
                            <a:gd name="T1" fmla="*/ T0 w 1028"/>
                            <a:gd name="T2" fmla="+- 0 192 190"/>
                            <a:gd name="T3" fmla="*/ 192 h 10"/>
                            <a:gd name="T4" fmla="+- 0 2373 1347"/>
                            <a:gd name="T5" fmla="*/ T4 w 1028"/>
                            <a:gd name="T6" fmla="+- 0 192 190"/>
                            <a:gd name="T7" fmla="*/ 192 h 10"/>
                            <a:gd name="T8" fmla="+- 0 2373 1347"/>
                            <a:gd name="T9" fmla="*/ T8 w 1028"/>
                            <a:gd name="T10" fmla="+- 0 190 190"/>
                            <a:gd name="T11" fmla="*/ 190 h 10"/>
                            <a:gd name="T12" fmla="+- 0 1347 1347"/>
                            <a:gd name="T13" fmla="*/ T12 w 1028"/>
                            <a:gd name="T14" fmla="+- 0 190 190"/>
                            <a:gd name="T15" fmla="*/ 190 h 10"/>
                            <a:gd name="T16" fmla="+- 0 1347 1347"/>
                            <a:gd name="T17" fmla="*/ T16 w 1028"/>
                            <a:gd name="T18" fmla="+- 0 192 190"/>
                            <a:gd name="T19" fmla="*/ 192 h 10"/>
                            <a:gd name="T20" fmla="+- 0 1347 1347"/>
                            <a:gd name="T21" fmla="*/ T20 w 1028"/>
                            <a:gd name="T22" fmla="+- 0 198 190"/>
                            <a:gd name="T23" fmla="*/ 198 h 10"/>
                            <a:gd name="T24" fmla="+- 0 1347 1347"/>
                            <a:gd name="T25" fmla="*/ T24 w 1028"/>
                            <a:gd name="T26" fmla="+- 0 200 190"/>
                            <a:gd name="T27" fmla="*/ 200 h 10"/>
                            <a:gd name="T28" fmla="+- 0 2372 1347"/>
                            <a:gd name="T29" fmla="*/ T28 w 1028"/>
                            <a:gd name="T30" fmla="+- 0 200 190"/>
                            <a:gd name="T31" fmla="*/ 200 h 10"/>
                            <a:gd name="T32" fmla="+- 0 2372 1347"/>
                            <a:gd name="T33" fmla="*/ T32 w 1028"/>
                            <a:gd name="T34" fmla="+- 0 198 190"/>
                            <a:gd name="T35" fmla="*/ 198 h 10"/>
                            <a:gd name="T36" fmla="+- 0 2375 1347"/>
                            <a:gd name="T37" fmla="*/ T36 w 1028"/>
                            <a:gd name="T38" fmla="+- 0 198 190"/>
                            <a:gd name="T39" fmla="*/ 198 h 10"/>
                            <a:gd name="T40" fmla="+- 0 2375 1347"/>
                            <a:gd name="T41" fmla="*/ T40 w 1028"/>
                            <a:gd name="T42" fmla="+- 0 192 190"/>
                            <a:gd name="T43" fmla="*/ 192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28" h="10">
                              <a:moveTo>
                                <a:pt x="1028" y="2"/>
                              </a:moveTo>
                              <a:lnTo>
                                <a:pt x="1026" y="2"/>
                              </a:lnTo>
                              <a:lnTo>
                                <a:pt x="1026" y="0"/>
                              </a:lnTo>
                              <a:lnTo>
                                <a:pt x="0" y="0"/>
                              </a:lnTo>
                              <a:lnTo>
                                <a:pt x="0" y="2"/>
                              </a:lnTo>
                              <a:lnTo>
                                <a:pt x="0" y="8"/>
                              </a:lnTo>
                              <a:lnTo>
                                <a:pt x="0" y="10"/>
                              </a:lnTo>
                              <a:lnTo>
                                <a:pt x="1025" y="10"/>
                              </a:lnTo>
                              <a:lnTo>
                                <a:pt x="1025" y="8"/>
                              </a:lnTo>
                              <a:lnTo>
                                <a:pt x="1028" y="8"/>
                              </a:lnTo>
                              <a:lnTo>
                                <a:pt x="1028"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1A1C9" id="docshape15" o:spid="_x0000_s1026" style="position:absolute;margin-left:67.35pt;margin-top:9.5pt;width:51.4pt;height:.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" path="m1028,2r-2,l1026,,,,,2,,8r,2l1025,10r,-2l1028,8r,-6xe" fillcolor="black" stroked="f">
                <v:path arrowok="t" o:connecttype="custom" o:connectlocs="652780,121920;651510,121920;651510,120650;0,120650;0,121920;0,125730;0,127000;650875,127000;650875,125730;652780,125730;652780,121920" o:connectangles="0,0,0,0,0,0,0,0,0,0,0"/>
                <w10:wrap type="topAndBottom" anchorx="page"/>
              </v:shape>
            </w:pict>
          </mc:Fallback>
        </mc:AlternateContent>
      </w:r>
    </w:p>
    <w:p w14:paraId="4A744190" w14:textId="77777777" w:rsidR="00343FF6" w:rsidRDefault="00635E89">
      <w:pPr>
        <w:pStyle w:val="ListParagraph"/>
        <w:numPr>
          <w:ilvl w:val="0"/>
          <w:numId w:val="103"/>
        </w:numPr>
        <w:tabs>
          <w:tab w:val="left" w:pos="333"/>
        </w:tabs>
        <w:spacing w:before="61" w:line="225" w:lineRule="auto"/>
        <w:ind w:right="124"/>
        <w:rPr>
          <w:sz w:val="17"/>
        </w:rPr>
      </w:pPr>
      <w:r>
        <w:rPr>
          <w:spacing w:val="-1"/>
          <w:w w:val="95"/>
          <w:sz w:val="17"/>
        </w:rPr>
        <w:t>Directive</w:t>
      </w:r>
      <w:r>
        <w:rPr>
          <w:spacing w:val="-4"/>
          <w:w w:val="95"/>
          <w:sz w:val="17"/>
        </w:rPr>
        <w:t xml:space="preserve"> </w:t>
      </w:r>
      <w:r>
        <w:rPr>
          <w:w w:val="95"/>
          <w:sz w:val="17"/>
        </w:rPr>
        <w:t>2012/27/EU</w:t>
      </w:r>
      <w:r>
        <w:rPr>
          <w:spacing w:val="-3"/>
          <w:w w:val="95"/>
          <w:sz w:val="17"/>
        </w:rPr>
        <w:t xml:space="preserve"> </w:t>
      </w:r>
      <w:r>
        <w:rPr>
          <w:w w:val="95"/>
          <w:sz w:val="17"/>
        </w:rPr>
        <w:t>of the</w:t>
      </w:r>
      <w:r>
        <w:rPr>
          <w:spacing w:val="-3"/>
          <w:w w:val="95"/>
          <w:sz w:val="17"/>
        </w:rPr>
        <w:t xml:space="preserve"> </w:t>
      </w:r>
      <w:r>
        <w:rPr>
          <w:w w:val="95"/>
          <w:sz w:val="17"/>
        </w:rPr>
        <w:t>European</w:t>
      </w:r>
      <w:r>
        <w:rPr>
          <w:spacing w:val="-2"/>
          <w:w w:val="95"/>
          <w:sz w:val="17"/>
        </w:rPr>
        <w:t xml:space="preserve"> </w:t>
      </w:r>
      <w:r>
        <w:rPr>
          <w:w w:val="95"/>
          <w:sz w:val="17"/>
        </w:rPr>
        <w:t>Parliament</w:t>
      </w:r>
      <w:r>
        <w:rPr>
          <w:spacing w:val="-3"/>
          <w:w w:val="95"/>
          <w:sz w:val="17"/>
        </w:rPr>
        <w:t xml:space="preserve"> </w:t>
      </w:r>
      <w:r>
        <w:rPr>
          <w:w w:val="95"/>
          <w:sz w:val="17"/>
        </w:rPr>
        <w:t>and</w:t>
      </w:r>
      <w:r>
        <w:rPr>
          <w:spacing w:val="-3"/>
          <w:w w:val="95"/>
          <w:sz w:val="17"/>
        </w:rPr>
        <w:t xml:space="preserve"> </w:t>
      </w:r>
      <w:r>
        <w:rPr>
          <w:w w:val="95"/>
          <w:sz w:val="17"/>
        </w:rPr>
        <w:t>of</w:t>
      </w:r>
      <w:r>
        <w:rPr>
          <w:spacing w:val="-1"/>
          <w:w w:val="95"/>
          <w:sz w:val="17"/>
        </w:rPr>
        <w:t xml:space="preserve"> </w:t>
      </w:r>
      <w:r>
        <w:rPr>
          <w:w w:val="95"/>
          <w:sz w:val="17"/>
        </w:rPr>
        <w:t>the</w:t>
      </w:r>
      <w:r>
        <w:rPr>
          <w:spacing w:val="-2"/>
          <w:w w:val="95"/>
          <w:sz w:val="17"/>
        </w:rPr>
        <w:t xml:space="preserve"> </w:t>
      </w:r>
      <w:r>
        <w:rPr>
          <w:w w:val="95"/>
          <w:sz w:val="17"/>
        </w:rPr>
        <w:t>Council</w:t>
      </w:r>
      <w:r>
        <w:rPr>
          <w:spacing w:val="-2"/>
          <w:w w:val="95"/>
          <w:sz w:val="17"/>
        </w:rPr>
        <w:t xml:space="preserve"> </w:t>
      </w:r>
      <w:r>
        <w:rPr>
          <w:w w:val="95"/>
          <w:sz w:val="17"/>
        </w:rPr>
        <w:t>of</w:t>
      </w:r>
      <w:r>
        <w:rPr>
          <w:spacing w:val="-3"/>
          <w:w w:val="95"/>
          <w:sz w:val="17"/>
        </w:rPr>
        <w:t xml:space="preserve"> </w:t>
      </w:r>
      <w:r>
        <w:rPr>
          <w:w w:val="95"/>
          <w:sz w:val="17"/>
        </w:rPr>
        <w:t>25</w:t>
      </w:r>
      <w:r>
        <w:rPr>
          <w:spacing w:val="-3"/>
          <w:w w:val="95"/>
          <w:sz w:val="17"/>
        </w:rPr>
        <w:t xml:space="preserve"> </w:t>
      </w:r>
      <w:r>
        <w:rPr>
          <w:w w:val="95"/>
          <w:sz w:val="17"/>
        </w:rPr>
        <w:t>October</w:t>
      </w:r>
      <w:r>
        <w:rPr>
          <w:spacing w:val="-3"/>
          <w:w w:val="95"/>
          <w:sz w:val="17"/>
        </w:rPr>
        <w:t xml:space="preserve"> </w:t>
      </w:r>
      <w:r>
        <w:rPr>
          <w:w w:val="95"/>
          <w:sz w:val="17"/>
        </w:rPr>
        <w:t>2012</w:t>
      </w:r>
      <w:r>
        <w:rPr>
          <w:spacing w:val="-4"/>
          <w:w w:val="95"/>
          <w:sz w:val="17"/>
        </w:rPr>
        <w:t xml:space="preserve"> </w:t>
      </w:r>
      <w:r>
        <w:rPr>
          <w:w w:val="95"/>
          <w:sz w:val="17"/>
        </w:rPr>
        <w:t>on</w:t>
      </w:r>
      <w:r>
        <w:rPr>
          <w:spacing w:val="-3"/>
          <w:w w:val="95"/>
          <w:sz w:val="17"/>
        </w:rPr>
        <w:t xml:space="preserve"> </w:t>
      </w:r>
      <w:r>
        <w:rPr>
          <w:w w:val="95"/>
          <w:sz w:val="17"/>
        </w:rPr>
        <w:t>energy</w:t>
      </w:r>
      <w:r>
        <w:rPr>
          <w:spacing w:val="-4"/>
          <w:w w:val="95"/>
          <w:sz w:val="17"/>
        </w:rPr>
        <w:t xml:space="preserve"> </w:t>
      </w:r>
      <w:r>
        <w:rPr>
          <w:w w:val="95"/>
          <w:sz w:val="17"/>
        </w:rPr>
        <w:t>efficiency,</w:t>
      </w:r>
      <w:r>
        <w:rPr>
          <w:spacing w:val="-3"/>
          <w:w w:val="95"/>
          <w:sz w:val="17"/>
        </w:rPr>
        <w:t xml:space="preserve"> </w:t>
      </w:r>
      <w:r>
        <w:rPr>
          <w:w w:val="95"/>
          <w:sz w:val="17"/>
        </w:rPr>
        <w:t>amending</w:t>
      </w:r>
      <w:r>
        <w:rPr>
          <w:spacing w:val="-3"/>
          <w:w w:val="95"/>
          <w:sz w:val="17"/>
        </w:rPr>
        <w:t xml:space="preserve"> </w:t>
      </w:r>
      <w:r>
        <w:rPr>
          <w:w w:val="95"/>
          <w:sz w:val="17"/>
        </w:rPr>
        <w:t>Directives</w:t>
      </w:r>
      <w:r>
        <w:rPr>
          <w:spacing w:val="-32"/>
          <w:w w:val="95"/>
          <w:sz w:val="17"/>
        </w:rPr>
        <w:t xml:space="preserve"> </w:t>
      </w:r>
      <w:r>
        <w:rPr>
          <w:w w:val="90"/>
          <w:sz w:val="17"/>
        </w:rPr>
        <w:t>2009/125/EC</w:t>
      </w:r>
      <w:r>
        <w:rPr>
          <w:spacing w:val="-1"/>
          <w:w w:val="90"/>
          <w:sz w:val="17"/>
        </w:rPr>
        <w:t xml:space="preserve"> </w:t>
      </w:r>
      <w:r>
        <w:rPr>
          <w:w w:val="90"/>
          <w:sz w:val="17"/>
        </w:rPr>
        <w:t>and</w:t>
      </w:r>
      <w:r>
        <w:rPr>
          <w:spacing w:val="1"/>
          <w:w w:val="90"/>
          <w:sz w:val="17"/>
        </w:rPr>
        <w:t xml:space="preserve"> </w:t>
      </w:r>
      <w:r>
        <w:rPr>
          <w:w w:val="90"/>
          <w:sz w:val="17"/>
        </w:rPr>
        <w:t>2010/30/EU</w:t>
      </w:r>
      <w:r>
        <w:rPr>
          <w:spacing w:val="1"/>
          <w:w w:val="90"/>
          <w:sz w:val="17"/>
        </w:rPr>
        <w:t xml:space="preserve"> </w:t>
      </w:r>
      <w:r>
        <w:rPr>
          <w:w w:val="90"/>
          <w:sz w:val="17"/>
        </w:rPr>
        <w:t>and</w:t>
      </w:r>
      <w:r>
        <w:rPr>
          <w:spacing w:val="1"/>
          <w:w w:val="90"/>
          <w:sz w:val="17"/>
        </w:rPr>
        <w:t xml:space="preserve"> </w:t>
      </w:r>
      <w:r>
        <w:rPr>
          <w:w w:val="90"/>
          <w:sz w:val="17"/>
        </w:rPr>
        <w:t>repealing</w:t>
      </w:r>
      <w:r>
        <w:rPr>
          <w:spacing w:val="1"/>
          <w:w w:val="90"/>
          <w:sz w:val="17"/>
        </w:rPr>
        <w:t xml:space="preserve"> </w:t>
      </w:r>
      <w:r>
        <w:rPr>
          <w:w w:val="90"/>
          <w:sz w:val="17"/>
        </w:rPr>
        <w:t>Directives</w:t>
      </w:r>
      <w:r>
        <w:rPr>
          <w:spacing w:val="1"/>
          <w:w w:val="90"/>
          <w:sz w:val="17"/>
        </w:rPr>
        <w:t xml:space="preserve"> </w:t>
      </w:r>
      <w:r>
        <w:rPr>
          <w:w w:val="90"/>
          <w:sz w:val="17"/>
        </w:rPr>
        <w:t>2004/8/EC</w:t>
      </w:r>
      <w:r>
        <w:rPr>
          <w:spacing w:val="1"/>
          <w:w w:val="90"/>
          <w:sz w:val="17"/>
        </w:rPr>
        <w:t xml:space="preserve"> </w:t>
      </w:r>
      <w:r>
        <w:rPr>
          <w:w w:val="90"/>
          <w:sz w:val="17"/>
        </w:rPr>
        <w:t>and</w:t>
      </w:r>
      <w:r>
        <w:rPr>
          <w:spacing w:val="1"/>
          <w:w w:val="90"/>
          <w:sz w:val="17"/>
        </w:rPr>
        <w:t xml:space="preserve"> </w:t>
      </w:r>
      <w:r>
        <w:rPr>
          <w:w w:val="90"/>
          <w:sz w:val="17"/>
        </w:rPr>
        <w:t>2006/32/EC</w:t>
      </w:r>
      <w:r>
        <w:rPr>
          <w:spacing w:val="1"/>
          <w:w w:val="90"/>
          <w:sz w:val="17"/>
        </w:rPr>
        <w:t xml:space="preserve"> </w:t>
      </w:r>
      <w:r>
        <w:rPr>
          <w:w w:val="90"/>
          <w:sz w:val="17"/>
        </w:rPr>
        <w:t>(OJ</w:t>
      </w:r>
      <w:r>
        <w:rPr>
          <w:spacing w:val="2"/>
          <w:w w:val="90"/>
          <w:sz w:val="17"/>
        </w:rPr>
        <w:t xml:space="preserve"> </w:t>
      </w:r>
      <w:r>
        <w:rPr>
          <w:w w:val="90"/>
          <w:sz w:val="17"/>
        </w:rPr>
        <w:t>L</w:t>
      </w:r>
      <w:r>
        <w:rPr>
          <w:spacing w:val="1"/>
          <w:w w:val="90"/>
          <w:sz w:val="17"/>
        </w:rPr>
        <w:t xml:space="preserve"> </w:t>
      </w:r>
      <w:r>
        <w:rPr>
          <w:w w:val="90"/>
          <w:sz w:val="17"/>
        </w:rPr>
        <w:t>315,</w:t>
      </w:r>
      <w:r>
        <w:rPr>
          <w:spacing w:val="2"/>
          <w:w w:val="90"/>
          <w:sz w:val="17"/>
        </w:rPr>
        <w:t xml:space="preserve"> </w:t>
      </w:r>
      <w:r>
        <w:rPr>
          <w:w w:val="90"/>
          <w:sz w:val="17"/>
        </w:rPr>
        <w:t>14.11.2012, p.</w:t>
      </w:r>
      <w:r>
        <w:rPr>
          <w:spacing w:val="1"/>
          <w:w w:val="90"/>
          <w:sz w:val="17"/>
        </w:rPr>
        <w:t xml:space="preserve"> </w:t>
      </w:r>
      <w:r>
        <w:rPr>
          <w:w w:val="90"/>
          <w:sz w:val="17"/>
        </w:rPr>
        <w:t>1).</w:t>
      </w:r>
    </w:p>
    <w:p w14:paraId="69041723" w14:textId="77777777" w:rsidR="00343FF6" w:rsidRDefault="00635E89">
      <w:pPr>
        <w:pStyle w:val="ListParagraph"/>
        <w:numPr>
          <w:ilvl w:val="0"/>
          <w:numId w:val="103"/>
        </w:numPr>
        <w:tabs>
          <w:tab w:val="left" w:pos="333"/>
        </w:tabs>
        <w:spacing w:line="172" w:lineRule="exact"/>
        <w:ind w:right="0"/>
        <w:rPr>
          <w:sz w:val="17"/>
        </w:rPr>
      </w:pPr>
      <w:r>
        <w:rPr>
          <w:w w:val="90"/>
          <w:sz w:val="17"/>
        </w:rPr>
        <w:t>Commission</w:t>
      </w:r>
      <w:r>
        <w:rPr>
          <w:spacing w:val="22"/>
          <w:w w:val="90"/>
          <w:sz w:val="17"/>
        </w:rPr>
        <w:t xml:space="preserve"> </w:t>
      </w:r>
      <w:r>
        <w:rPr>
          <w:w w:val="90"/>
          <w:sz w:val="17"/>
        </w:rPr>
        <w:t>Regulation</w:t>
      </w:r>
      <w:r>
        <w:rPr>
          <w:spacing w:val="21"/>
          <w:w w:val="90"/>
          <w:sz w:val="17"/>
        </w:rPr>
        <w:t xml:space="preserve"> </w:t>
      </w:r>
      <w:r>
        <w:rPr>
          <w:w w:val="90"/>
          <w:sz w:val="17"/>
        </w:rPr>
        <w:t>(EU)</w:t>
      </w:r>
      <w:r>
        <w:rPr>
          <w:spacing w:val="21"/>
          <w:w w:val="90"/>
          <w:sz w:val="17"/>
        </w:rPr>
        <w:t xml:space="preserve"> </w:t>
      </w:r>
      <w:r>
        <w:rPr>
          <w:w w:val="90"/>
          <w:sz w:val="17"/>
        </w:rPr>
        <w:t>2015/1222</w:t>
      </w:r>
      <w:r>
        <w:rPr>
          <w:spacing w:val="22"/>
          <w:w w:val="90"/>
          <w:sz w:val="17"/>
        </w:rPr>
        <w:t xml:space="preserve"> </w:t>
      </w:r>
      <w:r>
        <w:rPr>
          <w:w w:val="90"/>
          <w:sz w:val="17"/>
        </w:rPr>
        <w:t>of</w:t>
      </w:r>
      <w:r>
        <w:rPr>
          <w:spacing w:val="22"/>
          <w:w w:val="90"/>
          <w:sz w:val="17"/>
        </w:rPr>
        <w:t xml:space="preserve"> </w:t>
      </w:r>
      <w:r>
        <w:rPr>
          <w:w w:val="90"/>
          <w:sz w:val="17"/>
        </w:rPr>
        <w:t>24</w:t>
      </w:r>
      <w:r>
        <w:rPr>
          <w:spacing w:val="21"/>
          <w:w w:val="90"/>
          <w:sz w:val="17"/>
        </w:rPr>
        <w:t xml:space="preserve"> </w:t>
      </w:r>
      <w:r>
        <w:rPr>
          <w:w w:val="90"/>
          <w:sz w:val="17"/>
        </w:rPr>
        <w:t>July</w:t>
      </w:r>
      <w:r>
        <w:rPr>
          <w:spacing w:val="21"/>
          <w:w w:val="90"/>
          <w:sz w:val="17"/>
        </w:rPr>
        <w:t xml:space="preserve"> </w:t>
      </w:r>
      <w:r>
        <w:rPr>
          <w:w w:val="90"/>
          <w:sz w:val="17"/>
        </w:rPr>
        <w:t>2015</w:t>
      </w:r>
      <w:r>
        <w:rPr>
          <w:spacing w:val="22"/>
          <w:w w:val="90"/>
          <w:sz w:val="17"/>
        </w:rPr>
        <w:t xml:space="preserve"> </w:t>
      </w:r>
      <w:r>
        <w:rPr>
          <w:w w:val="90"/>
          <w:sz w:val="17"/>
        </w:rPr>
        <w:t>establishing</w:t>
      </w:r>
      <w:r>
        <w:rPr>
          <w:spacing w:val="17"/>
          <w:w w:val="90"/>
          <w:sz w:val="17"/>
        </w:rPr>
        <w:t xml:space="preserve"> </w:t>
      </w:r>
      <w:r>
        <w:rPr>
          <w:w w:val="90"/>
          <w:sz w:val="17"/>
        </w:rPr>
        <w:t>a</w:t>
      </w:r>
      <w:r>
        <w:rPr>
          <w:spacing w:val="22"/>
          <w:w w:val="90"/>
          <w:sz w:val="17"/>
        </w:rPr>
        <w:t xml:space="preserve"> </w:t>
      </w:r>
      <w:r>
        <w:rPr>
          <w:w w:val="90"/>
          <w:sz w:val="17"/>
        </w:rPr>
        <w:t>guideline</w:t>
      </w:r>
      <w:r>
        <w:rPr>
          <w:spacing w:val="22"/>
          <w:w w:val="90"/>
          <w:sz w:val="17"/>
        </w:rPr>
        <w:t xml:space="preserve"> </w:t>
      </w:r>
      <w:r>
        <w:rPr>
          <w:w w:val="90"/>
          <w:sz w:val="17"/>
        </w:rPr>
        <w:t>on</w:t>
      </w:r>
      <w:r>
        <w:rPr>
          <w:spacing w:val="23"/>
          <w:w w:val="90"/>
          <w:sz w:val="17"/>
        </w:rPr>
        <w:t xml:space="preserve"> </w:t>
      </w:r>
      <w:r>
        <w:rPr>
          <w:w w:val="90"/>
          <w:sz w:val="17"/>
        </w:rPr>
        <w:t>capacity</w:t>
      </w:r>
      <w:r>
        <w:rPr>
          <w:spacing w:val="22"/>
          <w:w w:val="90"/>
          <w:sz w:val="17"/>
        </w:rPr>
        <w:t xml:space="preserve"> </w:t>
      </w:r>
      <w:r>
        <w:rPr>
          <w:w w:val="90"/>
          <w:sz w:val="17"/>
        </w:rPr>
        <w:t>allocation</w:t>
      </w:r>
      <w:r>
        <w:rPr>
          <w:spacing w:val="21"/>
          <w:w w:val="90"/>
          <w:sz w:val="17"/>
        </w:rPr>
        <w:t xml:space="preserve"> </w:t>
      </w:r>
      <w:r>
        <w:rPr>
          <w:w w:val="90"/>
          <w:sz w:val="17"/>
        </w:rPr>
        <w:t>and</w:t>
      </w:r>
      <w:r>
        <w:rPr>
          <w:spacing w:val="22"/>
          <w:w w:val="90"/>
          <w:sz w:val="17"/>
        </w:rPr>
        <w:t xml:space="preserve"> </w:t>
      </w:r>
      <w:r>
        <w:rPr>
          <w:w w:val="90"/>
          <w:sz w:val="17"/>
        </w:rPr>
        <w:t>congestion</w:t>
      </w:r>
      <w:r>
        <w:rPr>
          <w:spacing w:val="19"/>
          <w:w w:val="90"/>
          <w:sz w:val="17"/>
        </w:rPr>
        <w:t xml:space="preserve"> </w:t>
      </w:r>
      <w:r>
        <w:rPr>
          <w:w w:val="90"/>
          <w:sz w:val="17"/>
        </w:rPr>
        <w:t>management</w:t>
      </w:r>
    </w:p>
    <w:p w14:paraId="5CF89425" w14:textId="77777777" w:rsidR="00343FF6" w:rsidRDefault="00635E89">
      <w:pPr>
        <w:spacing w:line="181" w:lineRule="exact"/>
        <w:ind w:left="332"/>
        <w:rPr>
          <w:sz w:val="17"/>
        </w:rPr>
      </w:pPr>
      <w:r>
        <w:rPr>
          <w:w w:val="95"/>
          <w:sz w:val="17"/>
        </w:rPr>
        <w:t>(OJ L</w:t>
      </w:r>
      <w:r>
        <w:rPr>
          <w:spacing w:val="1"/>
          <w:w w:val="95"/>
          <w:sz w:val="17"/>
        </w:rPr>
        <w:t xml:space="preserve"> </w:t>
      </w:r>
      <w:r>
        <w:rPr>
          <w:w w:val="95"/>
          <w:sz w:val="17"/>
        </w:rPr>
        <w:t>197, 25.7.2015,</w:t>
      </w:r>
      <w:r>
        <w:rPr>
          <w:spacing w:val="-2"/>
          <w:w w:val="95"/>
          <w:sz w:val="17"/>
        </w:rPr>
        <w:t xml:space="preserve"> </w:t>
      </w:r>
      <w:r>
        <w:rPr>
          <w:w w:val="95"/>
          <w:sz w:val="17"/>
        </w:rPr>
        <w:t>p. 24).</w:t>
      </w:r>
    </w:p>
    <w:p w14:paraId="47584800" w14:textId="77777777" w:rsidR="00343FF6" w:rsidRDefault="00635E89">
      <w:pPr>
        <w:pStyle w:val="ListParagraph"/>
        <w:numPr>
          <w:ilvl w:val="0"/>
          <w:numId w:val="103"/>
        </w:numPr>
        <w:tabs>
          <w:tab w:val="left" w:pos="333"/>
        </w:tabs>
        <w:spacing w:line="225" w:lineRule="auto"/>
        <w:ind w:right="123"/>
        <w:rPr>
          <w:sz w:val="17"/>
        </w:rPr>
      </w:pPr>
      <w:r>
        <w:rPr>
          <w:w w:val="90"/>
          <w:sz w:val="17"/>
        </w:rPr>
        <w:t>Commission</w:t>
      </w:r>
      <w:r>
        <w:rPr>
          <w:spacing w:val="5"/>
          <w:w w:val="90"/>
          <w:sz w:val="17"/>
        </w:rPr>
        <w:t xml:space="preserve"> </w:t>
      </w:r>
      <w:r>
        <w:rPr>
          <w:w w:val="90"/>
          <w:sz w:val="17"/>
        </w:rPr>
        <w:t>Regulation</w:t>
      </w:r>
      <w:r>
        <w:rPr>
          <w:spacing w:val="6"/>
          <w:w w:val="90"/>
          <w:sz w:val="17"/>
        </w:rPr>
        <w:t xml:space="preserve"> </w:t>
      </w:r>
      <w:r>
        <w:rPr>
          <w:w w:val="90"/>
          <w:sz w:val="17"/>
        </w:rPr>
        <w:t>(EU)</w:t>
      </w:r>
      <w:r>
        <w:rPr>
          <w:spacing w:val="7"/>
          <w:w w:val="90"/>
          <w:sz w:val="17"/>
        </w:rPr>
        <w:t xml:space="preserve"> </w:t>
      </w:r>
      <w:r>
        <w:rPr>
          <w:w w:val="90"/>
          <w:sz w:val="17"/>
        </w:rPr>
        <w:t>2016/631</w:t>
      </w:r>
      <w:r>
        <w:rPr>
          <w:spacing w:val="6"/>
          <w:w w:val="90"/>
          <w:sz w:val="17"/>
        </w:rPr>
        <w:t xml:space="preserve"> </w:t>
      </w:r>
      <w:r>
        <w:rPr>
          <w:w w:val="90"/>
          <w:sz w:val="17"/>
        </w:rPr>
        <w:t>of</w:t>
      </w:r>
      <w:r>
        <w:rPr>
          <w:spacing w:val="5"/>
          <w:w w:val="90"/>
          <w:sz w:val="17"/>
        </w:rPr>
        <w:t xml:space="preserve"> </w:t>
      </w:r>
      <w:r>
        <w:rPr>
          <w:w w:val="90"/>
          <w:sz w:val="17"/>
        </w:rPr>
        <w:t>14</w:t>
      </w:r>
      <w:r>
        <w:rPr>
          <w:spacing w:val="7"/>
          <w:w w:val="90"/>
          <w:sz w:val="17"/>
        </w:rPr>
        <w:t xml:space="preserve"> </w:t>
      </w:r>
      <w:r>
        <w:rPr>
          <w:w w:val="90"/>
          <w:sz w:val="17"/>
        </w:rPr>
        <w:t>April</w:t>
      </w:r>
      <w:r>
        <w:rPr>
          <w:spacing w:val="6"/>
          <w:w w:val="90"/>
          <w:sz w:val="17"/>
        </w:rPr>
        <w:t xml:space="preserve"> </w:t>
      </w:r>
      <w:r>
        <w:rPr>
          <w:w w:val="90"/>
          <w:sz w:val="17"/>
        </w:rPr>
        <w:t>2016</w:t>
      </w:r>
      <w:r>
        <w:rPr>
          <w:spacing w:val="6"/>
          <w:w w:val="90"/>
          <w:sz w:val="17"/>
        </w:rPr>
        <w:t xml:space="preserve"> </w:t>
      </w:r>
      <w:r>
        <w:rPr>
          <w:w w:val="90"/>
          <w:sz w:val="17"/>
        </w:rPr>
        <w:t>establishing</w:t>
      </w:r>
      <w:r>
        <w:rPr>
          <w:spacing w:val="3"/>
          <w:w w:val="90"/>
          <w:sz w:val="17"/>
        </w:rPr>
        <w:t xml:space="preserve"> </w:t>
      </w:r>
      <w:r>
        <w:rPr>
          <w:w w:val="90"/>
          <w:sz w:val="17"/>
        </w:rPr>
        <w:t>a</w:t>
      </w:r>
      <w:r>
        <w:rPr>
          <w:spacing w:val="7"/>
          <w:w w:val="90"/>
          <w:sz w:val="17"/>
        </w:rPr>
        <w:t xml:space="preserve"> </w:t>
      </w:r>
      <w:r>
        <w:rPr>
          <w:w w:val="90"/>
          <w:sz w:val="17"/>
        </w:rPr>
        <w:t>network</w:t>
      </w:r>
      <w:r>
        <w:rPr>
          <w:spacing w:val="6"/>
          <w:w w:val="90"/>
          <w:sz w:val="17"/>
        </w:rPr>
        <w:t xml:space="preserve"> </w:t>
      </w:r>
      <w:r>
        <w:rPr>
          <w:w w:val="90"/>
          <w:sz w:val="17"/>
        </w:rPr>
        <w:t>code</w:t>
      </w:r>
      <w:r>
        <w:rPr>
          <w:spacing w:val="6"/>
          <w:w w:val="90"/>
          <w:sz w:val="17"/>
        </w:rPr>
        <w:t xml:space="preserve"> </w:t>
      </w:r>
      <w:r>
        <w:rPr>
          <w:w w:val="90"/>
          <w:sz w:val="17"/>
        </w:rPr>
        <w:t>on</w:t>
      </w:r>
      <w:r>
        <w:rPr>
          <w:spacing w:val="6"/>
          <w:w w:val="90"/>
          <w:sz w:val="17"/>
        </w:rPr>
        <w:t xml:space="preserve"> </w:t>
      </w:r>
      <w:r>
        <w:rPr>
          <w:w w:val="90"/>
          <w:sz w:val="17"/>
        </w:rPr>
        <w:t>requirements</w:t>
      </w:r>
      <w:r>
        <w:rPr>
          <w:spacing w:val="7"/>
          <w:w w:val="90"/>
          <w:sz w:val="17"/>
        </w:rPr>
        <w:t xml:space="preserve"> </w:t>
      </w:r>
      <w:r>
        <w:rPr>
          <w:w w:val="90"/>
          <w:sz w:val="17"/>
        </w:rPr>
        <w:t>for</w:t>
      </w:r>
      <w:r>
        <w:rPr>
          <w:spacing w:val="6"/>
          <w:w w:val="90"/>
          <w:sz w:val="17"/>
        </w:rPr>
        <w:t xml:space="preserve"> </w:t>
      </w:r>
      <w:r>
        <w:rPr>
          <w:w w:val="90"/>
          <w:sz w:val="17"/>
        </w:rPr>
        <w:t>grid</w:t>
      </w:r>
      <w:r>
        <w:rPr>
          <w:spacing w:val="5"/>
          <w:w w:val="90"/>
          <w:sz w:val="17"/>
        </w:rPr>
        <w:t xml:space="preserve"> </w:t>
      </w:r>
      <w:r>
        <w:rPr>
          <w:w w:val="90"/>
          <w:sz w:val="17"/>
        </w:rPr>
        <w:t>connection</w:t>
      </w:r>
      <w:r>
        <w:rPr>
          <w:spacing w:val="6"/>
          <w:w w:val="90"/>
          <w:sz w:val="17"/>
        </w:rPr>
        <w:t xml:space="preserve"> </w:t>
      </w:r>
      <w:r>
        <w:rPr>
          <w:w w:val="90"/>
          <w:sz w:val="17"/>
        </w:rPr>
        <w:t>of</w:t>
      </w:r>
      <w:r>
        <w:rPr>
          <w:spacing w:val="7"/>
          <w:w w:val="90"/>
          <w:sz w:val="17"/>
        </w:rPr>
        <w:t xml:space="preserve"> </w:t>
      </w:r>
      <w:r>
        <w:rPr>
          <w:w w:val="90"/>
          <w:sz w:val="17"/>
        </w:rPr>
        <w:t>generators</w:t>
      </w:r>
      <w:r>
        <w:rPr>
          <w:spacing w:val="-31"/>
          <w:w w:val="90"/>
          <w:sz w:val="17"/>
        </w:rPr>
        <w:t xml:space="preserve"> </w:t>
      </w:r>
      <w:r>
        <w:rPr>
          <w:sz w:val="17"/>
        </w:rPr>
        <w:t>(OJ</w:t>
      </w:r>
      <w:r>
        <w:rPr>
          <w:spacing w:val="-5"/>
          <w:sz w:val="17"/>
        </w:rPr>
        <w:t xml:space="preserve"> </w:t>
      </w:r>
      <w:r>
        <w:rPr>
          <w:sz w:val="17"/>
        </w:rPr>
        <w:t>L</w:t>
      </w:r>
      <w:r>
        <w:rPr>
          <w:spacing w:val="-3"/>
          <w:sz w:val="17"/>
        </w:rPr>
        <w:t xml:space="preserve"> </w:t>
      </w:r>
      <w:r>
        <w:rPr>
          <w:sz w:val="17"/>
        </w:rPr>
        <w:t>112,</w:t>
      </w:r>
      <w:r>
        <w:rPr>
          <w:spacing w:val="-5"/>
          <w:sz w:val="17"/>
        </w:rPr>
        <w:t xml:space="preserve"> </w:t>
      </w:r>
      <w:r>
        <w:rPr>
          <w:sz w:val="17"/>
        </w:rPr>
        <w:t>27.4.2016,</w:t>
      </w:r>
      <w:r>
        <w:rPr>
          <w:spacing w:val="-5"/>
          <w:sz w:val="17"/>
        </w:rPr>
        <w:t xml:space="preserve"> </w:t>
      </w:r>
      <w:r>
        <w:rPr>
          <w:sz w:val="17"/>
        </w:rPr>
        <w:t>p.</w:t>
      </w:r>
      <w:r>
        <w:rPr>
          <w:spacing w:val="-4"/>
          <w:sz w:val="17"/>
        </w:rPr>
        <w:t xml:space="preserve"> </w:t>
      </w:r>
      <w:r>
        <w:rPr>
          <w:sz w:val="17"/>
        </w:rPr>
        <w:t>1).</w:t>
      </w:r>
    </w:p>
    <w:p w14:paraId="20CF0BCF" w14:textId="77777777" w:rsidR="00343FF6" w:rsidRDefault="00635E89">
      <w:pPr>
        <w:pStyle w:val="ListParagraph"/>
        <w:numPr>
          <w:ilvl w:val="0"/>
          <w:numId w:val="103"/>
        </w:numPr>
        <w:tabs>
          <w:tab w:val="left" w:pos="333"/>
        </w:tabs>
        <w:spacing w:line="171" w:lineRule="exact"/>
        <w:ind w:right="0"/>
        <w:rPr>
          <w:sz w:val="17"/>
        </w:rPr>
      </w:pPr>
      <w:r>
        <w:rPr>
          <w:w w:val="90"/>
          <w:sz w:val="17"/>
        </w:rPr>
        <w:t>Commission</w:t>
      </w:r>
      <w:r>
        <w:rPr>
          <w:spacing w:val="9"/>
          <w:w w:val="90"/>
          <w:sz w:val="17"/>
        </w:rPr>
        <w:t xml:space="preserve"> </w:t>
      </w:r>
      <w:r>
        <w:rPr>
          <w:w w:val="90"/>
          <w:sz w:val="17"/>
        </w:rPr>
        <w:t>Regulation</w:t>
      </w:r>
      <w:r>
        <w:rPr>
          <w:spacing w:val="11"/>
          <w:w w:val="90"/>
          <w:sz w:val="17"/>
        </w:rPr>
        <w:t xml:space="preserve"> </w:t>
      </w:r>
      <w:r>
        <w:rPr>
          <w:w w:val="90"/>
          <w:sz w:val="17"/>
        </w:rPr>
        <w:t>(EU)</w:t>
      </w:r>
      <w:r>
        <w:rPr>
          <w:spacing w:val="11"/>
          <w:w w:val="90"/>
          <w:sz w:val="17"/>
        </w:rPr>
        <w:t xml:space="preserve"> </w:t>
      </w:r>
      <w:r>
        <w:rPr>
          <w:w w:val="90"/>
          <w:sz w:val="17"/>
        </w:rPr>
        <w:t>No</w:t>
      </w:r>
      <w:r>
        <w:rPr>
          <w:spacing w:val="11"/>
          <w:w w:val="90"/>
          <w:sz w:val="17"/>
        </w:rPr>
        <w:t xml:space="preserve"> </w:t>
      </w:r>
      <w:r>
        <w:rPr>
          <w:w w:val="90"/>
          <w:sz w:val="17"/>
        </w:rPr>
        <w:t>543/2013</w:t>
      </w:r>
      <w:r>
        <w:rPr>
          <w:spacing w:val="10"/>
          <w:w w:val="90"/>
          <w:sz w:val="17"/>
        </w:rPr>
        <w:t xml:space="preserve"> </w:t>
      </w:r>
      <w:r>
        <w:rPr>
          <w:w w:val="90"/>
          <w:sz w:val="17"/>
        </w:rPr>
        <w:t>of</w:t>
      </w:r>
      <w:r>
        <w:rPr>
          <w:spacing w:val="10"/>
          <w:w w:val="90"/>
          <w:sz w:val="17"/>
        </w:rPr>
        <w:t xml:space="preserve"> </w:t>
      </w:r>
      <w:r>
        <w:rPr>
          <w:w w:val="90"/>
          <w:sz w:val="17"/>
        </w:rPr>
        <w:t>14</w:t>
      </w:r>
      <w:r>
        <w:rPr>
          <w:spacing w:val="11"/>
          <w:w w:val="90"/>
          <w:sz w:val="17"/>
        </w:rPr>
        <w:t xml:space="preserve"> </w:t>
      </w:r>
      <w:r>
        <w:rPr>
          <w:w w:val="90"/>
          <w:sz w:val="17"/>
        </w:rPr>
        <w:t>June</w:t>
      </w:r>
      <w:r>
        <w:rPr>
          <w:spacing w:val="11"/>
          <w:w w:val="90"/>
          <w:sz w:val="17"/>
        </w:rPr>
        <w:t xml:space="preserve"> </w:t>
      </w:r>
      <w:r>
        <w:rPr>
          <w:w w:val="90"/>
          <w:sz w:val="17"/>
        </w:rPr>
        <w:t>2013</w:t>
      </w:r>
      <w:r>
        <w:rPr>
          <w:spacing w:val="10"/>
          <w:w w:val="90"/>
          <w:sz w:val="17"/>
        </w:rPr>
        <w:t xml:space="preserve"> </w:t>
      </w:r>
      <w:r>
        <w:rPr>
          <w:w w:val="90"/>
          <w:sz w:val="17"/>
        </w:rPr>
        <w:t>on</w:t>
      </w:r>
      <w:r>
        <w:rPr>
          <w:spacing w:val="10"/>
          <w:w w:val="90"/>
          <w:sz w:val="17"/>
        </w:rPr>
        <w:t xml:space="preserve"> </w:t>
      </w:r>
      <w:r>
        <w:rPr>
          <w:w w:val="90"/>
          <w:sz w:val="17"/>
        </w:rPr>
        <w:t>submission</w:t>
      </w:r>
      <w:r>
        <w:rPr>
          <w:spacing w:val="11"/>
          <w:w w:val="90"/>
          <w:sz w:val="17"/>
        </w:rPr>
        <w:t xml:space="preserve"> </w:t>
      </w:r>
      <w:r>
        <w:rPr>
          <w:w w:val="90"/>
          <w:sz w:val="17"/>
        </w:rPr>
        <w:t>and</w:t>
      </w:r>
      <w:r>
        <w:rPr>
          <w:spacing w:val="11"/>
          <w:w w:val="90"/>
          <w:sz w:val="17"/>
        </w:rPr>
        <w:t xml:space="preserve"> </w:t>
      </w:r>
      <w:r>
        <w:rPr>
          <w:w w:val="90"/>
          <w:sz w:val="17"/>
        </w:rPr>
        <w:t>publication</w:t>
      </w:r>
      <w:r>
        <w:rPr>
          <w:spacing w:val="9"/>
          <w:w w:val="90"/>
          <w:sz w:val="17"/>
        </w:rPr>
        <w:t xml:space="preserve"> </w:t>
      </w:r>
      <w:r>
        <w:rPr>
          <w:w w:val="90"/>
          <w:sz w:val="17"/>
        </w:rPr>
        <w:t>of</w:t>
      </w:r>
      <w:r>
        <w:rPr>
          <w:spacing w:val="11"/>
          <w:w w:val="90"/>
          <w:sz w:val="17"/>
        </w:rPr>
        <w:t xml:space="preserve"> </w:t>
      </w:r>
      <w:r>
        <w:rPr>
          <w:w w:val="90"/>
          <w:sz w:val="17"/>
        </w:rPr>
        <w:t>data</w:t>
      </w:r>
      <w:r>
        <w:rPr>
          <w:spacing w:val="11"/>
          <w:w w:val="90"/>
          <w:sz w:val="17"/>
        </w:rPr>
        <w:t xml:space="preserve"> </w:t>
      </w:r>
      <w:r>
        <w:rPr>
          <w:w w:val="90"/>
          <w:sz w:val="17"/>
        </w:rPr>
        <w:t>in</w:t>
      </w:r>
      <w:r>
        <w:rPr>
          <w:spacing w:val="9"/>
          <w:w w:val="90"/>
          <w:sz w:val="17"/>
        </w:rPr>
        <w:t xml:space="preserve"> </w:t>
      </w:r>
      <w:r>
        <w:rPr>
          <w:w w:val="90"/>
          <w:sz w:val="17"/>
        </w:rPr>
        <w:t>electricity</w:t>
      </w:r>
      <w:r>
        <w:rPr>
          <w:spacing w:val="10"/>
          <w:w w:val="90"/>
          <w:sz w:val="17"/>
        </w:rPr>
        <w:t xml:space="preserve"> </w:t>
      </w:r>
      <w:r>
        <w:rPr>
          <w:w w:val="90"/>
          <w:sz w:val="17"/>
        </w:rPr>
        <w:t>markets</w:t>
      </w:r>
      <w:r>
        <w:rPr>
          <w:spacing w:val="10"/>
          <w:w w:val="90"/>
          <w:sz w:val="17"/>
        </w:rPr>
        <w:t xml:space="preserve"> </w:t>
      </w:r>
      <w:r>
        <w:rPr>
          <w:w w:val="90"/>
          <w:sz w:val="17"/>
        </w:rPr>
        <w:t>and</w:t>
      </w:r>
      <w:r>
        <w:rPr>
          <w:spacing w:val="10"/>
          <w:w w:val="90"/>
          <w:sz w:val="17"/>
        </w:rPr>
        <w:t xml:space="preserve"> </w:t>
      </w:r>
      <w:r>
        <w:rPr>
          <w:w w:val="90"/>
          <w:sz w:val="17"/>
        </w:rPr>
        <w:t>amending</w:t>
      </w:r>
    </w:p>
    <w:p w14:paraId="26C161E7" w14:textId="6F0FAA50" w:rsidR="00F819AF" w:rsidRDefault="00635E89" w:rsidP="00F819AF">
      <w:pPr>
        <w:spacing w:line="194" w:lineRule="exact"/>
        <w:ind w:left="332"/>
        <w:rPr>
          <w:w w:val="90"/>
          <w:sz w:val="17"/>
        </w:rPr>
      </w:pPr>
      <w:r>
        <w:rPr>
          <w:w w:val="90"/>
          <w:sz w:val="17"/>
        </w:rPr>
        <w:t>Annex</w:t>
      </w:r>
      <w:r>
        <w:rPr>
          <w:spacing w:val="6"/>
          <w:w w:val="90"/>
          <w:sz w:val="17"/>
        </w:rPr>
        <w:t xml:space="preserve"> </w:t>
      </w:r>
      <w:r>
        <w:rPr>
          <w:w w:val="90"/>
          <w:sz w:val="17"/>
        </w:rPr>
        <w:t>I</w:t>
      </w:r>
      <w:r>
        <w:rPr>
          <w:spacing w:val="10"/>
          <w:w w:val="90"/>
          <w:sz w:val="17"/>
        </w:rPr>
        <w:t xml:space="preserve"> </w:t>
      </w:r>
      <w:r>
        <w:rPr>
          <w:w w:val="90"/>
          <w:sz w:val="17"/>
        </w:rPr>
        <w:t>to</w:t>
      </w:r>
      <w:r>
        <w:rPr>
          <w:spacing w:val="9"/>
          <w:w w:val="90"/>
          <w:sz w:val="17"/>
        </w:rPr>
        <w:t xml:space="preserve"> </w:t>
      </w:r>
      <w:r>
        <w:rPr>
          <w:w w:val="90"/>
          <w:sz w:val="17"/>
        </w:rPr>
        <w:t>Regulation</w:t>
      </w:r>
      <w:r>
        <w:rPr>
          <w:spacing w:val="8"/>
          <w:w w:val="90"/>
          <w:sz w:val="17"/>
        </w:rPr>
        <w:t xml:space="preserve"> </w:t>
      </w:r>
      <w:r>
        <w:rPr>
          <w:w w:val="90"/>
          <w:sz w:val="17"/>
        </w:rPr>
        <w:t>(EC)</w:t>
      </w:r>
      <w:r>
        <w:rPr>
          <w:spacing w:val="8"/>
          <w:w w:val="90"/>
          <w:sz w:val="17"/>
        </w:rPr>
        <w:t xml:space="preserve"> </w:t>
      </w:r>
      <w:r>
        <w:rPr>
          <w:w w:val="90"/>
          <w:sz w:val="17"/>
        </w:rPr>
        <w:t>No</w:t>
      </w:r>
      <w:r>
        <w:rPr>
          <w:spacing w:val="8"/>
          <w:w w:val="90"/>
          <w:sz w:val="17"/>
        </w:rPr>
        <w:t xml:space="preserve"> </w:t>
      </w:r>
      <w:r>
        <w:rPr>
          <w:w w:val="90"/>
          <w:sz w:val="17"/>
        </w:rPr>
        <w:t>714/2009</w:t>
      </w:r>
      <w:r>
        <w:rPr>
          <w:spacing w:val="7"/>
          <w:w w:val="90"/>
          <w:sz w:val="17"/>
        </w:rPr>
        <w:t xml:space="preserve"> </w:t>
      </w:r>
      <w:r>
        <w:rPr>
          <w:w w:val="90"/>
          <w:sz w:val="17"/>
        </w:rPr>
        <w:t>of</w:t>
      </w:r>
      <w:r>
        <w:rPr>
          <w:spacing w:val="13"/>
          <w:w w:val="90"/>
          <w:sz w:val="17"/>
        </w:rPr>
        <w:t xml:space="preserve"> </w:t>
      </w:r>
      <w:r>
        <w:rPr>
          <w:w w:val="90"/>
          <w:sz w:val="17"/>
        </w:rPr>
        <w:t>the</w:t>
      </w:r>
      <w:r>
        <w:rPr>
          <w:spacing w:val="8"/>
          <w:w w:val="90"/>
          <w:sz w:val="17"/>
        </w:rPr>
        <w:t xml:space="preserve"> </w:t>
      </w:r>
      <w:r>
        <w:rPr>
          <w:w w:val="90"/>
          <w:sz w:val="17"/>
        </w:rPr>
        <w:t>European</w:t>
      </w:r>
      <w:r>
        <w:rPr>
          <w:spacing w:val="9"/>
          <w:w w:val="90"/>
          <w:sz w:val="17"/>
        </w:rPr>
        <w:t xml:space="preserve"> </w:t>
      </w:r>
      <w:r>
        <w:rPr>
          <w:w w:val="90"/>
          <w:sz w:val="17"/>
        </w:rPr>
        <w:t>Parliament</w:t>
      </w:r>
      <w:r>
        <w:rPr>
          <w:spacing w:val="6"/>
          <w:w w:val="90"/>
          <w:sz w:val="17"/>
        </w:rPr>
        <w:t xml:space="preserve"> </w:t>
      </w:r>
      <w:r>
        <w:rPr>
          <w:w w:val="90"/>
          <w:sz w:val="17"/>
        </w:rPr>
        <w:t>and</w:t>
      </w:r>
      <w:r>
        <w:rPr>
          <w:spacing w:val="8"/>
          <w:w w:val="90"/>
          <w:sz w:val="17"/>
        </w:rPr>
        <w:t xml:space="preserve"> </w:t>
      </w:r>
      <w:r>
        <w:rPr>
          <w:w w:val="90"/>
          <w:sz w:val="17"/>
        </w:rPr>
        <w:t>of</w:t>
      </w:r>
      <w:r>
        <w:rPr>
          <w:spacing w:val="13"/>
          <w:w w:val="90"/>
          <w:sz w:val="17"/>
        </w:rPr>
        <w:t xml:space="preserve"> </w:t>
      </w:r>
      <w:r>
        <w:rPr>
          <w:w w:val="90"/>
          <w:sz w:val="17"/>
        </w:rPr>
        <w:t>the</w:t>
      </w:r>
      <w:r>
        <w:rPr>
          <w:spacing w:val="8"/>
          <w:w w:val="90"/>
          <w:sz w:val="17"/>
        </w:rPr>
        <w:t xml:space="preserve"> </w:t>
      </w:r>
      <w:r>
        <w:rPr>
          <w:w w:val="90"/>
          <w:sz w:val="17"/>
        </w:rPr>
        <w:t>Council</w:t>
      </w:r>
      <w:r>
        <w:rPr>
          <w:spacing w:val="9"/>
          <w:w w:val="90"/>
          <w:sz w:val="17"/>
        </w:rPr>
        <w:t xml:space="preserve"> </w:t>
      </w:r>
      <w:r>
        <w:rPr>
          <w:w w:val="90"/>
          <w:sz w:val="17"/>
        </w:rPr>
        <w:t>(OJ</w:t>
      </w:r>
      <w:r>
        <w:rPr>
          <w:spacing w:val="8"/>
          <w:w w:val="90"/>
          <w:sz w:val="17"/>
        </w:rPr>
        <w:t xml:space="preserve"> </w:t>
      </w:r>
      <w:r>
        <w:rPr>
          <w:w w:val="90"/>
          <w:sz w:val="17"/>
        </w:rPr>
        <w:t>L</w:t>
      </w:r>
      <w:r>
        <w:rPr>
          <w:spacing w:val="9"/>
          <w:w w:val="90"/>
          <w:sz w:val="17"/>
        </w:rPr>
        <w:t xml:space="preserve"> </w:t>
      </w:r>
      <w:r>
        <w:rPr>
          <w:w w:val="90"/>
          <w:sz w:val="17"/>
        </w:rPr>
        <w:t>163,</w:t>
      </w:r>
      <w:r>
        <w:rPr>
          <w:spacing w:val="8"/>
          <w:w w:val="90"/>
          <w:sz w:val="17"/>
        </w:rPr>
        <w:t xml:space="preserve"> </w:t>
      </w:r>
      <w:r>
        <w:rPr>
          <w:w w:val="90"/>
          <w:sz w:val="17"/>
        </w:rPr>
        <w:t>15.6.2013,</w:t>
      </w:r>
      <w:r>
        <w:rPr>
          <w:spacing w:val="7"/>
          <w:w w:val="90"/>
          <w:sz w:val="17"/>
        </w:rPr>
        <w:t xml:space="preserve"> </w:t>
      </w:r>
      <w:r>
        <w:rPr>
          <w:w w:val="90"/>
          <w:sz w:val="17"/>
        </w:rPr>
        <w:t>p.</w:t>
      </w:r>
      <w:r>
        <w:rPr>
          <w:spacing w:val="8"/>
          <w:w w:val="90"/>
          <w:sz w:val="17"/>
        </w:rPr>
        <w:t xml:space="preserve"> </w:t>
      </w:r>
      <w:r>
        <w:rPr>
          <w:w w:val="90"/>
          <w:sz w:val="17"/>
        </w:rPr>
        <w:t>1).</w:t>
      </w:r>
    </w:p>
    <w:p w14:paraId="4705B90C" w14:textId="77777777" w:rsidR="00F819AF" w:rsidRDefault="00F819AF">
      <w:pPr>
        <w:rPr>
          <w:w w:val="90"/>
          <w:sz w:val="17"/>
        </w:rPr>
      </w:pPr>
      <w:r>
        <w:rPr>
          <w:w w:val="90"/>
          <w:sz w:val="17"/>
        </w:rPr>
        <w:br w:type="page"/>
      </w:r>
    </w:p>
    <w:p w14:paraId="30274F08" w14:textId="77777777" w:rsidR="00343FF6" w:rsidRPr="00F819AF" w:rsidRDefault="00343FF6" w:rsidP="00F819AF">
      <w:pPr>
        <w:spacing w:line="194" w:lineRule="exact"/>
        <w:ind w:left="332"/>
        <w:rPr>
          <w:w w:val="90"/>
          <w:sz w:val="17"/>
        </w:rPr>
      </w:pPr>
    </w:p>
    <w:p w14:paraId="0282E7C5" w14:textId="77777777" w:rsidR="00343FF6" w:rsidRDefault="00635E89">
      <w:pPr>
        <w:pStyle w:val="ListParagraph"/>
        <w:numPr>
          <w:ilvl w:val="0"/>
          <w:numId w:val="102"/>
        </w:numPr>
        <w:tabs>
          <w:tab w:val="left" w:pos="511"/>
        </w:tabs>
        <w:spacing w:before="101" w:line="228" w:lineRule="auto"/>
        <w:rPr>
          <w:sz w:val="19"/>
        </w:rPr>
      </w:pPr>
      <w:r>
        <w:rPr>
          <w:w w:val="95"/>
          <w:sz w:val="19"/>
        </w:rPr>
        <w:t xml:space="preserve">‘transmission-connected distribution facility’ means a </w:t>
      </w:r>
      <w:r>
        <w:rPr>
          <w:w w:val="95"/>
          <w:sz w:val="19"/>
        </w:rPr>
        <w:t>distribution system connection or the electrical plant and</w:t>
      </w:r>
      <w:r>
        <w:rPr>
          <w:spacing w:val="1"/>
          <w:w w:val="95"/>
          <w:sz w:val="19"/>
        </w:rPr>
        <w:t xml:space="preserve"> </w:t>
      </w:r>
      <w:r>
        <w:rPr>
          <w:sz w:val="19"/>
        </w:rPr>
        <w:t>equipment</w:t>
      </w:r>
      <w:r>
        <w:rPr>
          <w:spacing w:val="9"/>
          <w:sz w:val="19"/>
        </w:rPr>
        <w:t xml:space="preserve"> </w:t>
      </w:r>
      <w:r>
        <w:rPr>
          <w:sz w:val="19"/>
        </w:rPr>
        <w:t>used</w:t>
      </w:r>
      <w:r>
        <w:rPr>
          <w:spacing w:val="10"/>
          <w:sz w:val="19"/>
        </w:rPr>
        <w:t xml:space="preserve"> </w:t>
      </w:r>
      <w:r>
        <w:rPr>
          <w:sz w:val="19"/>
        </w:rPr>
        <w:t>at</w:t>
      </w:r>
      <w:r>
        <w:rPr>
          <w:spacing w:val="9"/>
          <w:sz w:val="19"/>
        </w:rPr>
        <w:t xml:space="preserve"> </w:t>
      </w:r>
      <w:r>
        <w:rPr>
          <w:sz w:val="19"/>
        </w:rPr>
        <w:t>the</w:t>
      </w:r>
      <w:r>
        <w:rPr>
          <w:spacing w:val="11"/>
          <w:sz w:val="19"/>
        </w:rPr>
        <w:t xml:space="preserve"> </w:t>
      </w:r>
      <w:r>
        <w:rPr>
          <w:sz w:val="19"/>
        </w:rPr>
        <w:t>connection</w:t>
      </w:r>
      <w:r>
        <w:rPr>
          <w:spacing w:val="9"/>
          <w:sz w:val="19"/>
        </w:rPr>
        <w:t xml:space="preserve"> </w:t>
      </w:r>
      <w:r>
        <w:rPr>
          <w:sz w:val="19"/>
        </w:rPr>
        <w:t>to</w:t>
      </w:r>
      <w:r>
        <w:rPr>
          <w:spacing w:val="7"/>
          <w:sz w:val="19"/>
        </w:rPr>
        <w:t xml:space="preserve"> </w:t>
      </w:r>
      <w:r>
        <w:rPr>
          <w:sz w:val="19"/>
        </w:rPr>
        <w:t>the</w:t>
      </w:r>
      <w:r>
        <w:rPr>
          <w:spacing w:val="10"/>
          <w:sz w:val="19"/>
        </w:rPr>
        <w:t xml:space="preserve"> </w:t>
      </w:r>
      <w:r>
        <w:rPr>
          <w:sz w:val="19"/>
        </w:rPr>
        <w:t>transmission</w:t>
      </w:r>
      <w:r>
        <w:rPr>
          <w:spacing w:val="10"/>
          <w:sz w:val="19"/>
        </w:rPr>
        <w:t xml:space="preserve"> </w:t>
      </w:r>
      <w:r>
        <w:rPr>
          <w:sz w:val="19"/>
        </w:rPr>
        <w:t>system;</w:t>
      </w:r>
    </w:p>
    <w:p w14:paraId="7302344C" w14:textId="77777777" w:rsidR="00343FF6" w:rsidRDefault="00343FF6">
      <w:pPr>
        <w:pStyle w:val="BodyText"/>
        <w:spacing w:before="11"/>
        <w:rPr>
          <w:sz w:val="28"/>
        </w:rPr>
      </w:pPr>
    </w:p>
    <w:p w14:paraId="369D4F9C" w14:textId="77777777" w:rsidR="00343FF6" w:rsidRDefault="00635E89">
      <w:pPr>
        <w:pStyle w:val="ListParagraph"/>
        <w:numPr>
          <w:ilvl w:val="0"/>
          <w:numId w:val="102"/>
        </w:numPr>
        <w:tabs>
          <w:tab w:val="left" w:pos="511"/>
        </w:tabs>
        <w:spacing w:line="228" w:lineRule="auto"/>
        <w:ind w:right="123"/>
        <w:rPr>
          <w:sz w:val="19"/>
        </w:rPr>
      </w:pPr>
      <w:r>
        <w:rPr>
          <w:w w:val="95"/>
          <w:sz w:val="19"/>
        </w:rPr>
        <w:t>‘demand</w:t>
      </w:r>
      <w:r>
        <w:rPr>
          <w:spacing w:val="14"/>
          <w:w w:val="95"/>
          <w:sz w:val="19"/>
        </w:rPr>
        <w:t xml:space="preserve"> </w:t>
      </w:r>
      <w:r>
        <w:rPr>
          <w:w w:val="95"/>
          <w:sz w:val="19"/>
        </w:rPr>
        <w:t>unit’</w:t>
      </w:r>
      <w:r>
        <w:rPr>
          <w:spacing w:val="15"/>
          <w:w w:val="95"/>
          <w:sz w:val="19"/>
        </w:rPr>
        <w:t xml:space="preserve"> </w:t>
      </w:r>
      <w:r>
        <w:rPr>
          <w:w w:val="95"/>
          <w:sz w:val="19"/>
        </w:rPr>
        <w:t>means</w:t>
      </w:r>
      <w:r>
        <w:rPr>
          <w:spacing w:val="14"/>
          <w:w w:val="95"/>
          <w:sz w:val="19"/>
        </w:rPr>
        <w:t xml:space="preserve"> </w:t>
      </w:r>
      <w:r>
        <w:rPr>
          <w:w w:val="95"/>
          <w:sz w:val="19"/>
        </w:rPr>
        <w:t>an</w:t>
      </w:r>
      <w:r>
        <w:rPr>
          <w:spacing w:val="13"/>
          <w:w w:val="95"/>
          <w:sz w:val="19"/>
        </w:rPr>
        <w:t xml:space="preserve"> </w:t>
      </w:r>
      <w:r>
        <w:rPr>
          <w:w w:val="95"/>
          <w:sz w:val="19"/>
        </w:rPr>
        <w:t>indivisible</w:t>
      </w:r>
      <w:r>
        <w:rPr>
          <w:spacing w:val="14"/>
          <w:w w:val="95"/>
          <w:sz w:val="19"/>
        </w:rPr>
        <w:t xml:space="preserve"> </w:t>
      </w:r>
      <w:r>
        <w:rPr>
          <w:w w:val="95"/>
          <w:sz w:val="19"/>
        </w:rPr>
        <w:t>set</w:t>
      </w:r>
      <w:r>
        <w:rPr>
          <w:spacing w:val="12"/>
          <w:w w:val="95"/>
          <w:sz w:val="19"/>
        </w:rPr>
        <w:t xml:space="preserve"> </w:t>
      </w:r>
      <w:r>
        <w:rPr>
          <w:w w:val="95"/>
          <w:sz w:val="19"/>
        </w:rPr>
        <w:t>of</w:t>
      </w:r>
      <w:r>
        <w:rPr>
          <w:spacing w:val="15"/>
          <w:w w:val="95"/>
          <w:sz w:val="19"/>
        </w:rPr>
        <w:t xml:space="preserve"> </w:t>
      </w:r>
      <w:r>
        <w:rPr>
          <w:w w:val="95"/>
          <w:sz w:val="19"/>
        </w:rPr>
        <w:t>installations</w:t>
      </w:r>
      <w:r>
        <w:rPr>
          <w:spacing w:val="14"/>
          <w:w w:val="95"/>
          <w:sz w:val="19"/>
        </w:rPr>
        <w:t xml:space="preserve"> </w:t>
      </w:r>
      <w:r>
        <w:rPr>
          <w:w w:val="95"/>
          <w:sz w:val="19"/>
        </w:rPr>
        <w:t>containing</w:t>
      </w:r>
      <w:r>
        <w:rPr>
          <w:spacing w:val="12"/>
          <w:w w:val="95"/>
          <w:sz w:val="19"/>
        </w:rPr>
        <w:t xml:space="preserve"> </w:t>
      </w:r>
      <w:r>
        <w:rPr>
          <w:w w:val="95"/>
          <w:sz w:val="19"/>
        </w:rPr>
        <w:t>equipment</w:t>
      </w:r>
      <w:r>
        <w:rPr>
          <w:spacing w:val="13"/>
          <w:w w:val="95"/>
          <w:sz w:val="19"/>
        </w:rPr>
        <w:t xml:space="preserve"> </w:t>
      </w:r>
      <w:r>
        <w:rPr>
          <w:w w:val="95"/>
          <w:sz w:val="19"/>
        </w:rPr>
        <w:t>which</w:t>
      </w:r>
      <w:r>
        <w:rPr>
          <w:spacing w:val="12"/>
          <w:w w:val="95"/>
          <w:sz w:val="19"/>
        </w:rPr>
        <w:t xml:space="preserve"> </w:t>
      </w:r>
      <w:r>
        <w:rPr>
          <w:w w:val="95"/>
          <w:sz w:val="19"/>
        </w:rPr>
        <w:t>can</w:t>
      </w:r>
      <w:r>
        <w:rPr>
          <w:spacing w:val="14"/>
          <w:w w:val="95"/>
          <w:sz w:val="19"/>
        </w:rPr>
        <w:t xml:space="preserve"> </w:t>
      </w:r>
      <w:r>
        <w:rPr>
          <w:w w:val="95"/>
          <w:sz w:val="19"/>
        </w:rPr>
        <w:t>be</w:t>
      </w:r>
      <w:r>
        <w:rPr>
          <w:spacing w:val="13"/>
          <w:w w:val="95"/>
          <w:sz w:val="19"/>
        </w:rPr>
        <w:t xml:space="preserve"> </w:t>
      </w:r>
      <w:r>
        <w:rPr>
          <w:w w:val="95"/>
          <w:sz w:val="19"/>
        </w:rPr>
        <w:t>actively</w:t>
      </w:r>
      <w:r>
        <w:rPr>
          <w:spacing w:val="10"/>
          <w:w w:val="95"/>
          <w:sz w:val="19"/>
        </w:rPr>
        <w:t xml:space="preserve"> </w:t>
      </w:r>
      <w:r>
        <w:rPr>
          <w:w w:val="95"/>
          <w:sz w:val="19"/>
        </w:rPr>
        <w:t>controlled</w:t>
      </w:r>
      <w:r>
        <w:rPr>
          <w:spacing w:val="13"/>
          <w:w w:val="95"/>
          <w:sz w:val="19"/>
        </w:rPr>
        <w:t xml:space="preserve"> </w:t>
      </w:r>
      <w:r>
        <w:rPr>
          <w:w w:val="95"/>
          <w:sz w:val="19"/>
        </w:rPr>
        <w:t>by</w:t>
      </w:r>
      <w:r>
        <w:rPr>
          <w:spacing w:val="-37"/>
          <w:w w:val="95"/>
          <w:sz w:val="19"/>
        </w:rPr>
        <w:t xml:space="preserve"> </w:t>
      </w:r>
      <w:r>
        <w:rPr>
          <w:w w:val="95"/>
          <w:sz w:val="19"/>
        </w:rPr>
        <w:t>a</w:t>
      </w:r>
      <w:r>
        <w:rPr>
          <w:spacing w:val="17"/>
          <w:w w:val="95"/>
          <w:sz w:val="19"/>
        </w:rPr>
        <w:t xml:space="preserve"> </w:t>
      </w:r>
      <w:r>
        <w:rPr>
          <w:w w:val="95"/>
          <w:sz w:val="19"/>
        </w:rPr>
        <w:t>demand</w:t>
      </w:r>
      <w:r>
        <w:rPr>
          <w:spacing w:val="18"/>
          <w:w w:val="95"/>
          <w:sz w:val="19"/>
        </w:rPr>
        <w:t xml:space="preserve"> </w:t>
      </w:r>
      <w:r>
        <w:rPr>
          <w:w w:val="95"/>
          <w:sz w:val="19"/>
        </w:rPr>
        <w:t>facility</w:t>
      </w:r>
      <w:r>
        <w:rPr>
          <w:spacing w:val="13"/>
          <w:w w:val="95"/>
          <w:sz w:val="19"/>
        </w:rPr>
        <w:t xml:space="preserve"> </w:t>
      </w:r>
      <w:r>
        <w:rPr>
          <w:w w:val="95"/>
          <w:sz w:val="19"/>
        </w:rPr>
        <w:t>owner</w:t>
      </w:r>
      <w:r>
        <w:rPr>
          <w:spacing w:val="20"/>
          <w:w w:val="95"/>
          <w:sz w:val="19"/>
        </w:rPr>
        <w:t xml:space="preserve"> </w:t>
      </w:r>
      <w:r>
        <w:rPr>
          <w:w w:val="95"/>
          <w:sz w:val="19"/>
        </w:rPr>
        <w:t>or</w:t>
      </w:r>
      <w:r>
        <w:rPr>
          <w:spacing w:val="18"/>
          <w:w w:val="95"/>
          <w:sz w:val="19"/>
        </w:rPr>
        <w:t xml:space="preserve"> </w:t>
      </w:r>
      <w:r>
        <w:rPr>
          <w:w w:val="95"/>
          <w:sz w:val="19"/>
        </w:rPr>
        <w:t>by</w:t>
      </w:r>
      <w:r>
        <w:rPr>
          <w:spacing w:val="17"/>
          <w:w w:val="95"/>
          <w:sz w:val="19"/>
        </w:rPr>
        <w:t xml:space="preserve"> </w:t>
      </w:r>
      <w:r>
        <w:rPr>
          <w:w w:val="95"/>
          <w:sz w:val="19"/>
        </w:rPr>
        <w:t>a</w:t>
      </w:r>
      <w:r>
        <w:rPr>
          <w:spacing w:val="18"/>
          <w:w w:val="95"/>
          <w:sz w:val="19"/>
        </w:rPr>
        <w:t xml:space="preserve"> </w:t>
      </w:r>
      <w:r>
        <w:rPr>
          <w:w w:val="95"/>
          <w:sz w:val="19"/>
        </w:rPr>
        <w:t>CDSO,</w:t>
      </w:r>
      <w:r>
        <w:rPr>
          <w:spacing w:val="18"/>
          <w:w w:val="95"/>
          <w:sz w:val="19"/>
        </w:rPr>
        <w:t xml:space="preserve"> </w:t>
      </w:r>
      <w:r>
        <w:rPr>
          <w:w w:val="95"/>
          <w:sz w:val="19"/>
        </w:rPr>
        <w:t>either</w:t>
      </w:r>
      <w:r>
        <w:rPr>
          <w:spacing w:val="21"/>
          <w:w w:val="95"/>
          <w:sz w:val="19"/>
        </w:rPr>
        <w:t xml:space="preserve"> </w:t>
      </w:r>
      <w:r>
        <w:rPr>
          <w:w w:val="95"/>
          <w:sz w:val="19"/>
        </w:rPr>
        <w:t>individually</w:t>
      </w:r>
      <w:r>
        <w:rPr>
          <w:spacing w:val="14"/>
          <w:w w:val="95"/>
          <w:sz w:val="19"/>
        </w:rPr>
        <w:t xml:space="preserve"> </w:t>
      </w:r>
      <w:r>
        <w:rPr>
          <w:w w:val="95"/>
          <w:sz w:val="19"/>
        </w:rPr>
        <w:t>or</w:t>
      </w:r>
      <w:r>
        <w:rPr>
          <w:spacing w:val="19"/>
          <w:w w:val="95"/>
          <w:sz w:val="19"/>
        </w:rPr>
        <w:t xml:space="preserve"> </w:t>
      </w:r>
      <w:r>
        <w:rPr>
          <w:w w:val="95"/>
          <w:sz w:val="19"/>
        </w:rPr>
        <w:t>commonly</w:t>
      </w:r>
      <w:r>
        <w:rPr>
          <w:spacing w:val="18"/>
          <w:w w:val="95"/>
          <w:sz w:val="19"/>
        </w:rPr>
        <w:t xml:space="preserve"> </w:t>
      </w:r>
      <w:r>
        <w:rPr>
          <w:w w:val="95"/>
          <w:sz w:val="19"/>
        </w:rPr>
        <w:t>as</w:t>
      </w:r>
      <w:r>
        <w:rPr>
          <w:spacing w:val="19"/>
          <w:w w:val="95"/>
          <w:sz w:val="19"/>
        </w:rPr>
        <w:t xml:space="preserve"> </w:t>
      </w:r>
      <w:r>
        <w:rPr>
          <w:w w:val="95"/>
          <w:sz w:val="19"/>
        </w:rPr>
        <w:t>part</w:t>
      </w:r>
      <w:r>
        <w:rPr>
          <w:spacing w:val="16"/>
          <w:w w:val="95"/>
          <w:sz w:val="19"/>
        </w:rPr>
        <w:t xml:space="preserve"> </w:t>
      </w:r>
      <w:r>
        <w:rPr>
          <w:w w:val="95"/>
          <w:sz w:val="19"/>
        </w:rPr>
        <w:t>of</w:t>
      </w:r>
      <w:r>
        <w:rPr>
          <w:spacing w:val="19"/>
          <w:w w:val="95"/>
          <w:sz w:val="19"/>
        </w:rPr>
        <w:t xml:space="preserve"> </w:t>
      </w:r>
      <w:r>
        <w:rPr>
          <w:w w:val="95"/>
          <w:sz w:val="19"/>
        </w:rPr>
        <w:t>demand</w:t>
      </w:r>
      <w:r>
        <w:rPr>
          <w:spacing w:val="18"/>
          <w:w w:val="95"/>
          <w:sz w:val="19"/>
        </w:rPr>
        <w:t xml:space="preserve"> </w:t>
      </w:r>
      <w:r>
        <w:rPr>
          <w:w w:val="95"/>
          <w:sz w:val="19"/>
        </w:rPr>
        <w:t>aggregation</w:t>
      </w:r>
      <w:r>
        <w:rPr>
          <w:spacing w:val="18"/>
          <w:w w:val="95"/>
          <w:sz w:val="19"/>
        </w:rPr>
        <w:t xml:space="preserve"> </w:t>
      </w:r>
      <w:r>
        <w:rPr>
          <w:w w:val="95"/>
          <w:sz w:val="19"/>
        </w:rPr>
        <w:t>through</w:t>
      </w:r>
      <w:r>
        <w:rPr>
          <w:spacing w:val="-37"/>
          <w:w w:val="95"/>
          <w:sz w:val="19"/>
        </w:rPr>
        <w:t xml:space="preserve"> </w:t>
      </w:r>
      <w:r>
        <w:rPr>
          <w:sz w:val="19"/>
        </w:rPr>
        <w:t>a</w:t>
      </w:r>
      <w:r>
        <w:rPr>
          <w:spacing w:val="13"/>
          <w:sz w:val="19"/>
        </w:rPr>
        <w:t xml:space="preserve"> </w:t>
      </w:r>
      <w:r>
        <w:rPr>
          <w:sz w:val="19"/>
        </w:rPr>
        <w:t>third</w:t>
      </w:r>
      <w:r>
        <w:rPr>
          <w:spacing w:val="14"/>
          <w:sz w:val="19"/>
        </w:rPr>
        <w:t xml:space="preserve"> </w:t>
      </w:r>
      <w:r>
        <w:rPr>
          <w:sz w:val="19"/>
        </w:rPr>
        <w:t>party;</w:t>
      </w:r>
    </w:p>
    <w:p w14:paraId="4C03D1C9" w14:textId="77777777" w:rsidR="00343FF6" w:rsidRDefault="00343FF6">
      <w:pPr>
        <w:pStyle w:val="BodyText"/>
        <w:rPr>
          <w:sz w:val="29"/>
        </w:rPr>
      </w:pPr>
    </w:p>
    <w:p w14:paraId="4993FC1D" w14:textId="77777777" w:rsidR="00343FF6" w:rsidRDefault="00635E89">
      <w:pPr>
        <w:pStyle w:val="ListParagraph"/>
        <w:numPr>
          <w:ilvl w:val="0"/>
          <w:numId w:val="102"/>
        </w:numPr>
        <w:tabs>
          <w:tab w:val="left" w:pos="511"/>
        </w:tabs>
        <w:spacing w:line="228" w:lineRule="auto"/>
        <w:ind w:right="124"/>
        <w:rPr>
          <w:sz w:val="19"/>
        </w:rPr>
      </w:pPr>
      <w:r>
        <w:rPr>
          <w:w w:val="90"/>
          <w:sz w:val="19"/>
        </w:rPr>
        <w:t>‘closed</w:t>
      </w:r>
      <w:r>
        <w:rPr>
          <w:spacing w:val="1"/>
          <w:w w:val="90"/>
          <w:sz w:val="19"/>
        </w:rPr>
        <w:t xml:space="preserve"> </w:t>
      </w:r>
      <w:r>
        <w:rPr>
          <w:w w:val="90"/>
          <w:sz w:val="19"/>
        </w:rPr>
        <w:t>distribution</w:t>
      </w:r>
      <w:r>
        <w:rPr>
          <w:spacing w:val="1"/>
          <w:w w:val="90"/>
          <w:sz w:val="19"/>
        </w:rPr>
        <w:t xml:space="preserve"> </w:t>
      </w:r>
      <w:r>
        <w:rPr>
          <w:w w:val="90"/>
          <w:sz w:val="19"/>
        </w:rPr>
        <w:t>system’</w:t>
      </w:r>
      <w:r>
        <w:rPr>
          <w:spacing w:val="1"/>
          <w:w w:val="90"/>
          <w:sz w:val="19"/>
        </w:rPr>
        <w:t xml:space="preserve"> </w:t>
      </w:r>
      <w:r>
        <w:rPr>
          <w:w w:val="90"/>
          <w:sz w:val="19"/>
        </w:rPr>
        <w:t>means</w:t>
      </w:r>
      <w:r>
        <w:rPr>
          <w:spacing w:val="33"/>
          <w:sz w:val="19"/>
        </w:rPr>
        <w:t xml:space="preserve"> </w:t>
      </w:r>
      <w:r>
        <w:rPr>
          <w:w w:val="90"/>
          <w:sz w:val="19"/>
        </w:rPr>
        <w:t>a</w:t>
      </w:r>
      <w:r>
        <w:rPr>
          <w:spacing w:val="33"/>
          <w:sz w:val="19"/>
        </w:rPr>
        <w:t xml:space="preserve"> </w:t>
      </w:r>
      <w:r>
        <w:rPr>
          <w:w w:val="90"/>
          <w:sz w:val="19"/>
        </w:rPr>
        <w:t>distribution</w:t>
      </w:r>
      <w:r>
        <w:rPr>
          <w:spacing w:val="34"/>
          <w:sz w:val="19"/>
        </w:rPr>
        <w:t xml:space="preserve"> </w:t>
      </w:r>
      <w:r>
        <w:rPr>
          <w:w w:val="90"/>
          <w:sz w:val="19"/>
        </w:rPr>
        <w:t>system classified</w:t>
      </w:r>
      <w:r>
        <w:rPr>
          <w:spacing w:val="33"/>
          <w:sz w:val="19"/>
        </w:rPr>
        <w:t xml:space="preserve"> </w:t>
      </w:r>
      <w:r>
        <w:rPr>
          <w:w w:val="90"/>
          <w:sz w:val="19"/>
        </w:rPr>
        <w:t>pursuant</w:t>
      </w:r>
      <w:r>
        <w:rPr>
          <w:spacing w:val="34"/>
          <w:sz w:val="19"/>
        </w:rPr>
        <w:t xml:space="preserve"> </w:t>
      </w:r>
      <w:r>
        <w:rPr>
          <w:w w:val="90"/>
          <w:sz w:val="19"/>
        </w:rPr>
        <w:t>to Article</w:t>
      </w:r>
      <w:r>
        <w:rPr>
          <w:spacing w:val="33"/>
          <w:sz w:val="19"/>
        </w:rPr>
        <w:t xml:space="preserve"> </w:t>
      </w:r>
      <w:r>
        <w:rPr>
          <w:w w:val="90"/>
          <w:sz w:val="19"/>
        </w:rPr>
        <w:t>28</w:t>
      </w:r>
      <w:r>
        <w:rPr>
          <w:spacing w:val="34"/>
          <w:sz w:val="19"/>
        </w:rPr>
        <w:t xml:space="preserve"> </w:t>
      </w:r>
      <w:r>
        <w:rPr>
          <w:w w:val="90"/>
          <w:sz w:val="19"/>
        </w:rPr>
        <w:t>of</w:t>
      </w:r>
      <w:r>
        <w:rPr>
          <w:spacing w:val="33"/>
          <w:sz w:val="19"/>
        </w:rPr>
        <w:t xml:space="preserve"> </w:t>
      </w:r>
      <w:r>
        <w:rPr>
          <w:w w:val="90"/>
          <w:sz w:val="19"/>
        </w:rPr>
        <w:t>Directive</w:t>
      </w:r>
      <w:r>
        <w:rPr>
          <w:spacing w:val="34"/>
          <w:sz w:val="19"/>
        </w:rPr>
        <w:t xml:space="preserve"> </w:t>
      </w:r>
      <w:r>
        <w:rPr>
          <w:w w:val="90"/>
          <w:sz w:val="19"/>
        </w:rPr>
        <w:t>2009/72/EC</w:t>
      </w:r>
      <w:r>
        <w:rPr>
          <w:spacing w:val="1"/>
          <w:w w:val="90"/>
          <w:sz w:val="19"/>
        </w:rPr>
        <w:t xml:space="preserve"> </w:t>
      </w:r>
      <w:r>
        <w:rPr>
          <w:w w:val="95"/>
          <w:sz w:val="19"/>
        </w:rPr>
        <w:t xml:space="preserve">as a closed distribution system by </w:t>
      </w:r>
      <w:r>
        <w:rPr>
          <w:w w:val="95"/>
          <w:sz w:val="19"/>
        </w:rPr>
        <w:t>national regulatory authorities or by other competent authorities, where so</w:t>
      </w:r>
      <w:r>
        <w:rPr>
          <w:spacing w:val="1"/>
          <w:w w:val="95"/>
          <w:sz w:val="19"/>
        </w:rPr>
        <w:t xml:space="preserve"> </w:t>
      </w:r>
      <w:r>
        <w:rPr>
          <w:w w:val="90"/>
          <w:sz w:val="19"/>
        </w:rPr>
        <w:t>provided</w:t>
      </w:r>
      <w:r>
        <w:rPr>
          <w:spacing w:val="1"/>
          <w:w w:val="90"/>
          <w:sz w:val="19"/>
        </w:rPr>
        <w:t xml:space="preserve"> </w:t>
      </w:r>
      <w:r>
        <w:rPr>
          <w:w w:val="90"/>
          <w:sz w:val="19"/>
        </w:rPr>
        <w:t>by the</w:t>
      </w:r>
      <w:r>
        <w:rPr>
          <w:spacing w:val="1"/>
          <w:w w:val="90"/>
          <w:sz w:val="19"/>
        </w:rPr>
        <w:t xml:space="preserve"> </w:t>
      </w:r>
      <w:r>
        <w:rPr>
          <w:w w:val="90"/>
          <w:sz w:val="19"/>
        </w:rPr>
        <w:t>Member</w:t>
      </w:r>
      <w:r>
        <w:rPr>
          <w:spacing w:val="1"/>
          <w:w w:val="90"/>
          <w:sz w:val="19"/>
        </w:rPr>
        <w:t xml:space="preserve"> </w:t>
      </w:r>
      <w:r>
        <w:rPr>
          <w:w w:val="90"/>
          <w:sz w:val="19"/>
        </w:rPr>
        <w:t>State,</w:t>
      </w:r>
      <w:r>
        <w:rPr>
          <w:spacing w:val="33"/>
          <w:sz w:val="19"/>
        </w:rPr>
        <w:t xml:space="preserve"> </w:t>
      </w:r>
      <w:r>
        <w:rPr>
          <w:w w:val="90"/>
          <w:sz w:val="19"/>
        </w:rPr>
        <w:t>which distributes electricity</w:t>
      </w:r>
      <w:r>
        <w:rPr>
          <w:spacing w:val="33"/>
          <w:sz w:val="19"/>
        </w:rPr>
        <w:t xml:space="preserve"> </w:t>
      </w:r>
      <w:r>
        <w:rPr>
          <w:w w:val="90"/>
          <w:sz w:val="19"/>
        </w:rPr>
        <w:t>within</w:t>
      </w:r>
      <w:r>
        <w:rPr>
          <w:spacing w:val="34"/>
          <w:sz w:val="19"/>
        </w:rPr>
        <w:t xml:space="preserve"> </w:t>
      </w:r>
      <w:r>
        <w:rPr>
          <w:w w:val="90"/>
          <w:sz w:val="19"/>
        </w:rPr>
        <w:t>a</w:t>
      </w:r>
      <w:r>
        <w:rPr>
          <w:spacing w:val="33"/>
          <w:sz w:val="19"/>
        </w:rPr>
        <w:t xml:space="preserve"> </w:t>
      </w:r>
      <w:r>
        <w:rPr>
          <w:w w:val="90"/>
          <w:sz w:val="19"/>
        </w:rPr>
        <w:t>geographically confined</w:t>
      </w:r>
      <w:r>
        <w:rPr>
          <w:spacing w:val="34"/>
          <w:sz w:val="19"/>
        </w:rPr>
        <w:t xml:space="preserve"> </w:t>
      </w:r>
      <w:r>
        <w:rPr>
          <w:w w:val="90"/>
          <w:sz w:val="19"/>
        </w:rPr>
        <w:t>industrial,</w:t>
      </w:r>
      <w:r>
        <w:rPr>
          <w:spacing w:val="33"/>
          <w:sz w:val="19"/>
        </w:rPr>
        <w:t xml:space="preserve"> </w:t>
      </w:r>
      <w:r>
        <w:rPr>
          <w:w w:val="90"/>
          <w:sz w:val="19"/>
        </w:rPr>
        <w:t>commercial</w:t>
      </w:r>
      <w:r>
        <w:rPr>
          <w:spacing w:val="1"/>
          <w:w w:val="90"/>
          <w:sz w:val="19"/>
        </w:rPr>
        <w:t xml:space="preserve"> </w:t>
      </w:r>
      <w:r>
        <w:rPr>
          <w:w w:val="95"/>
          <w:sz w:val="19"/>
        </w:rPr>
        <w:t>or shared services site and does not supply household customers,</w:t>
      </w:r>
      <w:r>
        <w:rPr>
          <w:w w:val="95"/>
          <w:sz w:val="19"/>
        </w:rPr>
        <w:t xml:space="preserve"> without prejudice to incidental use by a small</w:t>
      </w:r>
      <w:r>
        <w:rPr>
          <w:spacing w:val="1"/>
          <w:w w:val="95"/>
          <w:sz w:val="19"/>
        </w:rPr>
        <w:t xml:space="preserve"> </w:t>
      </w:r>
      <w:r>
        <w:rPr>
          <w:w w:val="95"/>
          <w:sz w:val="19"/>
        </w:rPr>
        <w:t>number of households located within the area served by the system and with employment or similar associations</w:t>
      </w:r>
      <w:r>
        <w:rPr>
          <w:spacing w:val="1"/>
          <w:w w:val="95"/>
          <w:sz w:val="19"/>
        </w:rPr>
        <w:t xml:space="preserve"> </w:t>
      </w:r>
      <w:r>
        <w:rPr>
          <w:sz w:val="19"/>
        </w:rPr>
        <w:t>with</w:t>
      </w:r>
      <w:r>
        <w:rPr>
          <w:spacing w:val="13"/>
          <w:sz w:val="19"/>
        </w:rPr>
        <w:t xml:space="preserve"> </w:t>
      </w:r>
      <w:r>
        <w:rPr>
          <w:sz w:val="19"/>
        </w:rPr>
        <w:t>the</w:t>
      </w:r>
      <w:r>
        <w:rPr>
          <w:spacing w:val="13"/>
          <w:sz w:val="19"/>
        </w:rPr>
        <w:t xml:space="preserve"> </w:t>
      </w:r>
      <w:r>
        <w:rPr>
          <w:sz w:val="19"/>
        </w:rPr>
        <w:t>owner</w:t>
      </w:r>
      <w:r>
        <w:rPr>
          <w:spacing w:val="14"/>
          <w:sz w:val="19"/>
        </w:rPr>
        <w:t xml:space="preserve"> </w:t>
      </w:r>
      <w:r>
        <w:rPr>
          <w:sz w:val="19"/>
        </w:rPr>
        <w:t>of</w:t>
      </w:r>
      <w:r>
        <w:rPr>
          <w:spacing w:val="16"/>
          <w:sz w:val="19"/>
        </w:rPr>
        <w:t xml:space="preserve"> </w:t>
      </w:r>
      <w:r>
        <w:rPr>
          <w:sz w:val="19"/>
        </w:rPr>
        <w:t>the</w:t>
      </w:r>
      <w:r>
        <w:rPr>
          <w:spacing w:val="14"/>
          <w:sz w:val="19"/>
        </w:rPr>
        <w:t xml:space="preserve"> </w:t>
      </w:r>
      <w:r>
        <w:rPr>
          <w:sz w:val="19"/>
        </w:rPr>
        <w:t>system;</w:t>
      </w:r>
    </w:p>
    <w:p w14:paraId="4D3BB42F" w14:textId="77777777" w:rsidR="00343FF6" w:rsidRDefault="00343FF6">
      <w:pPr>
        <w:pStyle w:val="BodyText"/>
        <w:rPr>
          <w:sz w:val="29"/>
        </w:rPr>
      </w:pPr>
    </w:p>
    <w:p w14:paraId="067C4C24" w14:textId="77777777" w:rsidR="00343FF6" w:rsidRDefault="00635E89">
      <w:pPr>
        <w:pStyle w:val="ListParagraph"/>
        <w:numPr>
          <w:ilvl w:val="0"/>
          <w:numId w:val="102"/>
        </w:numPr>
        <w:tabs>
          <w:tab w:val="left" w:pos="511"/>
        </w:tabs>
        <w:spacing w:line="228" w:lineRule="auto"/>
        <w:ind w:right="123"/>
        <w:rPr>
          <w:sz w:val="19"/>
        </w:rPr>
      </w:pPr>
      <w:r>
        <w:rPr>
          <w:w w:val="95"/>
          <w:sz w:val="19"/>
        </w:rPr>
        <w:t>‘main demand equipment’ means at least one of the following equipme</w:t>
      </w:r>
      <w:r>
        <w:rPr>
          <w:w w:val="95"/>
          <w:sz w:val="19"/>
        </w:rPr>
        <w:t>nt: motors, transformers, high voltage</w:t>
      </w:r>
      <w:r>
        <w:rPr>
          <w:spacing w:val="1"/>
          <w:w w:val="95"/>
          <w:sz w:val="19"/>
        </w:rPr>
        <w:t xml:space="preserve"> </w:t>
      </w:r>
      <w:r>
        <w:rPr>
          <w:sz w:val="19"/>
        </w:rPr>
        <w:t>equipment</w:t>
      </w:r>
      <w:r>
        <w:rPr>
          <w:spacing w:val="8"/>
          <w:sz w:val="19"/>
        </w:rPr>
        <w:t xml:space="preserve"> </w:t>
      </w:r>
      <w:r>
        <w:rPr>
          <w:sz w:val="19"/>
        </w:rPr>
        <w:t>at</w:t>
      </w:r>
      <w:r>
        <w:rPr>
          <w:spacing w:val="8"/>
          <w:sz w:val="19"/>
        </w:rPr>
        <w:t xml:space="preserve"> </w:t>
      </w:r>
      <w:r>
        <w:rPr>
          <w:sz w:val="19"/>
        </w:rPr>
        <w:t>the</w:t>
      </w:r>
      <w:r>
        <w:rPr>
          <w:spacing w:val="10"/>
          <w:sz w:val="19"/>
        </w:rPr>
        <w:t xml:space="preserve"> </w:t>
      </w:r>
      <w:r>
        <w:rPr>
          <w:sz w:val="19"/>
        </w:rPr>
        <w:t>connection</w:t>
      </w:r>
      <w:r>
        <w:rPr>
          <w:spacing w:val="5"/>
          <w:sz w:val="19"/>
        </w:rPr>
        <w:t xml:space="preserve"> </w:t>
      </w:r>
      <w:r>
        <w:rPr>
          <w:sz w:val="19"/>
        </w:rPr>
        <w:t>point</w:t>
      </w:r>
      <w:r>
        <w:rPr>
          <w:spacing w:val="9"/>
          <w:sz w:val="19"/>
        </w:rPr>
        <w:t xml:space="preserve"> </w:t>
      </w:r>
      <w:r>
        <w:rPr>
          <w:sz w:val="19"/>
        </w:rPr>
        <w:t>and</w:t>
      </w:r>
      <w:r>
        <w:rPr>
          <w:spacing w:val="9"/>
          <w:sz w:val="19"/>
        </w:rPr>
        <w:t xml:space="preserve"> </w:t>
      </w:r>
      <w:r>
        <w:rPr>
          <w:sz w:val="19"/>
        </w:rPr>
        <w:t>at</w:t>
      </w:r>
      <w:r>
        <w:rPr>
          <w:spacing w:val="9"/>
          <w:sz w:val="19"/>
        </w:rPr>
        <w:t xml:space="preserve"> </w:t>
      </w:r>
      <w:r>
        <w:rPr>
          <w:sz w:val="19"/>
        </w:rPr>
        <w:t>the</w:t>
      </w:r>
      <w:r>
        <w:rPr>
          <w:spacing w:val="8"/>
          <w:sz w:val="19"/>
        </w:rPr>
        <w:t xml:space="preserve"> </w:t>
      </w:r>
      <w:r>
        <w:rPr>
          <w:sz w:val="19"/>
        </w:rPr>
        <w:t>process</w:t>
      </w:r>
      <w:r>
        <w:rPr>
          <w:spacing w:val="9"/>
          <w:sz w:val="19"/>
        </w:rPr>
        <w:t xml:space="preserve"> </w:t>
      </w:r>
      <w:r>
        <w:rPr>
          <w:sz w:val="19"/>
        </w:rPr>
        <w:t>production</w:t>
      </w:r>
      <w:r>
        <w:rPr>
          <w:spacing w:val="5"/>
          <w:sz w:val="19"/>
        </w:rPr>
        <w:t xml:space="preserve"> </w:t>
      </w:r>
      <w:r>
        <w:rPr>
          <w:sz w:val="19"/>
        </w:rPr>
        <w:t>plant;</w:t>
      </w:r>
    </w:p>
    <w:p w14:paraId="6981A51E" w14:textId="77777777" w:rsidR="00343FF6" w:rsidRDefault="00343FF6">
      <w:pPr>
        <w:pStyle w:val="BodyText"/>
        <w:spacing w:before="11"/>
        <w:rPr>
          <w:sz w:val="28"/>
        </w:rPr>
      </w:pPr>
    </w:p>
    <w:p w14:paraId="2DA857E6" w14:textId="77777777" w:rsidR="00343FF6" w:rsidRDefault="00635E89">
      <w:pPr>
        <w:pStyle w:val="ListParagraph"/>
        <w:numPr>
          <w:ilvl w:val="0"/>
          <w:numId w:val="102"/>
        </w:numPr>
        <w:tabs>
          <w:tab w:val="left" w:pos="511"/>
        </w:tabs>
        <w:spacing w:line="228" w:lineRule="auto"/>
        <w:ind w:right="124"/>
        <w:rPr>
          <w:sz w:val="19"/>
        </w:rPr>
      </w:pPr>
      <w:r>
        <w:rPr>
          <w:w w:val="95"/>
          <w:sz w:val="19"/>
        </w:rPr>
        <w:t>‘transmission-connected distribution system’ means a distribution system connected to a transmission system,</w:t>
      </w:r>
      <w:r>
        <w:rPr>
          <w:spacing w:val="1"/>
          <w:w w:val="95"/>
          <w:sz w:val="19"/>
        </w:rPr>
        <w:t xml:space="preserve"> </w:t>
      </w:r>
      <w:r>
        <w:rPr>
          <w:sz w:val="19"/>
        </w:rPr>
        <w:t>including</w:t>
      </w:r>
      <w:r>
        <w:rPr>
          <w:spacing w:val="10"/>
          <w:sz w:val="19"/>
        </w:rPr>
        <w:t xml:space="preserve"> </w:t>
      </w:r>
      <w:r>
        <w:rPr>
          <w:sz w:val="19"/>
        </w:rPr>
        <w:t>transmission-connected</w:t>
      </w:r>
      <w:r>
        <w:rPr>
          <w:spacing w:val="10"/>
          <w:sz w:val="19"/>
        </w:rPr>
        <w:t xml:space="preserve"> </w:t>
      </w:r>
      <w:r>
        <w:rPr>
          <w:sz w:val="19"/>
        </w:rPr>
        <w:t>distribution</w:t>
      </w:r>
      <w:r>
        <w:rPr>
          <w:spacing w:val="10"/>
          <w:sz w:val="19"/>
        </w:rPr>
        <w:t xml:space="preserve"> </w:t>
      </w:r>
      <w:r>
        <w:rPr>
          <w:sz w:val="19"/>
        </w:rPr>
        <w:t>facilities;</w:t>
      </w:r>
    </w:p>
    <w:p w14:paraId="2E40F0E4" w14:textId="77777777" w:rsidR="00343FF6" w:rsidRDefault="00343FF6">
      <w:pPr>
        <w:pStyle w:val="BodyText"/>
        <w:spacing w:before="1"/>
        <w:rPr>
          <w:sz w:val="29"/>
        </w:rPr>
      </w:pPr>
    </w:p>
    <w:p w14:paraId="0C66289B" w14:textId="77777777" w:rsidR="00343FF6" w:rsidRDefault="00635E89">
      <w:pPr>
        <w:pStyle w:val="ListParagraph"/>
        <w:numPr>
          <w:ilvl w:val="0"/>
          <w:numId w:val="102"/>
        </w:numPr>
        <w:tabs>
          <w:tab w:val="left" w:pos="511"/>
        </w:tabs>
        <w:spacing w:line="228" w:lineRule="auto"/>
        <w:ind w:right="124"/>
        <w:rPr>
          <w:sz w:val="19"/>
        </w:rPr>
      </w:pPr>
      <w:r>
        <w:rPr>
          <w:w w:val="90"/>
          <w:sz w:val="19"/>
        </w:rPr>
        <w:t>‘maximum import capability’ means the maximum continuous active power</w:t>
      </w:r>
      <w:r>
        <w:rPr>
          <w:spacing w:val="1"/>
          <w:w w:val="90"/>
          <w:sz w:val="19"/>
        </w:rPr>
        <w:t xml:space="preserve"> </w:t>
      </w:r>
      <w:r>
        <w:rPr>
          <w:w w:val="90"/>
          <w:sz w:val="19"/>
        </w:rPr>
        <w:t>that a transmission-connected demand</w:t>
      </w:r>
      <w:r>
        <w:rPr>
          <w:spacing w:val="1"/>
          <w:w w:val="90"/>
          <w:sz w:val="19"/>
        </w:rPr>
        <w:t xml:space="preserve"> </w:t>
      </w:r>
      <w:r>
        <w:rPr>
          <w:w w:val="95"/>
          <w:sz w:val="19"/>
        </w:rPr>
        <w:t>facility or a transmission-connected distribution facility can consume from the network at the connection point, as</w:t>
      </w:r>
      <w:r>
        <w:rPr>
          <w:spacing w:val="-37"/>
          <w:w w:val="95"/>
          <w:sz w:val="19"/>
        </w:rPr>
        <w:t xml:space="preserve"> </w:t>
      </w:r>
      <w:r>
        <w:rPr>
          <w:w w:val="95"/>
          <w:sz w:val="19"/>
        </w:rPr>
        <w:t>specifi</w:t>
      </w:r>
      <w:r>
        <w:rPr>
          <w:w w:val="95"/>
          <w:sz w:val="19"/>
        </w:rPr>
        <w:t>ed in the connection agreement or as agreed between the relevant system operator and the transmission-</w:t>
      </w:r>
      <w:r>
        <w:rPr>
          <w:spacing w:val="1"/>
          <w:w w:val="95"/>
          <w:sz w:val="19"/>
        </w:rPr>
        <w:t xml:space="preserve"> </w:t>
      </w:r>
      <w:r>
        <w:rPr>
          <w:w w:val="95"/>
          <w:sz w:val="19"/>
        </w:rPr>
        <w:t>connected</w:t>
      </w:r>
      <w:r>
        <w:rPr>
          <w:spacing w:val="4"/>
          <w:w w:val="95"/>
          <w:sz w:val="19"/>
        </w:rPr>
        <w:t xml:space="preserve"> </w:t>
      </w:r>
      <w:r>
        <w:rPr>
          <w:w w:val="95"/>
          <w:sz w:val="19"/>
        </w:rPr>
        <w:t>demand</w:t>
      </w:r>
      <w:r>
        <w:rPr>
          <w:spacing w:val="4"/>
          <w:w w:val="95"/>
          <w:sz w:val="19"/>
        </w:rPr>
        <w:t xml:space="preserve"> </w:t>
      </w:r>
      <w:r>
        <w:rPr>
          <w:w w:val="95"/>
          <w:sz w:val="19"/>
        </w:rPr>
        <w:t>facility</w:t>
      </w:r>
      <w:r>
        <w:rPr>
          <w:spacing w:val="2"/>
          <w:w w:val="95"/>
          <w:sz w:val="19"/>
        </w:rPr>
        <w:t xml:space="preserve"> </w:t>
      </w:r>
      <w:r>
        <w:rPr>
          <w:w w:val="95"/>
          <w:sz w:val="19"/>
        </w:rPr>
        <w:t>owner</w:t>
      </w:r>
      <w:r>
        <w:rPr>
          <w:spacing w:val="4"/>
          <w:w w:val="95"/>
          <w:sz w:val="19"/>
        </w:rPr>
        <w:t xml:space="preserve"> </w:t>
      </w:r>
      <w:r>
        <w:rPr>
          <w:w w:val="95"/>
          <w:sz w:val="19"/>
        </w:rPr>
        <w:t>or</w:t>
      </w:r>
      <w:r>
        <w:rPr>
          <w:spacing w:val="9"/>
          <w:w w:val="95"/>
          <w:sz w:val="19"/>
        </w:rPr>
        <w:t xml:space="preserve"> </w:t>
      </w:r>
      <w:r>
        <w:rPr>
          <w:w w:val="95"/>
          <w:sz w:val="19"/>
        </w:rPr>
        <w:t>transmission-connected</w:t>
      </w:r>
      <w:r>
        <w:rPr>
          <w:spacing w:val="4"/>
          <w:w w:val="95"/>
          <w:sz w:val="19"/>
        </w:rPr>
        <w:t xml:space="preserve"> </w:t>
      </w:r>
      <w:r>
        <w:rPr>
          <w:w w:val="95"/>
          <w:sz w:val="19"/>
        </w:rPr>
        <w:t>distribution</w:t>
      </w:r>
      <w:r>
        <w:rPr>
          <w:spacing w:val="4"/>
          <w:w w:val="95"/>
          <w:sz w:val="19"/>
        </w:rPr>
        <w:t xml:space="preserve"> </w:t>
      </w:r>
      <w:r>
        <w:rPr>
          <w:w w:val="95"/>
          <w:sz w:val="19"/>
        </w:rPr>
        <w:t>system</w:t>
      </w:r>
      <w:r>
        <w:rPr>
          <w:spacing w:val="3"/>
          <w:w w:val="95"/>
          <w:sz w:val="19"/>
        </w:rPr>
        <w:t xml:space="preserve"> </w:t>
      </w:r>
      <w:r>
        <w:rPr>
          <w:w w:val="95"/>
          <w:sz w:val="19"/>
        </w:rPr>
        <w:t>operator</w:t>
      </w:r>
      <w:r>
        <w:rPr>
          <w:spacing w:val="7"/>
          <w:w w:val="95"/>
          <w:sz w:val="19"/>
        </w:rPr>
        <w:t xml:space="preserve"> </w:t>
      </w:r>
      <w:r>
        <w:rPr>
          <w:w w:val="95"/>
          <w:sz w:val="19"/>
        </w:rPr>
        <w:t>respectively;</w:t>
      </w:r>
    </w:p>
    <w:p w14:paraId="46308A9D" w14:textId="77777777" w:rsidR="00343FF6" w:rsidRDefault="00343FF6">
      <w:pPr>
        <w:pStyle w:val="BodyText"/>
        <w:rPr>
          <w:sz w:val="29"/>
        </w:rPr>
      </w:pPr>
    </w:p>
    <w:p w14:paraId="4F428DBD" w14:textId="77777777" w:rsidR="00343FF6" w:rsidRDefault="00635E89">
      <w:pPr>
        <w:pStyle w:val="ListParagraph"/>
        <w:numPr>
          <w:ilvl w:val="0"/>
          <w:numId w:val="102"/>
        </w:numPr>
        <w:tabs>
          <w:tab w:val="left" w:pos="511"/>
        </w:tabs>
        <w:spacing w:line="228" w:lineRule="auto"/>
        <w:ind w:right="124"/>
        <w:rPr>
          <w:sz w:val="19"/>
        </w:rPr>
      </w:pPr>
      <w:r>
        <w:rPr>
          <w:w w:val="90"/>
          <w:sz w:val="19"/>
        </w:rPr>
        <w:t>‘maximum</w:t>
      </w:r>
      <w:r>
        <w:rPr>
          <w:spacing w:val="1"/>
          <w:w w:val="90"/>
          <w:sz w:val="19"/>
        </w:rPr>
        <w:t xml:space="preserve"> </w:t>
      </w:r>
      <w:r>
        <w:rPr>
          <w:w w:val="90"/>
          <w:sz w:val="19"/>
        </w:rPr>
        <w:t>export</w:t>
      </w:r>
      <w:r>
        <w:rPr>
          <w:spacing w:val="1"/>
          <w:w w:val="90"/>
          <w:sz w:val="19"/>
        </w:rPr>
        <w:t xml:space="preserve"> </w:t>
      </w:r>
      <w:r>
        <w:rPr>
          <w:w w:val="90"/>
          <w:sz w:val="19"/>
        </w:rPr>
        <w:t>capability’ means</w:t>
      </w:r>
      <w:r>
        <w:rPr>
          <w:spacing w:val="1"/>
          <w:w w:val="90"/>
          <w:sz w:val="19"/>
        </w:rPr>
        <w:t xml:space="preserve"> </w:t>
      </w:r>
      <w:r>
        <w:rPr>
          <w:w w:val="90"/>
          <w:sz w:val="19"/>
        </w:rPr>
        <w:t>the</w:t>
      </w:r>
      <w:r>
        <w:rPr>
          <w:spacing w:val="1"/>
          <w:w w:val="90"/>
          <w:sz w:val="19"/>
        </w:rPr>
        <w:t xml:space="preserve"> </w:t>
      </w:r>
      <w:r>
        <w:rPr>
          <w:w w:val="90"/>
          <w:sz w:val="19"/>
        </w:rPr>
        <w:t xml:space="preserve">maximum </w:t>
      </w:r>
      <w:r>
        <w:rPr>
          <w:w w:val="90"/>
          <w:sz w:val="19"/>
        </w:rPr>
        <w:t>continuous active</w:t>
      </w:r>
      <w:r>
        <w:rPr>
          <w:spacing w:val="1"/>
          <w:w w:val="90"/>
          <w:sz w:val="19"/>
        </w:rPr>
        <w:t xml:space="preserve"> </w:t>
      </w:r>
      <w:r>
        <w:rPr>
          <w:w w:val="90"/>
          <w:sz w:val="19"/>
        </w:rPr>
        <w:t>power</w:t>
      </w:r>
      <w:r>
        <w:rPr>
          <w:spacing w:val="1"/>
          <w:w w:val="90"/>
          <w:sz w:val="19"/>
        </w:rPr>
        <w:t xml:space="preserve"> </w:t>
      </w:r>
      <w:r>
        <w:rPr>
          <w:w w:val="90"/>
          <w:sz w:val="19"/>
        </w:rPr>
        <w:t>that</w:t>
      </w:r>
      <w:r>
        <w:rPr>
          <w:spacing w:val="1"/>
          <w:w w:val="90"/>
          <w:sz w:val="19"/>
        </w:rPr>
        <w:t xml:space="preserve"> </w:t>
      </w:r>
      <w:r>
        <w:rPr>
          <w:w w:val="90"/>
          <w:sz w:val="19"/>
        </w:rPr>
        <w:t>a</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5"/>
          <w:sz w:val="19"/>
        </w:rPr>
        <w:t>facility or a transmission-connected distribution facility, can feed into the network at the connection point, as</w:t>
      </w:r>
      <w:r>
        <w:rPr>
          <w:spacing w:val="1"/>
          <w:w w:val="95"/>
          <w:sz w:val="19"/>
        </w:rPr>
        <w:t xml:space="preserve"> </w:t>
      </w:r>
      <w:r>
        <w:rPr>
          <w:w w:val="95"/>
          <w:sz w:val="19"/>
        </w:rPr>
        <w:t>specified in the connection agreement or as agreed between the relevant system op</w:t>
      </w:r>
      <w:r>
        <w:rPr>
          <w:w w:val="95"/>
          <w:sz w:val="19"/>
        </w:rPr>
        <w:t>erator and the transmission-</w:t>
      </w:r>
      <w:r>
        <w:rPr>
          <w:spacing w:val="1"/>
          <w:w w:val="95"/>
          <w:sz w:val="19"/>
        </w:rPr>
        <w:t xml:space="preserve"> </w:t>
      </w:r>
      <w:r>
        <w:rPr>
          <w:w w:val="95"/>
          <w:sz w:val="19"/>
        </w:rPr>
        <w:t>connected</w:t>
      </w:r>
      <w:r>
        <w:rPr>
          <w:spacing w:val="4"/>
          <w:w w:val="95"/>
          <w:sz w:val="19"/>
        </w:rPr>
        <w:t xml:space="preserve"> </w:t>
      </w:r>
      <w:r>
        <w:rPr>
          <w:w w:val="95"/>
          <w:sz w:val="19"/>
        </w:rPr>
        <w:t>demand</w:t>
      </w:r>
      <w:r>
        <w:rPr>
          <w:spacing w:val="4"/>
          <w:w w:val="95"/>
          <w:sz w:val="19"/>
        </w:rPr>
        <w:t xml:space="preserve"> </w:t>
      </w:r>
      <w:r>
        <w:rPr>
          <w:w w:val="95"/>
          <w:sz w:val="19"/>
        </w:rPr>
        <w:t>facility</w:t>
      </w:r>
      <w:r>
        <w:rPr>
          <w:spacing w:val="2"/>
          <w:w w:val="95"/>
          <w:sz w:val="19"/>
        </w:rPr>
        <w:t xml:space="preserve"> </w:t>
      </w:r>
      <w:r>
        <w:rPr>
          <w:w w:val="95"/>
          <w:sz w:val="19"/>
        </w:rPr>
        <w:t>owner</w:t>
      </w:r>
      <w:r>
        <w:rPr>
          <w:spacing w:val="4"/>
          <w:w w:val="95"/>
          <w:sz w:val="19"/>
        </w:rPr>
        <w:t xml:space="preserve"> </w:t>
      </w:r>
      <w:r>
        <w:rPr>
          <w:w w:val="95"/>
          <w:sz w:val="19"/>
        </w:rPr>
        <w:t>or</w:t>
      </w:r>
      <w:r>
        <w:rPr>
          <w:spacing w:val="9"/>
          <w:w w:val="95"/>
          <w:sz w:val="19"/>
        </w:rPr>
        <w:t xml:space="preserve"> </w:t>
      </w:r>
      <w:r>
        <w:rPr>
          <w:w w:val="95"/>
          <w:sz w:val="19"/>
        </w:rPr>
        <w:t>transmission-connected</w:t>
      </w:r>
      <w:r>
        <w:rPr>
          <w:spacing w:val="4"/>
          <w:w w:val="95"/>
          <w:sz w:val="19"/>
        </w:rPr>
        <w:t xml:space="preserve"> </w:t>
      </w:r>
      <w:r>
        <w:rPr>
          <w:w w:val="95"/>
          <w:sz w:val="19"/>
        </w:rPr>
        <w:t>distribution</w:t>
      </w:r>
      <w:r>
        <w:rPr>
          <w:spacing w:val="4"/>
          <w:w w:val="95"/>
          <w:sz w:val="19"/>
        </w:rPr>
        <w:t xml:space="preserve"> </w:t>
      </w:r>
      <w:r>
        <w:rPr>
          <w:w w:val="95"/>
          <w:sz w:val="19"/>
        </w:rPr>
        <w:t>system</w:t>
      </w:r>
      <w:r>
        <w:rPr>
          <w:spacing w:val="3"/>
          <w:w w:val="95"/>
          <w:sz w:val="19"/>
        </w:rPr>
        <w:t xml:space="preserve"> </w:t>
      </w:r>
      <w:r>
        <w:rPr>
          <w:w w:val="95"/>
          <w:sz w:val="19"/>
        </w:rPr>
        <w:t>operator</w:t>
      </w:r>
      <w:r>
        <w:rPr>
          <w:spacing w:val="7"/>
          <w:w w:val="95"/>
          <w:sz w:val="19"/>
        </w:rPr>
        <w:t xml:space="preserve"> </w:t>
      </w:r>
      <w:r>
        <w:rPr>
          <w:w w:val="95"/>
          <w:sz w:val="19"/>
        </w:rPr>
        <w:t>respectively;</w:t>
      </w:r>
    </w:p>
    <w:p w14:paraId="47446A4B" w14:textId="77777777" w:rsidR="00343FF6" w:rsidRDefault="00343FF6">
      <w:pPr>
        <w:pStyle w:val="BodyText"/>
        <w:spacing w:before="11"/>
        <w:rPr>
          <w:sz w:val="28"/>
        </w:rPr>
      </w:pPr>
    </w:p>
    <w:p w14:paraId="26AEA8E6" w14:textId="77777777" w:rsidR="00343FF6" w:rsidRDefault="00635E89">
      <w:pPr>
        <w:pStyle w:val="ListParagraph"/>
        <w:numPr>
          <w:ilvl w:val="0"/>
          <w:numId w:val="102"/>
        </w:numPr>
        <w:tabs>
          <w:tab w:val="left" w:pos="511"/>
        </w:tabs>
        <w:spacing w:line="228" w:lineRule="auto"/>
        <w:ind w:right="123"/>
        <w:rPr>
          <w:sz w:val="19"/>
        </w:rPr>
      </w:pPr>
      <w:r>
        <w:rPr>
          <w:w w:val="95"/>
          <w:sz w:val="19"/>
        </w:rPr>
        <w:t>‘low frequency demand disconnection’ means an action where demand is disconnected during a low frequency</w:t>
      </w:r>
      <w:r>
        <w:rPr>
          <w:spacing w:val="1"/>
          <w:w w:val="95"/>
          <w:sz w:val="19"/>
        </w:rPr>
        <w:t xml:space="preserve"> </w:t>
      </w:r>
      <w:r>
        <w:rPr>
          <w:w w:val="90"/>
          <w:sz w:val="19"/>
        </w:rPr>
        <w:t>event in order to re</w:t>
      </w:r>
      <w:r>
        <w:rPr>
          <w:w w:val="90"/>
          <w:sz w:val="19"/>
        </w:rPr>
        <w:t>cover</w:t>
      </w:r>
      <w:r>
        <w:rPr>
          <w:spacing w:val="1"/>
          <w:w w:val="90"/>
          <w:sz w:val="19"/>
        </w:rPr>
        <w:t xml:space="preserve"> </w:t>
      </w:r>
      <w:r>
        <w:rPr>
          <w:w w:val="90"/>
          <w:sz w:val="19"/>
        </w:rPr>
        <w:t>the balance between demand and generation and restore system frequency to acceptable</w:t>
      </w:r>
      <w:r>
        <w:rPr>
          <w:spacing w:val="1"/>
          <w:w w:val="90"/>
          <w:sz w:val="19"/>
        </w:rPr>
        <w:t xml:space="preserve"> </w:t>
      </w:r>
      <w:r>
        <w:rPr>
          <w:sz w:val="19"/>
        </w:rPr>
        <w:t>limits;</w:t>
      </w:r>
    </w:p>
    <w:p w14:paraId="15923761" w14:textId="77777777" w:rsidR="00343FF6" w:rsidRDefault="00343FF6">
      <w:pPr>
        <w:pStyle w:val="BodyText"/>
        <w:rPr>
          <w:sz w:val="29"/>
        </w:rPr>
      </w:pPr>
    </w:p>
    <w:p w14:paraId="25634414" w14:textId="77777777" w:rsidR="00343FF6" w:rsidRDefault="00635E89">
      <w:pPr>
        <w:pStyle w:val="ListParagraph"/>
        <w:numPr>
          <w:ilvl w:val="0"/>
          <w:numId w:val="102"/>
        </w:numPr>
        <w:tabs>
          <w:tab w:val="left" w:pos="511"/>
        </w:tabs>
        <w:spacing w:line="228" w:lineRule="auto"/>
        <w:ind w:right="123"/>
        <w:rPr>
          <w:sz w:val="19"/>
        </w:rPr>
      </w:pPr>
      <w:r>
        <w:rPr>
          <w:w w:val="90"/>
          <w:sz w:val="19"/>
        </w:rPr>
        <w:t>‘low voltage demand disconnection’ means a restoration action where demand is disconnected during a low voltage</w:t>
      </w:r>
      <w:r>
        <w:rPr>
          <w:spacing w:val="1"/>
          <w:w w:val="90"/>
          <w:sz w:val="19"/>
        </w:rPr>
        <w:t xml:space="preserve"> </w:t>
      </w:r>
      <w:r>
        <w:rPr>
          <w:sz w:val="19"/>
        </w:rPr>
        <w:t>event</w:t>
      </w:r>
      <w:r>
        <w:rPr>
          <w:spacing w:val="10"/>
          <w:sz w:val="19"/>
        </w:rPr>
        <w:t xml:space="preserve"> </w:t>
      </w:r>
      <w:r>
        <w:rPr>
          <w:sz w:val="19"/>
        </w:rPr>
        <w:t>in</w:t>
      </w:r>
      <w:r>
        <w:rPr>
          <w:spacing w:val="11"/>
          <w:sz w:val="19"/>
        </w:rPr>
        <w:t xml:space="preserve"> </w:t>
      </w:r>
      <w:r>
        <w:rPr>
          <w:sz w:val="19"/>
        </w:rPr>
        <w:t>order</w:t>
      </w:r>
      <w:r>
        <w:rPr>
          <w:spacing w:val="16"/>
          <w:sz w:val="19"/>
        </w:rPr>
        <w:t xml:space="preserve"> </w:t>
      </w:r>
      <w:r>
        <w:rPr>
          <w:sz w:val="19"/>
        </w:rPr>
        <w:t>to</w:t>
      </w:r>
      <w:r>
        <w:rPr>
          <w:spacing w:val="9"/>
          <w:sz w:val="19"/>
        </w:rPr>
        <w:t xml:space="preserve"> </w:t>
      </w:r>
      <w:r>
        <w:rPr>
          <w:sz w:val="19"/>
        </w:rPr>
        <w:t>recover</w:t>
      </w:r>
      <w:r>
        <w:rPr>
          <w:spacing w:val="17"/>
          <w:sz w:val="19"/>
        </w:rPr>
        <w:t xml:space="preserve"> </w:t>
      </w:r>
      <w:r>
        <w:rPr>
          <w:sz w:val="19"/>
        </w:rPr>
        <w:t>voltage</w:t>
      </w:r>
      <w:r>
        <w:rPr>
          <w:spacing w:val="9"/>
          <w:sz w:val="19"/>
        </w:rPr>
        <w:t xml:space="preserve"> </w:t>
      </w:r>
      <w:r>
        <w:rPr>
          <w:sz w:val="19"/>
        </w:rPr>
        <w:t>to</w:t>
      </w:r>
      <w:r>
        <w:rPr>
          <w:spacing w:val="8"/>
          <w:sz w:val="19"/>
        </w:rPr>
        <w:t xml:space="preserve"> </w:t>
      </w:r>
      <w:r>
        <w:rPr>
          <w:sz w:val="19"/>
        </w:rPr>
        <w:t>acceptable</w:t>
      </w:r>
      <w:r>
        <w:rPr>
          <w:spacing w:val="10"/>
          <w:sz w:val="19"/>
        </w:rPr>
        <w:t xml:space="preserve"> </w:t>
      </w:r>
      <w:r>
        <w:rPr>
          <w:sz w:val="19"/>
        </w:rPr>
        <w:t>limits;</w:t>
      </w:r>
    </w:p>
    <w:p w14:paraId="6C3783D0" w14:textId="77777777" w:rsidR="00343FF6" w:rsidRDefault="00343FF6">
      <w:pPr>
        <w:pStyle w:val="BodyText"/>
        <w:spacing w:before="1"/>
        <w:rPr>
          <w:sz w:val="29"/>
        </w:rPr>
      </w:pPr>
    </w:p>
    <w:p w14:paraId="28C8A685" w14:textId="77777777" w:rsidR="00343FF6" w:rsidRDefault="00635E89">
      <w:pPr>
        <w:pStyle w:val="ListParagraph"/>
        <w:numPr>
          <w:ilvl w:val="0"/>
          <w:numId w:val="102"/>
        </w:numPr>
        <w:tabs>
          <w:tab w:val="left" w:pos="511"/>
        </w:tabs>
        <w:spacing w:line="228" w:lineRule="auto"/>
        <w:ind w:right="124"/>
        <w:rPr>
          <w:sz w:val="19"/>
        </w:rPr>
      </w:pPr>
      <w:r>
        <w:rPr>
          <w:sz w:val="19"/>
        </w:rPr>
        <w:t>‘on load tap changer’ means a device for changing the tap of a winding, suitable for operation while the</w:t>
      </w:r>
      <w:r>
        <w:rPr>
          <w:spacing w:val="1"/>
          <w:sz w:val="19"/>
        </w:rPr>
        <w:t xml:space="preserve"> </w:t>
      </w:r>
      <w:r>
        <w:rPr>
          <w:sz w:val="19"/>
        </w:rPr>
        <w:t>transformer</w:t>
      </w:r>
      <w:r>
        <w:rPr>
          <w:spacing w:val="17"/>
          <w:sz w:val="19"/>
        </w:rPr>
        <w:t xml:space="preserve"> </w:t>
      </w:r>
      <w:r>
        <w:rPr>
          <w:sz w:val="19"/>
        </w:rPr>
        <w:t>is</w:t>
      </w:r>
      <w:r>
        <w:rPr>
          <w:spacing w:val="12"/>
          <w:sz w:val="19"/>
        </w:rPr>
        <w:t xml:space="preserve"> </w:t>
      </w:r>
      <w:r>
        <w:rPr>
          <w:sz w:val="19"/>
        </w:rPr>
        <w:t>energised</w:t>
      </w:r>
      <w:r>
        <w:rPr>
          <w:spacing w:val="12"/>
          <w:sz w:val="19"/>
        </w:rPr>
        <w:t xml:space="preserve"> </w:t>
      </w:r>
      <w:r>
        <w:rPr>
          <w:sz w:val="19"/>
        </w:rPr>
        <w:t>or</w:t>
      </w:r>
      <w:r>
        <w:rPr>
          <w:spacing w:val="13"/>
          <w:sz w:val="19"/>
        </w:rPr>
        <w:t xml:space="preserve"> </w:t>
      </w:r>
      <w:r>
        <w:rPr>
          <w:sz w:val="19"/>
        </w:rPr>
        <w:t>on</w:t>
      </w:r>
      <w:r>
        <w:rPr>
          <w:spacing w:val="13"/>
          <w:sz w:val="19"/>
        </w:rPr>
        <w:t xml:space="preserve"> </w:t>
      </w:r>
      <w:r>
        <w:rPr>
          <w:sz w:val="19"/>
        </w:rPr>
        <w:t>load;</w:t>
      </w:r>
    </w:p>
    <w:p w14:paraId="34A8FBC8" w14:textId="77777777" w:rsidR="00343FF6" w:rsidRDefault="00343FF6">
      <w:pPr>
        <w:pStyle w:val="BodyText"/>
        <w:spacing w:before="1"/>
        <w:rPr>
          <w:sz w:val="29"/>
        </w:rPr>
      </w:pPr>
    </w:p>
    <w:p w14:paraId="51CFFBBA" w14:textId="77777777" w:rsidR="00343FF6" w:rsidRDefault="00635E89">
      <w:pPr>
        <w:pStyle w:val="ListParagraph"/>
        <w:numPr>
          <w:ilvl w:val="0"/>
          <w:numId w:val="102"/>
        </w:numPr>
        <w:tabs>
          <w:tab w:val="left" w:pos="511"/>
        </w:tabs>
        <w:spacing w:line="228" w:lineRule="auto"/>
        <w:rPr>
          <w:sz w:val="19"/>
        </w:rPr>
      </w:pPr>
      <w:r>
        <w:rPr>
          <w:w w:val="95"/>
          <w:sz w:val="19"/>
        </w:rPr>
        <w:t>‘on load tap changer blocking’ means an action that blocks the on load tap changer during a l</w:t>
      </w:r>
      <w:r>
        <w:rPr>
          <w:w w:val="95"/>
          <w:sz w:val="19"/>
        </w:rPr>
        <w:t>ow voltage event in</w:t>
      </w:r>
      <w:r>
        <w:rPr>
          <w:spacing w:val="1"/>
          <w:w w:val="95"/>
          <w:sz w:val="19"/>
        </w:rPr>
        <w:t xml:space="preserve"> </w:t>
      </w:r>
      <w:r>
        <w:rPr>
          <w:sz w:val="19"/>
        </w:rPr>
        <w:t>order</w:t>
      </w:r>
      <w:r>
        <w:rPr>
          <w:spacing w:val="7"/>
          <w:sz w:val="19"/>
        </w:rPr>
        <w:t xml:space="preserve"> </w:t>
      </w:r>
      <w:r>
        <w:rPr>
          <w:sz w:val="19"/>
        </w:rPr>
        <w:t>to</w:t>
      </w:r>
      <w:r>
        <w:rPr>
          <w:spacing w:val="2"/>
          <w:sz w:val="19"/>
        </w:rPr>
        <w:t xml:space="preserve"> </w:t>
      </w:r>
      <w:r>
        <w:rPr>
          <w:sz w:val="19"/>
        </w:rPr>
        <w:t>stop transformers</w:t>
      </w:r>
      <w:r>
        <w:rPr>
          <w:spacing w:val="4"/>
          <w:sz w:val="19"/>
        </w:rPr>
        <w:t xml:space="preserve"> </w:t>
      </w:r>
      <w:r>
        <w:rPr>
          <w:sz w:val="19"/>
        </w:rPr>
        <w:t>from</w:t>
      </w:r>
      <w:r>
        <w:rPr>
          <w:spacing w:val="4"/>
          <w:sz w:val="19"/>
        </w:rPr>
        <w:t xml:space="preserve"> </w:t>
      </w:r>
      <w:r>
        <w:rPr>
          <w:sz w:val="19"/>
        </w:rPr>
        <w:t>further</w:t>
      </w:r>
      <w:r>
        <w:rPr>
          <w:spacing w:val="9"/>
          <w:sz w:val="19"/>
        </w:rPr>
        <w:t xml:space="preserve"> </w:t>
      </w:r>
      <w:r>
        <w:rPr>
          <w:sz w:val="19"/>
        </w:rPr>
        <w:t>tapping</w:t>
      </w:r>
      <w:r>
        <w:rPr>
          <w:spacing w:val="2"/>
          <w:sz w:val="19"/>
        </w:rPr>
        <w:t xml:space="preserve"> </w:t>
      </w:r>
      <w:r>
        <w:rPr>
          <w:sz w:val="19"/>
        </w:rPr>
        <w:t>and</w:t>
      </w:r>
      <w:r>
        <w:rPr>
          <w:spacing w:val="5"/>
          <w:sz w:val="19"/>
        </w:rPr>
        <w:t xml:space="preserve"> </w:t>
      </w:r>
      <w:r>
        <w:rPr>
          <w:sz w:val="19"/>
        </w:rPr>
        <w:t>suppressing</w:t>
      </w:r>
      <w:r>
        <w:rPr>
          <w:spacing w:val="4"/>
          <w:sz w:val="19"/>
        </w:rPr>
        <w:t xml:space="preserve"> </w:t>
      </w:r>
      <w:r>
        <w:rPr>
          <w:sz w:val="19"/>
        </w:rPr>
        <w:t>voltages</w:t>
      </w:r>
      <w:r>
        <w:rPr>
          <w:spacing w:val="4"/>
          <w:sz w:val="19"/>
        </w:rPr>
        <w:t xml:space="preserve"> </w:t>
      </w:r>
      <w:r>
        <w:rPr>
          <w:sz w:val="19"/>
        </w:rPr>
        <w:t>in</w:t>
      </w:r>
      <w:r>
        <w:rPr>
          <w:spacing w:val="3"/>
          <w:sz w:val="19"/>
        </w:rPr>
        <w:t xml:space="preserve"> </w:t>
      </w:r>
      <w:r>
        <w:rPr>
          <w:sz w:val="19"/>
        </w:rPr>
        <w:t>an</w:t>
      </w:r>
      <w:r>
        <w:rPr>
          <w:spacing w:val="4"/>
          <w:sz w:val="19"/>
        </w:rPr>
        <w:t xml:space="preserve"> </w:t>
      </w:r>
      <w:r>
        <w:rPr>
          <w:sz w:val="19"/>
        </w:rPr>
        <w:t>area;</w:t>
      </w:r>
    </w:p>
    <w:p w14:paraId="32F8E0C5" w14:textId="77777777" w:rsidR="00343FF6" w:rsidRDefault="00343FF6">
      <w:pPr>
        <w:pStyle w:val="BodyText"/>
        <w:spacing w:before="3"/>
        <w:rPr>
          <w:sz w:val="28"/>
        </w:rPr>
      </w:pPr>
    </w:p>
    <w:p w14:paraId="10D3A303" w14:textId="77777777" w:rsidR="00343FF6" w:rsidRDefault="00635E89">
      <w:pPr>
        <w:pStyle w:val="ListParagraph"/>
        <w:numPr>
          <w:ilvl w:val="0"/>
          <w:numId w:val="102"/>
        </w:numPr>
        <w:tabs>
          <w:tab w:val="left" w:pos="511"/>
        </w:tabs>
        <w:ind w:right="0"/>
        <w:rPr>
          <w:sz w:val="19"/>
        </w:rPr>
      </w:pPr>
      <w:r>
        <w:rPr>
          <w:w w:val="90"/>
          <w:sz w:val="19"/>
        </w:rPr>
        <w:t>‘control</w:t>
      </w:r>
      <w:r>
        <w:rPr>
          <w:spacing w:val="19"/>
          <w:w w:val="90"/>
          <w:sz w:val="19"/>
        </w:rPr>
        <w:t xml:space="preserve"> </w:t>
      </w:r>
      <w:r>
        <w:rPr>
          <w:w w:val="90"/>
          <w:sz w:val="19"/>
        </w:rPr>
        <w:t>room’</w:t>
      </w:r>
      <w:r>
        <w:rPr>
          <w:spacing w:val="19"/>
          <w:w w:val="90"/>
          <w:sz w:val="19"/>
        </w:rPr>
        <w:t xml:space="preserve"> </w:t>
      </w:r>
      <w:r>
        <w:rPr>
          <w:w w:val="90"/>
          <w:sz w:val="19"/>
        </w:rPr>
        <w:t>means</w:t>
      </w:r>
      <w:r>
        <w:rPr>
          <w:spacing w:val="20"/>
          <w:w w:val="90"/>
          <w:sz w:val="19"/>
        </w:rPr>
        <w:t xml:space="preserve"> </w:t>
      </w:r>
      <w:r>
        <w:rPr>
          <w:w w:val="90"/>
          <w:sz w:val="19"/>
        </w:rPr>
        <w:t>a</w:t>
      </w:r>
      <w:r>
        <w:rPr>
          <w:spacing w:val="20"/>
          <w:w w:val="90"/>
          <w:sz w:val="19"/>
        </w:rPr>
        <w:t xml:space="preserve"> </w:t>
      </w:r>
      <w:r>
        <w:rPr>
          <w:w w:val="90"/>
          <w:sz w:val="19"/>
        </w:rPr>
        <w:t>relevant</w:t>
      </w:r>
      <w:r>
        <w:rPr>
          <w:spacing w:val="21"/>
          <w:w w:val="90"/>
          <w:sz w:val="19"/>
        </w:rPr>
        <w:t xml:space="preserve"> </w:t>
      </w:r>
      <w:r>
        <w:rPr>
          <w:w w:val="90"/>
          <w:sz w:val="19"/>
        </w:rPr>
        <w:t>system</w:t>
      </w:r>
      <w:r>
        <w:rPr>
          <w:spacing w:val="17"/>
          <w:w w:val="90"/>
          <w:sz w:val="19"/>
        </w:rPr>
        <w:t xml:space="preserve"> </w:t>
      </w:r>
      <w:r>
        <w:rPr>
          <w:w w:val="90"/>
          <w:sz w:val="19"/>
        </w:rPr>
        <w:t>operator's</w:t>
      </w:r>
      <w:r>
        <w:rPr>
          <w:spacing w:val="19"/>
          <w:w w:val="90"/>
          <w:sz w:val="19"/>
        </w:rPr>
        <w:t xml:space="preserve"> </w:t>
      </w:r>
      <w:r>
        <w:rPr>
          <w:w w:val="90"/>
          <w:sz w:val="19"/>
        </w:rPr>
        <w:t>operation</w:t>
      </w:r>
      <w:r>
        <w:rPr>
          <w:spacing w:val="20"/>
          <w:w w:val="90"/>
          <w:sz w:val="19"/>
        </w:rPr>
        <w:t xml:space="preserve"> </w:t>
      </w:r>
      <w:r>
        <w:rPr>
          <w:w w:val="90"/>
          <w:sz w:val="19"/>
        </w:rPr>
        <w:t>centre;</w:t>
      </w:r>
    </w:p>
    <w:p w14:paraId="22215B78" w14:textId="77777777" w:rsidR="00343FF6" w:rsidRDefault="00343FF6">
      <w:pPr>
        <w:pStyle w:val="BodyText"/>
        <w:spacing w:before="11"/>
        <w:rPr>
          <w:sz w:val="28"/>
        </w:rPr>
      </w:pPr>
    </w:p>
    <w:p w14:paraId="74BED8F7" w14:textId="77777777" w:rsidR="00343FF6" w:rsidRDefault="00635E89">
      <w:pPr>
        <w:pStyle w:val="ListParagraph"/>
        <w:numPr>
          <w:ilvl w:val="0"/>
          <w:numId w:val="102"/>
        </w:numPr>
        <w:tabs>
          <w:tab w:val="left" w:pos="511"/>
        </w:tabs>
        <w:spacing w:line="228" w:lineRule="auto"/>
        <w:rPr>
          <w:sz w:val="19"/>
        </w:rPr>
      </w:pPr>
      <w:r>
        <w:rPr>
          <w:w w:val="95"/>
          <w:sz w:val="19"/>
        </w:rPr>
        <w:t>‘block loading’ means the maximum step active power loading of reconnected demand</w:t>
      </w:r>
      <w:r>
        <w:rPr>
          <w:w w:val="95"/>
          <w:sz w:val="19"/>
        </w:rPr>
        <w:t xml:space="preserve"> during system restoration</w:t>
      </w:r>
      <w:r>
        <w:rPr>
          <w:spacing w:val="1"/>
          <w:w w:val="95"/>
          <w:sz w:val="19"/>
        </w:rPr>
        <w:t xml:space="preserve"> </w:t>
      </w:r>
      <w:r>
        <w:rPr>
          <w:sz w:val="19"/>
        </w:rPr>
        <w:t>after</w:t>
      </w:r>
      <w:r>
        <w:rPr>
          <w:spacing w:val="13"/>
          <w:sz w:val="19"/>
        </w:rPr>
        <w:t xml:space="preserve"> </w:t>
      </w:r>
      <w:r>
        <w:rPr>
          <w:sz w:val="19"/>
        </w:rPr>
        <w:t>black-out;</w:t>
      </w:r>
    </w:p>
    <w:p w14:paraId="58967BC8" w14:textId="77777777" w:rsidR="00343FF6" w:rsidRDefault="00343FF6">
      <w:pPr>
        <w:pStyle w:val="BodyText"/>
        <w:spacing w:before="1"/>
        <w:rPr>
          <w:sz w:val="29"/>
        </w:rPr>
      </w:pPr>
    </w:p>
    <w:p w14:paraId="201791D5" w14:textId="77777777" w:rsidR="00343FF6" w:rsidRDefault="00635E89">
      <w:pPr>
        <w:pStyle w:val="ListParagraph"/>
        <w:numPr>
          <w:ilvl w:val="0"/>
          <w:numId w:val="102"/>
        </w:numPr>
        <w:tabs>
          <w:tab w:val="left" w:pos="511"/>
        </w:tabs>
        <w:spacing w:line="228" w:lineRule="auto"/>
        <w:ind w:right="124"/>
        <w:rPr>
          <w:sz w:val="19"/>
        </w:rPr>
      </w:pPr>
      <w:r>
        <w:rPr>
          <w:w w:val="90"/>
          <w:sz w:val="19"/>
        </w:rPr>
        <w:t>‘demand</w:t>
      </w:r>
      <w:r>
        <w:rPr>
          <w:spacing w:val="28"/>
          <w:w w:val="90"/>
          <w:sz w:val="19"/>
        </w:rPr>
        <w:t xml:space="preserve"> </w:t>
      </w:r>
      <w:r>
        <w:rPr>
          <w:w w:val="90"/>
          <w:sz w:val="19"/>
        </w:rPr>
        <w:t>response</w:t>
      </w:r>
      <w:r>
        <w:rPr>
          <w:spacing w:val="29"/>
          <w:w w:val="90"/>
          <w:sz w:val="19"/>
        </w:rPr>
        <w:t xml:space="preserve"> </w:t>
      </w:r>
      <w:r>
        <w:rPr>
          <w:w w:val="90"/>
          <w:sz w:val="19"/>
        </w:rPr>
        <w:t>active</w:t>
      </w:r>
      <w:r>
        <w:rPr>
          <w:spacing w:val="29"/>
          <w:w w:val="90"/>
          <w:sz w:val="19"/>
        </w:rPr>
        <w:t xml:space="preserve"> </w:t>
      </w:r>
      <w:r>
        <w:rPr>
          <w:w w:val="90"/>
          <w:sz w:val="19"/>
        </w:rPr>
        <w:t>power</w:t>
      </w:r>
      <w:r>
        <w:rPr>
          <w:spacing w:val="29"/>
          <w:w w:val="90"/>
          <w:sz w:val="19"/>
        </w:rPr>
        <w:t xml:space="preserve"> </w:t>
      </w:r>
      <w:r>
        <w:rPr>
          <w:w w:val="90"/>
          <w:sz w:val="19"/>
        </w:rPr>
        <w:t>control’</w:t>
      </w:r>
      <w:r>
        <w:rPr>
          <w:spacing w:val="29"/>
          <w:w w:val="90"/>
          <w:sz w:val="19"/>
        </w:rPr>
        <w:t xml:space="preserve"> </w:t>
      </w:r>
      <w:r>
        <w:rPr>
          <w:w w:val="90"/>
          <w:sz w:val="19"/>
        </w:rPr>
        <w:t>means</w:t>
      </w:r>
      <w:r>
        <w:rPr>
          <w:spacing w:val="29"/>
          <w:w w:val="90"/>
          <w:sz w:val="19"/>
        </w:rPr>
        <w:t xml:space="preserve"> </w:t>
      </w:r>
      <w:r>
        <w:rPr>
          <w:w w:val="90"/>
          <w:sz w:val="19"/>
        </w:rPr>
        <w:t>demand</w:t>
      </w:r>
      <w:r>
        <w:rPr>
          <w:spacing w:val="29"/>
          <w:w w:val="90"/>
          <w:sz w:val="19"/>
        </w:rPr>
        <w:t xml:space="preserve"> </w:t>
      </w:r>
      <w:r>
        <w:rPr>
          <w:w w:val="90"/>
          <w:sz w:val="19"/>
        </w:rPr>
        <w:t>within</w:t>
      </w:r>
      <w:r>
        <w:rPr>
          <w:spacing w:val="28"/>
          <w:w w:val="90"/>
          <w:sz w:val="19"/>
        </w:rPr>
        <w:t xml:space="preserve"> </w:t>
      </w:r>
      <w:r>
        <w:rPr>
          <w:w w:val="90"/>
          <w:sz w:val="19"/>
        </w:rPr>
        <w:t>a</w:t>
      </w:r>
      <w:r>
        <w:rPr>
          <w:spacing w:val="30"/>
          <w:w w:val="90"/>
          <w:sz w:val="19"/>
        </w:rPr>
        <w:t xml:space="preserve"> </w:t>
      </w:r>
      <w:r>
        <w:rPr>
          <w:w w:val="90"/>
          <w:sz w:val="19"/>
        </w:rPr>
        <w:t>demand</w:t>
      </w:r>
      <w:r>
        <w:rPr>
          <w:spacing w:val="28"/>
          <w:w w:val="90"/>
          <w:sz w:val="19"/>
        </w:rPr>
        <w:t xml:space="preserve"> </w:t>
      </w:r>
      <w:r>
        <w:rPr>
          <w:w w:val="90"/>
          <w:sz w:val="19"/>
        </w:rPr>
        <w:t>facility</w:t>
      </w:r>
      <w:r>
        <w:rPr>
          <w:spacing w:val="22"/>
          <w:w w:val="90"/>
          <w:sz w:val="19"/>
        </w:rPr>
        <w:t xml:space="preserve"> </w:t>
      </w:r>
      <w:r>
        <w:rPr>
          <w:w w:val="90"/>
          <w:sz w:val="19"/>
        </w:rPr>
        <w:t>or</w:t>
      </w:r>
      <w:r>
        <w:rPr>
          <w:spacing w:val="30"/>
          <w:w w:val="90"/>
          <w:sz w:val="19"/>
        </w:rPr>
        <w:t xml:space="preserve"> </w:t>
      </w:r>
      <w:r>
        <w:rPr>
          <w:w w:val="90"/>
          <w:sz w:val="19"/>
        </w:rPr>
        <w:t>closed</w:t>
      </w:r>
      <w:r>
        <w:rPr>
          <w:spacing w:val="28"/>
          <w:w w:val="90"/>
          <w:sz w:val="19"/>
        </w:rPr>
        <w:t xml:space="preserve"> </w:t>
      </w:r>
      <w:r>
        <w:rPr>
          <w:w w:val="90"/>
          <w:sz w:val="19"/>
        </w:rPr>
        <w:t>distribution</w:t>
      </w:r>
      <w:r>
        <w:rPr>
          <w:spacing w:val="29"/>
          <w:w w:val="90"/>
          <w:sz w:val="19"/>
        </w:rPr>
        <w:t xml:space="preserve"> </w:t>
      </w:r>
      <w:r>
        <w:rPr>
          <w:w w:val="90"/>
          <w:sz w:val="19"/>
        </w:rPr>
        <w:t>system</w:t>
      </w:r>
      <w:r>
        <w:rPr>
          <w:spacing w:val="30"/>
          <w:w w:val="90"/>
          <w:sz w:val="19"/>
        </w:rPr>
        <w:t xml:space="preserve"> </w:t>
      </w:r>
      <w:r>
        <w:rPr>
          <w:w w:val="90"/>
          <w:sz w:val="19"/>
        </w:rPr>
        <w:t>that</w:t>
      </w:r>
      <w:r>
        <w:rPr>
          <w:spacing w:val="-35"/>
          <w:w w:val="90"/>
          <w:sz w:val="19"/>
        </w:rPr>
        <w:t xml:space="preserve"> </w:t>
      </w:r>
      <w:r>
        <w:rPr>
          <w:w w:val="95"/>
          <w:sz w:val="19"/>
        </w:rPr>
        <w:t>is available for modulation by the relevant system operator or relevant TSO, which results in an ac</w:t>
      </w:r>
      <w:r>
        <w:rPr>
          <w:w w:val="95"/>
          <w:sz w:val="19"/>
        </w:rPr>
        <w:t>tive power</w:t>
      </w:r>
      <w:r>
        <w:rPr>
          <w:spacing w:val="1"/>
          <w:w w:val="95"/>
          <w:sz w:val="19"/>
        </w:rPr>
        <w:t xml:space="preserve"> </w:t>
      </w:r>
      <w:r>
        <w:rPr>
          <w:sz w:val="19"/>
        </w:rPr>
        <w:t>modification;</w:t>
      </w:r>
    </w:p>
    <w:p w14:paraId="43425A9E" w14:textId="77777777" w:rsidR="00343FF6" w:rsidRDefault="00343FF6">
      <w:pPr>
        <w:pStyle w:val="BodyText"/>
        <w:spacing w:before="11"/>
        <w:rPr>
          <w:sz w:val="28"/>
        </w:rPr>
      </w:pPr>
    </w:p>
    <w:p w14:paraId="639B28C0" w14:textId="77777777" w:rsidR="00343FF6" w:rsidRDefault="00635E89">
      <w:pPr>
        <w:pStyle w:val="ListParagraph"/>
        <w:numPr>
          <w:ilvl w:val="0"/>
          <w:numId w:val="102"/>
        </w:numPr>
        <w:tabs>
          <w:tab w:val="left" w:pos="511"/>
        </w:tabs>
        <w:spacing w:line="228" w:lineRule="auto"/>
        <w:rPr>
          <w:sz w:val="19"/>
        </w:rPr>
      </w:pPr>
      <w:r>
        <w:rPr>
          <w:w w:val="95"/>
          <w:sz w:val="19"/>
        </w:rPr>
        <w:t>‘demand</w:t>
      </w:r>
      <w:r>
        <w:rPr>
          <w:spacing w:val="35"/>
          <w:w w:val="95"/>
          <w:sz w:val="19"/>
        </w:rPr>
        <w:t xml:space="preserve"> </w:t>
      </w:r>
      <w:r>
        <w:rPr>
          <w:w w:val="95"/>
          <w:sz w:val="19"/>
        </w:rPr>
        <w:t>response</w:t>
      </w:r>
      <w:r>
        <w:rPr>
          <w:spacing w:val="37"/>
          <w:w w:val="95"/>
          <w:sz w:val="19"/>
        </w:rPr>
        <w:t xml:space="preserve"> </w:t>
      </w:r>
      <w:r>
        <w:rPr>
          <w:w w:val="95"/>
          <w:sz w:val="19"/>
        </w:rPr>
        <w:t>reactive</w:t>
      </w:r>
      <w:r>
        <w:rPr>
          <w:spacing w:val="35"/>
          <w:w w:val="95"/>
          <w:sz w:val="19"/>
        </w:rPr>
        <w:t xml:space="preserve"> </w:t>
      </w:r>
      <w:r>
        <w:rPr>
          <w:w w:val="95"/>
          <w:sz w:val="19"/>
        </w:rPr>
        <w:t>power</w:t>
      </w:r>
      <w:r>
        <w:rPr>
          <w:spacing w:val="36"/>
          <w:w w:val="95"/>
          <w:sz w:val="19"/>
        </w:rPr>
        <w:t xml:space="preserve"> </w:t>
      </w:r>
      <w:r>
        <w:rPr>
          <w:w w:val="95"/>
          <w:sz w:val="19"/>
        </w:rPr>
        <w:t>control’</w:t>
      </w:r>
      <w:r>
        <w:rPr>
          <w:spacing w:val="36"/>
          <w:w w:val="95"/>
          <w:sz w:val="19"/>
        </w:rPr>
        <w:t xml:space="preserve"> </w:t>
      </w:r>
      <w:r>
        <w:rPr>
          <w:w w:val="95"/>
          <w:sz w:val="19"/>
        </w:rPr>
        <w:t>means</w:t>
      </w:r>
      <w:r>
        <w:rPr>
          <w:spacing w:val="36"/>
          <w:w w:val="95"/>
          <w:sz w:val="19"/>
        </w:rPr>
        <w:t xml:space="preserve"> </w:t>
      </w:r>
      <w:r>
        <w:rPr>
          <w:w w:val="95"/>
          <w:sz w:val="19"/>
        </w:rPr>
        <w:t>reactive</w:t>
      </w:r>
      <w:r>
        <w:rPr>
          <w:spacing w:val="35"/>
          <w:w w:val="95"/>
          <w:sz w:val="19"/>
        </w:rPr>
        <w:t xml:space="preserve"> </w:t>
      </w:r>
      <w:r>
        <w:rPr>
          <w:w w:val="95"/>
          <w:sz w:val="19"/>
        </w:rPr>
        <w:t>power</w:t>
      </w:r>
      <w:r>
        <w:rPr>
          <w:spacing w:val="36"/>
          <w:w w:val="95"/>
          <w:sz w:val="19"/>
        </w:rPr>
        <w:t xml:space="preserve"> </w:t>
      </w:r>
      <w:r>
        <w:rPr>
          <w:w w:val="95"/>
          <w:sz w:val="19"/>
        </w:rPr>
        <w:t>or</w:t>
      </w:r>
      <w:r>
        <w:rPr>
          <w:spacing w:val="38"/>
          <w:w w:val="95"/>
          <w:sz w:val="19"/>
        </w:rPr>
        <w:t xml:space="preserve"> </w:t>
      </w:r>
      <w:r>
        <w:rPr>
          <w:w w:val="95"/>
          <w:sz w:val="19"/>
        </w:rPr>
        <w:t>reactive</w:t>
      </w:r>
      <w:r>
        <w:rPr>
          <w:spacing w:val="36"/>
          <w:w w:val="95"/>
          <w:sz w:val="19"/>
        </w:rPr>
        <w:t xml:space="preserve"> </w:t>
      </w:r>
      <w:r>
        <w:rPr>
          <w:w w:val="95"/>
          <w:sz w:val="19"/>
        </w:rPr>
        <w:t>power</w:t>
      </w:r>
      <w:r>
        <w:rPr>
          <w:spacing w:val="36"/>
          <w:w w:val="95"/>
          <w:sz w:val="19"/>
        </w:rPr>
        <w:t xml:space="preserve"> </w:t>
      </w:r>
      <w:r>
        <w:rPr>
          <w:w w:val="95"/>
          <w:sz w:val="19"/>
        </w:rPr>
        <w:t>compensation</w:t>
      </w:r>
      <w:r>
        <w:rPr>
          <w:spacing w:val="36"/>
          <w:w w:val="95"/>
          <w:sz w:val="19"/>
        </w:rPr>
        <w:t xml:space="preserve"> </w:t>
      </w:r>
      <w:r>
        <w:rPr>
          <w:w w:val="95"/>
          <w:sz w:val="19"/>
        </w:rPr>
        <w:t>devices</w:t>
      </w:r>
      <w:r>
        <w:rPr>
          <w:spacing w:val="36"/>
          <w:w w:val="95"/>
          <w:sz w:val="19"/>
        </w:rPr>
        <w:t xml:space="preserve"> </w:t>
      </w:r>
      <w:r>
        <w:rPr>
          <w:w w:val="95"/>
          <w:sz w:val="19"/>
        </w:rPr>
        <w:t>in</w:t>
      </w:r>
      <w:r>
        <w:rPr>
          <w:spacing w:val="-37"/>
          <w:w w:val="95"/>
          <w:sz w:val="19"/>
        </w:rPr>
        <w:t xml:space="preserve"> </w:t>
      </w:r>
      <w:r>
        <w:rPr>
          <w:w w:val="90"/>
          <w:sz w:val="19"/>
        </w:rPr>
        <w:t>a demand facility or closed distribution system that are available for modulation by the relevant system operator or</w:t>
      </w:r>
      <w:r>
        <w:rPr>
          <w:spacing w:val="1"/>
          <w:w w:val="90"/>
          <w:sz w:val="19"/>
        </w:rPr>
        <w:t xml:space="preserve"> </w:t>
      </w:r>
      <w:r>
        <w:rPr>
          <w:sz w:val="19"/>
        </w:rPr>
        <w:t>relevant</w:t>
      </w:r>
      <w:r>
        <w:rPr>
          <w:spacing w:val="14"/>
          <w:sz w:val="19"/>
        </w:rPr>
        <w:t xml:space="preserve"> </w:t>
      </w:r>
      <w:r>
        <w:rPr>
          <w:sz w:val="19"/>
        </w:rPr>
        <w:t>TSO;</w:t>
      </w:r>
    </w:p>
    <w:p w14:paraId="52774748" w14:textId="77777777" w:rsidR="00343FF6" w:rsidRDefault="00343FF6">
      <w:pPr>
        <w:pStyle w:val="BodyText"/>
        <w:rPr>
          <w:sz w:val="29"/>
        </w:rPr>
      </w:pPr>
    </w:p>
    <w:p w14:paraId="44F686D3" w14:textId="4198D01C" w:rsidR="00343FF6" w:rsidRDefault="00635E89">
      <w:pPr>
        <w:pStyle w:val="ListParagraph"/>
        <w:numPr>
          <w:ilvl w:val="0"/>
          <w:numId w:val="102"/>
        </w:numPr>
        <w:tabs>
          <w:tab w:val="left" w:pos="511"/>
        </w:tabs>
        <w:spacing w:before="1" w:line="228" w:lineRule="auto"/>
        <w:ind w:right="123"/>
        <w:rPr>
          <w:sz w:val="19"/>
        </w:rPr>
      </w:pPr>
      <w:r>
        <w:rPr>
          <w:w w:val="95"/>
          <w:sz w:val="19"/>
        </w:rPr>
        <w:t>‘demand</w:t>
      </w:r>
      <w:r>
        <w:rPr>
          <w:spacing w:val="1"/>
          <w:w w:val="95"/>
          <w:sz w:val="19"/>
        </w:rPr>
        <w:t xml:space="preserve"> </w:t>
      </w:r>
      <w:r>
        <w:rPr>
          <w:w w:val="95"/>
          <w:sz w:val="19"/>
        </w:rPr>
        <w:t>response</w:t>
      </w:r>
      <w:r>
        <w:rPr>
          <w:spacing w:val="1"/>
          <w:w w:val="95"/>
          <w:sz w:val="19"/>
        </w:rPr>
        <w:t xml:space="preserve"> </w:t>
      </w:r>
      <w:r>
        <w:rPr>
          <w:w w:val="95"/>
          <w:sz w:val="19"/>
        </w:rPr>
        <w:t>transmission</w:t>
      </w:r>
      <w:r>
        <w:rPr>
          <w:spacing w:val="1"/>
          <w:w w:val="95"/>
          <w:sz w:val="19"/>
        </w:rPr>
        <w:t xml:space="preserve"> </w:t>
      </w:r>
      <w:r>
        <w:rPr>
          <w:w w:val="95"/>
          <w:sz w:val="19"/>
        </w:rPr>
        <w:t>constraint</w:t>
      </w:r>
      <w:r>
        <w:rPr>
          <w:spacing w:val="1"/>
          <w:w w:val="95"/>
          <w:sz w:val="19"/>
        </w:rPr>
        <w:t xml:space="preserve"> </w:t>
      </w:r>
      <w:r>
        <w:rPr>
          <w:w w:val="95"/>
          <w:sz w:val="19"/>
        </w:rPr>
        <w:t>management’</w:t>
      </w:r>
      <w:r>
        <w:rPr>
          <w:spacing w:val="1"/>
          <w:w w:val="95"/>
          <w:sz w:val="19"/>
        </w:rPr>
        <w:t xml:space="preserve"> </w:t>
      </w:r>
      <w:r>
        <w:rPr>
          <w:w w:val="95"/>
          <w:sz w:val="19"/>
        </w:rPr>
        <w:t>means</w:t>
      </w:r>
      <w:r>
        <w:rPr>
          <w:spacing w:val="1"/>
          <w:w w:val="95"/>
          <w:sz w:val="19"/>
        </w:rPr>
        <w:t xml:space="preserve"> </w:t>
      </w:r>
      <w:r>
        <w:rPr>
          <w:w w:val="95"/>
          <w:sz w:val="19"/>
        </w:rPr>
        <w:t>demand</w:t>
      </w:r>
      <w:r>
        <w:rPr>
          <w:spacing w:val="1"/>
          <w:w w:val="95"/>
          <w:sz w:val="19"/>
        </w:rPr>
        <w:t xml:space="preserve"> </w:t>
      </w:r>
      <w:r>
        <w:rPr>
          <w:w w:val="95"/>
          <w:sz w:val="19"/>
        </w:rPr>
        <w:t>within</w:t>
      </w:r>
      <w:r>
        <w:rPr>
          <w:spacing w:val="1"/>
          <w:w w:val="95"/>
          <w:sz w:val="19"/>
        </w:rPr>
        <w:t xml:space="preserve"> </w:t>
      </w:r>
      <w:r>
        <w:rPr>
          <w:w w:val="95"/>
          <w:sz w:val="19"/>
        </w:rPr>
        <w:t>a</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or</w:t>
      </w:r>
      <w:r>
        <w:rPr>
          <w:spacing w:val="1"/>
          <w:w w:val="95"/>
          <w:sz w:val="19"/>
        </w:rPr>
        <w:t xml:space="preserve"> </w:t>
      </w:r>
      <w:r>
        <w:rPr>
          <w:w w:val="95"/>
          <w:sz w:val="19"/>
        </w:rPr>
        <w:t>closed</w:t>
      </w:r>
      <w:r>
        <w:rPr>
          <w:spacing w:val="1"/>
          <w:w w:val="95"/>
          <w:sz w:val="19"/>
        </w:rPr>
        <w:t xml:space="preserve"> </w:t>
      </w:r>
      <w:r>
        <w:rPr>
          <w:w w:val="95"/>
          <w:sz w:val="19"/>
        </w:rPr>
        <w:t>distribution system that is available for modulation by the relevant system operator or relevant TSO to manage</w:t>
      </w:r>
      <w:r>
        <w:rPr>
          <w:spacing w:val="1"/>
          <w:w w:val="95"/>
          <w:sz w:val="19"/>
        </w:rPr>
        <w:t xml:space="preserve"> </w:t>
      </w:r>
      <w:r>
        <w:rPr>
          <w:sz w:val="19"/>
        </w:rPr>
        <w:t>transmission</w:t>
      </w:r>
      <w:r>
        <w:rPr>
          <w:spacing w:val="12"/>
          <w:sz w:val="19"/>
        </w:rPr>
        <w:t xml:space="preserve"> </w:t>
      </w:r>
      <w:r>
        <w:rPr>
          <w:sz w:val="19"/>
        </w:rPr>
        <w:t>constraints</w:t>
      </w:r>
      <w:r>
        <w:rPr>
          <w:spacing w:val="11"/>
          <w:sz w:val="19"/>
        </w:rPr>
        <w:t xml:space="preserve"> </w:t>
      </w:r>
      <w:r>
        <w:rPr>
          <w:sz w:val="19"/>
        </w:rPr>
        <w:t>within</w:t>
      </w:r>
      <w:r>
        <w:rPr>
          <w:spacing w:val="13"/>
          <w:sz w:val="19"/>
        </w:rPr>
        <w:t xml:space="preserve"> </w:t>
      </w:r>
      <w:r>
        <w:rPr>
          <w:sz w:val="19"/>
        </w:rPr>
        <w:t>the</w:t>
      </w:r>
      <w:r>
        <w:rPr>
          <w:spacing w:val="11"/>
          <w:sz w:val="19"/>
        </w:rPr>
        <w:t xml:space="preserve"> </w:t>
      </w:r>
      <w:r>
        <w:rPr>
          <w:sz w:val="19"/>
        </w:rPr>
        <w:t>system;</w:t>
      </w:r>
    </w:p>
    <w:p w14:paraId="7A051718" w14:textId="77777777" w:rsidR="00F819AF" w:rsidRPr="00F819AF" w:rsidRDefault="00F819AF" w:rsidP="00F819AF">
      <w:pPr>
        <w:pStyle w:val="ListParagraph"/>
        <w:rPr>
          <w:sz w:val="19"/>
        </w:rPr>
      </w:pPr>
    </w:p>
    <w:p w14:paraId="31FC7F52" w14:textId="7428AD4A" w:rsidR="00343FF6" w:rsidRDefault="00F819AF">
      <w:pPr>
        <w:pStyle w:val="ListParagraph"/>
        <w:numPr>
          <w:ilvl w:val="0"/>
          <w:numId w:val="102"/>
        </w:numPr>
        <w:tabs>
          <w:tab w:val="left" w:pos="511"/>
        </w:tabs>
        <w:spacing w:before="101" w:line="228" w:lineRule="auto"/>
        <w:rPr>
          <w:sz w:val="19"/>
        </w:rPr>
      </w:pPr>
      <w:r>
        <w:rPr>
          <w:spacing w:val="-1"/>
          <w:w w:val="95"/>
          <w:sz w:val="19"/>
        </w:rPr>
        <w:lastRenderedPageBreak/>
        <w:t xml:space="preserve"> ‘demand aggregation’ means a set </w:t>
      </w:r>
      <w:r>
        <w:rPr>
          <w:w w:val="95"/>
          <w:sz w:val="19"/>
        </w:rPr>
        <w:t>of demand facilities or closed distribution systems which can operate as a single</w:t>
      </w:r>
      <w:r>
        <w:rPr>
          <w:spacing w:val="1"/>
          <w:w w:val="95"/>
          <w:sz w:val="19"/>
        </w:rPr>
        <w:t xml:space="preserve"> </w:t>
      </w:r>
      <w:r>
        <w:rPr>
          <w:w w:val="95"/>
          <w:sz w:val="19"/>
        </w:rPr>
        <w:t>facility</w:t>
      </w:r>
      <w:r>
        <w:rPr>
          <w:spacing w:val="3"/>
          <w:w w:val="95"/>
          <w:sz w:val="19"/>
        </w:rPr>
        <w:t xml:space="preserve"> </w:t>
      </w:r>
      <w:r>
        <w:rPr>
          <w:w w:val="95"/>
          <w:sz w:val="19"/>
        </w:rPr>
        <w:t>or</w:t>
      </w:r>
      <w:r>
        <w:rPr>
          <w:spacing w:val="5"/>
          <w:w w:val="95"/>
          <w:sz w:val="19"/>
        </w:rPr>
        <w:t xml:space="preserve"> </w:t>
      </w:r>
      <w:r>
        <w:rPr>
          <w:w w:val="95"/>
          <w:sz w:val="19"/>
        </w:rPr>
        <w:t>closed</w:t>
      </w:r>
      <w:r>
        <w:rPr>
          <w:spacing w:val="6"/>
          <w:w w:val="95"/>
          <w:sz w:val="19"/>
        </w:rPr>
        <w:t xml:space="preserve"> </w:t>
      </w:r>
      <w:r>
        <w:rPr>
          <w:w w:val="95"/>
          <w:sz w:val="19"/>
        </w:rPr>
        <w:t>distribution</w:t>
      </w:r>
      <w:r>
        <w:rPr>
          <w:spacing w:val="6"/>
          <w:w w:val="95"/>
          <w:sz w:val="19"/>
        </w:rPr>
        <w:t xml:space="preserve"> </w:t>
      </w:r>
      <w:r>
        <w:rPr>
          <w:w w:val="95"/>
          <w:sz w:val="19"/>
        </w:rPr>
        <w:t>system</w:t>
      </w:r>
      <w:r>
        <w:rPr>
          <w:spacing w:val="5"/>
          <w:w w:val="95"/>
          <w:sz w:val="19"/>
        </w:rPr>
        <w:t xml:space="preserve"> </w:t>
      </w:r>
      <w:r>
        <w:rPr>
          <w:w w:val="95"/>
          <w:sz w:val="19"/>
        </w:rPr>
        <w:t>for</w:t>
      </w:r>
      <w:r>
        <w:rPr>
          <w:spacing w:val="9"/>
          <w:w w:val="95"/>
          <w:sz w:val="19"/>
        </w:rPr>
        <w:t xml:space="preserve"> </w:t>
      </w:r>
      <w:r>
        <w:rPr>
          <w:w w:val="95"/>
          <w:sz w:val="19"/>
        </w:rPr>
        <w:t>the</w:t>
      </w:r>
      <w:r>
        <w:rPr>
          <w:spacing w:val="6"/>
          <w:w w:val="95"/>
          <w:sz w:val="19"/>
        </w:rPr>
        <w:t xml:space="preserve"> </w:t>
      </w:r>
      <w:r>
        <w:rPr>
          <w:w w:val="95"/>
          <w:sz w:val="19"/>
        </w:rPr>
        <w:t>purposes</w:t>
      </w:r>
      <w:r>
        <w:rPr>
          <w:spacing w:val="5"/>
          <w:w w:val="95"/>
          <w:sz w:val="19"/>
        </w:rPr>
        <w:t xml:space="preserve"> </w:t>
      </w:r>
      <w:r>
        <w:rPr>
          <w:w w:val="95"/>
          <w:sz w:val="19"/>
        </w:rPr>
        <w:t>of</w:t>
      </w:r>
      <w:r>
        <w:rPr>
          <w:spacing w:val="2"/>
          <w:w w:val="95"/>
          <w:sz w:val="19"/>
        </w:rPr>
        <w:t xml:space="preserve"> </w:t>
      </w:r>
      <w:r>
        <w:rPr>
          <w:w w:val="95"/>
          <w:sz w:val="19"/>
        </w:rPr>
        <w:t>offering</w:t>
      </w:r>
      <w:r>
        <w:rPr>
          <w:spacing w:val="5"/>
          <w:w w:val="95"/>
          <w:sz w:val="19"/>
        </w:rPr>
        <w:t xml:space="preserve"> </w:t>
      </w:r>
      <w:r>
        <w:rPr>
          <w:w w:val="95"/>
          <w:sz w:val="19"/>
        </w:rPr>
        <w:t>one</w:t>
      </w:r>
      <w:r>
        <w:rPr>
          <w:spacing w:val="6"/>
          <w:w w:val="95"/>
          <w:sz w:val="19"/>
        </w:rPr>
        <w:t xml:space="preserve"> </w:t>
      </w:r>
      <w:r>
        <w:rPr>
          <w:w w:val="95"/>
          <w:sz w:val="19"/>
        </w:rPr>
        <w:t>or</w:t>
      </w:r>
      <w:r>
        <w:rPr>
          <w:spacing w:val="8"/>
          <w:w w:val="95"/>
          <w:sz w:val="19"/>
        </w:rPr>
        <w:t xml:space="preserve"> </w:t>
      </w:r>
      <w:r>
        <w:rPr>
          <w:w w:val="95"/>
          <w:sz w:val="19"/>
        </w:rPr>
        <w:t>more</w:t>
      </w:r>
      <w:r>
        <w:rPr>
          <w:spacing w:val="6"/>
          <w:w w:val="95"/>
          <w:sz w:val="19"/>
        </w:rPr>
        <w:t xml:space="preserve"> </w:t>
      </w:r>
      <w:r>
        <w:rPr>
          <w:w w:val="95"/>
          <w:sz w:val="19"/>
        </w:rPr>
        <w:t>demand</w:t>
      </w:r>
      <w:r>
        <w:rPr>
          <w:spacing w:val="6"/>
          <w:w w:val="95"/>
          <w:sz w:val="19"/>
        </w:rPr>
        <w:t xml:space="preserve"> </w:t>
      </w:r>
      <w:r>
        <w:rPr>
          <w:w w:val="95"/>
          <w:sz w:val="19"/>
        </w:rPr>
        <w:t>response</w:t>
      </w:r>
      <w:r>
        <w:rPr>
          <w:spacing w:val="5"/>
          <w:w w:val="95"/>
          <w:sz w:val="19"/>
        </w:rPr>
        <w:t xml:space="preserve"> </w:t>
      </w:r>
      <w:r>
        <w:rPr>
          <w:w w:val="95"/>
          <w:sz w:val="19"/>
        </w:rPr>
        <w:t>services;</w:t>
      </w:r>
    </w:p>
    <w:p w14:paraId="3EAD3F10" w14:textId="77777777" w:rsidR="00343FF6" w:rsidRDefault="00343FF6">
      <w:pPr>
        <w:pStyle w:val="BodyText"/>
        <w:spacing w:before="9"/>
        <w:rPr>
          <w:sz w:val="28"/>
        </w:rPr>
      </w:pPr>
    </w:p>
    <w:p w14:paraId="17590D3A" w14:textId="77777777" w:rsidR="00343FF6" w:rsidRDefault="00635E89">
      <w:pPr>
        <w:pStyle w:val="ListParagraph"/>
        <w:numPr>
          <w:ilvl w:val="0"/>
          <w:numId w:val="102"/>
        </w:numPr>
        <w:tabs>
          <w:tab w:val="left" w:pos="511"/>
        </w:tabs>
        <w:spacing w:line="228" w:lineRule="auto"/>
        <w:ind w:right="123"/>
        <w:rPr>
          <w:sz w:val="19"/>
        </w:rPr>
      </w:pPr>
      <w:r>
        <w:rPr>
          <w:w w:val="90"/>
          <w:sz w:val="19"/>
        </w:rPr>
        <w:t>‘demand</w:t>
      </w:r>
      <w:r>
        <w:rPr>
          <w:spacing w:val="1"/>
          <w:w w:val="90"/>
          <w:sz w:val="19"/>
        </w:rPr>
        <w:t xml:space="preserve"> </w:t>
      </w:r>
      <w:r>
        <w:rPr>
          <w:w w:val="90"/>
          <w:sz w:val="19"/>
        </w:rPr>
        <w:t>response</w:t>
      </w:r>
      <w:r>
        <w:rPr>
          <w:spacing w:val="1"/>
          <w:w w:val="90"/>
          <w:sz w:val="19"/>
        </w:rPr>
        <w:t xml:space="preserve"> </w:t>
      </w:r>
      <w:r>
        <w:rPr>
          <w:w w:val="90"/>
          <w:sz w:val="19"/>
        </w:rPr>
        <w:t xml:space="preserve">system </w:t>
      </w:r>
      <w:r>
        <w:rPr>
          <w:w w:val="90"/>
          <w:sz w:val="19"/>
        </w:rPr>
        <w:t>frequency control’</w:t>
      </w:r>
      <w:r>
        <w:rPr>
          <w:spacing w:val="1"/>
          <w:w w:val="90"/>
          <w:sz w:val="19"/>
        </w:rPr>
        <w:t xml:space="preserve"> </w:t>
      </w:r>
      <w:r>
        <w:rPr>
          <w:w w:val="90"/>
          <w:sz w:val="19"/>
        </w:rPr>
        <w:t>means</w:t>
      </w:r>
      <w:r>
        <w:rPr>
          <w:spacing w:val="1"/>
          <w:w w:val="90"/>
          <w:sz w:val="19"/>
        </w:rPr>
        <w:t xml:space="preserve"> </w:t>
      </w:r>
      <w:r>
        <w:rPr>
          <w:w w:val="90"/>
          <w:sz w:val="19"/>
        </w:rPr>
        <w:t>demand</w:t>
      </w:r>
      <w:r>
        <w:rPr>
          <w:spacing w:val="1"/>
          <w:w w:val="90"/>
          <w:sz w:val="19"/>
        </w:rPr>
        <w:t xml:space="preserve"> </w:t>
      </w:r>
      <w:r>
        <w:rPr>
          <w:w w:val="90"/>
          <w:sz w:val="19"/>
        </w:rPr>
        <w:t>within a</w:t>
      </w:r>
      <w:r>
        <w:rPr>
          <w:spacing w:val="1"/>
          <w:w w:val="90"/>
          <w:sz w:val="19"/>
        </w:rPr>
        <w:t xml:space="preserve"> </w:t>
      </w:r>
      <w:r>
        <w:rPr>
          <w:w w:val="90"/>
          <w:sz w:val="19"/>
        </w:rPr>
        <w:t>demand</w:t>
      </w:r>
      <w:r>
        <w:rPr>
          <w:spacing w:val="33"/>
          <w:sz w:val="19"/>
        </w:rPr>
        <w:t xml:space="preserve"> </w:t>
      </w:r>
      <w:r>
        <w:rPr>
          <w:w w:val="90"/>
          <w:sz w:val="19"/>
        </w:rPr>
        <w:t>facility or</w:t>
      </w:r>
      <w:r>
        <w:rPr>
          <w:spacing w:val="33"/>
          <w:sz w:val="19"/>
        </w:rPr>
        <w:t xml:space="preserve"> </w:t>
      </w:r>
      <w:r>
        <w:rPr>
          <w:w w:val="90"/>
          <w:sz w:val="19"/>
        </w:rPr>
        <w:t>closed</w:t>
      </w:r>
      <w:r>
        <w:rPr>
          <w:spacing w:val="34"/>
          <w:sz w:val="19"/>
        </w:rPr>
        <w:t xml:space="preserve"> </w:t>
      </w:r>
      <w:r>
        <w:rPr>
          <w:w w:val="90"/>
          <w:sz w:val="19"/>
        </w:rPr>
        <w:t>distribution</w:t>
      </w:r>
      <w:r>
        <w:rPr>
          <w:spacing w:val="33"/>
          <w:sz w:val="19"/>
        </w:rPr>
        <w:t xml:space="preserve"> </w:t>
      </w:r>
      <w:r>
        <w:rPr>
          <w:w w:val="90"/>
          <w:sz w:val="19"/>
        </w:rPr>
        <w:t>system</w:t>
      </w:r>
      <w:r>
        <w:rPr>
          <w:spacing w:val="1"/>
          <w:w w:val="90"/>
          <w:sz w:val="19"/>
        </w:rPr>
        <w:t xml:space="preserve"> </w:t>
      </w:r>
      <w:r>
        <w:rPr>
          <w:w w:val="95"/>
          <w:sz w:val="19"/>
        </w:rPr>
        <w:t>that is available for reduction or increase in response to frequency fluctuations, made by an autonomous response</w:t>
      </w:r>
      <w:r>
        <w:rPr>
          <w:spacing w:val="1"/>
          <w:w w:val="95"/>
          <w:sz w:val="19"/>
        </w:rPr>
        <w:t xml:space="preserve"> </w:t>
      </w:r>
      <w:r>
        <w:rPr>
          <w:sz w:val="19"/>
        </w:rPr>
        <w:t>from</w:t>
      </w:r>
      <w:r>
        <w:rPr>
          <w:spacing w:val="4"/>
          <w:sz w:val="19"/>
        </w:rPr>
        <w:t xml:space="preserve"> </w:t>
      </w:r>
      <w:r>
        <w:rPr>
          <w:sz w:val="19"/>
        </w:rPr>
        <w:t>the</w:t>
      </w:r>
      <w:r>
        <w:rPr>
          <w:spacing w:val="4"/>
          <w:sz w:val="19"/>
        </w:rPr>
        <w:t xml:space="preserve"> </w:t>
      </w:r>
      <w:r>
        <w:rPr>
          <w:sz w:val="19"/>
        </w:rPr>
        <w:t>demand</w:t>
      </w:r>
      <w:r>
        <w:rPr>
          <w:spacing w:val="3"/>
          <w:sz w:val="19"/>
        </w:rPr>
        <w:t xml:space="preserve"> </w:t>
      </w:r>
      <w:r>
        <w:rPr>
          <w:sz w:val="19"/>
        </w:rPr>
        <w:t>facility or</w:t>
      </w:r>
      <w:r>
        <w:rPr>
          <w:spacing w:val="4"/>
          <w:sz w:val="19"/>
        </w:rPr>
        <w:t xml:space="preserve"> </w:t>
      </w:r>
      <w:r>
        <w:rPr>
          <w:sz w:val="19"/>
        </w:rPr>
        <w:t>closed</w:t>
      </w:r>
      <w:r>
        <w:rPr>
          <w:spacing w:val="4"/>
          <w:sz w:val="19"/>
        </w:rPr>
        <w:t xml:space="preserve"> </w:t>
      </w:r>
      <w:r>
        <w:rPr>
          <w:sz w:val="19"/>
        </w:rPr>
        <w:t>distribution</w:t>
      </w:r>
      <w:r>
        <w:rPr>
          <w:spacing w:val="4"/>
          <w:sz w:val="19"/>
        </w:rPr>
        <w:t xml:space="preserve"> </w:t>
      </w:r>
      <w:r>
        <w:rPr>
          <w:sz w:val="19"/>
        </w:rPr>
        <w:t>system</w:t>
      </w:r>
      <w:r>
        <w:rPr>
          <w:spacing w:val="3"/>
          <w:sz w:val="19"/>
        </w:rPr>
        <w:t xml:space="preserve"> </w:t>
      </w:r>
      <w:r>
        <w:rPr>
          <w:sz w:val="19"/>
        </w:rPr>
        <w:t>to</w:t>
      </w:r>
      <w:r>
        <w:rPr>
          <w:spacing w:val="2"/>
          <w:sz w:val="19"/>
        </w:rPr>
        <w:t xml:space="preserve"> </w:t>
      </w:r>
      <w:r>
        <w:rPr>
          <w:sz w:val="19"/>
        </w:rPr>
        <w:t>diminish</w:t>
      </w:r>
      <w:r>
        <w:rPr>
          <w:spacing w:val="4"/>
          <w:sz w:val="19"/>
        </w:rPr>
        <w:t xml:space="preserve"> </w:t>
      </w:r>
      <w:r>
        <w:rPr>
          <w:sz w:val="19"/>
        </w:rPr>
        <w:t>these</w:t>
      </w:r>
      <w:r>
        <w:rPr>
          <w:spacing w:val="5"/>
          <w:sz w:val="19"/>
        </w:rPr>
        <w:t xml:space="preserve"> </w:t>
      </w:r>
      <w:r>
        <w:rPr>
          <w:sz w:val="19"/>
        </w:rPr>
        <w:t>fluctuations;</w:t>
      </w:r>
    </w:p>
    <w:p w14:paraId="4E5D1754" w14:textId="77777777" w:rsidR="00343FF6" w:rsidRDefault="00343FF6">
      <w:pPr>
        <w:pStyle w:val="BodyText"/>
        <w:spacing w:before="8"/>
        <w:rPr>
          <w:sz w:val="28"/>
        </w:rPr>
      </w:pPr>
    </w:p>
    <w:p w14:paraId="6454C043" w14:textId="77777777" w:rsidR="00343FF6" w:rsidRDefault="00635E89">
      <w:pPr>
        <w:pStyle w:val="ListParagraph"/>
        <w:numPr>
          <w:ilvl w:val="0"/>
          <w:numId w:val="102"/>
        </w:numPr>
        <w:tabs>
          <w:tab w:val="left" w:pos="511"/>
        </w:tabs>
        <w:spacing w:line="228" w:lineRule="auto"/>
        <w:ind w:right="124"/>
        <w:rPr>
          <w:sz w:val="19"/>
        </w:rPr>
      </w:pPr>
      <w:r>
        <w:rPr>
          <w:w w:val="95"/>
          <w:sz w:val="19"/>
        </w:rPr>
        <w:t>‘demand response very fast active power control’ means demand within a demand facility or closed distribution</w:t>
      </w:r>
      <w:r>
        <w:rPr>
          <w:spacing w:val="1"/>
          <w:w w:val="95"/>
          <w:sz w:val="19"/>
        </w:rPr>
        <w:t xml:space="preserve"> </w:t>
      </w:r>
      <w:r>
        <w:rPr>
          <w:w w:val="95"/>
          <w:sz w:val="19"/>
        </w:rPr>
        <w:t>system that can be modulated very fast in response to a frequency deviation, which results in a very fast active</w:t>
      </w:r>
      <w:r>
        <w:rPr>
          <w:spacing w:val="1"/>
          <w:w w:val="95"/>
          <w:sz w:val="19"/>
        </w:rPr>
        <w:t xml:space="preserve"> </w:t>
      </w:r>
      <w:r>
        <w:rPr>
          <w:sz w:val="19"/>
        </w:rPr>
        <w:t>power</w:t>
      </w:r>
      <w:r>
        <w:rPr>
          <w:spacing w:val="18"/>
          <w:sz w:val="19"/>
        </w:rPr>
        <w:t xml:space="preserve"> </w:t>
      </w:r>
      <w:r>
        <w:rPr>
          <w:sz w:val="19"/>
        </w:rPr>
        <w:t>modification;</w:t>
      </w:r>
    </w:p>
    <w:p w14:paraId="2260C6DF" w14:textId="77777777" w:rsidR="00343FF6" w:rsidRDefault="00343FF6">
      <w:pPr>
        <w:pStyle w:val="BodyText"/>
        <w:spacing w:before="9"/>
        <w:rPr>
          <w:sz w:val="28"/>
        </w:rPr>
      </w:pPr>
    </w:p>
    <w:p w14:paraId="75BA2E80" w14:textId="77777777" w:rsidR="00343FF6" w:rsidRDefault="00635E89">
      <w:pPr>
        <w:pStyle w:val="ListParagraph"/>
        <w:numPr>
          <w:ilvl w:val="0"/>
          <w:numId w:val="102"/>
        </w:numPr>
        <w:tabs>
          <w:tab w:val="left" w:pos="511"/>
        </w:tabs>
        <w:spacing w:line="228" w:lineRule="auto"/>
        <w:rPr>
          <w:sz w:val="19"/>
        </w:rPr>
      </w:pPr>
      <w:r>
        <w:rPr>
          <w:w w:val="95"/>
          <w:sz w:val="19"/>
        </w:rPr>
        <w:t>‘demand response unit document’ (DRUD) means a document, issued either by the demand facility owner or the</w:t>
      </w:r>
      <w:r>
        <w:rPr>
          <w:spacing w:val="1"/>
          <w:w w:val="95"/>
          <w:sz w:val="19"/>
        </w:rPr>
        <w:t xml:space="preserve"> </w:t>
      </w:r>
      <w:r>
        <w:rPr>
          <w:w w:val="95"/>
          <w:sz w:val="19"/>
        </w:rPr>
        <w:t>CDSO to the relevant system operator for demand units with demand response and connected at a voltage level</w:t>
      </w:r>
      <w:r>
        <w:rPr>
          <w:spacing w:val="1"/>
          <w:w w:val="95"/>
          <w:sz w:val="19"/>
        </w:rPr>
        <w:t xml:space="preserve"> </w:t>
      </w:r>
      <w:r>
        <w:rPr>
          <w:w w:val="95"/>
          <w:sz w:val="19"/>
        </w:rPr>
        <w:t>above 1 000 V, which</w:t>
      </w:r>
      <w:r>
        <w:rPr>
          <w:w w:val="95"/>
          <w:sz w:val="19"/>
        </w:rPr>
        <w:t xml:space="preserve"> confirms the compliance of the demand unit with the technical requirements set out in this</w:t>
      </w:r>
      <w:r>
        <w:rPr>
          <w:spacing w:val="1"/>
          <w:w w:val="95"/>
          <w:sz w:val="19"/>
        </w:rPr>
        <w:t xml:space="preserve"> </w:t>
      </w:r>
      <w:r>
        <w:rPr>
          <w:sz w:val="19"/>
        </w:rPr>
        <w:t>Regulation</w:t>
      </w:r>
      <w:r>
        <w:rPr>
          <w:spacing w:val="-4"/>
          <w:sz w:val="19"/>
        </w:rPr>
        <w:t xml:space="preserve"> </w:t>
      </w:r>
      <w:r>
        <w:rPr>
          <w:sz w:val="19"/>
        </w:rPr>
        <w:t>and</w:t>
      </w:r>
      <w:r>
        <w:rPr>
          <w:spacing w:val="-3"/>
          <w:sz w:val="19"/>
        </w:rPr>
        <w:t xml:space="preserve"> </w:t>
      </w:r>
      <w:r>
        <w:rPr>
          <w:sz w:val="19"/>
        </w:rPr>
        <w:t>provides</w:t>
      </w:r>
      <w:r>
        <w:rPr>
          <w:spacing w:val="-3"/>
          <w:sz w:val="19"/>
        </w:rPr>
        <w:t xml:space="preserve"> </w:t>
      </w:r>
      <w:r>
        <w:rPr>
          <w:sz w:val="19"/>
        </w:rPr>
        <w:t>the</w:t>
      </w:r>
      <w:r>
        <w:rPr>
          <w:spacing w:val="-4"/>
          <w:sz w:val="19"/>
        </w:rPr>
        <w:t xml:space="preserve"> </w:t>
      </w:r>
      <w:r>
        <w:rPr>
          <w:sz w:val="19"/>
        </w:rPr>
        <w:t>necessary</w:t>
      </w:r>
      <w:r>
        <w:rPr>
          <w:spacing w:val="-3"/>
          <w:sz w:val="19"/>
        </w:rPr>
        <w:t xml:space="preserve"> </w:t>
      </w:r>
      <w:r>
        <w:rPr>
          <w:sz w:val="19"/>
        </w:rPr>
        <w:t>data</w:t>
      </w:r>
      <w:r>
        <w:rPr>
          <w:spacing w:val="-3"/>
          <w:sz w:val="19"/>
        </w:rPr>
        <w:t xml:space="preserve"> </w:t>
      </w:r>
      <w:r>
        <w:rPr>
          <w:sz w:val="19"/>
        </w:rPr>
        <w:t>and</w:t>
      </w:r>
      <w:r>
        <w:rPr>
          <w:spacing w:val="-2"/>
          <w:sz w:val="19"/>
        </w:rPr>
        <w:t xml:space="preserve"> </w:t>
      </w:r>
      <w:r>
        <w:rPr>
          <w:sz w:val="19"/>
        </w:rPr>
        <w:t>statements,</w:t>
      </w:r>
      <w:r>
        <w:rPr>
          <w:spacing w:val="-3"/>
          <w:sz w:val="19"/>
        </w:rPr>
        <w:t xml:space="preserve"> </w:t>
      </w:r>
      <w:r>
        <w:rPr>
          <w:sz w:val="19"/>
        </w:rPr>
        <w:t>including</w:t>
      </w:r>
      <w:r>
        <w:rPr>
          <w:spacing w:val="-4"/>
          <w:sz w:val="19"/>
        </w:rPr>
        <w:t xml:space="preserve"> </w:t>
      </w:r>
      <w:r>
        <w:rPr>
          <w:sz w:val="19"/>
        </w:rPr>
        <w:t>a</w:t>
      </w:r>
      <w:r>
        <w:rPr>
          <w:spacing w:val="-4"/>
          <w:sz w:val="19"/>
        </w:rPr>
        <w:t xml:space="preserve"> </w:t>
      </w:r>
      <w:r>
        <w:rPr>
          <w:sz w:val="19"/>
        </w:rPr>
        <w:t>statement</w:t>
      </w:r>
      <w:r>
        <w:rPr>
          <w:spacing w:val="-6"/>
          <w:sz w:val="19"/>
        </w:rPr>
        <w:t xml:space="preserve"> </w:t>
      </w:r>
      <w:r>
        <w:rPr>
          <w:sz w:val="19"/>
        </w:rPr>
        <w:t>of</w:t>
      </w:r>
      <w:r>
        <w:rPr>
          <w:spacing w:val="-2"/>
          <w:sz w:val="19"/>
        </w:rPr>
        <w:t xml:space="preserve"> </w:t>
      </w:r>
      <w:r>
        <w:rPr>
          <w:sz w:val="19"/>
        </w:rPr>
        <w:t>compliance.</w:t>
      </w:r>
    </w:p>
    <w:p w14:paraId="0296EE5F" w14:textId="77777777" w:rsidR="00343FF6" w:rsidRDefault="00343FF6">
      <w:pPr>
        <w:pStyle w:val="BodyText"/>
        <w:rPr>
          <w:sz w:val="22"/>
        </w:rPr>
      </w:pPr>
    </w:p>
    <w:p w14:paraId="73436E60" w14:textId="77777777" w:rsidR="00343FF6" w:rsidRDefault="00343FF6">
      <w:pPr>
        <w:pStyle w:val="BodyText"/>
        <w:rPr>
          <w:sz w:val="22"/>
        </w:rPr>
      </w:pPr>
    </w:p>
    <w:p w14:paraId="7CEE5E19" w14:textId="77777777" w:rsidR="00343FF6" w:rsidRDefault="00343FF6">
      <w:pPr>
        <w:pStyle w:val="BodyText"/>
        <w:spacing w:before="3"/>
        <w:rPr>
          <w:sz w:val="27"/>
        </w:rPr>
      </w:pPr>
    </w:p>
    <w:p w14:paraId="5F9CD459" w14:textId="77777777" w:rsidR="00343FF6" w:rsidRDefault="00635E89">
      <w:pPr>
        <w:ind w:left="618" w:right="635"/>
        <w:jc w:val="center"/>
        <w:rPr>
          <w:i/>
          <w:sz w:val="19"/>
        </w:rPr>
      </w:pPr>
      <w:r>
        <w:rPr>
          <w:i/>
          <w:w w:val="95"/>
          <w:sz w:val="19"/>
        </w:rPr>
        <w:t>Article</w:t>
      </w:r>
      <w:r>
        <w:rPr>
          <w:i/>
          <w:spacing w:val="1"/>
          <w:w w:val="95"/>
          <w:sz w:val="19"/>
        </w:rPr>
        <w:t xml:space="preserve"> </w:t>
      </w:r>
      <w:r>
        <w:rPr>
          <w:i/>
          <w:w w:val="95"/>
          <w:sz w:val="19"/>
        </w:rPr>
        <w:t>3</w:t>
      </w:r>
    </w:p>
    <w:p w14:paraId="1E8B507F" w14:textId="77777777" w:rsidR="00343FF6" w:rsidRDefault="00343FF6">
      <w:pPr>
        <w:pStyle w:val="BodyText"/>
        <w:rPr>
          <w:i/>
          <w:sz w:val="22"/>
        </w:rPr>
      </w:pPr>
    </w:p>
    <w:p w14:paraId="619BDCC5" w14:textId="77777777" w:rsidR="00343FF6" w:rsidRDefault="00343FF6">
      <w:pPr>
        <w:pStyle w:val="BodyText"/>
        <w:spacing w:before="6"/>
        <w:rPr>
          <w:i/>
          <w:sz w:val="20"/>
        </w:rPr>
      </w:pPr>
    </w:p>
    <w:p w14:paraId="33715A18" w14:textId="77777777" w:rsidR="00343FF6" w:rsidRDefault="00635E89">
      <w:pPr>
        <w:pStyle w:val="Heading1"/>
        <w:spacing w:before="1"/>
      </w:pPr>
      <w:r>
        <w:rPr>
          <w:w w:val="95"/>
        </w:rPr>
        <w:t>Scope of</w:t>
      </w:r>
      <w:r>
        <w:rPr>
          <w:spacing w:val="2"/>
          <w:w w:val="95"/>
        </w:rPr>
        <w:t xml:space="preserve"> </w:t>
      </w:r>
      <w:r>
        <w:rPr>
          <w:w w:val="95"/>
        </w:rPr>
        <w:t>application</w:t>
      </w:r>
    </w:p>
    <w:p w14:paraId="1E9A0D1C" w14:textId="77777777" w:rsidR="00343FF6" w:rsidRDefault="00343FF6">
      <w:pPr>
        <w:pStyle w:val="BodyText"/>
        <w:rPr>
          <w:rFonts w:ascii="Book Antiqua"/>
          <w:b/>
          <w:sz w:val="22"/>
        </w:rPr>
      </w:pPr>
    </w:p>
    <w:p w14:paraId="16F59C1A" w14:textId="77777777" w:rsidR="00343FF6" w:rsidRDefault="00343FF6">
      <w:pPr>
        <w:pStyle w:val="BodyText"/>
        <w:spacing w:before="5"/>
        <w:rPr>
          <w:rFonts w:ascii="Book Antiqua"/>
          <w:b/>
          <w:sz w:val="18"/>
        </w:rPr>
      </w:pPr>
    </w:p>
    <w:p w14:paraId="67725C5F" w14:textId="77777777" w:rsidR="00343FF6" w:rsidRDefault="00635E89">
      <w:pPr>
        <w:pStyle w:val="ListParagraph"/>
        <w:numPr>
          <w:ilvl w:val="0"/>
          <w:numId w:val="101"/>
        </w:numPr>
        <w:tabs>
          <w:tab w:val="left" w:pos="538"/>
          <w:tab w:val="left" w:pos="540"/>
        </w:tabs>
        <w:ind w:right="0" w:hanging="433"/>
        <w:rPr>
          <w:sz w:val="19"/>
        </w:rPr>
      </w:pPr>
      <w:r>
        <w:rPr>
          <w:w w:val="95"/>
          <w:sz w:val="19"/>
        </w:rPr>
        <w:t>The</w:t>
      </w:r>
      <w:r>
        <w:rPr>
          <w:spacing w:val="-3"/>
          <w:w w:val="95"/>
          <w:sz w:val="19"/>
        </w:rPr>
        <w:t xml:space="preserve"> </w:t>
      </w:r>
      <w:r>
        <w:rPr>
          <w:w w:val="95"/>
          <w:sz w:val="19"/>
        </w:rPr>
        <w:t>connection</w:t>
      </w:r>
      <w:r>
        <w:rPr>
          <w:spacing w:val="-1"/>
          <w:w w:val="95"/>
          <w:sz w:val="19"/>
        </w:rPr>
        <w:t xml:space="preserve"> </w:t>
      </w:r>
      <w:r>
        <w:rPr>
          <w:w w:val="95"/>
          <w:sz w:val="19"/>
        </w:rPr>
        <w:t>requirements</w:t>
      </w:r>
      <w:r>
        <w:rPr>
          <w:spacing w:val="-1"/>
          <w:w w:val="95"/>
          <w:sz w:val="19"/>
        </w:rPr>
        <w:t xml:space="preserve"> </w:t>
      </w:r>
      <w:r>
        <w:rPr>
          <w:w w:val="95"/>
          <w:sz w:val="19"/>
        </w:rPr>
        <w:t>set</w:t>
      </w:r>
      <w:r>
        <w:rPr>
          <w:spacing w:val="-3"/>
          <w:w w:val="95"/>
          <w:sz w:val="19"/>
        </w:rPr>
        <w:t xml:space="preserve"> </w:t>
      </w:r>
      <w:r>
        <w:rPr>
          <w:w w:val="95"/>
          <w:sz w:val="19"/>
        </w:rPr>
        <w:t>out</w:t>
      </w:r>
      <w:r>
        <w:rPr>
          <w:spacing w:val="-2"/>
          <w:w w:val="95"/>
          <w:sz w:val="19"/>
        </w:rPr>
        <w:t xml:space="preserve"> </w:t>
      </w:r>
      <w:r>
        <w:rPr>
          <w:w w:val="95"/>
          <w:sz w:val="19"/>
        </w:rPr>
        <w:t>in this</w:t>
      </w:r>
      <w:r>
        <w:rPr>
          <w:spacing w:val="-2"/>
          <w:w w:val="95"/>
          <w:sz w:val="19"/>
        </w:rPr>
        <w:t xml:space="preserve"> </w:t>
      </w:r>
      <w:r>
        <w:rPr>
          <w:w w:val="95"/>
          <w:sz w:val="19"/>
        </w:rPr>
        <w:t>Regulation</w:t>
      </w:r>
      <w:r>
        <w:rPr>
          <w:spacing w:val="-1"/>
          <w:w w:val="95"/>
          <w:sz w:val="19"/>
        </w:rPr>
        <w:t xml:space="preserve"> </w:t>
      </w:r>
      <w:r>
        <w:rPr>
          <w:w w:val="95"/>
          <w:sz w:val="19"/>
        </w:rPr>
        <w:t>shall</w:t>
      </w:r>
      <w:r>
        <w:rPr>
          <w:spacing w:val="-1"/>
          <w:w w:val="95"/>
          <w:sz w:val="19"/>
        </w:rPr>
        <w:t xml:space="preserve"> </w:t>
      </w:r>
      <w:r>
        <w:rPr>
          <w:w w:val="95"/>
          <w:sz w:val="19"/>
        </w:rPr>
        <w:t>apply</w:t>
      </w:r>
      <w:r>
        <w:rPr>
          <w:spacing w:val="-2"/>
          <w:w w:val="95"/>
          <w:sz w:val="19"/>
        </w:rPr>
        <w:t xml:space="preserve"> </w:t>
      </w:r>
      <w:r>
        <w:rPr>
          <w:w w:val="95"/>
          <w:sz w:val="19"/>
        </w:rPr>
        <w:t>to:</w:t>
      </w:r>
    </w:p>
    <w:p w14:paraId="294E9AEE" w14:textId="77777777" w:rsidR="00343FF6" w:rsidRDefault="00343FF6">
      <w:pPr>
        <w:pStyle w:val="BodyText"/>
        <w:spacing w:before="11"/>
        <w:rPr>
          <w:sz w:val="27"/>
        </w:rPr>
      </w:pPr>
    </w:p>
    <w:p w14:paraId="479A5DF3" w14:textId="77777777" w:rsidR="00343FF6" w:rsidRDefault="00635E89">
      <w:pPr>
        <w:pStyle w:val="ListParagraph"/>
        <w:numPr>
          <w:ilvl w:val="0"/>
          <w:numId w:val="100"/>
        </w:numPr>
        <w:tabs>
          <w:tab w:val="left" w:pos="402"/>
        </w:tabs>
        <w:ind w:right="0"/>
        <w:rPr>
          <w:sz w:val="19"/>
        </w:rPr>
      </w:pPr>
      <w:r>
        <w:rPr>
          <w:w w:val="90"/>
          <w:sz w:val="19"/>
        </w:rPr>
        <w:t>new</w:t>
      </w:r>
      <w:r>
        <w:rPr>
          <w:spacing w:val="24"/>
          <w:w w:val="90"/>
          <w:sz w:val="19"/>
        </w:rPr>
        <w:t xml:space="preserve"> </w:t>
      </w:r>
      <w:r>
        <w:rPr>
          <w:w w:val="90"/>
          <w:sz w:val="19"/>
        </w:rPr>
        <w:t>transmission-connected</w:t>
      </w:r>
      <w:r>
        <w:rPr>
          <w:spacing w:val="24"/>
          <w:w w:val="90"/>
          <w:sz w:val="19"/>
        </w:rPr>
        <w:t xml:space="preserve"> </w:t>
      </w:r>
      <w:r>
        <w:rPr>
          <w:w w:val="90"/>
          <w:sz w:val="19"/>
        </w:rPr>
        <w:t>demand</w:t>
      </w:r>
      <w:r>
        <w:rPr>
          <w:spacing w:val="23"/>
          <w:w w:val="90"/>
          <w:sz w:val="19"/>
        </w:rPr>
        <w:t xml:space="preserve"> </w:t>
      </w:r>
      <w:r>
        <w:rPr>
          <w:w w:val="90"/>
          <w:sz w:val="19"/>
        </w:rPr>
        <w:t>facilities;</w:t>
      </w:r>
    </w:p>
    <w:p w14:paraId="081303AE" w14:textId="77777777" w:rsidR="00343FF6" w:rsidRDefault="00343FF6">
      <w:pPr>
        <w:pStyle w:val="BodyText"/>
        <w:spacing w:before="9"/>
        <w:rPr>
          <w:sz w:val="27"/>
        </w:rPr>
      </w:pPr>
    </w:p>
    <w:p w14:paraId="5C80D9DD" w14:textId="77777777" w:rsidR="00343FF6" w:rsidRDefault="00635E89">
      <w:pPr>
        <w:pStyle w:val="ListParagraph"/>
        <w:numPr>
          <w:ilvl w:val="0"/>
          <w:numId w:val="100"/>
        </w:numPr>
        <w:tabs>
          <w:tab w:val="left" w:pos="402"/>
        </w:tabs>
        <w:ind w:right="0"/>
        <w:rPr>
          <w:sz w:val="19"/>
        </w:rPr>
      </w:pPr>
      <w:r>
        <w:rPr>
          <w:w w:val="90"/>
          <w:sz w:val="19"/>
        </w:rPr>
        <w:t>new</w:t>
      </w:r>
      <w:r>
        <w:rPr>
          <w:spacing w:val="23"/>
          <w:w w:val="90"/>
          <w:sz w:val="19"/>
        </w:rPr>
        <w:t xml:space="preserve"> </w:t>
      </w:r>
      <w:r>
        <w:rPr>
          <w:w w:val="90"/>
          <w:sz w:val="19"/>
        </w:rPr>
        <w:t>transmission-connected</w:t>
      </w:r>
      <w:r>
        <w:rPr>
          <w:spacing w:val="24"/>
          <w:w w:val="90"/>
          <w:sz w:val="19"/>
        </w:rPr>
        <w:t xml:space="preserve"> </w:t>
      </w:r>
      <w:r>
        <w:rPr>
          <w:w w:val="90"/>
          <w:sz w:val="19"/>
        </w:rPr>
        <w:t>distribution</w:t>
      </w:r>
      <w:r>
        <w:rPr>
          <w:spacing w:val="23"/>
          <w:w w:val="90"/>
          <w:sz w:val="19"/>
        </w:rPr>
        <w:t xml:space="preserve"> </w:t>
      </w:r>
      <w:r>
        <w:rPr>
          <w:w w:val="90"/>
          <w:sz w:val="19"/>
        </w:rPr>
        <w:t>facilities;</w:t>
      </w:r>
    </w:p>
    <w:p w14:paraId="5632E134" w14:textId="77777777" w:rsidR="00343FF6" w:rsidRDefault="00343FF6">
      <w:pPr>
        <w:pStyle w:val="BodyText"/>
        <w:spacing w:before="11"/>
        <w:rPr>
          <w:sz w:val="27"/>
        </w:rPr>
      </w:pPr>
    </w:p>
    <w:p w14:paraId="78F673A2" w14:textId="77777777" w:rsidR="00343FF6" w:rsidRDefault="00635E89">
      <w:pPr>
        <w:pStyle w:val="ListParagraph"/>
        <w:numPr>
          <w:ilvl w:val="0"/>
          <w:numId w:val="100"/>
        </w:numPr>
        <w:tabs>
          <w:tab w:val="left" w:pos="402"/>
        </w:tabs>
        <w:ind w:right="0"/>
        <w:rPr>
          <w:sz w:val="19"/>
        </w:rPr>
      </w:pPr>
      <w:r>
        <w:rPr>
          <w:w w:val="90"/>
          <w:sz w:val="19"/>
        </w:rPr>
        <w:t>new</w:t>
      </w:r>
      <w:r>
        <w:rPr>
          <w:spacing w:val="23"/>
          <w:w w:val="90"/>
          <w:sz w:val="19"/>
        </w:rPr>
        <w:t xml:space="preserve"> </w:t>
      </w:r>
      <w:r>
        <w:rPr>
          <w:w w:val="90"/>
          <w:sz w:val="19"/>
        </w:rPr>
        <w:t>distribution</w:t>
      </w:r>
      <w:r>
        <w:rPr>
          <w:spacing w:val="22"/>
          <w:w w:val="90"/>
          <w:sz w:val="19"/>
        </w:rPr>
        <w:t xml:space="preserve"> </w:t>
      </w:r>
      <w:r>
        <w:rPr>
          <w:w w:val="90"/>
          <w:sz w:val="19"/>
        </w:rPr>
        <w:t>systems,</w:t>
      </w:r>
      <w:r>
        <w:rPr>
          <w:spacing w:val="24"/>
          <w:w w:val="90"/>
          <w:sz w:val="19"/>
        </w:rPr>
        <w:t xml:space="preserve"> </w:t>
      </w:r>
      <w:r>
        <w:rPr>
          <w:w w:val="90"/>
          <w:sz w:val="19"/>
        </w:rPr>
        <w:t>including</w:t>
      </w:r>
      <w:r>
        <w:rPr>
          <w:spacing w:val="22"/>
          <w:w w:val="90"/>
          <w:sz w:val="19"/>
        </w:rPr>
        <w:t xml:space="preserve"> </w:t>
      </w:r>
      <w:r>
        <w:rPr>
          <w:w w:val="90"/>
          <w:sz w:val="19"/>
        </w:rPr>
        <w:t>new</w:t>
      </w:r>
      <w:r>
        <w:rPr>
          <w:spacing w:val="21"/>
          <w:w w:val="90"/>
          <w:sz w:val="19"/>
        </w:rPr>
        <w:t xml:space="preserve"> </w:t>
      </w:r>
      <w:r>
        <w:rPr>
          <w:w w:val="90"/>
          <w:sz w:val="19"/>
        </w:rPr>
        <w:t>closed</w:t>
      </w:r>
      <w:r>
        <w:rPr>
          <w:spacing w:val="22"/>
          <w:w w:val="90"/>
          <w:sz w:val="19"/>
        </w:rPr>
        <w:t xml:space="preserve"> </w:t>
      </w:r>
      <w:r>
        <w:rPr>
          <w:w w:val="90"/>
          <w:sz w:val="19"/>
        </w:rPr>
        <w:t>distribution</w:t>
      </w:r>
      <w:r>
        <w:rPr>
          <w:spacing w:val="23"/>
          <w:w w:val="90"/>
          <w:sz w:val="19"/>
        </w:rPr>
        <w:t xml:space="preserve"> </w:t>
      </w:r>
      <w:r>
        <w:rPr>
          <w:w w:val="90"/>
          <w:sz w:val="19"/>
        </w:rPr>
        <w:t>systems;</w:t>
      </w:r>
    </w:p>
    <w:p w14:paraId="21BF15B3" w14:textId="77777777" w:rsidR="00343FF6" w:rsidRDefault="00343FF6">
      <w:pPr>
        <w:pStyle w:val="BodyText"/>
        <w:spacing w:before="8"/>
        <w:rPr>
          <w:sz w:val="28"/>
        </w:rPr>
      </w:pPr>
    </w:p>
    <w:p w14:paraId="3AB033A4" w14:textId="77777777" w:rsidR="00343FF6" w:rsidRDefault="00635E89">
      <w:pPr>
        <w:pStyle w:val="ListParagraph"/>
        <w:numPr>
          <w:ilvl w:val="0"/>
          <w:numId w:val="100"/>
        </w:numPr>
        <w:tabs>
          <w:tab w:val="left" w:pos="402"/>
        </w:tabs>
        <w:spacing w:line="228" w:lineRule="auto"/>
        <w:ind w:right="124"/>
        <w:rPr>
          <w:sz w:val="19"/>
        </w:rPr>
      </w:pPr>
      <w:r>
        <w:rPr>
          <w:w w:val="90"/>
          <w:sz w:val="19"/>
        </w:rPr>
        <w:t>new demand units used by a demand facility</w:t>
      </w:r>
      <w:r>
        <w:rPr>
          <w:w w:val="90"/>
          <w:sz w:val="19"/>
        </w:rPr>
        <w:t xml:space="preserve"> or a closed distribution system to provide demand response services to</w:t>
      </w:r>
      <w:r>
        <w:rPr>
          <w:spacing w:val="1"/>
          <w:w w:val="90"/>
          <w:sz w:val="19"/>
        </w:rPr>
        <w:t xml:space="preserve"> </w:t>
      </w:r>
      <w:r>
        <w:rPr>
          <w:sz w:val="19"/>
        </w:rPr>
        <w:t>relevant</w:t>
      </w:r>
      <w:r>
        <w:rPr>
          <w:spacing w:val="12"/>
          <w:sz w:val="19"/>
        </w:rPr>
        <w:t xml:space="preserve"> </w:t>
      </w:r>
      <w:r>
        <w:rPr>
          <w:sz w:val="19"/>
        </w:rPr>
        <w:t>system</w:t>
      </w:r>
      <w:r>
        <w:rPr>
          <w:spacing w:val="13"/>
          <w:sz w:val="19"/>
        </w:rPr>
        <w:t xml:space="preserve"> </w:t>
      </w:r>
      <w:r>
        <w:rPr>
          <w:sz w:val="19"/>
        </w:rPr>
        <w:t>operators</w:t>
      </w:r>
      <w:r>
        <w:rPr>
          <w:spacing w:val="12"/>
          <w:sz w:val="19"/>
        </w:rPr>
        <w:t xml:space="preserve"> </w:t>
      </w:r>
      <w:r>
        <w:rPr>
          <w:sz w:val="19"/>
        </w:rPr>
        <w:t>and</w:t>
      </w:r>
      <w:r>
        <w:rPr>
          <w:spacing w:val="11"/>
          <w:sz w:val="19"/>
        </w:rPr>
        <w:t xml:space="preserve"> </w:t>
      </w:r>
      <w:r>
        <w:rPr>
          <w:sz w:val="19"/>
        </w:rPr>
        <w:t>relevant</w:t>
      </w:r>
      <w:r>
        <w:rPr>
          <w:spacing w:val="13"/>
          <w:sz w:val="19"/>
        </w:rPr>
        <w:t xml:space="preserve"> </w:t>
      </w:r>
      <w:r>
        <w:rPr>
          <w:sz w:val="19"/>
        </w:rPr>
        <w:t>TSOs.</w:t>
      </w:r>
    </w:p>
    <w:p w14:paraId="14B9FC96" w14:textId="77777777" w:rsidR="00343FF6" w:rsidRDefault="00343FF6">
      <w:pPr>
        <w:pStyle w:val="BodyText"/>
        <w:spacing w:before="9"/>
        <w:rPr>
          <w:sz w:val="28"/>
        </w:rPr>
      </w:pPr>
    </w:p>
    <w:p w14:paraId="3E1BD072" w14:textId="5001D2C2" w:rsidR="00343FF6" w:rsidRDefault="00635E89">
      <w:pPr>
        <w:pStyle w:val="BodyText"/>
        <w:spacing w:line="228" w:lineRule="auto"/>
        <w:ind w:left="107" w:right="124"/>
        <w:jc w:val="both"/>
      </w:pPr>
      <w:r>
        <w:rPr>
          <w:w w:val="95"/>
        </w:rPr>
        <w:t>The</w:t>
      </w:r>
      <w:r>
        <w:rPr>
          <w:spacing w:val="20"/>
          <w:w w:val="95"/>
        </w:rPr>
        <w:t xml:space="preserve"> </w:t>
      </w:r>
      <w:r>
        <w:rPr>
          <w:w w:val="95"/>
        </w:rPr>
        <w:t>relevant</w:t>
      </w:r>
      <w:r>
        <w:rPr>
          <w:spacing w:val="21"/>
          <w:w w:val="95"/>
        </w:rPr>
        <w:t xml:space="preserve"> </w:t>
      </w:r>
      <w:r>
        <w:rPr>
          <w:w w:val="95"/>
        </w:rPr>
        <w:t>system</w:t>
      </w:r>
      <w:r>
        <w:rPr>
          <w:spacing w:val="20"/>
          <w:w w:val="95"/>
        </w:rPr>
        <w:t xml:space="preserve"> </w:t>
      </w:r>
      <w:r>
        <w:rPr>
          <w:w w:val="95"/>
        </w:rPr>
        <w:t>operator</w:t>
      </w:r>
      <w:r>
        <w:rPr>
          <w:spacing w:val="19"/>
          <w:w w:val="95"/>
        </w:rPr>
        <w:t xml:space="preserve"> </w:t>
      </w:r>
      <w:r>
        <w:rPr>
          <w:w w:val="95"/>
        </w:rPr>
        <w:t>shall</w:t>
      </w:r>
      <w:r>
        <w:rPr>
          <w:spacing w:val="21"/>
          <w:w w:val="95"/>
        </w:rPr>
        <w:t xml:space="preserve"> </w:t>
      </w:r>
      <w:r>
        <w:rPr>
          <w:w w:val="95"/>
        </w:rPr>
        <w:t>refuse</w:t>
      </w:r>
      <w:r>
        <w:rPr>
          <w:spacing w:val="21"/>
          <w:w w:val="95"/>
        </w:rPr>
        <w:t xml:space="preserve"> </w:t>
      </w:r>
      <w:r>
        <w:rPr>
          <w:w w:val="95"/>
        </w:rPr>
        <w:t>to</w:t>
      </w:r>
      <w:r>
        <w:rPr>
          <w:spacing w:val="20"/>
          <w:w w:val="95"/>
        </w:rPr>
        <w:t xml:space="preserve"> </w:t>
      </w:r>
      <w:r>
        <w:rPr>
          <w:w w:val="95"/>
        </w:rPr>
        <w:t>allow</w:t>
      </w:r>
      <w:r>
        <w:rPr>
          <w:spacing w:val="21"/>
          <w:w w:val="95"/>
        </w:rPr>
        <w:t xml:space="preserve"> </w:t>
      </w:r>
      <w:r>
        <w:rPr>
          <w:w w:val="95"/>
        </w:rPr>
        <w:t>the</w:t>
      </w:r>
      <w:r>
        <w:rPr>
          <w:spacing w:val="21"/>
          <w:w w:val="95"/>
        </w:rPr>
        <w:t xml:space="preserve"> </w:t>
      </w:r>
      <w:r>
        <w:rPr>
          <w:w w:val="95"/>
        </w:rPr>
        <w:t>connection</w:t>
      </w:r>
      <w:r>
        <w:rPr>
          <w:spacing w:val="21"/>
          <w:w w:val="95"/>
        </w:rPr>
        <w:t xml:space="preserve"> </w:t>
      </w:r>
      <w:r>
        <w:rPr>
          <w:w w:val="95"/>
        </w:rPr>
        <w:t>of</w:t>
      </w:r>
      <w:r>
        <w:rPr>
          <w:spacing w:val="19"/>
          <w:w w:val="95"/>
        </w:rPr>
        <w:t xml:space="preserve"> </w:t>
      </w:r>
      <w:r>
        <w:rPr>
          <w:w w:val="95"/>
        </w:rPr>
        <w:t>a</w:t>
      </w:r>
      <w:r>
        <w:rPr>
          <w:spacing w:val="21"/>
          <w:w w:val="95"/>
        </w:rPr>
        <w:t xml:space="preserve"> </w:t>
      </w:r>
      <w:r>
        <w:rPr>
          <w:w w:val="95"/>
        </w:rPr>
        <w:t>new</w:t>
      </w:r>
      <w:r>
        <w:rPr>
          <w:spacing w:val="21"/>
          <w:w w:val="95"/>
        </w:rPr>
        <w:t xml:space="preserve"> </w:t>
      </w:r>
      <w:r>
        <w:rPr>
          <w:w w:val="95"/>
        </w:rPr>
        <w:t>transmission-connected</w:t>
      </w:r>
      <w:r>
        <w:rPr>
          <w:spacing w:val="22"/>
          <w:w w:val="95"/>
        </w:rPr>
        <w:t xml:space="preserve"> </w:t>
      </w:r>
      <w:r>
        <w:rPr>
          <w:w w:val="95"/>
        </w:rPr>
        <w:t>demand</w:t>
      </w:r>
      <w:r>
        <w:rPr>
          <w:spacing w:val="20"/>
          <w:w w:val="95"/>
        </w:rPr>
        <w:t xml:space="preserve"> </w:t>
      </w:r>
      <w:r>
        <w:rPr>
          <w:w w:val="95"/>
        </w:rPr>
        <w:t>facility,</w:t>
      </w:r>
      <w:r>
        <w:rPr>
          <w:spacing w:val="-37"/>
          <w:w w:val="95"/>
        </w:rPr>
        <w:t xml:space="preserve"> </w:t>
      </w:r>
      <w:r>
        <w:rPr>
          <w:w w:val="95"/>
        </w:rPr>
        <w:t xml:space="preserve">a new </w:t>
      </w:r>
      <w:r>
        <w:rPr>
          <w:w w:val="95"/>
        </w:rPr>
        <w:t>transmission-connected distribution facility, or a new distribution system, which does not comply with the</w:t>
      </w:r>
      <w:r>
        <w:rPr>
          <w:spacing w:val="1"/>
          <w:w w:val="95"/>
        </w:rPr>
        <w:t xml:space="preserve"> </w:t>
      </w:r>
      <w:r>
        <w:rPr>
          <w:w w:val="95"/>
        </w:rPr>
        <w:t>requirements</w:t>
      </w:r>
      <w:r>
        <w:rPr>
          <w:spacing w:val="-1"/>
          <w:w w:val="95"/>
        </w:rPr>
        <w:t xml:space="preserve"> </w:t>
      </w:r>
      <w:r>
        <w:rPr>
          <w:w w:val="95"/>
        </w:rPr>
        <w:t>set</w:t>
      </w:r>
      <w:r>
        <w:rPr>
          <w:spacing w:val="-2"/>
          <w:w w:val="95"/>
        </w:rPr>
        <w:t xml:space="preserve"> </w:t>
      </w:r>
      <w:r>
        <w:rPr>
          <w:w w:val="95"/>
        </w:rPr>
        <w:t>out</w:t>
      </w:r>
      <w:r>
        <w:rPr>
          <w:spacing w:val="-1"/>
          <w:w w:val="95"/>
        </w:rPr>
        <w:t xml:space="preserve"> </w:t>
      </w:r>
      <w:r>
        <w:rPr>
          <w:w w:val="95"/>
        </w:rPr>
        <w:t>in</w:t>
      </w:r>
      <w:r>
        <w:rPr>
          <w:spacing w:val="-1"/>
          <w:w w:val="95"/>
        </w:rPr>
        <w:t xml:space="preserve"> </w:t>
      </w:r>
      <w:r>
        <w:rPr>
          <w:w w:val="95"/>
        </w:rPr>
        <w:t>this</w:t>
      </w:r>
      <w:r>
        <w:rPr>
          <w:spacing w:val="-1"/>
          <w:w w:val="95"/>
        </w:rPr>
        <w:t xml:space="preserve"> </w:t>
      </w:r>
      <w:r>
        <w:rPr>
          <w:w w:val="95"/>
        </w:rPr>
        <w:t>Regulation</w:t>
      </w:r>
      <w:r>
        <w:rPr>
          <w:spacing w:val="-1"/>
          <w:w w:val="95"/>
        </w:rPr>
        <w:t xml:space="preserve"> </w:t>
      </w:r>
      <w:r>
        <w:rPr>
          <w:w w:val="95"/>
        </w:rPr>
        <w:t>and</w:t>
      </w:r>
      <w:r>
        <w:rPr>
          <w:spacing w:val="-1"/>
          <w:w w:val="95"/>
        </w:rPr>
        <w:t xml:space="preserve"> </w:t>
      </w:r>
      <w:r>
        <w:rPr>
          <w:w w:val="95"/>
        </w:rPr>
        <w:t>which</w:t>
      </w:r>
      <w:r>
        <w:rPr>
          <w:spacing w:val="-2"/>
          <w:w w:val="95"/>
        </w:rPr>
        <w:t xml:space="preserve"> </w:t>
      </w:r>
      <w:r>
        <w:rPr>
          <w:w w:val="95"/>
        </w:rPr>
        <w:t>is</w:t>
      </w:r>
      <w:r>
        <w:rPr>
          <w:spacing w:val="-1"/>
          <w:w w:val="95"/>
        </w:rPr>
        <w:t xml:space="preserve"> </w:t>
      </w:r>
      <w:r>
        <w:rPr>
          <w:w w:val="95"/>
        </w:rPr>
        <w:t>not</w:t>
      </w:r>
      <w:r>
        <w:rPr>
          <w:spacing w:val="-1"/>
          <w:w w:val="95"/>
        </w:rPr>
        <w:t xml:space="preserve"> </w:t>
      </w:r>
      <w:r>
        <w:rPr>
          <w:w w:val="95"/>
        </w:rPr>
        <w:t>covered</w:t>
      </w:r>
      <w:r>
        <w:rPr>
          <w:spacing w:val="-2"/>
          <w:w w:val="95"/>
        </w:rPr>
        <w:t xml:space="preserve"> </w:t>
      </w:r>
      <w:r>
        <w:rPr>
          <w:w w:val="95"/>
        </w:rPr>
        <w:t>by</w:t>
      </w:r>
      <w:r>
        <w:rPr>
          <w:spacing w:val="-1"/>
          <w:w w:val="95"/>
        </w:rPr>
        <w:t xml:space="preserve"> </w:t>
      </w:r>
      <w:r>
        <w:rPr>
          <w:w w:val="95"/>
        </w:rPr>
        <w:t>a</w:t>
      </w:r>
      <w:r>
        <w:rPr>
          <w:spacing w:val="-1"/>
          <w:w w:val="95"/>
        </w:rPr>
        <w:t xml:space="preserve"> </w:t>
      </w:r>
      <w:r>
        <w:rPr>
          <w:w w:val="95"/>
        </w:rPr>
        <w:t>derogation</w:t>
      </w:r>
      <w:r>
        <w:rPr>
          <w:spacing w:val="-1"/>
          <w:w w:val="95"/>
        </w:rPr>
        <w:t xml:space="preserve"> </w:t>
      </w:r>
      <w:r>
        <w:rPr>
          <w:w w:val="95"/>
        </w:rPr>
        <w:t>granted</w:t>
      </w:r>
      <w:r>
        <w:rPr>
          <w:spacing w:val="-2"/>
          <w:w w:val="95"/>
        </w:rPr>
        <w:t xml:space="preserve"> </w:t>
      </w:r>
      <w:r>
        <w:rPr>
          <w:w w:val="95"/>
        </w:rPr>
        <w:t>by</w:t>
      </w:r>
      <w:r>
        <w:rPr>
          <w:spacing w:val="-2"/>
          <w:w w:val="95"/>
        </w:rPr>
        <w:t xml:space="preserve"> </w:t>
      </w:r>
      <w:r>
        <w:rPr>
          <w:w w:val="95"/>
        </w:rPr>
        <w:t>the regulatory</w:t>
      </w:r>
      <w:r>
        <w:rPr>
          <w:spacing w:val="1"/>
          <w:w w:val="95"/>
        </w:rPr>
        <w:t xml:space="preserve"> </w:t>
      </w:r>
      <w:r>
        <w:rPr>
          <w:w w:val="95"/>
        </w:rPr>
        <w:t>authority,</w:t>
      </w:r>
      <w:r>
        <w:rPr>
          <w:spacing w:val="-1"/>
          <w:w w:val="95"/>
        </w:rPr>
        <w:t xml:space="preserve"> </w:t>
      </w:r>
      <w:r>
        <w:rPr>
          <w:w w:val="95"/>
        </w:rPr>
        <w:t>or</w:t>
      </w:r>
      <w:r>
        <w:rPr>
          <w:spacing w:val="-38"/>
          <w:w w:val="95"/>
        </w:rPr>
        <w:t xml:space="preserve"> </w:t>
      </w:r>
      <w:r>
        <w:rPr>
          <w:w w:val="95"/>
        </w:rPr>
        <w:t>other</w:t>
      </w:r>
      <w:r>
        <w:rPr>
          <w:spacing w:val="1"/>
          <w:w w:val="95"/>
        </w:rPr>
        <w:t xml:space="preserve"> </w:t>
      </w:r>
      <w:r>
        <w:rPr>
          <w:w w:val="95"/>
        </w:rPr>
        <w:t>authority</w:t>
      </w:r>
      <w:r>
        <w:rPr>
          <w:spacing w:val="1"/>
          <w:w w:val="95"/>
        </w:rPr>
        <w:t xml:space="preserve"> </w:t>
      </w:r>
      <w:r>
        <w:rPr>
          <w:w w:val="95"/>
        </w:rPr>
        <w:t>where</w:t>
      </w:r>
      <w:r>
        <w:rPr>
          <w:spacing w:val="1"/>
          <w:w w:val="95"/>
        </w:rPr>
        <w:t xml:space="preserve"> </w:t>
      </w:r>
      <w:r>
        <w:rPr>
          <w:w w:val="95"/>
        </w:rPr>
        <w:t>applic</w:t>
      </w:r>
      <w:r>
        <w:rPr>
          <w:w w:val="95"/>
        </w:rPr>
        <w:t>able</w:t>
      </w:r>
      <w:r>
        <w:rPr>
          <w:spacing w:val="1"/>
          <w:w w:val="95"/>
        </w:rPr>
        <w:t xml:space="preserve"> </w:t>
      </w:r>
      <w:r>
        <w:rPr>
          <w:w w:val="95"/>
        </w:rPr>
        <w:t>in</w:t>
      </w:r>
      <w:r>
        <w:rPr>
          <w:spacing w:val="1"/>
          <w:w w:val="95"/>
        </w:rPr>
        <w:t xml:space="preserve"> </w:t>
      </w:r>
      <w:r>
        <w:rPr>
          <w:w w:val="95"/>
        </w:rPr>
        <w:t>a</w:t>
      </w:r>
      <w:r>
        <w:rPr>
          <w:spacing w:val="1"/>
          <w:w w:val="95"/>
        </w:rPr>
        <w:t xml:space="preserve"> </w:t>
      </w:r>
      <w:r>
        <w:rPr>
          <w:w w:val="95"/>
        </w:rPr>
        <w:t>Member</w:t>
      </w:r>
      <w:r>
        <w:rPr>
          <w:spacing w:val="1"/>
          <w:w w:val="95"/>
        </w:rPr>
        <w:t xml:space="preserve"> </w:t>
      </w:r>
      <w:r>
        <w:rPr>
          <w:w w:val="95"/>
        </w:rPr>
        <w:t>State</w:t>
      </w:r>
      <w:r>
        <w:rPr>
          <w:spacing w:val="1"/>
          <w:w w:val="95"/>
        </w:rPr>
        <w:t xml:space="preserve"> </w:t>
      </w:r>
      <w:r>
        <w:rPr>
          <w:w w:val="95"/>
        </w:rPr>
        <w:t>pursuant</w:t>
      </w:r>
      <w:r>
        <w:rPr>
          <w:spacing w:val="1"/>
          <w:w w:val="95"/>
        </w:rPr>
        <w:t xml:space="preserve"> </w:t>
      </w:r>
      <w:r>
        <w:rPr>
          <w:w w:val="95"/>
        </w:rPr>
        <w:t>to</w:t>
      </w:r>
      <w:r>
        <w:rPr>
          <w:spacing w:val="1"/>
          <w:w w:val="95"/>
        </w:rPr>
        <w:t xml:space="preserve"> </w:t>
      </w:r>
      <w:r>
        <w:rPr>
          <w:w w:val="95"/>
        </w:rPr>
        <w:t>Article</w:t>
      </w:r>
      <w:r>
        <w:rPr>
          <w:spacing w:val="1"/>
          <w:w w:val="95"/>
        </w:rPr>
        <w:t xml:space="preserve"> </w:t>
      </w:r>
      <w:r>
        <w:rPr>
          <w:w w:val="95"/>
        </w:rPr>
        <w:t>50.</w:t>
      </w:r>
      <w:r>
        <w:rPr>
          <w:spacing w:val="1"/>
          <w:w w:val="95"/>
        </w:rPr>
        <w:t xml:space="preserve"> </w:t>
      </w:r>
      <w:r>
        <w:rPr>
          <w:w w:val="95"/>
        </w:rPr>
        <w:t>The</w:t>
      </w:r>
      <w:r>
        <w:rPr>
          <w:spacing w:val="1"/>
          <w:w w:val="95"/>
        </w:rPr>
        <w:t xml:space="preserve"> </w:t>
      </w:r>
      <w:r>
        <w:rPr>
          <w:w w:val="95"/>
        </w:rPr>
        <w:t>relevant</w:t>
      </w:r>
      <w:r>
        <w:rPr>
          <w:spacing w:val="1"/>
          <w:w w:val="95"/>
        </w:rPr>
        <w:t xml:space="preserve"> </w:t>
      </w:r>
      <w:r>
        <w:rPr>
          <w:w w:val="95"/>
        </w:rPr>
        <w:t>system</w:t>
      </w:r>
      <w:r>
        <w:rPr>
          <w:spacing w:val="1"/>
          <w:w w:val="95"/>
        </w:rPr>
        <w:t xml:space="preserve"> </w:t>
      </w:r>
      <w:r>
        <w:rPr>
          <w:w w:val="95"/>
        </w:rPr>
        <w:t>operator</w:t>
      </w:r>
      <w:r>
        <w:rPr>
          <w:spacing w:val="1"/>
          <w:w w:val="95"/>
        </w:rPr>
        <w:t xml:space="preserve"> </w:t>
      </w:r>
      <w:r>
        <w:rPr>
          <w:w w:val="95"/>
        </w:rPr>
        <w:t>shall</w:t>
      </w:r>
      <w:r>
        <w:rPr>
          <w:spacing w:val="1"/>
          <w:w w:val="95"/>
        </w:rPr>
        <w:t xml:space="preserve"> </w:t>
      </w:r>
      <w:r>
        <w:rPr>
          <w:w w:val="95"/>
        </w:rPr>
        <w:t xml:space="preserve">communicate </w:t>
      </w:r>
      <w:ins w:id="2" w:author="Author">
        <w:r w:rsidR="00827431">
          <w:rPr>
            <w:w w:val="95"/>
          </w:rPr>
          <w:t xml:space="preserve">and justify </w:t>
        </w:r>
      </w:ins>
      <w:r>
        <w:rPr>
          <w:w w:val="95"/>
        </w:rPr>
        <w:t>such refusal, by means of a reasoned statement in writing, to the demand facility owner, DSO, or CDSO</w:t>
      </w:r>
      <w:r>
        <w:rPr>
          <w:spacing w:val="1"/>
          <w:w w:val="95"/>
        </w:rPr>
        <w:t xml:space="preserve"> </w:t>
      </w:r>
      <w:r>
        <w:t>and,</w:t>
      </w:r>
      <w:r>
        <w:rPr>
          <w:spacing w:val="3"/>
        </w:rPr>
        <w:t xml:space="preserve"> </w:t>
      </w:r>
      <w:r>
        <w:t>unless</w:t>
      </w:r>
      <w:r>
        <w:rPr>
          <w:spacing w:val="5"/>
        </w:rPr>
        <w:t xml:space="preserve"> </w:t>
      </w:r>
      <w:r>
        <w:t>specified</w:t>
      </w:r>
      <w:r>
        <w:rPr>
          <w:spacing w:val="4"/>
        </w:rPr>
        <w:t xml:space="preserve"> </w:t>
      </w:r>
      <w:r>
        <w:t>otherwise</w:t>
      </w:r>
      <w:r>
        <w:rPr>
          <w:spacing w:val="5"/>
        </w:rPr>
        <w:t xml:space="preserve"> </w:t>
      </w:r>
      <w:r>
        <w:t>by</w:t>
      </w:r>
      <w:r>
        <w:rPr>
          <w:spacing w:val="2"/>
        </w:rPr>
        <w:t xml:space="preserve"> </w:t>
      </w:r>
      <w:r>
        <w:t>the</w:t>
      </w:r>
      <w:r>
        <w:rPr>
          <w:spacing w:val="4"/>
        </w:rPr>
        <w:t xml:space="preserve"> </w:t>
      </w:r>
      <w:r>
        <w:t>regulatory</w:t>
      </w:r>
      <w:r>
        <w:rPr>
          <w:spacing w:val="4"/>
        </w:rPr>
        <w:t xml:space="preserve"> </w:t>
      </w:r>
      <w:r>
        <w:t>authority,</w:t>
      </w:r>
      <w:r>
        <w:rPr>
          <w:spacing w:val="5"/>
        </w:rPr>
        <w:t xml:space="preserve"> </w:t>
      </w:r>
      <w:r>
        <w:t>to</w:t>
      </w:r>
      <w:r>
        <w:rPr>
          <w:spacing w:val="2"/>
        </w:rPr>
        <w:t xml:space="preserve"> </w:t>
      </w:r>
      <w:r>
        <w:t>the</w:t>
      </w:r>
      <w:r>
        <w:rPr>
          <w:spacing w:val="4"/>
        </w:rPr>
        <w:t xml:space="preserve"> </w:t>
      </w:r>
      <w:r>
        <w:t>regulatory</w:t>
      </w:r>
      <w:r>
        <w:rPr>
          <w:spacing w:val="5"/>
        </w:rPr>
        <w:t xml:space="preserve"> </w:t>
      </w:r>
      <w:r>
        <w:t>authority.</w:t>
      </w:r>
    </w:p>
    <w:p w14:paraId="4C1889F8" w14:textId="77777777" w:rsidR="00343FF6" w:rsidRDefault="00343FF6">
      <w:pPr>
        <w:pStyle w:val="BodyText"/>
        <w:rPr>
          <w:sz w:val="22"/>
        </w:rPr>
      </w:pPr>
    </w:p>
    <w:p w14:paraId="6471BFCA" w14:textId="77777777" w:rsidR="00343FF6" w:rsidRDefault="00343FF6">
      <w:pPr>
        <w:pStyle w:val="BodyText"/>
        <w:spacing w:before="1"/>
        <w:rPr>
          <w:sz w:val="21"/>
        </w:rPr>
      </w:pPr>
    </w:p>
    <w:p w14:paraId="7AD79A45" w14:textId="77777777" w:rsidR="00343FF6" w:rsidRDefault="00635E89">
      <w:pPr>
        <w:pStyle w:val="BodyText"/>
        <w:spacing w:line="228" w:lineRule="auto"/>
        <w:ind w:left="107" w:right="125"/>
        <w:jc w:val="both"/>
      </w:pPr>
      <w:r>
        <w:rPr>
          <w:w w:val="95"/>
        </w:rPr>
        <w:t>Based on compliance monitoring in accordance with Title III, the relevant TSO shall refuse demand response services</w:t>
      </w:r>
      <w:r>
        <w:rPr>
          <w:spacing w:val="1"/>
          <w:w w:val="95"/>
        </w:rPr>
        <w:t xml:space="preserve"> </w:t>
      </w:r>
      <w:r>
        <w:rPr>
          <w:w w:val="95"/>
        </w:rPr>
        <w:t>subject</w:t>
      </w:r>
      <w:r>
        <w:rPr>
          <w:spacing w:val="9"/>
          <w:w w:val="95"/>
        </w:rPr>
        <w:t xml:space="preserve"> </w:t>
      </w:r>
      <w:r>
        <w:rPr>
          <w:w w:val="95"/>
        </w:rPr>
        <w:t>to</w:t>
      </w:r>
      <w:r>
        <w:rPr>
          <w:spacing w:val="7"/>
          <w:w w:val="95"/>
        </w:rPr>
        <w:t xml:space="preserve"> </w:t>
      </w:r>
      <w:r>
        <w:rPr>
          <w:w w:val="95"/>
        </w:rPr>
        <w:t>Articles</w:t>
      </w:r>
      <w:r>
        <w:rPr>
          <w:spacing w:val="10"/>
          <w:w w:val="95"/>
        </w:rPr>
        <w:t xml:space="preserve"> </w:t>
      </w:r>
      <w:r>
        <w:rPr>
          <w:w w:val="95"/>
        </w:rPr>
        <w:t>27</w:t>
      </w:r>
      <w:r>
        <w:rPr>
          <w:spacing w:val="9"/>
          <w:w w:val="95"/>
        </w:rPr>
        <w:t xml:space="preserve"> </w:t>
      </w:r>
      <w:r>
        <w:rPr>
          <w:w w:val="95"/>
        </w:rPr>
        <w:t>to</w:t>
      </w:r>
      <w:r>
        <w:rPr>
          <w:spacing w:val="7"/>
          <w:w w:val="95"/>
        </w:rPr>
        <w:t xml:space="preserve"> </w:t>
      </w:r>
      <w:r>
        <w:rPr>
          <w:w w:val="95"/>
        </w:rPr>
        <w:t>30</w:t>
      </w:r>
      <w:r>
        <w:rPr>
          <w:spacing w:val="9"/>
          <w:w w:val="95"/>
        </w:rPr>
        <w:t xml:space="preserve"> </w:t>
      </w:r>
      <w:r>
        <w:rPr>
          <w:w w:val="95"/>
        </w:rPr>
        <w:t>from</w:t>
      </w:r>
      <w:r>
        <w:rPr>
          <w:spacing w:val="10"/>
          <w:w w:val="95"/>
        </w:rPr>
        <w:t xml:space="preserve"> </w:t>
      </w:r>
      <w:r>
        <w:rPr>
          <w:w w:val="95"/>
        </w:rPr>
        <w:t>new</w:t>
      </w:r>
      <w:r>
        <w:rPr>
          <w:spacing w:val="10"/>
          <w:w w:val="95"/>
        </w:rPr>
        <w:t xml:space="preserve"> </w:t>
      </w:r>
      <w:r>
        <w:rPr>
          <w:w w:val="95"/>
        </w:rPr>
        <w:t>demand</w:t>
      </w:r>
      <w:r>
        <w:rPr>
          <w:spacing w:val="8"/>
          <w:w w:val="95"/>
        </w:rPr>
        <w:t xml:space="preserve"> </w:t>
      </w:r>
      <w:r>
        <w:rPr>
          <w:w w:val="95"/>
        </w:rPr>
        <w:t>units</w:t>
      </w:r>
      <w:r>
        <w:rPr>
          <w:spacing w:val="10"/>
          <w:w w:val="95"/>
        </w:rPr>
        <w:t xml:space="preserve"> </w:t>
      </w:r>
      <w:r>
        <w:rPr>
          <w:w w:val="95"/>
        </w:rPr>
        <w:t>not</w:t>
      </w:r>
      <w:r>
        <w:rPr>
          <w:spacing w:val="9"/>
          <w:w w:val="95"/>
        </w:rPr>
        <w:t xml:space="preserve"> </w:t>
      </w:r>
      <w:r>
        <w:rPr>
          <w:w w:val="95"/>
        </w:rPr>
        <w:t>fulfilling</w:t>
      </w:r>
      <w:r>
        <w:rPr>
          <w:spacing w:val="10"/>
          <w:w w:val="95"/>
        </w:rPr>
        <w:t xml:space="preserve"> </w:t>
      </w:r>
      <w:r>
        <w:rPr>
          <w:w w:val="95"/>
        </w:rPr>
        <w:t>the</w:t>
      </w:r>
      <w:r>
        <w:rPr>
          <w:spacing w:val="9"/>
          <w:w w:val="95"/>
        </w:rPr>
        <w:t xml:space="preserve"> </w:t>
      </w:r>
      <w:r>
        <w:rPr>
          <w:w w:val="95"/>
        </w:rPr>
        <w:t>requirements</w:t>
      </w:r>
      <w:r>
        <w:rPr>
          <w:spacing w:val="11"/>
          <w:w w:val="95"/>
        </w:rPr>
        <w:t xml:space="preserve"> </w:t>
      </w:r>
      <w:r>
        <w:rPr>
          <w:w w:val="95"/>
        </w:rPr>
        <w:t>set</w:t>
      </w:r>
      <w:r>
        <w:rPr>
          <w:spacing w:val="7"/>
          <w:w w:val="95"/>
        </w:rPr>
        <w:t xml:space="preserve"> </w:t>
      </w:r>
      <w:r>
        <w:rPr>
          <w:w w:val="95"/>
        </w:rPr>
        <w:t>out</w:t>
      </w:r>
      <w:r>
        <w:rPr>
          <w:spacing w:val="9"/>
          <w:w w:val="95"/>
        </w:rPr>
        <w:t xml:space="preserve"> </w:t>
      </w:r>
      <w:r>
        <w:rPr>
          <w:w w:val="95"/>
        </w:rPr>
        <w:t>in</w:t>
      </w:r>
      <w:r>
        <w:rPr>
          <w:spacing w:val="9"/>
          <w:w w:val="95"/>
        </w:rPr>
        <w:t xml:space="preserve"> </w:t>
      </w:r>
      <w:r>
        <w:rPr>
          <w:w w:val="95"/>
        </w:rPr>
        <w:t>this</w:t>
      </w:r>
      <w:r>
        <w:rPr>
          <w:spacing w:val="10"/>
          <w:w w:val="95"/>
        </w:rPr>
        <w:t xml:space="preserve"> </w:t>
      </w:r>
      <w:r>
        <w:rPr>
          <w:w w:val="95"/>
        </w:rPr>
        <w:t>Regulation.</w:t>
      </w:r>
    </w:p>
    <w:p w14:paraId="3C464CDE" w14:textId="77777777" w:rsidR="00343FF6" w:rsidRDefault="00343FF6">
      <w:pPr>
        <w:pStyle w:val="BodyText"/>
        <w:rPr>
          <w:sz w:val="22"/>
        </w:rPr>
      </w:pPr>
    </w:p>
    <w:p w14:paraId="6FFFA79A" w14:textId="77777777" w:rsidR="00343FF6" w:rsidRDefault="00343FF6">
      <w:pPr>
        <w:pStyle w:val="BodyText"/>
        <w:spacing w:before="5"/>
        <w:rPr>
          <w:sz w:val="20"/>
        </w:rPr>
      </w:pPr>
    </w:p>
    <w:p w14:paraId="3DCDBFAC" w14:textId="77777777" w:rsidR="00343FF6" w:rsidRDefault="00635E89">
      <w:pPr>
        <w:pStyle w:val="ListParagraph"/>
        <w:numPr>
          <w:ilvl w:val="0"/>
          <w:numId w:val="101"/>
        </w:numPr>
        <w:tabs>
          <w:tab w:val="left" w:pos="538"/>
          <w:tab w:val="left" w:pos="540"/>
        </w:tabs>
        <w:ind w:right="0" w:hanging="433"/>
        <w:rPr>
          <w:sz w:val="19"/>
        </w:rPr>
      </w:pPr>
      <w:r>
        <w:rPr>
          <w:w w:val="95"/>
          <w:sz w:val="19"/>
        </w:rPr>
        <w:t>This</w:t>
      </w:r>
      <w:r>
        <w:rPr>
          <w:spacing w:val="3"/>
          <w:w w:val="95"/>
          <w:sz w:val="19"/>
        </w:rPr>
        <w:t xml:space="preserve"> </w:t>
      </w:r>
      <w:r>
        <w:rPr>
          <w:w w:val="95"/>
          <w:sz w:val="19"/>
        </w:rPr>
        <w:t>Regulation</w:t>
      </w:r>
      <w:r>
        <w:rPr>
          <w:spacing w:val="3"/>
          <w:w w:val="95"/>
          <w:sz w:val="19"/>
        </w:rPr>
        <w:t xml:space="preserve"> </w:t>
      </w:r>
      <w:r>
        <w:rPr>
          <w:w w:val="95"/>
          <w:sz w:val="19"/>
        </w:rPr>
        <w:t>shall</w:t>
      </w:r>
      <w:r>
        <w:rPr>
          <w:spacing w:val="4"/>
          <w:w w:val="95"/>
          <w:sz w:val="19"/>
        </w:rPr>
        <w:t xml:space="preserve"> </w:t>
      </w:r>
      <w:r>
        <w:rPr>
          <w:w w:val="95"/>
          <w:sz w:val="19"/>
        </w:rPr>
        <w:t>not</w:t>
      </w:r>
      <w:r>
        <w:rPr>
          <w:spacing w:val="3"/>
          <w:w w:val="95"/>
          <w:sz w:val="19"/>
        </w:rPr>
        <w:t xml:space="preserve"> </w:t>
      </w:r>
      <w:r>
        <w:rPr>
          <w:w w:val="95"/>
          <w:sz w:val="19"/>
        </w:rPr>
        <w:t>apply</w:t>
      </w:r>
      <w:r>
        <w:rPr>
          <w:spacing w:val="4"/>
          <w:w w:val="95"/>
          <w:sz w:val="19"/>
        </w:rPr>
        <w:t xml:space="preserve"> </w:t>
      </w:r>
      <w:r>
        <w:rPr>
          <w:w w:val="95"/>
          <w:sz w:val="19"/>
        </w:rPr>
        <w:t>to:</w:t>
      </w:r>
    </w:p>
    <w:p w14:paraId="193F05B9" w14:textId="77777777" w:rsidR="00343FF6" w:rsidRDefault="00343FF6">
      <w:pPr>
        <w:pStyle w:val="BodyText"/>
        <w:spacing w:before="8"/>
        <w:rPr>
          <w:sz w:val="28"/>
        </w:rPr>
      </w:pPr>
    </w:p>
    <w:p w14:paraId="21CB54B0" w14:textId="77777777" w:rsidR="00343FF6" w:rsidRDefault="00635E89">
      <w:pPr>
        <w:pStyle w:val="ListParagraph"/>
        <w:numPr>
          <w:ilvl w:val="0"/>
          <w:numId w:val="99"/>
        </w:numPr>
        <w:tabs>
          <w:tab w:val="left" w:pos="402"/>
        </w:tabs>
        <w:spacing w:line="228" w:lineRule="auto"/>
        <w:rPr>
          <w:sz w:val="19"/>
        </w:rPr>
      </w:pPr>
      <w:r>
        <w:rPr>
          <w:w w:val="90"/>
          <w:sz w:val="19"/>
        </w:rPr>
        <w:t>demand</w:t>
      </w:r>
      <w:r>
        <w:rPr>
          <w:spacing w:val="21"/>
          <w:w w:val="90"/>
          <w:sz w:val="19"/>
        </w:rPr>
        <w:t xml:space="preserve"> </w:t>
      </w:r>
      <w:r>
        <w:rPr>
          <w:w w:val="90"/>
          <w:sz w:val="19"/>
        </w:rPr>
        <w:t>facilities</w:t>
      </w:r>
      <w:r>
        <w:rPr>
          <w:spacing w:val="21"/>
          <w:w w:val="90"/>
          <w:sz w:val="19"/>
        </w:rPr>
        <w:t xml:space="preserve"> </w:t>
      </w:r>
      <w:r>
        <w:rPr>
          <w:w w:val="90"/>
          <w:sz w:val="19"/>
        </w:rPr>
        <w:t>and</w:t>
      </w:r>
      <w:r>
        <w:rPr>
          <w:spacing w:val="20"/>
          <w:w w:val="90"/>
          <w:sz w:val="19"/>
        </w:rPr>
        <w:t xml:space="preserve"> </w:t>
      </w:r>
      <w:r>
        <w:rPr>
          <w:w w:val="90"/>
          <w:sz w:val="19"/>
        </w:rPr>
        <w:t>distribution</w:t>
      </w:r>
      <w:r>
        <w:rPr>
          <w:spacing w:val="23"/>
          <w:w w:val="90"/>
          <w:sz w:val="19"/>
        </w:rPr>
        <w:t xml:space="preserve"> </w:t>
      </w:r>
      <w:r>
        <w:rPr>
          <w:w w:val="90"/>
          <w:sz w:val="19"/>
        </w:rPr>
        <w:t>systems</w:t>
      </w:r>
      <w:r>
        <w:rPr>
          <w:spacing w:val="22"/>
          <w:w w:val="90"/>
          <w:sz w:val="19"/>
        </w:rPr>
        <w:t xml:space="preserve"> </w:t>
      </w:r>
      <w:r>
        <w:rPr>
          <w:w w:val="90"/>
          <w:sz w:val="19"/>
        </w:rPr>
        <w:t>connected</w:t>
      </w:r>
      <w:r>
        <w:rPr>
          <w:spacing w:val="20"/>
          <w:w w:val="90"/>
          <w:sz w:val="19"/>
        </w:rPr>
        <w:t xml:space="preserve"> </w:t>
      </w:r>
      <w:r>
        <w:rPr>
          <w:w w:val="90"/>
          <w:sz w:val="19"/>
        </w:rPr>
        <w:t>to</w:t>
      </w:r>
      <w:r>
        <w:rPr>
          <w:spacing w:val="19"/>
          <w:w w:val="90"/>
          <w:sz w:val="19"/>
        </w:rPr>
        <w:t xml:space="preserve"> </w:t>
      </w:r>
      <w:r>
        <w:rPr>
          <w:w w:val="90"/>
          <w:sz w:val="19"/>
        </w:rPr>
        <w:t>the</w:t>
      </w:r>
      <w:r>
        <w:rPr>
          <w:spacing w:val="23"/>
          <w:w w:val="90"/>
          <w:sz w:val="19"/>
        </w:rPr>
        <w:t xml:space="preserve"> </w:t>
      </w:r>
      <w:r>
        <w:rPr>
          <w:w w:val="90"/>
          <w:sz w:val="19"/>
        </w:rPr>
        <w:t>transmission</w:t>
      </w:r>
      <w:r>
        <w:rPr>
          <w:spacing w:val="22"/>
          <w:w w:val="90"/>
          <w:sz w:val="19"/>
        </w:rPr>
        <w:t xml:space="preserve"> </w:t>
      </w:r>
      <w:r>
        <w:rPr>
          <w:w w:val="90"/>
          <w:sz w:val="19"/>
        </w:rPr>
        <w:t>system</w:t>
      </w:r>
      <w:r>
        <w:rPr>
          <w:spacing w:val="21"/>
          <w:w w:val="90"/>
          <w:sz w:val="19"/>
        </w:rPr>
        <w:t xml:space="preserve"> </w:t>
      </w:r>
      <w:r>
        <w:rPr>
          <w:w w:val="90"/>
          <w:sz w:val="19"/>
        </w:rPr>
        <w:t>and</w:t>
      </w:r>
      <w:r>
        <w:rPr>
          <w:spacing w:val="20"/>
          <w:w w:val="90"/>
          <w:sz w:val="19"/>
        </w:rPr>
        <w:t xml:space="preserve"> </w:t>
      </w:r>
      <w:r>
        <w:rPr>
          <w:w w:val="90"/>
          <w:sz w:val="19"/>
        </w:rPr>
        <w:t>distribution</w:t>
      </w:r>
      <w:r>
        <w:rPr>
          <w:spacing w:val="22"/>
          <w:w w:val="90"/>
          <w:sz w:val="19"/>
        </w:rPr>
        <w:t xml:space="preserve"> </w:t>
      </w:r>
      <w:r>
        <w:rPr>
          <w:w w:val="90"/>
          <w:sz w:val="19"/>
        </w:rPr>
        <w:t>systems,</w:t>
      </w:r>
      <w:r>
        <w:rPr>
          <w:spacing w:val="22"/>
          <w:w w:val="90"/>
          <w:sz w:val="19"/>
        </w:rPr>
        <w:t xml:space="preserve"> </w:t>
      </w:r>
      <w:r>
        <w:rPr>
          <w:w w:val="90"/>
          <w:sz w:val="19"/>
        </w:rPr>
        <w:t>or</w:t>
      </w:r>
      <w:r>
        <w:rPr>
          <w:spacing w:val="26"/>
          <w:w w:val="90"/>
          <w:sz w:val="19"/>
        </w:rPr>
        <w:t xml:space="preserve"> </w:t>
      </w:r>
      <w:r>
        <w:rPr>
          <w:w w:val="90"/>
          <w:sz w:val="19"/>
        </w:rPr>
        <w:t>to</w:t>
      </w:r>
      <w:r>
        <w:rPr>
          <w:spacing w:val="22"/>
          <w:w w:val="90"/>
          <w:sz w:val="19"/>
        </w:rPr>
        <w:t xml:space="preserve"> </w:t>
      </w:r>
      <w:r>
        <w:rPr>
          <w:w w:val="90"/>
          <w:sz w:val="19"/>
        </w:rPr>
        <w:t>parts</w:t>
      </w:r>
      <w:r>
        <w:rPr>
          <w:spacing w:val="-35"/>
          <w:w w:val="90"/>
          <w:sz w:val="19"/>
        </w:rPr>
        <w:t xml:space="preserve"> </w:t>
      </w:r>
      <w:r>
        <w:rPr>
          <w:w w:val="95"/>
          <w:sz w:val="19"/>
        </w:rPr>
        <w:t xml:space="preserve">of the transmission system or distribution systems, of islands of Member </w:t>
      </w:r>
      <w:r>
        <w:rPr>
          <w:w w:val="95"/>
          <w:sz w:val="19"/>
        </w:rPr>
        <w:t>States of which the systems are not</w:t>
      </w:r>
      <w:r>
        <w:rPr>
          <w:spacing w:val="1"/>
          <w:w w:val="95"/>
          <w:sz w:val="19"/>
        </w:rPr>
        <w:t xml:space="preserve"> </w:t>
      </w:r>
      <w:r>
        <w:rPr>
          <w:w w:val="95"/>
          <w:sz w:val="19"/>
        </w:rPr>
        <w:t>operated synchronously with either the Continental Europe, Great Britain, Nordic, Ireland and Northern Ireland or</w:t>
      </w:r>
      <w:r>
        <w:rPr>
          <w:spacing w:val="1"/>
          <w:w w:val="95"/>
          <w:sz w:val="19"/>
        </w:rPr>
        <w:t xml:space="preserve"> </w:t>
      </w:r>
      <w:r>
        <w:rPr>
          <w:sz w:val="19"/>
        </w:rPr>
        <w:t>Baltic</w:t>
      </w:r>
      <w:r>
        <w:rPr>
          <w:spacing w:val="13"/>
          <w:sz w:val="19"/>
        </w:rPr>
        <w:t xml:space="preserve"> </w:t>
      </w:r>
      <w:r>
        <w:rPr>
          <w:sz w:val="19"/>
        </w:rPr>
        <w:t>synchronous</w:t>
      </w:r>
      <w:r>
        <w:rPr>
          <w:spacing w:val="15"/>
          <w:sz w:val="19"/>
        </w:rPr>
        <w:t xml:space="preserve"> </w:t>
      </w:r>
      <w:r>
        <w:rPr>
          <w:sz w:val="19"/>
        </w:rPr>
        <w:t>area;</w:t>
      </w:r>
    </w:p>
    <w:p w14:paraId="107CAC8C" w14:textId="77777777" w:rsidR="00343FF6" w:rsidRDefault="00343FF6">
      <w:pPr>
        <w:pStyle w:val="BodyText"/>
        <w:rPr>
          <w:sz w:val="28"/>
        </w:rPr>
      </w:pPr>
    </w:p>
    <w:p w14:paraId="19F42AB6" w14:textId="3AD45898" w:rsidR="00343FF6" w:rsidDel="00827431" w:rsidRDefault="00635E89">
      <w:pPr>
        <w:pStyle w:val="ListParagraph"/>
        <w:numPr>
          <w:ilvl w:val="0"/>
          <w:numId w:val="99"/>
        </w:numPr>
        <w:tabs>
          <w:tab w:val="left" w:pos="402"/>
        </w:tabs>
        <w:ind w:right="0"/>
        <w:rPr>
          <w:del w:id="3" w:author="Author"/>
          <w:sz w:val="19"/>
        </w:rPr>
      </w:pPr>
      <w:del w:id="4" w:author="Author">
        <w:r w:rsidDel="00827431">
          <w:rPr>
            <w:w w:val="90"/>
            <w:sz w:val="19"/>
          </w:rPr>
          <w:delText>storage</w:delText>
        </w:r>
        <w:r w:rsidDel="00827431">
          <w:rPr>
            <w:spacing w:val="22"/>
            <w:w w:val="90"/>
            <w:sz w:val="19"/>
          </w:rPr>
          <w:delText xml:space="preserve"> </w:delText>
        </w:r>
        <w:r w:rsidDel="00827431">
          <w:rPr>
            <w:w w:val="90"/>
            <w:sz w:val="19"/>
          </w:rPr>
          <w:delText>devices</w:delText>
        </w:r>
        <w:r w:rsidDel="00827431">
          <w:rPr>
            <w:spacing w:val="21"/>
            <w:w w:val="90"/>
            <w:sz w:val="19"/>
          </w:rPr>
          <w:delText xml:space="preserve"> </w:delText>
        </w:r>
        <w:r w:rsidDel="00827431">
          <w:rPr>
            <w:w w:val="90"/>
            <w:sz w:val="19"/>
          </w:rPr>
          <w:delText>except</w:delText>
        </w:r>
        <w:r w:rsidDel="00827431">
          <w:rPr>
            <w:spacing w:val="23"/>
            <w:w w:val="90"/>
            <w:sz w:val="19"/>
          </w:rPr>
          <w:delText xml:space="preserve"> </w:delText>
        </w:r>
        <w:r w:rsidDel="00827431">
          <w:rPr>
            <w:w w:val="90"/>
            <w:sz w:val="19"/>
          </w:rPr>
          <w:delText>for</w:delText>
        </w:r>
        <w:r w:rsidDel="00827431">
          <w:rPr>
            <w:spacing w:val="26"/>
            <w:w w:val="90"/>
            <w:sz w:val="19"/>
          </w:rPr>
          <w:delText xml:space="preserve"> </w:delText>
        </w:r>
        <w:r w:rsidDel="00827431">
          <w:rPr>
            <w:w w:val="90"/>
            <w:sz w:val="19"/>
          </w:rPr>
          <w:delText>pump-storage</w:delText>
        </w:r>
        <w:r w:rsidDel="00827431">
          <w:rPr>
            <w:spacing w:val="23"/>
            <w:w w:val="90"/>
            <w:sz w:val="19"/>
          </w:rPr>
          <w:delText xml:space="preserve"> </w:delText>
        </w:r>
        <w:r w:rsidDel="00827431">
          <w:rPr>
            <w:w w:val="90"/>
            <w:sz w:val="19"/>
          </w:rPr>
          <w:delText>power</w:delText>
        </w:r>
        <w:r w:rsidDel="00827431">
          <w:rPr>
            <w:spacing w:val="22"/>
            <w:w w:val="90"/>
            <w:sz w:val="19"/>
          </w:rPr>
          <w:delText xml:space="preserve"> </w:delText>
        </w:r>
        <w:r w:rsidDel="00827431">
          <w:rPr>
            <w:w w:val="90"/>
            <w:sz w:val="19"/>
          </w:rPr>
          <w:delText>generating</w:delText>
        </w:r>
        <w:r w:rsidDel="00827431">
          <w:rPr>
            <w:spacing w:val="21"/>
            <w:w w:val="90"/>
            <w:sz w:val="19"/>
          </w:rPr>
          <w:delText xml:space="preserve"> </w:delText>
        </w:r>
        <w:r w:rsidDel="00827431">
          <w:rPr>
            <w:w w:val="90"/>
            <w:sz w:val="19"/>
          </w:rPr>
          <w:delText>modules</w:delText>
        </w:r>
        <w:r w:rsidDel="00827431">
          <w:rPr>
            <w:spacing w:val="21"/>
            <w:w w:val="90"/>
            <w:sz w:val="19"/>
          </w:rPr>
          <w:delText xml:space="preserve"> </w:delText>
        </w:r>
        <w:r w:rsidDel="00827431">
          <w:rPr>
            <w:w w:val="90"/>
            <w:sz w:val="19"/>
          </w:rPr>
          <w:delText>in</w:delText>
        </w:r>
        <w:r w:rsidDel="00827431">
          <w:rPr>
            <w:spacing w:val="23"/>
            <w:w w:val="90"/>
            <w:sz w:val="19"/>
          </w:rPr>
          <w:delText xml:space="preserve"> </w:delText>
        </w:r>
        <w:r w:rsidDel="00827431">
          <w:rPr>
            <w:w w:val="90"/>
            <w:sz w:val="19"/>
          </w:rPr>
          <w:delText>accordance</w:delText>
        </w:r>
        <w:r w:rsidDel="00827431">
          <w:rPr>
            <w:spacing w:val="22"/>
            <w:w w:val="90"/>
            <w:sz w:val="19"/>
          </w:rPr>
          <w:delText xml:space="preserve"> </w:delText>
        </w:r>
        <w:r w:rsidDel="00827431">
          <w:rPr>
            <w:w w:val="90"/>
            <w:sz w:val="19"/>
          </w:rPr>
          <w:delText>w</w:delText>
        </w:r>
        <w:r w:rsidDel="00827431">
          <w:rPr>
            <w:w w:val="90"/>
            <w:sz w:val="19"/>
          </w:rPr>
          <w:delText>ith</w:delText>
        </w:r>
        <w:r w:rsidDel="00827431">
          <w:rPr>
            <w:spacing w:val="22"/>
            <w:w w:val="90"/>
            <w:sz w:val="19"/>
          </w:rPr>
          <w:delText xml:space="preserve"> </w:delText>
        </w:r>
        <w:r w:rsidDel="00827431">
          <w:rPr>
            <w:w w:val="90"/>
            <w:sz w:val="19"/>
          </w:rPr>
          <w:delText>Article</w:delText>
        </w:r>
        <w:r w:rsidDel="00827431">
          <w:rPr>
            <w:spacing w:val="23"/>
            <w:w w:val="90"/>
            <w:sz w:val="19"/>
          </w:rPr>
          <w:delText xml:space="preserve"> </w:delText>
        </w:r>
        <w:r w:rsidDel="00827431">
          <w:rPr>
            <w:w w:val="90"/>
            <w:sz w:val="19"/>
          </w:rPr>
          <w:delText>5(2).</w:delText>
        </w:r>
      </w:del>
    </w:p>
    <w:p w14:paraId="47175644" w14:textId="77777777" w:rsidR="00343FF6" w:rsidRDefault="00343FF6">
      <w:pPr>
        <w:pStyle w:val="BodyText"/>
        <w:spacing w:before="7"/>
        <w:rPr>
          <w:sz w:val="28"/>
        </w:rPr>
      </w:pPr>
    </w:p>
    <w:p w14:paraId="655559D9" w14:textId="578CD81B" w:rsidR="00343FF6" w:rsidRDefault="00635E89">
      <w:pPr>
        <w:pStyle w:val="ListParagraph"/>
        <w:numPr>
          <w:ilvl w:val="0"/>
          <w:numId w:val="101"/>
        </w:numPr>
        <w:tabs>
          <w:tab w:val="left" w:pos="540"/>
        </w:tabs>
        <w:spacing w:line="228" w:lineRule="auto"/>
        <w:ind w:left="107" w:right="124" w:firstLine="0"/>
        <w:rPr>
          <w:sz w:val="19"/>
        </w:rPr>
      </w:pPr>
      <w:r>
        <w:rPr>
          <w:w w:val="95"/>
          <w:sz w:val="19"/>
        </w:rPr>
        <w:t>In case of demand facilities or closed distribution systems with more than one demand unit, these demand units</w:t>
      </w:r>
      <w:r>
        <w:rPr>
          <w:spacing w:val="1"/>
          <w:w w:val="95"/>
          <w:sz w:val="19"/>
        </w:rPr>
        <w:t xml:space="preserve"> </w:t>
      </w:r>
      <w:r>
        <w:rPr>
          <w:w w:val="95"/>
          <w:sz w:val="19"/>
        </w:rPr>
        <w:t>shall together be considered as one demand unit if they cannot be operated independently from each other or can</w:t>
      </w:r>
      <w:r>
        <w:rPr>
          <w:spacing w:val="1"/>
          <w:w w:val="95"/>
          <w:sz w:val="19"/>
        </w:rPr>
        <w:t xml:space="preserve"> </w:t>
      </w:r>
      <w:r>
        <w:rPr>
          <w:sz w:val="19"/>
        </w:rPr>
        <w:t>reasonably</w:t>
      </w:r>
      <w:r>
        <w:rPr>
          <w:spacing w:val="12"/>
          <w:sz w:val="19"/>
        </w:rPr>
        <w:t xml:space="preserve"> </w:t>
      </w:r>
      <w:r>
        <w:rPr>
          <w:sz w:val="19"/>
        </w:rPr>
        <w:t>be</w:t>
      </w:r>
      <w:r>
        <w:rPr>
          <w:spacing w:val="12"/>
          <w:sz w:val="19"/>
        </w:rPr>
        <w:t xml:space="preserve"> </w:t>
      </w:r>
      <w:r>
        <w:rPr>
          <w:sz w:val="19"/>
        </w:rPr>
        <w:t>considered</w:t>
      </w:r>
      <w:r>
        <w:rPr>
          <w:spacing w:val="11"/>
          <w:sz w:val="19"/>
        </w:rPr>
        <w:t xml:space="preserve"> </w:t>
      </w:r>
      <w:r>
        <w:rPr>
          <w:sz w:val="19"/>
        </w:rPr>
        <w:t>in</w:t>
      </w:r>
      <w:r>
        <w:rPr>
          <w:spacing w:val="13"/>
          <w:sz w:val="19"/>
        </w:rPr>
        <w:t xml:space="preserve"> </w:t>
      </w:r>
      <w:r>
        <w:rPr>
          <w:sz w:val="19"/>
        </w:rPr>
        <w:t>a</w:t>
      </w:r>
      <w:r>
        <w:rPr>
          <w:spacing w:val="11"/>
          <w:sz w:val="19"/>
        </w:rPr>
        <w:t xml:space="preserve"> </w:t>
      </w:r>
      <w:r>
        <w:rPr>
          <w:sz w:val="19"/>
        </w:rPr>
        <w:t>combined</w:t>
      </w:r>
      <w:r>
        <w:rPr>
          <w:spacing w:val="11"/>
          <w:sz w:val="19"/>
        </w:rPr>
        <w:t xml:space="preserve"> </w:t>
      </w:r>
      <w:r>
        <w:rPr>
          <w:sz w:val="19"/>
        </w:rPr>
        <w:t>manner</w:t>
      </w:r>
      <w:ins w:id="5" w:author="Author">
        <w:r w:rsidR="00827431" w:rsidRPr="00827431">
          <w:t xml:space="preserve"> </w:t>
        </w:r>
        <w:r w:rsidR="00827431" w:rsidRPr="00827431">
          <w:rPr>
            <w:sz w:val="19"/>
          </w:rPr>
          <w:t>or controlled as one aggregated load</w:t>
        </w:r>
      </w:ins>
      <w:r>
        <w:rPr>
          <w:sz w:val="19"/>
        </w:rPr>
        <w:t>.</w:t>
      </w:r>
    </w:p>
    <w:p w14:paraId="514B771F" w14:textId="77777777" w:rsidR="00F819AF" w:rsidRDefault="00F819AF" w:rsidP="00F819AF">
      <w:pPr>
        <w:pStyle w:val="ListParagraph"/>
        <w:tabs>
          <w:tab w:val="left" w:pos="540"/>
        </w:tabs>
        <w:spacing w:line="228" w:lineRule="auto"/>
        <w:ind w:right="124"/>
        <w:rPr>
          <w:sz w:val="19"/>
        </w:rPr>
      </w:pPr>
    </w:p>
    <w:p w14:paraId="3497ADC1" w14:textId="77777777" w:rsidR="00343FF6" w:rsidRDefault="00635E89">
      <w:pPr>
        <w:spacing w:before="92"/>
        <w:ind w:left="618" w:right="635"/>
        <w:jc w:val="center"/>
        <w:rPr>
          <w:i/>
          <w:sz w:val="19"/>
        </w:rPr>
      </w:pPr>
      <w:r>
        <w:rPr>
          <w:i/>
          <w:w w:val="95"/>
          <w:sz w:val="19"/>
        </w:rPr>
        <w:t>Article</w:t>
      </w:r>
      <w:r>
        <w:rPr>
          <w:i/>
          <w:spacing w:val="1"/>
          <w:w w:val="95"/>
          <w:sz w:val="19"/>
        </w:rPr>
        <w:t xml:space="preserve"> </w:t>
      </w:r>
      <w:r>
        <w:rPr>
          <w:i/>
          <w:w w:val="95"/>
          <w:sz w:val="19"/>
        </w:rPr>
        <w:t>4</w:t>
      </w:r>
    </w:p>
    <w:p w14:paraId="39F19D28" w14:textId="77777777" w:rsidR="00343FF6" w:rsidRDefault="00343FF6">
      <w:pPr>
        <w:pStyle w:val="BodyText"/>
        <w:rPr>
          <w:i/>
          <w:sz w:val="22"/>
        </w:rPr>
      </w:pPr>
    </w:p>
    <w:p w14:paraId="0526CB6C" w14:textId="77777777" w:rsidR="00343FF6" w:rsidRDefault="00635E89">
      <w:pPr>
        <w:pStyle w:val="Heading1"/>
        <w:spacing w:before="173" w:line="220" w:lineRule="auto"/>
      </w:pPr>
      <w:r>
        <w:rPr>
          <w:w w:val="95"/>
        </w:rPr>
        <w:lastRenderedPageBreak/>
        <w:t>Application</w:t>
      </w:r>
      <w:r>
        <w:rPr>
          <w:spacing w:val="11"/>
          <w:w w:val="95"/>
        </w:rPr>
        <w:t xml:space="preserve"> </w:t>
      </w:r>
      <w:r>
        <w:rPr>
          <w:w w:val="95"/>
        </w:rPr>
        <w:t>to</w:t>
      </w:r>
      <w:r>
        <w:rPr>
          <w:spacing w:val="11"/>
          <w:w w:val="95"/>
        </w:rPr>
        <w:t xml:space="preserve"> </w:t>
      </w:r>
      <w:r>
        <w:rPr>
          <w:w w:val="95"/>
        </w:rPr>
        <w:t>existing</w:t>
      </w:r>
      <w:r>
        <w:rPr>
          <w:spacing w:val="12"/>
          <w:w w:val="95"/>
        </w:rPr>
        <w:t xml:space="preserve"> </w:t>
      </w:r>
      <w:r>
        <w:rPr>
          <w:w w:val="95"/>
        </w:rPr>
        <w:t>transmission-connected</w:t>
      </w:r>
      <w:r>
        <w:rPr>
          <w:spacing w:val="12"/>
          <w:w w:val="95"/>
        </w:rPr>
        <w:t xml:space="preserve"> </w:t>
      </w:r>
      <w:r>
        <w:rPr>
          <w:w w:val="95"/>
        </w:rPr>
        <w:t>demand</w:t>
      </w:r>
      <w:r>
        <w:rPr>
          <w:spacing w:val="12"/>
          <w:w w:val="95"/>
        </w:rPr>
        <w:t xml:space="preserve"> </w:t>
      </w:r>
      <w:r>
        <w:rPr>
          <w:w w:val="95"/>
        </w:rPr>
        <w:t>facilities,</w:t>
      </w:r>
      <w:r>
        <w:rPr>
          <w:spacing w:val="13"/>
          <w:w w:val="95"/>
        </w:rPr>
        <w:t xml:space="preserve"> </w:t>
      </w:r>
      <w:r>
        <w:rPr>
          <w:w w:val="95"/>
        </w:rPr>
        <w:t>existing</w:t>
      </w:r>
      <w:r>
        <w:rPr>
          <w:spacing w:val="13"/>
          <w:w w:val="95"/>
        </w:rPr>
        <w:t xml:space="preserve"> </w:t>
      </w:r>
      <w:r>
        <w:rPr>
          <w:w w:val="95"/>
        </w:rPr>
        <w:t>transmission-connected</w:t>
      </w:r>
      <w:r>
        <w:rPr>
          <w:spacing w:val="-42"/>
          <w:w w:val="95"/>
        </w:rPr>
        <w:t xml:space="preserve"> </w:t>
      </w:r>
      <w:r>
        <w:rPr>
          <w:w w:val="95"/>
        </w:rPr>
        <w:t>distribution</w:t>
      </w:r>
      <w:r>
        <w:rPr>
          <w:spacing w:val="35"/>
          <w:w w:val="95"/>
        </w:rPr>
        <w:t xml:space="preserve"> </w:t>
      </w:r>
      <w:r>
        <w:rPr>
          <w:w w:val="95"/>
        </w:rPr>
        <w:t>facilities,</w:t>
      </w:r>
      <w:r>
        <w:rPr>
          <w:spacing w:val="36"/>
          <w:w w:val="95"/>
        </w:rPr>
        <w:t xml:space="preserve"> </w:t>
      </w:r>
      <w:r>
        <w:rPr>
          <w:w w:val="95"/>
        </w:rPr>
        <w:t>existing</w:t>
      </w:r>
      <w:r>
        <w:rPr>
          <w:spacing w:val="37"/>
          <w:w w:val="95"/>
        </w:rPr>
        <w:t xml:space="preserve"> </w:t>
      </w:r>
      <w:r>
        <w:rPr>
          <w:w w:val="95"/>
        </w:rPr>
        <w:t>distribution</w:t>
      </w:r>
      <w:r>
        <w:rPr>
          <w:spacing w:val="36"/>
          <w:w w:val="95"/>
        </w:rPr>
        <w:t xml:space="preserve"> </w:t>
      </w:r>
      <w:r>
        <w:rPr>
          <w:w w:val="95"/>
        </w:rPr>
        <w:t>systems</w:t>
      </w:r>
      <w:r>
        <w:rPr>
          <w:spacing w:val="37"/>
          <w:w w:val="95"/>
        </w:rPr>
        <w:t xml:space="preserve"> </w:t>
      </w:r>
      <w:r>
        <w:rPr>
          <w:w w:val="95"/>
        </w:rPr>
        <w:t>and</w:t>
      </w:r>
      <w:r>
        <w:rPr>
          <w:spacing w:val="35"/>
          <w:w w:val="95"/>
        </w:rPr>
        <w:t xml:space="preserve"> </w:t>
      </w:r>
      <w:r>
        <w:rPr>
          <w:w w:val="95"/>
        </w:rPr>
        <w:t>existing</w:t>
      </w:r>
      <w:r>
        <w:rPr>
          <w:spacing w:val="36"/>
          <w:w w:val="95"/>
        </w:rPr>
        <w:t xml:space="preserve"> </w:t>
      </w:r>
      <w:r>
        <w:rPr>
          <w:w w:val="95"/>
        </w:rPr>
        <w:t>demand</w:t>
      </w:r>
      <w:r>
        <w:rPr>
          <w:spacing w:val="35"/>
          <w:w w:val="95"/>
        </w:rPr>
        <w:t xml:space="preserve"> </w:t>
      </w:r>
      <w:r>
        <w:rPr>
          <w:w w:val="95"/>
        </w:rPr>
        <w:t>units</w:t>
      </w:r>
      <w:r>
        <w:rPr>
          <w:spacing w:val="35"/>
          <w:w w:val="95"/>
        </w:rPr>
        <w:t xml:space="preserve"> </w:t>
      </w:r>
      <w:r>
        <w:rPr>
          <w:w w:val="95"/>
        </w:rPr>
        <w:t>used</w:t>
      </w:r>
      <w:r>
        <w:rPr>
          <w:spacing w:val="36"/>
          <w:w w:val="95"/>
        </w:rPr>
        <w:t xml:space="preserve"> </w:t>
      </w:r>
      <w:r>
        <w:rPr>
          <w:w w:val="95"/>
        </w:rPr>
        <w:t>to</w:t>
      </w:r>
      <w:r>
        <w:rPr>
          <w:spacing w:val="33"/>
          <w:w w:val="95"/>
        </w:rPr>
        <w:t xml:space="preserve"> </w:t>
      </w:r>
      <w:r>
        <w:rPr>
          <w:w w:val="95"/>
        </w:rPr>
        <w:t>provide</w:t>
      </w:r>
      <w:r>
        <w:rPr>
          <w:spacing w:val="-42"/>
          <w:w w:val="95"/>
        </w:rPr>
        <w:t xml:space="preserve"> </w:t>
      </w:r>
      <w:r>
        <w:t>demand</w:t>
      </w:r>
      <w:r>
        <w:rPr>
          <w:spacing w:val="8"/>
        </w:rPr>
        <w:t xml:space="preserve"> </w:t>
      </w:r>
      <w:r>
        <w:t>response</w:t>
      </w:r>
      <w:r>
        <w:rPr>
          <w:spacing w:val="8"/>
        </w:rPr>
        <w:t xml:space="preserve"> </w:t>
      </w:r>
      <w:r>
        <w:t>services</w:t>
      </w:r>
    </w:p>
    <w:p w14:paraId="3C569114" w14:textId="77777777" w:rsidR="00343FF6" w:rsidRDefault="00343FF6">
      <w:pPr>
        <w:pStyle w:val="BodyText"/>
        <w:rPr>
          <w:rFonts w:ascii="Book Antiqua"/>
          <w:b/>
          <w:sz w:val="22"/>
        </w:rPr>
      </w:pPr>
    </w:p>
    <w:p w14:paraId="6008717F" w14:textId="77777777" w:rsidR="00343FF6" w:rsidRDefault="00635E89">
      <w:pPr>
        <w:pStyle w:val="ListParagraph"/>
        <w:numPr>
          <w:ilvl w:val="0"/>
          <w:numId w:val="98"/>
        </w:numPr>
        <w:tabs>
          <w:tab w:val="left" w:pos="540"/>
        </w:tabs>
        <w:spacing w:before="158" w:line="228" w:lineRule="auto"/>
        <w:ind w:right="124" w:firstLine="0"/>
        <w:rPr>
          <w:sz w:val="19"/>
        </w:rPr>
      </w:pP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5"/>
          <w:sz w:val="19"/>
        </w:rPr>
        <w:t>distribution systems and existing demand units that are or can be used by a demand facility</w:t>
      </w:r>
      <w:r>
        <w:rPr>
          <w:w w:val="95"/>
          <w:sz w:val="19"/>
        </w:rPr>
        <w:t xml:space="preserve"> or a closed distribution</w:t>
      </w:r>
      <w:r>
        <w:rPr>
          <w:spacing w:val="1"/>
          <w:w w:val="95"/>
          <w:sz w:val="19"/>
        </w:rPr>
        <w:t xml:space="preserve"> </w:t>
      </w:r>
      <w:r>
        <w:rPr>
          <w:w w:val="95"/>
          <w:sz w:val="19"/>
        </w:rPr>
        <w:t>system to provide demand response services to a relevant system operator or relevant TSO, are not subject to the</w:t>
      </w:r>
      <w:r>
        <w:rPr>
          <w:spacing w:val="1"/>
          <w:w w:val="95"/>
          <w:sz w:val="19"/>
        </w:rPr>
        <w:t xml:space="preserve"> </w:t>
      </w:r>
      <w:r>
        <w:rPr>
          <w:sz w:val="19"/>
        </w:rPr>
        <w:t>requirements</w:t>
      </w:r>
      <w:r>
        <w:rPr>
          <w:spacing w:val="12"/>
          <w:sz w:val="19"/>
        </w:rPr>
        <w:t xml:space="preserve"> </w:t>
      </w:r>
      <w:r>
        <w:rPr>
          <w:sz w:val="19"/>
        </w:rPr>
        <w:t>of</w:t>
      </w:r>
      <w:r>
        <w:rPr>
          <w:spacing w:val="17"/>
          <w:sz w:val="19"/>
        </w:rPr>
        <w:t xml:space="preserve"> </w:t>
      </w:r>
      <w:r>
        <w:rPr>
          <w:sz w:val="19"/>
        </w:rPr>
        <w:t>this</w:t>
      </w:r>
      <w:r>
        <w:rPr>
          <w:spacing w:val="11"/>
          <w:sz w:val="19"/>
        </w:rPr>
        <w:t xml:space="preserve"> </w:t>
      </w:r>
      <w:r>
        <w:rPr>
          <w:sz w:val="19"/>
        </w:rPr>
        <w:t>Regulation,</w:t>
      </w:r>
      <w:r>
        <w:rPr>
          <w:spacing w:val="13"/>
          <w:sz w:val="19"/>
        </w:rPr>
        <w:t xml:space="preserve"> </w:t>
      </w:r>
      <w:r>
        <w:rPr>
          <w:sz w:val="19"/>
        </w:rPr>
        <w:t>except</w:t>
      </w:r>
      <w:r>
        <w:rPr>
          <w:spacing w:val="13"/>
          <w:sz w:val="19"/>
        </w:rPr>
        <w:t xml:space="preserve"> </w:t>
      </w:r>
      <w:r>
        <w:rPr>
          <w:sz w:val="19"/>
        </w:rPr>
        <w:t>where:</w:t>
      </w:r>
    </w:p>
    <w:p w14:paraId="3EF70F0C" w14:textId="77777777" w:rsidR="00343FF6" w:rsidRDefault="00343FF6">
      <w:pPr>
        <w:pStyle w:val="BodyText"/>
        <w:spacing w:before="2"/>
        <w:rPr>
          <w:sz w:val="24"/>
        </w:rPr>
      </w:pPr>
    </w:p>
    <w:p w14:paraId="27090724" w14:textId="77777777" w:rsidR="00343FF6" w:rsidRDefault="00635E89">
      <w:pPr>
        <w:pStyle w:val="ListParagraph"/>
        <w:numPr>
          <w:ilvl w:val="0"/>
          <w:numId w:val="97"/>
        </w:numPr>
        <w:tabs>
          <w:tab w:val="left" w:pos="402"/>
        </w:tabs>
        <w:spacing w:line="228" w:lineRule="auto"/>
        <w:ind w:right="124"/>
        <w:rPr>
          <w:sz w:val="19"/>
        </w:rPr>
      </w:pPr>
      <w:r>
        <w:rPr>
          <w:w w:val="95"/>
          <w:sz w:val="19"/>
        </w:rPr>
        <w:t xml:space="preserve">an existing transmission-connected demand facility, an existing </w:t>
      </w:r>
      <w:r>
        <w:rPr>
          <w:w w:val="95"/>
          <w:sz w:val="19"/>
        </w:rPr>
        <w:t>transmission-connected distribution facility, an</w:t>
      </w:r>
      <w:r>
        <w:rPr>
          <w:spacing w:val="1"/>
          <w:w w:val="95"/>
          <w:sz w:val="19"/>
        </w:rPr>
        <w:t xml:space="preserve"> </w:t>
      </w:r>
      <w:r>
        <w:rPr>
          <w:w w:val="95"/>
          <w:sz w:val="19"/>
        </w:rPr>
        <w:t>existing distribution system, or an existing demand unit within a demand facility at a voltage level above 1 000 V or</w:t>
      </w:r>
      <w:r>
        <w:rPr>
          <w:spacing w:val="1"/>
          <w:w w:val="95"/>
          <w:sz w:val="19"/>
        </w:rPr>
        <w:t xml:space="preserve"> </w:t>
      </w:r>
      <w:r>
        <w:rPr>
          <w:w w:val="95"/>
          <w:sz w:val="19"/>
        </w:rPr>
        <w:t>a closed distribution system connected at a voltage level above 1 000 V, has been modifie</w:t>
      </w:r>
      <w:r>
        <w:rPr>
          <w:w w:val="95"/>
          <w:sz w:val="19"/>
        </w:rPr>
        <w:t>d to such an extent that its</w:t>
      </w:r>
      <w:r>
        <w:rPr>
          <w:spacing w:val="1"/>
          <w:w w:val="95"/>
          <w:sz w:val="19"/>
        </w:rPr>
        <w:t xml:space="preserve"> </w:t>
      </w:r>
      <w:r>
        <w:rPr>
          <w:sz w:val="19"/>
        </w:rPr>
        <w:t>connection</w:t>
      </w:r>
      <w:r>
        <w:rPr>
          <w:spacing w:val="-3"/>
          <w:sz w:val="19"/>
        </w:rPr>
        <w:t xml:space="preserve"> </w:t>
      </w:r>
      <w:r>
        <w:rPr>
          <w:sz w:val="19"/>
        </w:rPr>
        <w:t>agreement</w:t>
      </w:r>
      <w:r>
        <w:rPr>
          <w:spacing w:val="-3"/>
          <w:sz w:val="19"/>
        </w:rPr>
        <w:t xml:space="preserve"> </w:t>
      </w:r>
      <w:r>
        <w:rPr>
          <w:sz w:val="19"/>
        </w:rPr>
        <w:t>must</w:t>
      </w:r>
      <w:r>
        <w:rPr>
          <w:spacing w:val="-2"/>
          <w:sz w:val="19"/>
        </w:rPr>
        <w:t xml:space="preserve"> </w:t>
      </w:r>
      <w:r>
        <w:rPr>
          <w:sz w:val="19"/>
        </w:rPr>
        <w:t>be</w:t>
      </w:r>
      <w:r>
        <w:rPr>
          <w:spacing w:val="-3"/>
          <w:sz w:val="19"/>
        </w:rPr>
        <w:t xml:space="preserve"> </w:t>
      </w:r>
      <w:r>
        <w:rPr>
          <w:sz w:val="19"/>
        </w:rPr>
        <w:t>substantially</w:t>
      </w:r>
      <w:r>
        <w:rPr>
          <w:spacing w:val="-2"/>
          <w:sz w:val="19"/>
        </w:rPr>
        <w:t xml:space="preserve"> </w:t>
      </w:r>
      <w:r>
        <w:rPr>
          <w:sz w:val="19"/>
        </w:rPr>
        <w:t>revised</w:t>
      </w:r>
      <w:r>
        <w:rPr>
          <w:spacing w:val="-2"/>
          <w:sz w:val="19"/>
        </w:rPr>
        <w:t xml:space="preserve"> </w:t>
      </w:r>
      <w:r>
        <w:rPr>
          <w:sz w:val="19"/>
        </w:rPr>
        <w:t>in</w:t>
      </w:r>
      <w:r>
        <w:rPr>
          <w:spacing w:val="-4"/>
          <w:sz w:val="19"/>
        </w:rPr>
        <w:t xml:space="preserve"> </w:t>
      </w:r>
      <w:r>
        <w:rPr>
          <w:sz w:val="19"/>
        </w:rPr>
        <w:t>accordance</w:t>
      </w:r>
      <w:r>
        <w:rPr>
          <w:spacing w:val="-2"/>
          <w:sz w:val="19"/>
        </w:rPr>
        <w:t xml:space="preserve"> </w:t>
      </w:r>
      <w:r>
        <w:rPr>
          <w:sz w:val="19"/>
        </w:rPr>
        <w:t>with</w:t>
      </w:r>
      <w:r>
        <w:rPr>
          <w:spacing w:val="-2"/>
          <w:sz w:val="19"/>
        </w:rPr>
        <w:t xml:space="preserve"> </w:t>
      </w:r>
      <w:r>
        <w:rPr>
          <w:sz w:val="19"/>
        </w:rPr>
        <w:t>the</w:t>
      </w:r>
      <w:r>
        <w:rPr>
          <w:spacing w:val="-3"/>
          <w:sz w:val="19"/>
        </w:rPr>
        <w:t xml:space="preserve"> </w:t>
      </w:r>
      <w:r>
        <w:rPr>
          <w:sz w:val="19"/>
        </w:rPr>
        <w:t>following</w:t>
      </w:r>
      <w:r>
        <w:rPr>
          <w:spacing w:val="-2"/>
          <w:sz w:val="19"/>
        </w:rPr>
        <w:t xml:space="preserve"> </w:t>
      </w:r>
      <w:r>
        <w:rPr>
          <w:sz w:val="19"/>
        </w:rPr>
        <w:t>procedure:</w:t>
      </w:r>
    </w:p>
    <w:p w14:paraId="2063CA5E" w14:textId="77777777" w:rsidR="00343FF6" w:rsidRDefault="00343FF6">
      <w:pPr>
        <w:pStyle w:val="BodyText"/>
        <w:spacing w:before="1"/>
        <w:rPr>
          <w:sz w:val="24"/>
        </w:rPr>
      </w:pPr>
    </w:p>
    <w:p w14:paraId="2F574D45" w14:textId="77777777" w:rsidR="00343FF6" w:rsidRDefault="00635E89">
      <w:pPr>
        <w:pStyle w:val="ListParagraph"/>
        <w:numPr>
          <w:ilvl w:val="1"/>
          <w:numId w:val="97"/>
        </w:numPr>
        <w:tabs>
          <w:tab w:val="left" w:pos="743"/>
        </w:tabs>
        <w:spacing w:line="228" w:lineRule="auto"/>
        <w:ind w:right="124"/>
        <w:rPr>
          <w:sz w:val="19"/>
        </w:rPr>
      </w:pPr>
      <w:r>
        <w:rPr>
          <w:w w:val="95"/>
          <w:sz w:val="19"/>
        </w:rPr>
        <w:t>demand facility owners, DSOs, or CDSOs who intend to undertake the modernisation of a plant or replacement</w:t>
      </w:r>
      <w:r>
        <w:rPr>
          <w:spacing w:val="1"/>
          <w:w w:val="95"/>
          <w:sz w:val="19"/>
        </w:rPr>
        <w:t xml:space="preserve"> </w:t>
      </w:r>
      <w:r>
        <w:rPr>
          <w:w w:val="95"/>
          <w:sz w:val="19"/>
        </w:rPr>
        <w:t>of</w:t>
      </w:r>
      <w:r>
        <w:rPr>
          <w:spacing w:val="1"/>
          <w:w w:val="95"/>
          <w:sz w:val="19"/>
        </w:rPr>
        <w:t xml:space="preserve"> </w:t>
      </w:r>
      <w:r>
        <w:rPr>
          <w:w w:val="95"/>
          <w:sz w:val="19"/>
        </w:rPr>
        <w:t>equipment</w:t>
      </w:r>
      <w:r>
        <w:rPr>
          <w:spacing w:val="1"/>
          <w:w w:val="95"/>
          <w:sz w:val="19"/>
        </w:rPr>
        <w:t xml:space="preserve"> </w:t>
      </w:r>
      <w:r>
        <w:rPr>
          <w:w w:val="95"/>
          <w:sz w:val="19"/>
        </w:rPr>
        <w:t>impacting</w:t>
      </w:r>
      <w:r>
        <w:rPr>
          <w:spacing w:val="1"/>
          <w:w w:val="95"/>
          <w:sz w:val="19"/>
        </w:rPr>
        <w:t xml:space="preserve"> </w:t>
      </w:r>
      <w:r>
        <w:rPr>
          <w:w w:val="95"/>
          <w:sz w:val="19"/>
        </w:rPr>
        <w:t>t</w:t>
      </w:r>
      <w:r>
        <w:rPr>
          <w:w w:val="95"/>
          <w:sz w:val="19"/>
        </w:rPr>
        <w:t>he</w:t>
      </w:r>
      <w:r>
        <w:rPr>
          <w:spacing w:val="1"/>
          <w:w w:val="95"/>
          <w:sz w:val="19"/>
        </w:rPr>
        <w:t xml:space="preserve"> </w:t>
      </w:r>
      <w:r>
        <w:rPr>
          <w:w w:val="95"/>
          <w:sz w:val="19"/>
        </w:rPr>
        <w:t>technical</w:t>
      </w:r>
      <w:r>
        <w:rPr>
          <w:spacing w:val="1"/>
          <w:w w:val="95"/>
          <w:sz w:val="19"/>
        </w:rPr>
        <w:t xml:space="preserve"> </w:t>
      </w:r>
      <w:r>
        <w:rPr>
          <w:w w:val="95"/>
          <w:sz w:val="19"/>
        </w:rPr>
        <w:t>capabilities</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the</w:t>
      </w:r>
      <w:r>
        <w:rPr>
          <w:spacing w:val="1"/>
          <w:w w:val="95"/>
          <w:sz w:val="19"/>
        </w:rPr>
        <w:t xml:space="preserve"> </w:t>
      </w:r>
      <w:r>
        <w:rPr>
          <w:w w:val="90"/>
          <w:sz w:val="19"/>
        </w:rPr>
        <w:t>transmission-connected</w:t>
      </w:r>
      <w:r>
        <w:rPr>
          <w:spacing w:val="33"/>
          <w:w w:val="90"/>
          <w:sz w:val="19"/>
        </w:rPr>
        <w:t xml:space="preserve"> </w:t>
      </w:r>
      <w:r>
        <w:rPr>
          <w:w w:val="90"/>
          <w:sz w:val="19"/>
        </w:rPr>
        <w:t>distribution</w:t>
      </w:r>
      <w:r>
        <w:rPr>
          <w:spacing w:val="32"/>
          <w:w w:val="90"/>
          <w:sz w:val="19"/>
        </w:rPr>
        <w:t xml:space="preserve"> </w:t>
      </w:r>
      <w:r>
        <w:rPr>
          <w:w w:val="90"/>
          <w:sz w:val="19"/>
        </w:rPr>
        <w:t>facility,</w:t>
      </w:r>
      <w:r>
        <w:rPr>
          <w:spacing w:val="34"/>
          <w:w w:val="90"/>
          <w:sz w:val="19"/>
        </w:rPr>
        <w:t xml:space="preserve"> </w:t>
      </w:r>
      <w:r>
        <w:rPr>
          <w:w w:val="90"/>
          <w:sz w:val="19"/>
        </w:rPr>
        <w:t>the</w:t>
      </w:r>
      <w:r>
        <w:rPr>
          <w:spacing w:val="32"/>
          <w:w w:val="90"/>
          <w:sz w:val="19"/>
        </w:rPr>
        <w:t xml:space="preserve"> </w:t>
      </w:r>
      <w:r>
        <w:rPr>
          <w:w w:val="90"/>
          <w:sz w:val="19"/>
        </w:rPr>
        <w:t>distribution</w:t>
      </w:r>
      <w:r>
        <w:rPr>
          <w:spacing w:val="33"/>
          <w:w w:val="90"/>
          <w:sz w:val="19"/>
        </w:rPr>
        <w:t xml:space="preserve"> </w:t>
      </w:r>
      <w:r>
        <w:rPr>
          <w:w w:val="90"/>
          <w:sz w:val="19"/>
        </w:rPr>
        <w:t>system,</w:t>
      </w:r>
      <w:r>
        <w:rPr>
          <w:spacing w:val="32"/>
          <w:w w:val="90"/>
          <w:sz w:val="19"/>
        </w:rPr>
        <w:t xml:space="preserve"> </w:t>
      </w:r>
      <w:r>
        <w:rPr>
          <w:w w:val="90"/>
          <w:sz w:val="19"/>
        </w:rPr>
        <w:t>or</w:t>
      </w:r>
      <w:r>
        <w:rPr>
          <w:spacing w:val="3"/>
          <w:w w:val="90"/>
          <w:sz w:val="19"/>
        </w:rPr>
        <w:t xml:space="preserve"> </w:t>
      </w:r>
      <w:r>
        <w:rPr>
          <w:w w:val="90"/>
          <w:sz w:val="19"/>
        </w:rPr>
        <w:t>the</w:t>
      </w:r>
      <w:r>
        <w:rPr>
          <w:spacing w:val="32"/>
          <w:w w:val="90"/>
          <w:sz w:val="19"/>
        </w:rPr>
        <w:t xml:space="preserve"> </w:t>
      </w:r>
      <w:r>
        <w:rPr>
          <w:w w:val="90"/>
          <w:sz w:val="19"/>
        </w:rPr>
        <w:t>demand</w:t>
      </w:r>
      <w:r>
        <w:rPr>
          <w:spacing w:val="33"/>
          <w:w w:val="90"/>
          <w:sz w:val="19"/>
        </w:rPr>
        <w:t xml:space="preserve"> </w:t>
      </w:r>
      <w:r>
        <w:rPr>
          <w:w w:val="90"/>
          <w:sz w:val="19"/>
        </w:rPr>
        <w:t>unit</w:t>
      </w:r>
      <w:r>
        <w:rPr>
          <w:spacing w:val="33"/>
          <w:w w:val="90"/>
          <w:sz w:val="19"/>
        </w:rPr>
        <w:t xml:space="preserve"> </w:t>
      </w:r>
      <w:r>
        <w:rPr>
          <w:w w:val="90"/>
          <w:sz w:val="19"/>
        </w:rPr>
        <w:t>shall</w:t>
      </w:r>
      <w:r>
        <w:rPr>
          <w:spacing w:val="34"/>
          <w:w w:val="90"/>
          <w:sz w:val="19"/>
        </w:rPr>
        <w:t xml:space="preserve"> </w:t>
      </w:r>
      <w:r>
        <w:rPr>
          <w:w w:val="90"/>
          <w:sz w:val="19"/>
        </w:rPr>
        <w:t>notify</w:t>
      </w:r>
      <w:r>
        <w:rPr>
          <w:spacing w:val="33"/>
          <w:w w:val="90"/>
          <w:sz w:val="19"/>
        </w:rPr>
        <w:t xml:space="preserve"> </w:t>
      </w:r>
      <w:r>
        <w:rPr>
          <w:w w:val="90"/>
          <w:sz w:val="19"/>
        </w:rPr>
        <w:t>their</w:t>
      </w:r>
      <w:r>
        <w:rPr>
          <w:spacing w:val="1"/>
          <w:w w:val="90"/>
          <w:sz w:val="19"/>
        </w:rPr>
        <w:t xml:space="preserve"> </w:t>
      </w:r>
      <w:r>
        <w:rPr>
          <w:w w:val="90"/>
          <w:sz w:val="19"/>
        </w:rPr>
        <w:t>plans</w:t>
      </w:r>
      <w:r>
        <w:rPr>
          <w:spacing w:val="-36"/>
          <w:w w:val="90"/>
          <w:sz w:val="19"/>
        </w:rPr>
        <w:t xml:space="preserve"> </w:t>
      </w:r>
      <w:r>
        <w:rPr>
          <w:sz w:val="19"/>
        </w:rPr>
        <w:t>to</w:t>
      </w:r>
      <w:r>
        <w:rPr>
          <w:spacing w:val="9"/>
          <w:sz w:val="19"/>
        </w:rPr>
        <w:t xml:space="preserve"> </w:t>
      </w:r>
      <w:r>
        <w:rPr>
          <w:sz w:val="19"/>
        </w:rPr>
        <w:t>the</w:t>
      </w:r>
      <w:r>
        <w:rPr>
          <w:spacing w:val="12"/>
          <w:sz w:val="19"/>
        </w:rPr>
        <w:t xml:space="preserve"> </w:t>
      </w:r>
      <w:r>
        <w:rPr>
          <w:sz w:val="19"/>
        </w:rPr>
        <w:t>relevant</w:t>
      </w:r>
      <w:r>
        <w:rPr>
          <w:spacing w:val="12"/>
          <w:sz w:val="19"/>
        </w:rPr>
        <w:t xml:space="preserve"> </w:t>
      </w:r>
      <w:r>
        <w:rPr>
          <w:sz w:val="19"/>
        </w:rPr>
        <w:t>system</w:t>
      </w:r>
      <w:r>
        <w:rPr>
          <w:spacing w:val="10"/>
          <w:sz w:val="19"/>
        </w:rPr>
        <w:t xml:space="preserve"> </w:t>
      </w:r>
      <w:r>
        <w:rPr>
          <w:sz w:val="19"/>
        </w:rPr>
        <w:t>operator</w:t>
      </w:r>
      <w:r>
        <w:rPr>
          <w:spacing w:val="16"/>
          <w:sz w:val="19"/>
        </w:rPr>
        <w:t xml:space="preserve"> </w:t>
      </w:r>
      <w:r>
        <w:rPr>
          <w:sz w:val="19"/>
        </w:rPr>
        <w:t>in</w:t>
      </w:r>
      <w:r>
        <w:rPr>
          <w:spacing w:val="12"/>
          <w:sz w:val="19"/>
        </w:rPr>
        <w:t xml:space="preserve"> </w:t>
      </w:r>
      <w:r>
        <w:rPr>
          <w:sz w:val="19"/>
        </w:rPr>
        <w:t>advance;</w:t>
      </w:r>
    </w:p>
    <w:p w14:paraId="433C10BB" w14:textId="77777777" w:rsidR="00343FF6" w:rsidRDefault="00343FF6">
      <w:pPr>
        <w:pStyle w:val="BodyText"/>
        <w:spacing w:before="3"/>
        <w:rPr>
          <w:sz w:val="24"/>
        </w:rPr>
      </w:pPr>
    </w:p>
    <w:p w14:paraId="725AA667" w14:textId="77777777" w:rsidR="00343FF6" w:rsidRDefault="00635E89">
      <w:pPr>
        <w:pStyle w:val="ListParagraph"/>
        <w:numPr>
          <w:ilvl w:val="1"/>
          <w:numId w:val="97"/>
        </w:numPr>
        <w:tabs>
          <w:tab w:val="left" w:pos="743"/>
        </w:tabs>
        <w:spacing w:line="228" w:lineRule="auto"/>
        <w:ind w:right="124"/>
        <w:rPr>
          <w:sz w:val="19"/>
        </w:rPr>
      </w:pPr>
      <w:r>
        <w:rPr>
          <w:w w:val="95"/>
          <w:sz w:val="19"/>
        </w:rPr>
        <w:t>if the relevant system operator considers that the extent of the modernisation or replacement of equipment is</w:t>
      </w:r>
      <w:r>
        <w:rPr>
          <w:spacing w:val="1"/>
          <w:w w:val="95"/>
          <w:sz w:val="19"/>
        </w:rPr>
        <w:t xml:space="preserve"> </w:t>
      </w:r>
      <w:r>
        <w:rPr>
          <w:w w:val="95"/>
          <w:sz w:val="19"/>
        </w:rPr>
        <w:t>such that a new connection agreement is required, the system operator shall notify the relevant regulatory</w:t>
      </w:r>
      <w:r>
        <w:rPr>
          <w:spacing w:val="1"/>
          <w:w w:val="95"/>
          <w:sz w:val="19"/>
        </w:rPr>
        <w:t xml:space="preserve"> </w:t>
      </w:r>
      <w:r>
        <w:rPr>
          <w:sz w:val="19"/>
        </w:rPr>
        <w:t>authority</w:t>
      </w:r>
      <w:r>
        <w:rPr>
          <w:spacing w:val="6"/>
          <w:sz w:val="19"/>
        </w:rPr>
        <w:t xml:space="preserve"> </w:t>
      </w:r>
      <w:r>
        <w:rPr>
          <w:sz w:val="19"/>
        </w:rPr>
        <w:t>or,</w:t>
      </w:r>
      <w:r>
        <w:rPr>
          <w:spacing w:val="12"/>
          <w:sz w:val="19"/>
        </w:rPr>
        <w:t xml:space="preserve"> </w:t>
      </w:r>
      <w:r>
        <w:rPr>
          <w:sz w:val="19"/>
        </w:rPr>
        <w:t>where</w:t>
      </w:r>
      <w:r>
        <w:rPr>
          <w:spacing w:val="10"/>
          <w:sz w:val="19"/>
        </w:rPr>
        <w:t xml:space="preserve"> </w:t>
      </w:r>
      <w:r>
        <w:rPr>
          <w:sz w:val="19"/>
        </w:rPr>
        <w:t>applicable,</w:t>
      </w:r>
      <w:r>
        <w:rPr>
          <w:spacing w:val="11"/>
          <w:sz w:val="19"/>
        </w:rPr>
        <w:t xml:space="preserve"> </w:t>
      </w:r>
      <w:r>
        <w:rPr>
          <w:sz w:val="19"/>
        </w:rPr>
        <w:t>the</w:t>
      </w:r>
      <w:r>
        <w:rPr>
          <w:spacing w:val="10"/>
          <w:sz w:val="19"/>
        </w:rPr>
        <w:t xml:space="preserve"> </w:t>
      </w:r>
      <w:r>
        <w:rPr>
          <w:sz w:val="19"/>
        </w:rPr>
        <w:t>Mem</w:t>
      </w:r>
      <w:r>
        <w:rPr>
          <w:sz w:val="19"/>
        </w:rPr>
        <w:t>ber</w:t>
      </w:r>
      <w:r>
        <w:rPr>
          <w:spacing w:val="12"/>
          <w:sz w:val="19"/>
        </w:rPr>
        <w:t xml:space="preserve"> </w:t>
      </w:r>
      <w:r>
        <w:rPr>
          <w:sz w:val="19"/>
        </w:rPr>
        <w:t>State;</w:t>
      </w:r>
      <w:r>
        <w:rPr>
          <w:spacing w:val="10"/>
          <w:sz w:val="19"/>
        </w:rPr>
        <w:t xml:space="preserve"> </w:t>
      </w:r>
      <w:r>
        <w:rPr>
          <w:sz w:val="19"/>
        </w:rPr>
        <w:t>and</w:t>
      </w:r>
    </w:p>
    <w:p w14:paraId="1AAEC0C5" w14:textId="77777777" w:rsidR="00343FF6" w:rsidRDefault="00343FF6">
      <w:pPr>
        <w:pStyle w:val="BodyText"/>
        <w:spacing w:before="2"/>
        <w:rPr>
          <w:sz w:val="24"/>
        </w:rPr>
      </w:pPr>
    </w:p>
    <w:p w14:paraId="3D260914" w14:textId="77777777" w:rsidR="00343FF6" w:rsidRDefault="00635E89">
      <w:pPr>
        <w:pStyle w:val="ListParagraph"/>
        <w:numPr>
          <w:ilvl w:val="1"/>
          <w:numId w:val="97"/>
        </w:numPr>
        <w:tabs>
          <w:tab w:val="left" w:pos="743"/>
        </w:tabs>
        <w:spacing w:line="228" w:lineRule="auto"/>
        <w:ind w:right="124"/>
        <w:rPr>
          <w:sz w:val="19"/>
        </w:rPr>
      </w:pPr>
      <w:r>
        <w:rPr>
          <w:w w:val="90"/>
          <w:sz w:val="19"/>
        </w:rPr>
        <w:t>the relevant regulatory</w:t>
      </w:r>
      <w:r>
        <w:rPr>
          <w:spacing w:val="1"/>
          <w:w w:val="90"/>
          <w:sz w:val="19"/>
        </w:rPr>
        <w:t xml:space="preserve"> </w:t>
      </w:r>
      <w:r>
        <w:rPr>
          <w:w w:val="90"/>
          <w:sz w:val="19"/>
        </w:rPr>
        <w:t>authority or, where applicable, the Member State shall decide if</w:t>
      </w:r>
      <w:r>
        <w:rPr>
          <w:spacing w:val="1"/>
          <w:w w:val="90"/>
          <w:sz w:val="19"/>
        </w:rPr>
        <w:t xml:space="preserve"> </w:t>
      </w:r>
      <w:r>
        <w:rPr>
          <w:w w:val="90"/>
          <w:sz w:val="19"/>
        </w:rPr>
        <w:t>the existing connection</w:t>
      </w:r>
      <w:r>
        <w:rPr>
          <w:spacing w:val="1"/>
          <w:w w:val="90"/>
          <w:sz w:val="19"/>
        </w:rPr>
        <w:t xml:space="preserve"> </w:t>
      </w:r>
      <w:r>
        <w:rPr>
          <w:w w:val="95"/>
          <w:sz w:val="19"/>
        </w:rPr>
        <w:t>agreement needs to be revised or a new connection agreement is required and which requirements of this</w:t>
      </w:r>
      <w:r>
        <w:rPr>
          <w:spacing w:val="1"/>
          <w:w w:val="95"/>
          <w:sz w:val="19"/>
        </w:rPr>
        <w:t xml:space="preserve"> </w:t>
      </w:r>
      <w:r>
        <w:rPr>
          <w:sz w:val="19"/>
        </w:rPr>
        <w:t>Regulation</w:t>
      </w:r>
      <w:r>
        <w:rPr>
          <w:spacing w:val="13"/>
          <w:sz w:val="19"/>
        </w:rPr>
        <w:t xml:space="preserve"> </w:t>
      </w:r>
      <w:r>
        <w:rPr>
          <w:sz w:val="19"/>
        </w:rPr>
        <w:t>shall</w:t>
      </w:r>
      <w:r>
        <w:rPr>
          <w:spacing w:val="14"/>
          <w:sz w:val="19"/>
        </w:rPr>
        <w:t xml:space="preserve"> </w:t>
      </w:r>
      <w:r>
        <w:rPr>
          <w:sz w:val="19"/>
        </w:rPr>
        <w:t>apply;</w:t>
      </w:r>
      <w:r>
        <w:rPr>
          <w:spacing w:val="14"/>
          <w:sz w:val="19"/>
        </w:rPr>
        <w:t xml:space="preserve"> </w:t>
      </w:r>
      <w:r>
        <w:rPr>
          <w:sz w:val="19"/>
        </w:rPr>
        <w:t>or</w:t>
      </w:r>
    </w:p>
    <w:p w14:paraId="773710FD" w14:textId="77777777" w:rsidR="00343FF6" w:rsidRDefault="00343FF6">
      <w:pPr>
        <w:pStyle w:val="BodyText"/>
        <w:spacing w:before="2"/>
        <w:rPr>
          <w:sz w:val="24"/>
        </w:rPr>
      </w:pPr>
    </w:p>
    <w:p w14:paraId="1693BA1E" w14:textId="77777777" w:rsidR="00343FF6" w:rsidRDefault="00635E89">
      <w:pPr>
        <w:pStyle w:val="ListParagraph"/>
        <w:numPr>
          <w:ilvl w:val="0"/>
          <w:numId w:val="97"/>
        </w:numPr>
        <w:tabs>
          <w:tab w:val="left" w:pos="402"/>
        </w:tabs>
        <w:spacing w:line="228" w:lineRule="auto"/>
        <w:rPr>
          <w:sz w:val="19"/>
        </w:rPr>
      </w:pPr>
      <w:r>
        <w:rPr>
          <w:w w:val="95"/>
          <w:sz w:val="19"/>
        </w:rPr>
        <w:t>a regulatory authority or, where applicable, a Member State decides to make an existing transmission-connected</w:t>
      </w:r>
      <w:r>
        <w:rPr>
          <w:spacing w:val="1"/>
          <w:w w:val="95"/>
          <w:sz w:val="19"/>
        </w:rPr>
        <w:t xml:space="preserve"> </w:t>
      </w:r>
      <w:r>
        <w:rPr>
          <w:w w:val="95"/>
          <w:sz w:val="19"/>
        </w:rPr>
        <w:t>demand</w:t>
      </w:r>
      <w:r>
        <w:rPr>
          <w:spacing w:val="37"/>
          <w:w w:val="95"/>
          <w:sz w:val="19"/>
        </w:rPr>
        <w:t xml:space="preserve"> </w:t>
      </w:r>
      <w:r>
        <w:rPr>
          <w:w w:val="95"/>
          <w:sz w:val="19"/>
        </w:rPr>
        <w:t>facility,</w:t>
      </w:r>
      <w:r>
        <w:rPr>
          <w:spacing w:val="38"/>
          <w:w w:val="95"/>
          <w:sz w:val="19"/>
        </w:rPr>
        <w:t xml:space="preserve"> </w:t>
      </w:r>
      <w:r>
        <w:rPr>
          <w:w w:val="95"/>
          <w:sz w:val="19"/>
        </w:rPr>
        <w:t>an</w:t>
      </w:r>
      <w:r>
        <w:rPr>
          <w:spacing w:val="39"/>
          <w:w w:val="95"/>
          <w:sz w:val="19"/>
        </w:rPr>
        <w:t xml:space="preserve"> </w:t>
      </w:r>
      <w:r>
        <w:rPr>
          <w:w w:val="95"/>
          <w:sz w:val="19"/>
        </w:rPr>
        <w:t>existing</w:t>
      </w:r>
      <w:r>
        <w:rPr>
          <w:spacing w:val="37"/>
          <w:w w:val="95"/>
          <w:sz w:val="19"/>
        </w:rPr>
        <w:t xml:space="preserve"> </w:t>
      </w:r>
      <w:r>
        <w:rPr>
          <w:w w:val="95"/>
          <w:sz w:val="19"/>
        </w:rPr>
        <w:t>transmission-connected</w:t>
      </w:r>
      <w:r>
        <w:rPr>
          <w:spacing w:val="39"/>
          <w:w w:val="95"/>
          <w:sz w:val="19"/>
        </w:rPr>
        <w:t xml:space="preserve"> </w:t>
      </w:r>
      <w:r>
        <w:rPr>
          <w:w w:val="95"/>
          <w:sz w:val="19"/>
        </w:rPr>
        <w:t>distribution</w:t>
      </w:r>
      <w:r>
        <w:rPr>
          <w:spacing w:val="37"/>
          <w:w w:val="95"/>
          <w:sz w:val="19"/>
        </w:rPr>
        <w:t xml:space="preserve"> </w:t>
      </w:r>
      <w:r>
        <w:rPr>
          <w:w w:val="95"/>
          <w:sz w:val="19"/>
        </w:rPr>
        <w:t>facility,</w:t>
      </w:r>
      <w:r>
        <w:rPr>
          <w:spacing w:val="39"/>
          <w:w w:val="95"/>
          <w:sz w:val="19"/>
        </w:rPr>
        <w:t xml:space="preserve"> </w:t>
      </w:r>
      <w:r>
        <w:rPr>
          <w:w w:val="95"/>
          <w:sz w:val="19"/>
        </w:rPr>
        <w:t>an</w:t>
      </w:r>
      <w:r>
        <w:rPr>
          <w:spacing w:val="38"/>
          <w:w w:val="95"/>
          <w:sz w:val="19"/>
        </w:rPr>
        <w:t xml:space="preserve"> </w:t>
      </w:r>
      <w:r>
        <w:rPr>
          <w:w w:val="95"/>
          <w:sz w:val="19"/>
        </w:rPr>
        <w:t>existing</w:t>
      </w:r>
      <w:r>
        <w:rPr>
          <w:spacing w:val="38"/>
          <w:w w:val="95"/>
          <w:sz w:val="19"/>
        </w:rPr>
        <w:t xml:space="preserve"> </w:t>
      </w:r>
      <w:r>
        <w:rPr>
          <w:w w:val="95"/>
          <w:sz w:val="19"/>
        </w:rPr>
        <w:t>distribution</w:t>
      </w:r>
      <w:r>
        <w:rPr>
          <w:spacing w:val="37"/>
          <w:w w:val="95"/>
          <w:sz w:val="19"/>
        </w:rPr>
        <w:t xml:space="preserve"> </w:t>
      </w:r>
      <w:r>
        <w:rPr>
          <w:w w:val="95"/>
          <w:sz w:val="19"/>
        </w:rPr>
        <w:t>system,</w:t>
      </w:r>
      <w:r>
        <w:rPr>
          <w:spacing w:val="38"/>
          <w:w w:val="95"/>
          <w:sz w:val="19"/>
        </w:rPr>
        <w:t xml:space="preserve"> </w:t>
      </w:r>
      <w:r>
        <w:rPr>
          <w:w w:val="95"/>
          <w:sz w:val="19"/>
        </w:rPr>
        <w:t>or</w:t>
      </w:r>
      <w:r>
        <w:rPr>
          <w:spacing w:val="37"/>
          <w:w w:val="95"/>
          <w:sz w:val="19"/>
        </w:rPr>
        <w:t xml:space="preserve"> </w:t>
      </w:r>
      <w:r>
        <w:rPr>
          <w:w w:val="95"/>
          <w:sz w:val="19"/>
        </w:rPr>
        <w:t>an</w:t>
      </w:r>
      <w:r>
        <w:rPr>
          <w:spacing w:val="-37"/>
          <w:w w:val="95"/>
          <w:sz w:val="19"/>
        </w:rPr>
        <w:t xml:space="preserve"> </w:t>
      </w:r>
      <w:r>
        <w:rPr>
          <w:w w:val="95"/>
          <w:sz w:val="19"/>
        </w:rPr>
        <w:t>existing demand unit subjec</w:t>
      </w:r>
      <w:r>
        <w:rPr>
          <w:w w:val="95"/>
          <w:sz w:val="19"/>
        </w:rPr>
        <w:t>t to all or some of the requirements of this Regulation, following a proposal from the</w:t>
      </w:r>
      <w:r>
        <w:rPr>
          <w:spacing w:val="1"/>
          <w:w w:val="95"/>
          <w:sz w:val="19"/>
        </w:rPr>
        <w:t xml:space="preserve"> </w:t>
      </w:r>
      <w:r>
        <w:rPr>
          <w:sz w:val="19"/>
        </w:rPr>
        <w:t>relevant</w:t>
      </w:r>
      <w:r>
        <w:rPr>
          <w:spacing w:val="12"/>
          <w:sz w:val="19"/>
        </w:rPr>
        <w:t xml:space="preserve"> </w:t>
      </w:r>
      <w:r>
        <w:rPr>
          <w:sz w:val="19"/>
        </w:rPr>
        <w:t>TSO</w:t>
      </w:r>
      <w:r>
        <w:rPr>
          <w:spacing w:val="10"/>
          <w:sz w:val="19"/>
        </w:rPr>
        <w:t xml:space="preserve"> </w:t>
      </w:r>
      <w:r>
        <w:rPr>
          <w:sz w:val="19"/>
        </w:rPr>
        <w:t>in</w:t>
      </w:r>
      <w:r>
        <w:rPr>
          <w:spacing w:val="13"/>
          <w:sz w:val="19"/>
        </w:rPr>
        <w:t xml:space="preserve"> </w:t>
      </w:r>
      <w:r>
        <w:rPr>
          <w:sz w:val="19"/>
        </w:rPr>
        <w:t>accordance</w:t>
      </w:r>
      <w:r>
        <w:rPr>
          <w:spacing w:val="11"/>
          <w:sz w:val="19"/>
        </w:rPr>
        <w:t xml:space="preserve"> </w:t>
      </w:r>
      <w:r>
        <w:rPr>
          <w:sz w:val="19"/>
        </w:rPr>
        <w:t>with</w:t>
      </w:r>
      <w:r>
        <w:rPr>
          <w:spacing w:val="11"/>
          <w:sz w:val="19"/>
        </w:rPr>
        <w:t xml:space="preserve"> </w:t>
      </w:r>
      <w:r>
        <w:rPr>
          <w:sz w:val="19"/>
        </w:rPr>
        <w:t>paragraphs</w:t>
      </w:r>
      <w:r>
        <w:rPr>
          <w:spacing w:val="11"/>
          <w:sz w:val="19"/>
        </w:rPr>
        <w:t xml:space="preserve"> </w:t>
      </w:r>
      <w:r>
        <w:rPr>
          <w:sz w:val="19"/>
        </w:rPr>
        <w:t>3,</w:t>
      </w:r>
      <w:r>
        <w:rPr>
          <w:spacing w:val="12"/>
          <w:sz w:val="19"/>
        </w:rPr>
        <w:t xml:space="preserve"> </w:t>
      </w:r>
      <w:r>
        <w:rPr>
          <w:sz w:val="19"/>
        </w:rPr>
        <w:t>4</w:t>
      </w:r>
      <w:r>
        <w:rPr>
          <w:spacing w:val="12"/>
          <w:sz w:val="19"/>
        </w:rPr>
        <w:t xml:space="preserve"> </w:t>
      </w:r>
      <w:r>
        <w:rPr>
          <w:sz w:val="19"/>
        </w:rPr>
        <w:t>and</w:t>
      </w:r>
      <w:r>
        <w:rPr>
          <w:spacing w:val="10"/>
          <w:sz w:val="19"/>
        </w:rPr>
        <w:t xml:space="preserve"> </w:t>
      </w:r>
      <w:r>
        <w:rPr>
          <w:sz w:val="19"/>
        </w:rPr>
        <w:t>5.</w:t>
      </w:r>
    </w:p>
    <w:p w14:paraId="3C57BC48" w14:textId="77777777" w:rsidR="00343FF6" w:rsidRDefault="00343FF6">
      <w:pPr>
        <w:pStyle w:val="BodyText"/>
        <w:spacing w:before="3"/>
        <w:rPr>
          <w:sz w:val="24"/>
        </w:rPr>
      </w:pPr>
    </w:p>
    <w:p w14:paraId="0CDEF684" w14:textId="77777777" w:rsidR="00343FF6" w:rsidRDefault="00635E89">
      <w:pPr>
        <w:pStyle w:val="ListParagraph"/>
        <w:numPr>
          <w:ilvl w:val="0"/>
          <w:numId w:val="98"/>
        </w:numPr>
        <w:tabs>
          <w:tab w:val="left" w:pos="540"/>
        </w:tabs>
        <w:spacing w:line="228" w:lineRule="auto"/>
        <w:ind w:right="123" w:firstLine="0"/>
        <w:rPr>
          <w:sz w:val="19"/>
        </w:rPr>
      </w:pPr>
      <w:r>
        <w:rPr>
          <w:w w:val="95"/>
          <w:sz w:val="19"/>
        </w:rPr>
        <w:t>For</w:t>
      </w:r>
      <w:r>
        <w:rPr>
          <w:spacing w:val="1"/>
          <w:w w:val="95"/>
          <w:sz w:val="19"/>
        </w:rPr>
        <w:t xml:space="preserve"> </w:t>
      </w:r>
      <w:r>
        <w:rPr>
          <w:w w:val="95"/>
          <w:sz w:val="19"/>
        </w:rPr>
        <w:t>the</w:t>
      </w:r>
      <w:r>
        <w:rPr>
          <w:spacing w:val="1"/>
          <w:w w:val="95"/>
          <w:sz w:val="19"/>
        </w:rPr>
        <w:t xml:space="preserve"> </w:t>
      </w:r>
      <w:r>
        <w:rPr>
          <w:w w:val="95"/>
          <w:sz w:val="19"/>
        </w:rPr>
        <w:t>purposes</w:t>
      </w:r>
      <w:r>
        <w:rPr>
          <w:spacing w:val="1"/>
          <w:w w:val="95"/>
          <w:sz w:val="19"/>
        </w:rPr>
        <w:t xml:space="preserve"> </w:t>
      </w:r>
      <w:r>
        <w:rPr>
          <w:w w:val="95"/>
          <w:sz w:val="19"/>
        </w:rPr>
        <w:t>of</w:t>
      </w:r>
      <w:r>
        <w:rPr>
          <w:spacing w:val="1"/>
          <w:w w:val="95"/>
          <w:sz w:val="19"/>
        </w:rPr>
        <w:t xml:space="preserve"> </w:t>
      </w:r>
      <w:r>
        <w:rPr>
          <w:w w:val="95"/>
          <w:sz w:val="19"/>
        </w:rPr>
        <w:t>this</w:t>
      </w:r>
      <w:r>
        <w:rPr>
          <w:spacing w:val="1"/>
          <w:w w:val="95"/>
          <w:sz w:val="19"/>
        </w:rPr>
        <w:t xml:space="preserve"> </w:t>
      </w:r>
      <w:r>
        <w:rPr>
          <w:w w:val="95"/>
          <w:sz w:val="19"/>
        </w:rPr>
        <w:t>Regulation,</w:t>
      </w:r>
      <w:r>
        <w:rPr>
          <w:spacing w:val="1"/>
          <w:w w:val="95"/>
          <w:sz w:val="19"/>
        </w:rPr>
        <w:t xml:space="preserve"> </w:t>
      </w:r>
      <w:r>
        <w:rPr>
          <w:w w:val="95"/>
          <w:sz w:val="19"/>
        </w:rPr>
        <w:t>a</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a</w:t>
      </w:r>
      <w:r>
        <w:rPr>
          <w:spacing w:val="1"/>
          <w:w w:val="95"/>
          <w:sz w:val="19"/>
        </w:rPr>
        <w:t xml:space="preserve"> </w:t>
      </w:r>
      <w:r>
        <w:rPr>
          <w:w w:val="95"/>
          <w:sz w:val="19"/>
        </w:rPr>
        <w:t>transmission-connected</w:t>
      </w:r>
      <w:r>
        <w:rPr>
          <w:spacing w:val="1"/>
          <w:w w:val="95"/>
          <w:sz w:val="19"/>
        </w:rPr>
        <w:t xml:space="preserve"> </w:t>
      </w:r>
      <w:r>
        <w:rPr>
          <w:w w:val="95"/>
          <w:sz w:val="19"/>
        </w:rPr>
        <w:t>distribution facility, a distribution system, or a demand unit that is, or can be, used by a demand facility or a closed</w:t>
      </w:r>
      <w:r>
        <w:rPr>
          <w:spacing w:val="1"/>
          <w:w w:val="95"/>
          <w:sz w:val="19"/>
        </w:rPr>
        <w:t xml:space="preserve"> </w:t>
      </w:r>
      <w:r>
        <w:rPr>
          <w:w w:val="95"/>
          <w:sz w:val="19"/>
        </w:rPr>
        <w:t>distribution system to provide demand response services to a relevant system operator or</w:t>
      </w:r>
      <w:r>
        <w:rPr>
          <w:spacing w:val="1"/>
          <w:w w:val="95"/>
          <w:sz w:val="19"/>
        </w:rPr>
        <w:t xml:space="preserve"> </w:t>
      </w:r>
      <w:r>
        <w:rPr>
          <w:w w:val="95"/>
          <w:sz w:val="19"/>
        </w:rPr>
        <w:t>relevant TSO, shall be</w:t>
      </w:r>
      <w:r>
        <w:rPr>
          <w:spacing w:val="1"/>
          <w:w w:val="95"/>
          <w:sz w:val="19"/>
        </w:rPr>
        <w:t xml:space="preserve"> </w:t>
      </w:r>
      <w:r>
        <w:rPr>
          <w:sz w:val="19"/>
        </w:rPr>
        <w:t>considered</w:t>
      </w:r>
      <w:r>
        <w:rPr>
          <w:spacing w:val="13"/>
          <w:sz w:val="19"/>
        </w:rPr>
        <w:t xml:space="preserve"> </w:t>
      </w:r>
      <w:r>
        <w:rPr>
          <w:sz w:val="19"/>
        </w:rPr>
        <w:t>as</w:t>
      </w:r>
      <w:r>
        <w:rPr>
          <w:spacing w:val="14"/>
          <w:sz w:val="19"/>
        </w:rPr>
        <w:t xml:space="preserve"> </w:t>
      </w:r>
      <w:r>
        <w:rPr>
          <w:sz w:val="19"/>
        </w:rPr>
        <w:t>existing</w:t>
      </w:r>
      <w:r>
        <w:rPr>
          <w:spacing w:val="14"/>
          <w:sz w:val="19"/>
        </w:rPr>
        <w:t xml:space="preserve"> </w:t>
      </w:r>
      <w:r>
        <w:rPr>
          <w:sz w:val="19"/>
        </w:rPr>
        <w:t>if:</w:t>
      </w:r>
    </w:p>
    <w:p w14:paraId="60A3F00E" w14:textId="77777777" w:rsidR="00343FF6" w:rsidRDefault="00343FF6">
      <w:pPr>
        <w:pStyle w:val="BodyText"/>
        <w:spacing w:before="4"/>
        <w:rPr>
          <w:sz w:val="23"/>
        </w:rPr>
      </w:pPr>
    </w:p>
    <w:p w14:paraId="0C3D3B94" w14:textId="77777777" w:rsidR="00343FF6" w:rsidRDefault="00635E89">
      <w:pPr>
        <w:pStyle w:val="ListParagraph"/>
        <w:numPr>
          <w:ilvl w:val="0"/>
          <w:numId w:val="96"/>
        </w:numPr>
        <w:tabs>
          <w:tab w:val="left" w:pos="402"/>
        </w:tabs>
        <w:ind w:right="0"/>
        <w:rPr>
          <w:sz w:val="19"/>
        </w:rPr>
      </w:pPr>
      <w:r>
        <w:rPr>
          <w:w w:val="95"/>
          <w:sz w:val="19"/>
        </w:rPr>
        <w:t>it</w:t>
      </w:r>
      <w:r>
        <w:rPr>
          <w:spacing w:val="1"/>
          <w:w w:val="95"/>
          <w:sz w:val="19"/>
        </w:rPr>
        <w:t xml:space="preserve"> </w:t>
      </w:r>
      <w:r>
        <w:rPr>
          <w:w w:val="95"/>
          <w:sz w:val="19"/>
        </w:rPr>
        <w:t>is</w:t>
      </w:r>
      <w:r>
        <w:rPr>
          <w:spacing w:val="2"/>
          <w:w w:val="95"/>
          <w:sz w:val="19"/>
        </w:rPr>
        <w:t xml:space="preserve"> </w:t>
      </w:r>
      <w:r>
        <w:rPr>
          <w:w w:val="95"/>
          <w:sz w:val="19"/>
        </w:rPr>
        <w:t>already connected</w:t>
      </w:r>
      <w:r>
        <w:rPr>
          <w:spacing w:val="3"/>
          <w:w w:val="95"/>
          <w:sz w:val="19"/>
        </w:rPr>
        <w:t xml:space="preserve"> </w:t>
      </w:r>
      <w:r>
        <w:rPr>
          <w:w w:val="95"/>
          <w:sz w:val="19"/>
        </w:rPr>
        <w:t>to the</w:t>
      </w:r>
      <w:r>
        <w:rPr>
          <w:spacing w:val="2"/>
          <w:w w:val="95"/>
          <w:sz w:val="19"/>
        </w:rPr>
        <w:t xml:space="preserve"> </w:t>
      </w:r>
      <w:r>
        <w:rPr>
          <w:w w:val="95"/>
          <w:sz w:val="19"/>
        </w:rPr>
        <w:t>network</w:t>
      </w:r>
      <w:r>
        <w:rPr>
          <w:spacing w:val="-1"/>
          <w:w w:val="95"/>
          <w:sz w:val="19"/>
        </w:rPr>
        <w:t xml:space="preserve"> </w:t>
      </w:r>
      <w:r>
        <w:rPr>
          <w:w w:val="95"/>
          <w:sz w:val="19"/>
        </w:rPr>
        <w:t>on</w:t>
      </w:r>
      <w:r>
        <w:rPr>
          <w:spacing w:val="2"/>
          <w:w w:val="95"/>
          <w:sz w:val="19"/>
        </w:rPr>
        <w:t xml:space="preserve"> </w:t>
      </w:r>
      <w:r>
        <w:rPr>
          <w:w w:val="95"/>
          <w:sz w:val="19"/>
        </w:rPr>
        <w:t>the</w:t>
      </w:r>
      <w:r>
        <w:rPr>
          <w:spacing w:val="2"/>
          <w:w w:val="95"/>
          <w:sz w:val="19"/>
        </w:rPr>
        <w:t xml:space="preserve"> </w:t>
      </w:r>
      <w:r>
        <w:rPr>
          <w:w w:val="95"/>
          <w:sz w:val="19"/>
        </w:rPr>
        <w:t>date</w:t>
      </w:r>
      <w:r>
        <w:rPr>
          <w:spacing w:val="2"/>
          <w:w w:val="95"/>
          <w:sz w:val="19"/>
        </w:rPr>
        <w:t xml:space="preserve"> </w:t>
      </w:r>
      <w:r>
        <w:rPr>
          <w:w w:val="95"/>
          <w:sz w:val="19"/>
        </w:rPr>
        <w:t>of entry</w:t>
      </w:r>
      <w:r>
        <w:rPr>
          <w:spacing w:val="2"/>
          <w:w w:val="95"/>
          <w:sz w:val="19"/>
        </w:rPr>
        <w:t xml:space="preserve"> </w:t>
      </w:r>
      <w:r>
        <w:rPr>
          <w:w w:val="95"/>
          <w:sz w:val="19"/>
        </w:rPr>
        <w:t>into</w:t>
      </w:r>
      <w:r>
        <w:rPr>
          <w:spacing w:val="1"/>
          <w:w w:val="95"/>
          <w:sz w:val="19"/>
        </w:rPr>
        <w:t xml:space="preserve"> </w:t>
      </w:r>
      <w:r>
        <w:rPr>
          <w:w w:val="95"/>
          <w:sz w:val="19"/>
        </w:rPr>
        <w:t>force</w:t>
      </w:r>
      <w:r>
        <w:rPr>
          <w:spacing w:val="2"/>
          <w:w w:val="95"/>
          <w:sz w:val="19"/>
        </w:rPr>
        <w:t xml:space="preserve"> </w:t>
      </w:r>
      <w:r>
        <w:rPr>
          <w:w w:val="95"/>
          <w:sz w:val="19"/>
        </w:rPr>
        <w:t>of</w:t>
      </w:r>
      <w:r>
        <w:rPr>
          <w:spacing w:val="5"/>
          <w:w w:val="95"/>
          <w:sz w:val="19"/>
        </w:rPr>
        <w:t xml:space="preserve"> </w:t>
      </w:r>
      <w:r>
        <w:rPr>
          <w:w w:val="95"/>
          <w:sz w:val="19"/>
        </w:rPr>
        <w:t>this</w:t>
      </w:r>
      <w:r>
        <w:rPr>
          <w:spacing w:val="3"/>
          <w:w w:val="95"/>
          <w:sz w:val="19"/>
        </w:rPr>
        <w:t xml:space="preserve"> </w:t>
      </w:r>
      <w:r>
        <w:rPr>
          <w:w w:val="95"/>
          <w:sz w:val="19"/>
        </w:rPr>
        <w:t>Regulation;</w:t>
      </w:r>
      <w:r>
        <w:rPr>
          <w:spacing w:val="2"/>
          <w:w w:val="95"/>
          <w:sz w:val="19"/>
        </w:rPr>
        <w:t xml:space="preserve"> </w:t>
      </w:r>
      <w:r>
        <w:rPr>
          <w:w w:val="95"/>
          <w:sz w:val="19"/>
        </w:rPr>
        <w:t>or</w:t>
      </w:r>
    </w:p>
    <w:p w14:paraId="24236539" w14:textId="77777777" w:rsidR="00343FF6" w:rsidRDefault="00343FF6">
      <w:pPr>
        <w:pStyle w:val="BodyText"/>
        <w:spacing w:before="1"/>
        <w:rPr>
          <w:sz w:val="24"/>
        </w:rPr>
      </w:pPr>
    </w:p>
    <w:p w14:paraId="7CEF07FB" w14:textId="77777777" w:rsidR="00343FF6" w:rsidRDefault="00635E89">
      <w:pPr>
        <w:pStyle w:val="ListParagraph"/>
        <w:numPr>
          <w:ilvl w:val="0"/>
          <w:numId w:val="96"/>
        </w:numPr>
        <w:tabs>
          <w:tab w:val="left" w:pos="402"/>
        </w:tabs>
        <w:spacing w:before="1" w:line="228" w:lineRule="auto"/>
        <w:ind w:right="124"/>
        <w:rPr>
          <w:sz w:val="19"/>
        </w:rPr>
      </w:pPr>
      <w:r>
        <w:rPr>
          <w:w w:val="95"/>
          <w:sz w:val="19"/>
        </w:rPr>
        <w:t>the demand facility owner, DSO, or CDSO has concluded a final and binding contract for the purchase of the main</w:t>
      </w:r>
      <w:r>
        <w:rPr>
          <w:spacing w:val="1"/>
          <w:w w:val="95"/>
          <w:sz w:val="19"/>
        </w:rPr>
        <w:t xml:space="preserve"> </w:t>
      </w:r>
      <w:r>
        <w:rPr>
          <w:w w:val="95"/>
          <w:sz w:val="19"/>
        </w:rPr>
        <w:t>demand equipment or</w:t>
      </w:r>
      <w:r>
        <w:rPr>
          <w:spacing w:val="37"/>
          <w:sz w:val="19"/>
        </w:rPr>
        <w:t xml:space="preserve"> </w:t>
      </w:r>
      <w:r>
        <w:rPr>
          <w:w w:val="95"/>
          <w:sz w:val="19"/>
        </w:rPr>
        <w:t xml:space="preserve">the demand unit by two </w:t>
      </w:r>
      <w:r>
        <w:rPr>
          <w:w w:val="95"/>
          <w:sz w:val="19"/>
        </w:rPr>
        <w:t>years after the entry into force of the Regulation. The demand</w:t>
      </w:r>
      <w:r>
        <w:rPr>
          <w:spacing w:val="1"/>
          <w:w w:val="95"/>
          <w:sz w:val="19"/>
        </w:rPr>
        <w:t xml:space="preserve"> </w:t>
      </w:r>
      <w:r>
        <w:rPr>
          <w:w w:val="95"/>
          <w:sz w:val="19"/>
        </w:rPr>
        <w:t>facility owner, DSO, or CDSO must notify the relevant system operator and relevant TSO of the conclusion of the</w:t>
      </w:r>
      <w:r>
        <w:rPr>
          <w:spacing w:val="1"/>
          <w:w w:val="95"/>
          <w:sz w:val="19"/>
        </w:rPr>
        <w:t xml:space="preserve"> </w:t>
      </w:r>
      <w:r>
        <w:rPr>
          <w:sz w:val="19"/>
        </w:rPr>
        <w:t>contract</w:t>
      </w:r>
      <w:r>
        <w:rPr>
          <w:spacing w:val="9"/>
          <w:sz w:val="19"/>
        </w:rPr>
        <w:t xml:space="preserve"> </w:t>
      </w:r>
      <w:r>
        <w:rPr>
          <w:sz w:val="19"/>
        </w:rPr>
        <w:t>within</w:t>
      </w:r>
      <w:r>
        <w:rPr>
          <w:spacing w:val="8"/>
          <w:sz w:val="19"/>
        </w:rPr>
        <w:t xml:space="preserve"> </w:t>
      </w:r>
      <w:r>
        <w:rPr>
          <w:sz w:val="19"/>
        </w:rPr>
        <w:t>30</w:t>
      </w:r>
      <w:r>
        <w:rPr>
          <w:spacing w:val="10"/>
          <w:sz w:val="19"/>
        </w:rPr>
        <w:t xml:space="preserve"> </w:t>
      </w:r>
      <w:r>
        <w:rPr>
          <w:sz w:val="19"/>
        </w:rPr>
        <w:t>months</w:t>
      </w:r>
      <w:r>
        <w:rPr>
          <w:spacing w:val="9"/>
          <w:sz w:val="19"/>
        </w:rPr>
        <w:t xml:space="preserve"> </w:t>
      </w:r>
      <w:r>
        <w:rPr>
          <w:sz w:val="19"/>
        </w:rPr>
        <w:t>after</w:t>
      </w:r>
      <w:r>
        <w:rPr>
          <w:spacing w:val="13"/>
          <w:sz w:val="19"/>
        </w:rPr>
        <w:t xml:space="preserve"> </w:t>
      </w:r>
      <w:r>
        <w:rPr>
          <w:sz w:val="19"/>
        </w:rPr>
        <w:t>the</w:t>
      </w:r>
      <w:r>
        <w:rPr>
          <w:spacing w:val="10"/>
          <w:sz w:val="19"/>
        </w:rPr>
        <w:t xml:space="preserve"> </w:t>
      </w:r>
      <w:r>
        <w:rPr>
          <w:sz w:val="19"/>
        </w:rPr>
        <w:t>entry</w:t>
      </w:r>
      <w:r>
        <w:rPr>
          <w:spacing w:val="9"/>
          <w:sz w:val="19"/>
        </w:rPr>
        <w:t xml:space="preserve"> </w:t>
      </w:r>
      <w:r>
        <w:rPr>
          <w:sz w:val="19"/>
        </w:rPr>
        <w:t>into</w:t>
      </w:r>
      <w:r>
        <w:rPr>
          <w:spacing w:val="8"/>
          <w:sz w:val="19"/>
        </w:rPr>
        <w:t xml:space="preserve"> </w:t>
      </w:r>
      <w:r>
        <w:rPr>
          <w:sz w:val="19"/>
        </w:rPr>
        <w:t>force</w:t>
      </w:r>
      <w:r>
        <w:rPr>
          <w:spacing w:val="10"/>
          <w:sz w:val="19"/>
        </w:rPr>
        <w:t xml:space="preserve"> </w:t>
      </w:r>
      <w:r>
        <w:rPr>
          <w:sz w:val="19"/>
        </w:rPr>
        <w:t>of</w:t>
      </w:r>
      <w:r>
        <w:rPr>
          <w:spacing w:val="12"/>
          <w:sz w:val="19"/>
        </w:rPr>
        <w:t xml:space="preserve"> </w:t>
      </w:r>
      <w:r>
        <w:rPr>
          <w:sz w:val="19"/>
        </w:rPr>
        <w:t>the</w:t>
      </w:r>
      <w:r>
        <w:rPr>
          <w:spacing w:val="10"/>
          <w:sz w:val="19"/>
        </w:rPr>
        <w:t xml:space="preserve"> </w:t>
      </w:r>
      <w:r>
        <w:rPr>
          <w:sz w:val="19"/>
        </w:rPr>
        <w:t>Regulation.</w:t>
      </w:r>
    </w:p>
    <w:p w14:paraId="791224F0" w14:textId="77777777" w:rsidR="00343FF6" w:rsidRDefault="00343FF6">
      <w:pPr>
        <w:pStyle w:val="BodyText"/>
        <w:spacing w:before="1"/>
        <w:rPr>
          <w:sz w:val="24"/>
        </w:rPr>
      </w:pPr>
    </w:p>
    <w:p w14:paraId="481FF5A9" w14:textId="77777777" w:rsidR="00343FF6" w:rsidRDefault="00635E89">
      <w:pPr>
        <w:pStyle w:val="BodyText"/>
        <w:spacing w:line="228" w:lineRule="auto"/>
        <w:ind w:left="107" w:right="124"/>
        <w:jc w:val="both"/>
      </w:pPr>
      <w:r>
        <w:rPr>
          <w:w w:val="95"/>
        </w:rPr>
        <w:t>The</w:t>
      </w:r>
      <w:r>
        <w:rPr>
          <w:spacing w:val="1"/>
          <w:w w:val="95"/>
        </w:rPr>
        <w:t xml:space="preserve"> </w:t>
      </w:r>
      <w:r>
        <w:rPr>
          <w:w w:val="95"/>
        </w:rPr>
        <w:t>notification</w:t>
      </w:r>
      <w:r>
        <w:rPr>
          <w:spacing w:val="1"/>
          <w:w w:val="95"/>
        </w:rPr>
        <w:t xml:space="preserve"> </w:t>
      </w:r>
      <w:r>
        <w:rPr>
          <w:w w:val="95"/>
        </w:rPr>
        <w:t>submitted</w:t>
      </w:r>
      <w:r>
        <w:rPr>
          <w:spacing w:val="1"/>
          <w:w w:val="95"/>
        </w:rPr>
        <w:t xml:space="preserve"> </w:t>
      </w:r>
      <w:r>
        <w:rPr>
          <w:w w:val="95"/>
        </w:rPr>
        <w:t>by</w:t>
      </w:r>
      <w:r>
        <w:rPr>
          <w:spacing w:val="1"/>
          <w:w w:val="95"/>
        </w:rPr>
        <w:t xml:space="preserve"> </w:t>
      </w:r>
      <w:r>
        <w:rPr>
          <w:w w:val="95"/>
        </w:rPr>
        <w:t>the</w:t>
      </w:r>
      <w:r>
        <w:rPr>
          <w:spacing w:val="1"/>
          <w:w w:val="95"/>
        </w:rPr>
        <w:t xml:space="preserve"> </w:t>
      </w:r>
      <w:r>
        <w:rPr>
          <w:w w:val="95"/>
        </w:rPr>
        <w:t>demand</w:t>
      </w:r>
      <w:r>
        <w:rPr>
          <w:spacing w:val="1"/>
          <w:w w:val="95"/>
        </w:rPr>
        <w:t xml:space="preserve"> </w:t>
      </w:r>
      <w:r>
        <w:rPr>
          <w:w w:val="95"/>
        </w:rPr>
        <w:t>facility owner,</w:t>
      </w:r>
      <w:r>
        <w:rPr>
          <w:spacing w:val="1"/>
          <w:w w:val="95"/>
        </w:rPr>
        <w:t xml:space="preserve"> </w:t>
      </w:r>
      <w:r>
        <w:rPr>
          <w:w w:val="95"/>
        </w:rPr>
        <w:t>DSO,</w:t>
      </w:r>
      <w:r>
        <w:rPr>
          <w:spacing w:val="1"/>
          <w:w w:val="95"/>
        </w:rPr>
        <w:t xml:space="preserve"> </w:t>
      </w:r>
      <w:r>
        <w:rPr>
          <w:w w:val="95"/>
        </w:rPr>
        <w:t>or</w:t>
      </w:r>
      <w:r>
        <w:rPr>
          <w:spacing w:val="1"/>
          <w:w w:val="95"/>
        </w:rPr>
        <w:t xml:space="preserve"> </w:t>
      </w:r>
      <w:r>
        <w:rPr>
          <w:w w:val="95"/>
        </w:rPr>
        <w:t>CDSO</w:t>
      </w:r>
      <w:r>
        <w:rPr>
          <w:spacing w:val="1"/>
          <w:w w:val="95"/>
        </w:rPr>
        <w:t xml:space="preserve"> </w:t>
      </w:r>
      <w:r>
        <w:rPr>
          <w:w w:val="95"/>
        </w:rPr>
        <w:t>to</w:t>
      </w:r>
      <w:r>
        <w:rPr>
          <w:spacing w:val="1"/>
          <w:w w:val="95"/>
        </w:rPr>
        <w:t xml:space="preserve"> </w:t>
      </w:r>
      <w:r>
        <w:rPr>
          <w:w w:val="95"/>
        </w:rPr>
        <w:t>the</w:t>
      </w:r>
      <w:r>
        <w:rPr>
          <w:spacing w:val="1"/>
          <w:w w:val="95"/>
        </w:rPr>
        <w:t xml:space="preserve"> </w:t>
      </w:r>
      <w:r>
        <w:rPr>
          <w:w w:val="95"/>
        </w:rPr>
        <w:t>relevant</w:t>
      </w:r>
      <w:r>
        <w:rPr>
          <w:spacing w:val="1"/>
          <w:w w:val="95"/>
        </w:rPr>
        <w:t xml:space="preserve"> </w:t>
      </w:r>
      <w:r>
        <w:rPr>
          <w:w w:val="95"/>
        </w:rPr>
        <w:t>system</w:t>
      </w:r>
      <w:r>
        <w:rPr>
          <w:spacing w:val="1"/>
          <w:w w:val="95"/>
        </w:rPr>
        <w:t xml:space="preserve"> </w:t>
      </w:r>
      <w:r>
        <w:rPr>
          <w:w w:val="95"/>
        </w:rPr>
        <w:t>operator</w:t>
      </w:r>
      <w:r>
        <w:rPr>
          <w:spacing w:val="1"/>
          <w:w w:val="95"/>
        </w:rPr>
        <w:t xml:space="preserve"> </w:t>
      </w:r>
      <w:r>
        <w:rPr>
          <w:w w:val="95"/>
        </w:rPr>
        <w:t>and</w:t>
      </w:r>
      <w:r>
        <w:rPr>
          <w:spacing w:val="37"/>
        </w:rPr>
        <w:t xml:space="preserve"> </w:t>
      </w:r>
      <w:r>
        <w:rPr>
          <w:w w:val="95"/>
        </w:rPr>
        <w:t>the</w:t>
      </w:r>
      <w:r>
        <w:rPr>
          <w:spacing w:val="1"/>
          <w:w w:val="95"/>
        </w:rPr>
        <w:t xml:space="preserve"> </w:t>
      </w:r>
      <w:r>
        <w:rPr>
          <w:w w:val="95"/>
        </w:rPr>
        <w:t>relevant TSO shall at least indicate the contract title, its date of signature and date of entry into force, and the specifi­</w:t>
      </w:r>
      <w:r>
        <w:rPr>
          <w:spacing w:val="1"/>
          <w:w w:val="95"/>
        </w:rPr>
        <w:t xml:space="preserve"> </w:t>
      </w:r>
      <w:r>
        <w:t>cations</w:t>
      </w:r>
      <w:r>
        <w:rPr>
          <w:spacing w:val="-4"/>
        </w:rPr>
        <w:t xml:space="preserve"> </w:t>
      </w:r>
      <w:r>
        <w:t>of</w:t>
      </w:r>
      <w:r>
        <w:rPr>
          <w:spacing w:val="2"/>
        </w:rPr>
        <w:t xml:space="preserve"> </w:t>
      </w:r>
      <w:r>
        <w:t>the</w:t>
      </w:r>
      <w:r>
        <w:rPr>
          <w:spacing w:val="-3"/>
        </w:rPr>
        <w:t xml:space="preserve"> </w:t>
      </w:r>
      <w:r>
        <w:t>main</w:t>
      </w:r>
      <w:r>
        <w:rPr>
          <w:spacing w:val="-2"/>
        </w:rPr>
        <w:t xml:space="preserve"> </w:t>
      </w:r>
      <w:r>
        <w:t>dema</w:t>
      </w:r>
      <w:r>
        <w:t>nd</w:t>
      </w:r>
      <w:r>
        <w:rPr>
          <w:spacing w:val="-3"/>
        </w:rPr>
        <w:t xml:space="preserve"> </w:t>
      </w:r>
      <w:r>
        <w:t>equipment</w:t>
      </w:r>
      <w:r>
        <w:rPr>
          <w:spacing w:val="-3"/>
        </w:rPr>
        <w:t xml:space="preserve"> </w:t>
      </w:r>
      <w:r>
        <w:t>or</w:t>
      </w:r>
      <w:r>
        <w:rPr>
          <w:spacing w:val="2"/>
        </w:rPr>
        <w:t xml:space="preserve"> </w:t>
      </w:r>
      <w:r>
        <w:t>the</w:t>
      </w:r>
      <w:r>
        <w:rPr>
          <w:spacing w:val="-2"/>
        </w:rPr>
        <w:t xml:space="preserve"> </w:t>
      </w:r>
      <w:r>
        <w:t>demand</w:t>
      </w:r>
      <w:r>
        <w:rPr>
          <w:spacing w:val="-3"/>
        </w:rPr>
        <w:t xml:space="preserve"> </w:t>
      </w:r>
      <w:r>
        <w:t>unit</w:t>
      </w:r>
      <w:r>
        <w:rPr>
          <w:spacing w:val="-2"/>
        </w:rPr>
        <w:t xml:space="preserve"> </w:t>
      </w:r>
      <w:r>
        <w:t>to</w:t>
      </w:r>
      <w:r>
        <w:rPr>
          <w:spacing w:val="-4"/>
        </w:rPr>
        <w:t xml:space="preserve"> </w:t>
      </w:r>
      <w:r>
        <w:t>be</w:t>
      </w:r>
      <w:r>
        <w:rPr>
          <w:spacing w:val="-2"/>
        </w:rPr>
        <w:t xml:space="preserve"> </w:t>
      </w:r>
      <w:r>
        <w:t>constructed,</w:t>
      </w:r>
      <w:r>
        <w:rPr>
          <w:spacing w:val="-3"/>
        </w:rPr>
        <w:t xml:space="preserve"> </w:t>
      </w:r>
      <w:r>
        <w:t>assembled</w:t>
      </w:r>
      <w:r>
        <w:rPr>
          <w:spacing w:val="-3"/>
        </w:rPr>
        <w:t xml:space="preserve"> </w:t>
      </w:r>
      <w:r>
        <w:t>or</w:t>
      </w:r>
      <w:r>
        <w:rPr>
          <w:spacing w:val="1"/>
        </w:rPr>
        <w:t xml:space="preserve"> </w:t>
      </w:r>
      <w:r>
        <w:t>purchased.</w:t>
      </w:r>
    </w:p>
    <w:p w14:paraId="0D203295" w14:textId="77777777" w:rsidR="00343FF6" w:rsidRDefault="00343FF6">
      <w:pPr>
        <w:pStyle w:val="BodyText"/>
        <w:rPr>
          <w:sz w:val="22"/>
        </w:rPr>
      </w:pPr>
    </w:p>
    <w:p w14:paraId="27413DF8" w14:textId="77777777" w:rsidR="00343FF6" w:rsidRDefault="00635E89">
      <w:pPr>
        <w:pStyle w:val="BodyText"/>
        <w:spacing w:before="170" w:line="228" w:lineRule="auto"/>
        <w:ind w:left="107" w:right="124"/>
        <w:jc w:val="both"/>
      </w:pPr>
      <w:r>
        <w:rPr>
          <w:w w:val="95"/>
        </w:rPr>
        <w:t>A Member State may provide that in specified circumstances the regulatory authority may determine whether the</w:t>
      </w:r>
      <w:r>
        <w:rPr>
          <w:spacing w:val="1"/>
          <w:w w:val="95"/>
        </w:rPr>
        <w:t xml:space="preserve"> </w:t>
      </w:r>
      <w:r>
        <w:rPr>
          <w:w w:val="90"/>
        </w:rPr>
        <w:t>transmission-connected</w:t>
      </w:r>
      <w:r>
        <w:rPr>
          <w:spacing w:val="1"/>
          <w:w w:val="90"/>
        </w:rPr>
        <w:t xml:space="preserve"> </w:t>
      </w:r>
      <w:r>
        <w:rPr>
          <w:w w:val="90"/>
        </w:rPr>
        <w:t>demand</w:t>
      </w:r>
      <w:r>
        <w:rPr>
          <w:spacing w:val="1"/>
          <w:w w:val="90"/>
        </w:rPr>
        <w:t xml:space="preserve"> </w:t>
      </w:r>
      <w:r>
        <w:rPr>
          <w:w w:val="90"/>
        </w:rPr>
        <w:t>facility,</w:t>
      </w:r>
      <w:r>
        <w:rPr>
          <w:spacing w:val="1"/>
          <w:w w:val="90"/>
        </w:rPr>
        <w:t xml:space="preserve"> </w:t>
      </w:r>
      <w:r>
        <w:rPr>
          <w:w w:val="90"/>
        </w:rPr>
        <w:t>the</w:t>
      </w:r>
      <w:r>
        <w:rPr>
          <w:spacing w:val="1"/>
          <w:w w:val="90"/>
        </w:rPr>
        <w:t xml:space="preserve"> </w:t>
      </w:r>
      <w:r>
        <w:rPr>
          <w:w w:val="90"/>
        </w:rPr>
        <w:t>transmission-connected</w:t>
      </w:r>
      <w:r>
        <w:rPr>
          <w:spacing w:val="1"/>
          <w:w w:val="90"/>
        </w:rPr>
        <w:t xml:space="preserve"> </w:t>
      </w:r>
      <w:r>
        <w:rPr>
          <w:w w:val="90"/>
        </w:rPr>
        <w:t>distribution</w:t>
      </w:r>
      <w:r>
        <w:rPr>
          <w:spacing w:val="1"/>
          <w:w w:val="90"/>
        </w:rPr>
        <w:t xml:space="preserve"> </w:t>
      </w:r>
      <w:r>
        <w:rPr>
          <w:w w:val="90"/>
        </w:rPr>
        <w:t>facility,</w:t>
      </w:r>
      <w:r>
        <w:rPr>
          <w:spacing w:val="1"/>
          <w:w w:val="90"/>
        </w:rPr>
        <w:t xml:space="preserve"> </w:t>
      </w:r>
      <w:r>
        <w:rPr>
          <w:w w:val="90"/>
        </w:rPr>
        <w:t>the</w:t>
      </w:r>
      <w:r>
        <w:rPr>
          <w:spacing w:val="1"/>
          <w:w w:val="90"/>
        </w:rPr>
        <w:t xml:space="preserve"> </w:t>
      </w:r>
      <w:r>
        <w:rPr>
          <w:w w:val="90"/>
        </w:rPr>
        <w:t>distribution</w:t>
      </w:r>
      <w:r>
        <w:rPr>
          <w:spacing w:val="1"/>
          <w:w w:val="90"/>
        </w:rPr>
        <w:t xml:space="preserve"> </w:t>
      </w:r>
      <w:r>
        <w:rPr>
          <w:w w:val="90"/>
        </w:rPr>
        <w:t>system,</w:t>
      </w:r>
      <w:r>
        <w:rPr>
          <w:spacing w:val="1"/>
          <w:w w:val="90"/>
        </w:rPr>
        <w:t xml:space="preserve"> </w:t>
      </w:r>
      <w:r>
        <w:rPr>
          <w:w w:val="90"/>
        </w:rPr>
        <w:t>or</w:t>
      </w:r>
      <w:r>
        <w:rPr>
          <w:spacing w:val="1"/>
          <w:w w:val="90"/>
        </w:rPr>
        <w:t xml:space="preserve"> </w:t>
      </w:r>
      <w:r>
        <w:rPr>
          <w:w w:val="90"/>
        </w:rPr>
        <w:t>the</w:t>
      </w:r>
      <w:r>
        <w:rPr>
          <w:spacing w:val="1"/>
          <w:w w:val="90"/>
        </w:rPr>
        <w:t xml:space="preserve"> </w:t>
      </w:r>
      <w:r>
        <w:t>demand</w:t>
      </w:r>
      <w:r>
        <w:rPr>
          <w:spacing w:val="11"/>
        </w:rPr>
        <w:t xml:space="preserve"> </w:t>
      </w:r>
      <w:r>
        <w:t>unit</w:t>
      </w:r>
      <w:r>
        <w:rPr>
          <w:spacing w:val="12"/>
        </w:rPr>
        <w:t xml:space="preserve"> </w:t>
      </w:r>
      <w:r>
        <w:t>is</w:t>
      </w:r>
      <w:r>
        <w:rPr>
          <w:spacing w:val="12"/>
        </w:rPr>
        <w:t xml:space="preserve"> </w:t>
      </w:r>
      <w:r>
        <w:t>to</w:t>
      </w:r>
      <w:r>
        <w:rPr>
          <w:spacing w:val="10"/>
        </w:rPr>
        <w:t xml:space="preserve"> </w:t>
      </w:r>
      <w:r>
        <w:t>be</w:t>
      </w:r>
      <w:r>
        <w:rPr>
          <w:spacing w:val="12"/>
        </w:rPr>
        <w:t xml:space="preserve"> </w:t>
      </w:r>
      <w:r>
        <w:t>considered</w:t>
      </w:r>
      <w:r>
        <w:rPr>
          <w:spacing w:val="12"/>
        </w:rPr>
        <w:t xml:space="preserve"> </w:t>
      </w:r>
      <w:r>
        <w:t>existing</w:t>
      </w:r>
      <w:r>
        <w:rPr>
          <w:spacing w:val="12"/>
        </w:rPr>
        <w:t xml:space="preserve"> </w:t>
      </w:r>
      <w:r>
        <w:t>or</w:t>
      </w:r>
      <w:r>
        <w:rPr>
          <w:spacing w:val="15"/>
        </w:rPr>
        <w:t xml:space="preserve"> </w:t>
      </w:r>
      <w:r>
        <w:t>new.</w:t>
      </w:r>
    </w:p>
    <w:p w14:paraId="0CF323A5" w14:textId="77777777" w:rsidR="00343FF6" w:rsidRDefault="00343FF6">
      <w:pPr>
        <w:pStyle w:val="BodyText"/>
        <w:rPr>
          <w:sz w:val="22"/>
        </w:rPr>
      </w:pPr>
    </w:p>
    <w:p w14:paraId="66AB2E88" w14:textId="77777777" w:rsidR="00343FF6" w:rsidRDefault="00635E89">
      <w:pPr>
        <w:pStyle w:val="ListParagraph"/>
        <w:numPr>
          <w:ilvl w:val="0"/>
          <w:numId w:val="98"/>
        </w:numPr>
        <w:tabs>
          <w:tab w:val="left" w:pos="540"/>
        </w:tabs>
        <w:spacing w:before="168" w:line="228" w:lineRule="auto"/>
        <w:ind w:right="123" w:firstLine="0"/>
        <w:rPr>
          <w:sz w:val="19"/>
        </w:rPr>
      </w:pPr>
      <w:r>
        <w:rPr>
          <w:w w:val="95"/>
          <w:sz w:val="19"/>
        </w:rPr>
        <w:t>Following a public consultation in accordance with Article 9 and in order to address significant factual changes in</w:t>
      </w:r>
      <w:r>
        <w:rPr>
          <w:spacing w:val="1"/>
          <w:w w:val="95"/>
          <w:sz w:val="19"/>
        </w:rPr>
        <w:t xml:space="preserve"> </w:t>
      </w:r>
      <w:r>
        <w:rPr>
          <w:w w:val="90"/>
          <w:sz w:val="19"/>
        </w:rPr>
        <w:t>circumstances,</w:t>
      </w:r>
      <w:r>
        <w:rPr>
          <w:spacing w:val="1"/>
          <w:w w:val="90"/>
          <w:sz w:val="19"/>
        </w:rPr>
        <w:t xml:space="preserve"> </w:t>
      </w:r>
      <w:r>
        <w:rPr>
          <w:w w:val="90"/>
          <w:sz w:val="19"/>
        </w:rPr>
        <w:t>such</w:t>
      </w:r>
      <w:r>
        <w:rPr>
          <w:spacing w:val="1"/>
          <w:w w:val="90"/>
          <w:sz w:val="19"/>
        </w:rPr>
        <w:t xml:space="preserve"> </w:t>
      </w:r>
      <w:r>
        <w:rPr>
          <w:w w:val="90"/>
          <w:sz w:val="19"/>
        </w:rPr>
        <w:t>as</w:t>
      </w:r>
      <w:r>
        <w:rPr>
          <w:spacing w:val="1"/>
          <w:w w:val="90"/>
          <w:sz w:val="19"/>
        </w:rPr>
        <w:t xml:space="preserve"> </w:t>
      </w:r>
      <w:r>
        <w:rPr>
          <w:w w:val="90"/>
          <w:sz w:val="19"/>
        </w:rPr>
        <w:t>the</w:t>
      </w:r>
      <w:r>
        <w:rPr>
          <w:spacing w:val="1"/>
          <w:w w:val="90"/>
          <w:sz w:val="19"/>
        </w:rPr>
        <w:t xml:space="preserve"> </w:t>
      </w:r>
      <w:r>
        <w:rPr>
          <w:w w:val="90"/>
          <w:sz w:val="19"/>
        </w:rPr>
        <w:t>evolution</w:t>
      </w:r>
      <w:r>
        <w:rPr>
          <w:spacing w:val="1"/>
          <w:w w:val="90"/>
          <w:sz w:val="19"/>
        </w:rPr>
        <w:t xml:space="preserve"> </w:t>
      </w:r>
      <w:r>
        <w:rPr>
          <w:w w:val="90"/>
          <w:sz w:val="19"/>
        </w:rPr>
        <w:t>of</w:t>
      </w:r>
      <w:r>
        <w:rPr>
          <w:spacing w:val="1"/>
          <w:w w:val="90"/>
          <w:sz w:val="19"/>
        </w:rPr>
        <w:t xml:space="preserve"> </w:t>
      </w:r>
      <w:r>
        <w:rPr>
          <w:w w:val="90"/>
          <w:sz w:val="19"/>
        </w:rPr>
        <w:t>system</w:t>
      </w:r>
      <w:r>
        <w:rPr>
          <w:spacing w:val="1"/>
          <w:w w:val="90"/>
          <w:sz w:val="19"/>
        </w:rPr>
        <w:t xml:space="preserve"> </w:t>
      </w:r>
      <w:r>
        <w:rPr>
          <w:w w:val="90"/>
          <w:sz w:val="19"/>
        </w:rPr>
        <w:t>requirements</w:t>
      </w:r>
      <w:r>
        <w:rPr>
          <w:spacing w:val="1"/>
          <w:w w:val="90"/>
          <w:sz w:val="19"/>
        </w:rPr>
        <w:t xml:space="preserve"> </w:t>
      </w:r>
      <w:r>
        <w:rPr>
          <w:w w:val="90"/>
          <w:sz w:val="19"/>
        </w:rPr>
        <w:t>including</w:t>
      </w:r>
      <w:r>
        <w:rPr>
          <w:spacing w:val="1"/>
          <w:w w:val="90"/>
          <w:sz w:val="19"/>
        </w:rPr>
        <w:t xml:space="preserve"> </w:t>
      </w:r>
      <w:r>
        <w:rPr>
          <w:w w:val="90"/>
          <w:sz w:val="19"/>
        </w:rPr>
        <w:t>penetration</w:t>
      </w:r>
      <w:r>
        <w:rPr>
          <w:spacing w:val="1"/>
          <w:w w:val="90"/>
          <w:sz w:val="19"/>
        </w:rPr>
        <w:t xml:space="preserve"> </w:t>
      </w:r>
      <w:r>
        <w:rPr>
          <w:w w:val="90"/>
          <w:sz w:val="19"/>
        </w:rPr>
        <w:t>of</w:t>
      </w:r>
      <w:r>
        <w:rPr>
          <w:spacing w:val="33"/>
          <w:sz w:val="19"/>
        </w:rPr>
        <w:t xml:space="preserve"> </w:t>
      </w:r>
      <w:r>
        <w:rPr>
          <w:w w:val="90"/>
          <w:sz w:val="19"/>
        </w:rPr>
        <w:t>renewable</w:t>
      </w:r>
      <w:r>
        <w:rPr>
          <w:spacing w:val="33"/>
          <w:sz w:val="19"/>
        </w:rPr>
        <w:t xml:space="preserve"> </w:t>
      </w:r>
      <w:r>
        <w:rPr>
          <w:w w:val="90"/>
          <w:sz w:val="19"/>
        </w:rPr>
        <w:t>energy</w:t>
      </w:r>
      <w:r>
        <w:rPr>
          <w:spacing w:val="34"/>
          <w:sz w:val="19"/>
        </w:rPr>
        <w:t xml:space="preserve"> </w:t>
      </w:r>
      <w:r>
        <w:rPr>
          <w:w w:val="90"/>
          <w:sz w:val="19"/>
        </w:rPr>
        <w:t>sources,</w:t>
      </w:r>
      <w:r>
        <w:rPr>
          <w:spacing w:val="33"/>
          <w:sz w:val="19"/>
        </w:rPr>
        <w:t xml:space="preserve"> </w:t>
      </w:r>
      <w:r>
        <w:rPr>
          <w:w w:val="90"/>
          <w:sz w:val="19"/>
        </w:rPr>
        <w:t>smart</w:t>
      </w:r>
      <w:r>
        <w:rPr>
          <w:spacing w:val="-35"/>
          <w:w w:val="90"/>
          <w:sz w:val="19"/>
        </w:rPr>
        <w:t xml:space="preserve"> </w:t>
      </w:r>
      <w:r>
        <w:rPr>
          <w:w w:val="90"/>
          <w:sz w:val="19"/>
        </w:rPr>
        <w:t>grids,</w:t>
      </w:r>
      <w:r>
        <w:rPr>
          <w:spacing w:val="1"/>
          <w:w w:val="90"/>
          <w:sz w:val="19"/>
        </w:rPr>
        <w:t xml:space="preserve"> </w:t>
      </w:r>
      <w:r>
        <w:rPr>
          <w:w w:val="90"/>
          <w:sz w:val="19"/>
        </w:rPr>
        <w:t>distributed</w:t>
      </w:r>
      <w:r>
        <w:rPr>
          <w:spacing w:val="1"/>
          <w:w w:val="90"/>
          <w:sz w:val="19"/>
        </w:rPr>
        <w:t xml:space="preserve"> </w:t>
      </w:r>
      <w:r>
        <w:rPr>
          <w:w w:val="90"/>
          <w:sz w:val="19"/>
        </w:rPr>
        <w:t>generation</w:t>
      </w:r>
      <w:r>
        <w:rPr>
          <w:spacing w:val="1"/>
          <w:w w:val="90"/>
          <w:sz w:val="19"/>
        </w:rPr>
        <w:t xml:space="preserve"> </w:t>
      </w:r>
      <w:r>
        <w:rPr>
          <w:w w:val="90"/>
          <w:sz w:val="19"/>
        </w:rPr>
        <w:t>or</w:t>
      </w:r>
      <w:r>
        <w:rPr>
          <w:spacing w:val="1"/>
          <w:w w:val="90"/>
          <w:sz w:val="19"/>
        </w:rPr>
        <w:t xml:space="preserve"> </w:t>
      </w:r>
      <w:r>
        <w:rPr>
          <w:w w:val="90"/>
          <w:sz w:val="19"/>
        </w:rPr>
        <w:t>demand</w:t>
      </w:r>
      <w:r>
        <w:rPr>
          <w:spacing w:val="33"/>
          <w:sz w:val="19"/>
        </w:rPr>
        <w:t xml:space="preserve"> </w:t>
      </w:r>
      <w:r>
        <w:rPr>
          <w:w w:val="90"/>
          <w:sz w:val="19"/>
        </w:rPr>
        <w:t>response,</w:t>
      </w:r>
      <w:r>
        <w:rPr>
          <w:spacing w:val="33"/>
          <w:sz w:val="19"/>
        </w:rPr>
        <w:t xml:space="preserve"> </w:t>
      </w:r>
      <w:r>
        <w:rPr>
          <w:w w:val="90"/>
          <w:sz w:val="19"/>
        </w:rPr>
        <w:t>the</w:t>
      </w:r>
      <w:r>
        <w:rPr>
          <w:spacing w:val="34"/>
          <w:sz w:val="19"/>
        </w:rPr>
        <w:t xml:space="preserve"> </w:t>
      </w:r>
      <w:r>
        <w:rPr>
          <w:w w:val="90"/>
          <w:sz w:val="19"/>
        </w:rPr>
        <w:t>relevant</w:t>
      </w:r>
      <w:r>
        <w:rPr>
          <w:spacing w:val="33"/>
          <w:sz w:val="19"/>
        </w:rPr>
        <w:t xml:space="preserve"> </w:t>
      </w:r>
      <w:r>
        <w:rPr>
          <w:w w:val="90"/>
          <w:sz w:val="19"/>
        </w:rPr>
        <w:t>TSO</w:t>
      </w:r>
      <w:r>
        <w:rPr>
          <w:spacing w:val="34"/>
          <w:sz w:val="19"/>
        </w:rPr>
        <w:t xml:space="preserve"> </w:t>
      </w:r>
      <w:r>
        <w:rPr>
          <w:w w:val="90"/>
          <w:sz w:val="19"/>
        </w:rPr>
        <w:t>may</w:t>
      </w:r>
      <w:r>
        <w:rPr>
          <w:spacing w:val="33"/>
          <w:sz w:val="19"/>
        </w:rPr>
        <w:t xml:space="preserve"> </w:t>
      </w:r>
      <w:r>
        <w:rPr>
          <w:w w:val="90"/>
          <w:sz w:val="19"/>
        </w:rPr>
        <w:t>propose</w:t>
      </w:r>
      <w:r>
        <w:rPr>
          <w:spacing w:val="34"/>
          <w:sz w:val="19"/>
        </w:rPr>
        <w:t xml:space="preserve"> </w:t>
      </w:r>
      <w:r>
        <w:rPr>
          <w:w w:val="90"/>
          <w:sz w:val="19"/>
        </w:rPr>
        <w:t>to the</w:t>
      </w:r>
      <w:r>
        <w:rPr>
          <w:spacing w:val="33"/>
          <w:sz w:val="19"/>
        </w:rPr>
        <w:t xml:space="preserve"> </w:t>
      </w:r>
      <w:r>
        <w:rPr>
          <w:w w:val="90"/>
          <w:sz w:val="19"/>
        </w:rPr>
        <w:t>regulatory</w:t>
      </w:r>
      <w:r>
        <w:rPr>
          <w:spacing w:val="34"/>
          <w:sz w:val="19"/>
        </w:rPr>
        <w:t xml:space="preserve"> </w:t>
      </w:r>
      <w:r>
        <w:rPr>
          <w:w w:val="90"/>
          <w:sz w:val="19"/>
        </w:rPr>
        <w:t>authority concerned,</w:t>
      </w:r>
      <w:r>
        <w:rPr>
          <w:spacing w:val="-35"/>
          <w:w w:val="90"/>
          <w:sz w:val="19"/>
        </w:rPr>
        <w:t xml:space="preserve"> </w:t>
      </w:r>
      <w:r>
        <w:rPr>
          <w:spacing w:val="-1"/>
          <w:w w:val="95"/>
          <w:sz w:val="19"/>
        </w:rPr>
        <w:t>or</w:t>
      </w:r>
      <w:r>
        <w:rPr>
          <w:spacing w:val="2"/>
          <w:w w:val="95"/>
          <w:sz w:val="19"/>
        </w:rPr>
        <w:t xml:space="preserve"> </w:t>
      </w:r>
      <w:r>
        <w:rPr>
          <w:spacing w:val="-1"/>
          <w:w w:val="95"/>
          <w:sz w:val="19"/>
        </w:rPr>
        <w:t>where</w:t>
      </w:r>
      <w:r>
        <w:rPr>
          <w:spacing w:val="-2"/>
          <w:w w:val="95"/>
          <w:sz w:val="19"/>
        </w:rPr>
        <w:t xml:space="preserve"> </w:t>
      </w:r>
      <w:r>
        <w:rPr>
          <w:spacing w:val="-1"/>
          <w:w w:val="95"/>
          <w:sz w:val="19"/>
        </w:rPr>
        <w:t xml:space="preserve">applicable, </w:t>
      </w:r>
      <w:r>
        <w:rPr>
          <w:w w:val="95"/>
          <w:sz w:val="19"/>
        </w:rPr>
        <w:t>to</w:t>
      </w:r>
      <w:r>
        <w:rPr>
          <w:spacing w:val="-4"/>
          <w:w w:val="95"/>
          <w:sz w:val="19"/>
        </w:rPr>
        <w:t xml:space="preserve"> </w:t>
      </w:r>
      <w:r>
        <w:rPr>
          <w:w w:val="95"/>
          <w:sz w:val="19"/>
        </w:rPr>
        <w:t>the</w:t>
      </w:r>
      <w:r>
        <w:rPr>
          <w:spacing w:val="-2"/>
          <w:w w:val="95"/>
          <w:sz w:val="19"/>
        </w:rPr>
        <w:t xml:space="preserve"> </w:t>
      </w:r>
      <w:r>
        <w:rPr>
          <w:w w:val="95"/>
          <w:sz w:val="19"/>
        </w:rPr>
        <w:t>Member</w:t>
      </w:r>
      <w:r>
        <w:rPr>
          <w:spacing w:val="-2"/>
          <w:w w:val="95"/>
          <w:sz w:val="19"/>
        </w:rPr>
        <w:t xml:space="preserve"> </w:t>
      </w:r>
      <w:r>
        <w:rPr>
          <w:w w:val="95"/>
          <w:sz w:val="19"/>
        </w:rPr>
        <w:t>State</w:t>
      </w:r>
      <w:r>
        <w:rPr>
          <w:spacing w:val="-3"/>
          <w:w w:val="95"/>
          <w:sz w:val="19"/>
        </w:rPr>
        <w:t xml:space="preserve"> </w:t>
      </w:r>
      <w:r>
        <w:rPr>
          <w:w w:val="95"/>
          <w:sz w:val="19"/>
        </w:rPr>
        <w:t>to</w:t>
      </w:r>
      <w:r>
        <w:rPr>
          <w:spacing w:val="-3"/>
          <w:w w:val="95"/>
          <w:sz w:val="19"/>
        </w:rPr>
        <w:t xml:space="preserve"> </w:t>
      </w:r>
      <w:r>
        <w:rPr>
          <w:w w:val="95"/>
          <w:sz w:val="19"/>
        </w:rPr>
        <w:t>exte</w:t>
      </w:r>
      <w:r>
        <w:rPr>
          <w:w w:val="95"/>
          <w:sz w:val="19"/>
        </w:rPr>
        <w:t>nd</w:t>
      </w:r>
      <w:r>
        <w:rPr>
          <w:spacing w:val="-2"/>
          <w:w w:val="95"/>
          <w:sz w:val="19"/>
        </w:rPr>
        <w:t xml:space="preserve"> </w:t>
      </w:r>
      <w:r>
        <w:rPr>
          <w:w w:val="95"/>
          <w:sz w:val="19"/>
        </w:rPr>
        <w:t>the</w:t>
      </w:r>
      <w:r>
        <w:rPr>
          <w:spacing w:val="-2"/>
          <w:w w:val="95"/>
          <w:sz w:val="19"/>
        </w:rPr>
        <w:t xml:space="preserve"> </w:t>
      </w:r>
      <w:r>
        <w:rPr>
          <w:w w:val="95"/>
          <w:sz w:val="19"/>
        </w:rPr>
        <w:t>application</w:t>
      </w:r>
      <w:r>
        <w:rPr>
          <w:spacing w:val="-2"/>
          <w:w w:val="95"/>
          <w:sz w:val="19"/>
        </w:rPr>
        <w:t xml:space="preserve"> </w:t>
      </w:r>
      <w:r>
        <w:rPr>
          <w:w w:val="95"/>
          <w:sz w:val="19"/>
        </w:rPr>
        <w:t>of this</w:t>
      </w:r>
      <w:r>
        <w:rPr>
          <w:spacing w:val="-1"/>
          <w:w w:val="95"/>
          <w:sz w:val="19"/>
        </w:rPr>
        <w:t xml:space="preserve"> </w:t>
      </w:r>
      <w:r>
        <w:rPr>
          <w:w w:val="95"/>
          <w:sz w:val="19"/>
        </w:rPr>
        <w:t>Regulation</w:t>
      </w:r>
      <w:r>
        <w:rPr>
          <w:spacing w:val="-1"/>
          <w:w w:val="95"/>
          <w:sz w:val="19"/>
        </w:rPr>
        <w:t xml:space="preserve"> </w:t>
      </w:r>
      <w:r>
        <w:rPr>
          <w:w w:val="95"/>
          <w:sz w:val="19"/>
        </w:rPr>
        <w:t>to</w:t>
      </w:r>
      <w:r>
        <w:rPr>
          <w:spacing w:val="-4"/>
          <w:w w:val="95"/>
          <w:sz w:val="19"/>
        </w:rPr>
        <w:t xml:space="preserve"> </w:t>
      </w:r>
      <w:r>
        <w:rPr>
          <w:w w:val="95"/>
          <w:sz w:val="19"/>
        </w:rPr>
        <w:t>existing</w:t>
      </w:r>
      <w:r>
        <w:rPr>
          <w:spacing w:val="-2"/>
          <w:w w:val="95"/>
          <w:sz w:val="19"/>
        </w:rPr>
        <w:t xml:space="preserve"> </w:t>
      </w:r>
      <w:r>
        <w:rPr>
          <w:w w:val="95"/>
          <w:sz w:val="19"/>
        </w:rPr>
        <w:t>transmission-connected</w:t>
      </w:r>
      <w:r>
        <w:rPr>
          <w:spacing w:val="-37"/>
          <w:w w:val="95"/>
          <w:sz w:val="19"/>
        </w:rPr>
        <w:t xml:space="preserve"> </w:t>
      </w:r>
      <w:r>
        <w:rPr>
          <w:w w:val="90"/>
          <w:sz w:val="19"/>
        </w:rPr>
        <w:t>demand facilities, existing transmission-connected distribution facilities, existing distribution systems, or existing demand</w:t>
      </w:r>
      <w:r>
        <w:rPr>
          <w:spacing w:val="1"/>
          <w:w w:val="90"/>
          <w:sz w:val="19"/>
        </w:rPr>
        <w:t xml:space="preserve"> </w:t>
      </w:r>
      <w:r>
        <w:rPr>
          <w:w w:val="90"/>
          <w:sz w:val="19"/>
        </w:rPr>
        <w:t xml:space="preserve">units used by a demand facility or a closed distribution </w:t>
      </w:r>
      <w:r>
        <w:rPr>
          <w:w w:val="90"/>
          <w:sz w:val="19"/>
        </w:rPr>
        <w:t>system to provide demand response services to a relevant system</w:t>
      </w:r>
      <w:r>
        <w:rPr>
          <w:spacing w:val="1"/>
          <w:w w:val="90"/>
          <w:sz w:val="19"/>
        </w:rPr>
        <w:t xml:space="preserve"> </w:t>
      </w:r>
      <w:r>
        <w:rPr>
          <w:sz w:val="19"/>
        </w:rPr>
        <w:t>operator</w:t>
      </w:r>
      <w:r>
        <w:rPr>
          <w:spacing w:val="14"/>
          <w:sz w:val="19"/>
        </w:rPr>
        <w:t xml:space="preserve"> </w:t>
      </w:r>
      <w:r>
        <w:rPr>
          <w:sz w:val="19"/>
        </w:rPr>
        <w:t>or</w:t>
      </w:r>
      <w:r>
        <w:rPr>
          <w:spacing w:val="18"/>
          <w:sz w:val="19"/>
        </w:rPr>
        <w:t xml:space="preserve"> </w:t>
      </w:r>
      <w:r>
        <w:rPr>
          <w:sz w:val="19"/>
        </w:rPr>
        <w:t>relevant</w:t>
      </w:r>
      <w:r>
        <w:rPr>
          <w:spacing w:val="14"/>
          <w:sz w:val="19"/>
        </w:rPr>
        <w:t xml:space="preserve"> </w:t>
      </w:r>
      <w:r>
        <w:rPr>
          <w:sz w:val="19"/>
        </w:rPr>
        <w:t>TSO.</w:t>
      </w:r>
    </w:p>
    <w:p w14:paraId="360DFB20" w14:textId="77777777" w:rsidR="00343FF6" w:rsidRDefault="00635E89">
      <w:pPr>
        <w:pStyle w:val="BodyText"/>
        <w:spacing w:before="101" w:line="228" w:lineRule="auto"/>
        <w:ind w:left="107" w:right="122"/>
      </w:pPr>
      <w:r>
        <w:rPr>
          <w:w w:val="95"/>
        </w:rPr>
        <w:t>For</w:t>
      </w:r>
      <w:r>
        <w:rPr>
          <w:spacing w:val="25"/>
          <w:w w:val="95"/>
        </w:rPr>
        <w:t xml:space="preserve"> </w:t>
      </w:r>
      <w:r>
        <w:rPr>
          <w:w w:val="95"/>
        </w:rPr>
        <w:t>that</w:t>
      </w:r>
      <w:r>
        <w:rPr>
          <w:spacing w:val="20"/>
          <w:w w:val="95"/>
        </w:rPr>
        <w:t xml:space="preserve"> </w:t>
      </w:r>
      <w:r>
        <w:rPr>
          <w:w w:val="95"/>
        </w:rPr>
        <w:t>purpose</w:t>
      </w:r>
      <w:r>
        <w:rPr>
          <w:spacing w:val="20"/>
          <w:w w:val="95"/>
        </w:rPr>
        <w:t xml:space="preserve"> </w:t>
      </w:r>
      <w:r>
        <w:rPr>
          <w:w w:val="95"/>
        </w:rPr>
        <w:t>a</w:t>
      </w:r>
      <w:r>
        <w:rPr>
          <w:spacing w:val="21"/>
          <w:w w:val="95"/>
        </w:rPr>
        <w:t xml:space="preserve"> </w:t>
      </w:r>
      <w:r>
        <w:rPr>
          <w:w w:val="95"/>
        </w:rPr>
        <w:t>sound</w:t>
      </w:r>
      <w:r>
        <w:rPr>
          <w:spacing w:val="21"/>
          <w:w w:val="95"/>
        </w:rPr>
        <w:t xml:space="preserve"> </w:t>
      </w:r>
      <w:r>
        <w:rPr>
          <w:w w:val="95"/>
        </w:rPr>
        <w:t>and</w:t>
      </w:r>
      <w:r>
        <w:rPr>
          <w:spacing w:val="21"/>
          <w:w w:val="95"/>
        </w:rPr>
        <w:t xml:space="preserve"> </w:t>
      </w:r>
      <w:r>
        <w:rPr>
          <w:w w:val="95"/>
        </w:rPr>
        <w:t>transparent</w:t>
      </w:r>
      <w:r>
        <w:rPr>
          <w:spacing w:val="21"/>
          <w:w w:val="95"/>
        </w:rPr>
        <w:t xml:space="preserve"> </w:t>
      </w:r>
      <w:r>
        <w:rPr>
          <w:w w:val="95"/>
        </w:rPr>
        <w:t>quantitative</w:t>
      </w:r>
      <w:r>
        <w:rPr>
          <w:spacing w:val="20"/>
          <w:w w:val="95"/>
        </w:rPr>
        <w:t xml:space="preserve"> </w:t>
      </w:r>
      <w:r>
        <w:rPr>
          <w:w w:val="95"/>
        </w:rPr>
        <w:t>cost-benefit</w:t>
      </w:r>
      <w:r>
        <w:rPr>
          <w:spacing w:val="22"/>
          <w:w w:val="95"/>
        </w:rPr>
        <w:t xml:space="preserve"> </w:t>
      </w:r>
      <w:r>
        <w:rPr>
          <w:w w:val="95"/>
        </w:rPr>
        <w:t>analysis</w:t>
      </w:r>
      <w:r>
        <w:rPr>
          <w:spacing w:val="20"/>
          <w:w w:val="95"/>
        </w:rPr>
        <w:t xml:space="preserve"> </w:t>
      </w:r>
      <w:r>
        <w:rPr>
          <w:w w:val="95"/>
        </w:rPr>
        <w:t>shall</w:t>
      </w:r>
      <w:r>
        <w:rPr>
          <w:spacing w:val="21"/>
          <w:w w:val="95"/>
        </w:rPr>
        <w:t xml:space="preserve"> </w:t>
      </w:r>
      <w:r>
        <w:rPr>
          <w:w w:val="95"/>
        </w:rPr>
        <w:t>be</w:t>
      </w:r>
      <w:r>
        <w:rPr>
          <w:spacing w:val="20"/>
          <w:w w:val="95"/>
        </w:rPr>
        <w:t xml:space="preserve"> </w:t>
      </w:r>
      <w:r>
        <w:rPr>
          <w:w w:val="95"/>
        </w:rPr>
        <w:t>carried</w:t>
      </w:r>
      <w:r>
        <w:rPr>
          <w:spacing w:val="20"/>
          <w:w w:val="95"/>
        </w:rPr>
        <w:t xml:space="preserve"> </w:t>
      </w:r>
      <w:r>
        <w:rPr>
          <w:w w:val="95"/>
        </w:rPr>
        <w:t>out,</w:t>
      </w:r>
      <w:r>
        <w:rPr>
          <w:spacing w:val="21"/>
          <w:w w:val="95"/>
        </w:rPr>
        <w:t xml:space="preserve"> </w:t>
      </w:r>
      <w:r>
        <w:rPr>
          <w:w w:val="95"/>
        </w:rPr>
        <w:t>in</w:t>
      </w:r>
      <w:r>
        <w:rPr>
          <w:spacing w:val="21"/>
          <w:w w:val="95"/>
        </w:rPr>
        <w:t xml:space="preserve"> </w:t>
      </w:r>
      <w:r>
        <w:rPr>
          <w:w w:val="95"/>
        </w:rPr>
        <w:t>accordance</w:t>
      </w:r>
      <w:r>
        <w:rPr>
          <w:spacing w:val="20"/>
          <w:w w:val="95"/>
        </w:rPr>
        <w:t xml:space="preserve"> </w:t>
      </w:r>
      <w:r>
        <w:rPr>
          <w:w w:val="95"/>
        </w:rPr>
        <w:t>with</w:t>
      </w:r>
      <w:r>
        <w:rPr>
          <w:spacing w:val="-37"/>
          <w:w w:val="95"/>
        </w:rPr>
        <w:t xml:space="preserve"> </w:t>
      </w:r>
      <w:r>
        <w:t>Articles</w:t>
      </w:r>
      <w:r>
        <w:rPr>
          <w:spacing w:val="13"/>
        </w:rPr>
        <w:t xml:space="preserve"> </w:t>
      </w:r>
      <w:r>
        <w:t>48</w:t>
      </w:r>
      <w:r>
        <w:rPr>
          <w:spacing w:val="12"/>
        </w:rPr>
        <w:t xml:space="preserve"> </w:t>
      </w:r>
      <w:r>
        <w:t>and</w:t>
      </w:r>
      <w:r>
        <w:rPr>
          <w:spacing w:val="13"/>
        </w:rPr>
        <w:t xml:space="preserve"> </w:t>
      </w:r>
      <w:r>
        <w:t>49.</w:t>
      </w:r>
      <w:r>
        <w:rPr>
          <w:spacing w:val="12"/>
        </w:rPr>
        <w:t xml:space="preserve"> </w:t>
      </w:r>
      <w:r>
        <w:t>The</w:t>
      </w:r>
      <w:r>
        <w:rPr>
          <w:spacing w:val="12"/>
        </w:rPr>
        <w:t xml:space="preserve"> </w:t>
      </w:r>
      <w:r>
        <w:t>analysis</w:t>
      </w:r>
      <w:r>
        <w:rPr>
          <w:spacing w:val="13"/>
        </w:rPr>
        <w:t xml:space="preserve"> </w:t>
      </w:r>
      <w:r>
        <w:t>shall</w:t>
      </w:r>
      <w:r>
        <w:rPr>
          <w:spacing w:val="13"/>
        </w:rPr>
        <w:t xml:space="preserve"> </w:t>
      </w:r>
      <w:r>
        <w:t>indicate:</w:t>
      </w:r>
    </w:p>
    <w:p w14:paraId="5167D510" w14:textId="77777777" w:rsidR="00343FF6" w:rsidRDefault="00343FF6">
      <w:pPr>
        <w:pStyle w:val="BodyText"/>
        <w:spacing w:before="4"/>
        <w:rPr>
          <w:sz w:val="22"/>
        </w:rPr>
      </w:pPr>
    </w:p>
    <w:p w14:paraId="1765A9DF" w14:textId="77777777" w:rsidR="00343FF6" w:rsidRDefault="00635E89">
      <w:pPr>
        <w:pStyle w:val="ListParagraph"/>
        <w:numPr>
          <w:ilvl w:val="0"/>
          <w:numId w:val="95"/>
        </w:numPr>
        <w:tabs>
          <w:tab w:val="left" w:pos="402"/>
        </w:tabs>
        <w:spacing w:line="228" w:lineRule="auto"/>
        <w:ind w:right="124"/>
        <w:rPr>
          <w:sz w:val="19"/>
        </w:rPr>
      </w:pPr>
      <w:r>
        <w:rPr>
          <w:w w:val="90"/>
          <w:sz w:val="19"/>
        </w:rPr>
        <w:t>the</w:t>
      </w:r>
      <w:r>
        <w:rPr>
          <w:spacing w:val="25"/>
          <w:w w:val="90"/>
          <w:sz w:val="19"/>
        </w:rPr>
        <w:t xml:space="preserve"> </w:t>
      </w:r>
      <w:r>
        <w:rPr>
          <w:w w:val="90"/>
          <w:sz w:val="19"/>
        </w:rPr>
        <w:t>costs,</w:t>
      </w:r>
      <w:r>
        <w:rPr>
          <w:spacing w:val="27"/>
          <w:w w:val="90"/>
          <w:sz w:val="19"/>
        </w:rPr>
        <w:t xml:space="preserve"> </w:t>
      </w:r>
      <w:r>
        <w:rPr>
          <w:w w:val="90"/>
          <w:sz w:val="19"/>
        </w:rPr>
        <w:t>in</w:t>
      </w:r>
      <w:r>
        <w:rPr>
          <w:spacing w:val="26"/>
          <w:w w:val="90"/>
          <w:sz w:val="19"/>
        </w:rPr>
        <w:t xml:space="preserve"> </w:t>
      </w:r>
      <w:r>
        <w:rPr>
          <w:w w:val="90"/>
          <w:sz w:val="19"/>
        </w:rPr>
        <w:t>regard</w:t>
      </w:r>
      <w:r>
        <w:rPr>
          <w:spacing w:val="24"/>
          <w:w w:val="90"/>
          <w:sz w:val="19"/>
        </w:rPr>
        <w:t xml:space="preserve"> </w:t>
      </w:r>
      <w:r>
        <w:rPr>
          <w:w w:val="90"/>
          <w:sz w:val="19"/>
        </w:rPr>
        <w:t>to</w:t>
      </w:r>
      <w:r>
        <w:rPr>
          <w:spacing w:val="26"/>
          <w:w w:val="90"/>
          <w:sz w:val="19"/>
        </w:rPr>
        <w:t xml:space="preserve"> </w:t>
      </w:r>
      <w:r>
        <w:rPr>
          <w:w w:val="90"/>
          <w:sz w:val="19"/>
        </w:rPr>
        <w:t>existing</w:t>
      </w:r>
      <w:r>
        <w:rPr>
          <w:spacing w:val="26"/>
          <w:w w:val="90"/>
          <w:sz w:val="19"/>
        </w:rPr>
        <w:t xml:space="preserve"> </w:t>
      </w:r>
      <w:r>
        <w:rPr>
          <w:w w:val="90"/>
          <w:sz w:val="19"/>
        </w:rPr>
        <w:t>transmission-connected</w:t>
      </w:r>
      <w:r>
        <w:rPr>
          <w:spacing w:val="27"/>
          <w:w w:val="90"/>
          <w:sz w:val="19"/>
        </w:rPr>
        <w:t xml:space="preserve"> </w:t>
      </w:r>
      <w:r>
        <w:rPr>
          <w:w w:val="90"/>
          <w:sz w:val="19"/>
        </w:rPr>
        <w:t>demand</w:t>
      </w:r>
      <w:r>
        <w:rPr>
          <w:spacing w:val="26"/>
          <w:w w:val="90"/>
          <w:sz w:val="19"/>
        </w:rPr>
        <w:t xml:space="preserve"> </w:t>
      </w:r>
      <w:r>
        <w:rPr>
          <w:w w:val="90"/>
          <w:sz w:val="19"/>
        </w:rPr>
        <w:t>facilities,</w:t>
      </w:r>
      <w:r>
        <w:rPr>
          <w:spacing w:val="26"/>
          <w:w w:val="90"/>
          <w:sz w:val="19"/>
        </w:rPr>
        <w:t xml:space="preserve"> </w:t>
      </w:r>
      <w:r>
        <w:rPr>
          <w:w w:val="90"/>
          <w:sz w:val="19"/>
        </w:rPr>
        <w:t>existing</w:t>
      </w:r>
      <w:r>
        <w:rPr>
          <w:spacing w:val="26"/>
          <w:w w:val="90"/>
          <w:sz w:val="19"/>
        </w:rPr>
        <w:t xml:space="preserve"> </w:t>
      </w:r>
      <w:r>
        <w:rPr>
          <w:w w:val="90"/>
          <w:sz w:val="19"/>
        </w:rPr>
        <w:t>transmission-connected</w:t>
      </w:r>
      <w:r>
        <w:rPr>
          <w:spacing w:val="27"/>
          <w:w w:val="90"/>
          <w:sz w:val="19"/>
        </w:rPr>
        <w:t xml:space="preserve"> </w:t>
      </w:r>
      <w:r>
        <w:rPr>
          <w:w w:val="90"/>
          <w:sz w:val="19"/>
        </w:rPr>
        <w:t>distribution</w:t>
      </w:r>
      <w:r>
        <w:rPr>
          <w:spacing w:val="-35"/>
          <w:w w:val="90"/>
          <w:sz w:val="19"/>
        </w:rPr>
        <w:t xml:space="preserve"> </w:t>
      </w:r>
      <w:r>
        <w:rPr>
          <w:w w:val="95"/>
          <w:sz w:val="19"/>
        </w:rPr>
        <w:t>facilities, existing</w:t>
      </w:r>
      <w:r>
        <w:rPr>
          <w:spacing w:val="1"/>
          <w:w w:val="95"/>
          <w:sz w:val="19"/>
        </w:rPr>
        <w:t xml:space="preserve"> </w:t>
      </w:r>
      <w:r>
        <w:rPr>
          <w:w w:val="95"/>
          <w:sz w:val="19"/>
        </w:rPr>
        <w:t>distribution</w:t>
      </w:r>
      <w:r>
        <w:rPr>
          <w:spacing w:val="1"/>
          <w:w w:val="95"/>
          <w:sz w:val="19"/>
        </w:rPr>
        <w:t xml:space="preserve"> </w:t>
      </w:r>
      <w:r>
        <w:rPr>
          <w:w w:val="95"/>
          <w:sz w:val="19"/>
        </w:rPr>
        <w:t>systems and</w:t>
      </w:r>
      <w:r>
        <w:rPr>
          <w:spacing w:val="1"/>
          <w:w w:val="95"/>
          <w:sz w:val="19"/>
        </w:rPr>
        <w:t xml:space="preserve"> </w:t>
      </w:r>
      <w:r>
        <w:rPr>
          <w:w w:val="95"/>
          <w:sz w:val="19"/>
        </w:rPr>
        <w:t>existing</w:t>
      </w:r>
      <w:r>
        <w:rPr>
          <w:spacing w:val="1"/>
          <w:w w:val="95"/>
          <w:sz w:val="19"/>
        </w:rPr>
        <w:t xml:space="preserve"> </w:t>
      </w:r>
      <w:r>
        <w:rPr>
          <w:w w:val="95"/>
          <w:sz w:val="19"/>
        </w:rPr>
        <w:t>demand</w:t>
      </w:r>
      <w:r>
        <w:rPr>
          <w:spacing w:val="1"/>
          <w:w w:val="95"/>
          <w:sz w:val="19"/>
        </w:rPr>
        <w:t xml:space="preserve"> </w:t>
      </w:r>
      <w:r>
        <w:rPr>
          <w:w w:val="95"/>
          <w:sz w:val="19"/>
        </w:rPr>
        <w:t>units,</w:t>
      </w:r>
      <w:r>
        <w:rPr>
          <w:spacing w:val="1"/>
          <w:w w:val="95"/>
          <w:sz w:val="19"/>
        </w:rPr>
        <w:t xml:space="preserve"> </w:t>
      </w:r>
      <w:r>
        <w:rPr>
          <w:w w:val="95"/>
          <w:sz w:val="19"/>
        </w:rPr>
        <w:t>of</w:t>
      </w:r>
      <w:r>
        <w:rPr>
          <w:spacing w:val="1"/>
          <w:w w:val="95"/>
          <w:sz w:val="19"/>
        </w:rPr>
        <w:t xml:space="preserve"> </w:t>
      </w:r>
      <w:r>
        <w:rPr>
          <w:w w:val="95"/>
          <w:sz w:val="19"/>
        </w:rPr>
        <w:t>requiring</w:t>
      </w:r>
      <w:r>
        <w:rPr>
          <w:spacing w:val="1"/>
          <w:w w:val="95"/>
          <w:sz w:val="19"/>
        </w:rPr>
        <w:t xml:space="preserve"> </w:t>
      </w:r>
      <w:r>
        <w:rPr>
          <w:w w:val="95"/>
          <w:sz w:val="19"/>
        </w:rPr>
        <w:t>compliance</w:t>
      </w:r>
      <w:r>
        <w:rPr>
          <w:spacing w:val="2"/>
          <w:w w:val="95"/>
          <w:sz w:val="19"/>
        </w:rPr>
        <w:t xml:space="preserve"> </w:t>
      </w:r>
      <w:r>
        <w:rPr>
          <w:w w:val="95"/>
          <w:sz w:val="19"/>
        </w:rPr>
        <w:t>with this</w:t>
      </w:r>
      <w:r>
        <w:rPr>
          <w:spacing w:val="2"/>
          <w:w w:val="95"/>
          <w:sz w:val="19"/>
        </w:rPr>
        <w:t xml:space="preserve"> </w:t>
      </w:r>
      <w:r>
        <w:rPr>
          <w:w w:val="95"/>
          <w:sz w:val="19"/>
        </w:rPr>
        <w:t>Regulation;</w:t>
      </w:r>
    </w:p>
    <w:p w14:paraId="3232886F" w14:textId="77777777" w:rsidR="00343FF6" w:rsidRDefault="00343FF6">
      <w:pPr>
        <w:pStyle w:val="BodyText"/>
        <w:spacing w:before="8"/>
        <w:rPr>
          <w:sz w:val="21"/>
        </w:rPr>
      </w:pPr>
    </w:p>
    <w:p w14:paraId="57A8DB8C" w14:textId="77777777" w:rsidR="00343FF6" w:rsidRDefault="00635E89">
      <w:pPr>
        <w:pStyle w:val="ListParagraph"/>
        <w:numPr>
          <w:ilvl w:val="0"/>
          <w:numId w:val="95"/>
        </w:numPr>
        <w:tabs>
          <w:tab w:val="left" w:pos="402"/>
        </w:tabs>
        <w:ind w:right="0"/>
        <w:rPr>
          <w:sz w:val="19"/>
        </w:rPr>
      </w:pPr>
      <w:r>
        <w:rPr>
          <w:w w:val="90"/>
          <w:sz w:val="19"/>
        </w:rPr>
        <w:t>the</w:t>
      </w:r>
      <w:r>
        <w:rPr>
          <w:spacing w:val="25"/>
          <w:w w:val="90"/>
          <w:sz w:val="19"/>
        </w:rPr>
        <w:t xml:space="preserve"> </w:t>
      </w:r>
      <w:r>
        <w:rPr>
          <w:w w:val="90"/>
          <w:sz w:val="19"/>
        </w:rPr>
        <w:t>socioeconomic</w:t>
      </w:r>
      <w:r>
        <w:rPr>
          <w:spacing w:val="25"/>
          <w:w w:val="90"/>
          <w:sz w:val="19"/>
        </w:rPr>
        <w:t xml:space="preserve"> </w:t>
      </w:r>
      <w:r>
        <w:rPr>
          <w:w w:val="90"/>
          <w:sz w:val="19"/>
        </w:rPr>
        <w:t>b</w:t>
      </w:r>
      <w:r>
        <w:rPr>
          <w:w w:val="90"/>
          <w:sz w:val="19"/>
        </w:rPr>
        <w:t>enefit</w:t>
      </w:r>
      <w:r>
        <w:rPr>
          <w:spacing w:val="25"/>
          <w:w w:val="90"/>
          <w:sz w:val="19"/>
        </w:rPr>
        <w:t xml:space="preserve"> </w:t>
      </w:r>
      <w:r>
        <w:rPr>
          <w:w w:val="90"/>
          <w:sz w:val="19"/>
        </w:rPr>
        <w:t>resulting</w:t>
      </w:r>
      <w:r>
        <w:rPr>
          <w:spacing w:val="27"/>
          <w:w w:val="90"/>
          <w:sz w:val="19"/>
        </w:rPr>
        <w:t xml:space="preserve"> </w:t>
      </w:r>
      <w:r>
        <w:rPr>
          <w:w w:val="90"/>
          <w:sz w:val="19"/>
        </w:rPr>
        <w:t>from</w:t>
      </w:r>
      <w:r>
        <w:rPr>
          <w:spacing w:val="25"/>
          <w:w w:val="90"/>
          <w:sz w:val="19"/>
        </w:rPr>
        <w:t xml:space="preserve"> </w:t>
      </w:r>
      <w:r>
        <w:rPr>
          <w:w w:val="90"/>
          <w:sz w:val="19"/>
        </w:rPr>
        <w:t>applying</w:t>
      </w:r>
      <w:r>
        <w:rPr>
          <w:spacing w:val="26"/>
          <w:w w:val="90"/>
          <w:sz w:val="19"/>
        </w:rPr>
        <w:t xml:space="preserve"> </w:t>
      </w:r>
      <w:r>
        <w:rPr>
          <w:w w:val="90"/>
          <w:sz w:val="19"/>
        </w:rPr>
        <w:t>the</w:t>
      </w:r>
      <w:r>
        <w:rPr>
          <w:spacing w:val="26"/>
          <w:w w:val="90"/>
          <w:sz w:val="19"/>
        </w:rPr>
        <w:t xml:space="preserve"> </w:t>
      </w:r>
      <w:r>
        <w:rPr>
          <w:w w:val="90"/>
          <w:sz w:val="19"/>
        </w:rPr>
        <w:t>requirements</w:t>
      </w:r>
      <w:r>
        <w:rPr>
          <w:spacing w:val="26"/>
          <w:w w:val="90"/>
          <w:sz w:val="19"/>
        </w:rPr>
        <w:t xml:space="preserve"> </w:t>
      </w:r>
      <w:r>
        <w:rPr>
          <w:w w:val="90"/>
          <w:sz w:val="19"/>
        </w:rPr>
        <w:t>set</w:t>
      </w:r>
      <w:r>
        <w:rPr>
          <w:spacing w:val="23"/>
          <w:w w:val="90"/>
          <w:sz w:val="19"/>
        </w:rPr>
        <w:t xml:space="preserve"> </w:t>
      </w:r>
      <w:r>
        <w:rPr>
          <w:w w:val="90"/>
          <w:sz w:val="19"/>
        </w:rPr>
        <w:t>out</w:t>
      </w:r>
      <w:r>
        <w:rPr>
          <w:spacing w:val="25"/>
          <w:w w:val="90"/>
          <w:sz w:val="19"/>
        </w:rPr>
        <w:t xml:space="preserve"> </w:t>
      </w:r>
      <w:r>
        <w:rPr>
          <w:w w:val="90"/>
          <w:sz w:val="19"/>
        </w:rPr>
        <w:t>in</w:t>
      </w:r>
      <w:r>
        <w:rPr>
          <w:spacing w:val="27"/>
          <w:w w:val="90"/>
          <w:sz w:val="19"/>
        </w:rPr>
        <w:t xml:space="preserve"> </w:t>
      </w:r>
      <w:r>
        <w:rPr>
          <w:w w:val="90"/>
          <w:sz w:val="19"/>
        </w:rPr>
        <w:t>this</w:t>
      </w:r>
      <w:r>
        <w:rPr>
          <w:spacing w:val="25"/>
          <w:w w:val="90"/>
          <w:sz w:val="19"/>
        </w:rPr>
        <w:t xml:space="preserve"> </w:t>
      </w:r>
      <w:r>
        <w:rPr>
          <w:w w:val="90"/>
          <w:sz w:val="19"/>
        </w:rPr>
        <w:t>Regulation;</w:t>
      </w:r>
      <w:r>
        <w:rPr>
          <w:spacing w:val="26"/>
          <w:w w:val="90"/>
          <w:sz w:val="19"/>
        </w:rPr>
        <w:t xml:space="preserve"> </w:t>
      </w:r>
      <w:r>
        <w:rPr>
          <w:w w:val="90"/>
          <w:sz w:val="19"/>
        </w:rPr>
        <w:t>and</w:t>
      </w:r>
    </w:p>
    <w:p w14:paraId="03FB5FCE" w14:textId="77777777" w:rsidR="00343FF6" w:rsidRDefault="00343FF6">
      <w:pPr>
        <w:pStyle w:val="BodyText"/>
        <w:spacing w:before="6"/>
        <w:rPr>
          <w:sz w:val="21"/>
        </w:rPr>
      </w:pPr>
    </w:p>
    <w:p w14:paraId="5D97226C" w14:textId="77777777" w:rsidR="00343FF6" w:rsidRDefault="00635E89">
      <w:pPr>
        <w:pStyle w:val="ListParagraph"/>
        <w:numPr>
          <w:ilvl w:val="0"/>
          <w:numId w:val="95"/>
        </w:numPr>
        <w:tabs>
          <w:tab w:val="left" w:pos="402"/>
        </w:tabs>
        <w:ind w:right="0"/>
        <w:rPr>
          <w:sz w:val="19"/>
        </w:rPr>
      </w:pPr>
      <w:r>
        <w:rPr>
          <w:w w:val="90"/>
          <w:sz w:val="19"/>
        </w:rPr>
        <w:t>the</w:t>
      </w:r>
      <w:r>
        <w:rPr>
          <w:spacing w:val="18"/>
          <w:w w:val="90"/>
          <w:sz w:val="19"/>
        </w:rPr>
        <w:t xml:space="preserve"> </w:t>
      </w:r>
      <w:r>
        <w:rPr>
          <w:w w:val="90"/>
          <w:sz w:val="19"/>
        </w:rPr>
        <w:t>potential</w:t>
      </w:r>
      <w:r>
        <w:rPr>
          <w:spacing w:val="20"/>
          <w:w w:val="90"/>
          <w:sz w:val="19"/>
        </w:rPr>
        <w:t xml:space="preserve"> </w:t>
      </w:r>
      <w:r>
        <w:rPr>
          <w:w w:val="90"/>
          <w:sz w:val="19"/>
        </w:rPr>
        <w:t>of</w:t>
      </w:r>
      <w:r>
        <w:rPr>
          <w:spacing w:val="17"/>
          <w:w w:val="90"/>
          <w:sz w:val="19"/>
        </w:rPr>
        <w:t xml:space="preserve"> </w:t>
      </w:r>
      <w:r>
        <w:rPr>
          <w:w w:val="90"/>
          <w:sz w:val="19"/>
        </w:rPr>
        <w:t>alternative</w:t>
      </w:r>
      <w:r>
        <w:rPr>
          <w:spacing w:val="18"/>
          <w:w w:val="90"/>
          <w:sz w:val="19"/>
        </w:rPr>
        <w:t xml:space="preserve"> </w:t>
      </w:r>
      <w:r>
        <w:rPr>
          <w:w w:val="90"/>
          <w:sz w:val="19"/>
        </w:rPr>
        <w:t>measures</w:t>
      </w:r>
      <w:r>
        <w:rPr>
          <w:spacing w:val="19"/>
          <w:w w:val="90"/>
          <w:sz w:val="19"/>
        </w:rPr>
        <w:t xml:space="preserve"> </w:t>
      </w:r>
      <w:r>
        <w:rPr>
          <w:w w:val="90"/>
          <w:sz w:val="19"/>
        </w:rPr>
        <w:t>to</w:t>
      </w:r>
      <w:r>
        <w:rPr>
          <w:spacing w:val="17"/>
          <w:w w:val="90"/>
          <w:sz w:val="19"/>
        </w:rPr>
        <w:t xml:space="preserve"> </w:t>
      </w:r>
      <w:r>
        <w:rPr>
          <w:w w:val="90"/>
          <w:sz w:val="19"/>
        </w:rPr>
        <w:t>achieve</w:t>
      </w:r>
      <w:r>
        <w:rPr>
          <w:spacing w:val="19"/>
          <w:w w:val="90"/>
          <w:sz w:val="19"/>
        </w:rPr>
        <w:t xml:space="preserve"> </w:t>
      </w:r>
      <w:r>
        <w:rPr>
          <w:w w:val="90"/>
          <w:sz w:val="19"/>
        </w:rPr>
        <w:t>the</w:t>
      </w:r>
      <w:r>
        <w:rPr>
          <w:spacing w:val="19"/>
          <w:w w:val="90"/>
          <w:sz w:val="19"/>
        </w:rPr>
        <w:t xml:space="preserve"> </w:t>
      </w:r>
      <w:r>
        <w:rPr>
          <w:w w:val="90"/>
          <w:sz w:val="19"/>
        </w:rPr>
        <w:t>required</w:t>
      </w:r>
      <w:r>
        <w:rPr>
          <w:spacing w:val="19"/>
          <w:w w:val="90"/>
          <w:sz w:val="19"/>
        </w:rPr>
        <w:t xml:space="preserve"> </w:t>
      </w:r>
      <w:r>
        <w:rPr>
          <w:w w:val="90"/>
          <w:sz w:val="19"/>
        </w:rPr>
        <w:t>performance.</w:t>
      </w:r>
    </w:p>
    <w:p w14:paraId="0A10791B" w14:textId="77777777" w:rsidR="00343FF6" w:rsidRDefault="00343FF6">
      <w:pPr>
        <w:pStyle w:val="BodyText"/>
        <w:spacing w:before="7"/>
        <w:rPr>
          <w:sz w:val="21"/>
        </w:rPr>
      </w:pPr>
    </w:p>
    <w:p w14:paraId="3502BB8E" w14:textId="77777777" w:rsidR="00343FF6" w:rsidRDefault="00635E89">
      <w:pPr>
        <w:pStyle w:val="ListParagraph"/>
        <w:numPr>
          <w:ilvl w:val="0"/>
          <w:numId w:val="98"/>
        </w:numPr>
        <w:tabs>
          <w:tab w:val="left" w:pos="538"/>
          <w:tab w:val="left" w:pos="540"/>
        </w:tabs>
        <w:ind w:left="539" w:right="0" w:hanging="433"/>
        <w:rPr>
          <w:sz w:val="19"/>
        </w:rPr>
      </w:pPr>
      <w:r>
        <w:rPr>
          <w:w w:val="90"/>
          <w:sz w:val="19"/>
        </w:rPr>
        <w:t>Before</w:t>
      </w:r>
      <w:r>
        <w:rPr>
          <w:spacing w:val="20"/>
          <w:w w:val="90"/>
          <w:sz w:val="19"/>
        </w:rPr>
        <w:t xml:space="preserve"> </w:t>
      </w:r>
      <w:r>
        <w:rPr>
          <w:w w:val="90"/>
          <w:sz w:val="19"/>
        </w:rPr>
        <w:t>carrying</w:t>
      </w:r>
      <w:r>
        <w:rPr>
          <w:spacing w:val="21"/>
          <w:w w:val="90"/>
          <w:sz w:val="19"/>
        </w:rPr>
        <w:t xml:space="preserve"> </w:t>
      </w:r>
      <w:r>
        <w:rPr>
          <w:w w:val="90"/>
          <w:sz w:val="19"/>
        </w:rPr>
        <w:t>out</w:t>
      </w:r>
      <w:r>
        <w:rPr>
          <w:spacing w:val="21"/>
          <w:w w:val="90"/>
          <w:sz w:val="19"/>
        </w:rPr>
        <w:t xml:space="preserve"> </w:t>
      </w:r>
      <w:r>
        <w:rPr>
          <w:w w:val="90"/>
          <w:sz w:val="19"/>
        </w:rPr>
        <w:t>the</w:t>
      </w:r>
      <w:r>
        <w:rPr>
          <w:spacing w:val="20"/>
          <w:w w:val="90"/>
          <w:sz w:val="19"/>
        </w:rPr>
        <w:t xml:space="preserve"> </w:t>
      </w:r>
      <w:r>
        <w:rPr>
          <w:w w:val="90"/>
          <w:sz w:val="19"/>
        </w:rPr>
        <w:t>quantitative</w:t>
      </w:r>
      <w:r>
        <w:rPr>
          <w:spacing w:val="20"/>
          <w:w w:val="90"/>
          <w:sz w:val="19"/>
        </w:rPr>
        <w:t xml:space="preserve"> </w:t>
      </w:r>
      <w:r>
        <w:rPr>
          <w:w w:val="90"/>
          <w:sz w:val="19"/>
        </w:rPr>
        <w:t>cost-benefit</w:t>
      </w:r>
      <w:r>
        <w:rPr>
          <w:spacing w:val="23"/>
          <w:w w:val="90"/>
          <w:sz w:val="19"/>
        </w:rPr>
        <w:t xml:space="preserve"> </w:t>
      </w:r>
      <w:r>
        <w:rPr>
          <w:w w:val="90"/>
          <w:sz w:val="19"/>
        </w:rPr>
        <w:t>analysis</w:t>
      </w:r>
      <w:r>
        <w:rPr>
          <w:spacing w:val="21"/>
          <w:w w:val="90"/>
          <w:sz w:val="19"/>
        </w:rPr>
        <w:t xml:space="preserve"> </w:t>
      </w:r>
      <w:r>
        <w:rPr>
          <w:w w:val="90"/>
          <w:sz w:val="19"/>
        </w:rPr>
        <w:t>referred</w:t>
      </w:r>
      <w:r>
        <w:rPr>
          <w:spacing w:val="22"/>
          <w:w w:val="90"/>
          <w:sz w:val="19"/>
        </w:rPr>
        <w:t xml:space="preserve"> </w:t>
      </w:r>
      <w:r>
        <w:rPr>
          <w:w w:val="90"/>
          <w:sz w:val="19"/>
        </w:rPr>
        <w:t>to</w:t>
      </w:r>
      <w:r>
        <w:rPr>
          <w:spacing w:val="18"/>
          <w:w w:val="90"/>
          <w:sz w:val="19"/>
        </w:rPr>
        <w:t xml:space="preserve"> </w:t>
      </w:r>
      <w:r>
        <w:rPr>
          <w:w w:val="90"/>
          <w:sz w:val="19"/>
        </w:rPr>
        <w:t>in</w:t>
      </w:r>
      <w:r>
        <w:rPr>
          <w:spacing w:val="18"/>
          <w:w w:val="90"/>
          <w:sz w:val="19"/>
        </w:rPr>
        <w:t xml:space="preserve"> </w:t>
      </w:r>
      <w:r>
        <w:rPr>
          <w:w w:val="90"/>
          <w:sz w:val="19"/>
        </w:rPr>
        <w:t>paragraph</w:t>
      </w:r>
      <w:r>
        <w:rPr>
          <w:spacing w:val="20"/>
          <w:w w:val="90"/>
          <w:sz w:val="19"/>
        </w:rPr>
        <w:t xml:space="preserve"> </w:t>
      </w:r>
      <w:r>
        <w:rPr>
          <w:w w:val="90"/>
          <w:sz w:val="19"/>
        </w:rPr>
        <w:t>3,</w:t>
      </w:r>
      <w:r>
        <w:rPr>
          <w:spacing w:val="19"/>
          <w:w w:val="90"/>
          <w:sz w:val="19"/>
        </w:rPr>
        <w:t xml:space="preserve"> </w:t>
      </w:r>
      <w:r>
        <w:rPr>
          <w:w w:val="90"/>
          <w:sz w:val="19"/>
        </w:rPr>
        <w:t>the</w:t>
      </w:r>
      <w:r>
        <w:rPr>
          <w:spacing w:val="20"/>
          <w:w w:val="90"/>
          <w:sz w:val="19"/>
        </w:rPr>
        <w:t xml:space="preserve"> </w:t>
      </w:r>
      <w:r>
        <w:rPr>
          <w:w w:val="90"/>
          <w:sz w:val="19"/>
        </w:rPr>
        <w:t>relevant</w:t>
      </w:r>
      <w:r>
        <w:rPr>
          <w:spacing w:val="22"/>
          <w:w w:val="90"/>
          <w:sz w:val="19"/>
        </w:rPr>
        <w:t xml:space="preserve"> </w:t>
      </w:r>
      <w:r>
        <w:rPr>
          <w:w w:val="90"/>
          <w:sz w:val="19"/>
        </w:rPr>
        <w:t>TSO</w:t>
      </w:r>
      <w:r>
        <w:rPr>
          <w:spacing w:val="20"/>
          <w:w w:val="90"/>
          <w:sz w:val="19"/>
        </w:rPr>
        <w:t xml:space="preserve"> </w:t>
      </w:r>
      <w:r>
        <w:rPr>
          <w:w w:val="90"/>
          <w:sz w:val="19"/>
        </w:rPr>
        <w:t>shall:</w:t>
      </w:r>
    </w:p>
    <w:p w14:paraId="44E1F9A6" w14:textId="77777777" w:rsidR="00343FF6" w:rsidRDefault="00343FF6">
      <w:pPr>
        <w:pStyle w:val="BodyText"/>
        <w:spacing w:before="6"/>
        <w:rPr>
          <w:sz w:val="21"/>
        </w:rPr>
      </w:pPr>
    </w:p>
    <w:p w14:paraId="2C331E96" w14:textId="77777777" w:rsidR="00343FF6" w:rsidRDefault="00635E89">
      <w:pPr>
        <w:pStyle w:val="ListParagraph"/>
        <w:numPr>
          <w:ilvl w:val="0"/>
          <w:numId w:val="94"/>
        </w:numPr>
        <w:tabs>
          <w:tab w:val="left" w:pos="402"/>
        </w:tabs>
        <w:ind w:right="0"/>
        <w:rPr>
          <w:sz w:val="19"/>
        </w:rPr>
      </w:pPr>
      <w:r>
        <w:rPr>
          <w:w w:val="90"/>
          <w:sz w:val="19"/>
        </w:rPr>
        <w:t>carry</w:t>
      </w:r>
      <w:r>
        <w:rPr>
          <w:spacing w:val="20"/>
          <w:w w:val="90"/>
          <w:sz w:val="19"/>
        </w:rPr>
        <w:t xml:space="preserve"> </w:t>
      </w:r>
      <w:r>
        <w:rPr>
          <w:w w:val="90"/>
          <w:sz w:val="19"/>
        </w:rPr>
        <w:t>out</w:t>
      </w:r>
      <w:r>
        <w:rPr>
          <w:spacing w:val="23"/>
          <w:w w:val="90"/>
          <w:sz w:val="19"/>
        </w:rPr>
        <w:t xml:space="preserve"> </w:t>
      </w:r>
      <w:r>
        <w:rPr>
          <w:w w:val="90"/>
          <w:sz w:val="19"/>
        </w:rPr>
        <w:t>a</w:t>
      </w:r>
      <w:r>
        <w:rPr>
          <w:spacing w:val="23"/>
          <w:w w:val="90"/>
          <w:sz w:val="19"/>
        </w:rPr>
        <w:t xml:space="preserve"> </w:t>
      </w:r>
      <w:r>
        <w:rPr>
          <w:w w:val="90"/>
          <w:sz w:val="19"/>
        </w:rPr>
        <w:t>preliminary</w:t>
      </w:r>
      <w:r>
        <w:rPr>
          <w:spacing w:val="23"/>
          <w:w w:val="90"/>
          <w:sz w:val="19"/>
        </w:rPr>
        <w:t xml:space="preserve"> </w:t>
      </w:r>
      <w:r>
        <w:rPr>
          <w:w w:val="90"/>
          <w:sz w:val="19"/>
        </w:rPr>
        <w:t>qualitative</w:t>
      </w:r>
      <w:r>
        <w:rPr>
          <w:spacing w:val="24"/>
          <w:w w:val="90"/>
          <w:sz w:val="19"/>
        </w:rPr>
        <w:t xml:space="preserve"> </w:t>
      </w:r>
      <w:r>
        <w:rPr>
          <w:w w:val="90"/>
          <w:sz w:val="19"/>
        </w:rPr>
        <w:t>comparison</w:t>
      </w:r>
      <w:r>
        <w:rPr>
          <w:spacing w:val="23"/>
          <w:w w:val="90"/>
          <w:sz w:val="19"/>
        </w:rPr>
        <w:t xml:space="preserve"> </w:t>
      </w:r>
      <w:r>
        <w:rPr>
          <w:w w:val="90"/>
          <w:sz w:val="19"/>
        </w:rPr>
        <w:t>of</w:t>
      </w:r>
      <w:r>
        <w:rPr>
          <w:spacing w:val="24"/>
          <w:w w:val="90"/>
          <w:sz w:val="19"/>
        </w:rPr>
        <w:t xml:space="preserve"> </w:t>
      </w:r>
      <w:r>
        <w:rPr>
          <w:w w:val="90"/>
          <w:sz w:val="19"/>
        </w:rPr>
        <w:t>costs</w:t>
      </w:r>
      <w:r>
        <w:rPr>
          <w:spacing w:val="22"/>
          <w:w w:val="90"/>
          <w:sz w:val="19"/>
        </w:rPr>
        <w:t xml:space="preserve"> </w:t>
      </w:r>
      <w:r>
        <w:rPr>
          <w:w w:val="90"/>
          <w:sz w:val="19"/>
        </w:rPr>
        <w:t>and</w:t>
      </w:r>
      <w:r>
        <w:rPr>
          <w:spacing w:val="25"/>
          <w:w w:val="90"/>
          <w:sz w:val="19"/>
        </w:rPr>
        <w:t xml:space="preserve"> </w:t>
      </w:r>
      <w:r>
        <w:rPr>
          <w:w w:val="90"/>
          <w:sz w:val="19"/>
        </w:rPr>
        <w:t>benefits;</w:t>
      </w:r>
    </w:p>
    <w:p w14:paraId="40292CB2" w14:textId="77777777" w:rsidR="00343FF6" w:rsidRDefault="00343FF6">
      <w:pPr>
        <w:pStyle w:val="BodyText"/>
        <w:spacing w:before="6"/>
        <w:rPr>
          <w:sz w:val="21"/>
        </w:rPr>
      </w:pPr>
    </w:p>
    <w:p w14:paraId="06A47818" w14:textId="77777777" w:rsidR="00343FF6" w:rsidRDefault="00635E89">
      <w:pPr>
        <w:pStyle w:val="ListParagraph"/>
        <w:numPr>
          <w:ilvl w:val="0"/>
          <w:numId w:val="94"/>
        </w:numPr>
        <w:tabs>
          <w:tab w:val="left" w:pos="402"/>
        </w:tabs>
        <w:spacing w:before="1"/>
        <w:ind w:right="0"/>
        <w:rPr>
          <w:sz w:val="19"/>
        </w:rPr>
      </w:pPr>
      <w:r>
        <w:rPr>
          <w:w w:val="90"/>
          <w:sz w:val="19"/>
        </w:rPr>
        <w:t>obtain</w:t>
      </w:r>
      <w:r>
        <w:rPr>
          <w:spacing w:val="21"/>
          <w:w w:val="90"/>
          <w:sz w:val="19"/>
        </w:rPr>
        <w:t xml:space="preserve"> </w:t>
      </w:r>
      <w:r>
        <w:rPr>
          <w:w w:val="90"/>
          <w:sz w:val="19"/>
        </w:rPr>
        <w:t>approval</w:t>
      </w:r>
      <w:r>
        <w:rPr>
          <w:spacing w:val="23"/>
          <w:w w:val="90"/>
          <w:sz w:val="19"/>
        </w:rPr>
        <w:t xml:space="preserve"> </w:t>
      </w:r>
      <w:r>
        <w:rPr>
          <w:w w:val="90"/>
          <w:sz w:val="19"/>
        </w:rPr>
        <w:t>from</w:t>
      </w:r>
      <w:r>
        <w:rPr>
          <w:spacing w:val="23"/>
          <w:w w:val="90"/>
          <w:sz w:val="19"/>
        </w:rPr>
        <w:t xml:space="preserve"> </w:t>
      </w:r>
      <w:r>
        <w:rPr>
          <w:w w:val="90"/>
          <w:sz w:val="19"/>
        </w:rPr>
        <w:t>the</w:t>
      </w:r>
      <w:r>
        <w:rPr>
          <w:spacing w:val="22"/>
          <w:w w:val="90"/>
          <w:sz w:val="19"/>
        </w:rPr>
        <w:t xml:space="preserve"> </w:t>
      </w:r>
      <w:r>
        <w:rPr>
          <w:w w:val="90"/>
          <w:sz w:val="19"/>
        </w:rPr>
        <w:t>relevant</w:t>
      </w:r>
      <w:r>
        <w:rPr>
          <w:spacing w:val="24"/>
          <w:w w:val="90"/>
          <w:sz w:val="19"/>
        </w:rPr>
        <w:t xml:space="preserve"> </w:t>
      </w:r>
      <w:r>
        <w:rPr>
          <w:w w:val="90"/>
          <w:sz w:val="19"/>
        </w:rPr>
        <w:t>regulatory</w:t>
      </w:r>
      <w:r>
        <w:rPr>
          <w:spacing w:val="24"/>
          <w:w w:val="90"/>
          <w:sz w:val="19"/>
        </w:rPr>
        <w:t xml:space="preserve"> </w:t>
      </w:r>
      <w:r>
        <w:rPr>
          <w:w w:val="90"/>
          <w:sz w:val="19"/>
        </w:rPr>
        <w:t>authority</w:t>
      </w:r>
      <w:r>
        <w:rPr>
          <w:spacing w:val="19"/>
          <w:w w:val="90"/>
          <w:sz w:val="19"/>
        </w:rPr>
        <w:t xml:space="preserve"> </w:t>
      </w:r>
      <w:r>
        <w:rPr>
          <w:w w:val="90"/>
          <w:sz w:val="19"/>
        </w:rPr>
        <w:t>or,</w:t>
      </w:r>
      <w:r>
        <w:rPr>
          <w:spacing w:val="23"/>
          <w:w w:val="90"/>
          <w:sz w:val="19"/>
        </w:rPr>
        <w:t xml:space="preserve"> </w:t>
      </w:r>
      <w:r>
        <w:rPr>
          <w:w w:val="90"/>
          <w:sz w:val="19"/>
        </w:rPr>
        <w:t>where</w:t>
      </w:r>
      <w:r>
        <w:rPr>
          <w:spacing w:val="24"/>
          <w:w w:val="90"/>
          <w:sz w:val="19"/>
        </w:rPr>
        <w:t xml:space="preserve"> </w:t>
      </w:r>
      <w:r>
        <w:rPr>
          <w:w w:val="90"/>
          <w:sz w:val="19"/>
        </w:rPr>
        <w:t>applicable,</w:t>
      </w:r>
      <w:r>
        <w:rPr>
          <w:spacing w:val="21"/>
          <w:w w:val="90"/>
          <w:sz w:val="19"/>
        </w:rPr>
        <w:t xml:space="preserve"> </w:t>
      </w:r>
      <w:r>
        <w:rPr>
          <w:w w:val="90"/>
          <w:sz w:val="19"/>
        </w:rPr>
        <w:t>the</w:t>
      </w:r>
      <w:r>
        <w:rPr>
          <w:spacing w:val="22"/>
          <w:w w:val="90"/>
          <w:sz w:val="19"/>
        </w:rPr>
        <w:t xml:space="preserve"> </w:t>
      </w:r>
      <w:r>
        <w:rPr>
          <w:w w:val="90"/>
          <w:sz w:val="19"/>
        </w:rPr>
        <w:t>Member</w:t>
      </w:r>
      <w:r>
        <w:rPr>
          <w:spacing w:val="24"/>
          <w:w w:val="90"/>
          <w:sz w:val="19"/>
        </w:rPr>
        <w:t xml:space="preserve"> </w:t>
      </w:r>
      <w:r>
        <w:rPr>
          <w:w w:val="90"/>
          <w:sz w:val="19"/>
        </w:rPr>
        <w:t>State.</w:t>
      </w:r>
    </w:p>
    <w:p w14:paraId="6E9FD282" w14:textId="77777777" w:rsidR="00343FF6" w:rsidRDefault="00343FF6">
      <w:pPr>
        <w:pStyle w:val="BodyText"/>
        <w:spacing w:before="3"/>
        <w:rPr>
          <w:sz w:val="22"/>
        </w:rPr>
      </w:pPr>
    </w:p>
    <w:p w14:paraId="045BC25C" w14:textId="77777777" w:rsidR="00343FF6" w:rsidRDefault="00635E89">
      <w:pPr>
        <w:pStyle w:val="ListParagraph"/>
        <w:numPr>
          <w:ilvl w:val="0"/>
          <w:numId w:val="98"/>
        </w:numPr>
        <w:tabs>
          <w:tab w:val="left" w:pos="540"/>
        </w:tabs>
        <w:spacing w:line="228" w:lineRule="auto"/>
        <w:ind w:right="124" w:firstLine="0"/>
        <w:rPr>
          <w:sz w:val="19"/>
        </w:rPr>
      </w:pPr>
      <w:r>
        <w:rPr>
          <w:w w:val="90"/>
          <w:sz w:val="19"/>
        </w:rPr>
        <w:t>The relevant regulatory authority or, where applicable, the Member State shall decide on the extension of the appli­</w:t>
      </w:r>
      <w:r>
        <w:rPr>
          <w:spacing w:val="1"/>
          <w:w w:val="90"/>
          <w:sz w:val="19"/>
        </w:rPr>
        <w:t xml:space="preserve"> </w:t>
      </w:r>
      <w:r>
        <w:rPr>
          <w:w w:val="95"/>
          <w:sz w:val="19"/>
        </w:rPr>
        <w:t>cability</w:t>
      </w:r>
      <w:r>
        <w:rPr>
          <w:spacing w:val="1"/>
          <w:w w:val="95"/>
          <w:sz w:val="19"/>
        </w:rPr>
        <w:t xml:space="preserve"> </w:t>
      </w:r>
      <w:r>
        <w:rPr>
          <w:w w:val="95"/>
          <w:sz w:val="19"/>
        </w:rPr>
        <w:t>of</w:t>
      </w:r>
      <w:r>
        <w:rPr>
          <w:spacing w:val="1"/>
          <w:w w:val="95"/>
          <w:sz w:val="19"/>
        </w:rPr>
        <w:t xml:space="preserve"> </w:t>
      </w:r>
      <w:r>
        <w:rPr>
          <w:w w:val="95"/>
          <w:sz w:val="19"/>
        </w:rPr>
        <w:t>this</w:t>
      </w:r>
      <w:r>
        <w:rPr>
          <w:spacing w:val="1"/>
          <w:w w:val="95"/>
          <w:sz w:val="19"/>
        </w:rPr>
        <w:t xml:space="preserve"> </w:t>
      </w:r>
      <w:r>
        <w:rPr>
          <w:w w:val="95"/>
          <w:sz w:val="19"/>
        </w:rPr>
        <w:t>Regulation</w:t>
      </w:r>
      <w:r>
        <w:rPr>
          <w:spacing w:val="1"/>
          <w:w w:val="95"/>
          <w:sz w:val="19"/>
        </w:rPr>
        <w:t xml:space="preserve"> </w:t>
      </w:r>
      <w:r>
        <w:rPr>
          <w:w w:val="95"/>
          <w:sz w:val="19"/>
        </w:rPr>
        <w:t>to</w:t>
      </w:r>
      <w:r>
        <w:rPr>
          <w:spacing w:val="1"/>
          <w:w w:val="95"/>
          <w:sz w:val="19"/>
        </w:rPr>
        <w:t xml:space="preserve"> </w:t>
      </w:r>
      <w:r>
        <w:rPr>
          <w:w w:val="95"/>
          <w:sz w:val="19"/>
        </w:rPr>
        <w:t>existing</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facilities,</w:t>
      </w:r>
      <w:r>
        <w:rPr>
          <w:spacing w:val="1"/>
          <w:w w:val="95"/>
          <w:sz w:val="19"/>
        </w:rPr>
        <w:t xml:space="preserve"> </w:t>
      </w:r>
      <w:r>
        <w:rPr>
          <w:w w:val="95"/>
          <w:sz w:val="19"/>
        </w:rPr>
        <w:t>existing</w:t>
      </w:r>
      <w:r>
        <w:rPr>
          <w:spacing w:val="1"/>
          <w:w w:val="95"/>
          <w:sz w:val="19"/>
        </w:rPr>
        <w:t xml:space="preserve"> </w:t>
      </w:r>
      <w:r>
        <w:rPr>
          <w:w w:val="95"/>
          <w:sz w:val="19"/>
        </w:rPr>
        <w:t>transmission-connected</w:t>
      </w:r>
      <w:r>
        <w:rPr>
          <w:spacing w:val="1"/>
          <w:w w:val="95"/>
          <w:sz w:val="19"/>
        </w:rPr>
        <w:t xml:space="preserve"> </w:t>
      </w:r>
      <w:r>
        <w:rPr>
          <w:w w:val="95"/>
          <w:sz w:val="19"/>
        </w:rPr>
        <w:t xml:space="preserve">distribution facilities, </w:t>
      </w:r>
      <w:r>
        <w:rPr>
          <w:w w:val="95"/>
          <w:sz w:val="19"/>
        </w:rPr>
        <w:t>existing distribution systems, or existing demand units, within six months of receipt of the report</w:t>
      </w:r>
      <w:r>
        <w:rPr>
          <w:spacing w:val="1"/>
          <w:w w:val="95"/>
          <w:sz w:val="19"/>
        </w:rPr>
        <w:t xml:space="preserve"> </w:t>
      </w:r>
      <w:r>
        <w:rPr>
          <w:w w:val="95"/>
          <w:sz w:val="19"/>
        </w:rPr>
        <w:t>and</w:t>
      </w:r>
      <w:r>
        <w:rPr>
          <w:spacing w:val="1"/>
          <w:w w:val="95"/>
          <w:sz w:val="19"/>
        </w:rPr>
        <w:t xml:space="preserve"> </w:t>
      </w:r>
      <w:r>
        <w:rPr>
          <w:w w:val="95"/>
          <w:sz w:val="19"/>
        </w:rPr>
        <w:t>the</w:t>
      </w:r>
      <w:r>
        <w:rPr>
          <w:spacing w:val="1"/>
          <w:w w:val="95"/>
          <w:sz w:val="19"/>
        </w:rPr>
        <w:t xml:space="preserve"> </w:t>
      </w:r>
      <w:r>
        <w:rPr>
          <w:w w:val="95"/>
          <w:sz w:val="19"/>
        </w:rPr>
        <w:t>recommendation</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in</w:t>
      </w:r>
      <w:r>
        <w:rPr>
          <w:spacing w:val="1"/>
          <w:w w:val="95"/>
          <w:sz w:val="19"/>
        </w:rPr>
        <w:t xml:space="preserve"> </w:t>
      </w:r>
      <w:r>
        <w:rPr>
          <w:w w:val="95"/>
          <w:sz w:val="19"/>
        </w:rPr>
        <w:t>accordance</w:t>
      </w:r>
      <w:r>
        <w:rPr>
          <w:spacing w:val="1"/>
          <w:w w:val="95"/>
          <w:sz w:val="19"/>
        </w:rPr>
        <w:t xml:space="preserve"> </w:t>
      </w:r>
      <w:r>
        <w:rPr>
          <w:w w:val="95"/>
          <w:sz w:val="19"/>
        </w:rPr>
        <w:t>with</w:t>
      </w:r>
      <w:r>
        <w:rPr>
          <w:spacing w:val="1"/>
          <w:w w:val="95"/>
          <w:sz w:val="19"/>
        </w:rPr>
        <w:t xml:space="preserve"> </w:t>
      </w:r>
      <w:r>
        <w:rPr>
          <w:w w:val="95"/>
          <w:sz w:val="19"/>
        </w:rPr>
        <w:t>paragraph</w:t>
      </w:r>
      <w:r>
        <w:rPr>
          <w:spacing w:val="1"/>
          <w:w w:val="95"/>
          <w:sz w:val="19"/>
        </w:rPr>
        <w:t xml:space="preserve"> </w:t>
      </w:r>
      <w:r>
        <w:rPr>
          <w:w w:val="95"/>
          <w:sz w:val="19"/>
        </w:rPr>
        <w:t>4</w:t>
      </w:r>
      <w:r>
        <w:rPr>
          <w:spacing w:val="1"/>
          <w:w w:val="95"/>
          <w:sz w:val="19"/>
        </w:rPr>
        <w:t xml:space="preserve"> </w:t>
      </w:r>
      <w:r>
        <w:rPr>
          <w:w w:val="95"/>
          <w:sz w:val="19"/>
        </w:rPr>
        <w:t>of</w:t>
      </w:r>
      <w:r>
        <w:rPr>
          <w:spacing w:val="1"/>
          <w:w w:val="95"/>
          <w:sz w:val="19"/>
        </w:rPr>
        <w:t xml:space="preserve"> </w:t>
      </w:r>
      <w:r>
        <w:rPr>
          <w:w w:val="95"/>
          <w:sz w:val="19"/>
        </w:rPr>
        <w:t>Article</w:t>
      </w:r>
      <w:r>
        <w:rPr>
          <w:spacing w:val="1"/>
          <w:w w:val="95"/>
          <w:sz w:val="19"/>
        </w:rPr>
        <w:t xml:space="preserve"> </w:t>
      </w:r>
      <w:r>
        <w:rPr>
          <w:w w:val="95"/>
          <w:sz w:val="19"/>
        </w:rPr>
        <w:t>48.</w:t>
      </w:r>
      <w:r>
        <w:rPr>
          <w:spacing w:val="1"/>
          <w:w w:val="95"/>
          <w:sz w:val="19"/>
        </w:rPr>
        <w:t xml:space="preserve"> </w:t>
      </w:r>
      <w:r>
        <w:rPr>
          <w:w w:val="95"/>
          <w:sz w:val="19"/>
        </w:rPr>
        <w:t>The</w:t>
      </w:r>
      <w:r>
        <w:rPr>
          <w:spacing w:val="1"/>
          <w:w w:val="95"/>
          <w:sz w:val="19"/>
        </w:rPr>
        <w:t xml:space="preserve"> </w:t>
      </w:r>
      <w:r>
        <w:rPr>
          <w:w w:val="95"/>
          <w:sz w:val="19"/>
        </w:rPr>
        <w:t>decision</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sz w:val="19"/>
        </w:rPr>
        <w:t>regulatory</w:t>
      </w:r>
      <w:r>
        <w:rPr>
          <w:spacing w:val="8"/>
          <w:sz w:val="19"/>
        </w:rPr>
        <w:t xml:space="preserve"> </w:t>
      </w:r>
      <w:r>
        <w:rPr>
          <w:sz w:val="19"/>
        </w:rPr>
        <w:t>authority</w:t>
      </w:r>
      <w:r>
        <w:rPr>
          <w:spacing w:val="3"/>
          <w:sz w:val="19"/>
        </w:rPr>
        <w:t xml:space="preserve"> </w:t>
      </w:r>
      <w:r>
        <w:rPr>
          <w:sz w:val="19"/>
        </w:rPr>
        <w:t>or,</w:t>
      </w:r>
      <w:r>
        <w:rPr>
          <w:spacing w:val="6"/>
          <w:sz w:val="19"/>
        </w:rPr>
        <w:t xml:space="preserve"> </w:t>
      </w:r>
      <w:r>
        <w:rPr>
          <w:sz w:val="19"/>
        </w:rPr>
        <w:t>where</w:t>
      </w:r>
      <w:r>
        <w:rPr>
          <w:spacing w:val="8"/>
          <w:sz w:val="19"/>
        </w:rPr>
        <w:t xml:space="preserve"> </w:t>
      </w:r>
      <w:r>
        <w:rPr>
          <w:sz w:val="19"/>
        </w:rPr>
        <w:t>applicable,</w:t>
      </w:r>
      <w:r>
        <w:rPr>
          <w:spacing w:val="5"/>
          <w:sz w:val="19"/>
        </w:rPr>
        <w:t xml:space="preserve"> </w:t>
      </w:r>
      <w:r>
        <w:rPr>
          <w:sz w:val="19"/>
        </w:rPr>
        <w:t>the</w:t>
      </w:r>
      <w:r>
        <w:rPr>
          <w:spacing w:val="7"/>
          <w:sz w:val="19"/>
        </w:rPr>
        <w:t xml:space="preserve"> </w:t>
      </w:r>
      <w:r>
        <w:rPr>
          <w:sz w:val="19"/>
        </w:rPr>
        <w:t>Member</w:t>
      </w:r>
      <w:r>
        <w:rPr>
          <w:spacing w:val="7"/>
          <w:sz w:val="19"/>
        </w:rPr>
        <w:t xml:space="preserve"> </w:t>
      </w:r>
      <w:r>
        <w:rPr>
          <w:sz w:val="19"/>
        </w:rPr>
        <w:t>State</w:t>
      </w:r>
      <w:r>
        <w:rPr>
          <w:spacing w:val="5"/>
          <w:sz w:val="19"/>
        </w:rPr>
        <w:t xml:space="preserve"> </w:t>
      </w:r>
      <w:r>
        <w:rPr>
          <w:sz w:val="19"/>
        </w:rPr>
        <w:t>shall</w:t>
      </w:r>
      <w:r>
        <w:rPr>
          <w:spacing w:val="7"/>
          <w:sz w:val="19"/>
        </w:rPr>
        <w:t xml:space="preserve"> </w:t>
      </w:r>
      <w:r>
        <w:rPr>
          <w:sz w:val="19"/>
        </w:rPr>
        <w:t>be</w:t>
      </w:r>
      <w:r>
        <w:rPr>
          <w:spacing w:val="6"/>
          <w:sz w:val="19"/>
        </w:rPr>
        <w:t xml:space="preserve"> </w:t>
      </w:r>
      <w:r>
        <w:rPr>
          <w:sz w:val="19"/>
        </w:rPr>
        <w:t>published.</w:t>
      </w:r>
    </w:p>
    <w:p w14:paraId="4F3C0416" w14:textId="77777777" w:rsidR="00343FF6" w:rsidRDefault="00343FF6">
      <w:pPr>
        <w:pStyle w:val="BodyText"/>
        <w:rPr>
          <w:sz w:val="22"/>
        </w:rPr>
      </w:pPr>
    </w:p>
    <w:p w14:paraId="4C759077" w14:textId="77777777" w:rsidR="00343FF6" w:rsidRDefault="00635E89">
      <w:pPr>
        <w:pStyle w:val="ListParagraph"/>
        <w:numPr>
          <w:ilvl w:val="0"/>
          <w:numId w:val="98"/>
        </w:numPr>
        <w:tabs>
          <w:tab w:val="left" w:pos="540"/>
        </w:tabs>
        <w:spacing w:before="135" w:line="228" w:lineRule="auto"/>
        <w:ind w:firstLine="0"/>
        <w:rPr>
          <w:sz w:val="19"/>
        </w:rPr>
      </w:pPr>
      <w:r>
        <w:rPr>
          <w:w w:val="95"/>
          <w:sz w:val="19"/>
        </w:rPr>
        <w:t>The relevant TSO shall take account of the legitimate expectations of demand facility owners, DSOs and CDSOs as</w:t>
      </w:r>
      <w:r>
        <w:rPr>
          <w:spacing w:val="1"/>
          <w:w w:val="95"/>
          <w:sz w:val="19"/>
        </w:rPr>
        <w:t xml:space="preserve"> </w:t>
      </w:r>
      <w:r>
        <w:rPr>
          <w:w w:val="90"/>
          <w:sz w:val="19"/>
        </w:rPr>
        <w:t>part of the assessment of the application of this Regulation to existing transmission-connected demand facilit</w:t>
      </w:r>
      <w:r>
        <w:rPr>
          <w:w w:val="90"/>
          <w:sz w:val="19"/>
        </w:rPr>
        <w:t>ies, existing</w:t>
      </w:r>
      <w:r>
        <w:rPr>
          <w:spacing w:val="1"/>
          <w:w w:val="90"/>
          <w:sz w:val="19"/>
        </w:rPr>
        <w:t xml:space="preserve"> </w:t>
      </w:r>
      <w:r>
        <w:rPr>
          <w:spacing w:val="-1"/>
          <w:sz w:val="19"/>
        </w:rPr>
        <w:t>transmission-connected</w:t>
      </w:r>
      <w:r>
        <w:rPr>
          <w:spacing w:val="-4"/>
          <w:sz w:val="19"/>
        </w:rPr>
        <w:t xml:space="preserve"> </w:t>
      </w:r>
      <w:r>
        <w:rPr>
          <w:sz w:val="19"/>
        </w:rPr>
        <w:t>distribution</w:t>
      </w:r>
      <w:r>
        <w:rPr>
          <w:spacing w:val="-5"/>
          <w:sz w:val="19"/>
        </w:rPr>
        <w:t xml:space="preserve"> </w:t>
      </w:r>
      <w:r>
        <w:rPr>
          <w:sz w:val="19"/>
        </w:rPr>
        <w:t>facilities,</w:t>
      </w:r>
      <w:r>
        <w:rPr>
          <w:spacing w:val="-3"/>
          <w:sz w:val="19"/>
        </w:rPr>
        <w:t xml:space="preserve"> </w:t>
      </w:r>
      <w:r>
        <w:rPr>
          <w:sz w:val="19"/>
        </w:rPr>
        <w:t>existing</w:t>
      </w:r>
      <w:r>
        <w:rPr>
          <w:spacing w:val="-5"/>
          <w:sz w:val="19"/>
        </w:rPr>
        <w:t xml:space="preserve"> </w:t>
      </w:r>
      <w:r>
        <w:rPr>
          <w:sz w:val="19"/>
        </w:rPr>
        <w:t>distribution</w:t>
      </w:r>
      <w:r>
        <w:rPr>
          <w:spacing w:val="-4"/>
          <w:sz w:val="19"/>
        </w:rPr>
        <w:t xml:space="preserve"> </w:t>
      </w:r>
      <w:r>
        <w:rPr>
          <w:sz w:val="19"/>
        </w:rPr>
        <w:t>systems,</w:t>
      </w:r>
      <w:r>
        <w:rPr>
          <w:spacing w:val="-4"/>
          <w:sz w:val="19"/>
        </w:rPr>
        <w:t xml:space="preserve"> </w:t>
      </w:r>
      <w:r>
        <w:rPr>
          <w:sz w:val="19"/>
        </w:rPr>
        <w:t>or</w:t>
      </w:r>
      <w:r>
        <w:rPr>
          <w:spacing w:val="-4"/>
          <w:sz w:val="19"/>
        </w:rPr>
        <w:t xml:space="preserve"> </w:t>
      </w:r>
      <w:r>
        <w:rPr>
          <w:sz w:val="19"/>
        </w:rPr>
        <w:t>existing</w:t>
      </w:r>
      <w:r>
        <w:rPr>
          <w:spacing w:val="-5"/>
          <w:sz w:val="19"/>
        </w:rPr>
        <w:t xml:space="preserve"> </w:t>
      </w:r>
      <w:r>
        <w:rPr>
          <w:sz w:val="19"/>
        </w:rPr>
        <w:t>demand</w:t>
      </w:r>
      <w:r>
        <w:rPr>
          <w:spacing w:val="-4"/>
          <w:sz w:val="19"/>
        </w:rPr>
        <w:t xml:space="preserve"> </w:t>
      </w:r>
      <w:r>
        <w:rPr>
          <w:sz w:val="19"/>
        </w:rPr>
        <w:t>units.</w:t>
      </w:r>
    </w:p>
    <w:p w14:paraId="55340237" w14:textId="77777777" w:rsidR="00343FF6" w:rsidRDefault="00343FF6">
      <w:pPr>
        <w:pStyle w:val="BodyText"/>
        <w:rPr>
          <w:sz w:val="22"/>
        </w:rPr>
      </w:pPr>
    </w:p>
    <w:p w14:paraId="4745E1C7" w14:textId="77777777" w:rsidR="00343FF6" w:rsidRDefault="00635E89">
      <w:pPr>
        <w:pStyle w:val="ListParagraph"/>
        <w:numPr>
          <w:ilvl w:val="0"/>
          <w:numId w:val="98"/>
        </w:numPr>
        <w:tabs>
          <w:tab w:val="left" w:pos="540"/>
        </w:tabs>
        <w:spacing w:before="137" w:line="228" w:lineRule="auto"/>
        <w:ind w:firstLine="0"/>
        <w:rPr>
          <w:sz w:val="19"/>
        </w:rPr>
      </w:pP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may</w:t>
      </w:r>
      <w:r>
        <w:rPr>
          <w:spacing w:val="1"/>
          <w:w w:val="95"/>
          <w:sz w:val="19"/>
        </w:rPr>
        <w:t xml:space="preserve"> </w:t>
      </w:r>
      <w:r>
        <w:rPr>
          <w:w w:val="95"/>
          <w:sz w:val="19"/>
        </w:rPr>
        <w:t>assess</w:t>
      </w:r>
      <w:r>
        <w:rPr>
          <w:spacing w:val="1"/>
          <w:w w:val="95"/>
          <w:sz w:val="19"/>
        </w:rPr>
        <w:t xml:space="preserve"> </w:t>
      </w:r>
      <w:r>
        <w:rPr>
          <w:w w:val="95"/>
          <w:sz w:val="19"/>
        </w:rPr>
        <w:t>the</w:t>
      </w:r>
      <w:r>
        <w:rPr>
          <w:spacing w:val="1"/>
          <w:w w:val="95"/>
          <w:sz w:val="19"/>
        </w:rPr>
        <w:t xml:space="preserve"> </w:t>
      </w:r>
      <w:r>
        <w:rPr>
          <w:w w:val="95"/>
          <w:sz w:val="19"/>
        </w:rPr>
        <w:t>application</w:t>
      </w:r>
      <w:r>
        <w:rPr>
          <w:spacing w:val="1"/>
          <w:w w:val="95"/>
          <w:sz w:val="19"/>
        </w:rPr>
        <w:t xml:space="preserve"> </w:t>
      </w:r>
      <w:r>
        <w:rPr>
          <w:w w:val="95"/>
          <w:sz w:val="19"/>
        </w:rPr>
        <w:t>of</w:t>
      </w:r>
      <w:r>
        <w:rPr>
          <w:spacing w:val="1"/>
          <w:w w:val="95"/>
          <w:sz w:val="19"/>
        </w:rPr>
        <w:t xml:space="preserve"> </w:t>
      </w:r>
      <w:r>
        <w:rPr>
          <w:w w:val="95"/>
          <w:sz w:val="19"/>
        </w:rPr>
        <w:t>some</w:t>
      </w:r>
      <w:r>
        <w:rPr>
          <w:spacing w:val="1"/>
          <w:w w:val="95"/>
          <w:sz w:val="19"/>
        </w:rPr>
        <w:t xml:space="preserve"> </w:t>
      </w:r>
      <w:r>
        <w:rPr>
          <w:w w:val="95"/>
          <w:sz w:val="19"/>
        </w:rPr>
        <w:t>or</w:t>
      </w:r>
      <w:r>
        <w:rPr>
          <w:spacing w:val="1"/>
          <w:w w:val="95"/>
          <w:sz w:val="19"/>
        </w:rPr>
        <w:t xml:space="preserve"> </w:t>
      </w:r>
      <w:r>
        <w:rPr>
          <w:w w:val="95"/>
          <w:sz w:val="19"/>
        </w:rPr>
        <w:t>all</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provisions</w:t>
      </w:r>
      <w:r>
        <w:rPr>
          <w:spacing w:val="1"/>
          <w:w w:val="95"/>
          <w:sz w:val="19"/>
        </w:rPr>
        <w:t xml:space="preserve"> </w:t>
      </w:r>
      <w:r>
        <w:rPr>
          <w:w w:val="95"/>
          <w:sz w:val="19"/>
        </w:rPr>
        <w:t>of</w:t>
      </w:r>
      <w:r>
        <w:rPr>
          <w:spacing w:val="1"/>
          <w:w w:val="95"/>
          <w:sz w:val="19"/>
        </w:rPr>
        <w:t xml:space="preserve"> </w:t>
      </w:r>
      <w:r>
        <w:rPr>
          <w:w w:val="95"/>
          <w:sz w:val="19"/>
        </w:rPr>
        <w:t>this</w:t>
      </w:r>
      <w:r>
        <w:rPr>
          <w:spacing w:val="1"/>
          <w:w w:val="95"/>
          <w:sz w:val="19"/>
        </w:rPr>
        <w:t xml:space="preserve"> </w:t>
      </w:r>
      <w:r>
        <w:rPr>
          <w:w w:val="95"/>
          <w:sz w:val="19"/>
        </w:rPr>
        <w:t>Regulation</w:t>
      </w:r>
      <w:r>
        <w:rPr>
          <w:spacing w:val="1"/>
          <w:w w:val="95"/>
          <w:sz w:val="19"/>
        </w:rPr>
        <w:t xml:space="preserve"> </w:t>
      </w:r>
      <w:r>
        <w:rPr>
          <w:w w:val="95"/>
          <w:sz w:val="19"/>
        </w:rPr>
        <w:t>to existing</w:t>
      </w:r>
      <w:r>
        <w:rPr>
          <w:spacing w:val="1"/>
          <w:w w:val="95"/>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distribution</w:t>
      </w:r>
      <w:r>
        <w:rPr>
          <w:spacing w:val="-35"/>
          <w:w w:val="90"/>
          <w:sz w:val="19"/>
        </w:rPr>
        <w:t xml:space="preserve"> </w:t>
      </w:r>
      <w:r>
        <w:rPr>
          <w:w w:val="95"/>
          <w:sz w:val="19"/>
        </w:rPr>
        <w:t>systems, or existing demand units, every three years in accordance with the requirements and process set out in</w:t>
      </w:r>
      <w:r>
        <w:rPr>
          <w:spacing w:val="1"/>
          <w:w w:val="95"/>
          <w:sz w:val="19"/>
        </w:rPr>
        <w:t xml:space="preserve"> </w:t>
      </w:r>
      <w:r>
        <w:rPr>
          <w:sz w:val="19"/>
        </w:rPr>
        <w:t>paragraphs</w:t>
      </w:r>
      <w:r>
        <w:rPr>
          <w:spacing w:val="12"/>
          <w:sz w:val="19"/>
        </w:rPr>
        <w:t xml:space="preserve"> </w:t>
      </w:r>
      <w:r>
        <w:rPr>
          <w:sz w:val="19"/>
        </w:rPr>
        <w:t>3</w:t>
      </w:r>
      <w:r>
        <w:rPr>
          <w:spacing w:val="14"/>
          <w:sz w:val="19"/>
        </w:rPr>
        <w:t xml:space="preserve"> </w:t>
      </w:r>
      <w:r>
        <w:rPr>
          <w:sz w:val="19"/>
        </w:rPr>
        <w:t>to</w:t>
      </w:r>
      <w:r>
        <w:rPr>
          <w:spacing w:val="12"/>
          <w:sz w:val="19"/>
        </w:rPr>
        <w:t xml:space="preserve"> </w:t>
      </w:r>
      <w:r>
        <w:rPr>
          <w:sz w:val="19"/>
        </w:rPr>
        <w:t>5.</w:t>
      </w:r>
    </w:p>
    <w:p w14:paraId="5EF37B6A" w14:textId="77777777" w:rsidR="00343FF6" w:rsidRDefault="00343FF6">
      <w:pPr>
        <w:pStyle w:val="BodyText"/>
        <w:rPr>
          <w:sz w:val="22"/>
        </w:rPr>
      </w:pPr>
    </w:p>
    <w:p w14:paraId="3DD26F78" w14:textId="77777777" w:rsidR="00343FF6" w:rsidRDefault="00343FF6">
      <w:pPr>
        <w:pStyle w:val="BodyText"/>
        <w:rPr>
          <w:sz w:val="22"/>
        </w:rPr>
      </w:pPr>
    </w:p>
    <w:p w14:paraId="4D0B1FE4" w14:textId="77777777" w:rsidR="00343FF6" w:rsidRDefault="00343FF6">
      <w:pPr>
        <w:pStyle w:val="BodyText"/>
        <w:spacing w:before="8"/>
        <w:rPr>
          <w:sz w:val="22"/>
        </w:rPr>
      </w:pPr>
    </w:p>
    <w:p w14:paraId="3ED34ABD" w14:textId="77777777" w:rsidR="00343FF6" w:rsidRDefault="00635E89">
      <w:pPr>
        <w:ind w:left="618" w:right="635"/>
        <w:jc w:val="center"/>
        <w:rPr>
          <w:i/>
          <w:sz w:val="19"/>
        </w:rPr>
      </w:pPr>
      <w:r>
        <w:rPr>
          <w:i/>
          <w:w w:val="95"/>
          <w:sz w:val="19"/>
        </w:rPr>
        <w:t>Article</w:t>
      </w:r>
      <w:r>
        <w:rPr>
          <w:i/>
          <w:spacing w:val="1"/>
          <w:w w:val="95"/>
          <w:sz w:val="19"/>
        </w:rPr>
        <w:t xml:space="preserve"> </w:t>
      </w:r>
      <w:r>
        <w:rPr>
          <w:i/>
          <w:w w:val="95"/>
          <w:sz w:val="19"/>
        </w:rPr>
        <w:t>5</w:t>
      </w:r>
    </w:p>
    <w:p w14:paraId="4AE7177D" w14:textId="77777777" w:rsidR="00343FF6" w:rsidRDefault="00343FF6">
      <w:pPr>
        <w:pStyle w:val="BodyText"/>
        <w:spacing w:before="11"/>
        <w:rPr>
          <w:i/>
          <w:sz w:val="32"/>
        </w:rPr>
      </w:pPr>
    </w:p>
    <w:p w14:paraId="1E7D06A8" w14:textId="515C2793" w:rsidR="00343FF6" w:rsidRDefault="00635E89">
      <w:pPr>
        <w:pStyle w:val="Heading1"/>
        <w:ind w:left="617"/>
      </w:pPr>
      <w:r>
        <w:rPr>
          <w:w w:val="95"/>
        </w:rPr>
        <w:t>Application</w:t>
      </w:r>
      <w:r>
        <w:rPr>
          <w:spacing w:val="-4"/>
          <w:w w:val="95"/>
        </w:rPr>
        <w:t xml:space="preserve"> </w:t>
      </w:r>
      <w:r>
        <w:rPr>
          <w:w w:val="95"/>
        </w:rPr>
        <w:t>to</w:t>
      </w:r>
      <w:r>
        <w:rPr>
          <w:spacing w:val="-3"/>
          <w:w w:val="95"/>
        </w:rPr>
        <w:t xml:space="preserve"> </w:t>
      </w:r>
      <w:r>
        <w:rPr>
          <w:w w:val="95"/>
        </w:rPr>
        <w:t>pump-storage</w:t>
      </w:r>
      <w:r>
        <w:rPr>
          <w:spacing w:val="-4"/>
          <w:w w:val="95"/>
        </w:rPr>
        <w:t xml:space="preserve"> </w:t>
      </w:r>
      <w:r>
        <w:rPr>
          <w:w w:val="95"/>
        </w:rPr>
        <w:t>power</w:t>
      </w:r>
      <w:r>
        <w:rPr>
          <w:spacing w:val="-2"/>
          <w:w w:val="95"/>
        </w:rPr>
        <w:t xml:space="preserve"> </w:t>
      </w:r>
      <w:r>
        <w:rPr>
          <w:w w:val="95"/>
        </w:rPr>
        <w:t>generating</w:t>
      </w:r>
      <w:r>
        <w:rPr>
          <w:spacing w:val="-5"/>
          <w:w w:val="95"/>
        </w:rPr>
        <w:t xml:space="preserve"> </w:t>
      </w:r>
      <w:r>
        <w:rPr>
          <w:w w:val="95"/>
        </w:rPr>
        <w:t>modules</w:t>
      </w:r>
      <w:ins w:id="6" w:author="Author">
        <w:r w:rsidR="00127A13" w:rsidRPr="00127A13">
          <w:rPr>
            <w:w w:val="95"/>
          </w:rPr>
          <w:t>, electric vehicles,</w:t>
        </w:r>
      </w:ins>
      <w:r>
        <w:rPr>
          <w:spacing w:val="-4"/>
          <w:w w:val="95"/>
        </w:rPr>
        <w:t xml:space="preserve"> </w:t>
      </w:r>
      <w:r>
        <w:rPr>
          <w:w w:val="95"/>
        </w:rPr>
        <w:t>and</w:t>
      </w:r>
      <w:r>
        <w:rPr>
          <w:spacing w:val="-3"/>
          <w:w w:val="95"/>
        </w:rPr>
        <w:t xml:space="preserve"> </w:t>
      </w:r>
      <w:r>
        <w:rPr>
          <w:w w:val="95"/>
        </w:rPr>
        <w:t>industrial</w:t>
      </w:r>
      <w:r>
        <w:rPr>
          <w:spacing w:val="-3"/>
          <w:w w:val="95"/>
        </w:rPr>
        <w:t xml:space="preserve"> </w:t>
      </w:r>
      <w:r>
        <w:rPr>
          <w:w w:val="95"/>
        </w:rPr>
        <w:t>sites</w:t>
      </w:r>
    </w:p>
    <w:p w14:paraId="3D751241" w14:textId="77777777" w:rsidR="00343FF6" w:rsidRDefault="00343FF6">
      <w:pPr>
        <w:pStyle w:val="BodyText"/>
        <w:rPr>
          <w:rFonts w:ascii="Book Antiqua"/>
          <w:b/>
          <w:sz w:val="32"/>
        </w:rPr>
      </w:pPr>
    </w:p>
    <w:p w14:paraId="4F4A1C6E" w14:textId="77777777" w:rsidR="00343FF6" w:rsidRDefault="00635E89">
      <w:pPr>
        <w:pStyle w:val="ListParagraph"/>
        <w:numPr>
          <w:ilvl w:val="0"/>
          <w:numId w:val="93"/>
        </w:numPr>
        <w:tabs>
          <w:tab w:val="left" w:pos="540"/>
        </w:tabs>
        <w:spacing w:line="228" w:lineRule="auto"/>
        <w:ind w:firstLine="0"/>
        <w:rPr>
          <w:sz w:val="19"/>
        </w:rPr>
      </w:pPr>
      <w:r>
        <w:rPr>
          <w:w w:val="95"/>
          <w:sz w:val="19"/>
        </w:rPr>
        <w:t>This</w:t>
      </w:r>
      <w:r>
        <w:rPr>
          <w:spacing w:val="1"/>
          <w:w w:val="95"/>
          <w:sz w:val="19"/>
        </w:rPr>
        <w:t xml:space="preserve"> </w:t>
      </w:r>
      <w:r>
        <w:rPr>
          <w:w w:val="95"/>
          <w:sz w:val="19"/>
        </w:rPr>
        <w:t>Regulation</w:t>
      </w:r>
      <w:r>
        <w:rPr>
          <w:spacing w:val="1"/>
          <w:w w:val="95"/>
          <w:sz w:val="19"/>
        </w:rPr>
        <w:t xml:space="preserve"> </w:t>
      </w:r>
      <w:r>
        <w:rPr>
          <w:w w:val="95"/>
          <w:sz w:val="19"/>
        </w:rPr>
        <w:t>shall</w:t>
      </w:r>
      <w:r>
        <w:rPr>
          <w:spacing w:val="1"/>
          <w:w w:val="95"/>
          <w:sz w:val="19"/>
        </w:rPr>
        <w:t xml:space="preserve"> </w:t>
      </w:r>
      <w:r>
        <w:rPr>
          <w:w w:val="95"/>
          <w:sz w:val="19"/>
        </w:rPr>
        <w:t>not</w:t>
      </w:r>
      <w:r>
        <w:rPr>
          <w:spacing w:val="1"/>
          <w:w w:val="95"/>
          <w:sz w:val="19"/>
        </w:rPr>
        <w:t xml:space="preserve"> </w:t>
      </w:r>
      <w:r>
        <w:rPr>
          <w:w w:val="95"/>
          <w:sz w:val="19"/>
        </w:rPr>
        <w:t>apply</w:t>
      </w:r>
      <w:r>
        <w:rPr>
          <w:spacing w:val="1"/>
          <w:w w:val="95"/>
          <w:sz w:val="19"/>
        </w:rPr>
        <w:t xml:space="preserve"> </w:t>
      </w:r>
      <w:r>
        <w:rPr>
          <w:w w:val="95"/>
          <w:sz w:val="19"/>
        </w:rPr>
        <w:t>to</w:t>
      </w:r>
      <w:r>
        <w:rPr>
          <w:spacing w:val="1"/>
          <w:w w:val="95"/>
          <w:sz w:val="19"/>
        </w:rPr>
        <w:t xml:space="preserve"> </w:t>
      </w:r>
      <w:r>
        <w:rPr>
          <w:w w:val="95"/>
          <w:sz w:val="19"/>
        </w:rPr>
        <w:t>pump-storage</w:t>
      </w:r>
      <w:r>
        <w:rPr>
          <w:spacing w:val="1"/>
          <w:w w:val="95"/>
          <w:sz w:val="19"/>
        </w:rPr>
        <w:t xml:space="preserve"> </w:t>
      </w:r>
      <w:r>
        <w:rPr>
          <w:w w:val="95"/>
          <w:sz w:val="19"/>
        </w:rPr>
        <w:t>power</w:t>
      </w:r>
      <w:r>
        <w:rPr>
          <w:spacing w:val="1"/>
          <w:w w:val="95"/>
          <w:sz w:val="19"/>
        </w:rPr>
        <w:t xml:space="preserve"> </w:t>
      </w:r>
      <w:r>
        <w:rPr>
          <w:w w:val="95"/>
          <w:sz w:val="19"/>
        </w:rPr>
        <w:t>generating</w:t>
      </w:r>
      <w:r>
        <w:rPr>
          <w:spacing w:val="1"/>
          <w:w w:val="95"/>
          <w:sz w:val="19"/>
        </w:rPr>
        <w:t xml:space="preserve"> </w:t>
      </w:r>
      <w:r>
        <w:rPr>
          <w:w w:val="95"/>
          <w:sz w:val="19"/>
        </w:rPr>
        <w:t>modules</w:t>
      </w:r>
      <w:r>
        <w:rPr>
          <w:spacing w:val="1"/>
          <w:w w:val="95"/>
          <w:sz w:val="19"/>
        </w:rPr>
        <w:t xml:space="preserve"> </w:t>
      </w:r>
      <w:r>
        <w:rPr>
          <w:w w:val="95"/>
          <w:sz w:val="19"/>
        </w:rPr>
        <w:t>that</w:t>
      </w:r>
      <w:r>
        <w:rPr>
          <w:spacing w:val="1"/>
          <w:w w:val="95"/>
          <w:sz w:val="19"/>
        </w:rPr>
        <w:t xml:space="preserve"> </w:t>
      </w:r>
      <w:r>
        <w:rPr>
          <w:w w:val="95"/>
          <w:sz w:val="19"/>
        </w:rPr>
        <w:t>have</w:t>
      </w:r>
      <w:r>
        <w:rPr>
          <w:spacing w:val="1"/>
          <w:w w:val="95"/>
          <w:sz w:val="19"/>
        </w:rPr>
        <w:t xml:space="preserve"> </w:t>
      </w:r>
      <w:r>
        <w:rPr>
          <w:w w:val="95"/>
          <w:sz w:val="19"/>
        </w:rPr>
        <w:t>both</w:t>
      </w:r>
      <w:r>
        <w:rPr>
          <w:spacing w:val="1"/>
          <w:w w:val="95"/>
          <w:sz w:val="19"/>
        </w:rPr>
        <w:t xml:space="preserve"> </w:t>
      </w:r>
      <w:r>
        <w:rPr>
          <w:w w:val="95"/>
          <w:sz w:val="19"/>
        </w:rPr>
        <w:t>generating</w:t>
      </w:r>
      <w:r>
        <w:rPr>
          <w:spacing w:val="1"/>
          <w:w w:val="95"/>
          <w:sz w:val="19"/>
        </w:rPr>
        <w:t xml:space="preserve"> </w:t>
      </w:r>
      <w:r>
        <w:rPr>
          <w:w w:val="95"/>
          <w:sz w:val="19"/>
        </w:rPr>
        <w:t>and</w:t>
      </w:r>
      <w:r>
        <w:rPr>
          <w:spacing w:val="1"/>
          <w:w w:val="95"/>
          <w:sz w:val="19"/>
        </w:rPr>
        <w:t xml:space="preserve"> </w:t>
      </w:r>
      <w:r>
        <w:rPr>
          <w:sz w:val="19"/>
        </w:rPr>
        <w:t>pumping</w:t>
      </w:r>
      <w:r>
        <w:rPr>
          <w:spacing w:val="14"/>
          <w:sz w:val="19"/>
        </w:rPr>
        <w:t xml:space="preserve"> </w:t>
      </w:r>
      <w:r>
        <w:rPr>
          <w:sz w:val="19"/>
        </w:rPr>
        <w:t>operation</w:t>
      </w:r>
      <w:r>
        <w:rPr>
          <w:spacing w:val="14"/>
          <w:sz w:val="19"/>
        </w:rPr>
        <w:t xml:space="preserve"> </w:t>
      </w:r>
      <w:r>
        <w:rPr>
          <w:sz w:val="19"/>
        </w:rPr>
        <w:t>mode.</w:t>
      </w:r>
    </w:p>
    <w:p w14:paraId="6931997A" w14:textId="77777777" w:rsidR="00343FF6" w:rsidRDefault="00343FF6">
      <w:pPr>
        <w:pStyle w:val="BodyText"/>
        <w:rPr>
          <w:sz w:val="22"/>
        </w:rPr>
      </w:pPr>
    </w:p>
    <w:p w14:paraId="2ED9BE47" w14:textId="77777777" w:rsidR="00343FF6" w:rsidRDefault="00635E89">
      <w:pPr>
        <w:pStyle w:val="ListParagraph"/>
        <w:numPr>
          <w:ilvl w:val="0"/>
          <w:numId w:val="93"/>
        </w:numPr>
        <w:tabs>
          <w:tab w:val="left" w:pos="540"/>
        </w:tabs>
        <w:spacing w:before="137" w:line="228" w:lineRule="auto"/>
        <w:ind w:firstLine="0"/>
        <w:rPr>
          <w:sz w:val="19"/>
        </w:rPr>
      </w:pPr>
      <w:r>
        <w:rPr>
          <w:w w:val="95"/>
          <w:sz w:val="19"/>
        </w:rPr>
        <w:t xml:space="preserve">Any pumping module within a pump-storage </w:t>
      </w:r>
      <w:r>
        <w:rPr>
          <w:w w:val="95"/>
          <w:sz w:val="19"/>
        </w:rPr>
        <w:t>station that only provides pumping mode shall be subject to the</w:t>
      </w:r>
      <w:r>
        <w:rPr>
          <w:spacing w:val="1"/>
          <w:w w:val="95"/>
          <w:sz w:val="19"/>
        </w:rPr>
        <w:t xml:space="preserve"> </w:t>
      </w:r>
      <w:r>
        <w:rPr>
          <w:sz w:val="19"/>
        </w:rPr>
        <w:t>requirements</w:t>
      </w:r>
      <w:r>
        <w:rPr>
          <w:spacing w:val="8"/>
          <w:sz w:val="19"/>
        </w:rPr>
        <w:t xml:space="preserve"> </w:t>
      </w:r>
      <w:r>
        <w:rPr>
          <w:sz w:val="19"/>
        </w:rPr>
        <w:t>of</w:t>
      </w:r>
      <w:r>
        <w:rPr>
          <w:spacing w:val="12"/>
          <w:sz w:val="19"/>
        </w:rPr>
        <w:t xml:space="preserve"> </w:t>
      </w:r>
      <w:r>
        <w:rPr>
          <w:sz w:val="19"/>
        </w:rPr>
        <w:t>this</w:t>
      </w:r>
      <w:r>
        <w:rPr>
          <w:spacing w:val="8"/>
          <w:sz w:val="19"/>
        </w:rPr>
        <w:t xml:space="preserve"> </w:t>
      </w:r>
      <w:r>
        <w:rPr>
          <w:sz w:val="19"/>
        </w:rPr>
        <w:t>Regulation</w:t>
      </w:r>
      <w:r>
        <w:rPr>
          <w:spacing w:val="8"/>
          <w:sz w:val="19"/>
        </w:rPr>
        <w:t xml:space="preserve"> </w:t>
      </w:r>
      <w:r>
        <w:rPr>
          <w:sz w:val="19"/>
        </w:rPr>
        <w:t>and</w:t>
      </w:r>
      <w:r>
        <w:rPr>
          <w:spacing w:val="9"/>
          <w:sz w:val="19"/>
        </w:rPr>
        <w:t xml:space="preserve"> </w:t>
      </w:r>
      <w:r>
        <w:rPr>
          <w:sz w:val="19"/>
        </w:rPr>
        <w:t>shall</w:t>
      </w:r>
      <w:r>
        <w:rPr>
          <w:spacing w:val="8"/>
          <w:sz w:val="19"/>
        </w:rPr>
        <w:t xml:space="preserve"> </w:t>
      </w:r>
      <w:r>
        <w:rPr>
          <w:sz w:val="19"/>
        </w:rPr>
        <w:t>be</w:t>
      </w:r>
      <w:r>
        <w:rPr>
          <w:spacing w:val="8"/>
          <w:sz w:val="19"/>
        </w:rPr>
        <w:t xml:space="preserve"> </w:t>
      </w:r>
      <w:r>
        <w:rPr>
          <w:sz w:val="19"/>
        </w:rPr>
        <w:t>treated</w:t>
      </w:r>
      <w:r>
        <w:rPr>
          <w:spacing w:val="6"/>
          <w:sz w:val="19"/>
        </w:rPr>
        <w:t xml:space="preserve"> </w:t>
      </w:r>
      <w:r>
        <w:rPr>
          <w:sz w:val="19"/>
        </w:rPr>
        <w:t>as</w:t>
      </w:r>
      <w:r>
        <w:rPr>
          <w:spacing w:val="9"/>
          <w:sz w:val="19"/>
        </w:rPr>
        <w:t xml:space="preserve"> </w:t>
      </w:r>
      <w:r>
        <w:rPr>
          <w:sz w:val="19"/>
        </w:rPr>
        <w:t>a</w:t>
      </w:r>
      <w:r>
        <w:rPr>
          <w:spacing w:val="7"/>
          <w:sz w:val="19"/>
        </w:rPr>
        <w:t xml:space="preserve"> </w:t>
      </w:r>
      <w:r>
        <w:rPr>
          <w:sz w:val="19"/>
        </w:rPr>
        <w:t>demand</w:t>
      </w:r>
      <w:r>
        <w:rPr>
          <w:spacing w:val="7"/>
          <w:sz w:val="19"/>
        </w:rPr>
        <w:t xml:space="preserve"> </w:t>
      </w:r>
      <w:r>
        <w:rPr>
          <w:sz w:val="19"/>
        </w:rPr>
        <w:t>facility.</w:t>
      </w:r>
    </w:p>
    <w:p w14:paraId="72658547" w14:textId="77777777" w:rsidR="00343FF6" w:rsidRDefault="00343FF6">
      <w:pPr>
        <w:pStyle w:val="BodyText"/>
        <w:rPr>
          <w:sz w:val="22"/>
        </w:rPr>
      </w:pPr>
    </w:p>
    <w:p w14:paraId="3BB6ECAE" w14:textId="01FF99EC" w:rsidR="00343FF6" w:rsidRDefault="00635E89">
      <w:pPr>
        <w:pStyle w:val="ListParagraph"/>
        <w:numPr>
          <w:ilvl w:val="0"/>
          <w:numId w:val="93"/>
        </w:numPr>
        <w:tabs>
          <w:tab w:val="left" w:pos="540"/>
        </w:tabs>
        <w:spacing w:before="138" w:line="228" w:lineRule="auto"/>
        <w:ind w:right="123" w:firstLine="0"/>
        <w:rPr>
          <w:ins w:id="7" w:author="Author"/>
          <w:sz w:val="19"/>
        </w:rPr>
      </w:pPr>
      <w:r>
        <w:rPr>
          <w:w w:val="95"/>
          <w:sz w:val="19"/>
        </w:rPr>
        <w:t>In the case of industrial sites with an embedded power generating module, the system operator of an industrial</w:t>
      </w:r>
      <w:r>
        <w:rPr>
          <w:spacing w:val="1"/>
          <w:w w:val="95"/>
          <w:sz w:val="19"/>
        </w:rPr>
        <w:t xml:space="preserve"> </w:t>
      </w:r>
      <w:r>
        <w:rPr>
          <w:spacing w:val="-1"/>
          <w:w w:val="95"/>
          <w:sz w:val="19"/>
        </w:rPr>
        <w:t>site,</w:t>
      </w:r>
      <w:r>
        <w:rPr>
          <w:spacing w:val="-1"/>
          <w:w w:val="95"/>
          <w:sz w:val="19"/>
        </w:rPr>
        <w:t xml:space="preserve"> the demand facility owner, </w:t>
      </w:r>
      <w:r>
        <w:rPr>
          <w:w w:val="95"/>
          <w:sz w:val="19"/>
        </w:rPr>
        <w:t>the power generating facility owner and the relevant system operator to whose system</w:t>
      </w:r>
      <w:r>
        <w:rPr>
          <w:spacing w:val="1"/>
          <w:w w:val="95"/>
          <w:sz w:val="19"/>
        </w:rPr>
        <w:t xml:space="preserve"> </w:t>
      </w:r>
      <w:r>
        <w:rPr>
          <w:w w:val="95"/>
          <w:sz w:val="19"/>
        </w:rPr>
        <w:t>the industrial site is connected, may agree, in coordination with the relevant TSO, on conditions for disconnection of</w:t>
      </w:r>
      <w:r>
        <w:rPr>
          <w:spacing w:val="1"/>
          <w:w w:val="95"/>
          <w:sz w:val="19"/>
        </w:rPr>
        <w:t xml:space="preserve"> </w:t>
      </w:r>
      <w:r>
        <w:rPr>
          <w:w w:val="95"/>
          <w:sz w:val="19"/>
        </w:rPr>
        <w:t xml:space="preserve">critical loads from the </w:t>
      </w:r>
      <w:r>
        <w:rPr>
          <w:w w:val="95"/>
          <w:sz w:val="19"/>
        </w:rPr>
        <w:t>relevant system. The objective of the agreement shall be to secure production processes of the</w:t>
      </w:r>
      <w:r>
        <w:rPr>
          <w:spacing w:val="1"/>
          <w:w w:val="95"/>
          <w:sz w:val="19"/>
        </w:rPr>
        <w:t xml:space="preserve"> </w:t>
      </w:r>
      <w:r>
        <w:rPr>
          <w:sz w:val="19"/>
        </w:rPr>
        <w:t>industrial</w:t>
      </w:r>
      <w:r>
        <w:rPr>
          <w:spacing w:val="9"/>
          <w:sz w:val="19"/>
        </w:rPr>
        <w:t xml:space="preserve"> </w:t>
      </w:r>
      <w:r>
        <w:rPr>
          <w:sz w:val="19"/>
        </w:rPr>
        <w:t>site</w:t>
      </w:r>
      <w:r>
        <w:rPr>
          <w:spacing w:val="9"/>
          <w:sz w:val="19"/>
        </w:rPr>
        <w:t xml:space="preserve"> </w:t>
      </w:r>
      <w:r>
        <w:rPr>
          <w:sz w:val="19"/>
        </w:rPr>
        <w:t>in</w:t>
      </w:r>
      <w:r>
        <w:rPr>
          <w:spacing w:val="9"/>
          <w:sz w:val="19"/>
        </w:rPr>
        <w:t xml:space="preserve"> </w:t>
      </w:r>
      <w:r>
        <w:rPr>
          <w:sz w:val="19"/>
        </w:rPr>
        <w:t>case</w:t>
      </w:r>
      <w:r>
        <w:rPr>
          <w:spacing w:val="9"/>
          <w:sz w:val="19"/>
        </w:rPr>
        <w:t xml:space="preserve"> </w:t>
      </w:r>
      <w:r>
        <w:rPr>
          <w:sz w:val="19"/>
        </w:rPr>
        <w:t>of</w:t>
      </w:r>
      <w:r>
        <w:rPr>
          <w:spacing w:val="9"/>
          <w:sz w:val="19"/>
        </w:rPr>
        <w:t xml:space="preserve"> </w:t>
      </w:r>
      <w:r>
        <w:rPr>
          <w:sz w:val="19"/>
        </w:rPr>
        <w:t>disturbed</w:t>
      </w:r>
      <w:r>
        <w:rPr>
          <w:spacing w:val="8"/>
          <w:sz w:val="19"/>
        </w:rPr>
        <w:t xml:space="preserve"> </w:t>
      </w:r>
      <w:r>
        <w:rPr>
          <w:sz w:val="19"/>
        </w:rPr>
        <w:t>conditions</w:t>
      </w:r>
      <w:r>
        <w:rPr>
          <w:spacing w:val="8"/>
          <w:sz w:val="19"/>
        </w:rPr>
        <w:t xml:space="preserve"> </w:t>
      </w:r>
      <w:r>
        <w:rPr>
          <w:sz w:val="19"/>
        </w:rPr>
        <w:t>in</w:t>
      </w:r>
      <w:r>
        <w:rPr>
          <w:spacing w:val="10"/>
          <w:sz w:val="19"/>
        </w:rPr>
        <w:t xml:space="preserve"> </w:t>
      </w:r>
      <w:r>
        <w:rPr>
          <w:sz w:val="19"/>
        </w:rPr>
        <w:t>the</w:t>
      </w:r>
      <w:r>
        <w:rPr>
          <w:spacing w:val="8"/>
          <w:sz w:val="19"/>
        </w:rPr>
        <w:t xml:space="preserve"> </w:t>
      </w:r>
      <w:r>
        <w:rPr>
          <w:sz w:val="19"/>
        </w:rPr>
        <w:t>relevant</w:t>
      </w:r>
      <w:r>
        <w:rPr>
          <w:spacing w:val="10"/>
          <w:sz w:val="19"/>
        </w:rPr>
        <w:t xml:space="preserve"> </w:t>
      </w:r>
      <w:r>
        <w:rPr>
          <w:sz w:val="19"/>
        </w:rPr>
        <w:t>system.</w:t>
      </w:r>
    </w:p>
    <w:p w14:paraId="07C4192E" w14:textId="77777777" w:rsidR="00E05FA5" w:rsidRPr="00F819AF" w:rsidRDefault="00E05FA5" w:rsidP="00F819AF">
      <w:pPr>
        <w:pStyle w:val="ListParagraph"/>
        <w:rPr>
          <w:ins w:id="8" w:author="Author"/>
          <w:sz w:val="19"/>
        </w:rPr>
      </w:pPr>
    </w:p>
    <w:p w14:paraId="45C09294" w14:textId="6573FCC3" w:rsidR="00E05FA5" w:rsidRDefault="00E05FA5">
      <w:pPr>
        <w:pStyle w:val="ListParagraph"/>
        <w:numPr>
          <w:ilvl w:val="0"/>
          <w:numId w:val="93"/>
        </w:numPr>
        <w:tabs>
          <w:tab w:val="left" w:pos="540"/>
        </w:tabs>
        <w:spacing w:before="138" w:line="228" w:lineRule="auto"/>
        <w:ind w:right="123" w:firstLine="0"/>
        <w:rPr>
          <w:sz w:val="19"/>
        </w:rPr>
      </w:pPr>
      <w:ins w:id="9" w:author="Author">
        <w:r w:rsidRPr="00E05FA5">
          <w:rPr>
            <w:sz w:val="19"/>
          </w:rPr>
          <w:t>Any electric vehicle or charging station that only works in charging mode, even if physically able to do otherwise, shall be subject to the requirements of this Regulation and shall be treated as demand unit.</w:t>
        </w:r>
      </w:ins>
    </w:p>
    <w:p w14:paraId="73A29AA9" w14:textId="77777777" w:rsidR="00343FF6" w:rsidRDefault="00343FF6">
      <w:pPr>
        <w:pStyle w:val="BodyText"/>
        <w:rPr>
          <w:sz w:val="22"/>
        </w:rPr>
      </w:pPr>
    </w:p>
    <w:p w14:paraId="4014423A" w14:textId="77777777" w:rsidR="00343FF6" w:rsidRDefault="00343FF6">
      <w:pPr>
        <w:pStyle w:val="BodyText"/>
        <w:rPr>
          <w:sz w:val="22"/>
        </w:rPr>
      </w:pPr>
    </w:p>
    <w:p w14:paraId="643D7639" w14:textId="77777777" w:rsidR="00343FF6" w:rsidRDefault="00343FF6">
      <w:pPr>
        <w:pStyle w:val="BodyText"/>
        <w:spacing w:before="6"/>
        <w:rPr>
          <w:sz w:val="22"/>
        </w:rPr>
      </w:pPr>
    </w:p>
    <w:p w14:paraId="24ED49AB" w14:textId="77777777" w:rsidR="00343FF6" w:rsidRDefault="00635E89">
      <w:pPr>
        <w:ind w:left="618" w:right="635"/>
        <w:jc w:val="center"/>
        <w:rPr>
          <w:i/>
          <w:sz w:val="19"/>
        </w:rPr>
      </w:pPr>
      <w:r>
        <w:rPr>
          <w:i/>
          <w:w w:val="95"/>
          <w:sz w:val="19"/>
        </w:rPr>
        <w:t>Article</w:t>
      </w:r>
      <w:r>
        <w:rPr>
          <w:i/>
          <w:spacing w:val="1"/>
          <w:w w:val="95"/>
          <w:sz w:val="19"/>
        </w:rPr>
        <w:t xml:space="preserve"> </w:t>
      </w:r>
      <w:r>
        <w:rPr>
          <w:i/>
          <w:w w:val="95"/>
          <w:sz w:val="19"/>
        </w:rPr>
        <w:t>6</w:t>
      </w:r>
    </w:p>
    <w:p w14:paraId="3E2FDA3F" w14:textId="77777777" w:rsidR="00343FF6" w:rsidRDefault="00343FF6">
      <w:pPr>
        <w:pStyle w:val="BodyText"/>
        <w:rPr>
          <w:i/>
          <w:sz w:val="22"/>
        </w:rPr>
      </w:pPr>
    </w:p>
    <w:p w14:paraId="4CD47469" w14:textId="77777777" w:rsidR="00343FF6" w:rsidRDefault="00635E89">
      <w:pPr>
        <w:pStyle w:val="Heading1"/>
        <w:spacing w:before="129"/>
      </w:pPr>
      <w:r>
        <w:rPr>
          <w:w w:val="95"/>
        </w:rPr>
        <w:t>Regulatory</w:t>
      </w:r>
      <w:r>
        <w:rPr>
          <w:spacing w:val="3"/>
          <w:w w:val="95"/>
        </w:rPr>
        <w:t xml:space="preserve"> </w:t>
      </w:r>
      <w:r>
        <w:rPr>
          <w:w w:val="95"/>
        </w:rPr>
        <w:t>aspects</w:t>
      </w:r>
    </w:p>
    <w:p w14:paraId="0D82AB9A" w14:textId="77777777" w:rsidR="00343FF6" w:rsidRDefault="00343FF6">
      <w:pPr>
        <w:pStyle w:val="BodyText"/>
        <w:spacing w:before="11"/>
        <w:rPr>
          <w:rFonts w:ascii="Book Antiqua"/>
          <w:b/>
          <w:sz w:val="31"/>
        </w:rPr>
      </w:pPr>
    </w:p>
    <w:p w14:paraId="68FDE30C" w14:textId="123EBC0A" w:rsidR="00343FF6" w:rsidRDefault="00635E89">
      <w:pPr>
        <w:pStyle w:val="ListParagraph"/>
        <w:numPr>
          <w:ilvl w:val="0"/>
          <w:numId w:val="92"/>
        </w:numPr>
        <w:tabs>
          <w:tab w:val="left" w:pos="540"/>
        </w:tabs>
        <w:spacing w:line="228" w:lineRule="auto"/>
        <w:ind w:right="124" w:firstLine="0"/>
        <w:rPr>
          <w:sz w:val="19"/>
        </w:rPr>
      </w:pPr>
      <w:r>
        <w:rPr>
          <w:w w:val="90"/>
          <w:sz w:val="19"/>
        </w:rPr>
        <w:t>Requirements</w:t>
      </w:r>
      <w:r>
        <w:rPr>
          <w:spacing w:val="1"/>
          <w:w w:val="90"/>
          <w:sz w:val="19"/>
        </w:rPr>
        <w:t xml:space="preserve"> </w:t>
      </w:r>
      <w:r>
        <w:rPr>
          <w:w w:val="90"/>
          <w:sz w:val="19"/>
        </w:rPr>
        <w:t>of</w:t>
      </w:r>
      <w:r>
        <w:rPr>
          <w:spacing w:val="1"/>
          <w:w w:val="90"/>
          <w:sz w:val="19"/>
        </w:rPr>
        <w:t xml:space="preserve"> </w:t>
      </w:r>
      <w:r>
        <w:rPr>
          <w:w w:val="90"/>
          <w:sz w:val="19"/>
        </w:rPr>
        <w:t>general</w:t>
      </w:r>
      <w:r>
        <w:rPr>
          <w:spacing w:val="1"/>
          <w:w w:val="90"/>
          <w:sz w:val="19"/>
        </w:rPr>
        <w:t xml:space="preserve"> </w:t>
      </w:r>
      <w:r>
        <w:rPr>
          <w:w w:val="90"/>
          <w:sz w:val="19"/>
        </w:rPr>
        <w:t>application</w:t>
      </w:r>
      <w:r>
        <w:rPr>
          <w:spacing w:val="1"/>
          <w:w w:val="90"/>
          <w:sz w:val="19"/>
        </w:rPr>
        <w:t xml:space="preserve"> </w:t>
      </w:r>
      <w:r>
        <w:rPr>
          <w:w w:val="90"/>
          <w:sz w:val="19"/>
        </w:rPr>
        <w:t>to be</w:t>
      </w:r>
      <w:r>
        <w:rPr>
          <w:spacing w:val="1"/>
          <w:w w:val="90"/>
          <w:sz w:val="19"/>
        </w:rPr>
        <w:t xml:space="preserve"> </w:t>
      </w:r>
      <w:r>
        <w:rPr>
          <w:w w:val="90"/>
          <w:sz w:val="19"/>
        </w:rPr>
        <w:t>established</w:t>
      </w:r>
      <w:r>
        <w:rPr>
          <w:spacing w:val="1"/>
          <w:w w:val="90"/>
          <w:sz w:val="19"/>
        </w:rPr>
        <w:t xml:space="preserve"> </w:t>
      </w:r>
      <w:r>
        <w:rPr>
          <w:w w:val="90"/>
          <w:sz w:val="19"/>
        </w:rPr>
        <w:t>by relevant</w:t>
      </w:r>
      <w:r>
        <w:rPr>
          <w:spacing w:val="1"/>
          <w:w w:val="90"/>
          <w:sz w:val="19"/>
        </w:rPr>
        <w:t xml:space="preserve"> </w:t>
      </w:r>
      <w:r>
        <w:rPr>
          <w:w w:val="90"/>
          <w:sz w:val="19"/>
        </w:rPr>
        <w:t>system operators</w:t>
      </w:r>
      <w:r>
        <w:rPr>
          <w:spacing w:val="1"/>
          <w:w w:val="90"/>
          <w:sz w:val="19"/>
        </w:rPr>
        <w:t xml:space="preserve"> </w:t>
      </w:r>
      <w:r>
        <w:rPr>
          <w:w w:val="90"/>
          <w:sz w:val="19"/>
        </w:rPr>
        <w:t>or</w:t>
      </w:r>
      <w:r>
        <w:rPr>
          <w:spacing w:val="33"/>
          <w:sz w:val="19"/>
        </w:rPr>
        <w:t xml:space="preserve"> </w:t>
      </w:r>
      <w:r>
        <w:rPr>
          <w:w w:val="90"/>
          <w:sz w:val="19"/>
        </w:rPr>
        <w:t>TSOs under</w:t>
      </w:r>
      <w:r>
        <w:rPr>
          <w:spacing w:val="33"/>
          <w:sz w:val="19"/>
        </w:rPr>
        <w:t xml:space="preserve"> </w:t>
      </w:r>
      <w:r>
        <w:rPr>
          <w:w w:val="90"/>
          <w:sz w:val="19"/>
        </w:rPr>
        <w:t>this</w:t>
      </w:r>
      <w:r>
        <w:rPr>
          <w:spacing w:val="34"/>
          <w:sz w:val="19"/>
        </w:rPr>
        <w:t xml:space="preserve"> </w:t>
      </w:r>
      <w:r>
        <w:rPr>
          <w:w w:val="90"/>
          <w:sz w:val="19"/>
        </w:rPr>
        <w:t>Regulation</w:t>
      </w:r>
      <w:r>
        <w:rPr>
          <w:spacing w:val="1"/>
          <w:w w:val="90"/>
          <w:sz w:val="19"/>
        </w:rPr>
        <w:t xml:space="preserve"> </w:t>
      </w:r>
      <w:r>
        <w:rPr>
          <w:w w:val="95"/>
          <w:sz w:val="19"/>
        </w:rPr>
        <w:t>shall be subject to approval by the entity designated by the Member State and be published. The designated entity shall</w:t>
      </w:r>
      <w:r>
        <w:rPr>
          <w:spacing w:val="1"/>
          <w:w w:val="95"/>
          <w:sz w:val="19"/>
        </w:rPr>
        <w:t xml:space="preserve"> </w:t>
      </w:r>
      <w:r>
        <w:rPr>
          <w:sz w:val="19"/>
        </w:rPr>
        <w:t>be</w:t>
      </w:r>
      <w:r>
        <w:rPr>
          <w:spacing w:val="7"/>
          <w:sz w:val="19"/>
        </w:rPr>
        <w:t xml:space="preserve"> </w:t>
      </w:r>
      <w:r>
        <w:rPr>
          <w:sz w:val="19"/>
        </w:rPr>
        <w:t>the</w:t>
      </w:r>
      <w:r>
        <w:rPr>
          <w:spacing w:val="7"/>
          <w:sz w:val="19"/>
        </w:rPr>
        <w:t xml:space="preserve"> </w:t>
      </w:r>
      <w:r>
        <w:rPr>
          <w:sz w:val="19"/>
        </w:rPr>
        <w:t>regulatory</w:t>
      </w:r>
      <w:r>
        <w:rPr>
          <w:spacing w:val="7"/>
          <w:sz w:val="19"/>
        </w:rPr>
        <w:t xml:space="preserve"> </w:t>
      </w:r>
      <w:r>
        <w:rPr>
          <w:sz w:val="19"/>
        </w:rPr>
        <w:t>authority</w:t>
      </w:r>
      <w:r>
        <w:rPr>
          <w:spacing w:val="8"/>
          <w:sz w:val="19"/>
        </w:rPr>
        <w:t xml:space="preserve"> </w:t>
      </w:r>
      <w:r>
        <w:rPr>
          <w:sz w:val="19"/>
        </w:rPr>
        <w:t>unless</w:t>
      </w:r>
      <w:r>
        <w:rPr>
          <w:spacing w:val="8"/>
          <w:sz w:val="19"/>
        </w:rPr>
        <w:t xml:space="preserve"> </w:t>
      </w:r>
      <w:r>
        <w:rPr>
          <w:sz w:val="19"/>
        </w:rPr>
        <w:t>otherwise</w:t>
      </w:r>
      <w:r>
        <w:rPr>
          <w:spacing w:val="8"/>
          <w:sz w:val="19"/>
        </w:rPr>
        <w:t xml:space="preserve"> </w:t>
      </w:r>
      <w:r>
        <w:rPr>
          <w:sz w:val="19"/>
        </w:rPr>
        <w:t>provided</w:t>
      </w:r>
      <w:r>
        <w:rPr>
          <w:spacing w:val="7"/>
          <w:sz w:val="19"/>
        </w:rPr>
        <w:t xml:space="preserve"> </w:t>
      </w:r>
      <w:r>
        <w:rPr>
          <w:sz w:val="19"/>
        </w:rPr>
        <w:t>by</w:t>
      </w:r>
      <w:r>
        <w:rPr>
          <w:spacing w:val="5"/>
          <w:sz w:val="19"/>
        </w:rPr>
        <w:t xml:space="preserve"> </w:t>
      </w:r>
      <w:r>
        <w:rPr>
          <w:sz w:val="19"/>
        </w:rPr>
        <w:t>the</w:t>
      </w:r>
      <w:r>
        <w:rPr>
          <w:spacing w:val="7"/>
          <w:sz w:val="19"/>
        </w:rPr>
        <w:t xml:space="preserve"> </w:t>
      </w:r>
      <w:r>
        <w:rPr>
          <w:sz w:val="19"/>
        </w:rPr>
        <w:t>Member</w:t>
      </w:r>
      <w:r>
        <w:rPr>
          <w:spacing w:val="8"/>
          <w:sz w:val="19"/>
        </w:rPr>
        <w:t xml:space="preserve"> </w:t>
      </w:r>
      <w:r>
        <w:rPr>
          <w:sz w:val="19"/>
        </w:rPr>
        <w:t>State.</w:t>
      </w:r>
    </w:p>
    <w:p w14:paraId="0BC08FD2" w14:textId="77777777" w:rsidR="00E05FA5" w:rsidRDefault="00E05FA5" w:rsidP="00E05FA5">
      <w:pPr>
        <w:pStyle w:val="ListParagraph"/>
        <w:tabs>
          <w:tab w:val="left" w:pos="540"/>
        </w:tabs>
        <w:spacing w:line="228" w:lineRule="auto"/>
        <w:ind w:right="124"/>
        <w:rPr>
          <w:sz w:val="19"/>
        </w:rPr>
      </w:pPr>
    </w:p>
    <w:p w14:paraId="5C7F9697" w14:textId="77777777" w:rsidR="00343FF6" w:rsidRDefault="00635E89">
      <w:pPr>
        <w:pStyle w:val="ListParagraph"/>
        <w:numPr>
          <w:ilvl w:val="0"/>
          <w:numId w:val="92"/>
        </w:numPr>
        <w:tabs>
          <w:tab w:val="left" w:pos="540"/>
        </w:tabs>
        <w:spacing w:before="101" w:line="228" w:lineRule="auto"/>
        <w:ind w:firstLine="0"/>
        <w:rPr>
          <w:sz w:val="19"/>
        </w:rPr>
      </w:pPr>
      <w:r>
        <w:rPr>
          <w:w w:val="95"/>
          <w:sz w:val="19"/>
        </w:rPr>
        <w:t xml:space="preserve">For site specific requirements to be </w:t>
      </w:r>
      <w:r>
        <w:rPr>
          <w:w w:val="95"/>
          <w:sz w:val="19"/>
        </w:rPr>
        <w:t>established by relevant system operators or TSOs under this Regulation,</w:t>
      </w:r>
      <w:r>
        <w:rPr>
          <w:spacing w:val="1"/>
          <w:w w:val="95"/>
          <w:sz w:val="19"/>
        </w:rPr>
        <w:t xml:space="preserve"> </w:t>
      </w:r>
      <w:r>
        <w:rPr>
          <w:sz w:val="19"/>
        </w:rPr>
        <w:t>Member</w:t>
      </w:r>
      <w:r>
        <w:rPr>
          <w:spacing w:val="9"/>
          <w:sz w:val="19"/>
        </w:rPr>
        <w:t xml:space="preserve"> </w:t>
      </w:r>
      <w:r>
        <w:rPr>
          <w:sz w:val="19"/>
        </w:rPr>
        <w:t>States</w:t>
      </w:r>
      <w:r>
        <w:rPr>
          <w:spacing w:val="8"/>
          <w:sz w:val="19"/>
        </w:rPr>
        <w:t xml:space="preserve"> </w:t>
      </w:r>
      <w:r>
        <w:rPr>
          <w:sz w:val="19"/>
        </w:rPr>
        <w:t>may</w:t>
      </w:r>
      <w:r>
        <w:rPr>
          <w:spacing w:val="11"/>
          <w:sz w:val="19"/>
        </w:rPr>
        <w:t xml:space="preserve"> </w:t>
      </w:r>
      <w:r>
        <w:rPr>
          <w:sz w:val="19"/>
        </w:rPr>
        <w:t>require</w:t>
      </w:r>
      <w:r>
        <w:rPr>
          <w:spacing w:val="10"/>
          <w:sz w:val="19"/>
        </w:rPr>
        <w:t xml:space="preserve"> </w:t>
      </w:r>
      <w:r>
        <w:rPr>
          <w:sz w:val="19"/>
        </w:rPr>
        <w:t>approval</w:t>
      </w:r>
      <w:r>
        <w:rPr>
          <w:spacing w:val="9"/>
          <w:sz w:val="19"/>
        </w:rPr>
        <w:t xml:space="preserve"> </w:t>
      </w:r>
      <w:r>
        <w:rPr>
          <w:sz w:val="19"/>
        </w:rPr>
        <w:t>by</w:t>
      </w:r>
      <w:r>
        <w:rPr>
          <w:spacing w:val="8"/>
          <w:sz w:val="19"/>
        </w:rPr>
        <w:t xml:space="preserve"> </w:t>
      </w:r>
      <w:r>
        <w:rPr>
          <w:sz w:val="19"/>
        </w:rPr>
        <w:t>a</w:t>
      </w:r>
      <w:r>
        <w:rPr>
          <w:spacing w:val="11"/>
          <w:sz w:val="19"/>
        </w:rPr>
        <w:t xml:space="preserve"> </w:t>
      </w:r>
      <w:r>
        <w:rPr>
          <w:sz w:val="19"/>
        </w:rPr>
        <w:t>designated</w:t>
      </w:r>
      <w:r>
        <w:rPr>
          <w:spacing w:val="11"/>
          <w:sz w:val="19"/>
        </w:rPr>
        <w:t xml:space="preserve"> </w:t>
      </w:r>
      <w:r>
        <w:rPr>
          <w:sz w:val="19"/>
        </w:rPr>
        <w:t>entity.</w:t>
      </w:r>
    </w:p>
    <w:p w14:paraId="25C10296" w14:textId="77777777" w:rsidR="00343FF6" w:rsidRDefault="00343FF6">
      <w:pPr>
        <w:pStyle w:val="BodyText"/>
        <w:rPr>
          <w:sz w:val="22"/>
        </w:rPr>
      </w:pPr>
    </w:p>
    <w:p w14:paraId="788D0543" w14:textId="77777777" w:rsidR="00343FF6" w:rsidRDefault="00635E89">
      <w:pPr>
        <w:pStyle w:val="ListParagraph"/>
        <w:numPr>
          <w:ilvl w:val="0"/>
          <w:numId w:val="92"/>
        </w:numPr>
        <w:tabs>
          <w:tab w:val="left" w:pos="538"/>
          <w:tab w:val="left" w:pos="540"/>
        </w:tabs>
        <w:spacing w:before="196"/>
        <w:ind w:left="539" w:right="0" w:hanging="433"/>
        <w:rPr>
          <w:sz w:val="19"/>
        </w:rPr>
      </w:pPr>
      <w:r>
        <w:rPr>
          <w:w w:val="90"/>
          <w:sz w:val="19"/>
        </w:rPr>
        <w:lastRenderedPageBreak/>
        <w:t>When</w:t>
      </w:r>
      <w:r>
        <w:rPr>
          <w:spacing w:val="24"/>
          <w:w w:val="90"/>
          <w:sz w:val="19"/>
        </w:rPr>
        <w:t xml:space="preserve"> </w:t>
      </w:r>
      <w:r>
        <w:rPr>
          <w:w w:val="90"/>
          <w:sz w:val="19"/>
        </w:rPr>
        <w:t>applying</w:t>
      </w:r>
      <w:r>
        <w:rPr>
          <w:spacing w:val="24"/>
          <w:w w:val="90"/>
          <w:sz w:val="19"/>
        </w:rPr>
        <w:t xml:space="preserve"> </w:t>
      </w:r>
      <w:r>
        <w:rPr>
          <w:w w:val="90"/>
          <w:sz w:val="19"/>
        </w:rPr>
        <w:t>this</w:t>
      </w:r>
      <w:r>
        <w:rPr>
          <w:spacing w:val="25"/>
          <w:w w:val="90"/>
          <w:sz w:val="19"/>
        </w:rPr>
        <w:t xml:space="preserve"> </w:t>
      </w:r>
      <w:r>
        <w:rPr>
          <w:w w:val="90"/>
          <w:sz w:val="19"/>
        </w:rPr>
        <w:t>Regulation,</w:t>
      </w:r>
      <w:r>
        <w:rPr>
          <w:spacing w:val="25"/>
          <w:w w:val="90"/>
          <w:sz w:val="19"/>
        </w:rPr>
        <w:t xml:space="preserve"> </w:t>
      </w:r>
      <w:r>
        <w:rPr>
          <w:w w:val="90"/>
          <w:sz w:val="19"/>
        </w:rPr>
        <w:t>Member</w:t>
      </w:r>
      <w:r>
        <w:rPr>
          <w:spacing w:val="25"/>
          <w:w w:val="90"/>
          <w:sz w:val="19"/>
        </w:rPr>
        <w:t xml:space="preserve"> </w:t>
      </w:r>
      <w:r>
        <w:rPr>
          <w:w w:val="90"/>
          <w:sz w:val="19"/>
        </w:rPr>
        <w:t>States,</w:t>
      </w:r>
      <w:r>
        <w:rPr>
          <w:spacing w:val="26"/>
          <w:w w:val="90"/>
          <w:sz w:val="19"/>
        </w:rPr>
        <w:t xml:space="preserve"> </w:t>
      </w:r>
      <w:r>
        <w:rPr>
          <w:w w:val="90"/>
          <w:sz w:val="19"/>
        </w:rPr>
        <w:t>competent</w:t>
      </w:r>
      <w:r>
        <w:rPr>
          <w:spacing w:val="22"/>
          <w:w w:val="90"/>
          <w:sz w:val="19"/>
        </w:rPr>
        <w:t xml:space="preserve"> </w:t>
      </w:r>
      <w:r>
        <w:rPr>
          <w:w w:val="90"/>
          <w:sz w:val="19"/>
        </w:rPr>
        <w:t>entities</w:t>
      </w:r>
      <w:r>
        <w:rPr>
          <w:spacing w:val="24"/>
          <w:w w:val="90"/>
          <w:sz w:val="19"/>
        </w:rPr>
        <w:t xml:space="preserve"> </w:t>
      </w:r>
      <w:r>
        <w:rPr>
          <w:w w:val="90"/>
          <w:sz w:val="19"/>
        </w:rPr>
        <w:t>and</w:t>
      </w:r>
      <w:r>
        <w:rPr>
          <w:spacing w:val="23"/>
          <w:w w:val="90"/>
          <w:sz w:val="19"/>
        </w:rPr>
        <w:t xml:space="preserve"> </w:t>
      </w:r>
      <w:r>
        <w:rPr>
          <w:w w:val="90"/>
          <w:sz w:val="19"/>
        </w:rPr>
        <w:t>system</w:t>
      </w:r>
      <w:r>
        <w:rPr>
          <w:spacing w:val="23"/>
          <w:w w:val="90"/>
          <w:sz w:val="19"/>
        </w:rPr>
        <w:t xml:space="preserve"> </w:t>
      </w:r>
      <w:r>
        <w:rPr>
          <w:w w:val="90"/>
          <w:sz w:val="19"/>
        </w:rPr>
        <w:t>operators</w:t>
      </w:r>
      <w:r>
        <w:rPr>
          <w:spacing w:val="26"/>
          <w:w w:val="90"/>
          <w:sz w:val="19"/>
        </w:rPr>
        <w:t xml:space="preserve"> </w:t>
      </w:r>
      <w:r>
        <w:rPr>
          <w:w w:val="90"/>
          <w:sz w:val="19"/>
        </w:rPr>
        <w:t>shall:</w:t>
      </w:r>
    </w:p>
    <w:p w14:paraId="550FD433" w14:textId="77777777" w:rsidR="00343FF6" w:rsidRDefault="00343FF6">
      <w:pPr>
        <w:pStyle w:val="BodyText"/>
        <w:spacing w:before="4"/>
        <w:rPr>
          <w:sz w:val="25"/>
        </w:rPr>
      </w:pPr>
    </w:p>
    <w:p w14:paraId="5B4C81EA" w14:textId="77777777" w:rsidR="00343FF6" w:rsidRDefault="00635E89">
      <w:pPr>
        <w:pStyle w:val="ListParagraph"/>
        <w:numPr>
          <w:ilvl w:val="0"/>
          <w:numId w:val="91"/>
        </w:numPr>
        <w:tabs>
          <w:tab w:val="left" w:pos="402"/>
        </w:tabs>
        <w:spacing w:before="1"/>
        <w:ind w:right="0"/>
        <w:rPr>
          <w:sz w:val="19"/>
        </w:rPr>
      </w:pPr>
      <w:r>
        <w:rPr>
          <w:w w:val="90"/>
          <w:sz w:val="19"/>
        </w:rPr>
        <w:t>apply</w:t>
      </w:r>
      <w:r>
        <w:rPr>
          <w:spacing w:val="31"/>
          <w:w w:val="90"/>
          <w:sz w:val="19"/>
        </w:rPr>
        <w:t xml:space="preserve"> </w:t>
      </w:r>
      <w:r>
        <w:rPr>
          <w:w w:val="90"/>
          <w:sz w:val="19"/>
        </w:rPr>
        <w:t>the</w:t>
      </w:r>
      <w:r>
        <w:rPr>
          <w:spacing w:val="32"/>
          <w:w w:val="90"/>
          <w:sz w:val="19"/>
        </w:rPr>
        <w:t xml:space="preserve"> </w:t>
      </w:r>
      <w:r>
        <w:rPr>
          <w:w w:val="90"/>
          <w:sz w:val="19"/>
        </w:rPr>
        <w:t>principles</w:t>
      </w:r>
      <w:r>
        <w:rPr>
          <w:spacing w:val="32"/>
          <w:w w:val="90"/>
          <w:sz w:val="19"/>
        </w:rPr>
        <w:t xml:space="preserve"> </w:t>
      </w:r>
      <w:r>
        <w:rPr>
          <w:w w:val="90"/>
          <w:sz w:val="19"/>
        </w:rPr>
        <w:t>of</w:t>
      </w:r>
      <w:r>
        <w:rPr>
          <w:spacing w:val="32"/>
          <w:w w:val="90"/>
          <w:sz w:val="19"/>
        </w:rPr>
        <w:t xml:space="preserve"> </w:t>
      </w:r>
      <w:r>
        <w:rPr>
          <w:w w:val="90"/>
          <w:sz w:val="19"/>
        </w:rPr>
        <w:t>proportionality</w:t>
      </w:r>
      <w:r>
        <w:rPr>
          <w:spacing w:val="32"/>
          <w:w w:val="90"/>
          <w:sz w:val="19"/>
        </w:rPr>
        <w:t xml:space="preserve"> </w:t>
      </w:r>
      <w:r>
        <w:rPr>
          <w:w w:val="90"/>
          <w:sz w:val="19"/>
        </w:rPr>
        <w:t>and</w:t>
      </w:r>
      <w:r>
        <w:rPr>
          <w:spacing w:val="33"/>
          <w:w w:val="90"/>
          <w:sz w:val="19"/>
        </w:rPr>
        <w:t xml:space="preserve"> </w:t>
      </w:r>
      <w:r>
        <w:rPr>
          <w:w w:val="90"/>
          <w:sz w:val="19"/>
        </w:rPr>
        <w:t>non-discrimination;</w:t>
      </w:r>
    </w:p>
    <w:p w14:paraId="2120E299" w14:textId="77777777" w:rsidR="00343FF6" w:rsidRDefault="00343FF6">
      <w:pPr>
        <w:pStyle w:val="BodyText"/>
        <w:spacing w:before="5"/>
        <w:rPr>
          <w:sz w:val="25"/>
        </w:rPr>
      </w:pPr>
    </w:p>
    <w:p w14:paraId="05A1D357" w14:textId="77777777" w:rsidR="00343FF6" w:rsidRDefault="00635E89">
      <w:pPr>
        <w:pStyle w:val="ListParagraph"/>
        <w:numPr>
          <w:ilvl w:val="0"/>
          <w:numId w:val="91"/>
        </w:numPr>
        <w:tabs>
          <w:tab w:val="left" w:pos="402"/>
        </w:tabs>
        <w:ind w:right="0"/>
        <w:rPr>
          <w:sz w:val="19"/>
        </w:rPr>
      </w:pPr>
      <w:r>
        <w:rPr>
          <w:w w:val="90"/>
          <w:sz w:val="19"/>
        </w:rPr>
        <w:t>ensure</w:t>
      </w:r>
      <w:r>
        <w:rPr>
          <w:spacing w:val="11"/>
          <w:w w:val="90"/>
          <w:sz w:val="19"/>
        </w:rPr>
        <w:t xml:space="preserve"> </w:t>
      </w:r>
      <w:r>
        <w:rPr>
          <w:w w:val="90"/>
          <w:sz w:val="19"/>
        </w:rPr>
        <w:t>transparency;</w:t>
      </w:r>
    </w:p>
    <w:p w14:paraId="2C355639" w14:textId="77777777" w:rsidR="00343FF6" w:rsidRDefault="00343FF6">
      <w:pPr>
        <w:pStyle w:val="BodyText"/>
        <w:spacing w:before="2"/>
        <w:rPr>
          <w:sz w:val="26"/>
        </w:rPr>
      </w:pPr>
    </w:p>
    <w:p w14:paraId="1539833B" w14:textId="77777777" w:rsidR="00343FF6" w:rsidRDefault="00635E89">
      <w:pPr>
        <w:pStyle w:val="ListParagraph"/>
        <w:numPr>
          <w:ilvl w:val="0"/>
          <w:numId w:val="91"/>
        </w:numPr>
        <w:tabs>
          <w:tab w:val="left" w:pos="402"/>
        </w:tabs>
        <w:spacing w:line="228" w:lineRule="auto"/>
        <w:rPr>
          <w:sz w:val="19"/>
        </w:rPr>
      </w:pPr>
      <w:r>
        <w:rPr>
          <w:w w:val="95"/>
          <w:sz w:val="19"/>
        </w:rPr>
        <w:t>apply</w:t>
      </w:r>
      <w:r>
        <w:rPr>
          <w:spacing w:val="32"/>
          <w:w w:val="95"/>
          <w:sz w:val="19"/>
        </w:rPr>
        <w:t xml:space="preserve"> </w:t>
      </w:r>
      <w:r>
        <w:rPr>
          <w:w w:val="95"/>
          <w:sz w:val="19"/>
        </w:rPr>
        <w:t>the</w:t>
      </w:r>
      <w:r>
        <w:rPr>
          <w:spacing w:val="34"/>
          <w:w w:val="95"/>
          <w:sz w:val="19"/>
        </w:rPr>
        <w:t xml:space="preserve"> </w:t>
      </w:r>
      <w:r>
        <w:rPr>
          <w:w w:val="95"/>
          <w:sz w:val="19"/>
        </w:rPr>
        <w:t>principle</w:t>
      </w:r>
      <w:r>
        <w:rPr>
          <w:spacing w:val="31"/>
          <w:w w:val="95"/>
          <w:sz w:val="19"/>
        </w:rPr>
        <w:t xml:space="preserve"> </w:t>
      </w:r>
      <w:r>
        <w:rPr>
          <w:w w:val="95"/>
          <w:sz w:val="19"/>
        </w:rPr>
        <w:t>of</w:t>
      </w:r>
      <w:r>
        <w:rPr>
          <w:spacing w:val="30"/>
          <w:w w:val="95"/>
          <w:sz w:val="19"/>
        </w:rPr>
        <w:t xml:space="preserve"> </w:t>
      </w:r>
      <w:r>
        <w:rPr>
          <w:w w:val="95"/>
          <w:sz w:val="19"/>
        </w:rPr>
        <w:t>optimisation</w:t>
      </w:r>
      <w:r>
        <w:rPr>
          <w:spacing w:val="31"/>
          <w:w w:val="95"/>
          <w:sz w:val="19"/>
        </w:rPr>
        <w:t xml:space="preserve"> </w:t>
      </w:r>
      <w:r>
        <w:rPr>
          <w:w w:val="95"/>
          <w:sz w:val="19"/>
        </w:rPr>
        <w:t>between</w:t>
      </w:r>
      <w:r>
        <w:rPr>
          <w:spacing w:val="33"/>
          <w:w w:val="95"/>
          <w:sz w:val="19"/>
        </w:rPr>
        <w:t xml:space="preserve"> </w:t>
      </w:r>
      <w:r>
        <w:rPr>
          <w:w w:val="95"/>
          <w:sz w:val="19"/>
        </w:rPr>
        <w:t>the</w:t>
      </w:r>
      <w:r>
        <w:rPr>
          <w:spacing w:val="33"/>
          <w:w w:val="95"/>
          <w:sz w:val="19"/>
        </w:rPr>
        <w:t xml:space="preserve"> </w:t>
      </w:r>
      <w:r>
        <w:rPr>
          <w:w w:val="95"/>
          <w:sz w:val="19"/>
        </w:rPr>
        <w:t>highest</w:t>
      </w:r>
      <w:r>
        <w:rPr>
          <w:spacing w:val="31"/>
          <w:w w:val="95"/>
          <w:sz w:val="19"/>
        </w:rPr>
        <w:t xml:space="preserve"> </w:t>
      </w:r>
      <w:r>
        <w:rPr>
          <w:w w:val="95"/>
          <w:sz w:val="19"/>
        </w:rPr>
        <w:t>overall</w:t>
      </w:r>
      <w:r>
        <w:rPr>
          <w:spacing w:val="32"/>
          <w:w w:val="95"/>
          <w:sz w:val="19"/>
        </w:rPr>
        <w:t xml:space="preserve"> </w:t>
      </w:r>
      <w:r>
        <w:rPr>
          <w:w w:val="95"/>
          <w:sz w:val="19"/>
        </w:rPr>
        <w:t>efficiency</w:t>
      </w:r>
      <w:r>
        <w:rPr>
          <w:spacing w:val="34"/>
          <w:w w:val="95"/>
          <w:sz w:val="19"/>
        </w:rPr>
        <w:t xml:space="preserve"> </w:t>
      </w:r>
      <w:r>
        <w:rPr>
          <w:w w:val="95"/>
          <w:sz w:val="19"/>
        </w:rPr>
        <w:t>and</w:t>
      </w:r>
      <w:r>
        <w:rPr>
          <w:spacing w:val="32"/>
          <w:w w:val="95"/>
          <w:sz w:val="19"/>
        </w:rPr>
        <w:t xml:space="preserve"> </w:t>
      </w:r>
      <w:r>
        <w:rPr>
          <w:w w:val="95"/>
          <w:sz w:val="19"/>
        </w:rPr>
        <w:t>lowest</w:t>
      </w:r>
      <w:r>
        <w:rPr>
          <w:spacing w:val="34"/>
          <w:w w:val="95"/>
          <w:sz w:val="19"/>
        </w:rPr>
        <w:t xml:space="preserve"> </w:t>
      </w:r>
      <w:r>
        <w:rPr>
          <w:w w:val="95"/>
          <w:sz w:val="19"/>
        </w:rPr>
        <w:t>total</w:t>
      </w:r>
      <w:r>
        <w:rPr>
          <w:spacing w:val="31"/>
          <w:w w:val="95"/>
          <w:sz w:val="19"/>
        </w:rPr>
        <w:t xml:space="preserve"> </w:t>
      </w:r>
      <w:r>
        <w:rPr>
          <w:w w:val="95"/>
          <w:sz w:val="19"/>
        </w:rPr>
        <w:t>costs</w:t>
      </w:r>
      <w:r>
        <w:rPr>
          <w:spacing w:val="33"/>
          <w:w w:val="95"/>
          <w:sz w:val="19"/>
        </w:rPr>
        <w:t xml:space="preserve"> </w:t>
      </w:r>
      <w:r>
        <w:rPr>
          <w:w w:val="95"/>
          <w:sz w:val="19"/>
        </w:rPr>
        <w:t>for</w:t>
      </w:r>
      <w:r>
        <w:rPr>
          <w:spacing w:val="32"/>
          <w:w w:val="95"/>
          <w:sz w:val="19"/>
        </w:rPr>
        <w:t xml:space="preserve"> </w:t>
      </w:r>
      <w:r>
        <w:rPr>
          <w:w w:val="95"/>
          <w:sz w:val="19"/>
        </w:rPr>
        <w:t>all</w:t>
      </w:r>
      <w:r>
        <w:rPr>
          <w:spacing w:val="33"/>
          <w:w w:val="95"/>
          <w:sz w:val="19"/>
        </w:rPr>
        <w:t xml:space="preserve"> </w:t>
      </w:r>
      <w:r>
        <w:rPr>
          <w:w w:val="95"/>
          <w:sz w:val="19"/>
        </w:rPr>
        <w:t>parties</w:t>
      </w:r>
      <w:r>
        <w:rPr>
          <w:spacing w:val="-37"/>
          <w:w w:val="95"/>
          <w:sz w:val="19"/>
        </w:rPr>
        <w:t xml:space="preserve"> </w:t>
      </w:r>
      <w:r>
        <w:rPr>
          <w:sz w:val="19"/>
        </w:rPr>
        <w:t>involved;</w:t>
      </w:r>
    </w:p>
    <w:p w14:paraId="5A6C1C97" w14:textId="77777777" w:rsidR="00343FF6" w:rsidRDefault="00343FF6">
      <w:pPr>
        <w:pStyle w:val="BodyText"/>
        <w:spacing w:before="3"/>
        <w:rPr>
          <w:sz w:val="26"/>
        </w:rPr>
      </w:pPr>
    </w:p>
    <w:p w14:paraId="0091A281" w14:textId="77777777" w:rsidR="00343FF6" w:rsidRDefault="00635E89">
      <w:pPr>
        <w:pStyle w:val="ListParagraph"/>
        <w:numPr>
          <w:ilvl w:val="0"/>
          <w:numId w:val="91"/>
        </w:numPr>
        <w:tabs>
          <w:tab w:val="left" w:pos="402"/>
        </w:tabs>
        <w:spacing w:before="1" w:line="228" w:lineRule="auto"/>
        <w:ind w:right="123"/>
        <w:rPr>
          <w:sz w:val="19"/>
        </w:rPr>
      </w:pPr>
      <w:r>
        <w:rPr>
          <w:w w:val="90"/>
          <w:sz w:val="19"/>
        </w:rPr>
        <w:t>respect</w:t>
      </w:r>
      <w:r>
        <w:rPr>
          <w:spacing w:val="33"/>
          <w:w w:val="90"/>
          <w:sz w:val="19"/>
        </w:rPr>
        <w:t xml:space="preserve"> </w:t>
      </w:r>
      <w:r>
        <w:rPr>
          <w:w w:val="90"/>
          <w:sz w:val="19"/>
        </w:rPr>
        <w:t>the</w:t>
      </w:r>
      <w:r>
        <w:rPr>
          <w:spacing w:val="32"/>
          <w:w w:val="90"/>
          <w:sz w:val="19"/>
        </w:rPr>
        <w:t xml:space="preserve"> </w:t>
      </w:r>
      <w:r>
        <w:rPr>
          <w:w w:val="90"/>
          <w:sz w:val="19"/>
        </w:rPr>
        <w:t>responsibility</w:t>
      </w:r>
      <w:r>
        <w:rPr>
          <w:spacing w:val="33"/>
          <w:w w:val="90"/>
          <w:sz w:val="19"/>
        </w:rPr>
        <w:t xml:space="preserve"> </w:t>
      </w:r>
      <w:r>
        <w:rPr>
          <w:w w:val="90"/>
          <w:sz w:val="19"/>
        </w:rPr>
        <w:t>assigned</w:t>
      </w:r>
      <w:r>
        <w:rPr>
          <w:spacing w:val="32"/>
          <w:w w:val="90"/>
          <w:sz w:val="19"/>
        </w:rPr>
        <w:t xml:space="preserve"> </w:t>
      </w:r>
      <w:r>
        <w:rPr>
          <w:w w:val="90"/>
          <w:sz w:val="19"/>
        </w:rPr>
        <w:t>to</w:t>
      </w:r>
      <w:r>
        <w:rPr>
          <w:spacing w:val="31"/>
          <w:w w:val="90"/>
          <w:sz w:val="19"/>
        </w:rPr>
        <w:t xml:space="preserve"> </w:t>
      </w:r>
      <w:r>
        <w:rPr>
          <w:w w:val="90"/>
          <w:sz w:val="19"/>
        </w:rPr>
        <w:t>the</w:t>
      </w:r>
      <w:r>
        <w:rPr>
          <w:spacing w:val="33"/>
          <w:w w:val="90"/>
          <w:sz w:val="19"/>
        </w:rPr>
        <w:t xml:space="preserve"> </w:t>
      </w:r>
      <w:r>
        <w:rPr>
          <w:w w:val="90"/>
          <w:sz w:val="19"/>
        </w:rPr>
        <w:t>relevant</w:t>
      </w:r>
      <w:r>
        <w:rPr>
          <w:spacing w:val="33"/>
          <w:w w:val="90"/>
          <w:sz w:val="19"/>
        </w:rPr>
        <w:t xml:space="preserve"> </w:t>
      </w:r>
      <w:r>
        <w:rPr>
          <w:w w:val="90"/>
          <w:sz w:val="19"/>
        </w:rPr>
        <w:t>TSO</w:t>
      </w:r>
      <w:r>
        <w:rPr>
          <w:spacing w:val="32"/>
          <w:w w:val="90"/>
          <w:sz w:val="19"/>
        </w:rPr>
        <w:t xml:space="preserve"> </w:t>
      </w:r>
      <w:r>
        <w:rPr>
          <w:w w:val="90"/>
          <w:sz w:val="19"/>
        </w:rPr>
        <w:t>in</w:t>
      </w:r>
      <w:r>
        <w:rPr>
          <w:spacing w:val="33"/>
          <w:w w:val="90"/>
          <w:sz w:val="19"/>
        </w:rPr>
        <w:t xml:space="preserve"> </w:t>
      </w:r>
      <w:r>
        <w:rPr>
          <w:w w:val="90"/>
          <w:sz w:val="19"/>
        </w:rPr>
        <w:t>order</w:t>
      </w:r>
      <w:r>
        <w:rPr>
          <w:spacing w:val="2"/>
          <w:w w:val="90"/>
          <w:sz w:val="19"/>
        </w:rPr>
        <w:t xml:space="preserve"> </w:t>
      </w:r>
      <w:r>
        <w:rPr>
          <w:w w:val="90"/>
          <w:sz w:val="19"/>
        </w:rPr>
        <w:t>to</w:t>
      </w:r>
      <w:r>
        <w:rPr>
          <w:spacing w:val="30"/>
          <w:w w:val="90"/>
          <w:sz w:val="19"/>
        </w:rPr>
        <w:t xml:space="preserve"> </w:t>
      </w:r>
      <w:r>
        <w:rPr>
          <w:w w:val="90"/>
          <w:sz w:val="19"/>
        </w:rPr>
        <w:t>ensure</w:t>
      </w:r>
      <w:r>
        <w:rPr>
          <w:spacing w:val="33"/>
          <w:w w:val="90"/>
          <w:sz w:val="19"/>
        </w:rPr>
        <w:t xml:space="preserve"> </w:t>
      </w:r>
      <w:r>
        <w:rPr>
          <w:w w:val="90"/>
          <w:sz w:val="19"/>
        </w:rPr>
        <w:t>system</w:t>
      </w:r>
      <w:r>
        <w:rPr>
          <w:spacing w:val="31"/>
          <w:w w:val="90"/>
          <w:sz w:val="19"/>
        </w:rPr>
        <w:t xml:space="preserve"> </w:t>
      </w:r>
      <w:r>
        <w:rPr>
          <w:w w:val="90"/>
          <w:sz w:val="19"/>
        </w:rPr>
        <w:t>security,</w:t>
      </w:r>
      <w:r>
        <w:rPr>
          <w:spacing w:val="31"/>
          <w:w w:val="90"/>
          <w:sz w:val="19"/>
        </w:rPr>
        <w:t xml:space="preserve"> </w:t>
      </w:r>
      <w:r>
        <w:rPr>
          <w:w w:val="90"/>
          <w:sz w:val="19"/>
        </w:rPr>
        <w:t>including</w:t>
      </w:r>
      <w:r>
        <w:rPr>
          <w:spacing w:val="32"/>
          <w:w w:val="90"/>
          <w:sz w:val="19"/>
        </w:rPr>
        <w:t xml:space="preserve"> </w:t>
      </w:r>
      <w:r>
        <w:rPr>
          <w:w w:val="90"/>
          <w:sz w:val="19"/>
        </w:rPr>
        <w:t>as</w:t>
      </w:r>
      <w:r>
        <w:rPr>
          <w:spacing w:val="31"/>
          <w:w w:val="90"/>
          <w:sz w:val="19"/>
        </w:rPr>
        <w:t xml:space="preserve"> </w:t>
      </w:r>
      <w:r>
        <w:rPr>
          <w:w w:val="90"/>
          <w:sz w:val="19"/>
        </w:rPr>
        <w:t>required</w:t>
      </w:r>
      <w:r>
        <w:rPr>
          <w:spacing w:val="33"/>
          <w:w w:val="90"/>
          <w:sz w:val="19"/>
        </w:rPr>
        <w:t xml:space="preserve"> </w:t>
      </w:r>
      <w:r>
        <w:rPr>
          <w:w w:val="90"/>
          <w:sz w:val="19"/>
        </w:rPr>
        <w:t>by</w:t>
      </w:r>
      <w:r>
        <w:rPr>
          <w:spacing w:val="-35"/>
          <w:w w:val="90"/>
          <w:sz w:val="19"/>
        </w:rPr>
        <w:t xml:space="preserve"> </w:t>
      </w:r>
      <w:r>
        <w:rPr>
          <w:sz w:val="19"/>
        </w:rPr>
        <w:t>national</w:t>
      </w:r>
      <w:r>
        <w:rPr>
          <w:spacing w:val="14"/>
          <w:sz w:val="19"/>
        </w:rPr>
        <w:t xml:space="preserve"> </w:t>
      </w:r>
      <w:r>
        <w:rPr>
          <w:sz w:val="19"/>
        </w:rPr>
        <w:t>legislation;</w:t>
      </w:r>
    </w:p>
    <w:p w14:paraId="6E13D393" w14:textId="77777777" w:rsidR="00343FF6" w:rsidRDefault="00343FF6">
      <w:pPr>
        <w:pStyle w:val="BodyText"/>
        <w:spacing w:before="6"/>
        <w:rPr>
          <w:sz w:val="25"/>
        </w:rPr>
      </w:pPr>
    </w:p>
    <w:p w14:paraId="09A8AEC2" w14:textId="77777777" w:rsidR="00343FF6" w:rsidRDefault="00635E89">
      <w:pPr>
        <w:pStyle w:val="ListParagraph"/>
        <w:numPr>
          <w:ilvl w:val="0"/>
          <w:numId w:val="91"/>
        </w:numPr>
        <w:tabs>
          <w:tab w:val="left" w:pos="402"/>
        </w:tabs>
        <w:spacing w:before="1"/>
        <w:ind w:right="0"/>
        <w:rPr>
          <w:sz w:val="19"/>
        </w:rPr>
      </w:pPr>
      <w:r>
        <w:rPr>
          <w:w w:val="95"/>
          <w:sz w:val="19"/>
        </w:rPr>
        <w:t>consult with</w:t>
      </w:r>
      <w:r>
        <w:rPr>
          <w:spacing w:val="1"/>
          <w:w w:val="95"/>
          <w:sz w:val="19"/>
        </w:rPr>
        <w:t xml:space="preserve"> </w:t>
      </w:r>
      <w:r>
        <w:rPr>
          <w:w w:val="95"/>
          <w:sz w:val="19"/>
        </w:rPr>
        <w:t>relevant</w:t>
      </w:r>
      <w:r>
        <w:rPr>
          <w:spacing w:val="2"/>
          <w:w w:val="95"/>
          <w:sz w:val="19"/>
        </w:rPr>
        <w:t xml:space="preserve"> </w:t>
      </w:r>
      <w:r>
        <w:rPr>
          <w:w w:val="95"/>
          <w:sz w:val="19"/>
        </w:rPr>
        <w:t>DSOs and</w:t>
      </w:r>
      <w:r>
        <w:rPr>
          <w:spacing w:val="2"/>
          <w:w w:val="95"/>
          <w:sz w:val="19"/>
        </w:rPr>
        <w:t xml:space="preserve"> </w:t>
      </w:r>
      <w:r>
        <w:rPr>
          <w:w w:val="95"/>
          <w:sz w:val="19"/>
        </w:rPr>
        <w:t>take account of potential</w:t>
      </w:r>
      <w:r>
        <w:rPr>
          <w:spacing w:val="2"/>
          <w:w w:val="95"/>
          <w:sz w:val="19"/>
        </w:rPr>
        <w:t xml:space="preserve"> </w:t>
      </w:r>
      <w:r>
        <w:rPr>
          <w:w w:val="95"/>
          <w:sz w:val="19"/>
        </w:rPr>
        <w:t>impacts on</w:t>
      </w:r>
      <w:r>
        <w:rPr>
          <w:spacing w:val="2"/>
          <w:w w:val="95"/>
          <w:sz w:val="19"/>
        </w:rPr>
        <w:t xml:space="preserve"> </w:t>
      </w:r>
      <w:r>
        <w:rPr>
          <w:w w:val="95"/>
          <w:sz w:val="19"/>
        </w:rPr>
        <w:t>their</w:t>
      </w:r>
      <w:r>
        <w:rPr>
          <w:spacing w:val="1"/>
          <w:w w:val="95"/>
          <w:sz w:val="19"/>
        </w:rPr>
        <w:t xml:space="preserve"> </w:t>
      </w:r>
      <w:r>
        <w:rPr>
          <w:w w:val="95"/>
          <w:sz w:val="19"/>
        </w:rPr>
        <w:t>system;</w:t>
      </w:r>
    </w:p>
    <w:p w14:paraId="27450D56" w14:textId="77777777" w:rsidR="00343FF6" w:rsidRDefault="00343FF6">
      <w:pPr>
        <w:pStyle w:val="BodyText"/>
        <w:spacing w:before="4"/>
        <w:rPr>
          <w:sz w:val="25"/>
        </w:rPr>
      </w:pPr>
    </w:p>
    <w:p w14:paraId="776CD9DE" w14:textId="723A1547" w:rsidR="00E05FA5" w:rsidRPr="00F819AF" w:rsidRDefault="00E05FA5">
      <w:pPr>
        <w:pStyle w:val="ListParagraph"/>
        <w:numPr>
          <w:ilvl w:val="0"/>
          <w:numId w:val="91"/>
        </w:numPr>
        <w:tabs>
          <w:tab w:val="left" w:pos="402"/>
        </w:tabs>
        <w:ind w:right="0"/>
        <w:rPr>
          <w:ins w:id="10" w:author="Author"/>
          <w:sz w:val="19"/>
        </w:rPr>
      </w:pPr>
      <w:ins w:id="11" w:author="Author">
        <w:r w:rsidRPr="00E05FA5">
          <w:rPr>
            <w:sz w:val="19"/>
          </w:rPr>
          <w:t>offer at least one draft regulation for the public to provide review and comment;</w:t>
        </w:r>
      </w:ins>
    </w:p>
    <w:p w14:paraId="25EF1668" w14:textId="77777777" w:rsidR="00E05FA5" w:rsidRPr="00F819AF" w:rsidRDefault="00E05FA5" w:rsidP="00F819AF">
      <w:pPr>
        <w:pStyle w:val="ListParagraph"/>
        <w:rPr>
          <w:ins w:id="12" w:author="Author"/>
          <w:w w:val="90"/>
          <w:sz w:val="19"/>
        </w:rPr>
      </w:pPr>
    </w:p>
    <w:p w14:paraId="1F1D7350" w14:textId="6B174988" w:rsidR="00343FF6" w:rsidRDefault="00635E89">
      <w:pPr>
        <w:pStyle w:val="ListParagraph"/>
        <w:numPr>
          <w:ilvl w:val="0"/>
          <w:numId w:val="91"/>
        </w:numPr>
        <w:tabs>
          <w:tab w:val="left" w:pos="402"/>
        </w:tabs>
        <w:ind w:right="0"/>
        <w:rPr>
          <w:sz w:val="19"/>
        </w:rPr>
      </w:pPr>
      <w:r>
        <w:rPr>
          <w:w w:val="90"/>
          <w:sz w:val="19"/>
        </w:rPr>
        <w:t>take</w:t>
      </w:r>
      <w:r>
        <w:rPr>
          <w:spacing w:val="19"/>
          <w:w w:val="90"/>
          <w:sz w:val="19"/>
        </w:rPr>
        <w:t xml:space="preserve"> </w:t>
      </w:r>
      <w:r>
        <w:rPr>
          <w:w w:val="90"/>
          <w:sz w:val="19"/>
        </w:rPr>
        <w:t>into</w:t>
      </w:r>
      <w:r>
        <w:rPr>
          <w:spacing w:val="19"/>
          <w:w w:val="90"/>
          <w:sz w:val="19"/>
        </w:rPr>
        <w:t xml:space="preserve"> </w:t>
      </w:r>
      <w:r>
        <w:rPr>
          <w:w w:val="90"/>
          <w:sz w:val="19"/>
        </w:rPr>
        <w:t>consideration</w:t>
      </w:r>
      <w:r>
        <w:rPr>
          <w:spacing w:val="21"/>
          <w:w w:val="90"/>
          <w:sz w:val="19"/>
        </w:rPr>
        <w:t xml:space="preserve"> </w:t>
      </w:r>
      <w:r>
        <w:rPr>
          <w:w w:val="90"/>
          <w:sz w:val="19"/>
        </w:rPr>
        <w:t>agreed</w:t>
      </w:r>
      <w:r>
        <w:rPr>
          <w:spacing w:val="22"/>
          <w:w w:val="90"/>
          <w:sz w:val="19"/>
        </w:rPr>
        <w:t xml:space="preserve"> </w:t>
      </w:r>
      <w:r>
        <w:rPr>
          <w:w w:val="90"/>
          <w:sz w:val="19"/>
        </w:rPr>
        <w:t>European</w:t>
      </w:r>
      <w:r>
        <w:rPr>
          <w:spacing w:val="21"/>
          <w:w w:val="90"/>
          <w:sz w:val="19"/>
        </w:rPr>
        <w:t xml:space="preserve"> </w:t>
      </w:r>
      <w:r>
        <w:rPr>
          <w:w w:val="90"/>
          <w:sz w:val="19"/>
        </w:rPr>
        <w:t>standards</w:t>
      </w:r>
      <w:r>
        <w:rPr>
          <w:spacing w:val="21"/>
          <w:w w:val="90"/>
          <w:sz w:val="19"/>
        </w:rPr>
        <w:t xml:space="preserve"> </w:t>
      </w:r>
      <w:r>
        <w:rPr>
          <w:w w:val="90"/>
          <w:sz w:val="19"/>
        </w:rPr>
        <w:t>and</w:t>
      </w:r>
      <w:r>
        <w:rPr>
          <w:spacing w:val="22"/>
          <w:w w:val="90"/>
          <w:sz w:val="19"/>
        </w:rPr>
        <w:t xml:space="preserve"> </w:t>
      </w:r>
      <w:r>
        <w:rPr>
          <w:w w:val="90"/>
          <w:sz w:val="19"/>
        </w:rPr>
        <w:t>technical</w:t>
      </w:r>
      <w:r>
        <w:rPr>
          <w:spacing w:val="21"/>
          <w:w w:val="90"/>
          <w:sz w:val="19"/>
        </w:rPr>
        <w:t xml:space="preserve"> </w:t>
      </w:r>
      <w:r>
        <w:rPr>
          <w:w w:val="90"/>
          <w:sz w:val="19"/>
        </w:rPr>
        <w:t>specifications.</w:t>
      </w:r>
    </w:p>
    <w:p w14:paraId="47DD7A16" w14:textId="77777777" w:rsidR="00343FF6" w:rsidRDefault="00343FF6">
      <w:pPr>
        <w:pStyle w:val="BodyText"/>
        <w:spacing w:before="3"/>
        <w:rPr>
          <w:sz w:val="26"/>
        </w:rPr>
      </w:pPr>
    </w:p>
    <w:p w14:paraId="16A17669" w14:textId="473E7DED" w:rsidR="00343FF6" w:rsidRDefault="00635E89">
      <w:pPr>
        <w:pStyle w:val="ListParagraph"/>
        <w:numPr>
          <w:ilvl w:val="0"/>
          <w:numId w:val="92"/>
        </w:numPr>
        <w:tabs>
          <w:tab w:val="left" w:pos="540"/>
        </w:tabs>
        <w:spacing w:line="228" w:lineRule="auto"/>
        <w:ind w:right="122" w:firstLine="0"/>
        <w:rPr>
          <w:sz w:val="19"/>
        </w:rPr>
      </w:pPr>
      <w:r>
        <w:rPr>
          <w:w w:val="95"/>
          <w:sz w:val="19"/>
        </w:rPr>
        <w:t>The relevant system operator or TSO shall submit a proposal for requirements of general application, or the</w:t>
      </w:r>
      <w:r>
        <w:rPr>
          <w:spacing w:val="1"/>
          <w:w w:val="95"/>
          <w:sz w:val="19"/>
        </w:rPr>
        <w:t xml:space="preserve"> </w:t>
      </w:r>
      <w:r>
        <w:rPr>
          <w:w w:val="95"/>
          <w:sz w:val="19"/>
        </w:rPr>
        <w:t>methodology used to calculate or establish them, for approval by the competen</w:t>
      </w:r>
      <w:r>
        <w:rPr>
          <w:w w:val="95"/>
          <w:sz w:val="19"/>
        </w:rPr>
        <w:t>t entity within two years of entry into</w:t>
      </w:r>
      <w:r>
        <w:rPr>
          <w:spacing w:val="1"/>
          <w:w w:val="95"/>
          <w:sz w:val="19"/>
        </w:rPr>
        <w:t xml:space="preserve"> </w:t>
      </w:r>
      <w:r>
        <w:rPr>
          <w:sz w:val="19"/>
        </w:rPr>
        <w:t>force</w:t>
      </w:r>
      <w:r>
        <w:rPr>
          <w:spacing w:val="13"/>
          <w:sz w:val="19"/>
        </w:rPr>
        <w:t xml:space="preserve"> </w:t>
      </w:r>
      <w:r>
        <w:rPr>
          <w:sz w:val="19"/>
        </w:rPr>
        <w:t>of</w:t>
      </w:r>
      <w:r>
        <w:rPr>
          <w:spacing w:val="19"/>
          <w:sz w:val="19"/>
        </w:rPr>
        <w:t xml:space="preserve"> </w:t>
      </w:r>
      <w:r>
        <w:rPr>
          <w:sz w:val="19"/>
        </w:rPr>
        <w:t>this</w:t>
      </w:r>
      <w:r>
        <w:rPr>
          <w:spacing w:val="14"/>
          <w:sz w:val="19"/>
        </w:rPr>
        <w:t xml:space="preserve"> </w:t>
      </w:r>
      <w:r>
        <w:rPr>
          <w:sz w:val="19"/>
        </w:rPr>
        <w:t>Regulation.</w:t>
      </w:r>
      <w:ins w:id="13" w:author="Author">
        <w:r w:rsidR="002E65DA">
          <w:rPr>
            <w:sz w:val="19"/>
          </w:rPr>
          <w:t xml:space="preserve"> </w:t>
        </w:r>
        <w:r w:rsidR="002E65DA" w:rsidRPr="002E65DA">
          <w:rPr>
            <w:sz w:val="19"/>
          </w:rPr>
          <w:t>The methodology and calculation shall be made available to the public for review and comment.</w:t>
        </w:r>
      </w:ins>
    </w:p>
    <w:p w14:paraId="4B485A82" w14:textId="77777777" w:rsidR="00343FF6" w:rsidRDefault="00343FF6">
      <w:pPr>
        <w:pStyle w:val="BodyText"/>
        <w:rPr>
          <w:sz w:val="22"/>
        </w:rPr>
      </w:pPr>
    </w:p>
    <w:p w14:paraId="31C50831" w14:textId="77777777" w:rsidR="00343FF6" w:rsidRDefault="00343FF6">
      <w:pPr>
        <w:pStyle w:val="BodyText"/>
        <w:spacing w:before="6"/>
        <w:rPr>
          <w:sz w:val="17"/>
        </w:rPr>
      </w:pPr>
    </w:p>
    <w:p w14:paraId="6ED806E8" w14:textId="77777777" w:rsidR="00343FF6" w:rsidRDefault="00635E89">
      <w:pPr>
        <w:pStyle w:val="ListParagraph"/>
        <w:numPr>
          <w:ilvl w:val="0"/>
          <w:numId w:val="92"/>
        </w:numPr>
        <w:tabs>
          <w:tab w:val="left" w:pos="540"/>
        </w:tabs>
        <w:spacing w:line="228" w:lineRule="auto"/>
        <w:ind w:right="124" w:firstLine="0"/>
        <w:rPr>
          <w:sz w:val="19"/>
        </w:rPr>
      </w:pPr>
      <w:r>
        <w:rPr>
          <w:w w:val="95"/>
          <w:sz w:val="19"/>
        </w:rPr>
        <w:t>Where</w:t>
      </w:r>
      <w:r>
        <w:rPr>
          <w:spacing w:val="1"/>
          <w:w w:val="95"/>
          <w:sz w:val="19"/>
        </w:rPr>
        <w:t xml:space="preserve"> </w:t>
      </w:r>
      <w:r>
        <w:rPr>
          <w:w w:val="95"/>
          <w:sz w:val="19"/>
        </w:rPr>
        <w:t>this</w:t>
      </w:r>
      <w:r>
        <w:rPr>
          <w:spacing w:val="1"/>
          <w:w w:val="95"/>
          <w:sz w:val="19"/>
        </w:rPr>
        <w:t xml:space="preserve"> </w:t>
      </w:r>
      <w:r>
        <w:rPr>
          <w:w w:val="95"/>
          <w:sz w:val="19"/>
        </w:rPr>
        <w:t>Regulation</w:t>
      </w:r>
      <w:r>
        <w:rPr>
          <w:spacing w:val="1"/>
          <w:w w:val="95"/>
          <w:sz w:val="19"/>
        </w:rPr>
        <w:t xml:space="preserve"> </w:t>
      </w:r>
      <w:r>
        <w:rPr>
          <w:w w:val="95"/>
          <w:sz w:val="19"/>
        </w:rPr>
        <w:t>requires</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system</w:t>
      </w:r>
      <w:r>
        <w:rPr>
          <w:spacing w:val="1"/>
          <w:w w:val="95"/>
          <w:sz w:val="19"/>
        </w:rPr>
        <w:t xml:space="preserve"> </w:t>
      </w:r>
      <w:r>
        <w:rPr>
          <w:w w:val="95"/>
          <w:sz w:val="19"/>
        </w:rPr>
        <w:t>operator,</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owner,</w:t>
      </w:r>
      <w:r>
        <w:rPr>
          <w:spacing w:val="1"/>
          <w:w w:val="95"/>
          <w:sz w:val="19"/>
        </w:rPr>
        <w:t xml:space="preserve"> </w:t>
      </w:r>
      <w:r>
        <w:rPr>
          <w:w w:val="95"/>
          <w:sz w:val="19"/>
        </w:rPr>
        <w:t>power</w:t>
      </w:r>
      <w:r>
        <w:rPr>
          <w:spacing w:val="1"/>
          <w:w w:val="95"/>
          <w:sz w:val="19"/>
        </w:rPr>
        <w:t xml:space="preserve"> </w:t>
      </w:r>
      <w:r>
        <w:rPr>
          <w:w w:val="95"/>
          <w:sz w:val="19"/>
        </w:rPr>
        <w:t>generating</w:t>
      </w:r>
      <w:r>
        <w:rPr>
          <w:spacing w:val="11"/>
          <w:w w:val="95"/>
          <w:sz w:val="19"/>
        </w:rPr>
        <w:t xml:space="preserve"> </w:t>
      </w:r>
      <w:r>
        <w:rPr>
          <w:w w:val="95"/>
          <w:sz w:val="19"/>
        </w:rPr>
        <w:t>facility</w:t>
      </w:r>
      <w:r>
        <w:rPr>
          <w:spacing w:val="7"/>
          <w:w w:val="95"/>
          <w:sz w:val="19"/>
        </w:rPr>
        <w:t xml:space="preserve"> </w:t>
      </w:r>
      <w:r>
        <w:rPr>
          <w:w w:val="95"/>
          <w:sz w:val="19"/>
        </w:rPr>
        <w:t>owner,</w:t>
      </w:r>
      <w:r>
        <w:rPr>
          <w:spacing w:val="11"/>
          <w:w w:val="95"/>
          <w:sz w:val="19"/>
        </w:rPr>
        <w:t xml:space="preserve"> </w:t>
      </w:r>
      <w:r>
        <w:rPr>
          <w:w w:val="95"/>
          <w:sz w:val="19"/>
        </w:rPr>
        <w:t>DSO</w:t>
      </w:r>
      <w:r>
        <w:rPr>
          <w:spacing w:val="12"/>
          <w:w w:val="95"/>
          <w:sz w:val="19"/>
        </w:rPr>
        <w:t xml:space="preserve"> </w:t>
      </w:r>
      <w:r>
        <w:rPr>
          <w:w w:val="95"/>
          <w:sz w:val="19"/>
        </w:rPr>
        <w:t>and/or</w:t>
      </w:r>
      <w:r>
        <w:rPr>
          <w:spacing w:val="11"/>
          <w:w w:val="95"/>
          <w:sz w:val="19"/>
        </w:rPr>
        <w:t xml:space="preserve"> </w:t>
      </w:r>
      <w:r>
        <w:rPr>
          <w:w w:val="95"/>
          <w:sz w:val="19"/>
        </w:rPr>
        <w:t>CDSO</w:t>
      </w:r>
      <w:r>
        <w:rPr>
          <w:spacing w:val="10"/>
          <w:w w:val="95"/>
          <w:sz w:val="19"/>
        </w:rPr>
        <w:t xml:space="preserve"> </w:t>
      </w:r>
      <w:r>
        <w:rPr>
          <w:w w:val="95"/>
          <w:sz w:val="19"/>
        </w:rPr>
        <w:t>to</w:t>
      </w:r>
      <w:r>
        <w:rPr>
          <w:spacing w:val="11"/>
          <w:w w:val="95"/>
          <w:sz w:val="19"/>
        </w:rPr>
        <w:t xml:space="preserve"> </w:t>
      </w:r>
      <w:r>
        <w:rPr>
          <w:w w:val="95"/>
          <w:sz w:val="19"/>
        </w:rPr>
        <w:t>seek</w:t>
      </w:r>
      <w:r>
        <w:rPr>
          <w:spacing w:val="11"/>
          <w:w w:val="95"/>
          <w:sz w:val="19"/>
        </w:rPr>
        <w:t xml:space="preserve"> </w:t>
      </w:r>
      <w:r>
        <w:rPr>
          <w:w w:val="95"/>
          <w:sz w:val="19"/>
        </w:rPr>
        <w:t>agreement,</w:t>
      </w:r>
      <w:r>
        <w:rPr>
          <w:spacing w:val="11"/>
          <w:w w:val="95"/>
          <w:sz w:val="19"/>
        </w:rPr>
        <w:t xml:space="preserve"> </w:t>
      </w:r>
      <w:r>
        <w:rPr>
          <w:w w:val="95"/>
          <w:sz w:val="19"/>
        </w:rPr>
        <w:t>they</w:t>
      </w:r>
      <w:r>
        <w:rPr>
          <w:spacing w:val="12"/>
          <w:w w:val="95"/>
          <w:sz w:val="19"/>
        </w:rPr>
        <w:t xml:space="preserve"> </w:t>
      </w:r>
      <w:r>
        <w:rPr>
          <w:w w:val="95"/>
          <w:sz w:val="19"/>
        </w:rPr>
        <w:t>shall</w:t>
      </w:r>
      <w:r>
        <w:rPr>
          <w:spacing w:val="11"/>
          <w:w w:val="95"/>
          <w:sz w:val="19"/>
        </w:rPr>
        <w:t xml:space="preserve"> </w:t>
      </w:r>
      <w:r>
        <w:rPr>
          <w:w w:val="95"/>
          <w:sz w:val="19"/>
        </w:rPr>
        <w:t>endeavour</w:t>
      </w:r>
      <w:r>
        <w:rPr>
          <w:spacing w:val="17"/>
          <w:w w:val="95"/>
          <w:sz w:val="19"/>
        </w:rPr>
        <w:t xml:space="preserve"> </w:t>
      </w:r>
      <w:r>
        <w:rPr>
          <w:w w:val="95"/>
          <w:sz w:val="19"/>
        </w:rPr>
        <w:t>to</w:t>
      </w:r>
      <w:r>
        <w:rPr>
          <w:spacing w:val="9"/>
          <w:w w:val="95"/>
          <w:sz w:val="19"/>
        </w:rPr>
        <w:t xml:space="preserve"> </w:t>
      </w:r>
      <w:r>
        <w:rPr>
          <w:w w:val="95"/>
          <w:sz w:val="19"/>
        </w:rPr>
        <w:t>do</w:t>
      </w:r>
      <w:r>
        <w:rPr>
          <w:spacing w:val="11"/>
          <w:w w:val="95"/>
          <w:sz w:val="19"/>
        </w:rPr>
        <w:t xml:space="preserve"> </w:t>
      </w:r>
      <w:r>
        <w:rPr>
          <w:w w:val="95"/>
          <w:sz w:val="19"/>
        </w:rPr>
        <w:t>so</w:t>
      </w:r>
      <w:r>
        <w:rPr>
          <w:spacing w:val="9"/>
          <w:w w:val="95"/>
          <w:sz w:val="19"/>
        </w:rPr>
        <w:t xml:space="preserve"> </w:t>
      </w:r>
      <w:r>
        <w:rPr>
          <w:w w:val="95"/>
          <w:sz w:val="19"/>
        </w:rPr>
        <w:t>within</w:t>
      </w:r>
      <w:r>
        <w:rPr>
          <w:spacing w:val="11"/>
          <w:w w:val="95"/>
          <w:sz w:val="19"/>
        </w:rPr>
        <w:t xml:space="preserve"> </w:t>
      </w:r>
      <w:r>
        <w:rPr>
          <w:w w:val="95"/>
          <w:sz w:val="19"/>
        </w:rPr>
        <w:t>six</w:t>
      </w:r>
      <w:r>
        <w:rPr>
          <w:spacing w:val="12"/>
          <w:w w:val="95"/>
          <w:sz w:val="19"/>
        </w:rPr>
        <w:t xml:space="preserve"> </w:t>
      </w:r>
      <w:r>
        <w:rPr>
          <w:w w:val="95"/>
          <w:sz w:val="19"/>
        </w:rPr>
        <w:t>months</w:t>
      </w:r>
      <w:r>
        <w:rPr>
          <w:spacing w:val="11"/>
          <w:w w:val="95"/>
          <w:sz w:val="19"/>
        </w:rPr>
        <w:t xml:space="preserve"> </w:t>
      </w:r>
      <w:r>
        <w:rPr>
          <w:w w:val="95"/>
          <w:sz w:val="19"/>
        </w:rPr>
        <w:t>after</w:t>
      </w:r>
      <w:r>
        <w:rPr>
          <w:spacing w:val="-37"/>
          <w:w w:val="95"/>
          <w:sz w:val="19"/>
        </w:rPr>
        <w:t xml:space="preserve"> </w:t>
      </w:r>
      <w:r>
        <w:rPr>
          <w:w w:val="95"/>
          <w:sz w:val="19"/>
        </w:rPr>
        <w:t>a first proposal has been submitted by one party to the other parties. If no agreement has been found within this time</w:t>
      </w:r>
      <w:r>
        <w:rPr>
          <w:spacing w:val="1"/>
          <w:w w:val="95"/>
          <w:sz w:val="19"/>
        </w:rPr>
        <w:t xml:space="preserve"> </w:t>
      </w:r>
      <w:r>
        <w:rPr>
          <w:sz w:val="19"/>
        </w:rPr>
        <w:t>frame,</w:t>
      </w:r>
      <w:r>
        <w:rPr>
          <w:spacing w:val="-3"/>
          <w:sz w:val="19"/>
        </w:rPr>
        <w:t xml:space="preserve"> </w:t>
      </w:r>
      <w:r>
        <w:rPr>
          <w:sz w:val="19"/>
        </w:rPr>
        <w:t>each</w:t>
      </w:r>
      <w:r>
        <w:rPr>
          <w:spacing w:val="-5"/>
          <w:sz w:val="19"/>
        </w:rPr>
        <w:t xml:space="preserve"> </w:t>
      </w:r>
      <w:r>
        <w:rPr>
          <w:sz w:val="19"/>
        </w:rPr>
        <w:t>party</w:t>
      </w:r>
      <w:r>
        <w:rPr>
          <w:spacing w:val="-2"/>
          <w:sz w:val="19"/>
        </w:rPr>
        <w:t xml:space="preserve"> </w:t>
      </w:r>
      <w:r>
        <w:rPr>
          <w:sz w:val="19"/>
        </w:rPr>
        <w:t>may</w:t>
      </w:r>
      <w:r>
        <w:rPr>
          <w:spacing w:val="-3"/>
          <w:sz w:val="19"/>
        </w:rPr>
        <w:t xml:space="preserve"> </w:t>
      </w:r>
      <w:r>
        <w:rPr>
          <w:sz w:val="19"/>
        </w:rPr>
        <w:t>request</w:t>
      </w:r>
      <w:r>
        <w:rPr>
          <w:spacing w:val="-2"/>
          <w:sz w:val="19"/>
        </w:rPr>
        <w:t xml:space="preserve"> </w:t>
      </w:r>
      <w:r>
        <w:rPr>
          <w:sz w:val="19"/>
        </w:rPr>
        <w:t>the</w:t>
      </w:r>
      <w:r>
        <w:rPr>
          <w:spacing w:val="-3"/>
          <w:sz w:val="19"/>
        </w:rPr>
        <w:t xml:space="preserve"> </w:t>
      </w:r>
      <w:r>
        <w:rPr>
          <w:sz w:val="19"/>
        </w:rPr>
        <w:t>relevant</w:t>
      </w:r>
      <w:r>
        <w:rPr>
          <w:spacing w:val="-2"/>
          <w:sz w:val="19"/>
        </w:rPr>
        <w:t xml:space="preserve"> </w:t>
      </w:r>
      <w:r>
        <w:rPr>
          <w:sz w:val="19"/>
        </w:rPr>
        <w:t>regulatory</w:t>
      </w:r>
      <w:r>
        <w:rPr>
          <w:spacing w:val="-1"/>
          <w:sz w:val="19"/>
        </w:rPr>
        <w:t xml:space="preserve"> </w:t>
      </w:r>
      <w:r>
        <w:rPr>
          <w:sz w:val="19"/>
        </w:rPr>
        <w:t>authority</w:t>
      </w:r>
      <w:r>
        <w:rPr>
          <w:spacing w:val="-2"/>
          <w:sz w:val="19"/>
        </w:rPr>
        <w:t xml:space="preserve"> </w:t>
      </w:r>
      <w:r>
        <w:rPr>
          <w:sz w:val="19"/>
        </w:rPr>
        <w:t>to</w:t>
      </w:r>
      <w:r>
        <w:rPr>
          <w:spacing w:val="-4"/>
          <w:sz w:val="19"/>
        </w:rPr>
        <w:t xml:space="preserve"> </w:t>
      </w:r>
      <w:r>
        <w:rPr>
          <w:sz w:val="19"/>
        </w:rPr>
        <w:t>issue</w:t>
      </w:r>
      <w:r>
        <w:rPr>
          <w:spacing w:val="-3"/>
          <w:sz w:val="19"/>
        </w:rPr>
        <w:t xml:space="preserve"> </w:t>
      </w:r>
      <w:r>
        <w:rPr>
          <w:sz w:val="19"/>
        </w:rPr>
        <w:t>a</w:t>
      </w:r>
      <w:r>
        <w:rPr>
          <w:spacing w:val="-2"/>
          <w:sz w:val="19"/>
        </w:rPr>
        <w:t xml:space="preserve"> </w:t>
      </w:r>
      <w:r>
        <w:rPr>
          <w:sz w:val="19"/>
        </w:rPr>
        <w:t>decision</w:t>
      </w:r>
      <w:r>
        <w:rPr>
          <w:spacing w:val="-4"/>
          <w:sz w:val="19"/>
        </w:rPr>
        <w:t xml:space="preserve"> </w:t>
      </w:r>
      <w:r>
        <w:rPr>
          <w:sz w:val="19"/>
        </w:rPr>
        <w:t>within</w:t>
      </w:r>
      <w:r>
        <w:rPr>
          <w:spacing w:val="-3"/>
          <w:sz w:val="19"/>
        </w:rPr>
        <w:t xml:space="preserve"> </w:t>
      </w:r>
      <w:r>
        <w:rPr>
          <w:sz w:val="19"/>
        </w:rPr>
        <w:t>six</w:t>
      </w:r>
      <w:r>
        <w:rPr>
          <w:spacing w:val="-3"/>
          <w:sz w:val="19"/>
        </w:rPr>
        <w:t xml:space="preserve"> </w:t>
      </w:r>
      <w:r>
        <w:rPr>
          <w:sz w:val="19"/>
        </w:rPr>
        <w:t>months.</w:t>
      </w:r>
    </w:p>
    <w:p w14:paraId="708DDA94" w14:textId="77777777" w:rsidR="00343FF6" w:rsidRDefault="00343FF6">
      <w:pPr>
        <w:pStyle w:val="BodyText"/>
        <w:rPr>
          <w:sz w:val="22"/>
        </w:rPr>
      </w:pPr>
    </w:p>
    <w:p w14:paraId="0D0759FA" w14:textId="77777777" w:rsidR="00343FF6" w:rsidRDefault="00343FF6">
      <w:pPr>
        <w:pStyle w:val="BodyText"/>
        <w:spacing w:before="4"/>
        <w:rPr>
          <w:sz w:val="17"/>
        </w:rPr>
      </w:pPr>
    </w:p>
    <w:p w14:paraId="6E13892F" w14:textId="77777777" w:rsidR="00343FF6" w:rsidRDefault="00635E89">
      <w:pPr>
        <w:pStyle w:val="ListParagraph"/>
        <w:numPr>
          <w:ilvl w:val="0"/>
          <w:numId w:val="92"/>
        </w:numPr>
        <w:tabs>
          <w:tab w:val="left" w:pos="540"/>
        </w:tabs>
        <w:spacing w:before="1" w:line="228" w:lineRule="auto"/>
        <w:ind w:firstLine="0"/>
        <w:rPr>
          <w:sz w:val="19"/>
        </w:rPr>
      </w:pPr>
      <w:r>
        <w:rPr>
          <w:w w:val="95"/>
          <w:sz w:val="19"/>
        </w:rPr>
        <w:t>Competent</w:t>
      </w:r>
      <w:r>
        <w:rPr>
          <w:spacing w:val="1"/>
          <w:w w:val="95"/>
          <w:sz w:val="19"/>
        </w:rPr>
        <w:t xml:space="preserve"> </w:t>
      </w:r>
      <w:r>
        <w:rPr>
          <w:w w:val="95"/>
          <w:sz w:val="19"/>
        </w:rPr>
        <w:t>entities</w:t>
      </w:r>
      <w:r>
        <w:rPr>
          <w:spacing w:val="1"/>
          <w:w w:val="95"/>
          <w:sz w:val="19"/>
        </w:rPr>
        <w:t xml:space="preserve"> </w:t>
      </w:r>
      <w:r>
        <w:rPr>
          <w:w w:val="95"/>
          <w:sz w:val="19"/>
        </w:rPr>
        <w:t>shall</w:t>
      </w:r>
      <w:r>
        <w:rPr>
          <w:spacing w:val="1"/>
          <w:w w:val="95"/>
          <w:sz w:val="19"/>
        </w:rPr>
        <w:t xml:space="preserve"> </w:t>
      </w:r>
      <w:r>
        <w:rPr>
          <w:w w:val="95"/>
          <w:sz w:val="19"/>
        </w:rPr>
        <w:t>take</w:t>
      </w:r>
      <w:r>
        <w:rPr>
          <w:spacing w:val="1"/>
          <w:w w:val="95"/>
          <w:sz w:val="19"/>
        </w:rPr>
        <w:t xml:space="preserve"> </w:t>
      </w:r>
      <w:r>
        <w:rPr>
          <w:w w:val="95"/>
          <w:sz w:val="19"/>
        </w:rPr>
        <w:t>decisions</w:t>
      </w:r>
      <w:r>
        <w:rPr>
          <w:spacing w:val="1"/>
          <w:w w:val="95"/>
          <w:sz w:val="19"/>
        </w:rPr>
        <w:t xml:space="preserve"> </w:t>
      </w:r>
      <w:r>
        <w:rPr>
          <w:w w:val="95"/>
          <w:sz w:val="19"/>
        </w:rPr>
        <w:t>on</w:t>
      </w:r>
      <w:r>
        <w:rPr>
          <w:spacing w:val="1"/>
          <w:w w:val="95"/>
          <w:sz w:val="19"/>
        </w:rPr>
        <w:t xml:space="preserve"> </w:t>
      </w:r>
      <w:r>
        <w:rPr>
          <w:w w:val="95"/>
          <w:sz w:val="19"/>
        </w:rPr>
        <w:t>proposals</w:t>
      </w:r>
      <w:r>
        <w:rPr>
          <w:spacing w:val="1"/>
          <w:w w:val="95"/>
          <w:sz w:val="19"/>
        </w:rPr>
        <w:t xml:space="preserve"> </w:t>
      </w:r>
      <w:r>
        <w:rPr>
          <w:w w:val="95"/>
          <w:sz w:val="19"/>
        </w:rPr>
        <w:t>for</w:t>
      </w:r>
      <w:r>
        <w:rPr>
          <w:spacing w:val="1"/>
          <w:w w:val="95"/>
          <w:sz w:val="19"/>
        </w:rPr>
        <w:t xml:space="preserve"> </w:t>
      </w:r>
      <w:r>
        <w:rPr>
          <w:w w:val="95"/>
          <w:sz w:val="19"/>
        </w:rPr>
        <w:t>requirements</w:t>
      </w:r>
      <w:r>
        <w:rPr>
          <w:spacing w:val="1"/>
          <w:w w:val="95"/>
          <w:sz w:val="19"/>
        </w:rPr>
        <w:t xml:space="preserve"> </w:t>
      </w:r>
      <w:r>
        <w:rPr>
          <w:w w:val="95"/>
          <w:sz w:val="19"/>
        </w:rPr>
        <w:t>or</w:t>
      </w:r>
      <w:r>
        <w:rPr>
          <w:spacing w:val="1"/>
          <w:w w:val="95"/>
          <w:sz w:val="19"/>
        </w:rPr>
        <w:t xml:space="preserve"> </w:t>
      </w:r>
      <w:r>
        <w:rPr>
          <w:w w:val="95"/>
          <w:sz w:val="19"/>
        </w:rPr>
        <w:t>methodologies</w:t>
      </w:r>
      <w:r>
        <w:rPr>
          <w:spacing w:val="1"/>
          <w:w w:val="95"/>
          <w:sz w:val="19"/>
        </w:rPr>
        <w:t xml:space="preserve"> </w:t>
      </w:r>
      <w:r>
        <w:rPr>
          <w:w w:val="95"/>
          <w:sz w:val="19"/>
        </w:rPr>
        <w:t>within</w:t>
      </w:r>
      <w:r>
        <w:rPr>
          <w:spacing w:val="1"/>
          <w:w w:val="95"/>
          <w:sz w:val="19"/>
        </w:rPr>
        <w:t xml:space="preserve"> </w:t>
      </w:r>
      <w:r>
        <w:rPr>
          <w:w w:val="95"/>
          <w:sz w:val="19"/>
        </w:rPr>
        <w:t>six</w:t>
      </w:r>
      <w:r>
        <w:rPr>
          <w:spacing w:val="1"/>
          <w:w w:val="95"/>
          <w:sz w:val="19"/>
        </w:rPr>
        <w:t xml:space="preserve"> </w:t>
      </w:r>
      <w:r>
        <w:rPr>
          <w:w w:val="95"/>
          <w:sz w:val="19"/>
        </w:rPr>
        <w:t>months</w:t>
      </w:r>
      <w:r>
        <w:rPr>
          <w:spacing w:val="1"/>
          <w:w w:val="95"/>
          <w:sz w:val="19"/>
        </w:rPr>
        <w:t xml:space="preserve"> </w:t>
      </w:r>
      <w:r>
        <w:rPr>
          <w:sz w:val="19"/>
        </w:rPr>
        <w:t>following</w:t>
      </w:r>
      <w:r>
        <w:rPr>
          <w:spacing w:val="12"/>
          <w:sz w:val="19"/>
        </w:rPr>
        <w:t xml:space="preserve"> </w:t>
      </w:r>
      <w:r>
        <w:rPr>
          <w:sz w:val="19"/>
        </w:rPr>
        <w:t>the</w:t>
      </w:r>
      <w:r>
        <w:rPr>
          <w:spacing w:val="13"/>
          <w:sz w:val="19"/>
        </w:rPr>
        <w:t xml:space="preserve"> </w:t>
      </w:r>
      <w:r>
        <w:rPr>
          <w:sz w:val="19"/>
        </w:rPr>
        <w:t>receipt</w:t>
      </w:r>
      <w:r>
        <w:rPr>
          <w:spacing w:val="10"/>
          <w:sz w:val="19"/>
        </w:rPr>
        <w:t xml:space="preserve"> </w:t>
      </w:r>
      <w:r>
        <w:rPr>
          <w:sz w:val="19"/>
        </w:rPr>
        <w:t>of</w:t>
      </w:r>
      <w:r>
        <w:rPr>
          <w:spacing w:val="13"/>
          <w:sz w:val="19"/>
        </w:rPr>
        <w:t xml:space="preserve"> </w:t>
      </w:r>
      <w:r>
        <w:rPr>
          <w:sz w:val="19"/>
        </w:rPr>
        <w:t>such</w:t>
      </w:r>
      <w:r>
        <w:rPr>
          <w:spacing w:val="11"/>
          <w:sz w:val="19"/>
        </w:rPr>
        <w:t xml:space="preserve"> </w:t>
      </w:r>
      <w:r>
        <w:rPr>
          <w:sz w:val="19"/>
        </w:rPr>
        <w:t>proposals.</w:t>
      </w:r>
    </w:p>
    <w:p w14:paraId="7E82C735" w14:textId="77777777" w:rsidR="00343FF6" w:rsidRDefault="00343FF6">
      <w:pPr>
        <w:pStyle w:val="BodyText"/>
        <w:rPr>
          <w:sz w:val="22"/>
        </w:rPr>
      </w:pPr>
    </w:p>
    <w:p w14:paraId="7A213543" w14:textId="77777777" w:rsidR="00343FF6" w:rsidRDefault="00343FF6">
      <w:pPr>
        <w:pStyle w:val="BodyText"/>
        <w:spacing w:before="7"/>
        <w:rPr>
          <w:sz w:val="17"/>
        </w:rPr>
      </w:pPr>
    </w:p>
    <w:p w14:paraId="670532AA" w14:textId="77777777" w:rsidR="00343FF6" w:rsidRDefault="00635E89">
      <w:pPr>
        <w:pStyle w:val="ListParagraph"/>
        <w:numPr>
          <w:ilvl w:val="0"/>
          <w:numId w:val="92"/>
        </w:numPr>
        <w:tabs>
          <w:tab w:val="left" w:pos="540"/>
        </w:tabs>
        <w:spacing w:line="228" w:lineRule="auto"/>
        <w:ind w:right="124" w:firstLine="0"/>
        <w:rPr>
          <w:sz w:val="19"/>
        </w:rPr>
      </w:pPr>
      <w:r>
        <w:rPr>
          <w:w w:val="95"/>
          <w:sz w:val="19"/>
        </w:rPr>
        <w:t xml:space="preserve">If the </w:t>
      </w:r>
      <w:r>
        <w:rPr>
          <w:w w:val="95"/>
          <w:sz w:val="19"/>
        </w:rPr>
        <w:t>relevant system operator or TSO deems an amendment to requirements or methodologies as provided for</w:t>
      </w:r>
      <w:r>
        <w:rPr>
          <w:spacing w:val="1"/>
          <w:w w:val="95"/>
          <w:sz w:val="19"/>
        </w:rPr>
        <w:t xml:space="preserve"> </w:t>
      </w:r>
      <w:r>
        <w:rPr>
          <w:w w:val="95"/>
          <w:sz w:val="19"/>
        </w:rPr>
        <w:t>and approved under paragraph 1 and 2 to be necessary, the requirements provided for in paragraphs 3 to 8 shall apply</w:t>
      </w:r>
      <w:r>
        <w:rPr>
          <w:spacing w:val="1"/>
          <w:w w:val="95"/>
          <w:sz w:val="19"/>
        </w:rPr>
        <w:t xml:space="preserve"> </w:t>
      </w:r>
      <w:r>
        <w:rPr>
          <w:w w:val="95"/>
          <w:sz w:val="19"/>
        </w:rPr>
        <w:t>to</w:t>
      </w:r>
      <w:r>
        <w:rPr>
          <w:spacing w:val="1"/>
          <w:w w:val="95"/>
          <w:sz w:val="19"/>
        </w:rPr>
        <w:t xml:space="preserve"> </w:t>
      </w:r>
      <w:r>
        <w:rPr>
          <w:w w:val="95"/>
          <w:sz w:val="19"/>
        </w:rPr>
        <w:t>the</w:t>
      </w:r>
      <w:r>
        <w:rPr>
          <w:spacing w:val="1"/>
          <w:w w:val="95"/>
          <w:sz w:val="19"/>
        </w:rPr>
        <w:t xml:space="preserve"> </w:t>
      </w:r>
      <w:r>
        <w:rPr>
          <w:w w:val="95"/>
          <w:sz w:val="19"/>
        </w:rPr>
        <w:t>proposed</w:t>
      </w:r>
      <w:r>
        <w:rPr>
          <w:spacing w:val="1"/>
          <w:w w:val="95"/>
          <w:sz w:val="19"/>
        </w:rPr>
        <w:t xml:space="preserve"> </w:t>
      </w:r>
      <w:r>
        <w:rPr>
          <w:w w:val="95"/>
          <w:sz w:val="19"/>
        </w:rPr>
        <w:t>amendment.</w:t>
      </w:r>
      <w:r>
        <w:rPr>
          <w:spacing w:val="1"/>
          <w:w w:val="95"/>
          <w:sz w:val="19"/>
        </w:rPr>
        <w:t xml:space="preserve"> </w:t>
      </w:r>
      <w:r>
        <w:rPr>
          <w:w w:val="95"/>
          <w:sz w:val="19"/>
        </w:rPr>
        <w:t>System</w:t>
      </w:r>
      <w:r>
        <w:rPr>
          <w:spacing w:val="1"/>
          <w:w w:val="95"/>
          <w:sz w:val="19"/>
        </w:rPr>
        <w:t xml:space="preserve"> </w:t>
      </w:r>
      <w:r>
        <w:rPr>
          <w:w w:val="95"/>
          <w:sz w:val="19"/>
        </w:rPr>
        <w:t>opera</w:t>
      </w:r>
      <w:r>
        <w:rPr>
          <w:w w:val="95"/>
          <w:sz w:val="19"/>
        </w:rPr>
        <w:t>tors</w:t>
      </w:r>
      <w:r>
        <w:rPr>
          <w:spacing w:val="1"/>
          <w:w w:val="95"/>
          <w:sz w:val="19"/>
        </w:rPr>
        <w:t xml:space="preserve"> </w:t>
      </w:r>
      <w:r>
        <w:rPr>
          <w:w w:val="95"/>
          <w:sz w:val="19"/>
        </w:rPr>
        <w:t>and</w:t>
      </w:r>
      <w:r>
        <w:rPr>
          <w:spacing w:val="1"/>
          <w:w w:val="95"/>
          <w:sz w:val="19"/>
        </w:rPr>
        <w:t xml:space="preserve"> </w:t>
      </w:r>
      <w:r>
        <w:rPr>
          <w:w w:val="95"/>
          <w:sz w:val="19"/>
        </w:rPr>
        <w:t>TSOs</w:t>
      </w:r>
      <w:r>
        <w:rPr>
          <w:spacing w:val="1"/>
          <w:w w:val="95"/>
          <w:sz w:val="19"/>
        </w:rPr>
        <w:t xml:space="preserve"> </w:t>
      </w:r>
      <w:r>
        <w:rPr>
          <w:w w:val="95"/>
          <w:sz w:val="19"/>
        </w:rPr>
        <w:t>proposing</w:t>
      </w:r>
      <w:r>
        <w:rPr>
          <w:spacing w:val="1"/>
          <w:w w:val="95"/>
          <w:sz w:val="19"/>
        </w:rPr>
        <w:t xml:space="preserve"> </w:t>
      </w:r>
      <w:r>
        <w:rPr>
          <w:w w:val="95"/>
          <w:sz w:val="19"/>
        </w:rPr>
        <w:t>an</w:t>
      </w:r>
      <w:r>
        <w:rPr>
          <w:spacing w:val="1"/>
          <w:w w:val="95"/>
          <w:sz w:val="19"/>
        </w:rPr>
        <w:t xml:space="preserve"> </w:t>
      </w:r>
      <w:r>
        <w:rPr>
          <w:w w:val="95"/>
          <w:sz w:val="19"/>
        </w:rPr>
        <w:t>amendment</w:t>
      </w:r>
      <w:r>
        <w:rPr>
          <w:spacing w:val="1"/>
          <w:w w:val="95"/>
          <w:sz w:val="19"/>
        </w:rPr>
        <w:t xml:space="preserve"> </w:t>
      </w:r>
      <w:r>
        <w:rPr>
          <w:w w:val="95"/>
          <w:sz w:val="19"/>
        </w:rPr>
        <w:t>shall</w:t>
      </w:r>
      <w:r>
        <w:rPr>
          <w:spacing w:val="1"/>
          <w:w w:val="95"/>
          <w:sz w:val="19"/>
        </w:rPr>
        <w:t xml:space="preserve"> </w:t>
      </w:r>
      <w:r>
        <w:rPr>
          <w:w w:val="95"/>
          <w:sz w:val="19"/>
        </w:rPr>
        <w:t>take</w:t>
      </w:r>
      <w:r>
        <w:rPr>
          <w:spacing w:val="1"/>
          <w:w w:val="95"/>
          <w:sz w:val="19"/>
        </w:rPr>
        <w:t xml:space="preserve"> </w:t>
      </w:r>
      <w:r>
        <w:rPr>
          <w:w w:val="95"/>
          <w:sz w:val="19"/>
        </w:rPr>
        <w:t>into</w:t>
      </w:r>
      <w:r>
        <w:rPr>
          <w:spacing w:val="1"/>
          <w:w w:val="95"/>
          <w:sz w:val="19"/>
        </w:rPr>
        <w:t xml:space="preserve"> </w:t>
      </w:r>
      <w:r>
        <w:rPr>
          <w:w w:val="95"/>
          <w:sz w:val="19"/>
        </w:rPr>
        <w:t>account</w:t>
      </w:r>
      <w:r>
        <w:rPr>
          <w:spacing w:val="1"/>
          <w:w w:val="95"/>
          <w:sz w:val="19"/>
        </w:rPr>
        <w:t xml:space="preserve"> </w:t>
      </w:r>
      <w:r>
        <w:rPr>
          <w:w w:val="95"/>
          <w:sz w:val="19"/>
        </w:rPr>
        <w:t>the</w:t>
      </w:r>
      <w:r>
        <w:rPr>
          <w:spacing w:val="1"/>
          <w:w w:val="95"/>
          <w:sz w:val="19"/>
        </w:rPr>
        <w:t xml:space="preserve"> </w:t>
      </w:r>
      <w:r>
        <w:rPr>
          <w:w w:val="95"/>
          <w:sz w:val="19"/>
        </w:rPr>
        <w:t>legitimate</w:t>
      </w:r>
      <w:r>
        <w:rPr>
          <w:spacing w:val="1"/>
          <w:w w:val="95"/>
          <w:sz w:val="19"/>
        </w:rPr>
        <w:t xml:space="preserve"> </w:t>
      </w:r>
      <w:r>
        <w:rPr>
          <w:w w:val="95"/>
          <w:sz w:val="19"/>
        </w:rPr>
        <w:t>expectations,</w:t>
      </w:r>
      <w:r>
        <w:rPr>
          <w:spacing w:val="1"/>
          <w:w w:val="95"/>
          <w:sz w:val="19"/>
        </w:rPr>
        <w:t xml:space="preserve"> </w:t>
      </w:r>
      <w:r>
        <w:rPr>
          <w:w w:val="95"/>
          <w:sz w:val="19"/>
        </w:rPr>
        <w:t>if</w:t>
      </w:r>
      <w:r>
        <w:rPr>
          <w:spacing w:val="1"/>
          <w:w w:val="95"/>
          <w:sz w:val="19"/>
        </w:rPr>
        <w:t xml:space="preserve"> </w:t>
      </w:r>
      <w:r>
        <w:rPr>
          <w:w w:val="95"/>
          <w:sz w:val="19"/>
        </w:rPr>
        <w:t>any,</w:t>
      </w:r>
      <w:r>
        <w:rPr>
          <w:spacing w:val="1"/>
          <w:w w:val="95"/>
          <w:sz w:val="19"/>
        </w:rPr>
        <w:t xml:space="preserve"> </w:t>
      </w:r>
      <w:r>
        <w:rPr>
          <w:w w:val="95"/>
          <w:sz w:val="19"/>
        </w:rPr>
        <w:t>of</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owners,</w:t>
      </w:r>
      <w:r>
        <w:rPr>
          <w:spacing w:val="1"/>
          <w:w w:val="95"/>
          <w:sz w:val="19"/>
        </w:rPr>
        <w:t xml:space="preserve"> </w:t>
      </w:r>
      <w:r>
        <w:rPr>
          <w:w w:val="95"/>
          <w:sz w:val="19"/>
        </w:rPr>
        <w:t>DSOs,</w:t>
      </w:r>
      <w:r>
        <w:rPr>
          <w:spacing w:val="1"/>
          <w:w w:val="95"/>
          <w:sz w:val="19"/>
        </w:rPr>
        <w:t xml:space="preserve"> </w:t>
      </w:r>
      <w:r>
        <w:rPr>
          <w:w w:val="95"/>
          <w:sz w:val="19"/>
        </w:rPr>
        <w:t>CDSOs,</w:t>
      </w:r>
      <w:r>
        <w:rPr>
          <w:spacing w:val="1"/>
          <w:w w:val="95"/>
          <w:sz w:val="19"/>
        </w:rPr>
        <w:t xml:space="preserve"> </w:t>
      </w:r>
      <w:r>
        <w:rPr>
          <w:w w:val="95"/>
          <w:sz w:val="19"/>
        </w:rPr>
        <w:t>equipment</w:t>
      </w:r>
      <w:r>
        <w:rPr>
          <w:spacing w:val="1"/>
          <w:w w:val="95"/>
          <w:sz w:val="19"/>
        </w:rPr>
        <w:t xml:space="preserve"> </w:t>
      </w:r>
      <w:r>
        <w:rPr>
          <w:w w:val="95"/>
          <w:sz w:val="19"/>
        </w:rPr>
        <w:t>manufacturers</w:t>
      </w:r>
      <w:r>
        <w:rPr>
          <w:spacing w:val="1"/>
          <w:w w:val="95"/>
          <w:sz w:val="19"/>
        </w:rPr>
        <w:t xml:space="preserve"> </w:t>
      </w:r>
      <w:r>
        <w:rPr>
          <w:w w:val="95"/>
          <w:sz w:val="19"/>
        </w:rPr>
        <w:t>and</w:t>
      </w:r>
      <w:r>
        <w:rPr>
          <w:spacing w:val="1"/>
          <w:w w:val="95"/>
          <w:sz w:val="19"/>
        </w:rPr>
        <w:t xml:space="preserve"> </w:t>
      </w:r>
      <w:r>
        <w:rPr>
          <w:w w:val="95"/>
          <w:sz w:val="19"/>
        </w:rPr>
        <w:t>other</w:t>
      </w:r>
      <w:r>
        <w:rPr>
          <w:spacing w:val="1"/>
          <w:w w:val="95"/>
          <w:sz w:val="19"/>
        </w:rPr>
        <w:t xml:space="preserve"> </w:t>
      </w:r>
      <w:r>
        <w:rPr>
          <w:sz w:val="19"/>
        </w:rPr>
        <w:t>stakeholders</w:t>
      </w:r>
      <w:r>
        <w:rPr>
          <w:spacing w:val="3"/>
          <w:sz w:val="19"/>
        </w:rPr>
        <w:t xml:space="preserve"> </w:t>
      </w:r>
      <w:r>
        <w:rPr>
          <w:sz w:val="19"/>
        </w:rPr>
        <w:t>based</w:t>
      </w:r>
      <w:r>
        <w:rPr>
          <w:spacing w:val="5"/>
          <w:sz w:val="19"/>
        </w:rPr>
        <w:t xml:space="preserve"> </w:t>
      </w:r>
      <w:r>
        <w:rPr>
          <w:sz w:val="19"/>
        </w:rPr>
        <w:t>on</w:t>
      </w:r>
      <w:r>
        <w:rPr>
          <w:spacing w:val="3"/>
          <w:sz w:val="19"/>
        </w:rPr>
        <w:t xml:space="preserve"> </w:t>
      </w:r>
      <w:r>
        <w:rPr>
          <w:sz w:val="19"/>
        </w:rPr>
        <w:t>the</w:t>
      </w:r>
      <w:r>
        <w:rPr>
          <w:spacing w:val="4"/>
          <w:sz w:val="19"/>
        </w:rPr>
        <w:t xml:space="preserve"> </w:t>
      </w:r>
      <w:r>
        <w:rPr>
          <w:sz w:val="19"/>
        </w:rPr>
        <w:t>initially</w:t>
      </w:r>
      <w:r>
        <w:rPr>
          <w:spacing w:val="4"/>
          <w:sz w:val="19"/>
        </w:rPr>
        <w:t xml:space="preserve"> </w:t>
      </w:r>
      <w:r>
        <w:rPr>
          <w:sz w:val="19"/>
        </w:rPr>
        <w:t>specified</w:t>
      </w:r>
      <w:r>
        <w:rPr>
          <w:spacing w:val="3"/>
          <w:sz w:val="19"/>
        </w:rPr>
        <w:t xml:space="preserve"> </w:t>
      </w:r>
      <w:r>
        <w:rPr>
          <w:sz w:val="19"/>
        </w:rPr>
        <w:t>or</w:t>
      </w:r>
      <w:r>
        <w:rPr>
          <w:spacing w:val="4"/>
          <w:sz w:val="19"/>
        </w:rPr>
        <w:t xml:space="preserve"> </w:t>
      </w:r>
      <w:r>
        <w:rPr>
          <w:sz w:val="19"/>
        </w:rPr>
        <w:t>agreed</w:t>
      </w:r>
      <w:r>
        <w:rPr>
          <w:spacing w:val="3"/>
          <w:sz w:val="19"/>
        </w:rPr>
        <w:t xml:space="preserve"> </w:t>
      </w:r>
      <w:r>
        <w:rPr>
          <w:sz w:val="19"/>
        </w:rPr>
        <w:t>requirements</w:t>
      </w:r>
      <w:r>
        <w:rPr>
          <w:spacing w:val="5"/>
          <w:sz w:val="19"/>
        </w:rPr>
        <w:t xml:space="preserve"> </w:t>
      </w:r>
      <w:r>
        <w:rPr>
          <w:sz w:val="19"/>
        </w:rPr>
        <w:t>or</w:t>
      </w:r>
      <w:r>
        <w:rPr>
          <w:spacing w:val="7"/>
          <w:sz w:val="19"/>
        </w:rPr>
        <w:t xml:space="preserve"> </w:t>
      </w:r>
      <w:r>
        <w:rPr>
          <w:sz w:val="19"/>
        </w:rPr>
        <w:t>methodologies.</w:t>
      </w:r>
    </w:p>
    <w:p w14:paraId="4D75902E" w14:textId="77777777" w:rsidR="00343FF6" w:rsidRDefault="00343FF6">
      <w:pPr>
        <w:pStyle w:val="BodyText"/>
        <w:rPr>
          <w:sz w:val="22"/>
        </w:rPr>
      </w:pPr>
    </w:p>
    <w:p w14:paraId="3229082F" w14:textId="77777777" w:rsidR="00343FF6" w:rsidRDefault="00343FF6">
      <w:pPr>
        <w:pStyle w:val="BodyText"/>
        <w:spacing w:before="4"/>
        <w:rPr>
          <w:sz w:val="17"/>
        </w:rPr>
      </w:pPr>
    </w:p>
    <w:p w14:paraId="6B2BB3E3" w14:textId="77777777" w:rsidR="00343FF6" w:rsidRDefault="00635E89">
      <w:pPr>
        <w:pStyle w:val="ListParagraph"/>
        <w:numPr>
          <w:ilvl w:val="0"/>
          <w:numId w:val="92"/>
        </w:numPr>
        <w:tabs>
          <w:tab w:val="left" w:pos="540"/>
        </w:tabs>
        <w:spacing w:line="228" w:lineRule="auto"/>
        <w:ind w:right="123" w:firstLine="0"/>
        <w:rPr>
          <w:sz w:val="19"/>
        </w:rPr>
      </w:pPr>
      <w:r>
        <w:rPr>
          <w:w w:val="95"/>
          <w:sz w:val="19"/>
        </w:rPr>
        <w:t>Any party having a complaint against a relevant system operator or a TSO in relation to that relevant system</w:t>
      </w:r>
      <w:r>
        <w:rPr>
          <w:spacing w:val="1"/>
          <w:w w:val="95"/>
          <w:sz w:val="19"/>
        </w:rPr>
        <w:t xml:space="preserve"> </w:t>
      </w:r>
      <w:r>
        <w:rPr>
          <w:w w:val="95"/>
          <w:sz w:val="19"/>
        </w:rPr>
        <w:t>operator's or TSO's obligations under this Regulation may refer the complaint to the regulatory authority which, acting</w:t>
      </w:r>
      <w:r>
        <w:rPr>
          <w:spacing w:val="1"/>
          <w:w w:val="95"/>
          <w:sz w:val="19"/>
        </w:rPr>
        <w:t xml:space="preserve"> </w:t>
      </w:r>
      <w:r>
        <w:rPr>
          <w:spacing w:val="-1"/>
          <w:w w:val="95"/>
          <w:sz w:val="19"/>
        </w:rPr>
        <w:t>as dispute</w:t>
      </w:r>
      <w:r>
        <w:rPr>
          <w:spacing w:val="-1"/>
          <w:w w:val="95"/>
          <w:sz w:val="19"/>
        </w:rPr>
        <w:t xml:space="preserve"> </w:t>
      </w:r>
      <w:r>
        <w:rPr>
          <w:w w:val="95"/>
          <w:sz w:val="19"/>
        </w:rPr>
        <w:t>settlement authority, shall issue a decision within two months after receipt of the complaint. That period may</w:t>
      </w:r>
      <w:r>
        <w:rPr>
          <w:spacing w:val="-37"/>
          <w:w w:val="95"/>
          <w:sz w:val="19"/>
        </w:rPr>
        <w:t xml:space="preserve"> </w:t>
      </w:r>
      <w:r>
        <w:rPr>
          <w:w w:val="95"/>
          <w:sz w:val="19"/>
        </w:rPr>
        <w:t>be extended by two months where additional information is sought by the regulatory authority. That extended period</w:t>
      </w:r>
      <w:r>
        <w:rPr>
          <w:spacing w:val="1"/>
          <w:w w:val="95"/>
          <w:sz w:val="19"/>
        </w:rPr>
        <w:t xml:space="preserve"> </w:t>
      </w:r>
      <w:r>
        <w:rPr>
          <w:spacing w:val="-1"/>
          <w:w w:val="95"/>
          <w:sz w:val="19"/>
        </w:rPr>
        <w:t xml:space="preserve">may be further </w:t>
      </w:r>
      <w:r>
        <w:rPr>
          <w:w w:val="95"/>
          <w:sz w:val="19"/>
        </w:rPr>
        <w:t xml:space="preserve">extended with </w:t>
      </w:r>
      <w:r>
        <w:rPr>
          <w:w w:val="95"/>
          <w:sz w:val="19"/>
        </w:rPr>
        <w:t>the agreement of the complainant. The regulatory authority's decision shall have binding</w:t>
      </w:r>
      <w:r>
        <w:rPr>
          <w:spacing w:val="1"/>
          <w:w w:val="95"/>
          <w:sz w:val="19"/>
        </w:rPr>
        <w:t xml:space="preserve"> </w:t>
      </w:r>
      <w:r>
        <w:rPr>
          <w:sz w:val="19"/>
        </w:rPr>
        <w:t>effect</w:t>
      </w:r>
      <w:r>
        <w:rPr>
          <w:spacing w:val="13"/>
          <w:sz w:val="19"/>
        </w:rPr>
        <w:t xml:space="preserve"> </w:t>
      </w:r>
      <w:r>
        <w:rPr>
          <w:sz w:val="19"/>
        </w:rPr>
        <w:t>unless</w:t>
      </w:r>
      <w:r>
        <w:rPr>
          <w:spacing w:val="13"/>
          <w:sz w:val="19"/>
        </w:rPr>
        <w:t xml:space="preserve"> </w:t>
      </w:r>
      <w:r>
        <w:rPr>
          <w:sz w:val="19"/>
        </w:rPr>
        <w:t>and</w:t>
      </w:r>
      <w:r>
        <w:rPr>
          <w:spacing w:val="11"/>
          <w:sz w:val="19"/>
        </w:rPr>
        <w:t xml:space="preserve"> </w:t>
      </w:r>
      <w:r>
        <w:rPr>
          <w:sz w:val="19"/>
        </w:rPr>
        <w:t>until</w:t>
      </w:r>
      <w:r>
        <w:rPr>
          <w:spacing w:val="13"/>
          <w:sz w:val="19"/>
        </w:rPr>
        <w:t xml:space="preserve"> </w:t>
      </w:r>
      <w:r>
        <w:rPr>
          <w:sz w:val="19"/>
        </w:rPr>
        <w:t>overruled</w:t>
      </w:r>
      <w:r>
        <w:rPr>
          <w:spacing w:val="12"/>
          <w:sz w:val="19"/>
        </w:rPr>
        <w:t xml:space="preserve"> </w:t>
      </w:r>
      <w:r>
        <w:rPr>
          <w:sz w:val="19"/>
        </w:rPr>
        <w:t>on</w:t>
      </w:r>
      <w:r>
        <w:rPr>
          <w:spacing w:val="14"/>
          <w:sz w:val="19"/>
        </w:rPr>
        <w:t xml:space="preserve"> </w:t>
      </w:r>
      <w:r>
        <w:rPr>
          <w:sz w:val="19"/>
        </w:rPr>
        <w:t>appeal.</w:t>
      </w:r>
    </w:p>
    <w:p w14:paraId="06A0E9E1" w14:textId="77777777" w:rsidR="00343FF6" w:rsidRDefault="00343FF6">
      <w:pPr>
        <w:pStyle w:val="BodyText"/>
        <w:rPr>
          <w:sz w:val="22"/>
        </w:rPr>
      </w:pPr>
    </w:p>
    <w:p w14:paraId="66390B1E" w14:textId="77777777" w:rsidR="00343FF6" w:rsidRDefault="00343FF6">
      <w:pPr>
        <w:pStyle w:val="BodyText"/>
        <w:spacing w:before="4"/>
        <w:rPr>
          <w:sz w:val="17"/>
        </w:rPr>
      </w:pPr>
    </w:p>
    <w:p w14:paraId="356C6873" w14:textId="77777777" w:rsidR="00343FF6" w:rsidRDefault="00635E89">
      <w:pPr>
        <w:pStyle w:val="ListParagraph"/>
        <w:numPr>
          <w:ilvl w:val="0"/>
          <w:numId w:val="92"/>
        </w:numPr>
        <w:tabs>
          <w:tab w:val="left" w:pos="540"/>
        </w:tabs>
        <w:spacing w:before="1" w:line="228" w:lineRule="auto"/>
        <w:ind w:firstLine="0"/>
        <w:rPr>
          <w:sz w:val="19"/>
        </w:rPr>
      </w:pPr>
      <w:r>
        <w:rPr>
          <w:w w:val="95"/>
          <w:sz w:val="19"/>
        </w:rPr>
        <w:t>Where</w:t>
      </w:r>
      <w:r>
        <w:rPr>
          <w:spacing w:val="22"/>
          <w:w w:val="95"/>
          <w:sz w:val="19"/>
        </w:rPr>
        <w:t xml:space="preserve"> </w:t>
      </w:r>
      <w:r>
        <w:rPr>
          <w:w w:val="95"/>
          <w:sz w:val="19"/>
        </w:rPr>
        <w:t>the</w:t>
      </w:r>
      <w:r>
        <w:rPr>
          <w:spacing w:val="22"/>
          <w:w w:val="95"/>
          <w:sz w:val="19"/>
        </w:rPr>
        <w:t xml:space="preserve"> </w:t>
      </w:r>
      <w:r>
        <w:rPr>
          <w:w w:val="95"/>
          <w:sz w:val="19"/>
        </w:rPr>
        <w:t>requirements</w:t>
      </w:r>
      <w:r>
        <w:rPr>
          <w:spacing w:val="22"/>
          <w:w w:val="95"/>
          <w:sz w:val="19"/>
        </w:rPr>
        <w:t xml:space="preserve"> </w:t>
      </w:r>
      <w:r>
        <w:rPr>
          <w:w w:val="95"/>
          <w:sz w:val="19"/>
        </w:rPr>
        <w:t>under</w:t>
      </w:r>
      <w:r>
        <w:rPr>
          <w:spacing w:val="27"/>
          <w:w w:val="95"/>
          <w:sz w:val="19"/>
        </w:rPr>
        <w:t xml:space="preserve"> </w:t>
      </w:r>
      <w:r>
        <w:rPr>
          <w:w w:val="95"/>
          <w:sz w:val="19"/>
        </w:rPr>
        <w:t>this</w:t>
      </w:r>
      <w:r>
        <w:rPr>
          <w:spacing w:val="22"/>
          <w:w w:val="95"/>
          <w:sz w:val="19"/>
        </w:rPr>
        <w:t xml:space="preserve"> </w:t>
      </w:r>
      <w:r>
        <w:rPr>
          <w:w w:val="95"/>
          <w:sz w:val="19"/>
        </w:rPr>
        <w:t>Regulation</w:t>
      </w:r>
      <w:r>
        <w:rPr>
          <w:spacing w:val="23"/>
          <w:w w:val="95"/>
          <w:sz w:val="19"/>
        </w:rPr>
        <w:t xml:space="preserve"> </w:t>
      </w:r>
      <w:r>
        <w:rPr>
          <w:w w:val="95"/>
          <w:sz w:val="19"/>
        </w:rPr>
        <w:t>are</w:t>
      </w:r>
      <w:r>
        <w:rPr>
          <w:spacing w:val="22"/>
          <w:w w:val="95"/>
          <w:sz w:val="19"/>
        </w:rPr>
        <w:t xml:space="preserve"> </w:t>
      </w:r>
      <w:r>
        <w:rPr>
          <w:w w:val="95"/>
          <w:sz w:val="19"/>
        </w:rPr>
        <w:t>to</w:t>
      </w:r>
      <w:r>
        <w:rPr>
          <w:spacing w:val="21"/>
          <w:w w:val="95"/>
          <w:sz w:val="19"/>
        </w:rPr>
        <w:t xml:space="preserve"> </w:t>
      </w:r>
      <w:r>
        <w:rPr>
          <w:w w:val="95"/>
          <w:sz w:val="19"/>
        </w:rPr>
        <w:t>be</w:t>
      </w:r>
      <w:r>
        <w:rPr>
          <w:spacing w:val="22"/>
          <w:w w:val="95"/>
          <w:sz w:val="19"/>
        </w:rPr>
        <w:t xml:space="preserve"> </w:t>
      </w:r>
      <w:r>
        <w:rPr>
          <w:w w:val="95"/>
          <w:sz w:val="19"/>
        </w:rPr>
        <w:t>established</w:t>
      </w:r>
      <w:r>
        <w:rPr>
          <w:spacing w:val="22"/>
          <w:w w:val="95"/>
          <w:sz w:val="19"/>
        </w:rPr>
        <w:t xml:space="preserve"> </w:t>
      </w:r>
      <w:r>
        <w:rPr>
          <w:w w:val="95"/>
          <w:sz w:val="19"/>
        </w:rPr>
        <w:t>by</w:t>
      </w:r>
      <w:r>
        <w:rPr>
          <w:spacing w:val="21"/>
          <w:w w:val="95"/>
          <w:sz w:val="19"/>
        </w:rPr>
        <w:t xml:space="preserve"> </w:t>
      </w:r>
      <w:r>
        <w:rPr>
          <w:w w:val="95"/>
          <w:sz w:val="19"/>
        </w:rPr>
        <w:t>a</w:t>
      </w:r>
      <w:r>
        <w:rPr>
          <w:spacing w:val="22"/>
          <w:w w:val="95"/>
          <w:sz w:val="19"/>
        </w:rPr>
        <w:t xml:space="preserve"> </w:t>
      </w:r>
      <w:r>
        <w:rPr>
          <w:w w:val="95"/>
          <w:sz w:val="19"/>
        </w:rPr>
        <w:t>relevant</w:t>
      </w:r>
      <w:r>
        <w:rPr>
          <w:spacing w:val="22"/>
          <w:w w:val="95"/>
          <w:sz w:val="19"/>
        </w:rPr>
        <w:t xml:space="preserve"> </w:t>
      </w:r>
      <w:r>
        <w:rPr>
          <w:w w:val="95"/>
          <w:sz w:val="19"/>
        </w:rPr>
        <w:t>system</w:t>
      </w:r>
      <w:r>
        <w:rPr>
          <w:spacing w:val="22"/>
          <w:w w:val="95"/>
          <w:sz w:val="19"/>
        </w:rPr>
        <w:t xml:space="preserve"> </w:t>
      </w:r>
      <w:r>
        <w:rPr>
          <w:w w:val="95"/>
          <w:sz w:val="19"/>
        </w:rPr>
        <w:t>operator</w:t>
      </w:r>
      <w:r>
        <w:rPr>
          <w:spacing w:val="26"/>
          <w:w w:val="95"/>
          <w:sz w:val="19"/>
        </w:rPr>
        <w:t xml:space="preserve"> </w:t>
      </w:r>
      <w:r>
        <w:rPr>
          <w:w w:val="95"/>
          <w:sz w:val="19"/>
        </w:rPr>
        <w:t>that</w:t>
      </w:r>
      <w:r>
        <w:rPr>
          <w:spacing w:val="22"/>
          <w:w w:val="95"/>
          <w:sz w:val="19"/>
        </w:rPr>
        <w:t xml:space="preserve"> </w:t>
      </w:r>
      <w:r>
        <w:rPr>
          <w:w w:val="95"/>
          <w:sz w:val="19"/>
        </w:rPr>
        <w:t>is</w:t>
      </w:r>
      <w:r>
        <w:rPr>
          <w:spacing w:val="23"/>
          <w:w w:val="95"/>
          <w:sz w:val="19"/>
        </w:rPr>
        <w:t xml:space="preserve"> </w:t>
      </w:r>
      <w:r>
        <w:rPr>
          <w:w w:val="95"/>
          <w:sz w:val="19"/>
        </w:rPr>
        <w:t>not</w:t>
      </w:r>
      <w:r>
        <w:rPr>
          <w:spacing w:val="-38"/>
          <w:w w:val="95"/>
          <w:sz w:val="19"/>
        </w:rPr>
        <w:t xml:space="preserve"> </w:t>
      </w:r>
      <w:r>
        <w:rPr>
          <w:w w:val="95"/>
          <w:sz w:val="19"/>
        </w:rPr>
        <w:t>a</w:t>
      </w:r>
      <w:r>
        <w:rPr>
          <w:spacing w:val="2"/>
          <w:w w:val="95"/>
          <w:sz w:val="19"/>
        </w:rPr>
        <w:t xml:space="preserve"> </w:t>
      </w:r>
      <w:r>
        <w:rPr>
          <w:w w:val="95"/>
          <w:sz w:val="19"/>
        </w:rPr>
        <w:t>TSO,</w:t>
      </w:r>
      <w:r>
        <w:rPr>
          <w:spacing w:val="2"/>
          <w:w w:val="95"/>
          <w:sz w:val="19"/>
        </w:rPr>
        <w:t xml:space="preserve"> </w:t>
      </w:r>
      <w:r>
        <w:rPr>
          <w:w w:val="95"/>
          <w:sz w:val="19"/>
        </w:rPr>
        <w:t>Member</w:t>
      </w:r>
      <w:r>
        <w:rPr>
          <w:spacing w:val="2"/>
          <w:w w:val="95"/>
          <w:sz w:val="19"/>
        </w:rPr>
        <w:t xml:space="preserve"> </w:t>
      </w:r>
      <w:r>
        <w:rPr>
          <w:w w:val="95"/>
          <w:sz w:val="19"/>
        </w:rPr>
        <w:t>States</w:t>
      </w:r>
      <w:r>
        <w:rPr>
          <w:spacing w:val="2"/>
          <w:w w:val="95"/>
          <w:sz w:val="19"/>
        </w:rPr>
        <w:t xml:space="preserve"> </w:t>
      </w:r>
      <w:r>
        <w:rPr>
          <w:w w:val="95"/>
          <w:sz w:val="19"/>
        </w:rPr>
        <w:t>may</w:t>
      </w:r>
      <w:r>
        <w:rPr>
          <w:spacing w:val="3"/>
          <w:w w:val="95"/>
          <w:sz w:val="19"/>
        </w:rPr>
        <w:t xml:space="preserve"> </w:t>
      </w:r>
      <w:r>
        <w:rPr>
          <w:w w:val="95"/>
          <w:sz w:val="19"/>
        </w:rPr>
        <w:t>provide</w:t>
      </w:r>
      <w:r>
        <w:rPr>
          <w:spacing w:val="2"/>
          <w:w w:val="95"/>
          <w:sz w:val="19"/>
        </w:rPr>
        <w:t xml:space="preserve"> </w:t>
      </w:r>
      <w:r>
        <w:rPr>
          <w:w w:val="95"/>
          <w:sz w:val="19"/>
        </w:rPr>
        <w:t>that</w:t>
      </w:r>
      <w:r>
        <w:rPr>
          <w:spacing w:val="2"/>
          <w:w w:val="95"/>
          <w:sz w:val="19"/>
        </w:rPr>
        <w:t xml:space="preserve"> </w:t>
      </w:r>
      <w:r>
        <w:rPr>
          <w:w w:val="95"/>
          <w:sz w:val="19"/>
        </w:rPr>
        <w:t>instead</w:t>
      </w:r>
      <w:r>
        <w:rPr>
          <w:spacing w:val="2"/>
          <w:w w:val="95"/>
          <w:sz w:val="19"/>
        </w:rPr>
        <w:t xml:space="preserve"> </w:t>
      </w:r>
      <w:r>
        <w:rPr>
          <w:w w:val="95"/>
          <w:sz w:val="19"/>
        </w:rPr>
        <w:t>the</w:t>
      </w:r>
      <w:r>
        <w:rPr>
          <w:spacing w:val="3"/>
          <w:w w:val="95"/>
          <w:sz w:val="19"/>
        </w:rPr>
        <w:t xml:space="preserve"> </w:t>
      </w:r>
      <w:r>
        <w:rPr>
          <w:w w:val="95"/>
          <w:sz w:val="19"/>
        </w:rPr>
        <w:t>TSO</w:t>
      </w:r>
      <w:r>
        <w:rPr>
          <w:spacing w:val="2"/>
          <w:w w:val="95"/>
          <w:sz w:val="19"/>
        </w:rPr>
        <w:t xml:space="preserve"> </w:t>
      </w:r>
      <w:r>
        <w:rPr>
          <w:w w:val="95"/>
          <w:sz w:val="19"/>
        </w:rPr>
        <w:t>be</w:t>
      </w:r>
      <w:r>
        <w:rPr>
          <w:spacing w:val="2"/>
          <w:w w:val="95"/>
          <w:sz w:val="19"/>
        </w:rPr>
        <w:t xml:space="preserve"> </w:t>
      </w:r>
      <w:r>
        <w:rPr>
          <w:w w:val="95"/>
          <w:sz w:val="19"/>
        </w:rPr>
        <w:t>responsible</w:t>
      </w:r>
      <w:r>
        <w:rPr>
          <w:spacing w:val="2"/>
          <w:w w:val="95"/>
          <w:sz w:val="19"/>
        </w:rPr>
        <w:t xml:space="preserve"> </w:t>
      </w:r>
      <w:r>
        <w:rPr>
          <w:w w:val="95"/>
          <w:sz w:val="19"/>
        </w:rPr>
        <w:t>for</w:t>
      </w:r>
      <w:r>
        <w:rPr>
          <w:spacing w:val="3"/>
          <w:w w:val="95"/>
          <w:sz w:val="19"/>
        </w:rPr>
        <w:t xml:space="preserve"> </w:t>
      </w:r>
      <w:r>
        <w:rPr>
          <w:w w:val="95"/>
          <w:sz w:val="19"/>
        </w:rPr>
        <w:t>establishing</w:t>
      </w:r>
      <w:r>
        <w:rPr>
          <w:spacing w:val="2"/>
          <w:w w:val="95"/>
          <w:sz w:val="19"/>
        </w:rPr>
        <w:t xml:space="preserve"> </w:t>
      </w:r>
      <w:r>
        <w:rPr>
          <w:w w:val="95"/>
          <w:sz w:val="19"/>
        </w:rPr>
        <w:t>the</w:t>
      </w:r>
      <w:r>
        <w:rPr>
          <w:spacing w:val="2"/>
          <w:w w:val="95"/>
          <w:sz w:val="19"/>
        </w:rPr>
        <w:t xml:space="preserve"> </w:t>
      </w:r>
      <w:r>
        <w:rPr>
          <w:w w:val="95"/>
          <w:sz w:val="19"/>
        </w:rPr>
        <w:t>relevant</w:t>
      </w:r>
      <w:r>
        <w:rPr>
          <w:spacing w:val="2"/>
          <w:w w:val="95"/>
          <w:sz w:val="19"/>
        </w:rPr>
        <w:t xml:space="preserve"> </w:t>
      </w:r>
      <w:r>
        <w:rPr>
          <w:w w:val="95"/>
          <w:sz w:val="19"/>
        </w:rPr>
        <w:t>requirements.</w:t>
      </w:r>
    </w:p>
    <w:p w14:paraId="1AEFC27F" w14:textId="77777777" w:rsidR="00343FF6" w:rsidRDefault="00343FF6">
      <w:pPr>
        <w:pStyle w:val="BodyText"/>
        <w:rPr>
          <w:sz w:val="22"/>
        </w:rPr>
      </w:pPr>
    </w:p>
    <w:p w14:paraId="7B0536E2" w14:textId="77777777" w:rsidR="00343FF6" w:rsidRDefault="00343FF6">
      <w:pPr>
        <w:pStyle w:val="BodyText"/>
        <w:rPr>
          <w:sz w:val="22"/>
        </w:rPr>
      </w:pPr>
    </w:p>
    <w:p w14:paraId="12177783" w14:textId="77777777" w:rsidR="00343FF6" w:rsidRDefault="00343FF6">
      <w:pPr>
        <w:pStyle w:val="BodyText"/>
        <w:rPr>
          <w:sz w:val="22"/>
        </w:rPr>
      </w:pPr>
    </w:p>
    <w:p w14:paraId="2950965C" w14:textId="77777777" w:rsidR="00343FF6" w:rsidRDefault="00635E89">
      <w:pPr>
        <w:spacing w:before="145"/>
        <w:ind w:left="618" w:right="635"/>
        <w:jc w:val="center"/>
        <w:rPr>
          <w:i/>
          <w:sz w:val="19"/>
        </w:rPr>
      </w:pPr>
      <w:r>
        <w:rPr>
          <w:i/>
          <w:w w:val="95"/>
          <w:sz w:val="19"/>
        </w:rPr>
        <w:t>Article</w:t>
      </w:r>
      <w:r>
        <w:rPr>
          <w:i/>
          <w:spacing w:val="1"/>
          <w:w w:val="95"/>
          <w:sz w:val="19"/>
        </w:rPr>
        <w:t xml:space="preserve"> </w:t>
      </w:r>
      <w:r>
        <w:rPr>
          <w:i/>
          <w:w w:val="95"/>
          <w:sz w:val="19"/>
        </w:rPr>
        <w:t>7</w:t>
      </w:r>
    </w:p>
    <w:p w14:paraId="13A522FD" w14:textId="77777777" w:rsidR="00343FF6" w:rsidRDefault="00343FF6">
      <w:pPr>
        <w:pStyle w:val="BodyText"/>
        <w:rPr>
          <w:i/>
          <w:sz w:val="22"/>
        </w:rPr>
      </w:pPr>
    </w:p>
    <w:p w14:paraId="413BF60A" w14:textId="77777777" w:rsidR="00343FF6" w:rsidRDefault="00635E89">
      <w:pPr>
        <w:pStyle w:val="Heading1"/>
        <w:spacing w:before="197"/>
        <w:ind w:left="617"/>
      </w:pPr>
      <w:r>
        <w:rPr>
          <w:w w:val="90"/>
        </w:rPr>
        <w:t>Multiple</w:t>
      </w:r>
      <w:r>
        <w:rPr>
          <w:spacing w:val="10"/>
          <w:w w:val="90"/>
        </w:rPr>
        <w:t xml:space="preserve"> </w:t>
      </w:r>
      <w:r>
        <w:rPr>
          <w:w w:val="90"/>
        </w:rPr>
        <w:t>TSOs</w:t>
      </w:r>
    </w:p>
    <w:p w14:paraId="345AA4F7" w14:textId="77777777" w:rsidR="00343FF6" w:rsidRDefault="00343FF6">
      <w:pPr>
        <w:pStyle w:val="BodyText"/>
        <w:rPr>
          <w:rFonts w:ascii="Book Antiqua"/>
          <w:b/>
          <w:sz w:val="22"/>
        </w:rPr>
      </w:pPr>
    </w:p>
    <w:p w14:paraId="14776E93" w14:textId="11E5D7F4" w:rsidR="00343FF6" w:rsidRPr="00F819AF" w:rsidRDefault="00635E89">
      <w:pPr>
        <w:pStyle w:val="ListParagraph"/>
        <w:numPr>
          <w:ilvl w:val="0"/>
          <w:numId w:val="90"/>
        </w:numPr>
        <w:tabs>
          <w:tab w:val="left" w:pos="538"/>
          <w:tab w:val="left" w:pos="540"/>
        </w:tabs>
        <w:spacing w:before="180"/>
        <w:ind w:right="0" w:hanging="433"/>
        <w:rPr>
          <w:sz w:val="19"/>
        </w:rPr>
      </w:pPr>
      <w:r>
        <w:rPr>
          <w:w w:val="95"/>
          <w:sz w:val="19"/>
        </w:rPr>
        <w:t>Where</w:t>
      </w:r>
      <w:r>
        <w:rPr>
          <w:spacing w:val="5"/>
          <w:w w:val="95"/>
          <w:sz w:val="19"/>
        </w:rPr>
        <w:t xml:space="preserve"> </w:t>
      </w:r>
      <w:r>
        <w:rPr>
          <w:w w:val="95"/>
          <w:sz w:val="19"/>
        </w:rPr>
        <w:t>more</w:t>
      </w:r>
      <w:r>
        <w:rPr>
          <w:spacing w:val="5"/>
          <w:w w:val="95"/>
          <w:sz w:val="19"/>
        </w:rPr>
        <w:t xml:space="preserve"> </w:t>
      </w:r>
      <w:r>
        <w:rPr>
          <w:w w:val="95"/>
          <w:sz w:val="19"/>
        </w:rPr>
        <w:t>than</w:t>
      </w:r>
      <w:r>
        <w:rPr>
          <w:spacing w:val="5"/>
          <w:w w:val="95"/>
          <w:sz w:val="19"/>
        </w:rPr>
        <w:t xml:space="preserve"> </w:t>
      </w:r>
      <w:r>
        <w:rPr>
          <w:w w:val="95"/>
          <w:sz w:val="19"/>
        </w:rPr>
        <w:t>one</w:t>
      </w:r>
      <w:r>
        <w:rPr>
          <w:spacing w:val="7"/>
          <w:w w:val="95"/>
          <w:sz w:val="19"/>
        </w:rPr>
        <w:t xml:space="preserve"> </w:t>
      </w:r>
      <w:r>
        <w:rPr>
          <w:w w:val="95"/>
          <w:sz w:val="19"/>
        </w:rPr>
        <w:t>TSO</w:t>
      </w:r>
      <w:r>
        <w:rPr>
          <w:spacing w:val="4"/>
          <w:w w:val="95"/>
          <w:sz w:val="19"/>
        </w:rPr>
        <w:t xml:space="preserve"> </w:t>
      </w:r>
      <w:r>
        <w:rPr>
          <w:w w:val="95"/>
          <w:sz w:val="19"/>
        </w:rPr>
        <w:t>exists</w:t>
      </w:r>
      <w:r>
        <w:rPr>
          <w:spacing w:val="6"/>
          <w:w w:val="95"/>
          <w:sz w:val="19"/>
        </w:rPr>
        <w:t xml:space="preserve"> </w:t>
      </w:r>
      <w:r>
        <w:rPr>
          <w:w w:val="95"/>
          <w:sz w:val="19"/>
        </w:rPr>
        <w:t>in</w:t>
      </w:r>
      <w:r>
        <w:rPr>
          <w:spacing w:val="6"/>
          <w:w w:val="95"/>
          <w:sz w:val="19"/>
        </w:rPr>
        <w:t xml:space="preserve"> </w:t>
      </w:r>
      <w:r>
        <w:rPr>
          <w:w w:val="95"/>
          <w:sz w:val="19"/>
        </w:rPr>
        <w:t>a</w:t>
      </w:r>
      <w:r>
        <w:rPr>
          <w:spacing w:val="5"/>
          <w:w w:val="95"/>
          <w:sz w:val="19"/>
        </w:rPr>
        <w:t xml:space="preserve"> </w:t>
      </w:r>
      <w:r>
        <w:rPr>
          <w:w w:val="95"/>
          <w:sz w:val="19"/>
        </w:rPr>
        <w:t>Member</w:t>
      </w:r>
      <w:r>
        <w:rPr>
          <w:spacing w:val="6"/>
          <w:w w:val="95"/>
          <w:sz w:val="19"/>
        </w:rPr>
        <w:t xml:space="preserve"> </w:t>
      </w:r>
      <w:r>
        <w:rPr>
          <w:w w:val="95"/>
          <w:sz w:val="19"/>
        </w:rPr>
        <w:t>State,</w:t>
      </w:r>
      <w:r>
        <w:rPr>
          <w:spacing w:val="6"/>
          <w:w w:val="95"/>
          <w:sz w:val="19"/>
        </w:rPr>
        <w:t xml:space="preserve"> </w:t>
      </w:r>
      <w:r>
        <w:rPr>
          <w:w w:val="95"/>
          <w:sz w:val="19"/>
        </w:rPr>
        <w:t>this</w:t>
      </w:r>
      <w:r>
        <w:rPr>
          <w:spacing w:val="5"/>
          <w:w w:val="95"/>
          <w:sz w:val="19"/>
        </w:rPr>
        <w:t xml:space="preserve"> </w:t>
      </w:r>
      <w:r>
        <w:rPr>
          <w:w w:val="95"/>
          <w:sz w:val="19"/>
        </w:rPr>
        <w:t>Regulation</w:t>
      </w:r>
      <w:r>
        <w:rPr>
          <w:spacing w:val="6"/>
          <w:w w:val="95"/>
          <w:sz w:val="19"/>
        </w:rPr>
        <w:t xml:space="preserve"> </w:t>
      </w:r>
      <w:r>
        <w:rPr>
          <w:w w:val="95"/>
          <w:sz w:val="19"/>
        </w:rPr>
        <w:t>shall</w:t>
      </w:r>
      <w:r>
        <w:rPr>
          <w:spacing w:val="6"/>
          <w:w w:val="95"/>
          <w:sz w:val="19"/>
        </w:rPr>
        <w:t xml:space="preserve"> </w:t>
      </w:r>
      <w:r>
        <w:rPr>
          <w:w w:val="95"/>
          <w:sz w:val="19"/>
        </w:rPr>
        <w:t>apply</w:t>
      </w:r>
      <w:r>
        <w:rPr>
          <w:spacing w:val="5"/>
          <w:w w:val="95"/>
          <w:sz w:val="19"/>
        </w:rPr>
        <w:t xml:space="preserve"> </w:t>
      </w:r>
      <w:r>
        <w:rPr>
          <w:w w:val="95"/>
          <w:sz w:val="19"/>
        </w:rPr>
        <w:t>to</w:t>
      </w:r>
      <w:r>
        <w:rPr>
          <w:spacing w:val="4"/>
          <w:w w:val="95"/>
          <w:sz w:val="19"/>
        </w:rPr>
        <w:t xml:space="preserve"> </w:t>
      </w:r>
      <w:r>
        <w:rPr>
          <w:w w:val="95"/>
          <w:sz w:val="19"/>
        </w:rPr>
        <w:t>all</w:t>
      </w:r>
      <w:r>
        <w:rPr>
          <w:spacing w:val="5"/>
          <w:w w:val="95"/>
          <w:sz w:val="19"/>
        </w:rPr>
        <w:t xml:space="preserve"> </w:t>
      </w:r>
      <w:r>
        <w:rPr>
          <w:w w:val="95"/>
          <w:sz w:val="19"/>
        </w:rPr>
        <w:t>those</w:t>
      </w:r>
      <w:r>
        <w:rPr>
          <w:spacing w:val="5"/>
          <w:w w:val="95"/>
          <w:sz w:val="19"/>
        </w:rPr>
        <w:t xml:space="preserve"> </w:t>
      </w:r>
      <w:r>
        <w:rPr>
          <w:w w:val="95"/>
          <w:sz w:val="19"/>
        </w:rPr>
        <w:t>TSOs.</w:t>
      </w:r>
    </w:p>
    <w:p w14:paraId="399A5AEC" w14:textId="77777777" w:rsidR="00F819AF" w:rsidRPr="00F819AF" w:rsidRDefault="00F819AF" w:rsidP="00F819AF">
      <w:pPr>
        <w:tabs>
          <w:tab w:val="left" w:pos="538"/>
          <w:tab w:val="left" w:pos="540"/>
        </w:tabs>
        <w:spacing w:before="180"/>
        <w:ind w:left="106"/>
        <w:rPr>
          <w:sz w:val="19"/>
        </w:rPr>
      </w:pPr>
    </w:p>
    <w:p w14:paraId="7162F6E1" w14:textId="77777777" w:rsidR="00343FF6" w:rsidRDefault="00635E89">
      <w:pPr>
        <w:pStyle w:val="ListParagraph"/>
        <w:numPr>
          <w:ilvl w:val="0"/>
          <w:numId w:val="90"/>
        </w:numPr>
        <w:tabs>
          <w:tab w:val="left" w:pos="540"/>
        </w:tabs>
        <w:spacing w:before="101" w:line="228" w:lineRule="auto"/>
        <w:ind w:left="107" w:right="124" w:firstLine="0"/>
        <w:rPr>
          <w:sz w:val="19"/>
        </w:rPr>
      </w:pPr>
      <w:r>
        <w:rPr>
          <w:w w:val="95"/>
          <w:sz w:val="19"/>
        </w:rPr>
        <w:t xml:space="preserve">Member States may, </w:t>
      </w:r>
      <w:r>
        <w:rPr>
          <w:w w:val="95"/>
          <w:sz w:val="19"/>
        </w:rPr>
        <w:t>under the national regulatory regime, provide that the responsibility of a TSO to comply with</w:t>
      </w:r>
      <w:r>
        <w:rPr>
          <w:spacing w:val="1"/>
          <w:w w:val="95"/>
          <w:sz w:val="19"/>
        </w:rPr>
        <w:t xml:space="preserve"> </w:t>
      </w:r>
      <w:r>
        <w:rPr>
          <w:sz w:val="19"/>
        </w:rPr>
        <w:t>one</w:t>
      </w:r>
      <w:r>
        <w:rPr>
          <w:spacing w:val="3"/>
          <w:sz w:val="19"/>
        </w:rPr>
        <w:t xml:space="preserve"> </w:t>
      </w:r>
      <w:r>
        <w:rPr>
          <w:sz w:val="19"/>
        </w:rPr>
        <w:t>or</w:t>
      </w:r>
      <w:r>
        <w:rPr>
          <w:spacing w:val="4"/>
          <w:sz w:val="19"/>
        </w:rPr>
        <w:t xml:space="preserve"> </w:t>
      </w:r>
      <w:r>
        <w:rPr>
          <w:sz w:val="19"/>
        </w:rPr>
        <w:t>some</w:t>
      </w:r>
      <w:r>
        <w:rPr>
          <w:spacing w:val="5"/>
          <w:sz w:val="19"/>
        </w:rPr>
        <w:t xml:space="preserve"> </w:t>
      </w:r>
      <w:r>
        <w:rPr>
          <w:sz w:val="19"/>
        </w:rPr>
        <w:t>or</w:t>
      </w:r>
      <w:r>
        <w:rPr>
          <w:spacing w:val="4"/>
          <w:sz w:val="19"/>
        </w:rPr>
        <w:t xml:space="preserve"> </w:t>
      </w:r>
      <w:r>
        <w:rPr>
          <w:sz w:val="19"/>
        </w:rPr>
        <w:t>all</w:t>
      </w:r>
      <w:r>
        <w:rPr>
          <w:spacing w:val="4"/>
          <w:sz w:val="19"/>
        </w:rPr>
        <w:t xml:space="preserve"> </w:t>
      </w:r>
      <w:r>
        <w:rPr>
          <w:sz w:val="19"/>
        </w:rPr>
        <w:t>obligations</w:t>
      </w:r>
      <w:r>
        <w:rPr>
          <w:spacing w:val="5"/>
          <w:sz w:val="19"/>
        </w:rPr>
        <w:t xml:space="preserve"> </w:t>
      </w:r>
      <w:r>
        <w:rPr>
          <w:sz w:val="19"/>
        </w:rPr>
        <w:t>under</w:t>
      </w:r>
      <w:r>
        <w:rPr>
          <w:spacing w:val="9"/>
          <w:sz w:val="19"/>
        </w:rPr>
        <w:t xml:space="preserve"> </w:t>
      </w:r>
      <w:r>
        <w:rPr>
          <w:sz w:val="19"/>
        </w:rPr>
        <w:t>this</w:t>
      </w:r>
      <w:r>
        <w:rPr>
          <w:spacing w:val="4"/>
          <w:sz w:val="19"/>
        </w:rPr>
        <w:t xml:space="preserve"> </w:t>
      </w:r>
      <w:r>
        <w:rPr>
          <w:sz w:val="19"/>
        </w:rPr>
        <w:t>Regulation</w:t>
      </w:r>
      <w:r>
        <w:rPr>
          <w:spacing w:val="4"/>
          <w:sz w:val="19"/>
        </w:rPr>
        <w:t xml:space="preserve"> </w:t>
      </w:r>
      <w:r>
        <w:rPr>
          <w:sz w:val="19"/>
        </w:rPr>
        <w:t>is</w:t>
      </w:r>
      <w:r>
        <w:rPr>
          <w:spacing w:val="4"/>
          <w:sz w:val="19"/>
        </w:rPr>
        <w:t xml:space="preserve"> </w:t>
      </w:r>
      <w:r>
        <w:rPr>
          <w:sz w:val="19"/>
        </w:rPr>
        <w:t>assigned</w:t>
      </w:r>
      <w:r>
        <w:rPr>
          <w:spacing w:val="4"/>
          <w:sz w:val="19"/>
        </w:rPr>
        <w:t xml:space="preserve"> </w:t>
      </w:r>
      <w:r>
        <w:rPr>
          <w:sz w:val="19"/>
        </w:rPr>
        <w:t>to</w:t>
      </w:r>
      <w:r>
        <w:rPr>
          <w:spacing w:val="3"/>
          <w:sz w:val="19"/>
        </w:rPr>
        <w:t xml:space="preserve"> </w:t>
      </w:r>
      <w:r>
        <w:rPr>
          <w:sz w:val="19"/>
        </w:rPr>
        <w:t>one</w:t>
      </w:r>
      <w:r>
        <w:rPr>
          <w:spacing w:val="4"/>
          <w:sz w:val="19"/>
        </w:rPr>
        <w:t xml:space="preserve"> </w:t>
      </w:r>
      <w:r>
        <w:rPr>
          <w:sz w:val="19"/>
        </w:rPr>
        <w:t>or</w:t>
      </w:r>
      <w:r>
        <w:rPr>
          <w:spacing w:val="7"/>
          <w:sz w:val="19"/>
        </w:rPr>
        <w:t xml:space="preserve"> </w:t>
      </w:r>
      <w:r>
        <w:rPr>
          <w:sz w:val="19"/>
        </w:rPr>
        <w:t>more</w:t>
      </w:r>
      <w:r>
        <w:rPr>
          <w:spacing w:val="4"/>
          <w:sz w:val="19"/>
        </w:rPr>
        <w:t xml:space="preserve"> </w:t>
      </w:r>
      <w:r>
        <w:rPr>
          <w:sz w:val="19"/>
        </w:rPr>
        <w:t>specific</w:t>
      </w:r>
      <w:r>
        <w:rPr>
          <w:spacing w:val="3"/>
          <w:sz w:val="19"/>
        </w:rPr>
        <w:t xml:space="preserve"> </w:t>
      </w:r>
      <w:r>
        <w:rPr>
          <w:sz w:val="19"/>
        </w:rPr>
        <w:t>TSOs.</w:t>
      </w:r>
    </w:p>
    <w:p w14:paraId="7CA5FB56" w14:textId="77777777" w:rsidR="00343FF6" w:rsidRDefault="00343FF6">
      <w:pPr>
        <w:pStyle w:val="BodyText"/>
        <w:rPr>
          <w:sz w:val="22"/>
        </w:rPr>
      </w:pPr>
    </w:p>
    <w:p w14:paraId="06A81E23" w14:textId="77777777" w:rsidR="00343FF6" w:rsidRDefault="00343FF6">
      <w:pPr>
        <w:pStyle w:val="BodyText"/>
        <w:rPr>
          <w:sz w:val="22"/>
        </w:rPr>
      </w:pPr>
    </w:p>
    <w:p w14:paraId="7A98DCFC" w14:textId="77777777" w:rsidR="00343FF6" w:rsidRDefault="00343FF6">
      <w:pPr>
        <w:pStyle w:val="BodyText"/>
        <w:rPr>
          <w:sz w:val="18"/>
        </w:rPr>
      </w:pPr>
    </w:p>
    <w:p w14:paraId="55629932" w14:textId="77777777" w:rsidR="00343FF6" w:rsidRDefault="00635E89">
      <w:pPr>
        <w:ind w:left="618" w:right="635"/>
        <w:jc w:val="center"/>
        <w:rPr>
          <w:i/>
          <w:sz w:val="19"/>
        </w:rPr>
      </w:pPr>
      <w:r>
        <w:rPr>
          <w:i/>
          <w:w w:val="95"/>
          <w:sz w:val="19"/>
        </w:rPr>
        <w:t>Article</w:t>
      </w:r>
      <w:r>
        <w:rPr>
          <w:i/>
          <w:spacing w:val="1"/>
          <w:w w:val="95"/>
          <w:sz w:val="19"/>
        </w:rPr>
        <w:t xml:space="preserve"> </w:t>
      </w:r>
      <w:r>
        <w:rPr>
          <w:i/>
          <w:w w:val="95"/>
          <w:sz w:val="19"/>
        </w:rPr>
        <w:t>8</w:t>
      </w:r>
    </w:p>
    <w:p w14:paraId="429BF180" w14:textId="77777777" w:rsidR="00343FF6" w:rsidRDefault="00343FF6">
      <w:pPr>
        <w:pStyle w:val="BodyText"/>
        <w:spacing w:before="7"/>
        <w:rPr>
          <w:i/>
          <w:sz w:val="30"/>
        </w:rPr>
      </w:pPr>
    </w:p>
    <w:p w14:paraId="738C8946" w14:textId="77777777" w:rsidR="00343FF6" w:rsidRDefault="00635E89">
      <w:pPr>
        <w:pStyle w:val="Heading1"/>
        <w:ind w:left="617" w:right="636"/>
      </w:pPr>
      <w:r>
        <w:t>Recovery</w:t>
      </w:r>
      <w:r>
        <w:rPr>
          <w:spacing w:val="-10"/>
        </w:rPr>
        <w:t xml:space="preserve"> </w:t>
      </w:r>
      <w:r>
        <w:t>of</w:t>
      </w:r>
      <w:r>
        <w:rPr>
          <w:spacing w:val="-6"/>
        </w:rPr>
        <w:t xml:space="preserve"> </w:t>
      </w:r>
      <w:r>
        <w:t>costs</w:t>
      </w:r>
    </w:p>
    <w:p w14:paraId="717B3119" w14:textId="77777777" w:rsidR="00343FF6" w:rsidRDefault="00343FF6">
      <w:pPr>
        <w:pStyle w:val="BodyText"/>
        <w:spacing w:before="8"/>
        <w:rPr>
          <w:rFonts w:ascii="Book Antiqua"/>
          <w:b/>
          <w:sz w:val="29"/>
        </w:rPr>
      </w:pPr>
    </w:p>
    <w:p w14:paraId="1E1770DD" w14:textId="77777777" w:rsidR="00343FF6" w:rsidRDefault="00635E89">
      <w:pPr>
        <w:pStyle w:val="ListParagraph"/>
        <w:numPr>
          <w:ilvl w:val="0"/>
          <w:numId w:val="89"/>
        </w:numPr>
        <w:tabs>
          <w:tab w:val="left" w:pos="540"/>
        </w:tabs>
        <w:spacing w:line="228" w:lineRule="auto"/>
        <w:ind w:right="124" w:firstLine="0"/>
        <w:rPr>
          <w:sz w:val="19"/>
        </w:rPr>
      </w:pPr>
      <w:r>
        <w:rPr>
          <w:w w:val="95"/>
          <w:sz w:val="19"/>
        </w:rPr>
        <w:t xml:space="preserve">The costs borne by system </w:t>
      </w:r>
      <w:r>
        <w:rPr>
          <w:w w:val="95"/>
          <w:sz w:val="19"/>
        </w:rPr>
        <w:t>operators subject to network tariff regulation and stemming from the obligations laid</w:t>
      </w:r>
      <w:r>
        <w:rPr>
          <w:spacing w:val="1"/>
          <w:w w:val="95"/>
          <w:sz w:val="19"/>
        </w:rPr>
        <w:t xml:space="preserve"> </w:t>
      </w:r>
      <w:r>
        <w:rPr>
          <w:w w:val="90"/>
          <w:sz w:val="19"/>
        </w:rPr>
        <w:t>down</w:t>
      </w:r>
      <w:r>
        <w:rPr>
          <w:spacing w:val="1"/>
          <w:w w:val="90"/>
          <w:sz w:val="19"/>
        </w:rPr>
        <w:t xml:space="preserve"> </w:t>
      </w:r>
      <w:r>
        <w:rPr>
          <w:w w:val="90"/>
          <w:sz w:val="19"/>
        </w:rPr>
        <w:t>in</w:t>
      </w:r>
      <w:r>
        <w:rPr>
          <w:spacing w:val="33"/>
          <w:sz w:val="19"/>
        </w:rPr>
        <w:t xml:space="preserve"> </w:t>
      </w:r>
      <w:r>
        <w:rPr>
          <w:w w:val="90"/>
          <w:sz w:val="19"/>
        </w:rPr>
        <w:t>this Regulation</w:t>
      </w:r>
      <w:r>
        <w:rPr>
          <w:spacing w:val="33"/>
          <w:sz w:val="19"/>
        </w:rPr>
        <w:t xml:space="preserve"> </w:t>
      </w:r>
      <w:r>
        <w:rPr>
          <w:w w:val="90"/>
          <w:sz w:val="19"/>
        </w:rPr>
        <w:t>shall be</w:t>
      </w:r>
      <w:r>
        <w:rPr>
          <w:spacing w:val="34"/>
          <w:sz w:val="19"/>
        </w:rPr>
        <w:t xml:space="preserve"> </w:t>
      </w:r>
      <w:r>
        <w:rPr>
          <w:w w:val="90"/>
          <w:sz w:val="19"/>
        </w:rPr>
        <w:t>assessed by the relevant</w:t>
      </w:r>
      <w:r>
        <w:rPr>
          <w:spacing w:val="33"/>
          <w:sz w:val="19"/>
        </w:rPr>
        <w:t xml:space="preserve"> </w:t>
      </w:r>
      <w:r>
        <w:rPr>
          <w:w w:val="90"/>
          <w:sz w:val="19"/>
        </w:rPr>
        <w:t>regulatory</w:t>
      </w:r>
      <w:r>
        <w:rPr>
          <w:spacing w:val="34"/>
          <w:sz w:val="19"/>
        </w:rPr>
        <w:t xml:space="preserve"> </w:t>
      </w:r>
      <w:r>
        <w:rPr>
          <w:w w:val="90"/>
          <w:sz w:val="19"/>
        </w:rPr>
        <w:t>authorities. Costs</w:t>
      </w:r>
      <w:r>
        <w:rPr>
          <w:spacing w:val="33"/>
          <w:sz w:val="19"/>
        </w:rPr>
        <w:t xml:space="preserve"> </w:t>
      </w:r>
      <w:r>
        <w:rPr>
          <w:w w:val="90"/>
          <w:sz w:val="19"/>
        </w:rPr>
        <w:t>assessed as</w:t>
      </w:r>
      <w:r>
        <w:rPr>
          <w:spacing w:val="34"/>
          <w:sz w:val="19"/>
        </w:rPr>
        <w:t xml:space="preserve"> </w:t>
      </w:r>
      <w:r>
        <w:rPr>
          <w:w w:val="90"/>
          <w:sz w:val="19"/>
        </w:rPr>
        <w:t>reasonable,</w:t>
      </w:r>
      <w:r>
        <w:rPr>
          <w:spacing w:val="33"/>
          <w:sz w:val="19"/>
        </w:rPr>
        <w:t xml:space="preserve"> </w:t>
      </w:r>
      <w:r>
        <w:rPr>
          <w:w w:val="90"/>
          <w:sz w:val="19"/>
        </w:rPr>
        <w:t>efficient</w:t>
      </w:r>
      <w:r>
        <w:rPr>
          <w:spacing w:val="1"/>
          <w:w w:val="90"/>
          <w:sz w:val="19"/>
        </w:rPr>
        <w:t xml:space="preserve"> </w:t>
      </w:r>
      <w:r>
        <w:rPr>
          <w:sz w:val="19"/>
        </w:rPr>
        <w:t>and proportionate shall be recovered through</w:t>
      </w:r>
      <w:r>
        <w:rPr>
          <w:spacing w:val="1"/>
          <w:sz w:val="19"/>
        </w:rPr>
        <w:t xml:space="preserve"> </w:t>
      </w:r>
      <w:r>
        <w:rPr>
          <w:sz w:val="19"/>
        </w:rPr>
        <w:t>network tariffs or other appropriate</w:t>
      </w:r>
      <w:r>
        <w:rPr>
          <w:spacing w:val="1"/>
          <w:sz w:val="19"/>
        </w:rPr>
        <w:t xml:space="preserve"> </w:t>
      </w:r>
      <w:r>
        <w:rPr>
          <w:sz w:val="19"/>
        </w:rPr>
        <w:t>mechanisms.</w:t>
      </w:r>
    </w:p>
    <w:p w14:paraId="04518D9B" w14:textId="77777777" w:rsidR="00343FF6" w:rsidRDefault="00343FF6">
      <w:pPr>
        <w:pStyle w:val="BodyText"/>
        <w:spacing w:before="4"/>
        <w:rPr>
          <w:sz w:val="31"/>
        </w:rPr>
      </w:pPr>
    </w:p>
    <w:p w14:paraId="47B21314" w14:textId="77777777" w:rsidR="00343FF6" w:rsidRDefault="00635E89">
      <w:pPr>
        <w:pStyle w:val="ListParagraph"/>
        <w:numPr>
          <w:ilvl w:val="0"/>
          <w:numId w:val="89"/>
        </w:numPr>
        <w:tabs>
          <w:tab w:val="left" w:pos="540"/>
        </w:tabs>
        <w:spacing w:line="228" w:lineRule="auto"/>
        <w:ind w:firstLine="0"/>
        <w:rPr>
          <w:sz w:val="19"/>
        </w:rPr>
      </w:pPr>
      <w:r>
        <w:rPr>
          <w:w w:val="90"/>
          <w:sz w:val="19"/>
        </w:rPr>
        <w:t>If requested by the relevant regulatory authorities, system operators referred to in paragraph 1 shall, within three</w:t>
      </w:r>
      <w:r>
        <w:rPr>
          <w:spacing w:val="1"/>
          <w:w w:val="90"/>
          <w:sz w:val="19"/>
        </w:rPr>
        <w:t xml:space="preserve"> </w:t>
      </w:r>
      <w:r>
        <w:rPr>
          <w:sz w:val="19"/>
        </w:rPr>
        <w:t>months</w:t>
      </w:r>
      <w:r>
        <w:rPr>
          <w:spacing w:val="-4"/>
          <w:sz w:val="19"/>
        </w:rPr>
        <w:t xml:space="preserve"> </w:t>
      </w:r>
      <w:r>
        <w:rPr>
          <w:sz w:val="19"/>
        </w:rPr>
        <w:t>of</w:t>
      </w:r>
      <w:r>
        <w:rPr>
          <w:spacing w:val="-1"/>
          <w:sz w:val="19"/>
        </w:rPr>
        <w:t xml:space="preserve"> </w:t>
      </w:r>
      <w:r>
        <w:rPr>
          <w:sz w:val="19"/>
        </w:rPr>
        <w:t>the</w:t>
      </w:r>
      <w:r>
        <w:rPr>
          <w:spacing w:val="-4"/>
          <w:sz w:val="19"/>
        </w:rPr>
        <w:t xml:space="preserve"> </w:t>
      </w:r>
      <w:r>
        <w:rPr>
          <w:sz w:val="19"/>
        </w:rPr>
        <w:t>request,</w:t>
      </w:r>
      <w:r>
        <w:rPr>
          <w:spacing w:val="-3"/>
          <w:sz w:val="19"/>
        </w:rPr>
        <w:t xml:space="preserve"> </w:t>
      </w:r>
      <w:r>
        <w:rPr>
          <w:sz w:val="19"/>
        </w:rPr>
        <w:t>provide</w:t>
      </w:r>
      <w:r>
        <w:rPr>
          <w:spacing w:val="-4"/>
          <w:sz w:val="19"/>
        </w:rPr>
        <w:t xml:space="preserve"> </w:t>
      </w:r>
      <w:r>
        <w:rPr>
          <w:sz w:val="19"/>
        </w:rPr>
        <w:t>the</w:t>
      </w:r>
      <w:r>
        <w:rPr>
          <w:spacing w:val="-4"/>
          <w:sz w:val="19"/>
        </w:rPr>
        <w:t xml:space="preserve"> </w:t>
      </w:r>
      <w:r>
        <w:rPr>
          <w:sz w:val="19"/>
        </w:rPr>
        <w:t>information</w:t>
      </w:r>
      <w:r>
        <w:rPr>
          <w:spacing w:val="-4"/>
          <w:sz w:val="19"/>
        </w:rPr>
        <w:t xml:space="preserve"> </w:t>
      </w:r>
      <w:r>
        <w:rPr>
          <w:sz w:val="19"/>
        </w:rPr>
        <w:t>necessary</w:t>
      </w:r>
      <w:r>
        <w:rPr>
          <w:spacing w:val="-4"/>
          <w:sz w:val="19"/>
        </w:rPr>
        <w:t xml:space="preserve"> </w:t>
      </w:r>
      <w:r>
        <w:rPr>
          <w:sz w:val="19"/>
        </w:rPr>
        <w:t>to</w:t>
      </w:r>
      <w:r>
        <w:rPr>
          <w:spacing w:val="-5"/>
          <w:sz w:val="19"/>
        </w:rPr>
        <w:t xml:space="preserve"> </w:t>
      </w:r>
      <w:r>
        <w:rPr>
          <w:sz w:val="19"/>
        </w:rPr>
        <w:t>facilitate</w:t>
      </w:r>
      <w:r>
        <w:rPr>
          <w:spacing w:val="-4"/>
          <w:sz w:val="19"/>
        </w:rPr>
        <w:t xml:space="preserve"> </w:t>
      </w:r>
      <w:r>
        <w:rPr>
          <w:sz w:val="19"/>
        </w:rPr>
        <w:t>assessment</w:t>
      </w:r>
      <w:r>
        <w:rPr>
          <w:spacing w:val="-5"/>
          <w:sz w:val="19"/>
        </w:rPr>
        <w:t xml:space="preserve"> </w:t>
      </w:r>
      <w:r>
        <w:rPr>
          <w:sz w:val="19"/>
        </w:rPr>
        <w:t>of</w:t>
      </w:r>
      <w:r>
        <w:rPr>
          <w:spacing w:val="-1"/>
          <w:sz w:val="19"/>
        </w:rPr>
        <w:t xml:space="preserve"> </w:t>
      </w:r>
      <w:r>
        <w:rPr>
          <w:sz w:val="19"/>
        </w:rPr>
        <w:t>the</w:t>
      </w:r>
      <w:r>
        <w:rPr>
          <w:spacing w:val="-4"/>
          <w:sz w:val="19"/>
        </w:rPr>
        <w:t xml:space="preserve"> </w:t>
      </w:r>
      <w:r>
        <w:rPr>
          <w:sz w:val="19"/>
        </w:rPr>
        <w:t>costs</w:t>
      </w:r>
      <w:r>
        <w:rPr>
          <w:spacing w:val="-4"/>
          <w:sz w:val="19"/>
        </w:rPr>
        <w:t xml:space="preserve"> </w:t>
      </w:r>
      <w:r>
        <w:rPr>
          <w:sz w:val="19"/>
        </w:rPr>
        <w:t>incurred.</w:t>
      </w:r>
    </w:p>
    <w:p w14:paraId="1592C0B5" w14:textId="77777777" w:rsidR="00343FF6" w:rsidRDefault="00343FF6">
      <w:pPr>
        <w:pStyle w:val="BodyText"/>
        <w:rPr>
          <w:sz w:val="22"/>
        </w:rPr>
      </w:pPr>
    </w:p>
    <w:p w14:paraId="39F79C72" w14:textId="77777777" w:rsidR="00343FF6" w:rsidRDefault="00343FF6">
      <w:pPr>
        <w:pStyle w:val="BodyText"/>
        <w:rPr>
          <w:sz w:val="22"/>
        </w:rPr>
      </w:pPr>
    </w:p>
    <w:p w14:paraId="6B39A032" w14:textId="77777777" w:rsidR="00343FF6" w:rsidRDefault="00343FF6">
      <w:pPr>
        <w:pStyle w:val="BodyText"/>
        <w:spacing w:before="1"/>
        <w:rPr>
          <w:sz w:val="18"/>
        </w:rPr>
      </w:pPr>
    </w:p>
    <w:p w14:paraId="1CC395C1" w14:textId="77777777" w:rsidR="00343FF6" w:rsidRDefault="00635E89">
      <w:pPr>
        <w:ind w:left="618" w:right="635"/>
        <w:jc w:val="center"/>
        <w:rPr>
          <w:i/>
          <w:sz w:val="19"/>
        </w:rPr>
      </w:pPr>
      <w:r>
        <w:rPr>
          <w:i/>
          <w:w w:val="95"/>
          <w:sz w:val="19"/>
        </w:rPr>
        <w:t>Article</w:t>
      </w:r>
      <w:r>
        <w:rPr>
          <w:i/>
          <w:spacing w:val="1"/>
          <w:w w:val="95"/>
          <w:sz w:val="19"/>
        </w:rPr>
        <w:t xml:space="preserve"> </w:t>
      </w:r>
      <w:r>
        <w:rPr>
          <w:i/>
          <w:w w:val="95"/>
          <w:sz w:val="19"/>
        </w:rPr>
        <w:t>9</w:t>
      </w:r>
    </w:p>
    <w:p w14:paraId="1654BCB2" w14:textId="77777777" w:rsidR="00343FF6" w:rsidRDefault="00343FF6">
      <w:pPr>
        <w:pStyle w:val="BodyText"/>
        <w:spacing w:before="7"/>
        <w:rPr>
          <w:i/>
          <w:sz w:val="30"/>
        </w:rPr>
      </w:pPr>
    </w:p>
    <w:p w14:paraId="4BD7B940" w14:textId="77777777" w:rsidR="00343FF6" w:rsidRDefault="00635E89">
      <w:pPr>
        <w:pStyle w:val="Heading1"/>
      </w:pPr>
      <w:r>
        <w:rPr>
          <w:w w:val="95"/>
        </w:rPr>
        <w:t>Public</w:t>
      </w:r>
      <w:r>
        <w:rPr>
          <w:spacing w:val="-7"/>
          <w:w w:val="95"/>
        </w:rPr>
        <w:t xml:space="preserve"> </w:t>
      </w:r>
      <w:r>
        <w:rPr>
          <w:w w:val="95"/>
        </w:rPr>
        <w:t>consultation</w:t>
      </w:r>
    </w:p>
    <w:p w14:paraId="2DEABC1F" w14:textId="77777777" w:rsidR="00343FF6" w:rsidRDefault="00343FF6">
      <w:pPr>
        <w:pStyle w:val="BodyText"/>
        <w:spacing w:before="9"/>
        <w:rPr>
          <w:rFonts w:ascii="Book Antiqua"/>
          <w:b/>
          <w:sz w:val="29"/>
        </w:rPr>
      </w:pPr>
    </w:p>
    <w:p w14:paraId="213FAC02" w14:textId="77777777" w:rsidR="00343FF6" w:rsidRDefault="00635E89">
      <w:pPr>
        <w:pStyle w:val="ListParagraph"/>
        <w:numPr>
          <w:ilvl w:val="0"/>
          <w:numId w:val="88"/>
        </w:numPr>
        <w:tabs>
          <w:tab w:val="left" w:pos="540"/>
        </w:tabs>
        <w:spacing w:line="228" w:lineRule="auto"/>
        <w:ind w:firstLine="0"/>
        <w:rPr>
          <w:sz w:val="19"/>
        </w:rPr>
      </w:pPr>
      <w:r>
        <w:rPr>
          <w:w w:val="95"/>
          <w:sz w:val="19"/>
        </w:rPr>
        <w:t>Relevant system operators and relevant TSOs shall carry out a consultation with stakeholders, including the</w:t>
      </w:r>
      <w:r>
        <w:rPr>
          <w:spacing w:val="1"/>
          <w:w w:val="95"/>
          <w:sz w:val="19"/>
        </w:rPr>
        <w:t xml:space="preserve"> </w:t>
      </w:r>
      <w:r>
        <w:rPr>
          <w:sz w:val="19"/>
        </w:rPr>
        <w:t>competent</w:t>
      </w:r>
      <w:r>
        <w:rPr>
          <w:spacing w:val="11"/>
          <w:sz w:val="19"/>
        </w:rPr>
        <w:t xml:space="preserve"> </w:t>
      </w:r>
      <w:r>
        <w:rPr>
          <w:sz w:val="19"/>
        </w:rPr>
        <w:t>authorities</w:t>
      </w:r>
      <w:r>
        <w:rPr>
          <w:spacing w:val="13"/>
          <w:sz w:val="19"/>
        </w:rPr>
        <w:t xml:space="preserve"> </w:t>
      </w:r>
      <w:r>
        <w:rPr>
          <w:sz w:val="19"/>
        </w:rPr>
        <w:t>of</w:t>
      </w:r>
      <w:r>
        <w:rPr>
          <w:spacing w:val="10"/>
          <w:sz w:val="19"/>
        </w:rPr>
        <w:t xml:space="preserve"> </w:t>
      </w:r>
      <w:r>
        <w:rPr>
          <w:sz w:val="19"/>
        </w:rPr>
        <w:t>each</w:t>
      </w:r>
      <w:r>
        <w:rPr>
          <w:spacing w:val="9"/>
          <w:sz w:val="19"/>
        </w:rPr>
        <w:t xml:space="preserve"> </w:t>
      </w:r>
      <w:r>
        <w:rPr>
          <w:sz w:val="19"/>
        </w:rPr>
        <w:t>Member</w:t>
      </w:r>
      <w:r>
        <w:rPr>
          <w:spacing w:val="13"/>
          <w:sz w:val="19"/>
        </w:rPr>
        <w:t xml:space="preserve"> </w:t>
      </w:r>
      <w:r>
        <w:rPr>
          <w:sz w:val="19"/>
        </w:rPr>
        <w:t>State</w:t>
      </w:r>
      <w:r>
        <w:rPr>
          <w:spacing w:val="10"/>
          <w:sz w:val="19"/>
        </w:rPr>
        <w:t xml:space="preserve"> </w:t>
      </w:r>
      <w:r>
        <w:rPr>
          <w:sz w:val="19"/>
        </w:rPr>
        <w:t>on:</w:t>
      </w:r>
    </w:p>
    <w:p w14:paraId="22B68BCA" w14:textId="77777777" w:rsidR="00343FF6" w:rsidRDefault="00343FF6">
      <w:pPr>
        <w:pStyle w:val="BodyText"/>
        <w:spacing w:before="10"/>
        <w:rPr>
          <w:sz w:val="20"/>
        </w:rPr>
      </w:pPr>
    </w:p>
    <w:p w14:paraId="501D8DA9" w14:textId="77777777" w:rsidR="00343FF6" w:rsidRDefault="00635E89">
      <w:pPr>
        <w:pStyle w:val="ListParagraph"/>
        <w:numPr>
          <w:ilvl w:val="0"/>
          <w:numId w:val="87"/>
        </w:numPr>
        <w:tabs>
          <w:tab w:val="left" w:pos="402"/>
        </w:tabs>
        <w:spacing w:line="228" w:lineRule="auto"/>
        <w:rPr>
          <w:sz w:val="19"/>
        </w:rPr>
      </w:pPr>
      <w:r>
        <w:rPr>
          <w:w w:val="90"/>
          <w:sz w:val="19"/>
        </w:rPr>
        <w:t>proposals to extend the applicability of</w:t>
      </w:r>
      <w:r>
        <w:rPr>
          <w:spacing w:val="1"/>
          <w:w w:val="90"/>
          <w:sz w:val="19"/>
        </w:rPr>
        <w:t xml:space="preserve"> </w:t>
      </w:r>
      <w:r>
        <w:rPr>
          <w:w w:val="90"/>
          <w:sz w:val="19"/>
        </w:rPr>
        <w:t xml:space="preserve">this </w:t>
      </w:r>
      <w:r>
        <w:rPr>
          <w:w w:val="90"/>
          <w:sz w:val="19"/>
        </w:rPr>
        <w:t>Regulation to existing transmission-connected demand facilities, existing</w:t>
      </w:r>
      <w:r>
        <w:rPr>
          <w:spacing w:val="1"/>
          <w:w w:val="90"/>
          <w:sz w:val="19"/>
        </w:rPr>
        <w:t xml:space="preserve"> </w:t>
      </w:r>
      <w:r>
        <w:rPr>
          <w:w w:val="90"/>
          <w:sz w:val="19"/>
        </w:rPr>
        <w:t>transmission-connected</w:t>
      </w:r>
      <w:r>
        <w:rPr>
          <w:spacing w:val="1"/>
          <w:w w:val="90"/>
          <w:sz w:val="19"/>
        </w:rPr>
        <w:t xml:space="preserve"> </w:t>
      </w:r>
      <w:r>
        <w:rPr>
          <w:w w:val="90"/>
          <w:sz w:val="19"/>
        </w:rPr>
        <w:t>distribution facilities, existing</w:t>
      </w:r>
      <w:r>
        <w:rPr>
          <w:spacing w:val="1"/>
          <w:w w:val="90"/>
          <w:sz w:val="19"/>
        </w:rPr>
        <w:t xml:space="preserve"> </w:t>
      </w:r>
      <w:r>
        <w:rPr>
          <w:w w:val="90"/>
          <w:sz w:val="19"/>
        </w:rPr>
        <w:t>distribution</w:t>
      </w:r>
      <w:r>
        <w:rPr>
          <w:spacing w:val="1"/>
          <w:w w:val="90"/>
          <w:sz w:val="19"/>
        </w:rPr>
        <w:t xml:space="preserve"> </w:t>
      </w:r>
      <w:r>
        <w:rPr>
          <w:w w:val="90"/>
          <w:sz w:val="19"/>
        </w:rPr>
        <w:t>systems</w:t>
      </w:r>
      <w:r>
        <w:rPr>
          <w:spacing w:val="1"/>
          <w:w w:val="90"/>
          <w:sz w:val="19"/>
        </w:rPr>
        <w:t xml:space="preserve"> </w:t>
      </w:r>
      <w:r>
        <w:rPr>
          <w:w w:val="90"/>
          <w:sz w:val="19"/>
        </w:rPr>
        <w:t>and</w:t>
      </w:r>
      <w:r>
        <w:rPr>
          <w:spacing w:val="1"/>
          <w:w w:val="90"/>
          <w:sz w:val="19"/>
        </w:rPr>
        <w:t xml:space="preserve"> </w:t>
      </w:r>
      <w:r>
        <w:rPr>
          <w:w w:val="90"/>
          <w:sz w:val="19"/>
        </w:rPr>
        <w:t>existing</w:t>
      </w:r>
      <w:r>
        <w:rPr>
          <w:spacing w:val="1"/>
          <w:w w:val="90"/>
          <w:sz w:val="19"/>
        </w:rPr>
        <w:t xml:space="preserve"> </w:t>
      </w:r>
      <w:r>
        <w:rPr>
          <w:w w:val="90"/>
          <w:sz w:val="19"/>
        </w:rPr>
        <w:t>demand</w:t>
      </w:r>
      <w:r>
        <w:rPr>
          <w:spacing w:val="1"/>
          <w:w w:val="90"/>
          <w:sz w:val="19"/>
        </w:rPr>
        <w:t xml:space="preserve"> </w:t>
      </w:r>
      <w:r>
        <w:rPr>
          <w:w w:val="90"/>
          <w:sz w:val="19"/>
        </w:rPr>
        <w:t>units</w:t>
      </w:r>
      <w:r>
        <w:rPr>
          <w:spacing w:val="33"/>
          <w:sz w:val="19"/>
        </w:rPr>
        <w:t xml:space="preserve"> </w:t>
      </w:r>
      <w:r>
        <w:rPr>
          <w:w w:val="90"/>
          <w:sz w:val="19"/>
        </w:rPr>
        <w:t>in</w:t>
      </w:r>
      <w:r>
        <w:rPr>
          <w:spacing w:val="33"/>
          <w:sz w:val="19"/>
        </w:rPr>
        <w:t xml:space="preserve"> </w:t>
      </w:r>
      <w:r>
        <w:rPr>
          <w:w w:val="90"/>
          <w:sz w:val="19"/>
        </w:rPr>
        <w:t>accordance</w:t>
      </w:r>
      <w:r>
        <w:rPr>
          <w:spacing w:val="1"/>
          <w:w w:val="90"/>
          <w:sz w:val="19"/>
        </w:rPr>
        <w:t xml:space="preserve"> </w:t>
      </w:r>
      <w:r>
        <w:rPr>
          <w:sz w:val="19"/>
        </w:rPr>
        <w:t>with</w:t>
      </w:r>
      <w:r>
        <w:rPr>
          <w:spacing w:val="14"/>
          <w:sz w:val="19"/>
        </w:rPr>
        <w:t xml:space="preserve"> </w:t>
      </w:r>
      <w:r>
        <w:rPr>
          <w:sz w:val="19"/>
        </w:rPr>
        <w:t>Article</w:t>
      </w:r>
      <w:r>
        <w:rPr>
          <w:spacing w:val="15"/>
          <w:sz w:val="19"/>
        </w:rPr>
        <w:t xml:space="preserve"> </w:t>
      </w:r>
      <w:r>
        <w:rPr>
          <w:sz w:val="19"/>
        </w:rPr>
        <w:t>4(3);</w:t>
      </w:r>
    </w:p>
    <w:p w14:paraId="18D07EF6" w14:textId="77777777" w:rsidR="00343FF6" w:rsidRDefault="00343FF6">
      <w:pPr>
        <w:pStyle w:val="BodyText"/>
        <w:rPr>
          <w:sz w:val="20"/>
        </w:rPr>
      </w:pPr>
    </w:p>
    <w:p w14:paraId="11A372CB" w14:textId="77777777" w:rsidR="00343FF6" w:rsidRDefault="00635E89">
      <w:pPr>
        <w:pStyle w:val="ListParagraph"/>
        <w:numPr>
          <w:ilvl w:val="0"/>
          <w:numId w:val="87"/>
        </w:numPr>
        <w:tabs>
          <w:tab w:val="left" w:pos="402"/>
        </w:tabs>
        <w:ind w:right="0"/>
        <w:rPr>
          <w:sz w:val="19"/>
        </w:rPr>
      </w:pPr>
      <w:r>
        <w:rPr>
          <w:w w:val="90"/>
          <w:sz w:val="19"/>
        </w:rPr>
        <w:t>the</w:t>
      </w:r>
      <w:r>
        <w:rPr>
          <w:spacing w:val="20"/>
          <w:w w:val="90"/>
          <w:sz w:val="19"/>
        </w:rPr>
        <w:t xml:space="preserve"> </w:t>
      </w:r>
      <w:r>
        <w:rPr>
          <w:w w:val="90"/>
          <w:sz w:val="19"/>
        </w:rPr>
        <w:t>report</w:t>
      </w:r>
      <w:r>
        <w:rPr>
          <w:spacing w:val="22"/>
          <w:w w:val="90"/>
          <w:sz w:val="19"/>
        </w:rPr>
        <w:t xml:space="preserve"> </w:t>
      </w:r>
      <w:r>
        <w:rPr>
          <w:w w:val="90"/>
          <w:sz w:val="19"/>
        </w:rPr>
        <w:t>prepared</w:t>
      </w:r>
      <w:r>
        <w:rPr>
          <w:spacing w:val="21"/>
          <w:w w:val="90"/>
          <w:sz w:val="19"/>
        </w:rPr>
        <w:t xml:space="preserve"> </w:t>
      </w:r>
      <w:r>
        <w:rPr>
          <w:w w:val="90"/>
          <w:sz w:val="19"/>
        </w:rPr>
        <w:t>in</w:t>
      </w:r>
      <w:r>
        <w:rPr>
          <w:spacing w:val="22"/>
          <w:w w:val="90"/>
          <w:sz w:val="19"/>
        </w:rPr>
        <w:t xml:space="preserve"> </w:t>
      </w:r>
      <w:r>
        <w:rPr>
          <w:w w:val="90"/>
          <w:sz w:val="19"/>
        </w:rPr>
        <w:t>accordance</w:t>
      </w:r>
      <w:r>
        <w:rPr>
          <w:spacing w:val="21"/>
          <w:w w:val="90"/>
          <w:sz w:val="19"/>
        </w:rPr>
        <w:t xml:space="preserve"> </w:t>
      </w:r>
      <w:r>
        <w:rPr>
          <w:w w:val="90"/>
          <w:sz w:val="19"/>
        </w:rPr>
        <w:t>with</w:t>
      </w:r>
      <w:r>
        <w:rPr>
          <w:spacing w:val="20"/>
          <w:w w:val="90"/>
          <w:sz w:val="19"/>
        </w:rPr>
        <w:t xml:space="preserve"> </w:t>
      </w:r>
      <w:r>
        <w:rPr>
          <w:w w:val="90"/>
          <w:sz w:val="19"/>
        </w:rPr>
        <w:t>Artic</w:t>
      </w:r>
      <w:r>
        <w:rPr>
          <w:w w:val="90"/>
          <w:sz w:val="19"/>
        </w:rPr>
        <w:t>le</w:t>
      </w:r>
      <w:r>
        <w:rPr>
          <w:spacing w:val="22"/>
          <w:w w:val="90"/>
          <w:sz w:val="19"/>
        </w:rPr>
        <w:t xml:space="preserve"> </w:t>
      </w:r>
      <w:r>
        <w:rPr>
          <w:w w:val="90"/>
          <w:sz w:val="19"/>
        </w:rPr>
        <w:t>48(3);</w:t>
      </w:r>
    </w:p>
    <w:p w14:paraId="46779DE7" w14:textId="77777777" w:rsidR="00343FF6" w:rsidRDefault="00343FF6">
      <w:pPr>
        <w:pStyle w:val="BodyText"/>
        <w:rPr>
          <w:sz w:val="20"/>
        </w:rPr>
      </w:pPr>
    </w:p>
    <w:p w14:paraId="75F17DAF" w14:textId="77777777" w:rsidR="00343FF6" w:rsidRDefault="00635E89">
      <w:pPr>
        <w:pStyle w:val="ListParagraph"/>
        <w:numPr>
          <w:ilvl w:val="0"/>
          <w:numId w:val="87"/>
        </w:numPr>
        <w:tabs>
          <w:tab w:val="left" w:pos="402"/>
        </w:tabs>
        <w:ind w:right="0"/>
        <w:rPr>
          <w:sz w:val="19"/>
        </w:rPr>
      </w:pPr>
      <w:r>
        <w:rPr>
          <w:w w:val="90"/>
          <w:sz w:val="19"/>
        </w:rPr>
        <w:t>the</w:t>
      </w:r>
      <w:r>
        <w:rPr>
          <w:spacing w:val="22"/>
          <w:w w:val="90"/>
          <w:sz w:val="19"/>
        </w:rPr>
        <w:t xml:space="preserve"> </w:t>
      </w:r>
      <w:r>
        <w:rPr>
          <w:w w:val="90"/>
          <w:sz w:val="19"/>
        </w:rPr>
        <w:t>cost-benefit</w:t>
      </w:r>
      <w:r>
        <w:rPr>
          <w:spacing w:val="24"/>
          <w:w w:val="90"/>
          <w:sz w:val="19"/>
        </w:rPr>
        <w:t xml:space="preserve"> </w:t>
      </w:r>
      <w:r>
        <w:rPr>
          <w:w w:val="90"/>
          <w:sz w:val="19"/>
        </w:rPr>
        <w:t>analysis</w:t>
      </w:r>
      <w:r>
        <w:rPr>
          <w:spacing w:val="23"/>
          <w:w w:val="90"/>
          <w:sz w:val="19"/>
        </w:rPr>
        <w:t xml:space="preserve"> </w:t>
      </w:r>
      <w:r>
        <w:rPr>
          <w:w w:val="90"/>
          <w:sz w:val="19"/>
        </w:rPr>
        <w:t>undertaken</w:t>
      </w:r>
      <w:r>
        <w:rPr>
          <w:spacing w:val="21"/>
          <w:w w:val="90"/>
          <w:sz w:val="19"/>
        </w:rPr>
        <w:t xml:space="preserve"> </w:t>
      </w:r>
      <w:r>
        <w:rPr>
          <w:w w:val="90"/>
          <w:sz w:val="19"/>
        </w:rPr>
        <w:t>in</w:t>
      </w:r>
      <w:r>
        <w:rPr>
          <w:spacing w:val="23"/>
          <w:w w:val="90"/>
          <w:sz w:val="19"/>
        </w:rPr>
        <w:t xml:space="preserve"> </w:t>
      </w:r>
      <w:r>
        <w:rPr>
          <w:w w:val="90"/>
          <w:sz w:val="19"/>
        </w:rPr>
        <w:t>accordance</w:t>
      </w:r>
      <w:r>
        <w:rPr>
          <w:spacing w:val="22"/>
          <w:w w:val="90"/>
          <w:sz w:val="19"/>
        </w:rPr>
        <w:t xml:space="preserve"> </w:t>
      </w:r>
      <w:r>
        <w:rPr>
          <w:w w:val="90"/>
          <w:sz w:val="19"/>
        </w:rPr>
        <w:t>with</w:t>
      </w:r>
      <w:r>
        <w:rPr>
          <w:spacing w:val="22"/>
          <w:w w:val="90"/>
          <w:sz w:val="19"/>
        </w:rPr>
        <w:t xml:space="preserve"> </w:t>
      </w:r>
      <w:r>
        <w:rPr>
          <w:w w:val="90"/>
          <w:sz w:val="19"/>
        </w:rPr>
        <w:t>Article</w:t>
      </w:r>
      <w:r>
        <w:rPr>
          <w:spacing w:val="25"/>
          <w:w w:val="90"/>
          <w:sz w:val="19"/>
        </w:rPr>
        <w:t xml:space="preserve"> </w:t>
      </w:r>
      <w:r>
        <w:rPr>
          <w:w w:val="90"/>
          <w:sz w:val="19"/>
        </w:rPr>
        <w:t>53(2);</w:t>
      </w:r>
    </w:p>
    <w:p w14:paraId="4C6F8973" w14:textId="77777777" w:rsidR="00343FF6" w:rsidRDefault="00343FF6">
      <w:pPr>
        <w:pStyle w:val="BodyText"/>
        <w:spacing w:before="9"/>
        <w:rPr>
          <w:sz w:val="20"/>
        </w:rPr>
      </w:pPr>
    </w:p>
    <w:p w14:paraId="6DF8E9C0" w14:textId="77777777" w:rsidR="00343FF6" w:rsidRDefault="00635E89">
      <w:pPr>
        <w:pStyle w:val="ListParagraph"/>
        <w:numPr>
          <w:ilvl w:val="0"/>
          <w:numId w:val="87"/>
        </w:numPr>
        <w:tabs>
          <w:tab w:val="left" w:pos="402"/>
        </w:tabs>
        <w:spacing w:line="228" w:lineRule="auto"/>
        <w:rPr>
          <w:sz w:val="19"/>
        </w:rPr>
      </w:pPr>
      <w:r>
        <w:rPr>
          <w:w w:val="90"/>
          <w:sz w:val="19"/>
        </w:rPr>
        <w:t>the</w:t>
      </w:r>
      <w:r>
        <w:rPr>
          <w:spacing w:val="20"/>
          <w:w w:val="90"/>
          <w:sz w:val="19"/>
        </w:rPr>
        <w:t xml:space="preserve"> </w:t>
      </w:r>
      <w:r>
        <w:rPr>
          <w:w w:val="90"/>
          <w:sz w:val="19"/>
        </w:rPr>
        <w:t>requirements</w:t>
      </w:r>
      <w:r>
        <w:rPr>
          <w:spacing w:val="21"/>
          <w:w w:val="90"/>
          <w:sz w:val="19"/>
        </w:rPr>
        <w:t xml:space="preserve"> </w:t>
      </w:r>
      <w:r>
        <w:rPr>
          <w:w w:val="90"/>
          <w:sz w:val="19"/>
        </w:rPr>
        <w:t>for</w:t>
      </w:r>
      <w:r>
        <w:rPr>
          <w:spacing w:val="21"/>
          <w:w w:val="90"/>
          <w:sz w:val="19"/>
        </w:rPr>
        <w:t xml:space="preserve"> </w:t>
      </w:r>
      <w:r>
        <w:rPr>
          <w:w w:val="90"/>
          <w:sz w:val="19"/>
        </w:rPr>
        <w:t>demand</w:t>
      </w:r>
      <w:r>
        <w:rPr>
          <w:spacing w:val="20"/>
          <w:w w:val="90"/>
          <w:sz w:val="19"/>
        </w:rPr>
        <w:t xml:space="preserve"> </w:t>
      </w:r>
      <w:r>
        <w:rPr>
          <w:w w:val="90"/>
          <w:sz w:val="19"/>
        </w:rPr>
        <w:t>units</w:t>
      </w:r>
      <w:r>
        <w:rPr>
          <w:spacing w:val="20"/>
          <w:w w:val="90"/>
          <w:sz w:val="19"/>
        </w:rPr>
        <w:t xml:space="preserve"> </w:t>
      </w:r>
      <w:r>
        <w:rPr>
          <w:w w:val="90"/>
          <w:sz w:val="19"/>
        </w:rPr>
        <w:t>specified</w:t>
      </w:r>
      <w:r>
        <w:rPr>
          <w:spacing w:val="21"/>
          <w:w w:val="90"/>
          <w:sz w:val="19"/>
        </w:rPr>
        <w:t xml:space="preserve"> </w:t>
      </w:r>
      <w:r>
        <w:rPr>
          <w:w w:val="90"/>
          <w:sz w:val="19"/>
        </w:rPr>
        <w:t>in</w:t>
      </w:r>
      <w:r>
        <w:rPr>
          <w:spacing w:val="21"/>
          <w:w w:val="90"/>
          <w:sz w:val="19"/>
        </w:rPr>
        <w:t xml:space="preserve"> </w:t>
      </w:r>
      <w:r>
        <w:rPr>
          <w:w w:val="90"/>
          <w:sz w:val="19"/>
        </w:rPr>
        <w:t>accordance</w:t>
      </w:r>
      <w:r>
        <w:rPr>
          <w:spacing w:val="21"/>
          <w:w w:val="90"/>
          <w:sz w:val="19"/>
        </w:rPr>
        <w:t xml:space="preserve"> </w:t>
      </w:r>
      <w:r>
        <w:rPr>
          <w:w w:val="90"/>
          <w:sz w:val="19"/>
        </w:rPr>
        <w:t>with</w:t>
      </w:r>
      <w:r>
        <w:rPr>
          <w:spacing w:val="19"/>
          <w:w w:val="90"/>
          <w:sz w:val="19"/>
        </w:rPr>
        <w:t xml:space="preserve"> </w:t>
      </w:r>
      <w:r>
        <w:rPr>
          <w:w w:val="90"/>
          <w:sz w:val="19"/>
        </w:rPr>
        <w:t>Article</w:t>
      </w:r>
      <w:r>
        <w:rPr>
          <w:spacing w:val="22"/>
          <w:w w:val="90"/>
          <w:sz w:val="19"/>
        </w:rPr>
        <w:t xml:space="preserve"> </w:t>
      </w:r>
      <w:r>
        <w:rPr>
          <w:w w:val="90"/>
          <w:sz w:val="19"/>
        </w:rPr>
        <w:t>28(2)(c),(e),(f),(k)</w:t>
      </w:r>
      <w:r>
        <w:rPr>
          <w:spacing w:val="20"/>
          <w:w w:val="90"/>
          <w:sz w:val="19"/>
        </w:rPr>
        <w:t xml:space="preserve"> </w:t>
      </w:r>
      <w:r>
        <w:rPr>
          <w:w w:val="90"/>
          <w:sz w:val="19"/>
        </w:rPr>
        <w:t>and</w:t>
      </w:r>
      <w:r>
        <w:rPr>
          <w:spacing w:val="21"/>
          <w:w w:val="90"/>
          <w:sz w:val="19"/>
        </w:rPr>
        <w:t xml:space="preserve"> </w:t>
      </w:r>
      <w:r>
        <w:rPr>
          <w:w w:val="90"/>
          <w:sz w:val="19"/>
        </w:rPr>
        <w:t>(l)</w:t>
      </w:r>
      <w:r>
        <w:rPr>
          <w:spacing w:val="20"/>
          <w:w w:val="90"/>
          <w:sz w:val="19"/>
        </w:rPr>
        <w:t xml:space="preserve"> </w:t>
      </w:r>
      <w:r>
        <w:rPr>
          <w:w w:val="90"/>
          <w:sz w:val="19"/>
        </w:rPr>
        <w:t>and</w:t>
      </w:r>
      <w:r>
        <w:rPr>
          <w:spacing w:val="21"/>
          <w:w w:val="90"/>
          <w:sz w:val="19"/>
        </w:rPr>
        <w:t xml:space="preserve"> </w:t>
      </w:r>
      <w:r>
        <w:rPr>
          <w:w w:val="90"/>
          <w:sz w:val="19"/>
        </w:rPr>
        <w:t>Article</w:t>
      </w:r>
      <w:r>
        <w:rPr>
          <w:spacing w:val="21"/>
          <w:w w:val="90"/>
          <w:sz w:val="19"/>
        </w:rPr>
        <w:t xml:space="preserve"> </w:t>
      </w:r>
      <w:r>
        <w:rPr>
          <w:w w:val="90"/>
          <w:sz w:val="19"/>
        </w:rPr>
        <w:t>29(2)(c)</w:t>
      </w:r>
      <w:r>
        <w:rPr>
          <w:spacing w:val="-35"/>
          <w:w w:val="90"/>
          <w:sz w:val="19"/>
        </w:rPr>
        <w:t xml:space="preserve"> </w:t>
      </w:r>
      <w:r>
        <w:rPr>
          <w:sz w:val="19"/>
        </w:rPr>
        <w:t>to</w:t>
      </w:r>
      <w:r>
        <w:rPr>
          <w:spacing w:val="12"/>
          <w:sz w:val="19"/>
        </w:rPr>
        <w:t xml:space="preserve"> </w:t>
      </w:r>
      <w:r>
        <w:rPr>
          <w:sz w:val="19"/>
        </w:rPr>
        <w:t>(e).</w:t>
      </w:r>
    </w:p>
    <w:p w14:paraId="012C56F3" w14:textId="77777777" w:rsidR="00343FF6" w:rsidRDefault="00343FF6">
      <w:pPr>
        <w:pStyle w:val="BodyText"/>
        <w:spacing w:before="2"/>
        <w:rPr>
          <w:sz w:val="20"/>
        </w:rPr>
      </w:pPr>
    </w:p>
    <w:p w14:paraId="1D1066D8" w14:textId="77777777" w:rsidR="00343FF6" w:rsidRDefault="00635E89">
      <w:pPr>
        <w:pStyle w:val="BodyText"/>
        <w:ind w:left="107"/>
        <w:jc w:val="both"/>
      </w:pPr>
      <w:r>
        <w:rPr>
          <w:w w:val="95"/>
        </w:rPr>
        <w:t>The</w:t>
      </w:r>
      <w:r>
        <w:rPr>
          <w:spacing w:val="2"/>
          <w:w w:val="95"/>
        </w:rPr>
        <w:t xml:space="preserve"> </w:t>
      </w:r>
      <w:r>
        <w:rPr>
          <w:w w:val="95"/>
        </w:rPr>
        <w:t>consultation</w:t>
      </w:r>
      <w:r>
        <w:rPr>
          <w:spacing w:val="3"/>
          <w:w w:val="95"/>
        </w:rPr>
        <w:t xml:space="preserve"> </w:t>
      </w:r>
      <w:r>
        <w:rPr>
          <w:w w:val="95"/>
        </w:rPr>
        <w:t>shall</w:t>
      </w:r>
      <w:r>
        <w:rPr>
          <w:spacing w:val="5"/>
          <w:w w:val="95"/>
        </w:rPr>
        <w:t xml:space="preserve"> </w:t>
      </w:r>
      <w:r>
        <w:rPr>
          <w:w w:val="95"/>
        </w:rPr>
        <w:t>last</w:t>
      </w:r>
      <w:r>
        <w:rPr>
          <w:spacing w:val="4"/>
          <w:w w:val="95"/>
        </w:rPr>
        <w:t xml:space="preserve"> </w:t>
      </w:r>
      <w:r>
        <w:rPr>
          <w:w w:val="95"/>
        </w:rPr>
        <w:t>at</w:t>
      </w:r>
      <w:r>
        <w:rPr>
          <w:spacing w:val="4"/>
          <w:w w:val="95"/>
        </w:rPr>
        <w:t xml:space="preserve"> </w:t>
      </w:r>
      <w:r>
        <w:rPr>
          <w:w w:val="95"/>
        </w:rPr>
        <w:t>least</w:t>
      </w:r>
      <w:r>
        <w:rPr>
          <w:spacing w:val="3"/>
          <w:w w:val="95"/>
        </w:rPr>
        <w:t xml:space="preserve"> </w:t>
      </w:r>
      <w:r>
        <w:rPr>
          <w:w w:val="95"/>
        </w:rPr>
        <w:t>for</w:t>
      </w:r>
      <w:r>
        <w:rPr>
          <w:spacing w:val="5"/>
          <w:w w:val="95"/>
        </w:rPr>
        <w:t xml:space="preserve"> </w:t>
      </w:r>
      <w:r>
        <w:rPr>
          <w:w w:val="95"/>
        </w:rPr>
        <w:t>a</w:t>
      </w:r>
      <w:r>
        <w:rPr>
          <w:spacing w:val="2"/>
          <w:w w:val="95"/>
        </w:rPr>
        <w:t xml:space="preserve"> </w:t>
      </w:r>
      <w:r>
        <w:rPr>
          <w:w w:val="95"/>
        </w:rPr>
        <w:t>period</w:t>
      </w:r>
      <w:r>
        <w:rPr>
          <w:spacing w:val="4"/>
          <w:w w:val="95"/>
        </w:rPr>
        <w:t xml:space="preserve"> </w:t>
      </w:r>
      <w:r>
        <w:rPr>
          <w:w w:val="95"/>
        </w:rPr>
        <w:t>of</w:t>
      </w:r>
      <w:r>
        <w:rPr>
          <w:spacing w:val="1"/>
          <w:w w:val="95"/>
        </w:rPr>
        <w:t xml:space="preserve"> </w:t>
      </w:r>
      <w:r>
        <w:rPr>
          <w:w w:val="95"/>
        </w:rPr>
        <w:t>one</w:t>
      </w:r>
      <w:r>
        <w:rPr>
          <w:spacing w:val="4"/>
          <w:w w:val="95"/>
        </w:rPr>
        <w:t xml:space="preserve"> </w:t>
      </w:r>
      <w:r>
        <w:rPr>
          <w:w w:val="95"/>
        </w:rPr>
        <w:t>month.</w:t>
      </w:r>
    </w:p>
    <w:p w14:paraId="194639A6" w14:textId="77777777" w:rsidR="00343FF6" w:rsidRDefault="00343FF6">
      <w:pPr>
        <w:pStyle w:val="BodyText"/>
        <w:spacing w:before="2"/>
        <w:rPr>
          <w:sz w:val="31"/>
        </w:rPr>
      </w:pPr>
    </w:p>
    <w:p w14:paraId="361E57BB" w14:textId="77777777" w:rsidR="00343FF6" w:rsidRDefault="00635E89">
      <w:pPr>
        <w:pStyle w:val="ListParagraph"/>
        <w:numPr>
          <w:ilvl w:val="0"/>
          <w:numId w:val="88"/>
        </w:numPr>
        <w:tabs>
          <w:tab w:val="left" w:pos="540"/>
        </w:tabs>
        <w:spacing w:line="228" w:lineRule="auto"/>
        <w:ind w:right="124" w:firstLine="0"/>
        <w:rPr>
          <w:sz w:val="19"/>
        </w:rPr>
      </w:pPr>
      <w:r>
        <w:rPr>
          <w:w w:val="90"/>
          <w:sz w:val="19"/>
        </w:rPr>
        <w:t>The relevant system operators or</w:t>
      </w:r>
      <w:r>
        <w:rPr>
          <w:spacing w:val="1"/>
          <w:w w:val="90"/>
          <w:sz w:val="19"/>
        </w:rPr>
        <w:t xml:space="preserve"> </w:t>
      </w:r>
      <w:r>
        <w:rPr>
          <w:w w:val="90"/>
          <w:sz w:val="19"/>
        </w:rPr>
        <w:t>relevant TSOs shall duly take into account the views of</w:t>
      </w:r>
      <w:r>
        <w:rPr>
          <w:spacing w:val="33"/>
          <w:sz w:val="19"/>
        </w:rPr>
        <w:t xml:space="preserve"> </w:t>
      </w:r>
      <w:r>
        <w:rPr>
          <w:w w:val="90"/>
          <w:sz w:val="19"/>
        </w:rPr>
        <w:t>the stakeholders resulting</w:t>
      </w:r>
      <w:r>
        <w:rPr>
          <w:spacing w:val="1"/>
          <w:w w:val="90"/>
          <w:sz w:val="19"/>
        </w:rPr>
        <w:t xml:space="preserve"> </w:t>
      </w:r>
      <w:r>
        <w:rPr>
          <w:w w:val="95"/>
          <w:sz w:val="19"/>
        </w:rPr>
        <w:t>from the consultations, prior</w:t>
      </w:r>
      <w:r>
        <w:rPr>
          <w:spacing w:val="1"/>
          <w:w w:val="95"/>
          <w:sz w:val="19"/>
        </w:rPr>
        <w:t xml:space="preserve"> </w:t>
      </w:r>
      <w:r>
        <w:rPr>
          <w:w w:val="95"/>
          <w:sz w:val="19"/>
        </w:rPr>
        <w:t>to the submission</w:t>
      </w:r>
      <w:r>
        <w:rPr>
          <w:spacing w:val="1"/>
          <w:w w:val="95"/>
          <w:sz w:val="19"/>
        </w:rPr>
        <w:t xml:space="preserve"> </w:t>
      </w:r>
      <w:r>
        <w:rPr>
          <w:w w:val="95"/>
          <w:sz w:val="19"/>
        </w:rPr>
        <w:t>of</w:t>
      </w:r>
      <w:r>
        <w:rPr>
          <w:spacing w:val="1"/>
          <w:w w:val="95"/>
          <w:sz w:val="19"/>
        </w:rPr>
        <w:t xml:space="preserve"> </w:t>
      </w:r>
      <w:r>
        <w:rPr>
          <w:w w:val="95"/>
          <w:sz w:val="19"/>
        </w:rPr>
        <w:t>the draft proposal, the report,</w:t>
      </w:r>
      <w:r>
        <w:rPr>
          <w:spacing w:val="1"/>
          <w:w w:val="95"/>
          <w:sz w:val="19"/>
        </w:rPr>
        <w:t xml:space="preserve"> </w:t>
      </w:r>
      <w:r>
        <w:rPr>
          <w:w w:val="95"/>
          <w:sz w:val="19"/>
        </w:rPr>
        <w:t>the cost-benefit analysis, or</w:t>
      </w:r>
      <w:r>
        <w:rPr>
          <w:spacing w:val="1"/>
          <w:w w:val="95"/>
          <w:sz w:val="19"/>
        </w:rPr>
        <w:t xml:space="preserve"> </w:t>
      </w:r>
      <w:r>
        <w:rPr>
          <w:w w:val="95"/>
          <w:sz w:val="19"/>
        </w:rPr>
        <w:t>the</w:t>
      </w:r>
      <w:r>
        <w:rPr>
          <w:spacing w:val="1"/>
          <w:w w:val="95"/>
          <w:sz w:val="19"/>
        </w:rPr>
        <w:t xml:space="preserve"> </w:t>
      </w:r>
      <w:r>
        <w:rPr>
          <w:spacing w:val="-1"/>
          <w:w w:val="95"/>
          <w:sz w:val="19"/>
        </w:rPr>
        <w:t xml:space="preserve">requirements for demand units, </w:t>
      </w:r>
      <w:r>
        <w:rPr>
          <w:w w:val="95"/>
          <w:sz w:val="19"/>
        </w:rPr>
        <w:t>for approval by the regulatory authority, competent entity or, if applicable, the Member</w:t>
      </w:r>
      <w:r>
        <w:rPr>
          <w:spacing w:val="1"/>
          <w:w w:val="95"/>
          <w:sz w:val="19"/>
        </w:rPr>
        <w:t xml:space="preserve"> </w:t>
      </w:r>
      <w:r>
        <w:rPr>
          <w:w w:val="95"/>
          <w:sz w:val="19"/>
        </w:rPr>
        <w:t>State. In all cases, a sound justification for including or not the view of the stakeholders shall be provided and published</w:t>
      </w:r>
      <w:r>
        <w:rPr>
          <w:spacing w:val="1"/>
          <w:w w:val="95"/>
          <w:sz w:val="19"/>
        </w:rPr>
        <w:t xml:space="preserve"> </w:t>
      </w:r>
      <w:r>
        <w:rPr>
          <w:w w:val="95"/>
          <w:sz w:val="19"/>
        </w:rPr>
        <w:t>in a timely</w:t>
      </w:r>
      <w:r>
        <w:rPr>
          <w:w w:val="95"/>
          <w:sz w:val="19"/>
        </w:rPr>
        <w:t xml:space="preserve"> manner before, or simultaneously with, the publication of the proposal, the report, the cost-benefit analysis,</w:t>
      </w:r>
      <w:r>
        <w:rPr>
          <w:spacing w:val="1"/>
          <w:w w:val="95"/>
          <w:sz w:val="19"/>
        </w:rPr>
        <w:t xml:space="preserve"> </w:t>
      </w:r>
      <w:r>
        <w:rPr>
          <w:sz w:val="19"/>
        </w:rPr>
        <w:t>or</w:t>
      </w:r>
      <w:r>
        <w:rPr>
          <w:spacing w:val="9"/>
          <w:sz w:val="19"/>
        </w:rPr>
        <w:t xml:space="preserve"> </w:t>
      </w:r>
      <w:r>
        <w:rPr>
          <w:sz w:val="19"/>
        </w:rPr>
        <w:t>the</w:t>
      </w:r>
      <w:r>
        <w:rPr>
          <w:spacing w:val="3"/>
          <w:sz w:val="19"/>
        </w:rPr>
        <w:t xml:space="preserve"> </w:t>
      </w:r>
      <w:r>
        <w:rPr>
          <w:sz w:val="19"/>
        </w:rPr>
        <w:t>requirements</w:t>
      </w:r>
      <w:r>
        <w:rPr>
          <w:spacing w:val="4"/>
          <w:sz w:val="19"/>
        </w:rPr>
        <w:t xml:space="preserve"> </w:t>
      </w:r>
      <w:r>
        <w:rPr>
          <w:sz w:val="19"/>
        </w:rPr>
        <w:t>for</w:t>
      </w:r>
      <w:r>
        <w:rPr>
          <w:spacing w:val="4"/>
          <w:sz w:val="19"/>
        </w:rPr>
        <w:t xml:space="preserve"> </w:t>
      </w:r>
      <w:r>
        <w:rPr>
          <w:sz w:val="19"/>
        </w:rPr>
        <w:t>demand</w:t>
      </w:r>
      <w:r>
        <w:rPr>
          <w:spacing w:val="3"/>
          <w:sz w:val="19"/>
        </w:rPr>
        <w:t xml:space="preserve"> </w:t>
      </w:r>
      <w:r>
        <w:rPr>
          <w:sz w:val="19"/>
        </w:rPr>
        <w:t>units</w:t>
      </w:r>
      <w:r>
        <w:rPr>
          <w:spacing w:val="4"/>
          <w:sz w:val="19"/>
        </w:rPr>
        <w:t xml:space="preserve"> </w:t>
      </w:r>
      <w:r>
        <w:rPr>
          <w:sz w:val="19"/>
        </w:rPr>
        <w:t>specified</w:t>
      </w:r>
      <w:r>
        <w:rPr>
          <w:spacing w:val="3"/>
          <w:sz w:val="19"/>
        </w:rPr>
        <w:t xml:space="preserve"> </w:t>
      </w:r>
      <w:r>
        <w:rPr>
          <w:sz w:val="19"/>
        </w:rPr>
        <w:t>in</w:t>
      </w:r>
      <w:r>
        <w:rPr>
          <w:spacing w:val="5"/>
          <w:sz w:val="19"/>
        </w:rPr>
        <w:t xml:space="preserve"> </w:t>
      </w:r>
      <w:r>
        <w:rPr>
          <w:sz w:val="19"/>
        </w:rPr>
        <w:t>accordance</w:t>
      </w:r>
      <w:r>
        <w:rPr>
          <w:spacing w:val="3"/>
          <w:sz w:val="19"/>
        </w:rPr>
        <w:t xml:space="preserve"> </w:t>
      </w:r>
      <w:r>
        <w:rPr>
          <w:sz w:val="19"/>
        </w:rPr>
        <w:t>with</w:t>
      </w:r>
      <w:r>
        <w:rPr>
          <w:spacing w:val="4"/>
          <w:sz w:val="19"/>
        </w:rPr>
        <w:t xml:space="preserve"> </w:t>
      </w:r>
      <w:r>
        <w:rPr>
          <w:sz w:val="19"/>
        </w:rPr>
        <w:t>Article</w:t>
      </w:r>
      <w:r>
        <w:rPr>
          <w:spacing w:val="4"/>
          <w:sz w:val="19"/>
        </w:rPr>
        <w:t xml:space="preserve"> </w:t>
      </w:r>
      <w:r>
        <w:rPr>
          <w:sz w:val="19"/>
        </w:rPr>
        <w:t>28</w:t>
      </w:r>
      <w:r>
        <w:rPr>
          <w:spacing w:val="5"/>
          <w:sz w:val="19"/>
        </w:rPr>
        <w:t xml:space="preserve"> </w:t>
      </w:r>
      <w:r>
        <w:rPr>
          <w:sz w:val="19"/>
        </w:rPr>
        <w:t>and</w:t>
      </w:r>
      <w:r>
        <w:rPr>
          <w:spacing w:val="2"/>
          <w:sz w:val="19"/>
        </w:rPr>
        <w:t xml:space="preserve"> </w:t>
      </w:r>
      <w:r>
        <w:rPr>
          <w:sz w:val="19"/>
        </w:rPr>
        <w:t>Article</w:t>
      </w:r>
      <w:r>
        <w:rPr>
          <w:spacing w:val="5"/>
          <w:sz w:val="19"/>
        </w:rPr>
        <w:t xml:space="preserve"> </w:t>
      </w:r>
      <w:r>
        <w:rPr>
          <w:sz w:val="19"/>
        </w:rPr>
        <w:t>29.</w:t>
      </w:r>
    </w:p>
    <w:p w14:paraId="45186887" w14:textId="77777777" w:rsidR="00343FF6" w:rsidRDefault="00343FF6">
      <w:pPr>
        <w:pStyle w:val="BodyText"/>
        <w:rPr>
          <w:sz w:val="22"/>
        </w:rPr>
      </w:pPr>
    </w:p>
    <w:p w14:paraId="546EDF0E" w14:textId="77777777" w:rsidR="00343FF6" w:rsidRDefault="00343FF6">
      <w:pPr>
        <w:pStyle w:val="BodyText"/>
        <w:rPr>
          <w:sz w:val="22"/>
        </w:rPr>
      </w:pPr>
    </w:p>
    <w:p w14:paraId="3C6FF806" w14:textId="77777777" w:rsidR="00343FF6" w:rsidRDefault="00343FF6">
      <w:pPr>
        <w:pStyle w:val="BodyText"/>
        <w:spacing w:before="10"/>
        <w:rPr>
          <w:sz w:val="17"/>
        </w:rPr>
      </w:pPr>
    </w:p>
    <w:p w14:paraId="2E8AD326"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10</w:t>
      </w:r>
    </w:p>
    <w:p w14:paraId="1ED331E6" w14:textId="77777777" w:rsidR="00343FF6" w:rsidRDefault="00343FF6">
      <w:pPr>
        <w:pStyle w:val="BodyText"/>
        <w:spacing w:before="8"/>
        <w:rPr>
          <w:i/>
          <w:sz w:val="30"/>
        </w:rPr>
      </w:pPr>
    </w:p>
    <w:p w14:paraId="272DF6E9" w14:textId="77777777" w:rsidR="00343FF6" w:rsidRDefault="00635E89">
      <w:pPr>
        <w:pStyle w:val="Heading1"/>
      </w:pPr>
      <w:r>
        <w:rPr>
          <w:w w:val="95"/>
        </w:rPr>
        <w:t>Stakeholder</w:t>
      </w:r>
      <w:r>
        <w:rPr>
          <w:spacing w:val="-7"/>
          <w:w w:val="95"/>
        </w:rPr>
        <w:t xml:space="preserve"> </w:t>
      </w:r>
      <w:r>
        <w:rPr>
          <w:w w:val="95"/>
        </w:rPr>
        <w:t>involvement</w:t>
      </w:r>
    </w:p>
    <w:p w14:paraId="2965FE85" w14:textId="77777777" w:rsidR="00343FF6" w:rsidRDefault="00343FF6">
      <w:pPr>
        <w:pStyle w:val="BodyText"/>
        <w:spacing w:before="8"/>
        <w:rPr>
          <w:rFonts w:ascii="Book Antiqua"/>
          <w:b/>
          <w:sz w:val="29"/>
        </w:rPr>
      </w:pPr>
    </w:p>
    <w:p w14:paraId="48E1FECB" w14:textId="23002632" w:rsidR="00343FF6" w:rsidRDefault="00635E89">
      <w:pPr>
        <w:pStyle w:val="BodyText"/>
        <w:spacing w:line="228" w:lineRule="auto"/>
        <w:ind w:left="107" w:right="122"/>
        <w:jc w:val="both"/>
        <w:rPr>
          <w:w w:val="95"/>
        </w:rPr>
      </w:pPr>
      <w:r>
        <w:rPr>
          <w:w w:val="95"/>
        </w:rPr>
        <w:t xml:space="preserve">The Agency </w:t>
      </w:r>
      <w:r>
        <w:rPr>
          <w:w w:val="95"/>
        </w:rPr>
        <w:t>for the Cooperation of Energy Regulators (the Agency), in close cooperation with the European Network of</w:t>
      </w:r>
      <w:r>
        <w:rPr>
          <w:spacing w:val="1"/>
          <w:w w:val="95"/>
        </w:rPr>
        <w:t xml:space="preserve"> </w:t>
      </w:r>
      <w:r>
        <w:rPr>
          <w:w w:val="90"/>
        </w:rPr>
        <w:t>Transmission</w:t>
      </w:r>
      <w:r>
        <w:rPr>
          <w:spacing w:val="31"/>
          <w:w w:val="90"/>
        </w:rPr>
        <w:t xml:space="preserve"> </w:t>
      </w:r>
      <w:r>
        <w:rPr>
          <w:w w:val="90"/>
        </w:rPr>
        <w:t>System</w:t>
      </w:r>
      <w:r>
        <w:rPr>
          <w:spacing w:val="31"/>
          <w:w w:val="90"/>
        </w:rPr>
        <w:t xml:space="preserve"> </w:t>
      </w:r>
      <w:r>
        <w:rPr>
          <w:w w:val="90"/>
        </w:rPr>
        <w:t>Operators</w:t>
      </w:r>
      <w:r>
        <w:rPr>
          <w:spacing w:val="28"/>
          <w:w w:val="90"/>
        </w:rPr>
        <w:t xml:space="preserve"> </w:t>
      </w:r>
      <w:r>
        <w:rPr>
          <w:w w:val="90"/>
        </w:rPr>
        <w:t>for</w:t>
      </w:r>
      <w:r>
        <w:rPr>
          <w:spacing w:val="31"/>
          <w:w w:val="90"/>
        </w:rPr>
        <w:t xml:space="preserve"> </w:t>
      </w:r>
      <w:r>
        <w:rPr>
          <w:w w:val="90"/>
        </w:rPr>
        <w:t>Electricity</w:t>
      </w:r>
      <w:r>
        <w:rPr>
          <w:spacing w:val="30"/>
          <w:w w:val="90"/>
        </w:rPr>
        <w:t xml:space="preserve"> </w:t>
      </w:r>
      <w:r>
        <w:rPr>
          <w:w w:val="90"/>
        </w:rPr>
        <w:t>(ENTSO</w:t>
      </w:r>
      <w:r>
        <w:rPr>
          <w:spacing w:val="31"/>
          <w:w w:val="90"/>
        </w:rPr>
        <w:t xml:space="preserve"> </w:t>
      </w:r>
      <w:r>
        <w:rPr>
          <w:w w:val="90"/>
        </w:rPr>
        <w:t>for</w:t>
      </w:r>
      <w:r>
        <w:rPr>
          <w:spacing w:val="32"/>
          <w:w w:val="90"/>
        </w:rPr>
        <w:t xml:space="preserve"> </w:t>
      </w:r>
      <w:r>
        <w:rPr>
          <w:w w:val="90"/>
        </w:rPr>
        <w:t>Electricity),</w:t>
      </w:r>
      <w:r>
        <w:rPr>
          <w:spacing w:val="30"/>
          <w:w w:val="90"/>
        </w:rPr>
        <w:t xml:space="preserve"> </w:t>
      </w:r>
      <w:r>
        <w:rPr>
          <w:w w:val="90"/>
        </w:rPr>
        <w:t>shall</w:t>
      </w:r>
      <w:r>
        <w:rPr>
          <w:spacing w:val="32"/>
          <w:w w:val="90"/>
        </w:rPr>
        <w:t xml:space="preserve"> </w:t>
      </w:r>
      <w:r>
        <w:rPr>
          <w:w w:val="90"/>
        </w:rPr>
        <w:t>organise</w:t>
      </w:r>
      <w:r>
        <w:rPr>
          <w:spacing w:val="30"/>
          <w:w w:val="90"/>
        </w:rPr>
        <w:t xml:space="preserve"> </w:t>
      </w:r>
      <w:r>
        <w:rPr>
          <w:w w:val="90"/>
        </w:rPr>
        <w:t>stakeholder</w:t>
      </w:r>
      <w:r>
        <w:rPr>
          <w:spacing w:val="35"/>
          <w:w w:val="90"/>
        </w:rPr>
        <w:t xml:space="preserve"> </w:t>
      </w:r>
      <w:r>
        <w:rPr>
          <w:w w:val="90"/>
        </w:rPr>
        <w:t>involvement,</w:t>
      </w:r>
      <w:r>
        <w:rPr>
          <w:spacing w:val="31"/>
          <w:w w:val="90"/>
        </w:rPr>
        <w:t xml:space="preserve"> </w:t>
      </w:r>
      <w:r>
        <w:rPr>
          <w:w w:val="90"/>
        </w:rPr>
        <w:t>regarding</w:t>
      </w:r>
      <w:r>
        <w:rPr>
          <w:spacing w:val="-36"/>
          <w:w w:val="90"/>
        </w:rPr>
        <w:t xml:space="preserve"> </w:t>
      </w:r>
      <w:r>
        <w:rPr>
          <w:w w:val="95"/>
        </w:rPr>
        <w:t>the</w:t>
      </w:r>
      <w:r>
        <w:rPr>
          <w:spacing w:val="1"/>
          <w:w w:val="95"/>
        </w:rPr>
        <w:t xml:space="preserve"> </w:t>
      </w:r>
      <w:r>
        <w:rPr>
          <w:w w:val="95"/>
        </w:rPr>
        <w:t>requirements</w:t>
      </w:r>
      <w:r>
        <w:rPr>
          <w:spacing w:val="1"/>
          <w:w w:val="95"/>
        </w:rPr>
        <w:t xml:space="preserve"> </w:t>
      </w:r>
      <w:r>
        <w:rPr>
          <w:w w:val="95"/>
        </w:rPr>
        <w:t>for</w:t>
      </w:r>
      <w:r>
        <w:rPr>
          <w:spacing w:val="1"/>
          <w:w w:val="95"/>
        </w:rPr>
        <w:t xml:space="preserve"> </w:t>
      </w:r>
      <w:r>
        <w:rPr>
          <w:w w:val="95"/>
        </w:rPr>
        <w:t>the</w:t>
      </w:r>
      <w:r>
        <w:rPr>
          <w:spacing w:val="1"/>
          <w:w w:val="95"/>
        </w:rPr>
        <w:t xml:space="preserve"> </w:t>
      </w:r>
      <w:r>
        <w:rPr>
          <w:w w:val="95"/>
        </w:rPr>
        <w:t>grid</w:t>
      </w:r>
      <w:r>
        <w:rPr>
          <w:spacing w:val="1"/>
          <w:w w:val="95"/>
        </w:rPr>
        <w:t xml:space="preserve"> </w:t>
      </w:r>
      <w:r>
        <w:rPr>
          <w:w w:val="95"/>
        </w:rPr>
        <w:t>connection</w:t>
      </w:r>
      <w:r>
        <w:rPr>
          <w:spacing w:val="1"/>
          <w:w w:val="95"/>
        </w:rPr>
        <w:t xml:space="preserve"> </w:t>
      </w:r>
      <w:r>
        <w:rPr>
          <w:w w:val="95"/>
        </w:rPr>
        <w:t>of</w:t>
      </w:r>
      <w:r>
        <w:rPr>
          <w:spacing w:val="1"/>
          <w:w w:val="95"/>
        </w:rPr>
        <w:t xml:space="preserve"> </w:t>
      </w:r>
      <w:r>
        <w:rPr>
          <w:w w:val="95"/>
        </w:rPr>
        <w:t>transmission-connected</w:t>
      </w:r>
      <w:r>
        <w:rPr>
          <w:spacing w:val="1"/>
          <w:w w:val="95"/>
        </w:rPr>
        <w:t xml:space="preserve"> </w:t>
      </w:r>
      <w:r>
        <w:rPr>
          <w:w w:val="95"/>
        </w:rPr>
        <w:t>demand</w:t>
      </w:r>
      <w:r>
        <w:rPr>
          <w:spacing w:val="1"/>
          <w:w w:val="95"/>
        </w:rPr>
        <w:t xml:space="preserve"> </w:t>
      </w:r>
      <w:r>
        <w:rPr>
          <w:w w:val="95"/>
        </w:rPr>
        <w:t>facilities,</w:t>
      </w:r>
      <w:r>
        <w:rPr>
          <w:spacing w:val="1"/>
          <w:w w:val="95"/>
        </w:rPr>
        <w:t xml:space="preserve"> </w:t>
      </w:r>
      <w:r>
        <w:rPr>
          <w:w w:val="95"/>
        </w:rPr>
        <w:t>transmission-connected</w:t>
      </w:r>
      <w:r>
        <w:rPr>
          <w:spacing w:val="1"/>
          <w:w w:val="95"/>
        </w:rPr>
        <w:t xml:space="preserve"> </w:t>
      </w:r>
      <w:r>
        <w:rPr>
          <w:w w:val="90"/>
        </w:rPr>
        <w:t>distribution facilities, distribution systems and demand units used by a demand facility or a closed distribution system to</w:t>
      </w:r>
      <w:r>
        <w:rPr>
          <w:spacing w:val="1"/>
          <w:w w:val="90"/>
        </w:rPr>
        <w:t xml:space="preserve"> </w:t>
      </w:r>
      <w:r>
        <w:rPr>
          <w:w w:val="90"/>
        </w:rPr>
        <w:t>provide demand</w:t>
      </w:r>
      <w:r>
        <w:rPr>
          <w:spacing w:val="1"/>
          <w:w w:val="90"/>
        </w:rPr>
        <w:t xml:space="preserve"> </w:t>
      </w:r>
      <w:r>
        <w:rPr>
          <w:w w:val="90"/>
        </w:rPr>
        <w:t>response services to relevant system o</w:t>
      </w:r>
      <w:r>
        <w:rPr>
          <w:w w:val="90"/>
        </w:rPr>
        <w:t>perators and</w:t>
      </w:r>
      <w:r>
        <w:rPr>
          <w:spacing w:val="1"/>
          <w:w w:val="90"/>
        </w:rPr>
        <w:t xml:space="preserve"> </w:t>
      </w:r>
      <w:r>
        <w:rPr>
          <w:w w:val="90"/>
        </w:rPr>
        <w:t>relevant TSOs, and other</w:t>
      </w:r>
      <w:r>
        <w:rPr>
          <w:spacing w:val="33"/>
        </w:rPr>
        <w:t xml:space="preserve"> </w:t>
      </w:r>
      <w:r>
        <w:rPr>
          <w:w w:val="90"/>
        </w:rPr>
        <w:t>aspects of</w:t>
      </w:r>
      <w:r>
        <w:rPr>
          <w:spacing w:val="33"/>
        </w:rPr>
        <w:t xml:space="preserve"> </w:t>
      </w:r>
      <w:r>
        <w:rPr>
          <w:w w:val="90"/>
        </w:rPr>
        <w:t>the</w:t>
      </w:r>
      <w:r>
        <w:rPr>
          <w:spacing w:val="34"/>
        </w:rPr>
        <w:t xml:space="preserve"> </w:t>
      </w:r>
      <w:r>
        <w:rPr>
          <w:w w:val="90"/>
        </w:rPr>
        <w:t>implemen­</w:t>
      </w:r>
      <w:r>
        <w:rPr>
          <w:spacing w:val="1"/>
          <w:w w:val="90"/>
        </w:rPr>
        <w:t xml:space="preserve"> </w:t>
      </w:r>
      <w:r>
        <w:rPr>
          <w:w w:val="95"/>
        </w:rPr>
        <w:t>tation of</w:t>
      </w:r>
      <w:r>
        <w:rPr>
          <w:spacing w:val="1"/>
          <w:w w:val="95"/>
        </w:rPr>
        <w:t xml:space="preserve"> </w:t>
      </w:r>
      <w:r>
        <w:rPr>
          <w:w w:val="95"/>
        </w:rPr>
        <w:t>this Regulation. This shall include regular</w:t>
      </w:r>
      <w:r>
        <w:rPr>
          <w:spacing w:val="1"/>
          <w:w w:val="95"/>
        </w:rPr>
        <w:t xml:space="preserve"> </w:t>
      </w:r>
      <w:r>
        <w:rPr>
          <w:w w:val="95"/>
        </w:rPr>
        <w:t>meetings</w:t>
      </w:r>
      <w:r>
        <w:rPr>
          <w:spacing w:val="1"/>
          <w:w w:val="95"/>
        </w:rPr>
        <w:t xml:space="preserve"> </w:t>
      </w:r>
      <w:r>
        <w:rPr>
          <w:w w:val="95"/>
        </w:rPr>
        <w:t>with stakeholders to identify problems and</w:t>
      </w:r>
      <w:r>
        <w:rPr>
          <w:spacing w:val="1"/>
          <w:w w:val="95"/>
        </w:rPr>
        <w:t xml:space="preserve"> </w:t>
      </w:r>
      <w:r>
        <w:rPr>
          <w:w w:val="95"/>
        </w:rPr>
        <w:t>propose</w:t>
      </w:r>
      <w:r>
        <w:rPr>
          <w:spacing w:val="1"/>
          <w:w w:val="95"/>
        </w:rPr>
        <w:t xml:space="preserve"> </w:t>
      </w:r>
      <w:r>
        <w:rPr>
          <w:w w:val="95"/>
        </w:rPr>
        <w:t>improvements notably related to the requirements for grid connection of transmi</w:t>
      </w:r>
      <w:r>
        <w:rPr>
          <w:w w:val="95"/>
        </w:rPr>
        <w:t>ssion-connected demand facilities,</w:t>
      </w:r>
      <w:r>
        <w:rPr>
          <w:spacing w:val="1"/>
          <w:w w:val="95"/>
        </w:rPr>
        <w:t xml:space="preserve"> </w:t>
      </w:r>
      <w:r>
        <w:rPr>
          <w:w w:val="95"/>
        </w:rPr>
        <w:t>transmission-connected</w:t>
      </w:r>
      <w:r>
        <w:rPr>
          <w:spacing w:val="32"/>
          <w:w w:val="95"/>
        </w:rPr>
        <w:t xml:space="preserve"> </w:t>
      </w:r>
      <w:r>
        <w:rPr>
          <w:w w:val="95"/>
        </w:rPr>
        <w:t>distribution</w:t>
      </w:r>
      <w:r>
        <w:rPr>
          <w:spacing w:val="31"/>
          <w:w w:val="95"/>
        </w:rPr>
        <w:t xml:space="preserve"> </w:t>
      </w:r>
      <w:r>
        <w:rPr>
          <w:w w:val="95"/>
        </w:rPr>
        <w:t>facilities,</w:t>
      </w:r>
      <w:r>
        <w:rPr>
          <w:spacing w:val="32"/>
          <w:w w:val="95"/>
        </w:rPr>
        <w:t xml:space="preserve"> </w:t>
      </w:r>
      <w:r>
        <w:rPr>
          <w:w w:val="95"/>
        </w:rPr>
        <w:t>distribution</w:t>
      </w:r>
      <w:r>
        <w:rPr>
          <w:spacing w:val="31"/>
          <w:w w:val="95"/>
        </w:rPr>
        <w:t xml:space="preserve"> </w:t>
      </w:r>
      <w:r>
        <w:rPr>
          <w:w w:val="95"/>
        </w:rPr>
        <w:t>systems</w:t>
      </w:r>
      <w:r>
        <w:rPr>
          <w:spacing w:val="32"/>
          <w:w w:val="95"/>
        </w:rPr>
        <w:t xml:space="preserve"> </w:t>
      </w:r>
      <w:r>
        <w:rPr>
          <w:w w:val="95"/>
        </w:rPr>
        <w:t>and</w:t>
      </w:r>
      <w:r>
        <w:rPr>
          <w:spacing w:val="32"/>
          <w:w w:val="95"/>
        </w:rPr>
        <w:t xml:space="preserve"> </w:t>
      </w:r>
      <w:r>
        <w:rPr>
          <w:w w:val="95"/>
        </w:rPr>
        <w:t>demand</w:t>
      </w:r>
      <w:r>
        <w:rPr>
          <w:spacing w:val="32"/>
          <w:w w:val="95"/>
        </w:rPr>
        <w:t xml:space="preserve"> </w:t>
      </w:r>
      <w:r>
        <w:rPr>
          <w:w w:val="95"/>
        </w:rPr>
        <w:t>units</w:t>
      </w:r>
      <w:r>
        <w:rPr>
          <w:spacing w:val="31"/>
          <w:w w:val="95"/>
        </w:rPr>
        <w:t xml:space="preserve"> </w:t>
      </w:r>
      <w:r>
        <w:rPr>
          <w:w w:val="95"/>
        </w:rPr>
        <w:t>used</w:t>
      </w:r>
      <w:r>
        <w:rPr>
          <w:spacing w:val="33"/>
          <w:w w:val="95"/>
        </w:rPr>
        <w:t xml:space="preserve"> </w:t>
      </w:r>
      <w:r>
        <w:rPr>
          <w:w w:val="95"/>
        </w:rPr>
        <w:t>by</w:t>
      </w:r>
      <w:r>
        <w:rPr>
          <w:spacing w:val="31"/>
          <w:w w:val="95"/>
        </w:rPr>
        <w:t xml:space="preserve"> </w:t>
      </w:r>
      <w:r>
        <w:rPr>
          <w:w w:val="95"/>
        </w:rPr>
        <w:t>a</w:t>
      </w:r>
      <w:r>
        <w:rPr>
          <w:spacing w:val="32"/>
          <w:w w:val="95"/>
        </w:rPr>
        <w:t xml:space="preserve"> </w:t>
      </w:r>
      <w:r>
        <w:rPr>
          <w:w w:val="95"/>
        </w:rPr>
        <w:t>demand</w:t>
      </w:r>
      <w:r>
        <w:rPr>
          <w:spacing w:val="32"/>
          <w:w w:val="95"/>
        </w:rPr>
        <w:t xml:space="preserve"> </w:t>
      </w:r>
      <w:r>
        <w:rPr>
          <w:w w:val="95"/>
        </w:rPr>
        <w:t>facility</w:t>
      </w:r>
      <w:r>
        <w:rPr>
          <w:spacing w:val="29"/>
          <w:w w:val="95"/>
        </w:rPr>
        <w:t xml:space="preserve"> </w:t>
      </w:r>
      <w:r>
        <w:rPr>
          <w:w w:val="95"/>
        </w:rPr>
        <w:t>or</w:t>
      </w:r>
      <w:r>
        <w:rPr>
          <w:spacing w:val="-37"/>
          <w:w w:val="95"/>
        </w:rPr>
        <w:t xml:space="preserve"> </w:t>
      </w:r>
      <w:r>
        <w:rPr>
          <w:w w:val="95"/>
        </w:rPr>
        <w:t>a</w:t>
      </w:r>
      <w:r>
        <w:rPr>
          <w:spacing w:val="1"/>
          <w:w w:val="95"/>
        </w:rPr>
        <w:t xml:space="preserve"> </w:t>
      </w:r>
      <w:r>
        <w:rPr>
          <w:w w:val="95"/>
        </w:rPr>
        <w:t>closed distribution system</w:t>
      </w:r>
      <w:r>
        <w:rPr>
          <w:spacing w:val="-1"/>
          <w:w w:val="95"/>
        </w:rPr>
        <w:t xml:space="preserve"> </w:t>
      </w:r>
      <w:r>
        <w:rPr>
          <w:w w:val="95"/>
        </w:rPr>
        <w:t>to</w:t>
      </w:r>
      <w:r>
        <w:rPr>
          <w:spacing w:val="-1"/>
          <w:w w:val="95"/>
        </w:rPr>
        <w:t xml:space="preserve"> </w:t>
      </w:r>
      <w:r>
        <w:rPr>
          <w:w w:val="95"/>
        </w:rPr>
        <w:t>provide</w:t>
      </w:r>
      <w:r>
        <w:rPr>
          <w:spacing w:val="1"/>
          <w:w w:val="95"/>
        </w:rPr>
        <w:t xml:space="preserve"> </w:t>
      </w:r>
      <w:r>
        <w:rPr>
          <w:w w:val="95"/>
        </w:rPr>
        <w:t>demand response</w:t>
      </w:r>
      <w:r>
        <w:rPr>
          <w:spacing w:val="1"/>
          <w:w w:val="95"/>
        </w:rPr>
        <w:t xml:space="preserve"> </w:t>
      </w:r>
      <w:r>
        <w:rPr>
          <w:w w:val="95"/>
        </w:rPr>
        <w:t>services to</w:t>
      </w:r>
      <w:r>
        <w:rPr>
          <w:spacing w:val="-1"/>
          <w:w w:val="95"/>
        </w:rPr>
        <w:t xml:space="preserve"> </w:t>
      </w:r>
      <w:r>
        <w:rPr>
          <w:w w:val="95"/>
        </w:rPr>
        <w:t>relevant</w:t>
      </w:r>
      <w:r>
        <w:rPr>
          <w:spacing w:val="1"/>
          <w:w w:val="95"/>
        </w:rPr>
        <w:t xml:space="preserve"> </w:t>
      </w:r>
      <w:r>
        <w:rPr>
          <w:w w:val="95"/>
        </w:rPr>
        <w:t>system</w:t>
      </w:r>
      <w:r>
        <w:rPr>
          <w:spacing w:val="-1"/>
          <w:w w:val="95"/>
        </w:rPr>
        <w:t xml:space="preserve"> </w:t>
      </w:r>
      <w:r>
        <w:rPr>
          <w:w w:val="95"/>
        </w:rPr>
        <w:t>operators</w:t>
      </w:r>
      <w:r>
        <w:rPr>
          <w:spacing w:val="1"/>
          <w:w w:val="95"/>
        </w:rPr>
        <w:t xml:space="preserve"> </w:t>
      </w:r>
      <w:r>
        <w:rPr>
          <w:w w:val="95"/>
        </w:rPr>
        <w:t>and</w:t>
      </w:r>
      <w:r>
        <w:rPr>
          <w:spacing w:val="1"/>
          <w:w w:val="95"/>
        </w:rPr>
        <w:t xml:space="preserve"> </w:t>
      </w:r>
      <w:r>
        <w:rPr>
          <w:w w:val="95"/>
        </w:rPr>
        <w:t>relevant</w:t>
      </w:r>
      <w:r>
        <w:rPr>
          <w:spacing w:val="1"/>
          <w:w w:val="95"/>
        </w:rPr>
        <w:t xml:space="preserve"> </w:t>
      </w:r>
      <w:r>
        <w:rPr>
          <w:w w:val="95"/>
        </w:rPr>
        <w:t>TSOs.</w:t>
      </w:r>
    </w:p>
    <w:p w14:paraId="57C61298" w14:textId="64C44787" w:rsidR="00F819AF" w:rsidRDefault="00F819AF">
      <w:pPr>
        <w:pStyle w:val="BodyText"/>
        <w:spacing w:line="228" w:lineRule="auto"/>
        <w:ind w:left="107" w:right="122"/>
        <w:jc w:val="both"/>
        <w:rPr>
          <w:w w:val="95"/>
        </w:rPr>
      </w:pPr>
    </w:p>
    <w:p w14:paraId="58F8FEFA" w14:textId="635A9D1A" w:rsidR="00F819AF" w:rsidRDefault="00F819AF">
      <w:pPr>
        <w:pStyle w:val="BodyText"/>
        <w:spacing w:line="228" w:lineRule="auto"/>
        <w:ind w:left="107" w:right="122"/>
        <w:jc w:val="both"/>
        <w:rPr>
          <w:w w:val="95"/>
        </w:rPr>
      </w:pPr>
    </w:p>
    <w:p w14:paraId="2649D7F2" w14:textId="77777777" w:rsidR="00F819AF" w:rsidRDefault="00F819AF">
      <w:pPr>
        <w:pStyle w:val="BodyText"/>
        <w:spacing w:line="228" w:lineRule="auto"/>
        <w:ind w:left="107" w:right="122"/>
        <w:jc w:val="both"/>
      </w:pPr>
    </w:p>
    <w:p w14:paraId="7D3A66B1" w14:textId="77777777" w:rsidR="00343FF6" w:rsidRDefault="00635E89">
      <w:pPr>
        <w:spacing w:before="92"/>
        <w:ind w:left="618" w:right="635"/>
        <w:jc w:val="center"/>
        <w:rPr>
          <w:i/>
          <w:sz w:val="19"/>
        </w:rPr>
      </w:pPr>
      <w:r>
        <w:rPr>
          <w:i/>
          <w:w w:val="95"/>
          <w:sz w:val="19"/>
        </w:rPr>
        <w:t>Article</w:t>
      </w:r>
      <w:r>
        <w:rPr>
          <w:i/>
          <w:spacing w:val="5"/>
          <w:w w:val="95"/>
          <w:sz w:val="19"/>
        </w:rPr>
        <w:t xml:space="preserve"> </w:t>
      </w:r>
      <w:r>
        <w:rPr>
          <w:i/>
          <w:w w:val="95"/>
          <w:sz w:val="19"/>
        </w:rPr>
        <w:t>11</w:t>
      </w:r>
    </w:p>
    <w:p w14:paraId="448288D0" w14:textId="77777777" w:rsidR="00343FF6" w:rsidRDefault="00343FF6">
      <w:pPr>
        <w:pStyle w:val="BodyText"/>
        <w:rPr>
          <w:i/>
          <w:sz w:val="22"/>
        </w:rPr>
      </w:pPr>
    </w:p>
    <w:p w14:paraId="5EC77EC9" w14:textId="77777777" w:rsidR="00343FF6" w:rsidRDefault="00635E89">
      <w:pPr>
        <w:pStyle w:val="Heading1"/>
        <w:spacing w:before="132"/>
      </w:pPr>
      <w:r>
        <w:rPr>
          <w:w w:val="90"/>
        </w:rPr>
        <w:t>Confidentiality</w:t>
      </w:r>
      <w:r>
        <w:rPr>
          <w:spacing w:val="30"/>
          <w:w w:val="90"/>
        </w:rPr>
        <w:t xml:space="preserve"> </w:t>
      </w:r>
      <w:r>
        <w:rPr>
          <w:w w:val="90"/>
        </w:rPr>
        <w:t>obligations</w:t>
      </w:r>
    </w:p>
    <w:p w14:paraId="2657BC17" w14:textId="77777777" w:rsidR="00343FF6" w:rsidRDefault="00343FF6">
      <w:pPr>
        <w:pStyle w:val="BodyText"/>
        <w:spacing w:before="2"/>
        <w:rPr>
          <w:rFonts w:ascii="Book Antiqua"/>
          <w:b/>
          <w:sz w:val="32"/>
        </w:rPr>
      </w:pPr>
    </w:p>
    <w:p w14:paraId="0ED77462" w14:textId="77777777" w:rsidR="00343FF6" w:rsidRDefault="00635E89">
      <w:pPr>
        <w:pStyle w:val="ListParagraph"/>
        <w:numPr>
          <w:ilvl w:val="0"/>
          <w:numId w:val="86"/>
        </w:numPr>
        <w:tabs>
          <w:tab w:val="left" w:pos="540"/>
        </w:tabs>
        <w:spacing w:line="228" w:lineRule="auto"/>
        <w:ind w:firstLine="0"/>
        <w:rPr>
          <w:sz w:val="19"/>
        </w:rPr>
      </w:pPr>
      <w:r>
        <w:rPr>
          <w:spacing w:val="-1"/>
          <w:w w:val="95"/>
          <w:sz w:val="19"/>
        </w:rPr>
        <w:t>Any</w:t>
      </w:r>
      <w:r>
        <w:rPr>
          <w:spacing w:val="-6"/>
          <w:w w:val="95"/>
          <w:sz w:val="19"/>
        </w:rPr>
        <w:t xml:space="preserve"> </w:t>
      </w:r>
      <w:r>
        <w:rPr>
          <w:spacing w:val="-1"/>
          <w:w w:val="95"/>
          <w:sz w:val="19"/>
        </w:rPr>
        <w:t>confidential</w:t>
      </w:r>
      <w:r>
        <w:rPr>
          <w:spacing w:val="-2"/>
          <w:w w:val="95"/>
          <w:sz w:val="19"/>
        </w:rPr>
        <w:t xml:space="preserve"> </w:t>
      </w:r>
      <w:r>
        <w:rPr>
          <w:spacing w:val="-1"/>
          <w:w w:val="95"/>
          <w:sz w:val="19"/>
        </w:rPr>
        <w:t xml:space="preserve">information received, </w:t>
      </w:r>
      <w:r>
        <w:rPr>
          <w:w w:val="95"/>
          <w:sz w:val="19"/>
        </w:rPr>
        <w:t>exchanged</w:t>
      </w:r>
      <w:r>
        <w:rPr>
          <w:spacing w:val="-3"/>
          <w:w w:val="95"/>
          <w:sz w:val="19"/>
        </w:rPr>
        <w:t xml:space="preserve"> </w:t>
      </w:r>
      <w:r>
        <w:rPr>
          <w:w w:val="95"/>
          <w:sz w:val="19"/>
        </w:rPr>
        <w:t>or</w:t>
      </w:r>
      <w:r>
        <w:rPr>
          <w:spacing w:val="3"/>
          <w:w w:val="95"/>
          <w:sz w:val="19"/>
        </w:rPr>
        <w:t xml:space="preserve"> </w:t>
      </w:r>
      <w:r>
        <w:rPr>
          <w:w w:val="95"/>
          <w:sz w:val="19"/>
        </w:rPr>
        <w:t>transmitted</w:t>
      </w:r>
      <w:r>
        <w:rPr>
          <w:spacing w:val="-1"/>
          <w:w w:val="95"/>
          <w:sz w:val="19"/>
        </w:rPr>
        <w:t xml:space="preserve"> </w:t>
      </w:r>
      <w:r>
        <w:rPr>
          <w:w w:val="95"/>
          <w:sz w:val="19"/>
        </w:rPr>
        <w:t>pursuant</w:t>
      </w:r>
      <w:r>
        <w:rPr>
          <w:spacing w:val="-2"/>
          <w:w w:val="95"/>
          <w:sz w:val="19"/>
        </w:rPr>
        <w:t xml:space="preserve"> </w:t>
      </w:r>
      <w:r>
        <w:rPr>
          <w:w w:val="95"/>
          <w:sz w:val="19"/>
        </w:rPr>
        <w:t>to</w:t>
      </w:r>
      <w:r>
        <w:rPr>
          <w:spacing w:val="-3"/>
          <w:w w:val="95"/>
          <w:sz w:val="19"/>
        </w:rPr>
        <w:t xml:space="preserve"> </w:t>
      </w:r>
      <w:r>
        <w:rPr>
          <w:w w:val="95"/>
          <w:sz w:val="19"/>
        </w:rPr>
        <w:t>this</w:t>
      </w:r>
      <w:r>
        <w:rPr>
          <w:spacing w:val="-2"/>
          <w:w w:val="95"/>
          <w:sz w:val="19"/>
        </w:rPr>
        <w:t xml:space="preserve"> </w:t>
      </w:r>
      <w:r>
        <w:rPr>
          <w:w w:val="95"/>
          <w:sz w:val="19"/>
        </w:rPr>
        <w:t>Regulation</w:t>
      </w:r>
      <w:r>
        <w:rPr>
          <w:spacing w:val="-1"/>
          <w:w w:val="95"/>
          <w:sz w:val="19"/>
        </w:rPr>
        <w:t xml:space="preserve"> </w:t>
      </w:r>
      <w:r>
        <w:rPr>
          <w:w w:val="95"/>
          <w:sz w:val="19"/>
        </w:rPr>
        <w:t>shall</w:t>
      </w:r>
      <w:r>
        <w:rPr>
          <w:spacing w:val="-1"/>
          <w:w w:val="95"/>
          <w:sz w:val="19"/>
        </w:rPr>
        <w:t xml:space="preserve"> </w:t>
      </w:r>
      <w:r>
        <w:rPr>
          <w:w w:val="95"/>
          <w:sz w:val="19"/>
        </w:rPr>
        <w:t>be</w:t>
      </w:r>
      <w:r>
        <w:rPr>
          <w:spacing w:val="-1"/>
          <w:w w:val="95"/>
          <w:sz w:val="19"/>
        </w:rPr>
        <w:t xml:space="preserve"> </w:t>
      </w:r>
      <w:r>
        <w:rPr>
          <w:w w:val="95"/>
          <w:sz w:val="19"/>
        </w:rPr>
        <w:t>subject</w:t>
      </w:r>
      <w:r>
        <w:rPr>
          <w:spacing w:val="-2"/>
          <w:w w:val="95"/>
          <w:sz w:val="19"/>
        </w:rPr>
        <w:t xml:space="preserve"> </w:t>
      </w:r>
      <w:r>
        <w:rPr>
          <w:w w:val="95"/>
          <w:sz w:val="19"/>
        </w:rPr>
        <w:t>to</w:t>
      </w:r>
      <w:r>
        <w:rPr>
          <w:spacing w:val="-3"/>
          <w:w w:val="95"/>
          <w:sz w:val="19"/>
        </w:rPr>
        <w:t xml:space="preserve"> </w:t>
      </w:r>
      <w:r>
        <w:rPr>
          <w:w w:val="95"/>
          <w:sz w:val="19"/>
        </w:rPr>
        <w:t>the</w:t>
      </w:r>
      <w:r>
        <w:rPr>
          <w:spacing w:val="-37"/>
          <w:w w:val="95"/>
          <w:sz w:val="19"/>
        </w:rPr>
        <w:t xml:space="preserve"> </w:t>
      </w:r>
      <w:r>
        <w:rPr>
          <w:sz w:val="19"/>
        </w:rPr>
        <w:t>conditions</w:t>
      </w:r>
      <w:r>
        <w:rPr>
          <w:spacing w:val="8"/>
          <w:sz w:val="19"/>
        </w:rPr>
        <w:t xml:space="preserve"> </w:t>
      </w:r>
      <w:r>
        <w:rPr>
          <w:sz w:val="19"/>
        </w:rPr>
        <w:t>of</w:t>
      </w:r>
      <w:r>
        <w:rPr>
          <w:spacing w:val="9"/>
          <w:sz w:val="19"/>
        </w:rPr>
        <w:t xml:space="preserve"> </w:t>
      </w:r>
      <w:r>
        <w:rPr>
          <w:sz w:val="19"/>
        </w:rPr>
        <w:t>professional</w:t>
      </w:r>
      <w:r>
        <w:rPr>
          <w:spacing w:val="8"/>
          <w:sz w:val="19"/>
        </w:rPr>
        <w:t xml:space="preserve"> </w:t>
      </w:r>
      <w:r>
        <w:rPr>
          <w:sz w:val="19"/>
        </w:rPr>
        <w:t>secrecy</w:t>
      </w:r>
      <w:r>
        <w:rPr>
          <w:spacing w:val="9"/>
          <w:sz w:val="19"/>
        </w:rPr>
        <w:t xml:space="preserve"> </w:t>
      </w:r>
      <w:r>
        <w:rPr>
          <w:sz w:val="19"/>
        </w:rPr>
        <w:t>laid</w:t>
      </w:r>
      <w:r>
        <w:rPr>
          <w:spacing w:val="10"/>
          <w:sz w:val="19"/>
        </w:rPr>
        <w:t xml:space="preserve"> </w:t>
      </w:r>
      <w:r>
        <w:rPr>
          <w:sz w:val="19"/>
        </w:rPr>
        <w:t>down</w:t>
      </w:r>
      <w:r>
        <w:rPr>
          <w:spacing w:val="9"/>
          <w:sz w:val="19"/>
        </w:rPr>
        <w:t xml:space="preserve"> </w:t>
      </w:r>
      <w:r>
        <w:rPr>
          <w:sz w:val="19"/>
        </w:rPr>
        <w:t>in</w:t>
      </w:r>
      <w:r>
        <w:rPr>
          <w:spacing w:val="8"/>
          <w:sz w:val="19"/>
        </w:rPr>
        <w:t xml:space="preserve"> </w:t>
      </w:r>
      <w:r>
        <w:rPr>
          <w:sz w:val="19"/>
        </w:rPr>
        <w:t>paragraphs</w:t>
      </w:r>
      <w:r>
        <w:rPr>
          <w:spacing w:val="8"/>
          <w:sz w:val="19"/>
        </w:rPr>
        <w:t xml:space="preserve"> </w:t>
      </w:r>
      <w:r>
        <w:rPr>
          <w:sz w:val="19"/>
        </w:rPr>
        <w:t>2,</w:t>
      </w:r>
      <w:r>
        <w:rPr>
          <w:spacing w:val="9"/>
          <w:sz w:val="19"/>
        </w:rPr>
        <w:t xml:space="preserve"> </w:t>
      </w:r>
      <w:r>
        <w:rPr>
          <w:sz w:val="19"/>
        </w:rPr>
        <w:t>3</w:t>
      </w:r>
      <w:r>
        <w:rPr>
          <w:spacing w:val="9"/>
          <w:sz w:val="19"/>
        </w:rPr>
        <w:t xml:space="preserve"> </w:t>
      </w:r>
      <w:r>
        <w:rPr>
          <w:sz w:val="19"/>
        </w:rPr>
        <w:t>and</w:t>
      </w:r>
      <w:r>
        <w:rPr>
          <w:spacing w:val="11"/>
          <w:sz w:val="19"/>
        </w:rPr>
        <w:t xml:space="preserve"> </w:t>
      </w:r>
      <w:r>
        <w:rPr>
          <w:sz w:val="19"/>
        </w:rPr>
        <w:t>4.</w:t>
      </w:r>
    </w:p>
    <w:p w14:paraId="7A9885A7" w14:textId="77777777" w:rsidR="00343FF6" w:rsidRDefault="00343FF6">
      <w:pPr>
        <w:pStyle w:val="BodyText"/>
        <w:rPr>
          <w:sz w:val="22"/>
        </w:rPr>
      </w:pPr>
    </w:p>
    <w:p w14:paraId="484C3E65" w14:textId="77777777" w:rsidR="00343FF6" w:rsidRDefault="00635E89">
      <w:pPr>
        <w:pStyle w:val="ListParagraph"/>
        <w:numPr>
          <w:ilvl w:val="0"/>
          <w:numId w:val="86"/>
        </w:numPr>
        <w:tabs>
          <w:tab w:val="left" w:pos="540"/>
        </w:tabs>
        <w:spacing w:before="141" w:line="228" w:lineRule="auto"/>
        <w:ind w:firstLine="0"/>
        <w:rPr>
          <w:sz w:val="19"/>
        </w:rPr>
      </w:pPr>
      <w:r>
        <w:rPr>
          <w:w w:val="95"/>
          <w:sz w:val="19"/>
        </w:rPr>
        <w:t>The obligation of</w:t>
      </w:r>
      <w:r>
        <w:rPr>
          <w:w w:val="95"/>
          <w:sz w:val="19"/>
        </w:rPr>
        <w:t xml:space="preserve"> professional secrecy shall apply to any persons, regulatory authorities, or entities subject to the</w:t>
      </w:r>
      <w:r>
        <w:rPr>
          <w:spacing w:val="1"/>
          <w:w w:val="95"/>
          <w:sz w:val="19"/>
        </w:rPr>
        <w:t xml:space="preserve"> </w:t>
      </w:r>
      <w:r>
        <w:rPr>
          <w:sz w:val="19"/>
        </w:rPr>
        <w:t>provisions</w:t>
      </w:r>
      <w:r>
        <w:rPr>
          <w:spacing w:val="12"/>
          <w:sz w:val="19"/>
        </w:rPr>
        <w:t xml:space="preserve"> </w:t>
      </w:r>
      <w:r>
        <w:rPr>
          <w:sz w:val="19"/>
        </w:rPr>
        <w:t>of</w:t>
      </w:r>
      <w:r>
        <w:rPr>
          <w:spacing w:val="19"/>
          <w:sz w:val="19"/>
        </w:rPr>
        <w:t xml:space="preserve"> </w:t>
      </w:r>
      <w:r>
        <w:rPr>
          <w:sz w:val="19"/>
        </w:rPr>
        <w:t>this</w:t>
      </w:r>
      <w:r>
        <w:rPr>
          <w:spacing w:val="14"/>
          <w:sz w:val="19"/>
        </w:rPr>
        <w:t xml:space="preserve"> </w:t>
      </w:r>
      <w:r>
        <w:rPr>
          <w:sz w:val="19"/>
        </w:rPr>
        <w:t>Regulation.</w:t>
      </w:r>
    </w:p>
    <w:p w14:paraId="300283BB" w14:textId="77777777" w:rsidR="00343FF6" w:rsidRDefault="00343FF6">
      <w:pPr>
        <w:pStyle w:val="BodyText"/>
        <w:rPr>
          <w:sz w:val="22"/>
        </w:rPr>
      </w:pPr>
    </w:p>
    <w:p w14:paraId="6B846B02" w14:textId="77777777" w:rsidR="00343FF6" w:rsidRDefault="00635E89">
      <w:pPr>
        <w:pStyle w:val="ListParagraph"/>
        <w:numPr>
          <w:ilvl w:val="0"/>
          <w:numId w:val="86"/>
        </w:numPr>
        <w:tabs>
          <w:tab w:val="left" w:pos="540"/>
        </w:tabs>
        <w:spacing w:before="141" w:line="228" w:lineRule="auto"/>
        <w:ind w:right="123" w:firstLine="0"/>
        <w:rPr>
          <w:sz w:val="19"/>
        </w:rPr>
      </w:pPr>
      <w:r>
        <w:rPr>
          <w:w w:val="95"/>
          <w:sz w:val="19"/>
        </w:rPr>
        <w:t>Confidential information received by the persons, regulatory authorities, or entities referred to in paragraph 2 in</w:t>
      </w:r>
      <w:r>
        <w:rPr>
          <w:spacing w:val="1"/>
          <w:w w:val="95"/>
          <w:sz w:val="19"/>
        </w:rPr>
        <w:t xml:space="preserve"> </w:t>
      </w:r>
      <w:r>
        <w:rPr>
          <w:w w:val="95"/>
          <w:sz w:val="19"/>
        </w:rPr>
        <w:t>the cou</w:t>
      </w:r>
      <w:r>
        <w:rPr>
          <w:w w:val="95"/>
          <w:sz w:val="19"/>
        </w:rPr>
        <w:t>rse of their duties may not be divulged to any other person or authority, without prejudice to cases covered by</w:t>
      </w:r>
      <w:r>
        <w:rPr>
          <w:spacing w:val="1"/>
          <w:w w:val="95"/>
          <w:sz w:val="19"/>
        </w:rPr>
        <w:t xml:space="preserve"> </w:t>
      </w:r>
      <w:r>
        <w:rPr>
          <w:sz w:val="19"/>
        </w:rPr>
        <w:t>national</w:t>
      </w:r>
      <w:r>
        <w:rPr>
          <w:spacing w:val="7"/>
          <w:sz w:val="19"/>
        </w:rPr>
        <w:t xml:space="preserve"> </w:t>
      </w:r>
      <w:r>
        <w:rPr>
          <w:sz w:val="19"/>
        </w:rPr>
        <w:t>law,</w:t>
      </w:r>
      <w:r>
        <w:rPr>
          <w:spacing w:val="8"/>
          <w:sz w:val="19"/>
        </w:rPr>
        <w:t xml:space="preserve"> </w:t>
      </w:r>
      <w:r>
        <w:rPr>
          <w:sz w:val="19"/>
        </w:rPr>
        <w:t>the</w:t>
      </w:r>
      <w:r>
        <w:rPr>
          <w:spacing w:val="7"/>
          <w:sz w:val="19"/>
        </w:rPr>
        <w:t xml:space="preserve"> </w:t>
      </w:r>
      <w:r>
        <w:rPr>
          <w:sz w:val="19"/>
        </w:rPr>
        <w:t>other</w:t>
      </w:r>
      <w:r>
        <w:rPr>
          <w:spacing w:val="10"/>
          <w:sz w:val="19"/>
        </w:rPr>
        <w:t xml:space="preserve"> </w:t>
      </w:r>
      <w:r>
        <w:rPr>
          <w:sz w:val="19"/>
        </w:rPr>
        <w:t>provisions</w:t>
      </w:r>
      <w:r>
        <w:rPr>
          <w:spacing w:val="7"/>
          <w:sz w:val="19"/>
        </w:rPr>
        <w:t xml:space="preserve"> </w:t>
      </w:r>
      <w:r>
        <w:rPr>
          <w:sz w:val="19"/>
        </w:rPr>
        <w:t>of</w:t>
      </w:r>
      <w:r>
        <w:rPr>
          <w:spacing w:val="10"/>
          <w:sz w:val="19"/>
        </w:rPr>
        <w:t xml:space="preserve"> </w:t>
      </w:r>
      <w:r>
        <w:rPr>
          <w:sz w:val="19"/>
        </w:rPr>
        <w:t>this</w:t>
      </w:r>
      <w:r>
        <w:rPr>
          <w:spacing w:val="7"/>
          <w:sz w:val="19"/>
        </w:rPr>
        <w:t xml:space="preserve"> </w:t>
      </w:r>
      <w:r>
        <w:rPr>
          <w:sz w:val="19"/>
        </w:rPr>
        <w:t>Regulation</w:t>
      </w:r>
      <w:r>
        <w:rPr>
          <w:spacing w:val="7"/>
          <w:sz w:val="19"/>
        </w:rPr>
        <w:t xml:space="preserve"> </w:t>
      </w:r>
      <w:r>
        <w:rPr>
          <w:sz w:val="19"/>
        </w:rPr>
        <w:t>or</w:t>
      </w:r>
      <w:r>
        <w:rPr>
          <w:spacing w:val="7"/>
          <w:sz w:val="19"/>
        </w:rPr>
        <w:t xml:space="preserve"> </w:t>
      </w:r>
      <w:r>
        <w:rPr>
          <w:sz w:val="19"/>
        </w:rPr>
        <w:t>other</w:t>
      </w:r>
      <w:r>
        <w:rPr>
          <w:spacing w:val="11"/>
          <w:sz w:val="19"/>
        </w:rPr>
        <w:t xml:space="preserve"> </w:t>
      </w:r>
      <w:r>
        <w:rPr>
          <w:sz w:val="19"/>
        </w:rPr>
        <w:t>relevant</w:t>
      </w:r>
      <w:r>
        <w:rPr>
          <w:spacing w:val="7"/>
          <w:sz w:val="19"/>
        </w:rPr>
        <w:t xml:space="preserve"> </w:t>
      </w:r>
      <w:r>
        <w:rPr>
          <w:sz w:val="19"/>
        </w:rPr>
        <w:t>Union</w:t>
      </w:r>
      <w:r>
        <w:rPr>
          <w:spacing w:val="6"/>
          <w:sz w:val="19"/>
        </w:rPr>
        <w:t xml:space="preserve"> </w:t>
      </w:r>
      <w:r>
        <w:rPr>
          <w:sz w:val="19"/>
        </w:rPr>
        <w:t>law.</w:t>
      </w:r>
    </w:p>
    <w:p w14:paraId="520A0FE8" w14:textId="77777777" w:rsidR="00343FF6" w:rsidRDefault="00343FF6">
      <w:pPr>
        <w:pStyle w:val="BodyText"/>
        <w:rPr>
          <w:sz w:val="22"/>
        </w:rPr>
      </w:pPr>
    </w:p>
    <w:p w14:paraId="67110B93" w14:textId="77777777" w:rsidR="00343FF6" w:rsidRDefault="00635E89">
      <w:pPr>
        <w:pStyle w:val="ListParagraph"/>
        <w:numPr>
          <w:ilvl w:val="0"/>
          <w:numId w:val="86"/>
        </w:numPr>
        <w:tabs>
          <w:tab w:val="left" w:pos="540"/>
        </w:tabs>
        <w:spacing w:before="140" w:line="228" w:lineRule="auto"/>
        <w:ind w:firstLine="0"/>
        <w:rPr>
          <w:sz w:val="19"/>
        </w:rPr>
      </w:pPr>
      <w:r>
        <w:rPr>
          <w:w w:val="95"/>
          <w:sz w:val="19"/>
        </w:rPr>
        <w:t>Without prejudice to cases covered by national or Union law,</w:t>
      </w:r>
      <w:r>
        <w:rPr>
          <w:w w:val="95"/>
          <w:sz w:val="19"/>
        </w:rPr>
        <w:t xml:space="preserve"> regulatory authorities, entities, or persons who</w:t>
      </w:r>
      <w:r>
        <w:rPr>
          <w:spacing w:val="1"/>
          <w:w w:val="95"/>
          <w:sz w:val="19"/>
        </w:rPr>
        <w:t xml:space="preserve"> </w:t>
      </w:r>
      <w:r>
        <w:rPr>
          <w:w w:val="95"/>
          <w:sz w:val="19"/>
        </w:rPr>
        <w:t>receive confidential information pursuant to this Regulation may use it only for the purpose of carrying out their duties</w:t>
      </w:r>
      <w:r>
        <w:rPr>
          <w:spacing w:val="1"/>
          <w:w w:val="95"/>
          <w:sz w:val="19"/>
        </w:rPr>
        <w:t xml:space="preserve"> </w:t>
      </w:r>
      <w:r>
        <w:rPr>
          <w:sz w:val="19"/>
        </w:rPr>
        <w:t>under</w:t>
      </w:r>
      <w:r>
        <w:rPr>
          <w:spacing w:val="19"/>
          <w:sz w:val="19"/>
        </w:rPr>
        <w:t xml:space="preserve"> </w:t>
      </w:r>
      <w:r>
        <w:rPr>
          <w:sz w:val="19"/>
        </w:rPr>
        <w:t>this</w:t>
      </w:r>
      <w:r>
        <w:rPr>
          <w:spacing w:val="15"/>
          <w:sz w:val="19"/>
        </w:rPr>
        <w:t xml:space="preserve"> </w:t>
      </w:r>
      <w:r>
        <w:rPr>
          <w:sz w:val="19"/>
        </w:rPr>
        <w:t>Regulation.</w:t>
      </w:r>
    </w:p>
    <w:p w14:paraId="13F5ED82" w14:textId="77777777" w:rsidR="00343FF6" w:rsidRDefault="00343FF6">
      <w:pPr>
        <w:pStyle w:val="BodyText"/>
        <w:rPr>
          <w:sz w:val="22"/>
        </w:rPr>
      </w:pPr>
    </w:p>
    <w:p w14:paraId="5CA5454E" w14:textId="77777777" w:rsidR="00343FF6" w:rsidRDefault="00343FF6">
      <w:pPr>
        <w:pStyle w:val="BodyText"/>
        <w:rPr>
          <w:sz w:val="22"/>
        </w:rPr>
      </w:pPr>
    </w:p>
    <w:p w14:paraId="4B609A33" w14:textId="77777777" w:rsidR="00343FF6" w:rsidRDefault="00635E89">
      <w:pPr>
        <w:spacing w:before="142"/>
        <w:ind w:left="617" w:right="635"/>
        <w:jc w:val="center"/>
        <w:rPr>
          <w:sz w:val="17"/>
        </w:rPr>
      </w:pPr>
      <w:r>
        <w:rPr>
          <w:w w:val="90"/>
          <w:sz w:val="17"/>
        </w:rPr>
        <w:t>TITLE</w:t>
      </w:r>
      <w:r>
        <w:rPr>
          <w:spacing w:val="10"/>
          <w:w w:val="90"/>
          <w:sz w:val="17"/>
        </w:rPr>
        <w:t xml:space="preserve"> </w:t>
      </w:r>
      <w:r>
        <w:rPr>
          <w:w w:val="90"/>
          <w:sz w:val="17"/>
        </w:rPr>
        <w:t>II</w:t>
      </w:r>
    </w:p>
    <w:p w14:paraId="540880B3" w14:textId="77777777" w:rsidR="00343FF6" w:rsidRDefault="00343FF6">
      <w:pPr>
        <w:pStyle w:val="BodyText"/>
        <w:spacing w:before="1"/>
        <w:rPr>
          <w:sz w:val="23"/>
        </w:rPr>
      </w:pPr>
    </w:p>
    <w:p w14:paraId="653E3BA0" w14:textId="77777777" w:rsidR="00343FF6" w:rsidRDefault="00635E89">
      <w:pPr>
        <w:spacing w:before="1" w:line="218" w:lineRule="auto"/>
        <w:ind w:left="618" w:right="636"/>
        <w:jc w:val="center"/>
        <w:rPr>
          <w:rFonts w:ascii="Book Antiqua"/>
          <w:b/>
          <w:sz w:val="17"/>
        </w:rPr>
      </w:pPr>
      <w:r>
        <w:rPr>
          <w:rFonts w:ascii="Book Antiqua"/>
          <w:b/>
          <w:w w:val="90"/>
          <w:sz w:val="17"/>
        </w:rPr>
        <w:t>CONNECTION</w:t>
      </w:r>
      <w:r>
        <w:rPr>
          <w:rFonts w:ascii="Book Antiqua"/>
          <w:b/>
          <w:spacing w:val="27"/>
          <w:w w:val="90"/>
          <w:sz w:val="17"/>
        </w:rPr>
        <w:t xml:space="preserve"> </w:t>
      </w:r>
      <w:r>
        <w:rPr>
          <w:rFonts w:ascii="Book Antiqua"/>
          <w:b/>
          <w:w w:val="90"/>
          <w:sz w:val="17"/>
        </w:rPr>
        <w:t>OF</w:t>
      </w:r>
      <w:r>
        <w:rPr>
          <w:rFonts w:ascii="Book Antiqua"/>
          <w:b/>
          <w:spacing w:val="28"/>
          <w:w w:val="90"/>
          <w:sz w:val="17"/>
        </w:rPr>
        <w:t xml:space="preserve"> </w:t>
      </w:r>
      <w:r>
        <w:rPr>
          <w:rFonts w:ascii="Book Antiqua"/>
          <w:b/>
          <w:w w:val="90"/>
          <w:sz w:val="17"/>
        </w:rPr>
        <w:t>TRANSMISSION-CONNECTED</w:t>
      </w:r>
      <w:r>
        <w:rPr>
          <w:rFonts w:ascii="Book Antiqua"/>
          <w:b/>
          <w:spacing w:val="28"/>
          <w:w w:val="90"/>
          <w:sz w:val="17"/>
        </w:rPr>
        <w:t xml:space="preserve"> </w:t>
      </w:r>
      <w:r>
        <w:rPr>
          <w:rFonts w:ascii="Book Antiqua"/>
          <w:b/>
          <w:w w:val="90"/>
          <w:sz w:val="17"/>
        </w:rPr>
        <w:t>DEMAND</w:t>
      </w:r>
      <w:r>
        <w:rPr>
          <w:rFonts w:ascii="Book Antiqua"/>
          <w:b/>
          <w:spacing w:val="29"/>
          <w:w w:val="90"/>
          <w:sz w:val="17"/>
        </w:rPr>
        <w:t xml:space="preserve"> </w:t>
      </w:r>
      <w:r>
        <w:rPr>
          <w:rFonts w:ascii="Book Antiqua"/>
          <w:b/>
          <w:w w:val="90"/>
          <w:sz w:val="17"/>
        </w:rPr>
        <w:t>FACIL</w:t>
      </w:r>
      <w:r>
        <w:rPr>
          <w:rFonts w:ascii="Book Antiqua"/>
          <w:b/>
          <w:w w:val="90"/>
          <w:sz w:val="17"/>
        </w:rPr>
        <w:t>ITIES,</w:t>
      </w:r>
      <w:r>
        <w:rPr>
          <w:rFonts w:ascii="Book Antiqua"/>
          <w:b/>
          <w:spacing w:val="28"/>
          <w:w w:val="90"/>
          <w:sz w:val="17"/>
        </w:rPr>
        <w:t xml:space="preserve"> </w:t>
      </w:r>
      <w:r>
        <w:rPr>
          <w:rFonts w:ascii="Book Antiqua"/>
          <w:b/>
          <w:w w:val="90"/>
          <w:sz w:val="17"/>
        </w:rPr>
        <w:t>TRANSMISSION-CONNECTED</w:t>
      </w:r>
      <w:r>
        <w:rPr>
          <w:rFonts w:ascii="Book Antiqua"/>
          <w:b/>
          <w:spacing w:val="-36"/>
          <w:w w:val="90"/>
          <w:sz w:val="17"/>
        </w:rPr>
        <w:t xml:space="preserve"> </w:t>
      </w:r>
      <w:r>
        <w:rPr>
          <w:rFonts w:ascii="Book Antiqua"/>
          <w:b/>
          <w:sz w:val="17"/>
        </w:rPr>
        <w:t>DISTRIBUTION FACILITIES</w:t>
      </w:r>
      <w:r>
        <w:rPr>
          <w:rFonts w:ascii="Book Antiqua"/>
          <w:b/>
          <w:spacing w:val="-1"/>
          <w:sz w:val="17"/>
        </w:rPr>
        <w:t xml:space="preserve"> </w:t>
      </w:r>
      <w:r>
        <w:rPr>
          <w:rFonts w:ascii="Book Antiqua"/>
          <w:b/>
          <w:sz w:val="17"/>
        </w:rPr>
        <w:t>AND</w:t>
      </w:r>
      <w:r>
        <w:rPr>
          <w:rFonts w:ascii="Book Antiqua"/>
          <w:b/>
          <w:spacing w:val="1"/>
          <w:sz w:val="17"/>
        </w:rPr>
        <w:t xml:space="preserve"> </w:t>
      </w:r>
      <w:r>
        <w:rPr>
          <w:rFonts w:ascii="Book Antiqua"/>
          <w:b/>
          <w:sz w:val="17"/>
        </w:rPr>
        <w:t>DISTRIBUTION</w:t>
      </w:r>
      <w:r>
        <w:rPr>
          <w:rFonts w:ascii="Book Antiqua"/>
          <w:b/>
          <w:spacing w:val="1"/>
          <w:sz w:val="17"/>
        </w:rPr>
        <w:t xml:space="preserve"> </w:t>
      </w:r>
      <w:r>
        <w:rPr>
          <w:rFonts w:ascii="Book Antiqua"/>
          <w:b/>
          <w:sz w:val="17"/>
        </w:rPr>
        <w:t>SYSTEMS</w:t>
      </w:r>
    </w:p>
    <w:p w14:paraId="1F8258D8" w14:textId="77777777" w:rsidR="00343FF6" w:rsidRDefault="00343FF6">
      <w:pPr>
        <w:pStyle w:val="BodyText"/>
        <w:rPr>
          <w:rFonts w:ascii="Book Antiqua"/>
          <w:b/>
          <w:sz w:val="20"/>
        </w:rPr>
      </w:pPr>
    </w:p>
    <w:p w14:paraId="669729A3" w14:textId="77777777" w:rsidR="00343FF6" w:rsidRDefault="00343FF6">
      <w:pPr>
        <w:pStyle w:val="BodyText"/>
        <w:rPr>
          <w:rFonts w:ascii="Book Antiqua"/>
          <w:b/>
          <w:sz w:val="23"/>
        </w:rPr>
      </w:pPr>
    </w:p>
    <w:p w14:paraId="502543E1" w14:textId="77777777" w:rsidR="00343FF6" w:rsidRDefault="00635E89">
      <w:pPr>
        <w:ind w:left="618" w:right="635"/>
        <w:jc w:val="center"/>
        <w:rPr>
          <w:i/>
          <w:sz w:val="17"/>
        </w:rPr>
      </w:pPr>
      <w:r>
        <w:rPr>
          <w:i/>
          <w:sz w:val="17"/>
        </w:rPr>
        <w:t>CHAPTER</w:t>
      </w:r>
      <w:r>
        <w:rPr>
          <w:i/>
          <w:spacing w:val="8"/>
          <w:sz w:val="17"/>
        </w:rPr>
        <w:t xml:space="preserve"> </w:t>
      </w:r>
      <w:r>
        <w:rPr>
          <w:i/>
          <w:sz w:val="17"/>
        </w:rPr>
        <w:t>1</w:t>
      </w:r>
    </w:p>
    <w:p w14:paraId="40A9FDA2" w14:textId="77777777" w:rsidR="00343FF6" w:rsidRDefault="00343FF6">
      <w:pPr>
        <w:pStyle w:val="BodyText"/>
        <w:spacing w:before="7"/>
        <w:rPr>
          <w:i/>
          <w:sz w:val="21"/>
        </w:rPr>
      </w:pPr>
    </w:p>
    <w:p w14:paraId="54740319" w14:textId="77777777" w:rsidR="00343FF6" w:rsidRDefault="00635E89">
      <w:pPr>
        <w:pStyle w:val="Heading2"/>
        <w:spacing w:before="1"/>
      </w:pPr>
      <w:r>
        <w:rPr>
          <w:spacing w:val="-1"/>
          <w:w w:val="90"/>
        </w:rPr>
        <w:t>General</w:t>
      </w:r>
      <w:r>
        <w:rPr>
          <w:w w:val="90"/>
        </w:rPr>
        <w:t xml:space="preserve"> requirements</w:t>
      </w:r>
    </w:p>
    <w:p w14:paraId="01A7A85C" w14:textId="77777777" w:rsidR="00343FF6" w:rsidRDefault="00343FF6">
      <w:pPr>
        <w:pStyle w:val="BodyText"/>
        <w:rPr>
          <w:b/>
          <w:i/>
          <w:sz w:val="22"/>
        </w:rPr>
      </w:pPr>
    </w:p>
    <w:p w14:paraId="17F26F79" w14:textId="77777777" w:rsidR="00343FF6" w:rsidRDefault="00635E89">
      <w:pPr>
        <w:spacing w:before="130"/>
        <w:ind w:left="618" w:right="635"/>
        <w:jc w:val="center"/>
        <w:rPr>
          <w:i/>
          <w:sz w:val="19"/>
        </w:rPr>
      </w:pPr>
      <w:r>
        <w:rPr>
          <w:i/>
          <w:w w:val="95"/>
          <w:sz w:val="19"/>
        </w:rPr>
        <w:t>Article</w:t>
      </w:r>
      <w:r>
        <w:rPr>
          <w:i/>
          <w:spacing w:val="5"/>
          <w:w w:val="95"/>
          <w:sz w:val="19"/>
        </w:rPr>
        <w:t xml:space="preserve"> </w:t>
      </w:r>
      <w:r>
        <w:rPr>
          <w:i/>
          <w:w w:val="95"/>
          <w:sz w:val="19"/>
        </w:rPr>
        <w:t>12</w:t>
      </w:r>
    </w:p>
    <w:p w14:paraId="4AAB2237" w14:textId="77777777" w:rsidR="00343FF6" w:rsidRDefault="00343FF6">
      <w:pPr>
        <w:pStyle w:val="BodyText"/>
        <w:rPr>
          <w:i/>
          <w:sz w:val="22"/>
        </w:rPr>
      </w:pPr>
    </w:p>
    <w:p w14:paraId="224C723C" w14:textId="77777777" w:rsidR="00343FF6" w:rsidRDefault="00635E89">
      <w:pPr>
        <w:pStyle w:val="Heading1"/>
        <w:spacing w:before="132"/>
        <w:ind w:left="617"/>
      </w:pPr>
      <w:r>
        <w:rPr>
          <w:w w:val="95"/>
        </w:rPr>
        <w:t>General</w:t>
      </w:r>
      <w:r>
        <w:rPr>
          <w:spacing w:val="-5"/>
          <w:w w:val="95"/>
        </w:rPr>
        <w:t xml:space="preserve"> </w:t>
      </w:r>
      <w:r>
        <w:rPr>
          <w:w w:val="95"/>
        </w:rPr>
        <w:t>frequency</w:t>
      </w:r>
      <w:r>
        <w:rPr>
          <w:spacing w:val="-4"/>
          <w:w w:val="95"/>
        </w:rPr>
        <w:t xml:space="preserve"> </w:t>
      </w:r>
      <w:r>
        <w:rPr>
          <w:w w:val="95"/>
        </w:rPr>
        <w:t>requirements</w:t>
      </w:r>
    </w:p>
    <w:p w14:paraId="69C72649" w14:textId="77777777" w:rsidR="00343FF6" w:rsidRDefault="00343FF6">
      <w:pPr>
        <w:pStyle w:val="BodyText"/>
        <w:spacing w:before="3"/>
        <w:rPr>
          <w:rFonts w:ascii="Book Antiqua"/>
          <w:b/>
          <w:sz w:val="32"/>
        </w:rPr>
      </w:pPr>
    </w:p>
    <w:p w14:paraId="1814AB18" w14:textId="77777777" w:rsidR="00343FF6" w:rsidRDefault="00635E89">
      <w:pPr>
        <w:pStyle w:val="ListParagraph"/>
        <w:numPr>
          <w:ilvl w:val="0"/>
          <w:numId w:val="85"/>
        </w:numPr>
        <w:tabs>
          <w:tab w:val="left" w:pos="540"/>
        </w:tabs>
        <w:spacing w:line="228" w:lineRule="auto"/>
        <w:ind w:right="124" w:firstLine="0"/>
        <w:rPr>
          <w:sz w:val="19"/>
        </w:rPr>
      </w:pP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33"/>
          <w:sz w:val="19"/>
        </w:rPr>
        <w:t xml:space="preserve"> </w:t>
      </w:r>
      <w:r>
        <w:rPr>
          <w:w w:val="90"/>
          <w:sz w:val="19"/>
        </w:rPr>
        <w:t>and</w:t>
      </w:r>
      <w:r>
        <w:rPr>
          <w:spacing w:val="33"/>
          <w:sz w:val="19"/>
        </w:rPr>
        <w:t xml:space="preserve"> </w:t>
      </w:r>
      <w:r>
        <w:rPr>
          <w:w w:val="90"/>
          <w:sz w:val="19"/>
        </w:rPr>
        <w:t>distribution</w:t>
      </w:r>
      <w:r>
        <w:rPr>
          <w:spacing w:val="34"/>
          <w:sz w:val="19"/>
        </w:rPr>
        <w:t xml:space="preserve"> </w:t>
      </w:r>
      <w:r>
        <w:rPr>
          <w:w w:val="90"/>
          <w:sz w:val="19"/>
        </w:rPr>
        <w:t>systems</w:t>
      </w:r>
      <w:r>
        <w:rPr>
          <w:spacing w:val="1"/>
          <w:w w:val="90"/>
          <w:sz w:val="19"/>
        </w:rPr>
        <w:t xml:space="preserve"> </w:t>
      </w:r>
      <w:r>
        <w:rPr>
          <w:w w:val="95"/>
          <w:sz w:val="19"/>
        </w:rPr>
        <w:t>shall</w:t>
      </w:r>
      <w:r>
        <w:rPr>
          <w:spacing w:val="1"/>
          <w:w w:val="95"/>
          <w:sz w:val="19"/>
        </w:rPr>
        <w:t xml:space="preserve"> </w:t>
      </w:r>
      <w:r>
        <w:rPr>
          <w:w w:val="95"/>
          <w:sz w:val="19"/>
        </w:rPr>
        <w:t>be</w:t>
      </w:r>
      <w:r>
        <w:rPr>
          <w:spacing w:val="1"/>
          <w:w w:val="95"/>
          <w:sz w:val="19"/>
        </w:rPr>
        <w:t xml:space="preserve"> </w:t>
      </w:r>
      <w:r>
        <w:rPr>
          <w:w w:val="95"/>
          <w:sz w:val="19"/>
        </w:rPr>
        <w:t>capable of</w:t>
      </w:r>
      <w:r>
        <w:rPr>
          <w:spacing w:val="1"/>
          <w:w w:val="95"/>
          <w:sz w:val="19"/>
        </w:rPr>
        <w:t xml:space="preserve"> </w:t>
      </w:r>
      <w:r>
        <w:rPr>
          <w:w w:val="95"/>
          <w:sz w:val="19"/>
        </w:rPr>
        <w:t>remaining</w:t>
      </w:r>
      <w:r>
        <w:rPr>
          <w:spacing w:val="1"/>
          <w:w w:val="95"/>
          <w:sz w:val="19"/>
        </w:rPr>
        <w:t xml:space="preserve"> </w:t>
      </w:r>
      <w:r>
        <w:rPr>
          <w:w w:val="95"/>
          <w:sz w:val="19"/>
        </w:rPr>
        <w:t>connected to the</w:t>
      </w:r>
      <w:r>
        <w:rPr>
          <w:spacing w:val="1"/>
          <w:w w:val="95"/>
          <w:sz w:val="19"/>
        </w:rPr>
        <w:t xml:space="preserve"> </w:t>
      </w:r>
      <w:r>
        <w:rPr>
          <w:w w:val="95"/>
          <w:sz w:val="19"/>
        </w:rPr>
        <w:t>network</w:t>
      </w:r>
      <w:r>
        <w:rPr>
          <w:spacing w:val="1"/>
          <w:w w:val="95"/>
          <w:sz w:val="19"/>
        </w:rPr>
        <w:t xml:space="preserve"> </w:t>
      </w:r>
      <w:r>
        <w:rPr>
          <w:w w:val="95"/>
          <w:sz w:val="19"/>
        </w:rPr>
        <w:t>and</w:t>
      </w:r>
      <w:r>
        <w:rPr>
          <w:spacing w:val="1"/>
          <w:w w:val="95"/>
          <w:sz w:val="19"/>
        </w:rPr>
        <w:t xml:space="preserve"> </w:t>
      </w:r>
      <w:r>
        <w:rPr>
          <w:w w:val="95"/>
          <w:sz w:val="19"/>
        </w:rPr>
        <w:t>operating at</w:t>
      </w:r>
      <w:r>
        <w:rPr>
          <w:spacing w:val="1"/>
          <w:w w:val="95"/>
          <w:sz w:val="19"/>
        </w:rPr>
        <w:t xml:space="preserve"> </w:t>
      </w:r>
      <w:r>
        <w:rPr>
          <w:w w:val="95"/>
          <w:sz w:val="19"/>
        </w:rPr>
        <w:t>the</w:t>
      </w:r>
      <w:r>
        <w:rPr>
          <w:spacing w:val="1"/>
          <w:w w:val="95"/>
          <w:sz w:val="19"/>
        </w:rPr>
        <w:t xml:space="preserve"> </w:t>
      </w:r>
      <w:r>
        <w:rPr>
          <w:w w:val="95"/>
          <w:sz w:val="19"/>
        </w:rPr>
        <w:t>frequency</w:t>
      </w:r>
      <w:r>
        <w:rPr>
          <w:spacing w:val="1"/>
          <w:w w:val="95"/>
          <w:sz w:val="19"/>
        </w:rPr>
        <w:t xml:space="preserve"> </w:t>
      </w:r>
      <w:r>
        <w:rPr>
          <w:w w:val="95"/>
          <w:sz w:val="19"/>
        </w:rPr>
        <w:t>ranges</w:t>
      </w:r>
      <w:r>
        <w:rPr>
          <w:spacing w:val="1"/>
          <w:w w:val="95"/>
          <w:sz w:val="19"/>
        </w:rPr>
        <w:t xml:space="preserve"> </w:t>
      </w:r>
      <w:r>
        <w:rPr>
          <w:w w:val="95"/>
          <w:sz w:val="19"/>
        </w:rPr>
        <w:t>and</w:t>
      </w:r>
      <w:r>
        <w:rPr>
          <w:spacing w:val="1"/>
          <w:w w:val="95"/>
          <w:sz w:val="19"/>
        </w:rPr>
        <w:t xml:space="preserve"> </w:t>
      </w:r>
      <w:r>
        <w:rPr>
          <w:w w:val="95"/>
          <w:sz w:val="19"/>
        </w:rPr>
        <w:t>time</w:t>
      </w:r>
      <w:r>
        <w:rPr>
          <w:spacing w:val="1"/>
          <w:w w:val="95"/>
          <w:sz w:val="19"/>
        </w:rPr>
        <w:t xml:space="preserve"> </w:t>
      </w:r>
      <w:r>
        <w:rPr>
          <w:w w:val="95"/>
          <w:sz w:val="19"/>
        </w:rPr>
        <w:t>periods</w:t>
      </w:r>
      <w:r>
        <w:rPr>
          <w:spacing w:val="1"/>
          <w:w w:val="95"/>
          <w:sz w:val="19"/>
        </w:rPr>
        <w:t xml:space="preserve"> </w:t>
      </w:r>
      <w:r>
        <w:rPr>
          <w:sz w:val="19"/>
        </w:rPr>
        <w:t>specified</w:t>
      </w:r>
      <w:r>
        <w:rPr>
          <w:spacing w:val="17"/>
          <w:sz w:val="19"/>
        </w:rPr>
        <w:t xml:space="preserve"> </w:t>
      </w:r>
      <w:r>
        <w:rPr>
          <w:sz w:val="19"/>
        </w:rPr>
        <w:t>in</w:t>
      </w:r>
      <w:r>
        <w:rPr>
          <w:spacing w:val="13"/>
          <w:sz w:val="19"/>
        </w:rPr>
        <w:t xml:space="preserve"> </w:t>
      </w:r>
      <w:r>
        <w:rPr>
          <w:sz w:val="19"/>
        </w:rPr>
        <w:t>Annex</w:t>
      </w:r>
      <w:r>
        <w:rPr>
          <w:spacing w:val="14"/>
          <w:sz w:val="19"/>
        </w:rPr>
        <w:t xml:space="preserve"> </w:t>
      </w:r>
      <w:r>
        <w:rPr>
          <w:sz w:val="19"/>
        </w:rPr>
        <w:t>I.</w:t>
      </w:r>
    </w:p>
    <w:p w14:paraId="6BF472C3" w14:textId="77777777" w:rsidR="00343FF6" w:rsidRDefault="00343FF6">
      <w:pPr>
        <w:pStyle w:val="BodyText"/>
        <w:rPr>
          <w:sz w:val="22"/>
        </w:rPr>
      </w:pPr>
    </w:p>
    <w:p w14:paraId="1BE381C7" w14:textId="77777777" w:rsidR="00343FF6" w:rsidRDefault="00635E89">
      <w:pPr>
        <w:pStyle w:val="ListParagraph"/>
        <w:numPr>
          <w:ilvl w:val="0"/>
          <w:numId w:val="85"/>
        </w:numPr>
        <w:tabs>
          <w:tab w:val="left" w:pos="540"/>
        </w:tabs>
        <w:spacing w:before="141" w:line="228" w:lineRule="auto"/>
        <w:ind w:firstLine="0"/>
        <w:rPr>
          <w:sz w:val="19"/>
        </w:rPr>
      </w:pP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owner</w:t>
      </w:r>
      <w:r>
        <w:rPr>
          <w:spacing w:val="1"/>
          <w:w w:val="95"/>
          <w:sz w:val="19"/>
        </w:rPr>
        <w:t xml:space="preserve"> </w:t>
      </w:r>
      <w:r>
        <w:rPr>
          <w:w w:val="95"/>
          <w:sz w:val="19"/>
        </w:rPr>
        <w:t>or</w:t>
      </w:r>
      <w:r>
        <w:rPr>
          <w:spacing w:val="1"/>
          <w:w w:val="95"/>
          <w:sz w:val="19"/>
        </w:rPr>
        <w:t xml:space="preserve"> </w:t>
      </w:r>
      <w:r>
        <w:rPr>
          <w:w w:val="95"/>
          <w:sz w:val="19"/>
        </w:rPr>
        <w:t>the</w:t>
      </w:r>
      <w:r>
        <w:rPr>
          <w:spacing w:val="1"/>
          <w:w w:val="95"/>
          <w:sz w:val="19"/>
        </w:rPr>
        <w:t xml:space="preserve"> </w:t>
      </w:r>
      <w:r>
        <w:rPr>
          <w:w w:val="95"/>
          <w:sz w:val="19"/>
        </w:rPr>
        <w:t>DSO</w:t>
      </w:r>
      <w:r>
        <w:rPr>
          <w:spacing w:val="1"/>
          <w:w w:val="95"/>
          <w:sz w:val="19"/>
        </w:rPr>
        <w:t xml:space="preserve"> </w:t>
      </w:r>
      <w:r>
        <w:rPr>
          <w:w w:val="95"/>
          <w:sz w:val="19"/>
        </w:rPr>
        <w:t>may</w:t>
      </w:r>
      <w:r>
        <w:rPr>
          <w:spacing w:val="1"/>
          <w:w w:val="95"/>
          <w:sz w:val="19"/>
        </w:rPr>
        <w:t xml:space="preserve"> </w:t>
      </w:r>
      <w:r>
        <w:rPr>
          <w:w w:val="95"/>
          <w:sz w:val="19"/>
        </w:rPr>
        <w:t>agree</w:t>
      </w:r>
      <w:r>
        <w:rPr>
          <w:spacing w:val="1"/>
          <w:w w:val="95"/>
          <w:sz w:val="19"/>
        </w:rPr>
        <w:t xml:space="preserve"> </w:t>
      </w:r>
      <w:r>
        <w:rPr>
          <w:w w:val="95"/>
          <w:sz w:val="19"/>
        </w:rPr>
        <w:t>with</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on</w:t>
      </w:r>
      <w:r>
        <w:rPr>
          <w:spacing w:val="1"/>
          <w:w w:val="95"/>
          <w:sz w:val="19"/>
        </w:rPr>
        <w:t xml:space="preserve"> </w:t>
      </w:r>
      <w:r>
        <w:rPr>
          <w:w w:val="95"/>
          <w:sz w:val="19"/>
        </w:rPr>
        <w:t>wider</w:t>
      </w:r>
      <w:r>
        <w:rPr>
          <w:spacing w:val="1"/>
          <w:w w:val="95"/>
          <w:sz w:val="19"/>
        </w:rPr>
        <w:t xml:space="preserve"> </w:t>
      </w:r>
      <w:r>
        <w:rPr>
          <w:w w:val="95"/>
          <w:sz w:val="19"/>
        </w:rPr>
        <w:t>f</w:t>
      </w:r>
      <w:r>
        <w:rPr>
          <w:w w:val="95"/>
          <w:sz w:val="19"/>
        </w:rPr>
        <w:t>requency ranges or longer minimum times for operation. If wider frequency ranges or longer minimum times for</w:t>
      </w:r>
      <w:r>
        <w:rPr>
          <w:spacing w:val="1"/>
          <w:w w:val="95"/>
          <w:sz w:val="19"/>
        </w:rPr>
        <w:t xml:space="preserve"> </w:t>
      </w:r>
      <w:r>
        <w:rPr>
          <w:w w:val="95"/>
          <w:sz w:val="19"/>
        </w:rPr>
        <w:t>operation are technically feasible, the consent of the transmission-connected demand facility owner or DSO shall not be</w:t>
      </w:r>
      <w:r>
        <w:rPr>
          <w:spacing w:val="1"/>
          <w:w w:val="95"/>
          <w:sz w:val="19"/>
        </w:rPr>
        <w:t xml:space="preserve"> </w:t>
      </w:r>
      <w:r>
        <w:rPr>
          <w:sz w:val="19"/>
        </w:rPr>
        <w:t>unreasonably</w:t>
      </w:r>
      <w:r>
        <w:rPr>
          <w:spacing w:val="13"/>
          <w:sz w:val="19"/>
        </w:rPr>
        <w:t xml:space="preserve"> </w:t>
      </w:r>
      <w:r>
        <w:rPr>
          <w:sz w:val="19"/>
        </w:rPr>
        <w:t>withheld.</w:t>
      </w:r>
    </w:p>
    <w:p w14:paraId="01F6682B" w14:textId="77777777" w:rsidR="00343FF6" w:rsidRDefault="00343FF6">
      <w:pPr>
        <w:pStyle w:val="BodyText"/>
        <w:rPr>
          <w:sz w:val="22"/>
        </w:rPr>
      </w:pPr>
    </w:p>
    <w:p w14:paraId="6506E7ED" w14:textId="77777777" w:rsidR="00343FF6" w:rsidRDefault="00343FF6">
      <w:pPr>
        <w:pStyle w:val="BodyText"/>
        <w:rPr>
          <w:sz w:val="22"/>
        </w:rPr>
      </w:pPr>
    </w:p>
    <w:p w14:paraId="54FC52AE" w14:textId="77777777" w:rsidR="00343FF6" w:rsidRDefault="00343FF6">
      <w:pPr>
        <w:pStyle w:val="BodyText"/>
        <w:spacing w:before="3"/>
        <w:rPr>
          <w:sz w:val="23"/>
        </w:rPr>
      </w:pPr>
    </w:p>
    <w:p w14:paraId="6EFCB70C"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13</w:t>
      </w:r>
    </w:p>
    <w:p w14:paraId="70073F64" w14:textId="77777777" w:rsidR="00343FF6" w:rsidRDefault="00343FF6">
      <w:pPr>
        <w:pStyle w:val="BodyText"/>
        <w:rPr>
          <w:i/>
          <w:sz w:val="22"/>
        </w:rPr>
      </w:pPr>
    </w:p>
    <w:p w14:paraId="6117DF3B" w14:textId="77777777" w:rsidR="00343FF6" w:rsidRDefault="00635E89">
      <w:pPr>
        <w:pStyle w:val="Heading1"/>
        <w:spacing w:before="131"/>
        <w:ind w:left="617"/>
      </w:pPr>
      <w:r>
        <w:rPr>
          <w:w w:val="95"/>
        </w:rPr>
        <w:t>General</w:t>
      </w:r>
      <w:r>
        <w:rPr>
          <w:spacing w:val="-6"/>
          <w:w w:val="95"/>
        </w:rPr>
        <w:t xml:space="preserve"> </w:t>
      </w:r>
      <w:r>
        <w:rPr>
          <w:w w:val="95"/>
        </w:rPr>
        <w:t>voltage</w:t>
      </w:r>
      <w:r>
        <w:rPr>
          <w:spacing w:val="-5"/>
          <w:w w:val="95"/>
        </w:rPr>
        <w:t xml:space="preserve"> </w:t>
      </w:r>
      <w:r>
        <w:rPr>
          <w:w w:val="95"/>
        </w:rPr>
        <w:t>requirements</w:t>
      </w:r>
    </w:p>
    <w:p w14:paraId="6BDBB6AB" w14:textId="77777777" w:rsidR="00343FF6" w:rsidRDefault="00343FF6">
      <w:pPr>
        <w:pStyle w:val="BodyText"/>
        <w:spacing w:before="4"/>
        <w:rPr>
          <w:rFonts w:ascii="Book Antiqua"/>
          <w:b/>
          <w:sz w:val="32"/>
        </w:rPr>
      </w:pPr>
    </w:p>
    <w:p w14:paraId="66FBAEF6" w14:textId="77777777" w:rsidR="00343FF6" w:rsidRDefault="00635E89">
      <w:pPr>
        <w:pStyle w:val="ListParagraph"/>
        <w:numPr>
          <w:ilvl w:val="0"/>
          <w:numId w:val="84"/>
        </w:numPr>
        <w:tabs>
          <w:tab w:val="left" w:pos="540"/>
        </w:tabs>
        <w:spacing w:line="228" w:lineRule="auto"/>
        <w:ind w:firstLine="0"/>
        <w:rPr>
          <w:sz w:val="19"/>
        </w:rPr>
      </w:pP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facilities,</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facilities</w:t>
      </w:r>
      <w:r>
        <w:rPr>
          <w:spacing w:val="1"/>
          <w:w w:val="95"/>
          <w:sz w:val="19"/>
        </w:rPr>
        <w:t xml:space="preserve"> </w:t>
      </w:r>
      <w:r>
        <w:rPr>
          <w:w w:val="95"/>
          <w:sz w:val="19"/>
        </w:rPr>
        <w:t>and</w:t>
      </w:r>
      <w:r>
        <w:rPr>
          <w:spacing w:val="1"/>
          <w:w w:val="95"/>
          <w:sz w:val="19"/>
        </w:rPr>
        <w:t xml:space="preserve"> </w:t>
      </w:r>
      <w:r>
        <w:rPr>
          <w:w w:val="95"/>
          <w:sz w:val="19"/>
        </w:rPr>
        <w:t>transmission-</w:t>
      </w:r>
      <w:r>
        <w:rPr>
          <w:spacing w:val="1"/>
          <w:w w:val="95"/>
          <w:sz w:val="19"/>
        </w:rPr>
        <w:t xml:space="preserve"> </w:t>
      </w:r>
      <w:r>
        <w:rPr>
          <w:w w:val="95"/>
          <w:sz w:val="19"/>
        </w:rPr>
        <w:t xml:space="preserve">connected distribution systems shall be capable of remaining connected to the network and operating at the </w:t>
      </w:r>
      <w:r>
        <w:rPr>
          <w:w w:val="95"/>
          <w:sz w:val="19"/>
        </w:rPr>
        <w:t>voltage</w:t>
      </w:r>
      <w:r>
        <w:rPr>
          <w:spacing w:val="1"/>
          <w:w w:val="95"/>
          <w:sz w:val="19"/>
        </w:rPr>
        <w:t xml:space="preserve"> </w:t>
      </w:r>
      <w:r>
        <w:rPr>
          <w:sz w:val="19"/>
        </w:rPr>
        <w:t>ranges</w:t>
      </w:r>
      <w:r>
        <w:rPr>
          <w:spacing w:val="13"/>
          <w:sz w:val="19"/>
        </w:rPr>
        <w:t xml:space="preserve"> </w:t>
      </w:r>
      <w:r>
        <w:rPr>
          <w:sz w:val="19"/>
        </w:rPr>
        <w:t>and</w:t>
      </w:r>
      <w:r>
        <w:rPr>
          <w:spacing w:val="13"/>
          <w:sz w:val="19"/>
        </w:rPr>
        <w:t xml:space="preserve"> </w:t>
      </w:r>
      <w:r>
        <w:rPr>
          <w:sz w:val="19"/>
        </w:rPr>
        <w:t>time</w:t>
      </w:r>
      <w:r>
        <w:rPr>
          <w:spacing w:val="12"/>
          <w:sz w:val="19"/>
        </w:rPr>
        <w:t xml:space="preserve"> </w:t>
      </w:r>
      <w:r>
        <w:rPr>
          <w:sz w:val="19"/>
        </w:rPr>
        <w:t>periods</w:t>
      </w:r>
      <w:r>
        <w:rPr>
          <w:spacing w:val="12"/>
          <w:sz w:val="19"/>
        </w:rPr>
        <w:t xml:space="preserve"> </w:t>
      </w:r>
      <w:r>
        <w:rPr>
          <w:sz w:val="19"/>
        </w:rPr>
        <w:t>specified</w:t>
      </w:r>
      <w:r>
        <w:rPr>
          <w:spacing w:val="15"/>
          <w:sz w:val="19"/>
        </w:rPr>
        <w:t xml:space="preserve"> </w:t>
      </w:r>
      <w:r>
        <w:rPr>
          <w:sz w:val="19"/>
        </w:rPr>
        <w:t>in</w:t>
      </w:r>
      <w:r>
        <w:rPr>
          <w:spacing w:val="11"/>
          <w:sz w:val="19"/>
        </w:rPr>
        <w:t xml:space="preserve"> </w:t>
      </w:r>
      <w:r>
        <w:rPr>
          <w:sz w:val="19"/>
        </w:rPr>
        <w:t>Annex</w:t>
      </w:r>
      <w:r>
        <w:rPr>
          <w:spacing w:val="12"/>
          <w:sz w:val="19"/>
        </w:rPr>
        <w:t xml:space="preserve"> </w:t>
      </w:r>
      <w:r>
        <w:rPr>
          <w:sz w:val="19"/>
        </w:rPr>
        <w:t>II.</w:t>
      </w:r>
    </w:p>
    <w:p w14:paraId="6074027C" w14:textId="77777777" w:rsidR="00343FF6" w:rsidRDefault="00343FF6">
      <w:pPr>
        <w:pStyle w:val="BodyText"/>
        <w:rPr>
          <w:sz w:val="22"/>
        </w:rPr>
      </w:pPr>
    </w:p>
    <w:p w14:paraId="5D903732" w14:textId="4723A215" w:rsidR="00343FF6" w:rsidRDefault="00635E89">
      <w:pPr>
        <w:pStyle w:val="ListParagraph"/>
        <w:numPr>
          <w:ilvl w:val="0"/>
          <w:numId w:val="84"/>
        </w:numPr>
        <w:tabs>
          <w:tab w:val="left" w:pos="540"/>
        </w:tabs>
        <w:spacing w:before="140" w:line="228" w:lineRule="auto"/>
        <w:ind w:firstLine="0"/>
        <w:rPr>
          <w:sz w:val="19"/>
        </w:rPr>
      </w:pPr>
      <w:r>
        <w:rPr>
          <w:w w:val="95"/>
          <w:sz w:val="19"/>
        </w:rPr>
        <w:t>Equipment of distribution systems connected at the same voltage as the voltage of the connection point to the</w:t>
      </w:r>
      <w:r>
        <w:rPr>
          <w:spacing w:val="1"/>
          <w:w w:val="95"/>
          <w:sz w:val="19"/>
        </w:rPr>
        <w:t xml:space="preserve"> </w:t>
      </w:r>
      <w:r>
        <w:rPr>
          <w:w w:val="95"/>
          <w:sz w:val="19"/>
        </w:rPr>
        <w:t xml:space="preserve">transmission system shall be capable of remaining connected to the network and operating </w:t>
      </w:r>
      <w:r>
        <w:rPr>
          <w:w w:val="95"/>
          <w:sz w:val="19"/>
        </w:rPr>
        <w:t>at the voltage ranges and</w:t>
      </w:r>
      <w:r>
        <w:rPr>
          <w:spacing w:val="1"/>
          <w:w w:val="95"/>
          <w:sz w:val="19"/>
        </w:rPr>
        <w:t xml:space="preserve"> </w:t>
      </w:r>
      <w:r>
        <w:rPr>
          <w:sz w:val="19"/>
        </w:rPr>
        <w:t>time</w:t>
      </w:r>
      <w:r>
        <w:rPr>
          <w:spacing w:val="14"/>
          <w:sz w:val="19"/>
        </w:rPr>
        <w:t xml:space="preserve"> </w:t>
      </w:r>
      <w:r>
        <w:rPr>
          <w:sz w:val="19"/>
        </w:rPr>
        <w:t>periods</w:t>
      </w:r>
      <w:r>
        <w:rPr>
          <w:spacing w:val="13"/>
          <w:sz w:val="19"/>
        </w:rPr>
        <w:t xml:space="preserve"> </w:t>
      </w:r>
      <w:r>
        <w:rPr>
          <w:sz w:val="19"/>
        </w:rPr>
        <w:t>specified</w:t>
      </w:r>
      <w:r>
        <w:rPr>
          <w:spacing w:val="13"/>
          <w:sz w:val="19"/>
        </w:rPr>
        <w:t xml:space="preserve"> </w:t>
      </w:r>
      <w:r>
        <w:rPr>
          <w:sz w:val="19"/>
        </w:rPr>
        <w:t>in</w:t>
      </w:r>
      <w:r>
        <w:rPr>
          <w:spacing w:val="14"/>
          <w:sz w:val="19"/>
        </w:rPr>
        <w:t xml:space="preserve"> </w:t>
      </w:r>
      <w:r>
        <w:rPr>
          <w:sz w:val="19"/>
        </w:rPr>
        <w:t>Annex</w:t>
      </w:r>
      <w:r>
        <w:rPr>
          <w:spacing w:val="13"/>
          <w:sz w:val="19"/>
        </w:rPr>
        <w:t xml:space="preserve"> </w:t>
      </w:r>
      <w:r>
        <w:rPr>
          <w:sz w:val="19"/>
        </w:rPr>
        <w:t>II.</w:t>
      </w:r>
    </w:p>
    <w:p w14:paraId="57626201" w14:textId="77777777" w:rsidR="00F819AF" w:rsidRPr="00F819AF" w:rsidRDefault="00F819AF" w:rsidP="00F819AF">
      <w:pPr>
        <w:pStyle w:val="ListParagraph"/>
        <w:rPr>
          <w:sz w:val="19"/>
        </w:rPr>
      </w:pPr>
    </w:p>
    <w:p w14:paraId="711A3F38" w14:textId="77777777" w:rsidR="00343FF6" w:rsidRDefault="00635E89">
      <w:pPr>
        <w:pStyle w:val="ListParagraph"/>
        <w:numPr>
          <w:ilvl w:val="0"/>
          <w:numId w:val="84"/>
        </w:numPr>
        <w:tabs>
          <w:tab w:val="left" w:pos="540"/>
        </w:tabs>
        <w:spacing w:before="101" w:line="228" w:lineRule="auto"/>
        <w:ind w:right="124" w:firstLine="0"/>
        <w:rPr>
          <w:sz w:val="19"/>
        </w:rPr>
      </w:pPr>
      <w:r>
        <w:rPr>
          <w:w w:val="95"/>
          <w:sz w:val="19"/>
        </w:rPr>
        <w:t>The voltage range at the connection point shall be expressed by the voltage at the connection point related to</w:t>
      </w:r>
      <w:r>
        <w:rPr>
          <w:spacing w:val="1"/>
          <w:w w:val="95"/>
          <w:sz w:val="19"/>
        </w:rPr>
        <w:t xml:space="preserve"> </w:t>
      </w:r>
      <w:r>
        <w:rPr>
          <w:w w:val="95"/>
          <w:sz w:val="19"/>
        </w:rPr>
        <w:t xml:space="preserve">reference 1 per unit (pu) voltage. For the 400 kV grid voltage level (or </w:t>
      </w:r>
      <w:r>
        <w:rPr>
          <w:w w:val="95"/>
          <w:sz w:val="19"/>
        </w:rPr>
        <w:t>alternatively commonly referred to as 380 kV</w:t>
      </w:r>
      <w:r>
        <w:rPr>
          <w:spacing w:val="1"/>
          <w:w w:val="95"/>
          <w:sz w:val="19"/>
        </w:rPr>
        <w:t xml:space="preserve"> </w:t>
      </w:r>
      <w:r>
        <w:rPr>
          <w:w w:val="95"/>
          <w:sz w:val="19"/>
        </w:rPr>
        <w:t>level), the reference 1 pu value is 400 kV, for other grid voltage levels the reference 1 pu voltage may differ for each</w:t>
      </w:r>
      <w:r>
        <w:rPr>
          <w:spacing w:val="1"/>
          <w:w w:val="95"/>
          <w:sz w:val="19"/>
        </w:rPr>
        <w:t xml:space="preserve"> </w:t>
      </w:r>
      <w:r>
        <w:rPr>
          <w:sz w:val="19"/>
        </w:rPr>
        <w:lastRenderedPageBreak/>
        <w:t>system</w:t>
      </w:r>
      <w:r>
        <w:rPr>
          <w:spacing w:val="9"/>
          <w:sz w:val="19"/>
        </w:rPr>
        <w:t xml:space="preserve"> </w:t>
      </w:r>
      <w:r>
        <w:rPr>
          <w:sz w:val="19"/>
        </w:rPr>
        <w:t>operator</w:t>
      </w:r>
      <w:r>
        <w:rPr>
          <w:spacing w:val="14"/>
          <w:sz w:val="19"/>
        </w:rPr>
        <w:t xml:space="preserve"> </w:t>
      </w:r>
      <w:r>
        <w:rPr>
          <w:sz w:val="19"/>
        </w:rPr>
        <w:t>in</w:t>
      </w:r>
      <w:r>
        <w:rPr>
          <w:spacing w:val="12"/>
          <w:sz w:val="19"/>
        </w:rPr>
        <w:t xml:space="preserve"> </w:t>
      </w:r>
      <w:r>
        <w:rPr>
          <w:sz w:val="19"/>
        </w:rPr>
        <w:t>the</w:t>
      </w:r>
      <w:r>
        <w:rPr>
          <w:spacing w:val="12"/>
          <w:sz w:val="19"/>
        </w:rPr>
        <w:t xml:space="preserve"> </w:t>
      </w:r>
      <w:r>
        <w:rPr>
          <w:sz w:val="19"/>
        </w:rPr>
        <w:t>same</w:t>
      </w:r>
      <w:r>
        <w:rPr>
          <w:spacing w:val="11"/>
          <w:sz w:val="19"/>
        </w:rPr>
        <w:t xml:space="preserve"> </w:t>
      </w:r>
      <w:r>
        <w:rPr>
          <w:sz w:val="19"/>
        </w:rPr>
        <w:t>synchronous</w:t>
      </w:r>
      <w:r>
        <w:rPr>
          <w:spacing w:val="11"/>
          <w:sz w:val="19"/>
        </w:rPr>
        <w:t xml:space="preserve"> </w:t>
      </w:r>
      <w:r>
        <w:rPr>
          <w:sz w:val="19"/>
        </w:rPr>
        <w:t>area.</w:t>
      </w:r>
    </w:p>
    <w:p w14:paraId="16F836C4" w14:textId="77777777" w:rsidR="00343FF6" w:rsidRDefault="00343FF6">
      <w:pPr>
        <w:pStyle w:val="BodyText"/>
        <w:rPr>
          <w:sz w:val="22"/>
        </w:rPr>
      </w:pPr>
    </w:p>
    <w:p w14:paraId="4B59C01D" w14:textId="77777777" w:rsidR="00343FF6" w:rsidRDefault="00635E89">
      <w:pPr>
        <w:pStyle w:val="ListParagraph"/>
        <w:numPr>
          <w:ilvl w:val="0"/>
          <w:numId w:val="84"/>
        </w:numPr>
        <w:tabs>
          <w:tab w:val="left" w:pos="540"/>
        </w:tabs>
        <w:spacing w:before="182" w:line="228" w:lineRule="auto"/>
        <w:ind w:firstLine="0"/>
        <w:rPr>
          <w:sz w:val="19"/>
        </w:rPr>
      </w:pPr>
      <w:r>
        <w:rPr>
          <w:w w:val="95"/>
          <w:sz w:val="19"/>
        </w:rPr>
        <w:t>Where the voltage base for pu values is fro</w:t>
      </w:r>
      <w:r>
        <w:rPr>
          <w:w w:val="95"/>
          <w:sz w:val="19"/>
        </w:rPr>
        <w:t>m 300 kV to 400 kV included, the relevant TSO in Spain may require</w:t>
      </w:r>
      <w:r>
        <w:rPr>
          <w:spacing w:val="1"/>
          <w:w w:val="95"/>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and</w:t>
      </w:r>
      <w:r>
        <w:rPr>
          <w:spacing w:val="1"/>
          <w:w w:val="90"/>
          <w:sz w:val="19"/>
        </w:rPr>
        <w:t xml:space="preserve"> </w:t>
      </w:r>
      <w:r>
        <w:rPr>
          <w:w w:val="90"/>
          <w:sz w:val="19"/>
        </w:rPr>
        <w:t>transmission-connected</w:t>
      </w:r>
      <w:r>
        <w:rPr>
          <w:spacing w:val="1"/>
          <w:w w:val="90"/>
          <w:sz w:val="19"/>
        </w:rPr>
        <w:t xml:space="preserve"> </w:t>
      </w:r>
      <w:r>
        <w:rPr>
          <w:w w:val="95"/>
          <w:sz w:val="19"/>
        </w:rPr>
        <w:t>distribution</w:t>
      </w:r>
      <w:r>
        <w:rPr>
          <w:spacing w:val="4"/>
          <w:w w:val="95"/>
          <w:sz w:val="19"/>
        </w:rPr>
        <w:t xml:space="preserve"> </w:t>
      </w:r>
      <w:r>
        <w:rPr>
          <w:w w:val="95"/>
          <w:sz w:val="19"/>
        </w:rPr>
        <w:t>systems</w:t>
      </w:r>
      <w:r>
        <w:rPr>
          <w:spacing w:val="6"/>
          <w:w w:val="95"/>
          <w:sz w:val="19"/>
        </w:rPr>
        <w:t xml:space="preserve"> </w:t>
      </w:r>
      <w:r>
        <w:rPr>
          <w:w w:val="95"/>
          <w:sz w:val="19"/>
        </w:rPr>
        <w:t>to</w:t>
      </w:r>
      <w:r>
        <w:rPr>
          <w:spacing w:val="3"/>
          <w:w w:val="95"/>
          <w:sz w:val="19"/>
        </w:rPr>
        <w:t xml:space="preserve"> </w:t>
      </w:r>
      <w:r>
        <w:rPr>
          <w:w w:val="95"/>
          <w:sz w:val="19"/>
        </w:rPr>
        <w:t>remain</w:t>
      </w:r>
      <w:r>
        <w:rPr>
          <w:spacing w:val="5"/>
          <w:w w:val="95"/>
          <w:sz w:val="19"/>
        </w:rPr>
        <w:t xml:space="preserve"> </w:t>
      </w:r>
      <w:r>
        <w:rPr>
          <w:w w:val="95"/>
          <w:sz w:val="19"/>
        </w:rPr>
        <w:t>connected</w:t>
      </w:r>
      <w:r>
        <w:rPr>
          <w:spacing w:val="5"/>
          <w:w w:val="95"/>
          <w:sz w:val="19"/>
        </w:rPr>
        <w:t xml:space="preserve"> </w:t>
      </w:r>
      <w:r>
        <w:rPr>
          <w:w w:val="95"/>
          <w:sz w:val="19"/>
        </w:rPr>
        <w:t>in</w:t>
      </w:r>
      <w:r>
        <w:rPr>
          <w:spacing w:val="5"/>
          <w:w w:val="95"/>
          <w:sz w:val="19"/>
        </w:rPr>
        <w:t xml:space="preserve"> </w:t>
      </w:r>
      <w:r>
        <w:rPr>
          <w:w w:val="95"/>
          <w:sz w:val="19"/>
        </w:rPr>
        <w:t>the</w:t>
      </w:r>
      <w:r>
        <w:rPr>
          <w:spacing w:val="5"/>
          <w:w w:val="95"/>
          <w:sz w:val="19"/>
        </w:rPr>
        <w:t xml:space="preserve"> </w:t>
      </w:r>
      <w:r>
        <w:rPr>
          <w:w w:val="95"/>
          <w:sz w:val="19"/>
        </w:rPr>
        <w:t>voltage</w:t>
      </w:r>
      <w:r>
        <w:rPr>
          <w:spacing w:val="3"/>
          <w:w w:val="95"/>
          <w:sz w:val="19"/>
        </w:rPr>
        <w:t xml:space="preserve"> </w:t>
      </w:r>
      <w:r>
        <w:rPr>
          <w:w w:val="95"/>
          <w:sz w:val="19"/>
        </w:rPr>
        <w:t>range</w:t>
      </w:r>
      <w:r>
        <w:rPr>
          <w:spacing w:val="4"/>
          <w:w w:val="95"/>
          <w:sz w:val="19"/>
        </w:rPr>
        <w:t xml:space="preserve"> </w:t>
      </w:r>
      <w:r>
        <w:rPr>
          <w:w w:val="95"/>
          <w:sz w:val="19"/>
        </w:rPr>
        <w:t>between</w:t>
      </w:r>
      <w:r>
        <w:rPr>
          <w:spacing w:val="6"/>
          <w:w w:val="95"/>
          <w:sz w:val="19"/>
        </w:rPr>
        <w:t xml:space="preserve"> </w:t>
      </w:r>
      <w:r>
        <w:rPr>
          <w:w w:val="95"/>
          <w:sz w:val="19"/>
        </w:rPr>
        <w:t>1,05</w:t>
      </w:r>
      <w:r>
        <w:rPr>
          <w:spacing w:val="4"/>
          <w:w w:val="95"/>
          <w:sz w:val="19"/>
        </w:rPr>
        <w:t xml:space="preserve"> </w:t>
      </w:r>
      <w:r>
        <w:rPr>
          <w:w w:val="95"/>
          <w:sz w:val="19"/>
        </w:rPr>
        <w:t>pu-1,0875</w:t>
      </w:r>
      <w:r>
        <w:rPr>
          <w:spacing w:val="5"/>
          <w:w w:val="95"/>
          <w:sz w:val="19"/>
        </w:rPr>
        <w:t xml:space="preserve"> </w:t>
      </w:r>
      <w:r>
        <w:rPr>
          <w:w w:val="95"/>
          <w:sz w:val="19"/>
        </w:rPr>
        <w:t>pu</w:t>
      </w:r>
      <w:r>
        <w:rPr>
          <w:spacing w:val="4"/>
          <w:w w:val="95"/>
          <w:sz w:val="19"/>
        </w:rPr>
        <w:t xml:space="preserve"> </w:t>
      </w:r>
      <w:r>
        <w:rPr>
          <w:w w:val="95"/>
          <w:sz w:val="19"/>
        </w:rPr>
        <w:t>for</w:t>
      </w:r>
      <w:r>
        <w:rPr>
          <w:spacing w:val="5"/>
          <w:w w:val="95"/>
          <w:sz w:val="19"/>
        </w:rPr>
        <w:t xml:space="preserve"> </w:t>
      </w:r>
      <w:r>
        <w:rPr>
          <w:w w:val="95"/>
          <w:sz w:val="19"/>
        </w:rPr>
        <w:t>an</w:t>
      </w:r>
      <w:r>
        <w:rPr>
          <w:spacing w:val="5"/>
          <w:w w:val="95"/>
          <w:sz w:val="19"/>
        </w:rPr>
        <w:t xml:space="preserve"> </w:t>
      </w:r>
      <w:r>
        <w:rPr>
          <w:w w:val="95"/>
          <w:sz w:val="19"/>
        </w:rPr>
        <w:t>unlimited</w:t>
      </w:r>
      <w:r>
        <w:rPr>
          <w:spacing w:val="4"/>
          <w:w w:val="95"/>
          <w:sz w:val="19"/>
        </w:rPr>
        <w:t xml:space="preserve"> </w:t>
      </w:r>
      <w:r>
        <w:rPr>
          <w:w w:val="95"/>
          <w:sz w:val="19"/>
        </w:rPr>
        <w:t>period.</w:t>
      </w:r>
    </w:p>
    <w:p w14:paraId="4D2BFA3E" w14:textId="77777777" w:rsidR="00343FF6" w:rsidRDefault="00343FF6">
      <w:pPr>
        <w:pStyle w:val="BodyText"/>
        <w:rPr>
          <w:sz w:val="22"/>
        </w:rPr>
      </w:pPr>
    </w:p>
    <w:p w14:paraId="2B2BF0F8" w14:textId="77777777" w:rsidR="00343FF6" w:rsidRDefault="00635E89">
      <w:pPr>
        <w:pStyle w:val="ListParagraph"/>
        <w:numPr>
          <w:ilvl w:val="0"/>
          <w:numId w:val="84"/>
        </w:numPr>
        <w:tabs>
          <w:tab w:val="left" w:pos="540"/>
        </w:tabs>
        <w:spacing w:before="183" w:line="228" w:lineRule="auto"/>
        <w:ind w:firstLine="0"/>
        <w:rPr>
          <w:sz w:val="19"/>
        </w:rPr>
      </w:pPr>
      <w:r>
        <w:rPr>
          <w:w w:val="95"/>
          <w:sz w:val="19"/>
        </w:rPr>
        <w:t>Where the voltage base for pu values is 400 kV, the relevant TSOs in the Baltic synchronous area may require</w:t>
      </w:r>
      <w:r>
        <w:rPr>
          <w:spacing w:val="1"/>
          <w:w w:val="95"/>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and</w:t>
      </w:r>
      <w:r>
        <w:rPr>
          <w:spacing w:val="1"/>
          <w:w w:val="90"/>
          <w:sz w:val="19"/>
        </w:rPr>
        <w:t xml:space="preserve"> </w:t>
      </w:r>
      <w:r>
        <w:rPr>
          <w:w w:val="90"/>
          <w:sz w:val="19"/>
        </w:rPr>
        <w:t>transmissi</w:t>
      </w:r>
      <w:r>
        <w:rPr>
          <w:w w:val="90"/>
          <w:sz w:val="19"/>
        </w:rPr>
        <w:t>on-connected</w:t>
      </w:r>
      <w:r>
        <w:rPr>
          <w:spacing w:val="1"/>
          <w:w w:val="90"/>
          <w:sz w:val="19"/>
        </w:rPr>
        <w:t xml:space="preserve"> </w:t>
      </w:r>
      <w:r>
        <w:rPr>
          <w:w w:val="95"/>
          <w:sz w:val="19"/>
        </w:rPr>
        <w:t>distribution systems to remain connected to the 400 kV network in the voltage ranges and for</w:t>
      </w:r>
      <w:r>
        <w:rPr>
          <w:spacing w:val="37"/>
          <w:sz w:val="19"/>
        </w:rPr>
        <w:t xml:space="preserve"> </w:t>
      </w:r>
      <w:r>
        <w:rPr>
          <w:w w:val="95"/>
          <w:sz w:val="19"/>
        </w:rPr>
        <w:t>time periods that apply</w:t>
      </w:r>
      <w:r>
        <w:rPr>
          <w:spacing w:val="1"/>
          <w:w w:val="95"/>
          <w:sz w:val="19"/>
        </w:rPr>
        <w:t xml:space="preserve"> </w:t>
      </w:r>
      <w:r>
        <w:rPr>
          <w:sz w:val="19"/>
        </w:rPr>
        <w:t>to</w:t>
      </w:r>
      <w:r>
        <w:rPr>
          <w:spacing w:val="10"/>
          <w:sz w:val="19"/>
        </w:rPr>
        <w:t xml:space="preserve"> </w:t>
      </w:r>
      <w:r>
        <w:rPr>
          <w:sz w:val="19"/>
        </w:rPr>
        <w:t>the</w:t>
      </w:r>
      <w:r>
        <w:rPr>
          <w:spacing w:val="12"/>
          <w:sz w:val="19"/>
        </w:rPr>
        <w:t xml:space="preserve"> </w:t>
      </w:r>
      <w:r>
        <w:rPr>
          <w:sz w:val="19"/>
        </w:rPr>
        <w:t>Continental</w:t>
      </w:r>
      <w:r>
        <w:rPr>
          <w:spacing w:val="12"/>
          <w:sz w:val="19"/>
        </w:rPr>
        <w:t xml:space="preserve"> </w:t>
      </w:r>
      <w:r>
        <w:rPr>
          <w:sz w:val="19"/>
        </w:rPr>
        <w:t>Europe</w:t>
      </w:r>
      <w:r>
        <w:rPr>
          <w:spacing w:val="14"/>
          <w:sz w:val="19"/>
        </w:rPr>
        <w:t xml:space="preserve"> </w:t>
      </w:r>
      <w:r>
        <w:rPr>
          <w:sz w:val="19"/>
        </w:rPr>
        <w:t>synchronous</w:t>
      </w:r>
      <w:r>
        <w:rPr>
          <w:spacing w:val="12"/>
          <w:sz w:val="19"/>
        </w:rPr>
        <w:t xml:space="preserve"> </w:t>
      </w:r>
      <w:r>
        <w:rPr>
          <w:sz w:val="19"/>
        </w:rPr>
        <w:t>area.</w:t>
      </w:r>
    </w:p>
    <w:p w14:paraId="4FC828C5" w14:textId="77777777" w:rsidR="00343FF6" w:rsidRDefault="00343FF6">
      <w:pPr>
        <w:pStyle w:val="BodyText"/>
        <w:rPr>
          <w:sz w:val="22"/>
        </w:rPr>
      </w:pPr>
    </w:p>
    <w:p w14:paraId="4CD0DCC4" w14:textId="77777777" w:rsidR="00343FF6" w:rsidRDefault="00635E89">
      <w:pPr>
        <w:pStyle w:val="ListParagraph"/>
        <w:numPr>
          <w:ilvl w:val="0"/>
          <w:numId w:val="84"/>
        </w:numPr>
        <w:tabs>
          <w:tab w:val="left" w:pos="539"/>
        </w:tabs>
        <w:spacing w:before="184" w:line="228" w:lineRule="auto"/>
        <w:ind w:right="124" w:firstLine="0"/>
        <w:rPr>
          <w:sz w:val="19"/>
        </w:rPr>
      </w:pPr>
      <w:r>
        <w:rPr>
          <w:spacing w:val="-1"/>
          <w:w w:val="95"/>
          <w:sz w:val="19"/>
        </w:rPr>
        <w:t xml:space="preserve">If required by the relevant TSO, a transmission-connected </w:t>
      </w:r>
      <w:r>
        <w:rPr>
          <w:w w:val="95"/>
          <w:sz w:val="19"/>
        </w:rPr>
        <w:t>demand facility, a tran</w:t>
      </w:r>
      <w:r>
        <w:rPr>
          <w:w w:val="95"/>
          <w:sz w:val="19"/>
        </w:rPr>
        <w:t>smission-connected distribution</w:t>
      </w:r>
      <w:r>
        <w:rPr>
          <w:spacing w:val="1"/>
          <w:w w:val="95"/>
          <w:sz w:val="19"/>
        </w:rPr>
        <w:t xml:space="preserve"> </w:t>
      </w:r>
      <w:r>
        <w:rPr>
          <w:w w:val="95"/>
          <w:sz w:val="19"/>
        </w:rPr>
        <w:t>facility,</w:t>
      </w:r>
      <w:r>
        <w:rPr>
          <w:spacing w:val="1"/>
          <w:w w:val="95"/>
          <w:sz w:val="19"/>
        </w:rPr>
        <w:t xml:space="preserve"> </w:t>
      </w:r>
      <w:r>
        <w:rPr>
          <w:w w:val="95"/>
          <w:sz w:val="19"/>
        </w:rPr>
        <w:t>or</w:t>
      </w:r>
      <w:r>
        <w:rPr>
          <w:spacing w:val="1"/>
          <w:w w:val="95"/>
          <w:sz w:val="19"/>
        </w:rPr>
        <w:t xml:space="preserve"> </w:t>
      </w:r>
      <w:r>
        <w:rPr>
          <w:w w:val="95"/>
          <w:sz w:val="19"/>
        </w:rPr>
        <w:t>a</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system</w:t>
      </w:r>
      <w:r>
        <w:rPr>
          <w:spacing w:val="1"/>
          <w:w w:val="95"/>
          <w:sz w:val="19"/>
        </w:rPr>
        <w:t xml:space="preserve"> </w:t>
      </w:r>
      <w:r>
        <w:rPr>
          <w:w w:val="95"/>
          <w:sz w:val="19"/>
        </w:rPr>
        <w:t>shall</w:t>
      </w:r>
      <w:r>
        <w:rPr>
          <w:spacing w:val="1"/>
          <w:w w:val="95"/>
          <w:sz w:val="19"/>
        </w:rPr>
        <w:t xml:space="preserve"> </w:t>
      </w:r>
      <w:r>
        <w:rPr>
          <w:w w:val="95"/>
          <w:sz w:val="19"/>
        </w:rPr>
        <w:t>be</w:t>
      </w:r>
      <w:r>
        <w:rPr>
          <w:spacing w:val="1"/>
          <w:w w:val="95"/>
          <w:sz w:val="19"/>
        </w:rPr>
        <w:t xml:space="preserve"> </w:t>
      </w:r>
      <w:r>
        <w:rPr>
          <w:w w:val="95"/>
          <w:sz w:val="19"/>
        </w:rPr>
        <w:t>capable</w:t>
      </w:r>
      <w:r>
        <w:rPr>
          <w:spacing w:val="1"/>
          <w:w w:val="95"/>
          <w:sz w:val="19"/>
        </w:rPr>
        <w:t xml:space="preserve"> </w:t>
      </w:r>
      <w:r>
        <w:rPr>
          <w:w w:val="95"/>
          <w:sz w:val="19"/>
        </w:rPr>
        <w:t>of</w:t>
      </w:r>
      <w:r>
        <w:rPr>
          <w:spacing w:val="1"/>
          <w:w w:val="95"/>
          <w:sz w:val="19"/>
        </w:rPr>
        <w:t xml:space="preserve"> </w:t>
      </w:r>
      <w:r>
        <w:rPr>
          <w:w w:val="95"/>
          <w:sz w:val="19"/>
        </w:rPr>
        <w:t>automatic</w:t>
      </w:r>
      <w:r>
        <w:rPr>
          <w:spacing w:val="1"/>
          <w:w w:val="95"/>
          <w:sz w:val="19"/>
        </w:rPr>
        <w:t xml:space="preserve"> </w:t>
      </w:r>
      <w:r>
        <w:rPr>
          <w:w w:val="95"/>
          <w:sz w:val="19"/>
        </w:rPr>
        <w:t>disconnection</w:t>
      </w:r>
      <w:r>
        <w:rPr>
          <w:spacing w:val="1"/>
          <w:w w:val="95"/>
          <w:sz w:val="19"/>
        </w:rPr>
        <w:t xml:space="preserve"> </w:t>
      </w:r>
      <w:r>
        <w:rPr>
          <w:w w:val="95"/>
          <w:sz w:val="19"/>
        </w:rPr>
        <w:t>at</w:t>
      </w:r>
      <w:r>
        <w:rPr>
          <w:spacing w:val="1"/>
          <w:w w:val="95"/>
          <w:sz w:val="19"/>
        </w:rPr>
        <w:t xml:space="preserve"> </w:t>
      </w:r>
      <w:r>
        <w:rPr>
          <w:w w:val="95"/>
          <w:sz w:val="19"/>
        </w:rPr>
        <w:t>specified</w:t>
      </w:r>
      <w:r>
        <w:rPr>
          <w:spacing w:val="1"/>
          <w:w w:val="95"/>
          <w:sz w:val="19"/>
        </w:rPr>
        <w:t xml:space="preserve"> </w:t>
      </w:r>
      <w:r>
        <w:rPr>
          <w:w w:val="95"/>
          <w:sz w:val="19"/>
        </w:rPr>
        <w:t>voltages.</w:t>
      </w:r>
      <w:r>
        <w:rPr>
          <w:spacing w:val="1"/>
          <w:w w:val="95"/>
          <w:sz w:val="19"/>
        </w:rPr>
        <w:t xml:space="preserve"> </w:t>
      </w:r>
      <w:r>
        <w:rPr>
          <w:w w:val="95"/>
          <w:sz w:val="19"/>
        </w:rPr>
        <w:t>The</w:t>
      </w:r>
      <w:r>
        <w:rPr>
          <w:spacing w:val="1"/>
          <w:w w:val="95"/>
          <w:sz w:val="19"/>
        </w:rPr>
        <w:t xml:space="preserve"> </w:t>
      </w:r>
      <w:r>
        <w:rPr>
          <w:w w:val="95"/>
          <w:sz w:val="19"/>
        </w:rPr>
        <w:t>terms</w:t>
      </w:r>
      <w:r>
        <w:rPr>
          <w:spacing w:val="1"/>
          <w:w w:val="95"/>
          <w:sz w:val="19"/>
        </w:rPr>
        <w:t xml:space="preserve"> </w:t>
      </w:r>
      <w:r>
        <w:rPr>
          <w:w w:val="95"/>
          <w:sz w:val="19"/>
        </w:rPr>
        <w:t>and</w:t>
      </w:r>
      <w:r>
        <w:rPr>
          <w:spacing w:val="1"/>
          <w:w w:val="95"/>
          <w:sz w:val="19"/>
        </w:rPr>
        <w:t xml:space="preserve"> </w:t>
      </w:r>
      <w:r>
        <w:rPr>
          <w:w w:val="95"/>
          <w:sz w:val="19"/>
        </w:rPr>
        <w:t>settings</w:t>
      </w:r>
      <w:r>
        <w:rPr>
          <w:spacing w:val="1"/>
          <w:w w:val="95"/>
          <w:sz w:val="19"/>
        </w:rPr>
        <w:t xml:space="preserve"> </w:t>
      </w:r>
      <w:r>
        <w:rPr>
          <w:w w:val="95"/>
          <w:sz w:val="19"/>
        </w:rPr>
        <w:t>for</w:t>
      </w:r>
      <w:r>
        <w:rPr>
          <w:spacing w:val="1"/>
          <w:w w:val="95"/>
          <w:sz w:val="19"/>
        </w:rPr>
        <w:t xml:space="preserve"> </w:t>
      </w:r>
      <w:r>
        <w:rPr>
          <w:w w:val="95"/>
          <w:sz w:val="19"/>
        </w:rPr>
        <w:t>automatic</w:t>
      </w:r>
      <w:r>
        <w:rPr>
          <w:spacing w:val="1"/>
          <w:w w:val="95"/>
          <w:sz w:val="19"/>
        </w:rPr>
        <w:t xml:space="preserve"> </w:t>
      </w:r>
      <w:r>
        <w:rPr>
          <w:w w:val="95"/>
          <w:sz w:val="19"/>
        </w:rPr>
        <w:t>disconnection</w:t>
      </w:r>
      <w:r>
        <w:rPr>
          <w:spacing w:val="1"/>
          <w:w w:val="95"/>
          <w:sz w:val="19"/>
        </w:rPr>
        <w:t xml:space="preserve"> </w:t>
      </w:r>
      <w:r>
        <w:rPr>
          <w:w w:val="95"/>
          <w:sz w:val="19"/>
        </w:rPr>
        <w:t>shall</w:t>
      </w:r>
      <w:r>
        <w:rPr>
          <w:spacing w:val="1"/>
          <w:w w:val="95"/>
          <w:sz w:val="19"/>
        </w:rPr>
        <w:t xml:space="preserve"> </w:t>
      </w:r>
      <w:r>
        <w:rPr>
          <w:w w:val="95"/>
          <w:sz w:val="19"/>
        </w:rPr>
        <w:t>be</w:t>
      </w:r>
      <w:r>
        <w:rPr>
          <w:spacing w:val="1"/>
          <w:w w:val="95"/>
          <w:sz w:val="19"/>
        </w:rPr>
        <w:t xml:space="preserve"> </w:t>
      </w:r>
      <w:r>
        <w:rPr>
          <w:w w:val="95"/>
          <w:sz w:val="19"/>
        </w:rPr>
        <w:t>agreed</w:t>
      </w:r>
      <w:r>
        <w:rPr>
          <w:spacing w:val="1"/>
          <w:w w:val="95"/>
          <w:sz w:val="19"/>
        </w:rPr>
        <w:t xml:space="preserve"> </w:t>
      </w:r>
      <w:r>
        <w:rPr>
          <w:w w:val="95"/>
          <w:sz w:val="19"/>
        </w:rPr>
        <w:t>between</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and</w:t>
      </w:r>
      <w:r>
        <w:rPr>
          <w:spacing w:val="1"/>
          <w:w w:val="95"/>
          <w:sz w:val="19"/>
        </w:rPr>
        <w:t xml:space="preserve"> </w:t>
      </w:r>
      <w:r>
        <w:rPr>
          <w:w w:val="95"/>
          <w:sz w:val="19"/>
        </w:rPr>
        <w:t>the</w:t>
      </w:r>
      <w:r>
        <w:rPr>
          <w:spacing w:val="1"/>
          <w:w w:val="95"/>
          <w:sz w:val="19"/>
        </w:rPr>
        <w:t xml:space="preserve"> </w:t>
      </w:r>
      <w:r>
        <w:rPr>
          <w:sz w:val="19"/>
        </w:rPr>
        <w:t>transmission-connected</w:t>
      </w:r>
      <w:r>
        <w:rPr>
          <w:spacing w:val="11"/>
          <w:sz w:val="19"/>
        </w:rPr>
        <w:t xml:space="preserve"> </w:t>
      </w:r>
      <w:r>
        <w:rPr>
          <w:sz w:val="19"/>
        </w:rPr>
        <w:t>demand</w:t>
      </w:r>
      <w:r>
        <w:rPr>
          <w:spacing w:val="11"/>
          <w:sz w:val="19"/>
        </w:rPr>
        <w:t xml:space="preserve"> </w:t>
      </w:r>
      <w:r>
        <w:rPr>
          <w:sz w:val="19"/>
        </w:rPr>
        <w:t>facility</w:t>
      </w:r>
      <w:r>
        <w:rPr>
          <w:spacing w:val="8"/>
          <w:sz w:val="19"/>
        </w:rPr>
        <w:t xml:space="preserve"> </w:t>
      </w:r>
      <w:r>
        <w:rPr>
          <w:sz w:val="19"/>
        </w:rPr>
        <w:t>owner</w:t>
      </w:r>
      <w:r>
        <w:rPr>
          <w:spacing w:val="12"/>
          <w:sz w:val="19"/>
        </w:rPr>
        <w:t xml:space="preserve"> </w:t>
      </w:r>
      <w:r>
        <w:rPr>
          <w:sz w:val="19"/>
        </w:rPr>
        <w:t>or</w:t>
      </w:r>
      <w:r>
        <w:rPr>
          <w:spacing w:val="17"/>
          <w:sz w:val="19"/>
        </w:rPr>
        <w:t xml:space="preserve"> </w:t>
      </w:r>
      <w:r>
        <w:rPr>
          <w:sz w:val="19"/>
        </w:rPr>
        <w:t>the</w:t>
      </w:r>
      <w:r>
        <w:rPr>
          <w:spacing w:val="11"/>
          <w:sz w:val="19"/>
        </w:rPr>
        <w:t xml:space="preserve"> </w:t>
      </w:r>
      <w:r>
        <w:rPr>
          <w:sz w:val="19"/>
        </w:rPr>
        <w:t>DSO.</w:t>
      </w:r>
    </w:p>
    <w:p w14:paraId="03B224D2" w14:textId="77777777" w:rsidR="00343FF6" w:rsidRDefault="00343FF6">
      <w:pPr>
        <w:pStyle w:val="BodyText"/>
        <w:rPr>
          <w:sz w:val="22"/>
        </w:rPr>
      </w:pPr>
    </w:p>
    <w:p w14:paraId="643B490E" w14:textId="77777777" w:rsidR="00343FF6" w:rsidRDefault="00635E89">
      <w:pPr>
        <w:pStyle w:val="ListParagraph"/>
        <w:numPr>
          <w:ilvl w:val="0"/>
          <w:numId w:val="84"/>
        </w:numPr>
        <w:tabs>
          <w:tab w:val="left" w:pos="540"/>
        </w:tabs>
        <w:spacing w:before="183" w:line="228" w:lineRule="auto"/>
        <w:ind w:right="124" w:firstLine="0"/>
        <w:rPr>
          <w:sz w:val="19"/>
        </w:rPr>
      </w:pPr>
      <w:r>
        <w:rPr>
          <w:w w:val="95"/>
          <w:sz w:val="19"/>
        </w:rPr>
        <w:t>With regard to transmission-connected distribution systems with a voltage below 110 kV at the connection point,</w:t>
      </w:r>
      <w:r>
        <w:rPr>
          <w:spacing w:val="1"/>
          <w:w w:val="95"/>
          <w:sz w:val="19"/>
        </w:rPr>
        <w:t xml:space="preserve"> </w:t>
      </w:r>
      <w:r>
        <w:rPr>
          <w:w w:val="95"/>
          <w:sz w:val="19"/>
        </w:rPr>
        <w:t>the relevant TSO shall specify the voltage range at the connection point that the dis</w:t>
      </w:r>
      <w:r>
        <w:rPr>
          <w:w w:val="95"/>
          <w:sz w:val="19"/>
        </w:rPr>
        <w:t>tribution systems connected to that</w:t>
      </w:r>
      <w:r>
        <w:rPr>
          <w:spacing w:val="1"/>
          <w:w w:val="95"/>
          <w:sz w:val="19"/>
        </w:rPr>
        <w:t xml:space="preserve"> </w:t>
      </w:r>
      <w:r>
        <w:rPr>
          <w:w w:val="95"/>
          <w:sz w:val="19"/>
        </w:rPr>
        <w:t>transmission system shall be designed to withstand. DSOs shall design the capability of their equipment, connected at</w:t>
      </w:r>
      <w:r>
        <w:rPr>
          <w:spacing w:val="1"/>
          <w:w w:val="95"/>
          <w:sz w:val="19"/>
        </w:rPr>
        <w:t xml:space="preserve"> </w:t>
      </w:r>
      <w:r>
        <w:rPr>
          <w:w w:val="95"/>
          <w:sz w:val="19"/>
        </w:rPr>
        <w:t>the</w:t>
      </w:r>
      <w:r>
        <w:rPr>
          <w:spacing w:val="2"/>
          <w:w w:val="95"/>
          <w:sz w:val="19"/>
        </w:rPr>
        <w:t xml:space="preserve"> </w:t>
      </w:r>
      <w:r>
        <w:rPr>
          <w:w w:val="95"/>
          <w:sz w:val="19"/>
        </w:rPr>
        <w:t>same</w:t>
      </w:r>
      <w:r>
        <w:rPr>
          <w:spacing w:val="3"/>
          <w:w w:val="95"/>
          <w:sz w:val="19"/>
        </w:rPr>
        <w:t xml:space="preserve"> </w:t>
      </w:r>
      <w:r>
        <w:rPr>
          <w:w w:val="95"/>
          <w:sz w:val="19"/>
        </w:rPr>
        <w:t>voltage</w:t>
      </w:r>
      <w:r>
        <w:rPr>
          <w:spacing w:val="3"/>
          <w:w w:val="95"/>
          <w:sz w:val="19"/>
        </w:rPr>
        <w:t xml:space="preserve"> </w:t>
      </w:r>
      <w:r>
        <w:rPr>
          <w:w w:val="95"/>
          <w:sz w:val="19"/>
        </w:rPr>
        <w:t>as</w:t>
      </w:r>
      <w:r>
        <w:rPr>
          <w:spacing w:val="3"/>
          <w:w w:val="95"/>
          <w:sz w:val="19"/>
        </w:rPr>
        <w:t xml:space="preserve"> </w:t>
      </w:r>
      <w:r>
        <w:rPr>
          <w:w w:val="95"/>
          <w:sz w:val="19"/>
        </w:rPr>
        <w:t>the</w:t>
      </w:r>
      <w:r>
        <w:rPr>
          <w:spacing w:val="2"/>
          <w:w w:val="95"/>
          <w:sz w:val="19"/>
        </w:rPr>
        <w:t xml:space="preserve"> </w:t>
      </w:r>
      <w:r>
        <w:rPr>
          <w:w w:val="95"/>
          <w:sz w:val="19"/>
        </w:rPr>
        <w:t>voltage</w:t>
      </w:r>
      <w:r>
        <w:rPr>
          <w:spacing w:val="3"/>
          <w:w w:val="95"/>
          <w:sz w:val="19"/>
        </w:rPr>
        <w:t xml:space="preserve"> </w:t>
      </w:r>
      <w:r>
        <w:rPr>
          <w:w w:val="95"/>
          <w:sz w:val="19"/>
        </w:rPr>
        <w:t>of</w:t>
      </w:r>
      <w:r>
        <w:rPr>
          <w:spacing w:val="6"/>
          <w:w w:val="95"/>
          <w:sz w:val="19"/>
        </w:rPr>
        <w:t xml:space="preserve"> </w:t>
      </w:r>
      <w:r>
        <w:rPr>
          <w:w w:val="95"/>
          <w:sz w:val="19"/>
        </w:rPr>
        <w:t>the</w:t>
      </w:r>
      <w:r>
        <w:rPr>
          <w:spacing w:val="3"/>
          <w:w w:val="95"/>
          <w:sz w:val="19"/>
        </w:rPr>
        <w:t xml:space="preserve"> </w:t>
      </w:r>
      <w:r>
        <w:rPr>
          <w:w w:val="95"/>
          <w:sz w:val="19"/>
        </w:rPr>
        <w:t>connection</w:t>
      </w:r>
      <w:r>
        <w:rPr>
          <w:spacing w:val="1"/>
          <w:w w:val="95"/>
          <w:sz w:val="19"/>
        </w:rPr>
        <w:t xml:space="preserve"> </w:t>
      </w:r>
      <w:r>
        <w:rPr>
          <w:w w:val="95"/>
          <w:sz w:val="19"/>
        </w:rPr>
        <w:t>point</w:t>
      </w:r>
      <w:r>
        <w:rPr>
          <w:spacing w:val="2"/>
          <w:w w:val="95"/>
          <w:sz w:val="19"/>
        </w:rPr>
        <w:t xml:space="preserve"> </w:t>
      </w:r>
      <w:r>
        <w:rPr>
          <w:w w:val="95"/>
          <w:sz w:val="19"/>
        </w:rPr>
        <w:t>to</w:t>
      </w:r>
      <w:r>
        <w:rPr>
          <w:spacing w:val="1"/>
          <w:w w:val="95"/>
          <w:sz w:val="19"/>
        </w:rPr>
        <w:t xml:space="preserve"> </w:t>
      </w:r>
      <w:r>
        <w:rPr>
          <w:w w:val="95"/>
          <w:sz w:val="19"/>
        </w:rPr>
        <w:t>the</w:t>
      </w:r>
      <w:r>
        <w:rPr>
          <w:spacing w:val="3"/>
          <w:w w:val="95"/>
          <w:sz w:val="19"/>
        </w:rPr>
        <w:t xml:space="preserve"> </w:t>
      </w:r>
      <w:r>
        <w:rPr>
          <w:w w:val="95"/>
          <w:sz w:val="19"/>
        </w:rPr>
        <w:t>transmission</w:t>
      </w:r>
      <w:r>
        <w:rPr>
          <w:spacing w:val="4"/>
          <w:w w:val="95"/>
          <w:sz w:val="19"/>
        </w:rPr>
        <w:t xml:space="preserve"> </w:t>
      </w:r>
      <w:r>
        <w:rPr>
          <w:w w:val="95"/>
          <w:sz w:val="19"/>
        </w:rPr>
        <w:t>system,</w:t>
      </w:r>
      <w:r>
        <w:rPr>
          <w:spacing w:val="3"/>
          <w:w w:val="95"/>
          <w:sz w:val="19"/>
        </w:rPr>
        <w:t xml:space="preserve"> </w:t>
      </w:r>
      <w:r>
        <w:rPr>
          <w:w w:val="95"/>
          <w:sz w:val="19"/>
        </w:rPr>
        <w:t>to</w:t>
      </w:r>
      <w:r>
        <w:rPr>
          <w:spacing w:val="1"/>
          <w:w w:val="95"/>
          <w:sz w:val="19"/>
        </w:rPr>
        <w:t xml:space="preserve"> </w:t>
      </w:r>
      <w:r>
        <w:rPr>
          <w:w w:val="95"/>
          <w:sz w:val="19"/>
        </w:rPr>
        <w:t>comply</w:t>
      </w:r>
      <w:r>
        <w:rPr>
          <w:spacing w:val="3"/>
          <w:w w:val="95"/>
          <w:sz w:val="19"/>
        </w:rPr>
        <w:t xml:space="preserve"> </w:t>
      </w:r>
      <w:r>
        <w:rPr>
          <w:w w:val="95"/>
          <w:sz w:val="19"/>
        </w:rPr>
        <w:t>with</w:t>
      </w:r>
      <w:r>
        <w:rPr>
          <w:spacing w:val="2"/>
          <w:w w:val="95"/>
          <w:sz w:val="19"/>
        </w:rPr>
        <w:t xml:space="preserve"> </w:t>
      </w:r>
      <w:r>
        <w:rPr>
          <w:w w:val="95"/>
          <w:sz w:val="19"/>
        </w:rPr>
        <w:t>this</w:t>
      </w:r>
      <w:r>
        <w:rPr>
          <w:spacing w:val="4"/>
          <w:w w:val="95"/>
          <w:sz w:val="19"/>
        </w:rPr>
        <w:t xml:space="preserve"> </w:t>
      </w:r>
      <w:r>
        <w:rPr>
          <w:w w:val="95"/>
          <w:sz w:val="19"/>
        </w:rPr>
        <w:t>voltage</w:t>
      </w:r>
      <w:r>
        <w:rPr>
          <w:spacing w:val="2"/>
          <w:w w:val="95"/>
          <w:sz w:val="19"/>
        </w:rPr>
        <w:t xml:space="preserve"> </w:t>
      </w:r>
      <w:r>
        <w:rPr>
          <w:w w:val="95"/>
          <w:sz w:val="19"/>
        </w:rPr>
        <w:t>range.</w:t>
      </w:r>
    </w:p>
    <w:p w14:paraId="516E83D6" w14:textId="77777777" w:rsidR="00343FF6" w:rsidRDefault="00343FF6">
      <w:pPr>
        <w:pStyle w:val="BodyText"/>
        <w:rPr>
          <w:sz w:val="22"/>
        </w:rPr>
      </w:pPr>
    </w:p>
    <w:p w14:paraId="17C49C36" w14:textId="77777777" w:rsidR="00343FF6" w:rsidRDefault="00343FF6">
      <w:pPr>
        <w:pStyle w:val="BodyText"/>
        <w:rPr>
          <w:sz w:val="22"/>
        </w:rPr>
      </w:pPr>
    </w:p>
    <w:p w14:paraId="6CA97392" w14:textId="77777777" w:rsidR="00343FF6" w:rsidRDefault="00343FF6">
      <w:pPr>
        <w:pStyle w:val="BodyText"/>
        <w:spacing w:before="7"/>
        <w:rPr>
          <w:sz w:val="30"/>
        </w:rPr>
      </w:pPr>
    </w:p>
    <w:p w14:paraId="3BC38B78"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14</w:t>
      </w:r>
    </w:p>
    <w:p w14:paraId="57CA55EE" w14:textId="77777777" w:rsidR="00343FF6" w:rsidRDefault="00343FF6">
      <w:pPr>
        <w:pStyle w:val="BodyText"/>
        <w:rPr>
          <w:i/>
          <w:sz w:val="22"/>
        </w:rPr>
      </w:pPr>
    </w:p>
    <w:p w14:paraId="084F756A" w14:textId="77777777" w:rsidR="00343FF6" w:rsidRDefault="00635E89">
      <w:pPr>
        <w:pStyle w:val="Heading1"/>
        <w:spacing w:before="175"/>
        <w:ind w:left="617"/>
      </w:pPr>
      <w:r>
        <w:rPr>
          <w:w w:val="95"/>
        </w:rPr>
        <w:t>Short-circuit</w:t>
      </w:r>
      <w:r>
        <w:rPr>
          <w:spacing w:val="10"/>
          <w:w w:val="95"/>
        </w:rPr>
        <w:t xml:space="preserve"> </w:t>
      </w:r>
      <w:r>
        <w:rPr>
          <w:w w:val="95"/>
        </w:rPr>
        <w:t>requirements</w:t>
      </w:r>
    </w:p>
    <w:p w14:paraId="6B5810D6" w14:textId="77777777" w:rsidR="00343FF6" w:rsidRDefault="00343FF6">
      <w:pPr>
        <w:pStyle w:val="BodyText"/>
        <w:rPr>
          <w:rFonts w:ascii="Book Antiqua"/>
          <w:b/>
          <w:sz w:val="22"/>
        </w:rPr>
      </w:pPr>
    </w:p>
    <w:p w14:paraId="2C8ADDD3" w14:textId="77777777" w:rsidR="00343FF6" w:rsidRDefault="00635E89">
      <w:pPr>
        <w:pStyle w:val="ListParagraph"/>
        <w:numPr>
          <w:ilvl w:val="0"/>
          <w:numId w:val="83"/>
        </w:numPr>
        <w:tabs>
          <w:tab w:val="left" w:pos="540"/>
        </w:tabs>
        <w:spacing w:before="167" w:line="228" w:lineRule="auto"/>
        <w:ind w:firstLine="0"/>
        <w:rPr>
          <w:sz w:val="19"/>
        </w:rPr>
      </w:pPr>
      <w:r>
        <w:rPr>
          <w:w w:val="90"/>
          <w:sz w:val="19"/>
        </w:rPr>
        <w:t>Based on the rated short-circuit withstand capability of</w:t>
      </w:r>
      <w:r>
        <w:rPr>
          <w:spacing w:val="1"/>
          <w:w w:val="90"/>
          <w:sz w:val="19"/>
        </w:rPr>
        <w:t xml:space="preserve"> </w:t>
      </w:r>
      <w:r>
        <w:rPr>
          <w:w w:val="90"/>
          <w:sz w:val="19"/>
        </w:rPr>
        <w:t>its transmission network elements, the relevant TSO shall</w:t>
      </w:r>
      <w:r>
        <w:rPr>
          <w:spacing w:val="1"/>
          <w:w w:val="90"/>
          <w:sz w:val="19"/>
        </w:rPr>
        <w:t xml:space="preserve"> </w:t>
      </w:r>
      <w:r>
        <w:rPr>
          <w:w w:val="95"/>
          <w:sz w:val="19"/>
        </w:rPr>
        <w:t xml:space="preserve">specify the maximum short-circuit current at the connection point that the </w:t>
      </w:r>
      <w:r>
        <w:rPr>
          <w:w w:val="95"/>
          <w:sz w:val="19"/>
        </w:rPr>
        <w:t>transmission-connected demand facility or</w:t>
      </w:r>
      <w:r>
        <w:rPr>
          <w:spacing w:val="1"/>
          <w:w w:val="95"/>
          <w:sz w:val="19"/>
        </w:rPr>
        <w:t xml:space="preserve"> </w:t>
      </w:r>
      <w:r>
        <w:rPr>
          <w:sz w:val="19"/>
        </w:rPr>
        <w:t>the</w:t>
      </w:r>
      <w:r>
        <w:rPr>
          <w:spacing w:val="5"/>
          <w:sz w:val="19"/>
        </w:rPr>
        <w:t xml:space="preserve"> </w:t>
      </w:r>
      <w:r>
        <w:rPr>
          <w:sz w:val="19"/>
        </w:rPr>
        <w:t>transmission-connected</w:t>
      </w:r>
      <w:r>
        <w:rPr>
          <w:spacing w:val="7"/>
          <w:sz w:val="19"/>
        </w:rPr>
        <w:t xml:space="preserve"> </w:t>
      </w:r>
      <w:r>
        <w:rPr>
          <w:sz w:val="19"/>
        </w:rPr>
        <w:t>distribution</w:t>
      </w:r>
      <w:r>
        <w:rPr>
          <w:spacing w:val="6"/>
          <w:sz w:val="19"/>
        </w:rPr>
        <w:t xml:space="preserve"> </w:t>
      </w:r>
      <w:r>
        <w:rPr>
          <w:sz w:val="19"/>
        </w:rPr>
        <w:t>system</w:t>
      </w:r>
      <w:r>
        <w:rPr>
          <w:spacing w:val="4"/>
          <w:sz w:val="19"/>
        </w:rPr>
        <w:t xml:space="preserve"> </w:t>
      </w:r>
      <w:r>
        <w:rPr>
          <w:sz w:val="19"/>
        </w:rPr>
        <w:t>shall</w:t>
      </w:r>
      <w:r>
        <w:rPr>
          <w:spacing w:val="7"/>
          <w:sz w:val="19"/>
        </w:rPr>
        <w:t xml:space="preserve"> </w:t>
      </w:r>
      <w:r>
        <w:rPr>
          <w:sz w:val="19"/>
        </w:rPr>
        <w:t>be</w:t>
      </w:r>
      <w:r>
        <w:rPr>
          <w:spacing w:val="6"/>
          <w:sz w:val="19"/>
        </w:rPr>
        <w:t xml:space="preserve"> </w:t>
      </w:r>
      <w:r>
        <w:rPr>
          <w:sz w:val="19"/>
        </w:rPr>
        <w:t>capable</w:t>
      </w:r>
      <w:r>
        <w:rPr>
          <w:spacing w:val="5"/>
          <w:sz w:val="19"/>
        </w:rPr>
        <w:t xml:space="preserve"> </w:t>
      </w:r>
      <w:r>
        <w:rPr>
          <w:sz w:val="19"/>
        </w:rPr>
        <w:t>of</w:t>
      </w:r>
      <w:r>
        <w:rPr>
          <w:spacing w:val="6"/>
          <w:sz w:val="19"/>
        </w:rPr>
        <w:t xml:space="preserve"> </w:t>
      </w:r>
      <w:r>
        <w:rPr>
          <w:sz w:val="19"/>
        </w:rPr>
        <w:t>withstanding.</w:t>
      </w:r>
    </w:p>
    <w:p w14:paraId="666CB9B2" w14:textId="77777777" w:rsidR="00343FF6" w:rsidRDefault="00343FF6">
      <w:pPr>
        <w:pStyle w:val="BodyText"/>
        <w:rPr>
          <w:sz w:val="22"/>
        </w:rPr>
      </w:pPr>
    </w:p>
    <w:p w14:paraId="741CDDE4" w14:textId="77777777" w:rsidR="00343FF6" w:rsidRDefault="00635E89">
      <w:pPr>
        <w:pStyle w:val="ListParagraph"/>
        <w:numPr>
          <w:ilvl w:val="0"/>
          <w:numId w:val="83"/>
        </w:numPr>
        <w:tabs>
          <w:tab w:val="left" w:pos="540"/>
        </w:tabs>
        <w:spacing w:before="184" w:line="228" w:lineRule="auto"/>
        <w:ind w:right="124" w:firstLine="0"/>
        <w:rPr>
          <w:sz w:val="19"/>
        </w:rPr>
      </w:pPr>
      <w:r>
        <w:rPr>
          <w:w w:val="90"/>
          <w:sz w:val="19"/>
        </w:rPr>
        <w:t>The relevant TSO shall deliver to the transmission-connected demand facility owner or the transmission-connected</w:t>
      </w:r>
      <w:r>
        <w:rPr>
          <w:spacing w:val="1"/>
          <w:w w:val="90"/>
          <w:sz w:val="19"/>
        </w:rPr>
        <w:t xml:space="preserve"> </w:t>
      </w:r>
      <w:r>
        <w:rPr>
          <w:w w:val="95"/>
          <w:sz w:val="19"/>
        </w:rPr>
        <w:t>distribution system</w:t>
      </w:r>
      <w:r>
        <w:rPr>
          <w:w w:val="95"/>
          <w:sz w:val="19"/>
        </w:rPr>
        <w:t xml:space="preserve"> operator an estimate of the minimum and maximum short-circuit currents to be expected at the</w:t>
      </w:r>
      <w:r>
        <w:rPr>
          <w:spacing w:val="1"/>
          <w:w w:val="95"/>
          <w:sz w:val="19"/>
        </w:rPr>
        <w:t xml:space="preserve"> </w:t>
      </w:r>
      <w:r>
        <w:rPr>
          <w:sz w:val="19"/>
        </w:rPr>
        <w:t>connection</w:t>
      </w:r>
      <w:r>
        <w:rPr>
          <w:spacing w:val="10"/>
          <w:sz w:val="19"/>
        </w:rPr>
        <w:t xml:space="preserve"> </w:t>
      </w:r>
      <w:r>
        <w:rPr>
          <w:sz w:val="19"/>
        </w:rPr>
        <w:t>point</w:t>
      </w:r>
      <w:r>
        <w:rPr>
          <w:spacing w:val="11"/>
          <w:sz w:val="19"/>
        </w:rPr>
        <w:t xml:space="preserve"> </w:t>
      </w:r>
      <w:r>
        <w:rPr>
          <w:sz w:val="19"/>
        </w:rPr>
        <w:t>as</w:t>
      </w:r>
      <w:r>
        <w:rPr>
          <w:spacing w:val="13"/>
          <w:sz w:val="19"/>
        </w:rPr>
        <w:t xml:space="preserve"> </w:t>
      </w:r>
      <w:r>
        <w:rPr>
          <w:sz w:val="19"/>
        </w:rPr>
        <w:t>an</w:t>
      </w:r>
      <w:r>
        <w:rPr>
          <w:spacing w:val="11"/>
          <w:sz w:val="19"/>
        </w:rPr>
        <w:t xml:space="preserve"> </w:t>
      </w:r>
      <w:r>
        <w:rPr>
          <w:sz w:val="19"/>
        </w:rPr>
        <w:t>equivalent</w:t>
      </w:r>
      <w:r>
        <w:rPr>
          <w:spacing w:val="11"/>
          <w:sz w:val="19"/>
        </w:rPr>
        <w:t xml:space="preserve"> </w:t>
      </w:r>
      <w:r>
        <w:rPr>
          <w:sz w:val="19"/>
        </w:rPr>
        <w:t>of</w:t>
      </w:r>
      <w:r>
        <w:rPr>
          <w:spacing w:val="16"/>
          <w:sz w:val="19"/>
        </w:rPr>
        <w:t xml:space="preserve"> </w:t>
      </w:r>
      <w:r>
        <w:rPr>
          <w:sz w:val="19"/>
        </w:rPr>
        <w:t>the</w:t>
      </w:r>
      <w:r>
        <w:rPr>
          <w:spacing w:val="12"/>
          <w:sz w:val="19"/>
        </w:rPr>
        <w:t xml:space="preserve"> </w:t>
      </w:r>
      <w:r>
        <w:rPr>
          <w:sz w:val="19"/>
        </w:rPr>
        <w:t>network.</w:t>
      </w:r>
    </w:p>
    <w:p w14:paraId="12797A2D" w14:textId="77777777" w:rsidR="00343FF6" w:rsidRDefault="00343FF6">
      <w:pPr>
        <w:pStyle w:val="BodyText"/>
        <w:rPr>
          <w:sz w:val="22"/>
        </w:rPr>
      </w:pPr>
    </w:p>
    <w:p w14:paraId="5950DE0C" w14:textId="77777777" w:rsidR="00343FF6" w:rsidRDefault="00635E89">
      <w:pPr>
        <w:pStyle w:val="ListParagraph"/>
        <w:numPr>
          <w:ilvl w:val="0"/>
          <w:numId w:val="83"/>
        </w:numPr>
        <w:tabs>
          <w:tab w:val="left" w:pos="540"/>
        </w:tabs>
        <w:spacing w:before="183" w:line="228" w:lineRule="auto"/>
        <w:ind w:right="124" w:firstLine="0"/>
        <w:rPr>
          <w:sz w:val="19"/>
        </w:rPr>
      </w:pPr>
      <w:r>
        <w:rPr>
          <w:w w:val="95"/>
          <w:sz w:val="19"/>
        </w:rPr>
        <w:t>After an unplanned event, the relevant TSO shall inform the affected transmission-connected demand facility</w:t>
      </w:r>
      <w:r>
        <w:rPr>
          <w:spacing w:val="1"/>
          <w:w w:val="95"/>
          <w:sz w:val="19"/>
        </w:rPr>
        <w:t xml:space="preserve"> </w:t>
      </w:r>
      <w:r>
        <w:rPr>
          <w:w w:val="95"/>
          <w:sz w:val="19"/>
        </w:rPr>
        <w:t>own</w:t>
      </w:r>
      <w:r>
        <w:rPr>
          <w:w w:val="95"/>
          <w:sz w:val="19"/>
        </w:rPr>
        <w:t>er or the affected transmission-connected distribution system operator as soon as possible and no later than one</w:t>
      </w:r>
      <w:r>
        <w:rPr>
          <w:spacing w:val="1"/>
          <w:w w:val="95"/>
          <w:sz w:val="19"/>
        </w:rPr>
        <w:t xml:space="preserve"> </w:t>
      </w:r>
      <w:r>
        <w:rPr>
          <w:w w:val="95"/>
          <w:sz w:val="19"/>
        </w:rPr>
        <w:t>week after the unplanned event, of the changes above a threshold for the maximum short-circuit current that the</w:t>
      </w:r>
      <w:r>
        <w:rPr>
          <w:spacing w:val="1"/>
          <w:w w:val="95"/>
          <w:sz w:val="19"/>
        </w:rPr>
        <w:t xml:space="preserve"> </w:t>
      </w:r>
      <w:r>
        <w:rPr>
          <w:w w:val="90"/>
          <w:sz w:val="19"/>
        </w:rPr>
        <w:t>affected transmission-connected</w:t>
      </w:r>
      <w:r>
        <w:rPr>
          <w:spacing w:val="1"/>
          <w:w w:val="90"/>
          <w:sz w:val="19"/>
        </w:rPr>
        <w:t xml:space="preserve"> </w:t>
      </w:r>
      <w:r>
        <w:rPr>
          <w:w w:val="90"/>
          <w:sz w:val="19"/>
        </w:rPr>
        <w:t>demand facility or</w:t>
      </w:r>
      <w:r>
        <w:rPr>
          <w:spacing w:val="33"/>
          <w:sz w:val="19"/>
        </w:rPr>
        <w:t xml:space="preserve"> </w:t>
      </w:r>
      <w:r>
        <w:rPr>
          <w:w w:val="90"/>
          <w:sz w:val="19"/>
        </w:rPr>
        <w:t>the affected</w:t>
      </w:r>
      <w:r>
        <w:rPr>
          <w:spacing w:val="33"/>
          <w:sz w:val="19"/>
        </w:rPr>
        <w:t xml:space="preserve"> </w:t>
      </w:r>
      <w:r>
        <w:rPr>
          <w:w w:val="90"/>
          <w:sz w:val="19"/>
        </w:rPr>
        <w:t>transmission-connected</w:t>
      </w:r>
      <w:r>
        <w:rPr>
          <w:spacing w:val="34"/>
          <w:sz w:val="19"/>
        </w:rPr>
        <w:t xml:space="preserve"> </w:t>
      </w:r>
      <w:r>
        <w:rPr>
          <w:w w:val="90"/>
          <w:sz w:val="19"/>
        </w:rPr>
        <w:t>distribution</w:t>
      </w:r>
      <w:r>
        <w:rPr>
          <w:spacing w:val="33"/>
          <w:sz w:val="19"/>
        </w:rPr>
        <w:t xml:space="preserve"> </w:t>
      </w:r>
      <w:r>
        <w:rPr>
          <w:w w:val="90"/>
          <w:sz w:val="19"/>
        </w:rPr>
        <w:t>system shall</w:t>
      </w:r>
      <w:r>
        <w:rPr>
          <w:spacing w:val="34"/>
          <w:sz w:val="19"/>
        </w:rPr>
        <w:t xml:space="preserve"> </w:t>
      </w:r>
      <w:r>
        <w:rPr>
          <w:w w:val="90"/>
          <w:sz w:val="19"/>
        </w:rPr>
        <w:t>be</w:t>
      </w:r>
      <w:r>
        <w:rPr>
          <w:spacing w:val="33"/>
          <w:sz w:val="19"/>
        </w:rPr>
        <w:t xml:space="preserve"> </w:t>
      </w:r>
      <w:r>
        <w:rPr>
          <w:w w:val="90"/>
          <w:sz w:val="19"/>
        </w:rPr>
        <w:t>able</w:t>
      </w:r>
      <w:r>
        <w:rPr>
          <w:spacing w:val="1"/>
          <w:w w:val="90"/>
          <w:sz w:val="19"/>
        </w:rPr>
        <w:t xml:space="preserve"> </w:t>
      </w:r>
      <w:r>
        <w:rPr>
          <w:sz w:val="19"/>
        </w:rPr>
        <w:t>to</w:t>
      </w:r>
      <w:r>
        <w:rPr>
          <w:spacing w:val="2"/>
          <w:sz w:val="19"/>
        </w:rPr>
        <w:t xml:space="preserve"> </w:t>
      </w:r>
      <w:r>
        <w:rPr>
          <w:sz w:val="19"/>
        </w:rPr>
        <w:t>withstand</w:t>
      </w:r>
      <w:r>
        <w:rPr>
          <w:spacing w:val="8"/>
          <w:sz w:val="19"/>
        </w:rPr>
        <w:t xml:space="preserve"> </w:t>
      </w:r>
      <w:r>
        <w:rPr>
          <w:sz w:val="19"/>
        </w:rPr>
        <w:t>from</w:t>
      </w:r>
      <w:r>
        <w:rPr>
          <w:spacing w:val="7"/>
          <w:sz w:val="19"/>
        </w:rPr>
        <w:t xml:space="preserve"> </w:t>
      </w:r>
      <w:r>
        <w:rPr>
          <w:sz w:val="19"/>
        </w:rPr>
        <w:t>the</w:t>
      </w:r>
      <w:r>
        <w:rPr>
          <w:spacing w:val="8"/>
          <w:sz w:val="19"/>
        </w:rPr>
        <w:t xml:space="preserve"> </w:t>
      </w:r>
      <w:r>
        <w:rPr>
          <w:sz w:val="19"/>
        </w:rPr>
        <w:t>relevant</w:t>
      </w:r>
      <w:r>
        <w:rPr>
          <w:spacing w:val="8"/>
          <w:sz w:val="19"/>
        </w:rPr>
        <w:t xml:space="preserve"> </w:t>
      </w:r>
      <w:r>
        <w:rPr>
          <w:sz w:val="19"/>
        </w:rPr>
        <w:t>TSO's</w:t>
      </w:r>
      <w:r>
        <w:rPr>
          <w:spacing w:val="7"/>
          <w:sz w:val="19"/>
        </w:rPr>
        <w:t xml:space="preserve"> </w:t>
      </w:r>
      <w:r>
        <w:rPr>
          <w:sz w:val="19"/>
        </w:rPr>
        <w:t>network</w:t>
      </w:r>
      <w:r>
        <w:rPr>
          <w:spacing w:val="8"/>
          <w:sz w:val="19"/>
        </w:rPr>
        <w:t xml:space="preserve"> </w:t>
      </w:r>
      <w:r>
        <w:rPr>
          <w:sz w:val="19"/>
        </w:rPr>
        <w:t>in</w:t>
      </w:r>
      <w:r>
        <w:rPr>
          <w:spacing w:val="8"/>
          <w:sz w:val="19"/>
        </w:rPr>
        <w:t xml:space="preserve"> </w:t>
      </w:r>
      <w:r>
        <w:rPr>
          <w:sz w:val="19"/>
        </w:rPr>
        <w:t>accordance</w:t>
      </w:r>
      <w:r>
        <w:rPr>
          <w:spacing w:val="8"/>
          <w:sz w:val="19"/>
        </w:rPr>
        <w:t xml:space="preserve"> </w:t>
      </w:r>
      <w:r>
        <w:rPr>
          <w:sz w:val="19"/>
        </w:rPr>
        <w:t>with</w:t>
      </w:r>
      <w:r>
        <w:rPr>
          <w:spacing w:val="7"/>
          <w:sz w:val="19"/>
        </w:rPr>
        <w:t xml:space="preserve"> </w:t>
      </w:r>
      <w:r>
        <w:rPr>
          <w:sz w:val="19"/>
        </w:rPr>
        <w:t>paragraph</w:t>
      </w:r>
      <w:r>
        <w:rPr>
          <w:spacing w:val="6"/>
          <w:sz w:val="19"/>
        </w:rPr>
        <w:t xml:space="preserve"> </w:t>
      </w:r>
      <w:r>
        <w:rPr>
          <w:sz w:val="19"/>
        </w:rPr>
        <w:t>1.</w:t>
      </w:r>
    </w:p>
    <w:p w14:paraId="0E635A10" w14:textId="77777777" w:rsidR="00343FF6" w:rsidRDefault="00343FF6">
      <w:pPr>
        <w:pStyle w:val="BodyText"/>
        <w:rPr>
          <w:sz w:val="22"/>
        </w:rPr>
      </w:pPr>
    </w:p>
    <w:p w14:paraId="1482DA47" w14:textId="77777777" w:rsidR="00343FF6" w:rsidRDefault="00635E89">
      <w:pPr>
        <w:pStyle w:val="ListParagraph"/>
        <w:numPr>
          <w:ilvl w:val="0"/>
          <w:numId w:val="83"/>
        </w:numPr>
        <w:tabs>
          <w:tab w:val="left" w:pos="540"/>
        </w:tabs>
        <w:spacing w:before="183" w:line="228" w:lineRule="auto"/>
        <w:ind w:firstLine="0"/>
        <w:rPr>
          <w:sz w:val="19"/>
        </w:rPr>
      </w:pPr>
      <w:r>
        <w:rPr>
          <w:w w:val="90"/>
          <w:sz w:val="19"/>
        </w:rPr>
        <w:t>The</w:t>
      </w:r>
      <w:r>
        <w:rPr>
          <w:spacing w:val="24"/>
          <w:w w:val="90"/>
          <w:sz w:val="19"/>
        </w:rPr>
        <w:t xml:space="preserve"> </w:t>
      </w:r>
      <w:r>
        <w:rPr>
          <w:w w:val="90"/>
          <w:sz w:val="19"/>
        </w:rPr>
        <w:t>threshold</w:t>
      </w:r>
      <w:r>
        <w:rPr>
          <w:spacing w:val="26"/>
          <w:w w:val="90"/>
          <w:sz w:val="19"/>
        </w:rPr>
        <w:t xml:space="preserve"> </w:t>
      </w:r>
      <w:r>
        <w:rPr>
          <w:w w:val="90"/>
          <w:sz w:val="19"/>
        </w:rPr>
        <w:t>set</w:t>
      </w:r>
      <w:r>
        <w:rPr>
          <w:spacing w:val="25"/>
          <w:w w:val="90"/>
          <w:sz w:val="19"/>
        </w:rPr>
        <w:t xml:space="preserve"> </w:t>
      </w:r>
      <w:r>
        <w:rPr>
          <w:w w:val="90"/>
          <w:sz w:val="19"/>
        </w:rPr>
        <w:t>in</w:t>
      </w:r>
      <w:r>
        <w:rPr>
          <w:spacing w:val="24"/>
          <w:w w:val="90"/>
          <w:sz w:val="19"/>
        </w:rPr>
        <w:t xml:space="preserve"> </w:t>
      </w:r>
      <w:r>
        <w:rPr>
          <w:w w:val="90"/>
          <w:sz w:val="19"/>
        </w:rPr>
        <w:t>paragraph</w:t>
      </w:r>
      <w:r>
        <w:rPr>
          <w:spacing w:val="25"/>
          <w:w w:val="90"/>
          <w:sz w:val="19"/>
        </w:rPr>
        <w:t xml:space="preserve"> </w:t>
      </w:r>
      <w:r>
        <w:rPr>
          <w:w w:val="90"/>
          <w:sz w:val="19"/>
        </w:rPr>
        <w:t>3</w:t>
      </w:r>
      <w:r>
        <w:rPr>
          <w:spacing w:val="24"/>
          <w:w w:val="90"/>
          <w:sz w:val="19"/>
        </w:rPr>
        <w:t xml:space="preserve"> </w:t>
      </w:r>
      <w:r>
        <w:rPr>
          <w:w w:val="90"/>
          <w:sz w:val="19"/>
        </w:rPr>
        <w:t>shall</w:t>
      </w:r>
      <w:r>
        <w:rPr>
          <w:spacing w:val="26"/>
          <w:w w:val="90"/>
          <w:sz w:val="19"/>
        </w:rPr>
        <w:t xml:space="preserve"> </w:t>
      </w:r>
      <w:r>
        <w:rPr>
          <w:w w:val="90"/>
          <w:sz w:val="19"/>
        </w:rPr>
        <w:t>either</w:t>
      </w:r>
      <w:r>
        <w:rPr>
          <w:spacing w:val="25"/>
          <w:w w:val="90"/>
          <w:sz w:val="19"/>
        </w:rPr>
        <w:t xml:space="preserve"> </w:t>
      </w:r>
      <w:r>
        <w:rPr>
          <w:w w:val="90"/>
          <w:sz w:val="19"/>
        </w:rPr>
        <w:t>be</w:t>
      </w:r>
      <w:r>
        <w:rPr>
          <w:spacing w:val="26"/>
          <w:w w:val="90"/>
          <w:sz w:val="19"/>
        </w:rPr>
        <w:t xml:space="preserve"> </w:t>
      </w:r>
      <w:r>
        <w:rPr>
          <w:w w:val="90"/>
          <w:sz w:val="19"/>
        </w:rPr>
        <w:t>specified</w:t>
      </w:r>
      <w:r>
        <w:rPr>
          <w:spacing w:val="26"/>
          <w:w w:val="90"/>
          <w:sz w:val="19"/>
        </w:rPr>
        <w:t xml:space="preserve"> </w:t>
      </w:r>
      <w:r>
        <w:rPr>
          <w:w w:val="90"/>
          <w:sz w:val="19"/>
        </w:rPr>
        <w:t>by</w:t>
      </w:r>
      <w:r>
        <w:rPr>
          <w:spacing w:val="23"/>
          <w:w w:val="90"/>
          <w:sz w:val="19"/>
        </w:rPr>
        <w:t xml:space="preserve"> </w:t>
      </w:r>
      <w:r>
        <w:rPr>
          <w:w w:val="90"/>
          <w:sz w:val="19"/>
        </w:rPr>
        <w:t>the</w:t>
      </w:r>
      <w:r>
        <w:rPr>
          <w:spacing w:val="26"/>
          <w:w w:val="90"/>
          <w:sz w:val="19"/>
        </w:rPr>
        <w:t xml:space="preserve"> </w:t>
      </w:r>
      <w:r>
        <w:rPr>
          <w:w w:val="90"/>
          <w:sz w:val="19"/>
        </w:rPr>
        <w:t>transmission-connected</w:t>
      </w:r>
      <w:r>
        <w:rPr>
          <w:spacing w:val="26"/>
          <w:w w:val="90"/>
          <w:sz w:val="19"/>
        </w:rPr>
        <w:t xml:space="preserve"> </w:t>
      </w:r>
      <w:r>
        <w:rPr>
          <w:w w:val="90"/>
          <w:sz w:val="19"/>
        </w:rPr>
        <w:t>demand</w:t>
      </w:r>
      <w:r>
        <w:rPr>
          <w:spacing w:val="25"/>
          <w:w w:val="90"/>
          <w:sz w:val="19"/>
        </w:rPr>
        <w:t xml:space="preserve"> </w:t>
      </w:r>
      <w:r>
        <w:rPr>
          <w:w w:val="90"/>
          <w:sz w:val="19"/>
        </w:rPr>
        <w:t>facility</w:t>
      </w:r>
      <w:r>
        <w:rPr>
          <w:spacing w:val="22"/>
          <w:w w:val="90"/>
          <w:sz w:val="19"/>
        </w:rPr>
        <w:t xml:space="preserve"> </w:t>
      </w:r>
      <w:r>
        <w:rPr>
          <w:w w:val="90"/>
          <w:sz w:val="19"/>
        </w:rPr>
        <w:t>owner</w:t>
      </w:r>
      <w:r>
        <w:rPr>
          <w:spacing w:val="28"/>
          <w:w w:val="90"/>
          <w:sz w:val="19"/>
        </w:rPr>
        <w:t xml:space="preserve"> </w:t>
      </w:r>
      <w:r>
        <w:rPr>
          <w:w w:val="90"/>
          <w:sz w:val="19"/>
        </w:rPr>
        <w:t>for</w:t>
      </w:r>
      <w:r>
        <w:rPr>
          <w:spacing w:val="-35"/>
          <w:w w:val="90"/>
          <w:sz w:val="19"/>
        </w:rPr>
        <w:t xml:space="preserve"> </w:t>
      </w:r>
      <w:r>
        <w:rPr>
          <w:sz w:val="19"/>
        </w:rPr>
        <w:t>its</w:t>
      </w:r>
      <w:r>
        <w:rPr>
          <w:spacing w:val="2"/>
          <w:sz w:val="19"/>
        </w:rPr>
        <w:t xml:space="preserve"> </w:t>
      </w:r>
      <w:r>
        <w:rPr>
          <w:sz w:val="19"/>
        </w:rPr>
        <w:t>facility,</w:t>
      </w:r>
      <w:r>
        <w:rPr>
          <w:spacing w:val="3"/>
          <w:sz w:val="19"/>
        </w:rPr>
        <w:t xml:space="preserve"> </w:t>
      </w:r>
      <w:r>
        <w:rPr>
          <w:sz w:val="19"/>
        </w:rPr>
        <w:t>or</w:t>
      </w:r>
      <w:r>
        <w:rPr>
          <w:spacing w:val="4"/>
          <w:sz w:val="19"/>
        </w:rPr>
        <w:t xml:space="preserve"> </w:t>
      </w:r>
      <w:r>
        <w:rPr>
          <w:sz w:val="19"/>
        </w:rPr>
        <w:t>by</w:t>
      </w:r>
      <w:r>
        <w:rPr>
          <w:spacing w:val="1"/>
          <w:sz w:val="19"/>
        </w:rPr>
        <w:t xml:space="preserve"> </w:t>
      </w:r>
      <w:r>
        <w:rPr>
          <w:sz w:val="19"/>
        </w:rPr>
        <w:t>the</w:t>
      </w:r>
      <w:r>
        <w:rPr>
          <w:spacing w:val="3"/>
          <w:sz w:val="19"/>
        </w:rPr>
        <w:t xml:space="preserve"> </w:t>
      </w:r>
      <w:r>
        <w:rPr>
          <w:sz w:val="19"/>
        </w:rPr>
        <w:t>transmission-connected</w:t>
      </w:r>
      <w:r>
        <w:rPr>
          <w:spacing w:val="4"/>
          <w:sz w:val="19"/>
        </w:rPr>
        <w:t xml:space="preserve"> </w:t>
      </w:r>
      <w:r>
        <w:rPr>
          <w:sz w:val="19"/>
        </w:rPr>
        <w:t>distribution</w:t>
      </w:r>
      <w:r>
        <w:rPr>
          <w:spacing w:val="3"/>
          <w:sz w:val="19"/>
        </w:rPr>
        <w:t xml:space="preserve"> </w:t>
      </w:r>
      <w:r>
        <w:rPr>
          <w:sz w:val="19"/>
        </w:rPr>
        <w:t>system</w:t>
      </w:r>
      <w:r>
        <w:rPr>
          <w:spacing w:val="1"/>
          <w:sz w:val="19"/>
        </w:rPr>
        <w:t xml:space="preserve"> </w:t>
      </w:r>
      <w:r>
        <w:rPr>
          <w:sz w:val="19"/>
        </w:rPr>
        <w:t>operator</w:t>
      </w:r>
      <w:r>
        <w:rPr>
          <w:spacing w:val="3"/>
          <w:sz w:val="19"/>
        </w:rPr>
        <w:t xml:space="preserve"> </w:t>
      </w:r>
      <w:r>
        <w:rPr>
          <w:sz w:val="19"/>
        </w:rPr>
        <w:t>for</w:t>
      </w:r>
      <w:r>
        <w:rPr>
          <w:spacing w:val="6"/>
          <w:sz w:val="19"/>
        </w:rPr>
        <w:t xml:space="preserve"> </w:t>
      </w:r>
      <w:r>
        <w:rPr>
          <w:sz w:val="19"/>
        </w:rPr>
        <w:t>its</w:t>
      </w:r>
      <w:r>
        <w:rPr>
          <w:spacing w:val="2"/>
          <w:sz w:val="19"/>
        </w:rPr>
        <w:t xml:space="preserve"> </w:t>
      </w:r>
      <w:r>
        <w:rPr>
          <w:sz w:val="19"/>
        </w:rPr>
        <w:t>network.</w:t>
      </w:r>
    </w:p>
    <w:p w14:paraId="7AFC8DB0" w14:textId="77777777" w:rsidR="00343FF6" w:rsidRDefault="00343FF6">
      <w:pPr>
        <w:pStyle w:val="BodyText"/>
        <w:rPr>
          <w:sz w:val="22"/>
        </w:rPr>
      </w:pPr>
    </w:p>
    <w:p w14:paraId="45D4861C" w14:textId="77777777" w:rsidR="00343FF6" w:rsidRDefault="00635E89">
      <w:pPr>
        <w:pStyle w:val="ListParagraph"/>
        <w:numPr>
          <w:ilvl w:val="0"/>
          <w:numId w:val="83"/>
        </w:numPr>
        <w:tabs>
          <w:tab w:val="left" w:pos="540"/>
        </w:tabs>
        <w:spacing w:before="184" w:line="228" w:lineRule="auto"/>
        <w:ind w:right="122" w:firstLine="0"/>
        <w:rPr>
          <w:sz w:val="19"/>
        </w:rPr>
      </w:pPr>
      <w:r>
        <w:rPr>
          <w:spacing w:val="-1"/>
          <w:w w:val="95"/>
          <w:sz w:val="19"/>
        </w:rPr>
        <w:t xml:space="preserve">Before a planned event, </w:t>
      </w:r>
      <w:r>
        <w:rPr>
          <w:w w:val="95"/>
          <w:sz w:val="19"/>
        </w:rPr>
        <w:t>the relevant TSO shall inform the affected transmission-connected demand facility owner</w:t>
      </w:r>
      <w:r>
        <w:rPr>
          <w:spacing w:val="1"/>
          <w:w w:val="95"/>
          <w:sz w:val="19"/>
        </w:rPr>
        <w:t xml:space="preserve"> </w:t>
      </w:r>
      <w:r>
        <w:rPr>
          <w:w w:val="95"/>
          <w:sz w:val="19"/>
        </w:rPr>
        <w:t xml:space="preserve">or the affected </w:t>
      </w:r>
      <w:r>
        <w:rPr>
          <w:w w:val="95"/>
          <w:sz w:val="19"/>
        </w:rPr>
        <w:t>transmission-connected distribution system operator, as soon as possible and no later than one week</w:t>
      </w:r>
      <w:r>
        <w:rPr>
          <w:spacing w:val="1"/>
          <w:w w:val="95"/>
          <w:sz w:val="19"/>
        </w:rPr>
        <w:t xml:space="preserve"> </w:t>
      </w:r>
      <w:r>
        <w:rPr>
          <w:w w:val="95"/>
          <w:sz w:val="19"/>
        </w:rPr>
        <w:t>before the planned event, of the changes above a threshold for the maximum short-circuit current that the affected</w:t>
      </w:r>
      <w:r>
        <w:rPr>
          <w:spacing w:val="1"/>
          <w:w w:val="95"/>
          <w:sz w:val="19"/>
        </w:rPr>
        <w:t xml:space="preserve"> </w:t>
      </w:r>
      <w:r>
        <w:rPr>
          <w:w w:val="95"/>
          <w:sz w:val="19"/>
        </w:rPr>
        <w:t>transmission-connected demand facility or</w:t>
      </w:r>
      <w:r>
        <w:rPr>
          <w:w w:val="95"/>
          <w:sz w:val="19"/>
        </w:rPr>
        <w:t xml:space="preserve"> the affected transmission-connected distribution system shall be able to</w:t>
      </w:r>
      <w:r>
        <w:rPr>
          <w:spacing w:val="1"/>
          <w:w w:val="95"/>
          <w:sz w:val="19"/>
        </w:rPr>
        <w:t xml:space="preserve"> </w:t>
      </w:r>
      <w:r>
        <w:rPr>
          <w:sz w:val="19"/>
        </w:rPr>
        <w:t>withstand</w:t>
      </w:r>
      <w:r>
        <w:rPr>
          <w:spacing w:val="7"/>
          <w:sz w:val="19"/>
        </w:rPr>
        <w:t xml:space="preserve"> </w:t>
      </w:r>
      <w:r>
        <w:rPr>
          <w:sz w:val="19"/>
        </w:rPr>
        <w:t>from</w:t>
      </w:r>
      <w:r>
        <w:rPr>
          <w:spacing w:val="9"/>
          <w:sz w:val="19"/>
        </w:rPr>
        <w:t xml:space="preserve"> </w:t>
      </w:r>
      <w:r>
        <w:rPr>
          <w:sz w:val="19"/>
        </w:rPr>
        <w:t>the</w:t>
      </w:r>
      <w:r>
        <w:rPr>
          <w:spacing w:val="8"/>
          <w:sz w:val="19"/>
        </w:rPr>
        <w:t xml:space="preserve"> </w:t>
      </w:r>
      <w:r>
        <w:rPr>
          <w:sz w:val="19"/>
        </w:rPr>
        <w:t>relevant</w:t>
      </w:r>
      <w:r>
        <w:rPr>
          <w:spacing w:val="8"/>
          <w:sz w:val="19"/>
        </w:rPr>
        <w:t xml:space="preserve"> </w:t>
      </w:r>
      <w:r>
        <w:rPr>
          <w:sz w:val="19"/>
        </w:rPr>
        <w:t>TSO's</w:t>
      </w:r>
      <w:r>
        <w:rPr>
          <w:spacing w:val="8"/>
          <w:sz w:val="19"/>
        </w:rPr>
        <w:t xml:space="preserve"> </w:t>
      </w:r>
      <w:r>
        <w:rPr>
          <w:sz w:val="19"/>
        </w:rPr>
        <w:t>network,</w:t>
      </w:r>
      <w:r>
        <w:rPr>
          <w:spacing w:val="9"/>
          <w:sz w:val="19"/>
        </w:rPr>
        <w:t xml:space="preserve"> </w:t>
      </w:r>
      <w:r>
        <w:rPr>
          <w:sz w:val="19"/>
        </w:rPr>
        <w:t>in</w:t>
      </w:r>
      <w:r>
        <w:rPr>
          <w:spacing w:val="8"/>
          <w:sz w:val="19"/>
        </w:rPr>
        <w:t xml:space="preserve"> </w:t>
      </w:r>
      <w:r>
        <w:rPr>
          <w:sz w:val="19"/>
        </w:rPr>
        <w:t>accordance</w:t>
      </w:r>
      <w:r>
        <w:rPr>
          <w:spacing w:val="9"/>
          <w:sz w:val="19"/>
        </w:rPr>
        <w:t xml:space="preserve"> </w:t>
      </w:r>
      <w:r>
        <w:rPr>
          <w:sz w:val="19"/>
        </w:rPr>
        <w:t>with</w:t>
      </w:r>
      <w:r>
        <w:rPr>
          <w:spacing w:val="8"/>
          <w:sz w:val="19"/>
        </w:rPr>
        <w:t xml:space="preserve"> </w:t>
      </w:r>
      <w:r>
        <w:rPr>
          <w:sz w:val="19"/>
        </w:rPr>
        <w:t>paragraph</w:t>
      </w:r>
      <w:r>
        <w:rPr>
          <w:spacing w:val="6"/>
          <w:sz w:val="19"/>
        </w:rPr>
        <w:t xml:space="preserve"> </w:t>
      </w:r>
      <w:r>
        <w:rPr>
          <w:sz w:val="19"/>
        </w:rPr>
        <w:t>1.</w:t>
      </w:r>
    </w:p>
    <w:p w14:paraId="0529ACAD" w14:textId="77777777" w:rsidR="00343FF6" w:rsidRDefault="00343FF6">
      <w:pPr>
        <w:pStyle w:val="BodyText"/>
        <w:rPr>
          <w:sz w:val="22"/>
        </w:rPr>
      </w:pPr>
    </w:p>
    <w:p w14:paraId="2AD22DC9" w14:textId="58F5F50A" w:rsidR="00343FF6" w:rsidRDefault="00635E89">
      <w:pPr>
        <w:pStyle w:val="ListParagraph"/>
        <w:numPr>
          <w:ilvl w:val="0"/>
          <w:numId w:val="83"/>
        </w:numPr>
        <w:tabs>
          <w:tab w:val="left" w:pos="540"/>
        </w:tabs>
        <w:spacing w:before="183" w:line="228" w:lineRule="auto"/>
        <w:ind w:firstLine="0"/>
        <w:rPr>
          <w:sz w:val="19"/>
        </w:rPr>
      </w:pPr>
      <w:r>
        <w:rPr>
          <w:w w:val="90"/>
          <w:sz w:val="19"/>
        </w:rPr>
        <w:t>The</w:t>
      </w:r>
      <w:r>
        <w:rPr>
          <w:spacing w:val="24"/>
          <w:w w:val="90"/>
          <w:sz w:val="19"/>
        </w:rPr>
        <w:t xml:space="preserve"> </w:t>
      </w:r>
      <w:r>
        <w:rPr>
          <w:w w:val="90"/>
          <w:sz w:val="19"/>
        </w:rPr>
        <w:t>threshold</w:t>
      </w:r>
      <w:r>
        <w:rPr>
          <w:spacing w:val="26"/>
          <w:w w:val="90"/>
          <w:sz w:val="19"/>
        </w:rPr>
        <w:t xml:space="preserve"> </w:t>
      </w:r>
      <w:r>
        <w:rPr>
          <w:w w:val="90"/>
          <w:sz w:val="19"/>
        </w:rPr>
        <w:t>set</w:t>
      </w:r>
      <w:r>
        <w:rPr>
          <w:spacing w:val="25"/>
          <w:w w:val="90"/>
          <w:sz w:val="19"/>
        </w:rPr>
        <w:t xml:space="preserve"> </w:t>
      </w:r>
      <w:r>
        <w:rPr>
          <w:w w:val="90"/>
          <w:sz w:val="19"/>
        </w:rPr>
        <w:t>in</w:t>
      </w:r>
      <w:r>
        <w:rPr>
          <w:spacing w:val="24"/>
          <w:w w:val="90"/>
          <w:sz w:val="19"/>
        </w:rPr>
        <w:t xml:space="preserve"> </w:t>
      </w:r>
      <w:r>
        <w:rPr>
          <w:w w:val="90"/>
          <w:sz w:val="19"/>
        </w:rPr>
        <w:t>paragraph</w:t>
      </w:r>
      <w:r>
        <w:rPr>
          <w:spacing w:val="25"/>
          <w:w w:val="90"/>
          <w:sz w:val="19"/>
        </w:rPr>
        <w:t xml:space="preserve"> </w:t>
      </w:r>
      <w:r>
        <w:rPr>
          <w:w w:val="90"/>
          <w:sz w:val="19"/>
        </w:rPr>
        <w:t>5</w:t>
      </w:r>
      <w:r>
        <w:rPr>
          <w:spacing w:val="24"/>
          <w:w w:val="90"/>
          <w:sz w:val="19"/>
        </w:rPr>
        <w:t xml:space="preserve"> </w:t>
      </w:r>
      <w:r>
        <w:rPr>
          <w:w w:val="90"/>
          <w:sz w:val="19"/>
        </w:rPr>
        <w:t>shall</w:t>
      </w:r>
      <w:r>
        <w:rPr>
          <w:spacing w:val="26"/>
          <w:w w:val="90"/>
          <w:sz w:val="19"/>
        </w:rPr>
        <w:t xml:space="preserve"> </w:t>
      </w:r>
      <w:r>
        <w:rPr>
          <w:w w:val="90"/>
          <w:sz w:val="19"/>
        </w:rPr>
        <w:t>either</w:t>
      </w:r>
      <w:r>
        <w:rPr>
          <w:spacing w:val="25"/>
          <w:w w:val="90"/>
          <w:sz w:val="19"/>
        </w:rPr>
        <w:t xml:space="preserve"> </w:t>
      </w:r>
      <w:r>
        <w:rPr>
          <w:w w:val="90"/>
          <w:sz w:val="19"/>
        </w:rPr>
        <w:t>be</w:t>
      </w:r>
      <w:r>
        <w:rPr>
          <w:spacing w:val="26"/>
          <w:w w:val="90"/>
          <w:sz w:val="19"/>
        </w:rPr>
        <w:t xml:space="preserve"> </w:t>
      </w:r>
      <w:r>
        <w:rPr>
          <w:w w:val="90"/>
          <w:sz w:val="19"/>
        </w:rPr>
        <w:t>specified</w:t>
      </w:r>
      <w:r>
        <w:rPr>
          <w:spacing w:val="26"/>
          <w:w w:val="90"/>
          <w:sz w:val="19"/>
        </w:rPr>
        <w:t xml:space="preserve"> </w:t>
      </w:r>
      <w:r>
        <w:rPr>
          <w:w w:val="90"/>
          <w:sz w:val="19"/>
        </w:rPr>
        <w:t>by</w:t>
      </w:r>
      <w:r>
        <w:rPr>
          <w:spacing w:val="23"/>
          <w:w w:val="90"/>
          <w:sz w:val="19"/>
        </w:rPr>
        <w:t xml:space="preserve"> </w:t>
      </w:r>
      <w:r>
        <w:rPr>
          <w:w w:val="90"/>
          <w:sz w:val="19"/>
        </w:rPr>
        <w:t>the</w:t>
      </w:r>
      <w:r>
        <w:rPr>
          <w:spacing w:val="26"/>
          <w:w w:val="90"/>
          <w:sz w:val="19"/>
        </w:rPr>
        <w:t xml:space="preserve"> </w:t>
      </w:r>
      <w:r>
        <w:rPr>
          <w:w w:val="90"/>
          <w:sz w:val="19"/>
        </w:rPr>
        <w:t>transmission-connected</w:t>
      </w:r>
      <w:r>
        <w:rPr>
          <w:spacing w:val="26"/>
          <w:w w:val="90"/>
          <w:sz w:val="19"/>
        </w:rPr>
        <w:t xml:space="preserve"> </w:t>
      </w:r>
      <w:r>
        <w:rPr>
          <w:w w:val="90"/>
          <w:sz w:val="19"/>
        </w:rPr>
        <w:t>demand</w:t>
      </w:r>
      <w:r>
        <w:rPr>
          <w:spacing w:val="25"/>
          <w:w w:val="90"/>
          <w:sz w:val="19"/>
        </w:rPr>
        <w:t xml:space="preserve"> </w:t>
      </w:r>
      <w:r>
        <w:rPr>
          <w:w w:val="90"/>
          <w:sz w:val="19"/>
        </w:rPr>
        <w:t>facility</w:t>
      </w:r>
      <w:r>
        <w:rPr>
          <w:spacing w:val="22"/>
          <w:w w:val="90"/>
          <w:sz w:val="19"/>
        </w:rPr>
        <w:t xml:space="preserve"> </w:t>
      </w:r>
      <w:r>
        <w:rPr>
          <w:w w:val="90"/>
          <w:sz w:val="19"/>
        </w:rPr>
        <w:t>owner</w:t>
      </w:r>
      <w:r>
        <w:rPr>
          <w:spacing w:val="28"/>
          <w:w w:val="90"/>
          <w:sz w:val="19"/>
        </w:rPr>
        <w:t xml:space="preserve"> </w:t>
      </w:r>
      <w:r>
        <w:rPr>
          <w:w w:val="90"/>
          <w:sz w:val="19"/>
        </w:rPr>
        <w:t>for</w:t>
      </w:r>
      <w:r>
        <w:rPr>
          <w:spacing w:val="-35"/>
          <w:w w:val="90"/>
          <w:sz w:val="19"/>
        </w:rPr>
        <w:t xml:space="preserve"> </w:t>
      </w:r>
      <w:r>
        <w:rPr>
          <w:sz w:val="19"/>
        </w:rPr>
        <w:t>its</w:t>
      </w:r>
      <w:r>
        <w:rPr>
          <w:spacing w:val="2"/>
          <w:sz w:val="19"/>
        </w:rPr>
        <w:t xml:space="preserve"> </w:t>
      </w:r>
      <w:r>
        <w:rPr>
          <w:sz w:val="19"/>
        </w:rPr>
        <w:t>facility,</w:t>
      </w:r>
      <w:r>
        <w:rPr>
          <w:spacing w:val="3"/>
          <w:sz w:val="19"/>
        </w:rPr>
        <w:t xml:space="preserve"> </w:t>
      </w:r>
      <w:r>
        <w:rPr>
          <w:sz w:val="19"/>
        </w:rPr>
        <w:t>or</w:t>
      </w:r>
      <w:r>
        <w:rPr>
          <w:spacing w:val="4"/>
          <w:sz w:val="19"/>
        </w:rPr>
        <w:t xml:space="preserve"> </w:t>
      </w:r>
      <w:r>
        <w:rPr>
          <w:sz w:val="19"/>
        </w:rPr>
        <w:t>by</w:t>
      </w:r>
      <w:r>
        <w:rPr>
          <w:spacing w:val="1"/>
          <w:sz w:val="19"/>
        </w:rPr>
        <w:t xml:space="preserve"> </w:t>
      </w:r>
      <w:r>
        <w:rPr>
          <w:sz w:val="19"/>
        </w:rPr>
        <w:t>the</w:t>
      </w:r>
      <w:r>
        <w:rPr>
          <w:spacing w:val="3"/>
          <w:sz w:val="19"/>
        </w:rPr>
        <w:t xml:space="preserve"> </w:t>
      </w:r>
      <w:r>
        <w:rPr>
          <w:sz w:val="19"/>
        </w:rPr>
        <w:t>transmission-connected</w:t>
      </w:r>
      <w:r>
        <w:rPr>
          <w:spacing w:val="4"/>
          <w:sz w:val="19"/>
        </w:rPr>
        <w:t xml:space="preserve"> </w:t>
      </w:r>
      <w:r>
        <w:rPr>
          <w:sz w:val="19"/>
        </w:rPr>
        <w:t>distribution</w:t>
      </w:r>
      <w:r>
        <w:rPr>
          <w:spacing w:val="3"/>
          <w:sz w:val="19"/>
        </w:rPr>
        <w:t xml:space="preserve"> </w:t>
      </w:r>
      <w:r>
        <w:rPr>
          <w:sz w:val="19"/>
        </w:rPr>
        <w:t>system</w:t>
      </w:r>
      <w:r>
        <w:rPr>
          <w:spacing w:val="1"/>
          <w:sz w:val="19"/>
        </w:rPr>
        <w:t xml:space="preserve"> </w:t>
      </w:r>
      <w:r>
        <w:rPr>
          <w:sz w:val="19"/>
        </w:rPr>
        <w:t>operator</w:t>
      </w:r>
      <w:r>
        <w:rPr>
          <w:spacing w:val="3"/>
          <w:sz w:val="19"/>
        </w:rPr>
        <w:t xml:space="preserve"> </w:t>
      </w:r>
      <w:r>
        <w:rPr>
          <w:sz w:val="19"/>
        </w:rPr>
        <w:t>for</w:t>
      </w:r>
      <w:r>
        <w:rPr>
          <w:spacing w:val="6"/>
          <w:sz w:val="19"/>
        </w:rPr>
        <w:t xml:space="preserve"> </w:t>
      </w:r>
      <w:r>
        <w:rPr>
          <w:sz w:val="19"/>
        </w:rPr>
        <w:t>its</w:t>
      </w:r>
      <w:r>
        <w:rPr>
          <w:spacing w:val="2"/>
          <w:sz w:val="19"/>
        </w:rPr>
        <w:t xml:space="preserve"> </w:t>
      </w:r>
      <w:r>
        <w:rPr>
          <w:sz w:val="19"/>
        </w:rPr>
        <w:t>network.</w:t>
      </w:r>
    </w:p>
    <w:p w14:paraId="4DFEFDCC" w14:textId="77777777" w:rsidR="00F819AF" w:rsidRPr="00F819AF" w:rsidRDefault="00F819AF" w:rsidP="00F819AF">
      <w:pPr>
        <w:pStyle w:val="ListParagraph"/>
        <w:rPr>
          <w:sz w:val="19"/>
        </w:rPr>
      </w:pPr>
    </w:p>
    <w:p w14:paraId="32B97191" w14:textId="77777777" w:rsidR="00343FF6" w:rsidRDefault="00635E89">
      <w:pPr>
        <w:pStyle w:val="ListParagraph"/>
        <w:numPr>
          <w:ilvl w:val="0"/>
          <w:numId w:val="83"/>
        </w:numPr>
        <w:tabs>
          <w:tab w:val="left" w:pos="540"/>
        </w:tabs>
        <w:spacing w:before="101" w:line="228" w:lineRule="auto"/>
        <w:ind w:firstLine="0"/>
        <w:rPr>
          <w:sz w:val="19"/>
        </w:rPr>
      </w:pPr>
      <w:r>
        <w:rPr>
          <w:w w:val="95"/>
          <w:sz w:val="19"/>
        </w:rPr>
        <w:t>The</w:t>
      </w:r>
      <w:r>
        <w:rPr>
          <w:spacing w:val="45"/>
          <w:sz w:val="19"/>
        </w:rPr>
        <w:t xml:space="preserve"> </w:t>
      </w:r>
      <w:r>
        <w:rPr>
          <w:w w:val="95"/>
          <w:sz w:val="19"/>
        </w:rPr>
        <w:t>relevant</w:t>
      </w:r>
      <w:r>
        <w:rPr>
          <w:spacing w:val="83"/>
          <w:sz w:val="19"/>
        </w:rPr>
        <w:t xml:space="preserve"> </w:t>
      </w:r>
      <w:r>
        <w:rPr>
          <w:w w:val="95"/>
          <w:sz w:val="19"/>
        </w:rPr>
        <w:t>TSO</w:t>
      </w:r>
      <w:r>
        <w:rPr>
          <w:spacing w:val="84"/>
          <w:sz w:val="19"/>
        </w:rPr>
        <w:t xml:space="preserve"> </w:t>
      </w:r>
      <w:r>
        <w:rPr>
          <w:w w:val="95"/>
          <w:sz w:val="19"/>
        </w:rPr>
        <w:t>shall</w:t>
      </w:r>
      <w:r>
        <w:rPr>
          <w:spacing w:val="84"/>
          <w:sz w:val="19"/>
        </w:rPr>
        <w:t xml:space="preserve"> </w:t>
      </w:r>
      <w:r>
        <w:rPr>
          <w:w w:val="95"/>
          <w:sz w:val="19"/>
        </w:rPr>
        <w:t>request</w:t>
      </w:r>
      <w:r>
        <w:rPr>
          <w:spacing w:val="84"/>
          <w:sz w:val="19"/>
        </w:rPr>
        <w:t xml:space="preserve"> </w:t>
      </w:r>
      <w:r>
        <w:rPr>
          <w:w w:val="95"/>
          <w:sz w:val="19"/>
        </w:rPr>
        <w:t>information</w:t>
      </w:r>
      <w:r>
        <w:rPr>
          <w:spacing w:val="85"/>
          <w:sz w:val="19"/>
        </w:rPr>
        <w:t xml:space="preserve"> </w:t>
      </w:r>
      <w:r>
        <w:rPr>
          <w:w w:val="95"/>
          <w:sz w:val="19"/>
        </w:rPr>
        <w:t>from</w:t>
      </w:r>
      <w:r>
        <w:rPr>
          <w:spacing w:val="83"/>
          <w:sz w:val="19"/>
        </w:rPr>
        <w:t xml:space="preserve"> </w:t>
      </w:r>
      <w:r>
        <w:rPr>
          <w:w w:val="95"/>
          <w:sz w:val="19"/>
        </w:rPr>
        <w:t>a</w:t>
      </w:r>
      <w:r>
        <w:rPr>
          <w:spacing w:val="84"/>
          <w:sz w:val="19"/>
        </w:rPr>
        <w:t xml:space="preserve"> </w:t>
      </w:r>
      <w:r>
        <w:rPr>
          <w:w w:val="95"/>
          <w:sz w:val="19"/>
        </w:rPr>
        <w:t>transmission-connected</w:t>
      </w:r>
      <w:r>
        <w:rPr>
          <w:spacing w:val="83"/>
          <w:sz w:val="19"/>
        </w:rPr>
        <w:t xml:space="preserve"> </w:t>
      </w:r>
      <w:r>
        <w:rPr>
          <w:w w:val="95"/>
          <w:sz w:val="19"/>
        </w:rPr>
        <w:t>demand</w:t>
      </w:r>
      <w:r>
        <w:rPr>
          <w:spacing w:val="84"/>
          <w:sz w:val="19"/>
        </w:rPr>
        <w:t xml:space="preserve"> </w:t>
      </w:r>
      <w:r>
        <w:rPr>
          <w:w w:val="95"/>
          <w:sz w:val="19"/>
        </w:rPr>
        <w:t>facility</w:t>
      </w:r>
      <w:r>
        <w:rPr>
          <w:spacing w:val="81"/>
          <w:sz w:val="19"/>
        </w:rPr>
        <w:t xml:space="preserve"> </w:t>
      </w:r>
      <w:r>
        <w:rPr>
          <w:w w:val="95"/>
          <w:sz w:val="19"/>
        </w:rPr>
        <w:t>owner</w:t>
      </w:r>
      <w:r>
        <w:rPr>
          <w:spacing w:val="83"/>
          <w:sz w:val="19"/>
        </w:rPr>
        <w:t xml:space="preserve"> </w:t>
      </w:r>
      <w:r>
        <w:rPr>
          <w:w w:val="95"/>
          <w:sz w:val="19"/>
        </w:rPr>
        <w:t>or</w:t>
      </w:r>
      <w:r>
        <w:rPr>
          <w:spacing w:val="-38"/>
          <w:w w:val="95"/>
          <w:sz w:val="19"/>
        </w:rPr>
        <w:t xml:space="preserve"> </w:t>
      </w:r>
      <w:r>
        <w:rPr>
          <w:w w:val="95"/>
          <w:sz w:val="19"/>
        </w:rPr>
        <w:t xml:space="preserve">a transmission-connected distribution system operator </w:t>
      </w:r>
      <w:r>
        <w:rPr>
          <w:w w:val="95"/>
          <w:sz w:val="19"/>
        </w:rPr>
        <w:t>concerning the contribution in terms of short-circuit current</w:t>
      </w:r>
      <w:r>
        <w:rPr>
          <w:spacing w:val="1"/>
          <w:w w:val="95"/>
          <w:sz w:val="19"/>
        </w:rPr>
        <w:t xml:space="preserve"> </w:t>
      </w:r>
      <w:r>
        <w:rPr>
          <w:sz w:val="19"/>
        </w:rPr>
        <w:t>from that facility or network. As a minimum, the equivalent modules of</w:t>
      </w:r>
      <w:r>
        <w:rPr>
          <w:spacing w:val="1"/>
          <w:sz w:val="19"/>
        </w:rPr>
        <w:t xml:space="preserve"> </w:t>
      </w:r>
      <w:r>
        <w:rPr>
          <w:sz w:val="19"/>
        </w:rPr>
        <w:t>the network shall be delivered and</w:t>
      </w:r>
      <w:r>
        <w:rPr>
          <w:spacing w:val="1"/>
          <w:sz w:val="19"/>
        </w:rPr>
        <w:t xml:space="preserve"> </w:t>
      </w:r>
      <w:r>
        <w:rPr>
          <w:sz w:val="19"/>
        </w:rPr>
        <w:t>demonstrated</w:t>
      </w:r>
      <w:r>
        <w:rPr>
          <w:spacing w:val="8"/>
          <w:sz w:val="19"/>
        </w:rPr>
        <w:t xml:space="preserve"> </w:t>
      </w:r>
      <w:r>
        <w:rPr>
          <w:sz w:val="19"/>
        </w:rPr>
        <w:t>for</w:t>
      </w:r>
      <w:r>
        <w:rPr>
          <w:spacing w:val="11"/>
          <w:sz w:val="19"/>
        </w:rPr>
        <w:t xml:space="preserve"> </w:t>
      </w:r>
      <w:r>
        <w:rPr>
          <w:sz w:val="19"/>
        </w:rPr>
        <w:t>zero,</w:t>
      </w:r>
      <w:r>
        <w:rPr>
          <w:spacing w:val="10"/>
          <w:sz w:val="19"/>
        </w:rPr>
        <w:t xml:space="preserve"> </w:t>
      </w:r>
      <w:r>
        <w:rPr>
          <w:sz w:val="19"/>
        </w:rPr>
        <w:t>positive</w:t>
      </w:r>
      <w:r>
        <w:rPr>
          <w:spacing w:val="11"/>
          <w:sz w:val="19"/>
        </w:rPr>
        <w:t xml:space="preserve"> </w:t>
      </w:r>
      <w:r>
        <w:rPr>
          <w:sz w:val="19"/>
        </w:rPr>
        <w:t>and</w:t>
      </w:r>
      <w:r>
        <w:rPr>
          <w:spacing w:val="9"/>
          <w:sz w:val="19"/>
        </w:rPr>
        <w:t xml:space="preserve"> </w:t>
      </w:r>
      <w:r>
        <w:rPr>
          <w:sz w:val="19"/>
        </w:rPr>
        <w:t>negative</w:t>
      </w:r>
      <w:r>
        <w:rPr>
          <w:spacing w:val="10"/>
          <w:sz w:val="19"/>
        </w:rPr>
        <w:t xml:space="preserve"> </w:t>
      </w:r>
      <w:r>
        <w:rPr>
          <w:sz w:val="19"/>
        </w:rPr>
        <w:t>sequences.</w:t>
      </w:r>
    </w:p>
    <w:p w14:paraId="0F46A078" w14:textId="77777777" w:rsidR="00343FF6" w:rsidRDefault="00343FF6">
      <w:pPr>
        <w:pStyle w:val="BodyText"/>
        <w:rPr>
          <w:sz w:val="22"/>
        </w:rPr>
      </w:pPr>
    </w:p>
    <w:p w14:paraId="2386D870" w14:textId="77777777" w:rsidR="00343FF6" w:rsidRDefault="00635E89">
      <w:pPr>
        <w:pStyle w:val="ListParagraph"/>
        <w:numPr>
          <w:ilvl w:val="0"/>
          <w:numId w:val="83"/>
        </w:numPr>
        <w:tabs>
          <w:tab w:val="left" w:pos="540"/>
        </w:tabs>
        <w:spacing w:before="161" w:line="228" w:lineRule="auto"/>
        <w:ind w:firstLine="0"/>
        <w:rPr>
          <w:sz w:val="19"/>
        </w:rPr>
      </w:pPr>
      <w:r>
        <w:rPr>
          <w:w w:val="95"/>
          <w:sz w:val="19"/>
        </w:rPr>
        <w:t>After</w:t>
      </w:r>
      <w:r>
        <w:rPr>
          <w:spacing w:val="1"/>
          <w:w w:val="95"/>
          <w:sz w:val="19"/>
        </w:rPr>
        <w:t xml:space="preserve"> </w:t>
      </w:r>
      <w:r>
        <w:rPr>
          <w:w w:val="95"/>
          <w:sz w:val="19"/>
        </w:rPr>
        <w:t>an</w:t>
      </w:r>
      <w:r>
        <w:rPr>
          <w:spacing w:val="1"/>
          <w:w w:val="95"/>
          <w:sz w:val="19"/>
        </w:rPr>
        <w:t xml:space="preserve"> </w:t>
      </w:r>
      <w:r>
        <w:rPr>
          <w:w w:val="95"/>
          <w:sz w:val="19"/>
        </w:rPr>
        <w:t>unplanned</w:t>
      </w:r>
      <w:r>
        <w:rPr>
          <w:spacing w:val="1"/>
          <w:w w:val="95"/>
          <w:sz w:val="19"/>
        </w:rPr>
        <w:t xml:space="preserve"> </w:t>
      </w:r>
      <w:r>
        <w:rPr>
          <w:w w:val="95"/>
          <w:sz w:val="19"/>
        </w:rPr>
        <w:t>event,</w:t>
      </w:r>
      <w:r>
        <w:rPr>
          <w:spacing w:val="1"/>
          <w:w w:val="95"/>
          <w:sz w:val="19"/>
        </w:rPr>
        <w:t xml:space="preserve"> </w:t>
      </w:r>
      <w:r>
        <w:rPr>
          <w:w w:val="95"/>
          <w:sz w:val="19"/>
        </w:rPr>
        <w:t>the</w:t>
      </w:r>
      <w:r>
        <w:rPr>
          <w:spacing w:val="1"/>
          <w:w w:val="95"/>
          <w:sz w:val="19"/>
        </w:rPr>
        <w:t xml:space="preserve"> </w:t>
      </w:r>
      <w:r>
        <w:rPr>
          <w:w w:val="95"/>
          <w:sz w:val="19"/>
        </w:rPr>
        <w:t>t</w:t>
      </w:r>
      <w:r>
        <w:rPr>
          <w:w w:val="95"/>
          <w:sz w:val="19"/>
        </w:rPr>
        <w:t>ransmission-connected</w:t>
      </w:r>
      <w:r>
        <w:rPr>
          <w:spacing w:val="1"/>
          <w:w w:val="95"/>
          <w:sz w:val="19"/>
        </w:rPr>
        <w:t xml:space="preserve"> </w:t>
      </w:r>
      <w:r>
        <w:rPr>
          <w:w w:val="95"/>
          <w:sz w:val="19"/>
        </w:rPr>
        <w:t>demand</w:t>
      </w:r>
      <w:r>
        <w:rPr>
          <w:spacing w:val="1"/>
          <w:w w:val="95"/>
          <w:sz w:val="19"/>
        </w:rPr>
        <w:t xml:space="preserve"> </w:t>
      </w:r>
      <w:r>
        <w:rPr>
          <w:w w:val="95"/>
          <w:sz w:val="19"/>
        </w:rPr>
        <w:t>facility owner</w:t>
      </w:r>
      <w:r>
        <w:rPr>
          <w:spacing w:val="1"/>
          <w:w w:val="95"/>
          <w:sz w:val="19"/>
        </w:rPr>
        <w:t xml:space="preserve"> </w:t>
      </w:r>
      <w:r>
        <w:rPr>
          <w:w w:val="95"/>
          <w:sz w:val="19"/>
        </w:rPr>
        <w:t>or</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distribution system operator shall inform the relevant TSO, as soon as possible and no later than one week after the</w:t>
      </w:r>
      <w:r>
        <w:rPr>
          <w:spacing w:val="1"/>
          <w:w w:val="95"/>
          <w:sz w:val="19"/>
        </w:rPr>
        <w:t xml:space="preserve"> </w:t>
      </w:r>
      <w:r>
        <w:rPr>
          <w:sz w:val="19"/>
        </w:rPr>
        <w:t>unplanned</w:t>
      </w:r>
      <w:r>
        <w:rPr>
          <w:spacing w:val="-4"/>
          <w:sz w:val="19"/>
        </w:rPr>
        <w:t xml:space="preserve"> </w:t>
      </w:r>
      <w:r>
        <w:rPr>
          <w:sz w:val="19"/>
        </w:rPr>
        <w:t>event,</w:t>
      </w:r>
      <w:r>
        <w:rPr>
          <w:spacing w:val="-6"/>
          <w:sz w:val="19"/>
        </w:rPr>
        <w:t xml:space="preserve"> </w:t>
      </w:r>
      <w:r>
        <w:rPr>
          <w:sz w:val="19"/>
        </w:rPr>
        <w:t>of</w:t>
      </w:r>
      <w:r>
        <w:rPr>
          <w:spacing w:val="-1"/>
          <w:sz w:val="19"/>
        </w:rPr>
        <w:t xml:space="preserve"> </w:t>
      </w:r>
      <w:r>
        <w:rPr>
          <w:sz w:val="19"/>
        </w:rPr>
        <w:t>the</w:t>
      </w:r>
      <w:r>
        <w:rPr>
          <w:spacing w:val="-5"/>
          <w:sz w:val="19"/>
        </w:rPr>
        <w:t xml:space="preserve"> </w:t>
      </w:r>
      <w:r>
        <w:rPr>
          <w:sz w:val="19"/>
        </w:rPr>
        <w:t>changes</w:t>
      </w:r>
      <w:r>
        <w:rPr>
          <w:spacing w:val="-6"/>
          <w:sz w:val="19"/>
        </w:rPr>
        <w:t xml:space="preserve"> </w:t>
      </w:r>
      <w:r>
        <w:rPr>
          <w:sz w:val="19"/>
        </w:rPr>
        <w:t>in</w:t>
      </w:r>
      <w:r>
        <w:rPr>
          <w:spacing w:val="-4"/>
          <w:sz w:val="19"/>
        </w:rPr>
        <w:t xml:space="preserve"> </w:t>
      </w:r>
      <w:r>
        <w:rPr>
          <w:sz w:val="19"/>
        </w:rPr>
        <w:t>short-circuit</w:t>
      </w:r>
      <w:r>
        <w:rPr>
          <w:spacing w:val="-4"/>
          <w:sz w:val="19"/>
        </w:rPr>
        <w:t xml:space="preserve"> </w:t>
      </w:r>
      <w:r>
        <w:rPr>
          <w:sz w:val="19"/>
        </w:rPr>
        <w:t>contribution</w:t>
      </w:r>
      <w:r>
        <w:rPr>
          <w:spacing w:val="-5"/>
          <w:sz w:val="19"/>
        </w:rPr>
        <w:t xml:space="preserve"> </w:t>
      </w:r>
      <w:r>
        <w:rPr>
          <w:sz w:val="19"/>
        </w:rPr>
        <w:t>above</w:t>
      </w:r>
      <w:r>
        <w:rPr>
          <w:spacing w:val="-4"/>
          <w:sz w:val="19"/>
        </w:rPr>
        <w:t xml:space="preserve"> </w:t>
      </w:r>
      <w:r>
        <w:rPr>
          <w:sz w:val="19"/>
        </w:rPr>
        <w:t>the</w:t>
      </w:r>
      <w:r>
        <w:rPr>
          <w:spacing w:val="-5"/>
          <w:sz w:val="19"/>
        </w:rPr>
        <w:t xml:space="preserve"> </w:t>
      </w:r>
      <w:r>
        <w:rPr>
          <w:sz w:val="19"/>
        </w:rPr>
        <w:t>threshold</w:t>
      </w:r>
      <w:r>
        <w:rPr>
          <w:spacing w:val="-5"/>
          <w:sz w:val="19"/>
        </w:rPr>
        <w:t xml:space="preserve"> </w:t>
      </w:r>
      <w:r>
        <w:rPr>
          <w:sz w:val="19"/>
        </w:rPr>
        <w:t>set</w:t>
      </w:r>
      <w:r>
        <w:rPr>
          <w:spacing w:val="-4"/>
          <w:sz w:val="19"/>
        </w:rPr>
        <w:t xml:space="preserve"> </w:t>
      </w:r>
      <w:r>
        <w:rPr>
          <w:sz w:val="19"/>
        </w:rPr>
        <w:t>by</w:t>
      </w:r>
      <w:r>
        <w:rPr>
          <w:spacing w:val="-5"/>
          <w:sz w:val="19"/>
        </w:rPr>
        <w:t xml:space="preserve"> </w:t>
      </w:r>
      <w:r>
        <w:rPr>
          <w:sz w:val="19"/>
        </w:rPr>
        <w:t>the</w:t>
      </w:r>
      <w:r>
        <w:rPr>
          <w:spacing w:val="-5"/>
          <w:sz w:val="19"/>
        </w:rPr>
        <w:t xml:space="preserve"> </w:t>
      </w:r>
      <w:r>
        <w:rPr>
          <w:sz w:val="19"/>
        </w:rPr>
        <w:t>relevant</w:t>
      </w:r>
      <w:r>
        <w:rPr>
          <w:spacing w:val="-5"/>
          <w:sz w:val="19"/>
        </w:rPr>
        <w:t xml:space="preserve"> </w:t>
      </w:r>
      <w:r>
        <w:rPr>
          <w:sz w:val="19"/>
        </w:rPr>
        <w:t>TSO.</w:t>
      </w:r>
    </w:p>
    <w:p w14:paraId="072A070D" w14:textId="77777777" w:rsidR="00343FF6" w:rsidRDefault="00343FF6">
      <w:pPr>
        <w:pStyle w:val="BodyText"/>
        <w:rPr>
          <w:sz w:val="22"/>
        </w:rPr>
      </w:pPr>
    </w:p>
    <w:p w14:paraId="725D2056" w14:textId="77777777" w:rsidR="00343FF6" w:rsidRDefault="00635E89">
      <w:pPr>
        <w:pStyle w:val="ListParagraph"/>
        <w:numPr>
          <w:ilvl w:val="0"/>
          <w:numId w:val="83"/>
        </w:numPr>
        <w:tabs>
          <w:tab w:val="left" w:pos="540"/>
        </w:tabs>
        <w:spacing w:before="161" w:line="228" w:lineRule="auto"/>
        <w:ind w:firstLine="0"/>
        <w:rPr>
          <w:sz w:val="19"/>
        </w:rPr>
      </w:pPr>
      <w:r>
        <w:rPr>
          <w:w w:val="95"/>
          <w:sz w:val="19"/>
        </w:rPr>
        <w:t>Before</w:t>
      </w:r>
      <w:r>
        <w:rPr>
          <w:spacing w:val="1"/>
          <w:w w:val="95"/>
          <w:sz w:val="19"/>
        </w:rPr>
        <w:t xml:space="preserve"> </w:t>
      </w:r>
      <w:r>
        <w:rPr>
          <w:w w:val="95"/>
          <w:sz w:val="19"/>
        </w:rPr>
        <w:t>a</w:t>
      </w:r>
      <w:r>
        <w:rPr>
          <w:spacing w:val="1"/>
          <w:w w:val="95"/>
          <w:sz w:val="19"/>
        </w:rPr>
        <w:t xml:space="preserve"> </w:t>
      </w:r>
      <w:r>
        <w:rPr>
          <w:w w:val="95"/>
          <w:sz w:val="19"/>
        </w:rPr>
        <w:t>planned</w:t>
      </w:r>
      <w:r>
        <w:rPr>
          <w:spacing w:val="1"/>
          <w:w w:val="95"/>
          <w:sz w:val="19"/>
        </w:rPr>
        <w:t xml:space="preserve"> </w:t>
      </w:r>
      <w:r>
        <w:rPr>
          <w:w w:val="95"/>
          <w:sz w:val="19"/>
        </w:rPr>
        <w:t>event,</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owner</w:t>
      </w:r>
      <w:r>
        <w:rPr>
          <w:spacing w:val="1"/>
          <w:w w:val="95"/>
          <w:sz w:val="19"/>
        </w:rPr>
        <w:t xml:space="preserve"> </w:t>
      </w:r>
      <w:r>
        <w:rPr>
          <w:w w:val="95"/>
          <w:sz w:val="19"/>
        </w:rPr>
        <w:t>or</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 xml:space="preserve">distribution system operator shall inform the relevant TSO, as soon as possible and no later than one week </w:t>
      </w:r>
      <w:r>
        <w:rPr>
          <w:w w:val="95"/>
          <w:sz w:val="19"/>
        </w:rPr>
        <w:t>before the</w:t>
      </w:r>
      <w:r>
        <w:rPr>
          <w:spacing w:val="1"/>
          <w:w w:val="95"/>
          <w:sz w:val="19"/>
        </w:rPr>
        <w:t xml:space="preserve"> </w:t>
      </w:r>
      <w:r>
        <w:rPr>
          <w:sz w:val="19"/>
        </w:rPr>
        <w:t>planned</w:t>
      </w:r>
      <w:r>
        <w:rPr>
          <w:spacing w:val="-3"/>
          <w:sz w:val="19"/>
        </w:rPr>
        <w:t xml:space="preserve"> </w:t>
      </w:r>
      <w:r>
        <w:rPr>
          <w:sz w:val="19"/>
        </w:rPr>
        <w:t>event,</w:t>
      </w:r>
      <w:r>
        <w:rPr>
          <w:spacing w:val="-3"/>
          <w:sz w:val="19"/>
        </w:rPr>
        <w:t xml:space="preserve"> </w:t>
      </w:r>
      <w:r>
        <w:rPr>
          <w:sz w:val="19"/>
        </w:rPr>
        <w:t>of</w:t>
      </w:r>
      <w:r>
        <w:rPr>
          <w:spacing w:val="1"/>
          <w:sz w:val="19"/>
        </w:rPr>
        <w:t xml:space="preserve"> </w:t>
      </w:r>
      <w:r>
        <w:rPr>
          <w:sz w:val="19"/>
        </w:rPr>
        <w:t>the</w:t>
      </w:r>
      <w:r>
        <w:rPr>
          <w:spacing w:val="-3"/>
          <w:sz w:val="19"/>
        </w:rPr>
        <w:t xml:space="preserve"> </w:t>
      </w:r>
      <w:r>
        <w:rPr>
          <w:sz w:val="19"/>
        </w:rPr>
        <w:t>changes</w:t>
      </w:r>
      <w:r>
        <w:rPr>
          <w:spacing w:val="-1"/>
          <w:sz w:val="19"/>
        </w:rPr>
        <w:t xml:space="preserve"> </w:t>
      </w:r>
      <w:r>
        <w:rPr>
          <w:sz w:val="19"/>
        </w:rPr>
        <w:t>in</w:t>
      </w:r>
      <w:r>
        <w:rPr>
          <w:spacing w:val="-3"/>
          <w:sz w:val="19"/>
        </w:rPr>
        <w:t xml:space="preserve"> </w:t>
      </w:r>
      <w:r>
        <w:rPr>
          <w:sz w:val="19"/>
        </w:rPr>
        <w:t>short-circuit</w:t>
      </w:r>
      <w:r>
        <w:rPr>
          <w:spacing w:val="-2"/>
          <w:sz w:val="19"/>
        </w:rPr>
        <w:t xml:space="preserve"> </w:t>
      </w:r>
      <w:r>
        <w:rPr>
          <w:sz w:val="19"/>
        </w:rPr>
        <w:t>contribution</w:t>
      </w:r>
      <w:r>
        <w:rPr>
          <w:spacing w:val="-3"/>
          <w:sz w:val="19"/>
        </w:rPr>
        <w:t xml:space="preserve"> </w:t>
      </w:r>
      <w:r>
        <w:rPr>
          <w:sz w:val="19"/>
        </w:rPr>
        <w:t>above</w:t>
      </w:r>
      <w:r>
        <w:rPr>
          <w:spacing w:val="-2"/>
          <w:sz w:val="19"/>
        </w:rPr>
        <w:t xml:space="preserve"> </w:t>
      </w:r>
      <w:r>
        <w:rPr>
          <w:sz w:val="19"/>
        </w:rPr>
        <w:t>the</w:t>
      </w:r>
      <w:r>
        <w:rPr>
          <w:spacing w:val="-3"/>
          <w:sz w:val="19"/>
        </w:rPr>
        <w:t xml:space="preserve"> </w:t>
      </w:r>
      <w:r>
        <w:rPr>
          <w:sz w:val="19"/>
        </w:rPr>
        <w:t>threshold</w:t>
      </w:r>
      <w:r>
        <w:rPr>
          <w:spacing w:val="-1"/>
          <w:sz w:val="19"/>
        </w:rPr>
        <w:t xml:space="preserve"> </w:t>
      </w:r>
      <w:r>
        <w:rPr>
          <w:sz w:val="19"/>
        </w:rPr>
        <w:t>set</w:t>
      </w:r>
      <w:r>
        <w:rPr>
          <w:spacing w:val="-2"/>
          <w:sz w:val="19"/>
        </w:rPr>
        <w:t xml:space="preserve"> </w:t>
      </w:r>
      <w:r>
        <w:rPr>
          <w:sz w:val="19"/>
        </w:rPr>
        <w:t>by</w:t>
      </w:r>
      <w:r>
        <w:rPr>
          <w:spacing w:val="-4"/>
          <w:sz w:val="19"/>
        </w:rPr>
        <w:t xml:space="preserve"> </w:t>
      </w:r>
      <w:r>
        <w:rPr>
          <w:sz w:val="19"/>
        </w:rPr>
        <w:t>the</w:t>
      </w:r>
      <w:r>
        <w:rPr>
          <w:spacing w:val="-3"/>
          <w:sz w:val="19"/>
        </w:rPr>
        <w:t xml:space="preserve"> </w:t>
      </w:r>
      <w:r>
        <w:rPr>
          <w:sz w:val="19"/>
        </w:rPr>
        <w:t>relevant</w:t>
      </w:r>
      <w:r>
        <w:rPr>
          <w:spacing w:val="-2"/>
          <w:sz w:val="19"/>
        </w:rPr>
        <w:t xml:space="preserve"> </w:t>
      </w:r>
      <w:r>
        <w:rPr>
          <w:sz w:val="19"/>
        </w:rPr>
        <w:t>TSO.</w:t>
      </w:r>
    </w:p>
    <w:p w14:paraId="79AE804B" w14:textId="77777777" w:rsidR="00343FF6" w:rsidRDefault="00343FF6">
      <w:pPr>
        <w:pStyle w:val="BodyText"/>
        <w:rPr>
          <w:sz w:val="22"/>
        </w:rPr>
      </w:pPr>
    </w:p>
    <w:p w14:paraId="367CC398" w14:textId="77777777" w:rsidR="00343FF6" w:rsidRDefault="00343FF6">
      <w:pPr>
        <w:pStyle w:val="BodyText"/>
        <w:rPr>
          <w:sz w:val="22"/>
        </w:rPr>
      </w:pPr>
    </w:p>
    <w:p w14:paraId="6B686BEB" w14:textId="77777777" w:rsidR="00343FF6" w:rsidRDefault="00343FF6">
      <w:pPr>
        <w:pStyle w:val="BodyText"/>
        <w:rPr>
          <w:sz w:val="27"/>
        </w:rPr>
      </w:pPr>
    </w:p>
    <w:p w14:paraId="2000FE13"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15</w:t>
      </w:r>
    </w:p>
    <w:p w14:paraId="611FE15D" w14:textId="77777777" w:rsidR="00343FF6" w:rsidRDefault="00343FF6">
      <w:pPr>
        <w:pStyle w:val="BodyText"/>
        <w:rPr>
          <w:i/>
          <w:sz w:val="22"/>
        </w:rPr>
      </w:pPr>
    </w:p>
    <w:p w14:paraId="1F158B0C" w14:textId="77777777" w:rsidR="00343FF6" w:rsidRDefault="00635E89">
      <w:pPr>
        <w:pStyle w:val="Heading1"/>
        <w:spacing w:before="154"/>
        <w:ind w:left="617"/>
      </w:pPr>
      <w:r>
        <w:rPr>
          <w:w w:val="95"/>
        </w:rPr>
        <w:t>Reactive</w:t>
      </w:r>
      <w:r>
        <w:rPr>
          <w:spacing w:val="7"/>
          <w:w w:val="95"/>
        </w:rPr>
        <w:t xml:space="preserve"> </w:t>
      </w:r>
      <w:r>
        <w:rPr>
          <w:w w:val="95"/>
        </w:rPr>
        <w:t>power</w:t>
      </w:r>
      <w:r>
        <w:rPr>
          <w:spacing w:val="9"/>
          <w:w w:val="95"/>
        </w:rPr>
        <w:t xml:space="preserve"> </w:t>
      </w:r>
      <w:r>
        <w:rPr>
          <w:w w:val="95"/>
        </w:rPr>
        <w:t>requirements</w:t>
      </w:r>
    </w:p>
    <w:p w14:paraId="1884122B" w14:textId="77777777" w:rsidR="00343FF6" w:rsidRDefault="00343FF6">
      <w:pPr>
        <w:pStyle w:val="BodyText"/>
        <w:rPr>
          <w:rFonts w:ascii="Book Antiqua"/>
          <w:b/>
          <w:sz w:val="22"/>
        </w:rPr>
      </w:pPr>
    </w:p>
    <w:p w14:paraId="1DB9C80D" w14:textId="77777777" w:rsidR="00343FF6" w:rsidRDefault="00635E89">
      <w:pPr>
        <w:pStyle w:val="ListParagraph"/>
        <w:numPr>
          <w:ilvl w:val="0"/>
          <w:numId w:val="82"/>
        </w:numPr>
        <w:tabs>
          <w:tab w:val="left" w:pos="540"/>
        </w:tabs>
        <w:spacing w:before="145" w:line="228" w:lineRule="auto"/>
        <w:ind w:firstLine="0"/>
        <w:rPr>
          <w:sz w:val="19"/>
        </w:rPr>
      </w:pPr>
      <w:r>
        <w:rPr>
          <w:spacing w:val="-1"/>
          <w:w w:val="95"/>
          <w:sz w:val="19"/>
        </w:rPr>
        <w:t xml:space="preserve">Transmission-connected demand facilities </w:t>
      </w:r>
      <w:r>
        <w:rPr>
          <w:w w:val="95"/>
          <w:sz w:val="19"/>
        </w:rPr>
        <w:t xml:space="preserve">and transmission-connected distribution systems shall </w:t>
      </w:r>
      <w:r>
        <w:rPr>
          <w:w w:val="95"/>
          <w:sz w:val="19"/>
        </w:rPr>
        <w:t>be capable of</w:t>
      </w:r>
      <w:r>
        <w:rPr>
          <w:spacing w:val="1"/>
          <w:w w:val="95"/>
          <w:sz w:val="19"/>
        </w:rPr>
        <w:t xml:space="preserve"> </w:t>
      </w:r>
      <w:r>
        <w:rPr>
          <w:w w:val="90"/>
          <w:sz w:val="19"/>
        </w:rPr>
        <w:t>maintaining their steady-state operation at their connection point within a reactive power</w:t>
      </w:r>
      <w:r>
        <w:rPr>
          <w:spacing w:val="33"/>
          <w:sz w:val="19"/>
        </w:rPr>
        <w:t xml:space="preserve"> </w:t>
      </w:r>
      <w:r>
        <w:rPr>
          <w:w w:val="90"/>
          <w:sz w:val="19"/>
        </w:rPr>
        <w:t>range specified by the relevant</w:t>
      </w:r>
      <w:r>
        <w:rPr>
          <w:spacing w:val="1"/>
          <w:w w:val="90"/>
          <w:sz w:val="19"/>
        </w:rPr>
        <w:t xml:space="preserve"> </w:t>
      </w:r>
      <w:r>
        <w:rPr>
          <w:sz w:val="19"/>
        </w:rPr>
        <w:t>TSO,</w:t>
      </w:r>
      <w:r>
        <w:rPr>
          <w:spacing w:val="11"/>
          <w:sz w:val="19"/>
        </w:rPr>
        <w:t xml:space="preserve"> </w:t>
      </w:r>
      <w:r>
        <w:rPr>
          <w:sz w:val="19"/>
        </w:rPr>
        <w:t>according</w:t>
      </w:r>
      <w:r>
        <w:rPr>
          <w:spacing w:val="14"/>
          <w:sz w:val="19"/>
        </w:rPr>
        <w:t xml:space="preserve"> </w:t>
      </w:r>
      <w:r>
        <w:rPr>
          <w:sz w:val="19"/>
        </w:rPr>
        <w:t>to</w:t>
      </w:r>
      <w:r>
        <w:rPr>
          <w:spacing w:val="11"/>
          <w:sz w:val="19"/>
        </w:rPr>
        <w:t xml:space="preserve"> </w:t>
      </w:r>
      <w:r>
        <w:rPr>
          <w:sz w:val="19"/>
        </w:rPr>
        <w:t>the</w:t>
      </w:r>
      <w:r>
        <w:rPr>
          <w:spacing w:val="13"/>
          <w:sz w:val="19"/>
        </w:rPr>
        <w:t xml:space="preserve"> </w:t>
      </w:r>
      <w:r>
        <w:rPr>
          <w:sz w:val="19"/>
        </w:rPr>
        <w:t>following</w:t>
      </w:r>
      <w:r>
        <w:rPr>
          <w:spacing w:val="13"/>
          <w:sz w:val="19"/>
        </w:rPr>
        <w:t xml:space="preserve"> </w:t>
      </w:r>
      <w:r>
        <w:rPr>
          <w:sz w:val="19"/>
        </w:rPr>
        <w:t>conditions:</w:t>
      </w:r>
    </w:p>
    <w:p w14:paraId="7B3C58AF" w14:textId="77777777" w:rsidR="00343FF6" w:rsidRDefault="00343FF6">
      <w:pPr>
        <w:pStyle w:val="BodyText"/>
        <w:spacing w:before="10"/>
        <w:rPr>
          <w:sz w:val="23"/>
        </w:rPr>
      </w:pPr>
    </w:p>
    <w:p w14:paraId="55233A18" w14:textId="77777777" w:rsidR="00343FF6" w:rsidRDefault="00635E89">
      <w:pPr>
        <w:pStyle w:val="ListParagraph"/>
        <w:numPr>
          <w:ilvl w:val="0"/>
          <w:numId w:val="81"/>
        </w:numPr>
        <w:tabs>
          <w:tab w:val="left" w:pos="402"/>
        </w:tabs>
        <w:spacing w:line="228" w:lineRule="auto"/>
        <w:rPr>
          <w:sz w:val="19"/>
        </w:rPr>
      </w:pPr>
      <w:r>
        <w:rPr>
          <w:w w:val="95"/>
          <w:sz w:val="19"/>
        </w:rPr>
        <w:t xml:space="preserve">for transmission-connected demand facilities, the actual reactive power </w:t>
      </w:r>
      <w:r>
        <w:rPr>
          <w:w w:val="95"/>
          <w:sz w:val="19"/>
        </w:rPr>
        <w:t>range specified by the relevant TSO for</w:t>
      </w:r>
      <w:r>
        <w:rPr>
          <w:spacing w:val="1"/>
          <w:w w:val="95"/>
          <w:sz w:val="19"/>
        </w:rPr>
        <w:t xml:space="preserve"> </w:t>
      </w:r>
      <w:r>
        <w:rPr>
          <w:w w:val="95"/>
          <w:sz w:val="19"/>
        </w:rPr>
        <w:t>importing and exporting reactive power shall not be wider than 48 percent of the larger of the maximum import</w:t>
      </w:r>
      <w:r>
        <w:rPr>
          <w:spacing w:val="1"/>
          <w:w w:val="95"/>
          <w:sz w:val="19"/>
        </w:rPr>
        <w:t xml:space="preserve"> </w:t>
      </w:r>
      <w:r>
        <w:rPr>
          <w:w w:val="95"/>
          <w:sz w:val="19"/>
        </w:rPr>
        <w:t>capacity or maximum export capacity (0,9 power factor import or export of active power), except in situati</w:t>
      </w:r>
      <w:r>
        <w:rPr>
          <w:w w:val="95"/>
          <w:sz w:val="19"/>
        </w:rPr>
        <w:t>ons</w:t>
      </w:r>
      <w:r>
        <w:rPr>
          <w:spacing w:val="1"/>
          <w:w w:val="95"/>
          <w:sz w:val="19"/>
        </w:rPr>
        <w:t xml:space="preserve"> </w:t>
      </w:r>
      <w:r>
        <w:rPr>
          <w:w w:val="90"/>
          <w:sz w:val="19"/>
        </w:rPr>
        <w:t>where</w:t>
      </w:r>
      <w:r>
        <w:rPr>
          <w:spacing w:val="1"/>
          <w:w w:val="90"/>
          <w:sz w:val="19"/>
        </w:rPr>
        <w:t xml:space="preserve"> </w:t>
      </w:r>
      <w:r>
        <w:rPr>
          <w:w w:val="90"/>
          <w:sz w:val="19"/>
        </w:rPr>
        <w:t>either</w:t>
      </w:r>
      <w:r>
        <w:rPr>
          <w:spacing w:val="1"/>
          <w:w w:val="90"/>
          <w:sz w:val="19"/>
        </w:rPr>
        <w:t xml:space="preserve"> </w:t>
      </w:r>
      <w:r>
        <w:rPr>
          <w:w w:val="90"/>
          <w:sz w:val="19"/>
        </w:rPr>
        <w:t>technical</w:t>
      </w:r>
      <w:r>
        <w:rPr>
          <w:spacing w:val="1"/>
          <w:w w:val="90"/>
          <w:sz w:val="19"/>
        </w:rPr>
        <w:t xml:space="preserve"> </w:t>
      </w:r>
      <w:r>
        <w:rPr>
          <w:w w:val="90"/>
          <w:sz w:val="19"/>
        </w:rPr>
        <w:t>or</w:t>
      </w:r>
      <w:r>
        <w:rPr>
          <w:spacing w:val="1"/>
          <w:w w:val="90"/>
          <w:sz w:val="19"/>
        </w:rPr>
        <w:t xml:space="preserve"> </w:t>
      </w:r>
      <w:r>
        <w:rPr>
          <w:w w:val="90"/>
          <w:sz w:val="19"/>
        </w:rPr>
        <w:t>financial</w:t>
      </w:r>
      <w:r>
        <w:rPr>
          <w:spacing w:val="33"/>
          <w:sz w:val="19"/>
        </w:rPr>
        <w:t xml:space="preserve"> </w:t>
      </w:r>
      <w:r>
        <w:rPr>
          <w:w w:val="90"/>
          <w:sz w:val="19"/>
        </w:rPr>
        <w:t>system</w:t>
      </w:r>
      <w:r>
        <w:rPr>
          <w:spacing w:val="33"/>
          <w:sz w:val="19"/>
        </w:rPr>
        <w:t xml:space="preserve"> </w:t>
      </w:r>
      <w:r>
        <w:rPr>
          <w:w w:val="90"/>
          <w:sz w:val="19"/>
        </w:rPr>
        <w:t>benefits</w:t>
      </w:r>
      <w:r>
        <w:rPr>
          <w:spacing w:val="34"/>
          <w:sz w:val="19"/>
        </w:rPr>
        <w:t xml:space="preserve"> </w:t>
      </w:r>
      <w:r>
        <w:rPr>
          <w:w w:val="90"/>
          <w:sz w:val="19"/>
        </w:rPr>
        <w:t>are</w:t>
      </w:r>
      <w:r>
        <w:rPr>
          <w:spacing w:val="33"/>
          <w:sz w:val="19"/>
        </w:rPr>
        <w:t xml:space="preserve"> </w:t>
      </w:r>
      <w:r>
        <w:rPr>
          <w:w w:val="90"/>
          <w:sz w:val="19"/>
        </w:rPr>
        <w:t>demonstrated,</w:t>
      </w:r>
      <w:r>
        <w:rPr>
          <w:spacing w:val="34"/>
          <w:sz w:val="19"/>
        </w:rPr>
        <w:t xml:space="preserve"> </w:t>
      </w:r>
      <w:r>
        <w:rPr>
          <w:w w:val="90"/>
          <w:sz w:val="19"/>
        </w:rPr>
        <w:t>for</w:t>
      </w:r>
      <w:r>
        <w:rPr>
          <w:spacing w:val="33"/>
          <w:sz w:val="19"/>
        </w:rPr>
        <w:t xml:space="preserve"> </w:t>
      </w:r>
      <w:r>
        <w:rPr>
          <w:w w:val="90"/>
          <w:sz w:val="19"/>
        </w:rPr>
        <w:t>transmission-connected</w:t>
      </w:r>
      <w:r>
        <w:rPr>
          <w:spacing w:val="34"/>
          <w:sz w:val="19"/>
        </w:rPr>
        <w:t xml:space="preserve"> </w:t>
      </w:r>
      <w:r>
        <w:rPr>
          <w:w w:val="90"/>
          <w:sz w:val="19"/>
        </w:rPr>
        <w:t>demand</w:t>
      </w:r>
      <w:r>
        <w:rPr>
          <w:spacing w:val="33"/>
          <w:sz w:val="19"/>
        </w:rPr>
        <w:t xml:space="preserve"> </w:t>
      </w:r>
      <w:r>
        <w:rPr>
          <w:w w:val="90"/>
          <w:sz w:val="19"/>
        </w:rPr>
        <w:t>facilities,</w:t>
      </w:r>
      <w:r>
        <w:rPr>
          <w:spacing w:val="1"/>
          <w:w w:val="90"/>
          <w:sz w:val="19"/>
        </w:rPr>
        <w:t xml:space="preserve"> </w:t>
      </w:r>
      <w:r>
        <w:rPr>
          <w:sz w:val="19"/>
        </w:rPr>
        <w:t>by</w:t>
      </w:r>
      <w:r>
        <w:rPr>
          <w:spacing w:val="1"/>
          <w:sz w:val="19"/>
        </w:rPr>
        <w:t xml:space="preserve"> </w:t>
      </w:r>
      <w:r>
        <w:rPr>
          <w:sz w:val="19"/>
        </w:rPr>
        <w:t>the</w:t>
      </w:r>
      <w:r>
        <w:rPr>
          <w:spacing w:val="2"/>
          <w:sz w:val="19"/>
        </w:rPr>
        <w:t xml:space="preserve"> </w:t>
      </w:r>
      <w:r>
        <w:rPr>
          <w:sz w:val="19"/>
        </w:rPr>
        <w:t>transmission-connected</w:t>
      </w:r>
      <w:r>
        <w:rPr>
          <w:spacing w:val="3"/>
          <w:sz w:val="19"/>
        </w:rPr>
        <w:t xml:space="preserve"> </w:t>
      </w:r>
      <w:r>
        <w:rPr>
          <w:sz w:val="19"/>
        </w:rPr>
        <w:t>demand</w:t>
      </w:r>
      <w:r>
        <w:rPr>
          <w:spacing w:val="3"/>
          <w:sz w:val="19"/>
        </w:rPr>
        <w:t xml:space="preserve"> </w:t>
      </w:r>
      <w:r>
        <w:rPr>
          <w:sz w:val="19"/>
        </w:rPr>
        <w:t>facility</w:t>
      </w:r>
      <w:r>
        <w:rPr>
          <w:spacing w:val="-2"/>
          <w:sz w:val="19"/>
        </w:rPr>
        <w:t xml:space="preserve"> </w:t>
      </w:r>
      <w:r>
        <w:rPr>
          <w:sz w:val="19"/>
        </w:rPr>
        <w:t>owner</w:t>
      </w:r>
      <w:r>
        <w:rPr>
          <w:spacing w:val="3"/>
          <w:sz w:val="19"/>
        </w:rPr>
        <w:t xml:space="preserve"> </w:t>
      </w:r>
      <w:r>
        <w:rPr>
          <w:sz w:val="19"/>
        </w:rPr>
        <w:t>and</w:t>
      </w:r>
      <w:r>
        <w:rPr>
          <w:spacing w:val="3"/>
          <w:sz w:val="19"/>
        </w:rPr>
        <w:t xml:space="preserve"> </w:t>
      </w:r>
      <w:r>
        <w:rPr>
          <w:sz w:val="19"/>
        </w:rPr>
        <w:t>accepted</w:t>
      </w:r>
      <w:r>
        <w:rPr>
          <w:spacing w:val="3"/>
          <w:sz w:val="19"/>
        </w:rPr>
        <w:t xml:space="preserve"> </w:t>
      </w:r>
      <w:r>
        <w:rPr>
          <w:sz w:val="19"/>
        </w:rPr>
        <w:t>by</w:t>
      </w:r>
      <w:r>
        <w:rPr>
          <w:spacing w:val="2"/>
          <w:sz w:val="19"/>
        </w:rPr>
        <w:t xml:space="preserve"> </w:t>
      </w:r>
      <w:r>
        <w:rPr>
          <w:sz w:val="19"/>
        </w:rPr>
        <w:t>the</w:t>
      </w:r>
      <w:r>
        <w:rPr>
          <w:spacing w:val="3"/>
          <w:sz w:val="19"/>
        </w:rPr>
        <w:t xml:space="preserve"> </w:t>
      </w:r>
      <w:r>
        <w:rPr>
          <w:sz w:val="19"/>
        </w:rPr>
        <w:t>relevant</w:t>
      </w:r>
      <w:r>
        <w:rPr>
          <w:spacing w:val="3"/>
          <w:sz w:val="19"/>
        </w:rPr>
        <w:t xml:space="preserve"> </w:t>
      </w:r>
      <w:r>
        <w:rPr>
          <w:sz w:val="19"/>
        </w:rPr>
        <w:t>TSO;</w:t>
      </w:r>
    </w:p>
    <w:p w14:paraId="437882C2" w14:textId="77777777" w:rsidR="00343FF6" w:rsidRDefault="00343FF6">
      <w:pPr>
        <w:pStyle w:val="BodyText"/>
        <w:spacing w:before="8"/>
        <w:rPr>
          <w:sz w:val="23"/>
        </w:rPr>
      </w:pPr>
    </w:p>
    <w:p w14:paraId="013D36BB" w14:textId="77777777" w:rsidR="00343FF6" w:rsidRDefault="00635E89">
      <w:pPr>
        <w:pStyle w:val="ListParagraph"/>
        <w:numPr>
          <w:ilvl w:val="0"/>
          <w:numId w:val="81"/>
        </w:numPr>
        <w:tabs>
          <w:tab w:val="left" w:pos="402"/>
        </w:tabs>
        <w:spacing w:line="228" w:lineRule="auto"/>
        <w:rPr>
          <w:sz w:val="19"/>
        </w:rPr>
      </w:pPr>
      <w:r>
        <w:rPr>
          <w:w w:val="90"/>
          <w:sz w:val="19"/>
        </w:rPr>
        <w:t>for</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systems,</w:t>
      </w:r>
      <w:r>
        <w:rPr>
          <w:spacing w:val="1"/>
          <w:w w:val="90"/>
          <w:sz w:val="19"/>
        </w:rPr>
        <w:t xml:space="preserve"> </w:t>
      </w:r>
      <w:r>
        <w:rPr>
          <w:w w:val="90"/>
          <w:sz w:val="19"/>
        </w:rPr>
        <w:t>the</w:t>
      </w:r>
      <w:r>
        <w:rPr>
          <w:spacing w:val="1"/>
          <w:w w:val="90"/>
          <w:sz w:val="19"/>
        </w:rPr>
        <w:t xml:space="preserve"> </w:t>
      </w:r>
      <w:r>
        <w:rPr>
          <w:w w:val="90"/>
          <w:sz w:val="19"/>
        </w:rPr>
        <w:t>actual</w:t>
      </w:r>
      <w:r>
        <w:rPr>
          <w:spacing w:val="1"/>
          <w:w w:val="90"/>
          <w:sz w:val="19"/>
        </w:rPr>
        <w:t xml:space="preserve"> </w:t>
      </w:r>
      <w:r>
        <w:rPr>
          <w:w w:val="90"/>
          <w:sz w:val="19"/>
        </w:rPr>
        <w:t>reactive</w:t>
      </w:r>
      <w:r>
        <w:rPr>
          <w:spacing w:val="1"/>
          <w:w w:val="90"/>
          <w:sz w:val="19"/>
        </w:rPr>
        <w:t xml:space="preserve"> </w:t>
      </w:r>
      <w:r>
        <w:rPr>
          <w:w w:val="90"/>
          <w:sz w:val="19"/>
        </w:rPr>
        <w:t>power</w:t>
      </w:r>
      <w:r>
        <w:rPr>
          <w:spacing w:val="1"/>
          <w:w w:val="90"/>
          <w:sz w:val="19"/>
        </w:rPr>
        <w:t xml:space="preserve"> </w:t>
      </w:r>
      <w:r>
        <w:rPr>
          <w:w w:val="90"/>
          <w:sz w:val="19"/>
        </w:rPr>
        <w:t>range</w:t>
      </w:r>
      <w:r>
        <w:rPr>
          <w:spacing w:val="1"/>
          <w:w w:val="90"/>
          <w:sz w:val="19"/>
        </w:rPr>
        <w:t xml:space="preserve"> </w:t>
      </w:r>
      <w:r>
        <w:rPr>
          <w:w w:val="90"/>
          <w:sz w:val="19"/>
        </w:rPr>
        <w:t>specified</w:t>
      </w:r>
      <w:r>
        <w:rPr>
          <w:spacing w:val="1"/>
          <w:w w:val="90"/>
          <w:sz w:val="19"/>
        </w:rPr>
        <w:t xml:space="preserve"> </w:t>
      </w:r>
      <w:r>
        <w:rPr>
          <w:w w:val="90"/>
          <w:sz w:val="19"/>
        </w:rPr>
        <w:t>by</w:t>
      </w:r>
      <w:r>
        <w:rPr>
          <w:spacing w:val="1"/>
          <w:w w:val="90"/>
          <w:sz w:val="19"/>
        </w:rPr>
        <w:t xml:space="preserve"> </w:t>
      </w:r>
      <w:r>
        <w:rPr>
          <w:w w:val="90"/>
          <w:sz w:val="19"/>
        </w:rPr>
        <w:t>the</w:t>
      </w:r>
      <w:r>
        <w:rPr>
          <w:spacing w:val="1"/>
          <w:w w:val="90"/>
          <w:sz w:val="19"/>
        </w:rPr>
        <w:t xml:space="preserve"> </w:t>
      </w:r>
      <w:r>
        <w:rPr>
          <w:w w:val="90"/>
          <w:sz w:val="19"/>
        </w:rPr>
        <w:t>relevant</w:t>
      </w:r>
      <w:r>
        <w:rPr>
          <w:spacing w:val="1"/>
          <w:w w:val="90"/>
          <w:sz w:val="19"/>
        </w:rPr>
        <w:t xml:space="preserve"> </w:t>
      </w:r>
      <w:r>
        <w:rPr>
          <w:w w:val="90"/>
          <w:sz w:val="19"/>
        </w:rPr>
        <w:t>TSO</w:t>
      </w:r>
      <w:r>
        <w:rPr>
          <w:spacing w:val="1"/>
          <w:w w:val="90"/>
          <w:sz w:val="19"/>
        </w:rPr>
        <w:t xml:space="preserve"> </w:t>
      </w:r>
      <w:r>
        <w:rPr>
          <w:w w:val="90"/>
          <w:sz w:val="19"/>
        </w:rPr>
        <w:t>for</w:t>
      </w:r>
      <w:r>
        <w:rPr>
          <w:spacing w:val="1"/>
          <w:w w:val="90"/>
          <w:sz w:val="19"/>
        </w:rPr>
        <w:t xml:space="preserve"> </w:t>
      </w:r>
      <w:r>
        <w:rPr>
          <w:sz w:val="19"/>
        </w:rPr>
        <w:t>importing</w:t>
      </w:r>
      <w:r>
        <w:rPr>
          <w:spacing w:val="8"/>
          <w:sz w:val="19"/>
        </w:rPr>
        <w:t xml:space="preserve"> </w:t>
      </w:r>
      <w:r>
        <w:rPr>
          <w:sz w:val="19"/>
        </w:rPr>
        <w:t>and</w:t>
      </w:r>
      <w:r>
        <w:rPr>
          <w:spacing w:val="9"/>
          <w:sz w:val="19"/>
        </w:rPr>
        <w:t xml:space="preserve"> </w:t>
      </w:r>
      <w:r>
        <w:rPr>
          <w:sz w:val="19"/>
        </w:rPr>
        <w:t>exporting</w:t>
      </w:r>
      <w:r>
        <w:rPr>
          <w:spacing w:val="10"/>
          <w:sz w:val="19"/>
        </w:rPr>
        <w:t xml:space="preserve"> </w:t>
      </w:r>
      <w:r>
        <w:rPr>
          <w:sz w:val="19"/>
        </w:rPr>
        <w:t>reactive</w:t>
      </w:r>
      <w:r>
        <w:rPr>
          <w:spacing w:val="10"/>
          <w:sz w:val="19"/>
        </w:rPr>
        <w:t xml:space="preserve"> </w:t>
      </w:r>
      <w:r>
        <w:rPr>
          <w:sz w:val="19"/>
        </w:rPr>
        <w:t>power</w:t>
      </w:r>
      <w:r>
        <w:rPr>
          <w:spacing w:val="10"/>
          <w:sz w:val="19"/>
        </w:rPr>
        <w:t xml:space="preserve"> </w:t>
      </w:r>
      <w:r>
        <w:rPr>
          <w:sz w:val="19"/>
        </w:rPr>
        <w:t>shall</w:t>
      </w:r>
      <w:r>
        <w:rPr>
          <w:spacing w:val="10"/>
          <w:sz w:val="19"/>
        </w:rPr>
        <w:t xml:space="preserve"> </w:t>
      </w:r>
      <w:r>
        <w:rPr>
          <w:sz w:val="19"/>
        </w:rPr>
        <w:t>not</w:t>
      </w:r>
      <w:r>
        <w:rPr>
          <w:spacing w:val="10"/>
          <w:sz w:val="19"/>
        </w:rPr>
        <w:t xml:space="preserve"> </w:t>
      </w:r>
      <w:r>
        <w:rPr>
          <w:sz w:val="19"/>
        </w:rPr>
        <w:t>be</w:t>
      </w:r>
      <w:r>
        <w:rPr>
          <w:spacing w:val="9"/>
          <w:sz w:val="19"/>
        </w:rPr>
        <w:t xml:space="preserve"> </w:t>
      </w:r>
      <w:r>
        <w:rPr>
          <w:sz w:val="19"/>
        </w:rPr>
        <w:t>wider</w:t>
      </w:r>
      <w:r>
        <w:rPr>
          <w:spacing w:val="16"/>
          <w:sz w:val="19"/>
        </w:rPr>
        <w:t xml:space="preserve"> </w:t>
      </w:r>
      <w:r>
        <w:rPr>
          <w:sz w:val="19"/>
        </w:rPr>
        <w:t>than:</w:t>
      </w:r>
    </w:p>
    <w:p w14:paraId="246946C7" w14:textId="77777777" w:rsidR="00343FF6" w:rsidRDefault="00343FF6">
      <w:pPr>
        <w:pStyle w:val="BodyText"/>
        <w:spacing w:before="10"/>
        <w:rPr>
          <w:sz w:val="23"/>
        </w:rPr>
      </w:pPr>
    </w:p>
    <w:p w14:paraId="75CD0586" w14:textId="77777777" w:rsidR="00343FF6" w:rsidRDefault="00635E89">
      <w:pPr>
        <w:pStyle w:val="ListParagraph"/>
        <w:numPr>
          <w:ilvl w:val="1"/>
          <w:numId w:val="81"/>
        </w:numPr>
        <w:tabs>
          <w:tab w:val="left" w:pos="695"/>
        </w:tabs>
        <w:spacing w:line="228" w:lineRule="auto"/>
        <w:ind w:right="124"/>
        <w:rPr>
          <w:sz w:val="19"/>
        </w:rPr>
      </w:pPr>
      <w:r>
        <w:rPr>
          <w:w w:val="95"/>
          <w:sz w:val="19"/>
        </w:rPr>
        <w:t>48</w:t>
      </w:r>
      <w:r>
        <w:rPr>
          <w:spacing w:val="3"/>
          <w:w w:val="95"/>
          <w:sz w:val="19"/>
        </w:rPr>
        <w:t xml:space="preserve"> </w:t>
      </w:r>
      <w:r>
        <w:rPr>
          <w:w w:val="95"/>
          <w:sz w:val="19"/>
        </w:rPr>
        <w:t>percent</w:t>
      </w:r>
      <w:r>
        <w:rPr>
          <w:spacing w:val="4"/>
          <w:w w:val="95"/>
          <w:sz w:val="19"/>
        </w:rPr>
        <w:t xml:space="preserve"> </w:t>
      </w:r>
      <w:r>
        <w:rPr>
          <w:w w:val="95"/>
          <w:sz w:val="19"/>
        </w:rPr>
        <w:t>(i.e.</w:t>
      </w:r>
      <w:r>
        <w:rPr>
          <w:spacing w:val="3"/>
          <w:w w:val="95"/>
          <w:sz w:val="19"/>
        </w:rPr>
        <w:t xml:space="preserve"> </w:t>
      </w:r>
      <w:r>
        <w:rPr>
          <w:w w:val="95"/>
          <w:sz w:val="19"/>
        </w:rPr>
        <w:t>0,9</w:t>
      </w:r>
      <w:r>
        <w:rPr>
          <w:spacing w:val="3"/>
          <w:w w:val="95"/>
          <w:sz w:val="19"/>
        </w:rPr>
        <w:t xml:space="preserve"> </w:t>
      </w:r>
      <w:r>
        <w:rPr>
          <w:w w:val="95"/>
          <w:sz w:val="19"/>
        </w:rPr>
        <w:t>power</w:t>
      </w:r>
      <w:r>
        <w:rPr>
          <w:spacing w:val="6"/>
          <w:w w:val="95"/>
          <w:sz w:val="19"/>
        </w:rPr>
        <w:t xml:space="preserve"> </w:t>
      </w:r>
      <w:r>
        <w:rPr>
          <w:w w:val="95"/>
          <w:sz w:val="19"/>
        </w:rPr>
        <w:t>factor)</w:t>
      </w:r>
      <w:r>
        <w:rPr>
          <w:spacing w:val="3"/>
          <w:w w:val="95"/>
          <w:sz w:val="19"/>
        </w:rPr>
        <w:t xml:space="preserve"> </w:t>
      </w:r>
      <w:r>
        <w:rPr>
          <w:w w:val="95"/>
          <w:sz w:val="19"/>
        </w:rPr>
        <w:t>of</w:t>
      </w:r>
      <w:r>
        <w:rPr>
          <w:spacing w:val="7"/>
          <w:w w:val="95"/>
          <w:sz w:val="19"/>
        </w:rPr>
        <w:t xml:space="preserve"> </w:t>
      </w:r>
      <w:r>
        <w:rPr>
          <w:w w:val="95"/>
          <w:sz w:val="19"/>
        </w:rPr>
        <w:t>the</w:t>
      </w:r>
      <w:r>
        <w:rPr>
          <w:spacing w:val="3"/>
          <w:w w:val="95"/>
          <w:sz w:val="19"/>
        </w:rPr>
        <w:t xml:space="preserve"> </w:t>
      </w:r>
      <w:r>
        <w:rPr>
          <w:w w:val="95"/>
          <w:sz w:val="19"/>
        </w:rPr>
        <w:t>larger</w:t>
      </w:r>
      <w:r>
        <w:rPr>
          <w:spacing w:val="4"/>
          <w:w w:val="95"/>
          <w:sz w:val="19"/>
        </w:rPr>
        <w:t xml:space="preserve"> </w:t>
      </w:r>
      <w:r>
        <w:rPr>
          <w:w w:val="95"/>
          <w:sz w:val="19"/>
        </w:rPr>
        <w:t>of</w:t>
      </w:r>
      <w:r>
        <w:rPr>
          <w:spacing w:val="6"/>
          <w:w w:val="95"/>
          <w:sz w:val="19"/>
        </w:rPr>
        <w:t xml:space="preserve"> </w:t>
      </w:r>
      <w:r>
        <w:rPr>
          <w:w w:val="95"/>
          <w:sz w:val="19"/>
        </w:rPr>
        <w:t>the</w:t>
      </w:r>
      <w:r>
        <w:rPr>
          <w:spacing w:val="5"/>
          <w:w w:val="95"/>
          <w:sz w:val="19"/>
        </w:rPr>
        <w:t xml:space="preserve"> </w:t>
      </w:r>
      <w:r>
        <w:rPr>
          <w:w w:val="95"/>
          <w:sz w:val="19"/>
        </w:rPr>
        <w:t>maximum</w:t>
      </w:r>
      <w:r>
        <w:rPr>
          <w:spacing w:val="3"/>
          <w:w w:val="95"/>
          <w:sz w:val="19"/>
        </w:rPr>
        <w:t xml:space="preserve"> </w:t>
      </w:r>
      <w:r>
        <w:rPr>
          <w:w w:val="95"/>
          <w:sz w:val="19"/>
        </w:rPr>
        <w:t>import</w:t>
      </w:r>
      <w:r>
        <w:rPr>
          <w:spacing w:val="4"/>
          <w:w w:val="95"/>
          <w:sz w:val="19"/>
        </w:rPr>
        <w:t xml:space="preserve"> </w:t>
      </w:r>
      <w:r>
        <w:rPr>
          <w:w w:val="95"/>
          <w:sz w:val="19"/>
        </w:rPr>
        <w:t>capability or</w:t>
      </w:r>
      <w:r>
        <w:rPr>
          <w:spacing w:val="7"/>
          <w:w w:val="95"/>
          <w:sz w:val="19"/>
        </w:rPr>
        <w:t xml:space="preserve"> </w:t>
      </w:r>
      <w:r>
        <w:rPr>
          <w:w w:val="95"/>
          <w:sz w:val="19"/>
        </w:rPr>
        <w:t>maximum</w:t>
      </w:r>
      <w:r>
        <w:rPr>
          <w:spacing w:val="4"/>
          <w:w w:val="95"/>
          <w:sz w:val="19"/>
        </w:rPr>
        <w:t xml:space="preserve"> </w:t>
      </w:r>
      <w:r>
        <w:rPr>
          <w:w w:val="95"/>
          <w:sz w:val="19"/>
        </w:rPr>
        <w:t>export</w:t>
      </w:r>
      <w:r>
        <w:rPr>
          <w:spacing w:val="4"/>
          <w:w w:val="95"/>
          <w:sz w:val="19"/>
        </w:rPr>
        <w:t xml:space="preserve"> </w:t>
      </w:r>
      <w:r>
        <w:rPr>
          <w:w w:val="95"/>
          <w:sz w:val="19"/>
        </w:rPr>
        <w:t>capability</w:t>
      </w:r>
      <w:r>
        <w:rPr>
          <w:spacing w:val="-37"/>
          <w:w w:val="95"/>
          <w:sz w:val="19"/>
        </w:rPr>
        <w:t xml:space="preserve"> </w:t>
      </w:r>
      <w:r>
        <w:rPr>
          <w:sz w:val="19"/>
        </w:rPr>
        <w:t>during</w:t>
      </w:r>
      <w:r>
        <w:rPr>
          <w:spacing w:val="10"/>
          <w:sz w:val="19"/>
        </w:rPr>
        <w:t xml:space="preserve"> </w:t>
      </w:r>
      <w:r>
        <w:rPr>
          <w:sz w:val="19"/>
        </w:rPr>
        <w:t>reactive</w:t>
      </w:r>
      <w:r>
        <w:rPr>
          <w:spacing w:val="12"/>
          <w:sz w:val="19"/>
        </w:rPr>
        <w:t xml:space="preserve"> </w:t>
      </w:r>
      <w:r>
        <w:rPr>
          <w:sz w:val="19"/>
        </w:rPr>
        <w:t>power</w:t>
      </w:r>
      <w:r>
        <w:rPr>
          <w:spacing w:val="16"/>
          <w:sz w:val="19"/>
        </w:rPr>
        <w:t xml:space="preserve"> </w:t>
      </w:r>
      <w:r>
        <w:rPr>
          <w:sz w:val="19"/>
        </w:rPr>
        <w:t>import</w:t>
      </w:r>
      <w:r>
        <w:rPr>
          <w:spacing w:val="12"/>
          <w:sz w:val="19"/>
        </w:rPr>
        <w:t xml:space="preserve"> </w:t>
      </w:r>
      <w:r>
        <w:rPr>
          <w:sz w:val="19"/>
        </w:rPr>
        <w:t>(consumption);</w:t>
      </w:r>
      <w:r>
        <w:rPr>
          <w:spacing w:val="11"/>
          <w:sz w:val="19"/>
        </w:rPr>
        <w:t xml:space="preserve"> </w:t>
      </w:r>
      <w:r>
        <w:rPr>
          <w:sz w:val="19"/>
        </w:rPr>
        <w:t>and</w:t>
      </w:r>
    </w:p>
    <w:p w14:paraId="5559EB17" w14:textId="77777777" w:rsidR="00343FF6" w:rsidRDefault="00343FF6">
      <w:pPr>
        <w:pStyle w:val="BodyText"/>
        <w:spacing w:before="10"/>
        <w:rPr>
          <w:sz w:val="23"/>
        </w:rPr>
      </w:pPr>
    </w:p>
    <w:p w14:paraId="759CA7E5" w14:textId="77777777" w:rsidR="00343FF6" w:rsidRDefault="00635E89">
      <w:pPr>
        <w:pStyle w:val="ListParagraph"/>
        <w:numPr>
          <w:ilvl w:val="1"/>
          <w:numId w:val="81"/>
        </w:numPr>
        <w:tabs>
          <w:tab w:val="left" w:pos="695"/>
        </w:tabs>
        <w:spacing w:line="228" w:lineRule="auto"/>
        <w:ind w:right="124"/>
        <w:rPr>
          <w:sz w:val="19"/>
        </w:rPr>
      </w:pPr>
      <w:r>
        <w:rPr>
          <w:w w:val="95"/>
          <w:sz w:val="19"/>
        </w:rPr>
        <w:t>48</w:t>
      </w:r>
      <w:r>
        <w:rPr>
          <w:spacing w:val="3"/>
          <w:w w:val="95"/>
          <w:sz w:val="19"/>
        </w:rPr>
        <w:t xml:space="preserve"> </w:t>
      </w:r>
      <w:r>
        <w:rPr>
          <w:w w:val="95"/>
          <w:sz w:val="19"/>
        </w:rPr>
        <w:t>percent</w:t>
      </w:r>
      <w:r>
        <w:rPr>
          <w:spacing w:val="4"/>
          <w:w w:val="95"/>
          <w:sz w:val="19"/>
        </w:rPr>
        <w:t xml:space="preserve"> </w:t>
      </w:r>
      <w:r>
        <w:rPr>
          <w:w w:val="95"/>
          <w:sz w:val="19"/>
        </w:rPr>
        <w:t>(i.e.</w:t>
      </w:r>
      <w:r>
        <w:rPr>
          <w:spacing w:val="3"/>
          <w:w w:val="95"/>
          <w:sz w:val="19"/>
        </w:rPr>
        <w:t xml:space="preserve"> </w:t>
      </w:r>
      <w:r>
        <w:rPr>
          <w:w w:val="95"/>
          <w:sz w:val="19"/>
        </w:rPr>
        <w:t>0,9</w:t>
      </w:r>
      <w:r>
        <w:rPr>
          <w:spacing w:val="3"/>
          <w:w w:val="95"/>
          <w:sz w:val="19"/>
        </w:rPr>
        <w:t xml:space="preserve"> </w:t>
      </w:r>
      <w:r>
        <w:rPr>
          <w:w w:val="95"/>
          <w:sz w:val="19"/>
        </w:rPr>
        <w:t>power</w:t>
      </w:r>
      <w:r>
        <w:rPr>
          <w:spacing w:val="6"/>
          <w:w w:val="95"/>
          <w:sz w:val="19"/>
        </w:rPr>
        <w:t xml:space="preserve"> </w:t>
      </w:r>
      <w:r>
        <w:rPr>
          <w:w w:val="95"/>
          <w:sz w:val="19"/>
        </w:rPr>
        <w:t>factor)</w:t>
      </w:r>
      <w:r>
        <w:rPr>
          <w:spacing w:val="3"/>
          <w:w w:val="95"/>
          <w:sz w:val="19"/>
        </w:rPr>
        <w:t xml:space="preserve"> </w:t>
      </w:r>
      <w:r>
        <w:rPr>
          <w:w w:val="95"/>
          <w:sz w:val="19"/>
        </w:rPr>
        <w:t>of</w:t>
      </w:r>
      <w:r>
        <w:rPr>
          <w:spacing w:val="7"/>
          <w:w w:val="95"/>
          <w:sz w:val="19"/>
        </w:rPr>
        <w:t xml:space="preserve"> </w:t>
      </w:r>
      <w:r>
        <w:rPr>
          <w:w w:val="95"/>
          <w:sz w:val="19"/>
        </w:rPr>
        <w:t>the</w:t>
      </w:r>
      <w:r>
        <w:rPr>
          <w:spacing w:val="3"/>
          <w:w w:val="95"/>
          <w:sz w:val="19"/>
        </w:rPr>
        <w:t xml:space="preserve"> </w:t>
      </w:r>
      <w:r>
        <w:rPr>
          <w:w w:val="95"/>
          <w:sz w:val="19"/>
        </w:rPr>
        <w:t>larger</w:t>
      </w:r>
      <w:r>
        <w:rPr>
          <w:spacing w:val="4"/>
          <w:w w:val="95"/>
          <w:sz w:val="19"/>
        </w:rPr>
        <w:t xml:space="preserve"> </w:t>
      </w:r>
      <w:r>
        <w:rPr>
          <w:w w:val="95"/>
          <w:sz w:val="19"/>
        </w:rPr>
        <w:t>of</w:t>
      </w:r>
      <w:r>
        <w:rPr>
          <w:spacing w:val="6"/>
          <w:w w:val="95"/>
          <w:sz w:val="19"/>
        </w:rPr>
        <w:t xml:space="preserve"> </w:t>
      </w:r>
      <w:r>
        <w:rPr>
          <w:w w:val="95"/>
          <w:sz w:val="19"/>
        </w:rPr>
        <w:t>the</w:t>
      </w:r>
      <w:r>
        <w:rPr>
          <w:spacing w:val="5"/>
          <w:w w:val="95"/>
          <w:sz w:val="19"/>
        </w:rPr>
        <w:t xml:space="preserve"> </w:t>
      </w:r>
      <w:r>
        <w:rPr>
          <w:w w:val="95"/>
          <w:sz w:val="19"/>
        </w:rPr>
        <w:t>maximum</w:t>
      </w:r>
      <w:r>
        <w:rPr>
          <w:spacing w:val="3"/>
          <w:w w:val="95"/>
          <w:sz w:val="19"/>
        </w:rPr>
        <w:t xml:space="preserve"> </w:t>
      </w:r>
      <w:r>
        <w:rPr>
          <w:w w:val="95"/>
          <w:sz w:val="19"/>
        </w:rPr>
        <w:t>import</w:t>
      </w:r>
      <w:r>
        <w:rPr>
          <w:spacing w:val="4"/>
          <w:w w:val="95"/>
          <w:sz w:val="19"/>
        </w:rPr>
        <w:t xml:space="preserve"> </w:t>
      </w:r>
      <w:r>
        <w:rPr>
          <w:w w:val="95"/>
          <w:sz w:val="19"/>
        </w:rPr>
        <w:t>capability or</w:t>
      </w:r>
      <w:r>
        <w:rPr>
          <w:spacing w:val="7"/>
          <w:w w:val="95"/>
          <w:sz w:val="19"/>
        </w:rPr>
        <w:t xml:space="preserve"> </w:t>
      </w:r>
      <w:r>
        <w:rPr>
          <w:w w:val="95"/>
          <w:sz w:val="19"/>
        </w:rPr>
        <w:t>maximum</w:t>
      </w:r>
      <w:r>
        <w:rPr>
          <w:spacing w:val="4"/>
          <w:w w:val="95"/>
          <w:sz w:val="19"/>
        </w:rPr>
        <w:t xml:space="preserve"> </w:t>
      </w:r>
      <w:r>
        <w:rPr>
          <w:w w:val="95"/>
          <w:sz w:val="19"/>
        </w:rPr>
        <w:t>export</w:t>
      </w:r>
      <w:r>
        <w:rPr>
          <w:spacing w:val="4"/>
          <w:w w:val="95"/>
          <w:sz w:val="19"/>
        </w:rPr>
        <w:t xml:space="preserve"> </w:t>
      </w:r>
      <w:r>
        <w:rPr>
          <w:w w:val="95"/>
          <w:sz w:val="19"/>
        </w:rPr>
        <w:t>capability</w:t>
      </w:r>
      <w:r>
        <w:rPr>
          <w:spacing w:val="-37"/>
          <w:w w:val="95"/>
          <w:sz w:val="19"/>
        </w:rPr>
        <w:t xml:space="preserve"> </w:t>
      </w:r>
      <w:r>
        <w:rPr>
          <w:sz w:val="19"/>
        </w:rPr>
        <w:t>during</w:t>
      </w:r>
      <w:r>
        <w:rPr>
          <w:spacing w:val="11"/>
          <w:sz w:val="19"/>
        </w:rPr>
        <w:t xml:space="preserve"> </w:t>
      </w:r>
      <w:r>
        <w:rPr>
          <w:sz w:val="19"/>
        </w:rPr>
        <w:t>reactive</w:t>
      </w:r>
      <w:r>
        <w:rPr>
          <w:spacing w:val="13"/>
          <w:sz w:val="19"/>
        </w:rPr>
        <w:t xml:space="preserve"> </w:t>
      </w:r>
      <w:r>
        <w:rPr>
          <w:sz w:val="19"/>
        </w:rPr>
        <w:t>power</w:t>
      </w:r>
      <w:r>
        <w:rPr>
          <w:spacing w:val="11"/>
          <w:sz w:val="19"/>
        </w:rPr>
        <w:t xml:space="preserve"> </w:t>
      </w:r>
      <w:r>
        <w:rPr>
          <w:sz w:val="19"/>
        </w:rPr>
        <w:t>export</w:t>
      </w:r>
      <w:r>
        <w:rPr>
          <w:spacing w:val="13"/>
          <w:sz w:val="19"/>
        </w:rPr>
        <w:t xml:space="preserve"> </w:t>
      </w:r>
      <w:r>
        <w:rPr>
          <w:sz w:val="19"/>
        </w:rPr>
        <w:t>(production);</w:t>
      </w:r>
    </w:p>
    <w:p w14:paraId="15E1F487" w14:textId="77777777" w:rsidR="00343FF6" w:rsidRDefault="00343FF6">
      <w:pPr>
        <w:pStyle w:val="BodyText"/>
        <w:spacing w:before="10"/>
        <w:rPr>
          <w:sz w:val="23"/>
        </w:rPr>
      </w:pPr>
    </w:p>
    <w:p w14:paraId="186EAE18" w14:textId="77777777" w:rsidR="00343FF6" w:rsidRDefault="00635E89">
      <w:pPr>
        <w:pStyle w:val="BodyText"/>
        <w:spacing w:line="228" w:lineRule="auto"/>
        <w:ind w:left="401" w:right="125"/>
      </w:pPr>
      <w:r>
        <w:rPr>
          <w:w w:val="95"/>
        </w:rPr>
        <w:t>except</w:t>
      </w:r>
      <w:r>
        <w:rPr>
          <w:spacing w:val="26"/>
          <w:w w:val="95"/>
        </w:rPr>
        <w:t xml:space="preserve"> </w:t>
      </w:r>
      <w:r>
        <w:rPr>
          <w:w w:val="95"/>
        </w:rPr>
        <w:t>in</w:t>
      </w:r>
      <w:r>
        <w:rPr>
          <w:spacing w:val="25"/>
          <w:w w:val="95"/>
        </w:rPr>
        <w:t xml:space="preserve"> </w:t>
      </w:r>
      <w:r>
        <w:rPr>
          <w:w w:val="95"/>
        </w:rPr>
        <w:t>situations</w:t>
      </w:r>
      <w:r>
        <w:rPr>
          <w:spacing w:val="26"/>
          <w:w w:val="95"/>
        </w:rPr>
        <w:t xml:space="preserve"> </w:t>
      </w:r>
      <w:r>
        <w:rPr>
          <w:w w:val="95"/>
        </w:rPr>
        <w:t>where</w:t>
      </w:r>
      <w:r>
        <w:rPr>
          <w:spacing w:val="24"/>
          <w:w w:val="95"/>
        </w:rPr>
        <w:t xml:space="preserve"> </w:t>
      </w:r>
      <w:r>
        <w:rPr>
          <w:w w:val="95"/>
        </w:rPr>
        <w:t>either</w:t>
      </w:r>
      <w:r>
        <w:rPr>
          <w:spacing w:val="31"/>
          <w:w w:val="95"/>
        </w:rPr>
        <w:t xml:space="preserve"> </w:t>
      </w:r>
      <w:r>
        <w:rPr>
          <w:w w:val="95"/>
        </w:rPr>
        <w:t>technical</w:t>
      </w:r>
      <w:r>
        <w:rPr>
          <w:spacing w:val="25"/>
          <w:w w:val="95"/>
        </w:rPr>
        <w:t xml:space="preserve"> </w:t>
      </w:r>
      <w:r>
        <w:rPr>
          <w:w w:val="95"/>
        </w:rPr>
        <w:t>or</w:t>
      </w:r>
      <w:r>
        <w:rPr>
          <w:spacing w:val="27"/>
          <w:w w:val="95"/>
        </w:rPr>
        <w:t xml:space="preserve"> </w:t>
      </w:r>
      <w:r>
        <w:rPr>
          <w:w w:val="95"/>
        </w:rPr>
        <w:t>financial</w:t>
      </w:r>
      <w:r>
        <w:rPr>
          <w:spacing w:val="25"/>
          <w:w w:val="95"/>
        </w:rPr>
        <w:t xml:space="preserve"> </w:t>
      </w:r>
      <w:r>
        <w:rPr>
          <w:w w:val="95"/>
        </w:rPr>
        <w:t>system</w:t>
      </w:r>
      <w:r>
        <w:rPr>
          <w:spacing w:val="25"/>
          <w:w w:val="95"/>
        </w:rPr>
        <w:t xml:space="preserve"> </w:t>
      </w:r>
      <w:r>
        <w:rPr>
          <w:w w:val="95"/>
        </w:rPr>
        <w:t>benefits</w:t>
      </w:r>
      <w:r>
        <w:rPr>
          <w:spacing w:val="27"/>
          <w:w w:val="95"/>
        </w:rPr>
        <w:t xml:space="preserve"> </w:t>
      </w:r>
      <w:r>
        <w:rPr>
          <w:w w:val="95"/>
        </w:rPr>
        <w:t>are</w:t>
      </w:r>
      <w:r>
        <w:rPr>
          <w:spacing w:val="25"/>
          <w:w w:val="95"/>
        </w:rPr>
        <w:t xml:space="preserve"> </w:t>
      </w:r>
      <w:r>
        <w:rPr>
          <w:w w:val="95"/>
        </w:rPr>
        <w:t>proved</w:t>
      </w:r>
      <w:r>
        <w:rPr>
          <w:spacing w:val="26"/>
          <w:w w:val="95"/>
        </w:rPr>
        <w:t xml:space="preserve"> </w:t>
      </w:r>
      <w:r>
        <w:rPr>
          <w:w w:val="95"/>
        </w:rPr>
        <w:t>by</w:t>
      </w:r>
      <w:r>
        <w:rPr>
          <w:spacing w:val="24"/>
          <w:w w:val="95"/>
        </w:rPr>
        <w:t xml:space="preserve"> </w:t>
      </w:r>
      <w:r>
        <w:rPr>
          <w:w w:val="95"/>
        </w:rPr>
        <w:t>the</w:t>
      </w:r>
      <w:r>
        <w:rPr>
          <w:spacing w:val="26"/>
          <w:w w:val="95"/>
        </w:rPr>
        <w:t xml:space="preserve"> </w:t>
      </w:r>
      <w:r>
        <w:rPr>
          <w:w w:val="95"/>
        </w:rPr>
        <w:t>relevant</w:t>
      </w:r>
      <w:r>
        <w:rPr>
          <w:spacing w:val="25"/>
          <w:w w:val="95"/>
        </w:rPr>
        <w:t xml:space="preserve"> </w:t>
      </w:r>
      <w:r>
        <w:rPr>
          <w:w w:val="95"/>
        </w:rPr>
        <w:t>TSO</w:t>
      </w:r>
      <w:r>
        <w:rPr>
          <w:spacing w:val="25"/>
          <w:w w:val="95"/>
        </w:rPr>
        <w:t xml:space="preserve"> </w:t>
      </w:r>
      <w:r>
        <w:rPr>
          <w:w w:val="95"/>
        </w:rPr>
        <w:t>and</w:t>
      </w:r>
      <w:r>
        <w:rPr>
          <w:spacing w:val="25"/>
          <w:w w:val="95"/>
        </w:rPr>
        <w:t xml:space="preserve"> </w:t>
      </w:r>
      <w:r>
        <w:rPr>
          <w:w w:val="95"/>
        </w:rPr>
        <w:t>the</w:t>
      </w:r>
      <w:r>
        <w:rPr>
          <w:spacing w:val="-36"/>
          <w:w w:val="95"/>
        </w:rPr>
        <w:t xml:space="preserve"> </w:t>
      </w:r>
      <w:r>
        <w:t>transmission-connected</w:t>
      </w:r>
      <w:r>
        <w:rPr>
          <w:spacing w:val="6"/>
        </w:rPr>
        <w:t xml:space="preserve"> </w:t>
      </w:r>
      <w:r>
        <w:t>distribution</w:t>
      </w:r>
      <w:r>
        <w:rPr>
          <w:spacing w:val="7"/>
        </w:rPr>
        <w:t xml:space="preserve"> </w:t>
      </w:r>
      <w:r>
        <w:t>system</w:t>
      </w:r>
      <w:r>
        <w:rPr>
          <w:spacing w:val="4"/>
        </w:rPr>
        <w:t xml:space="preserve"> </w:t>
      </w:r>
      <w:r>
        <w:t>operator</w:t>
      </w:r>
      <w:r>
        <w:rPr>
          <w:spacing w:val="10"/>
        </w:rPr>
        <w:t xml:space="preserve"> </w:t>
      </w:r>
      <w:r>
        <w:t>through</w:t>
      </w:r>
      <w:r>
        <w:rPr>
          <w:spacing w:val="7"/>
        </w:rPr>
        <w:t xml:space="preserve"> </w:t>
      </w:r>
      <w:r>
        <w:t>joint</w:t>
      </w:r>
      <w:r>
        <w:rPr>
          <w:spacing w:val="6"/>
        </w:rPr>
        <w:t xml:space="preserve"> </w:t>
      </w:r>
      <w:r>
        <w:t>analysis;</w:t>
      </w:r>
    </w:p>
    <w:p w14:paraId="69199A65" w14:textId="77777777" w:rsidR="00343FF6" w:rsidRDefault="00343FF6">
      <w:pPr>
        <w:pStyle w:val="BodyText"/>
        <w:spacing w:before="10"/>
        <w:rPr>
          <w:sz w:val="23"/>
        </w:rPr>
      </w:pPr>
    </w:p>
    <w:p w14:paraId="16450011" w14:textId="77777777" w:rsidR="00343FF6" w:rsidRDefault="00635E89">
      <w:pPr>
        <w:pStyle w:val="ListParagraph"/>
        <w:numPr>
          <w:ilvl w:val="0"/>
          <w:numId w:val="81"/>
        </w:numPr>
        <w:tabs>
          <w:tab w:val="left" w:pos="402"/>
        </w:tabs>
        <w:spacing w:before="1" w:line="228" w:lineRule="auto"/>
        <w:ind w:right="123"/>
        <w:rPr>
          <w:sz w:val="19"/>
        </w:rPr>
      </w:pPr>
      <w:r>
        <w:rPr>
          <w:w w:val="95"/>
          <w:sz w:val="19"/>
        </w:rPr>
        <w:t>the relevant TSO and the transmission-connected distribution system operator shall agree on the scope of the</w:t>
      </w:r>
      <w:r>
        <w:rPr>
          <w:spacing w:val="1"/>
          <w:w w:val="95"/>
          <w:sz w:val="19"/>
        </w:rPr>
        <w:t xml:space="preserve"> </w:t>
      </w:r>
      <w:r>
        <w:rPr>
          <w:w w:val="90"/>
          <w:sz w:val="19"/>
        </w:rPr>
        <w:t>analysis, which</w:t>
      </w:r>
      <w:r>
        <w:rPr>
          <w:w w:val="90"/>
          <w:sz w:val="19"/>
        </w:rPr>
        <w:t xml:space="preserve"> shall address the possible solutions, and determine the optimal solution for reactive power exchange</w:t>
      </w:r>
      <w:r>
        <w:rPr>
          <w:spacing w:val="1"/>
          <w:w w:val="90"/>
          <w:sz w:val="19"/>
        </w:rPr>
        <w:t xml:space="preserve"> </w:t>
      </w:r>
      <w:r>
        <w:rPr>
          <w:w w:val="90"/>
          <w:sz w:val="19"/>
        </w:rPr>
        <w:t>between their systems, taking adequately into consideration the specific system characteristics, variable structure of</w:t>
      </w:r>
      <w:r>
        <w:rPr>
          <w:spacing w:val="1"/>
          <w:w w:val="90"/>
          <w:sz w:val="19"/>
        </w:rPr>
        <w:t xml:space="preserve"> </w:t>
      </w:r>
      <w:r>
        <w:rPr>
          <w:sz w:val="19"/>
        </w:rPr>
        <w:t>power</w:t>
      </w:r>
      <w:r>
        <w:rPr>
          <w:spacing w:val="-5"/>
          <w:sz w:val="19"/>
        </w:rPr>
        <w:t xml:space="preserve"> </w:t>
      </w:r>
      <w:r>
        <w:rPr>
          <w:sz w:val="19"/>
        </w:rPr>
        <w:t>exchange,</w:t>
      </w:r>
      <w:r>
        <w:rPr>
          <w:spacing w:val="-5"/>
          <w:sz w:val="19"/>
        </w:rPr>
        <w:t xml:space="preserve"> </w:t>
      </w:r>
      <w:r>
        <w:rPr>
          <w:sz w:val="19"/>
        </w:rPr>
        <w:t>bidirectional</w:t>
      </w:r>
      <w:r>
        <w:rPr>
          <w:spacing w:val="-3"/>
          <w:sz w:val="19"/>
        </w:rPr>
        <w:t xml:space="preserve"> </w:t>
      </w:r>
      <w:r>
        <w:rPr>
          <w:sz w:val="19"/>
        </w:rPr>
        <w:t>flows</w:t>
      </w:r>
      <w:r>
        <w:rPr>
          <w:spacing w:val="-3"/>
          <w:sz w:val="19"/>
        </w:rPr>
        <w:t xml:space="preserve"> </w:t>
      </w:r>
      <w:r>
        <w:rPr>
          <w:sz w:val="19"/>
        </w:rPr>
        <w:t>and</w:t>
      </w:r>
      <w:r>
        <w:rPr>
          <w:spacing w:val="-3"/>
          <w:sz w:val="19"/>
        </w:rPr>
        <w:t xml:space="preserve"> </w:t>
      </w:r>
      <w:r>
        <w:rPr>
          <w:sz w:val="19"/>
        </w:rPr>
        <w:t>the</w:t>
      </w:r>
      <w:r>
        <w:rPr>
          <w:spacing w:val="-4"/>
          <w:sz w:val="19"/>
        </w:rPr>
        <w:t xml:space="preserve"> </w:t>
      </w:r>
      <w:r>
        <w:rPr>
          <w:sz w:val="19"/>
        </w:rPr>
        <w:t>reactive</w:t>
      </w:r>
      <w:r>
        <w:rPr>
          <w:spacing w:val="-4"/>
          <w:sz w:val="19"/>
        </w:rPr>
        <w:t xml:space="preserve"> </w:t>
      </w:r>
      <w:r>
        <w:rPr>
          <w:sz w:val="19"/>
        </w:rPr>
        <w:t>power</w:t>
      </w:r>
      <w:r>
        <w:rPr>
          <w:spacing w:val="-4"/>
          <w:sz w:val="19"/>
        </w:rPr>
        <w:t xml:space="preserve"> </w:t>
      </w:r>
      <w:r>
        <w:rPr>
          <w:sz w:val="19"/>
        </w:rPr>
        <w:t>capabilities</w:t>
      </w:r>
      <w:r>
        <w:rPr>
          <w:spacing w:val="-5"/>
          <w:sz w:val="19"/>
        </w:rPr>
        <w:t xml:space="preserve"> </w:t>
      </w:r>
      <w:r>
        <w:rPr>
          <w:sz w:val="19"/>
        </w:rPr>
        <w:t>in</w:t>
      </w:r>
      <w:r>
        <w:rPr>
          <w:spacing w:val="-3"/>
          <w:sz w:val="19"/>
        </w:rPr>
        <w:t xml:space="preserve"> </w:t>
      </w:r>
      <w:r>
        <w:rPr>
          <w:sz w:val="19"/>
        </w:rPr>
        <w:t>the</w:t>
      </w:r>
      <w:r>
        <w:rPr>
          <w:spacing w:val="-4"/>
          <w:sz w:val="19"/>
        </w:rPr>
        <w:t xml:space="preserve"> </w:t>
      </w:r>
      <w:r>
        <w:rPr>
          <w:sz w:val="19"/>
        </w:rPr>
        <w:t>distribution</w:t>
      </w:r>
      <w:r>
        <w:rPr>
          <w:spacing w:val="-4"/>
          <w:sz w:val="19"/>
        </w:rPr>
        <w:t xml:space="preserve"> </w:t>
      </w:r>
      <w:r>
        <w:rPr>
          <w:sz w:val="19"/>
        </w:rPr>
        <w:t>system;</w:t>
      </w:r>
    </w:p>
    <w:p w14:paraId="70204AD0" w14:textId="77777777" w:rsidR="00343FF6" w:rsidRDefault="00343FF6">
      <w:pPr>
        <w:pStyle w:val="BodyText"/>
        <w:spacing w:before="9"/>
        <w:rPr>
          <w:sz w:val="23"/>
        </w:rPr>
      </w:pPr>
    </w:p>
    <w:p w14:paraId="21E30813" w14:textId="77777777" w:rsidR="00343FF6" w:rsidRDefault="00635E89">
      <w:pPr>
        <w:pStyle w:val="ListParagraph"/>
        <w:numPr>
          <w:ilvl w:val="0"/>
          <w:numId w:val="81"/>
        </w:numPr>
        <w:tabs>
          <w:tab w:val="left" w:pos="402"/>
        </w:tabs>
        <w:spacing w:line="228" w:lineRule="auto"/>
        <w:rPr>
          <w:sz w:val="19"/>
        </w:rPr>
      </w:pPr>
      <w:r>
        <w:rPr>
          <w:w w:val="95"/>
          <w:sz w:val="19"/>
        </w:rPr>
        <w:t>the relevant TSO may establish the use of metrics other than power factor in order to set out equivalent reactive</w:t>
      </w:r>
      <w:r>
        <w:rPr>
          <w:spacing w:val="1"/>
          <w:w w:val="95"/>
          <w:sz w:val="19"/>
        </w:rPr>
        <w:t xml:space="preserve"> </w:t>
      </w:r>
      <w:r>
        <w:rPr>
          <w:sz w:val="19"/>
        </w:rPr>
        <w:t>power</w:t>
      </w:r>
      <w:r>
        <w:rPr>
          <w:spacing w:val="13"/>
          <w:sz w:val="19"/>
        </w:rPr>
        <w:t xml:space="preserve"> </w:t>
      </w:r>
      <w:r>
        <w:rPr>
          <w:sz w:val="19"/>
        </w:rPr>
        <w:t>capability</w:t>
      </w:r>
      <w:r>
        <w:rPr>
          <w:spacing w:val="12"/>
          <w:sz w:val="19"/>
        </w:rPr>
        <w:t xml:space="preserve"> </w:t>
      </w:r>
      <w:r>
        <w:rPr>
          <w:sz w:val="19"/>
        </w:rPr>
        <w:t>ranges;</w:t>
      </w:r>
    </w:p>
    <w:p w14:paraId="1DB973C8" w14:textId="77777777" w:rsidR="00343FF6" w:rsidRDefault="00343FF6">
      <w:pPr>
        <w:pStyle w:val="BodyText"/>
        <w:spacing w:before="1"/>
        <w:rPr>
          <w:sz w:val="23"/>
        </w:rPr>
      </w:pPr>
    </w:p>
    <w:p w14:paraId="6E9B7FF1" w14:textId="77777777" w:rsidR="00343FF6" w:rsidRDefault="00635E89">
      <w:pPr>
        <w:pStyle w:val="ListParagraph"/>
        <w:numPr>
          <w:ilvl w:val="0"/>
          <w:numId w:val="81"/>
        </w:numPr>
        <w:tabs>
          <w:tab w:val="left" w:pos="402"/>
        </w:tabs>
        <w:spacing w:before="1"/>
        <w:ind w:right="0"/>
        <w:rPr>
          <w:sz w:val="19"/>
        </w:rPr>
      </w:pPr>
      <w:r>
        <w:rPr>
          <w:w w:val="90"/>
          <w:sz w:val="19"/>
        </w:rPr>
        <w:t>the</w:t>
      </w:r>
      <w:r>
        <w:rPr>
          <w:spacing w:val="19"/>
          <w:w w:val="90"/>
          <w:sz w:val="19"/>
        </w:rPr>
        <w:t xml:space="preserve"> </w:t>
      </w:r>
      <w:r>
        <w:rPr>
          <w:w w:val="90"/>
          <w:sz w:val="19"/>
        </w:rPr>
        <w:t>reactive</w:t>
      </w:r>
      <w:r>
        <w:rPr>
          <w:spacing w:val="21"/>
          <w:w w:val="90"/>
          <w:sz w:val="19"/>
        </w:rPr>
        <w:t xml:space="preserve"> </w:t>
      </w:r>
      <w:r>
        <w:rPr>
          <w:w w:val="90"/>
          <w:sz w:val="19"/>
        </w:rPr>
        <w:t>power</w:t>
      </w:r>
      <w:r>
        <w:rPr>
          <w:spacing w:val="25"/>
          <w:w w:val="90"/>
          <w:sz w:val="19"/>
        </w:rPr>
        <w:t xml:space="preserve"> </w:t>
      </w:r>
      <w:r>
        <w:rPr>
          <w:w w:val="90"/>
          <w:sz w:val="19"/>
        </w:rPr>
        <w:t>range</w:t>
      </w:r>
      <w:r>
        <w:rPr>
          <w:spacing w:val="21"/>
          <w:w w:val="90"/>
          <w:sz w:val="19"/>
        </w:rPr>
        <w:t xml:space="preserve"> </w:t>
      </w:r>
      <w:r>
        <w:rPr>
          <w:w w:val="90"/>
          <w:sz w:val="19"/>
        </w:rPr>
        <w:t>requirement</w:t>
      </w:r>
      <w:r>
        <w:rPr>
          <w:spacing w:val="20"/>
          <w:w w:val="90"/>
          <w:sz w:val="19"/>
        </w:rPr>
        <w:t xml:space="preserve"> </w:t>
      </w:r>
      <w:r>
        <w:rPr>
          <w:w w:val="90"/>
          <w:sz w:val="19"/>
        </w:rPr>
        <w:t>values</w:t>
      </w:r>
      <w:r>
        <w:rPr>
          <w:spacing w:val="20"/>
          <w:w w:val="90"/>
          <w:sz w:val="19"/>
        </w:rPr>
        <w:t xml:space="preserve"> </w:t>
      </w:r>
      <w:r>
        <w:rPr>
          <w:w w:val="90"/>
          <w:sz w:val="19"/>
        </w:rPr>
        <w:t>shall</w:t>
      </w:r>
      <w:r>
        <w:rPr>
          <w:spacing w:val="21"/>
          <w:w w:val="90"/>
          <w:sz w:val="19"/>
        </w:rPr>
        <w:t xml:space="preserve"> </w:t>
      </w:r>
      <w:r>
        <w:rPr>
          <w:w w:val="90"/>
          <w:sz w:val="19"/>
        </w:rPr>
        <w:t>be</w:t>
      </w:r>
      <w:r>
        <w:rPr>
          <w:spacing w:val="20"/>
          <w:w w:val="90"/>
          <w:sz w:val="19"/>
        </w:rPr>
        <w:t xml:space="preserve"> </w:t>
      </w:r>
      <w:r>
        <w:rPr>
          <w:w w:val="90"/>
          <w:sz w:val="19"/>
        </w:rPr>
        <w:t>met</w:t>
      </w:r>
      <w:r>
        <w:rPr>
          <w:spacing w:val="19"/>
          <w:w w:val="90"/>
          <w:sz w:val="19"/>
        </w:rPr>
        <w:t xml:space="preserve"> </w:t>
      </w:r>
      <w:r>
        <w:rPr>
          <w:w w:val="90"/>
          <w:sz w:val="19"/>
        </w:rPr>
        <w:t>at</w:t>
      </w:r>
      <w:r>
        <w:rPr>
          <w:spacing w:val="21"/>
          <w:w w:val="90"/>
          <w:sz w:val="19"/>
        </w:rPr>
        <w:t xml:space="preserve"> </w:t>
      </w:r>
      <w:r>
        <w:rPr>
          <w:w w:val="90"/>
          <w:sz w:val="19"/>
        </w:rPr>
        <w:t>the</w:t>
      </w:r>
      <w:r>
        <w:rPr>
          <w:spacing w:val="20"/>
          <w:w w:val="90"/>
          <w:sz w:val="19"/>
        </w:rPr>
        <w:t xml:space="preserve"> </w:t>
      </w:r>
      <w:r>
        <w:rPr>
          <w:w w:val="90"/>
          <w:sz w:val="19"/>
        </w:rPr>
        <w:t>connection</w:t>
      </w:r>
      <w:r>
        <w:rPr>
          <w:spacing w:val="18"/>
          <w:w w:val="90"/>
          <w:sz w:val="19"/>
        </w:rPr>
        <w:t xml:space="preserve"> </w:t>
      </w:r>
      <w:r>
        <w:rPr>
          <w:w w:val="90"/>
          <w:sz w:val="19"/>
        </w:rPr>
        <w:t>point;</w:t>
      </w:r>
    </w:p>
    <w:p w14:paraId="5E883AE8" w14:textId="77777777" w:rsidR="00343FF6" w:rsidRDefault="00343FF6">
      <w:pPr>
        <w:pStyle w:val="BodyText"/>
        <w:spacing w:before="8"/>
        <w:rPr>
          <w:sz w:val="23"/>
        </w:rPr>
      </w:pPr>
    </w:p>
    <w:p w14:paraId="2B48C7F3" w14:textId="77777777" w:rsidR="00343FF6" w:rsidRDefault="00635E89">
      <w:pPr>
        <w:pStyle w:val="ListParagraph"/>
        <w:numPr>
          <w:ilvl w:val="0"/>
          <w:numId w:val="81"/>
        </w:numPr>
        <w:tabs>
          <w:tab w:val="left" w:pos="402"/>
        </w:tabs>
        <w:spacing w:line="228" w:lineRule="auto"/>
        <w:rPr>
          <w:sz w:val="19"/>
        </w:rPr>
      </w:pPr>
      <w:r>
        <w:rPr>
          <w:w w:val="95"/>
          <w:sz w:val="19"/>
        </w:rPr>
        <w:t>by</w:t>
      </w:r>
      <w:r>
        <w:rPr>
          <w:spacing w:val="10"/>
          <w:w w:val="95"/>
          <w:sz w:val="19"/>
        </w:rPr>
        <w:t xml:space="preserve"> </w:t>
      </w:r>
      <w:r>
        <w:rPr>
          <w:w w:val="95"/>
          <w:sz w:val="19"/>
        </w:rPr>
        <w:t>way</w:t>
      </w:r>
      <w:r>
        <w:rPr>
          <w:spacing w:val="8"/>
          <w:w w:val="95"/>
          <w:sz w:val="19"/>
        </w:rPr>
        <w:t xml:space="preserve"> </w:t>
      </w:r>
      <w:r>
        <w:rPr>
          <w:w w:val="95"/>
          <w:sz w:val="19"/>
        </w:rPr>
        <w:t>of</w:t>
      </w:r>
      <w:r>
        <w:rPr>
          <w:spacing w:val="12"/>
          <w:w w:val="95"/>
          <w:sz w:val="19"/>
        </w:rPr>
        <w:t xml:space="preserve"> </w:t>
      </w:r>
      <w:r>
        <w:rPr>
          <w:w w:val="95"/>
          <w:sz w:val="19"/>
        </w:rPr>
        <w:t>derogation</w:t>
      </w:r>
      <w:r>
        <w:rPr>
          <w:spacing w:val="11"/>
          <w:w w:val="95"/>
          <w:sz w:val="19"/>
        </w:rPr>
        <w:t xml:space="preserve"> </w:t>
      </w:r>
      <w:r>
        <w:rPr>
          <w:w w:val="95"/>
          <w:sz w:val="19"/>
        </w:rPr>
        <w:t>from</w:t>
      </w:r>
      <w:r>
        <w:rPr>
          <w:spacing w:val="9"/>
          <w:w w:val="95"/>
          <w:sz w:val="19"/>
        </w:rPr>
        <w:t xml:space="preserve"> </w:t>
      </w:r>
      <w:r>
        <w:rPr>
          <w:w w:val="95"/>
          <w:sz w:val="19"/>
        </w:rPr>
        <w:t>point</w:t>
      </w:r>
      <w:r>
        <w:rPr>
          <w:spacing w:val="11"/>
          <w:w w:val="95"/>
          <w:sz w:val="19"/>
        </w:rPr>
        <w:t xml:space="preserve"> </w:t>
      </w:r>
      <w:r>
        <w:rPr>
          <w:w w:val="95"/>
          <w:sz w:val="19"/>
        </w:rPr>
        <w:t>(e),</w:t>
      </w:r>
      <w:r>
        <w:rPr>
          <w:spacing w:val="11"/>
          <w:w w:val="95"/>
          <w:sz w:val="19"/>
        </w:rPr>
        <w:t xml:space="preserve"> </w:t>
      </w:r>
      <w:r>
        <w:rPr>
          <w:w w:val="95"/>
          <w:sz w:val="19"/>
        </w:rPr>
        <w:t>where</w:t>
      </w:r>
      <w:r>
        <w:rPr>
          <w:spacing w:val="10"/>
          <w:w w:val="95"/>
          <w:sz w:val="19"/>
        </w:rPr>
        <w:t xml:space="preserve"> </w:t>
      </w:r>
      <w:r>
        <w:rPr>
          <w:w w:val="95"/>
          <w:sz w:val="19"/>
        </w:rPr>
        <w:t>a</w:t>
      </w:r>
      <w:r>
        <w:rPr>
          <w:spacing w:val="11"/>
          <w:w w:val="95"/>
          <w:sz w:val="19"/>
        </w:rPr>
        <w:t xml:space="preserve"> </w:t>
      </w:r>
      <w:r>
        <w:rPr>
          <w:w w:val="95"/>
          <w:sz w:val="19"/>
        </w:rPr>
        <w:t>connection</w:t>
      </w:r>
      <w:r>
        <w:rPr>
          <w:spacing w:val="10"/>
          <w:w w:val="95"/>
          <w:sz w:val="19"/>
        </w:rPr>
        <w:t xml:space="preserve"> </w:t>
      </w:r>
      <w:r>
        <w:rPr>
          <w:w w:val="95"/>
          <w:sz w:val="19"/>
        </w:rPr>
        <w:t>point</w:t>
      </w:r>
      <w:r>
        <w:rPr>
          <w:spacing w:val="11"/>
          <w:w w:val="95"/>
          <w:sz w:val="19"/>
        </w:rPr>
        <w:t xml:space="preserve"> </w:t>
      </w:r>
      <w:r>
        <w:rPr>
          <w:w w:val="95"/>
          <w:sz w:val="19"/>
        </w:rPr>
        <w:t>is</w:t>
      </w:r>
      <w:r>
        <w:rPr>
          <w:spacing w:val="11"/>
          <w:w w:val="95"/>
          <w:sz w:val="19"/>
        </w:rPr>
        <w:t xml:space="preserve"> </w:t>
      </w:r>
      <w:r>
        <w:rPr>
          <w:w w:val="95"/>
          <w:sz w:val="19"/>
        </w:rPr>
        <w:t>shared</w:t>
      </w:r>
      <w:r>
        <w:rPr>
          <w:spacing w:val="11"/>
          <w:w w:val="95"/>
          <w:sz w:val="19"/>
        </w:rPr>
        <w:t xml:space="preserve"> </w:t>
      </w:r>
      <w:r>
        <w:rPr>
          <w:w w:val="95"/>
          <w:sz w:val="19"/>
        </w:rPr>
        <w:t>between</w:t>
      </w:r>
      <w:r>
        <w:rPr>
          <w:spacing w:val="12"/>
          <w:w w:val="95"/>
          <w:sz w:val="19"/>
        </w:rPr>
        <w:t xml:space="preserve"> </w:t>
      </w:r>
      <w:r>
        <w:rPr>
          <w:w w:val="95"/>
          <w:sz w:val="19"/>
        </w:rPr>
        <w:t>a</w:t>
      </w:r>
      <w:r>
        <w:rPr>
          <w:spacing w:val="11"/>
          <w:w w:val="95"/>
          <w:sz w:val="19"/>
        </w:rPr>
        <w:t xml:space="preserve"> </w:t>
      </w:r>
      <w:r>
        <w:rPr>
          <w:w w:val="95"/>
          <w:sz w:val="19"/>
        </w:rPr>
        <w:t>power</w:t>
      </w:r>
      <w:r>
        <w:rPr>
          <w:spacing w:val="11"/>
          <w:w w:val="95"/>
          <w:sz w:val="19"/>
        </w:rPr>
        <w:t xml:space="preserve"> </w:t>
      </w:r>
      <w:r>
        <w:rPr>
          <w:w w:val="95"/>
          <w:sz w:val="19"/>
        </w:rPr>
        <w:t>generating</w:t>
      </w:r>
      <w:r>
        <w:rPr>
          <w:spacing w:val="12"/>
          <w:w w:val="95"/>
          <w:sz w:val="19"/>
        </w:rPr>
        <w:t xml:space="preserve"> </w:t>
      </w:r>
      <w:r>
        <w:rPr>
          <w:w w:val="95"/>
          <w:sz w:val="19"/>
        </w:rPr>
        <w:t>module</w:t>
      </w:r>
      <w:r>
        <w:rPr>
          <w:spacing w:val="11"/>
          <w:w w:val="95"/>
          <w:sz w:val="19"/>
        </w:rPr>
        <w:t xml:space="preserve"> </w:t>
      </w:r>
      <w:r>
        <w:rPr>
          <w:w w:val="95"/>
          <w:sz w:val="19"/>
        </w:rPr>
        <w:t>and</w:t>
      </w:r>
      <w:r>
        <w:rPr>
          <w:spacing w:val="-37"/>
          <w:w w:val="95"/>
          <w:sz w:val="19"/>
        </w:rPr>
        <w:t xml:space="preserve"> </w:t>
      </w:r>
      <w:r>
        <w:rPr>
          <w:spacing w:val="-1"/>
          <w:w w:val="95"/>
          <w:sz w:val="19"/>
        </w:rPr>
        <w:t>a</w:t>
      </w:r>
      <w:r>
        <w:rPr>
          <w:spacing w:val="-2"/>
          <w:w w:val="95"/>
          <w:sz w:val="19"/>
        </w:rPr>
        <w:t xml:space="preserve"> </w:t>
      </w:r>
      <w:r>
        <w:rPr>
          <w:spacing w:val="-1"/>
          <w:w w:val="95"/>
          <w:sz w:val="19"/>
        </w:rPr>
        <w:t>demand</w:t>
      </w:r>
      <w:r>
        <w:rPr>
          <w:spacing w:val="-2"/>
          <w:w w:val="95"/>
          <w:sz w:val="19"/>
        </w:rPr>
        <w:t xml:space="preserve"> </w:t>
      </w:r>
      <w:r>
        <w:rPr>
          <w:spacing w:val="-1"/>
          <w:w w:val="95"/>
          <w:sz w:val="19"/>
        </w:rPr>
        <w:t>facility,</w:t>
      </w:r>
      <w:r>
        <w:rPr>
          <w:spacing w:val="-3"/>
          <w:w w:val="95"/>
          <w:sz w:val="19"/>
        </w:rPr>
        <w:t xml:space="preserve"> </w:t>
      </w:r>
      <w:r>
        <w:rPr>
          <w:spacing w:val="-1"/>
          <w:w w:val="95"/>
          <w:sz w:val="19"/>
        </w:rPr>
        <w:t>equivalent</w:t>
      </w:r>
      <w:r>
        <w:rPr>
          <w:spacing w:val="-2"/>
          <w:w w:val="95"/>
          <w:sz w:val="19"/>
        </w:rPr>
        <w:t xml:space="preserve"> </w:t>
      </w:r>
      <w:r>
        <w:rPr>
          <w:spacing w:val="-1"/>
          <w:w w:val="95"/>
          <w:sz w:val="19"/>
        </w:rPr>
        <w:t>requirements</w:t>
      </w:r>
      <w:r>
        <w:rPr>
          <w:spacing w:val="-2"/>
          <w:w w:val="95"/>
          <w:sz w:val="19"/>
        </w:rPr>
        <w:t xml:space="preserve"> </w:t>
      </w:r>
      <w:r>
        <w:rPr>
          <w:w w:val="95"/>
          <w:sz w:val="19"/>
        </w:rPr>
        <w:t>shall</w:t>
      </w:r>
      <w:r>
        <w:rPr>
          <w:spacing w:val="-2"/>
          <w:w w:val="95"/>
          <w:sz w:val="19"/>
        </w:rPr>
        <w:t xml:space="preserve"> </w:t>
      </w:r>
      <w:r>
        <w:rPr>
          <w:w w:val="95"/>
          <w:sz w:val="19"/>
        </w:rPr>
        <w:t>be</w:t>
      </w:r>
      <w:r>
        <w:rPr>
          <w:spacing w:val="-2"/>
          <w:w w:val="95"/>
          <w:sz w:val="19"/>
        </w:rPr>
        <w:t xml:space="preserve"> </w:t>
      </w:r>
      <w:r>
        <w:rPr>
          <w:w w:val="95"/>
          <w:sz w:val="19"/>
        </w:rPr>
        <w:t>met</w:t>
      </w:r>
      <w:r>
        <w:rPr>
          <w:spacing w:val="-2"/>
          <w:w w:val="95"/>
          <w:sz w:val="19"/>
        </w:rPr>
        <w:t xml:space="preserve"> </w:t>
      </w:r>
      <w:r>
        <w:rPr>
          <w:w w:val="95"/>
          <w:sz w:val="19"/>
        </w:rPr>
        <w:t>at</w:t>
      </w:r>
      <w:r>
        <w:rPr>
          <w:spacing w:val="-2"/>
          <w:w w:val="95"/>
          <w:sz w:val="19"/>
        </w:rPr>
        <w:t xml:space="preserve"> </w:t>
      </w:r>
      <w:r>
        <w:rPr>
          <w:w w:val="95"/>
          <w:sz w:val="19"/>
        </w:rPr>
        <w:t>the</w:t>
      </w:r>
      <w:r>
        <w:rPr>
          <w:spacing w:val="-2"/>
          <w:w w:val="95"/>
          <w:sz w:val="19"/>
        </w:rPr>
        <w:t xml:space="preserve"> </w:t>
      </w:r>
      <w:r>
        <w:rPr>
          <w:w w:val="95"/>
          <w:sz w:val="19"/>
        </w:rPr>
        <w:t>point</w:t>
      </w:r>
      <w:r>
        <w:rPr>
          <w:spacing w:val="-3"/>
          <w:w w:val="95"/>
          <w:sz w:val="19"/>
        </w:rPr>
        <w:t xml:space="preserve"> </w:t>
      </w:r>
      <w:r>
        <w:rPr>
          <w:w w:val="95"/>
          <w:sz w:val="19"/>
        </w:rPr>
        <w:t>defined</w:t>
      </w:r>
      <w:r>
        <w:rPr>
          <w:spacing w:val="-2"/>
          <w:w w:val="95"/>
          <w:sz w:val="19"/>
        </w:rPr>
        <w:t xml:space="preserve"> </w:t>
      </w:r>
      <w:r>
        <w:rPr>
          <w:w w:val="95"/>
          <w:sz w:val="19"/>
        </w:rPr>
        <w:t>in</w:t>
      </w:r>
      <w:r>
        <w:rPr>
          <w:spacing w:val="-2"/>
          <w:w w:val="95"/>
          <w:sz w:val="19"/>
        </w:rPr>
        <w:t xml:space="preserve"> </w:t>
      </w:r>
      <w:r>
        <w:rPr>
          <w:w w:val="95"/>
          <w:sz w:val="19"/>
        </w:rPr>
        <w:t>relevant</w:t>
      </w:r>
      <w:r>
        <w:rPr>
          <w:spacing w:val="-3"/>
          <w:w w:val="95"/>
          <w:sz w:val="19"/>
        </w:rPr>
        <w:t xml:space="preserve"> </w:t>
      </w:r>
      <w:r>
        <w:rPr>
          <w:w w:val="95"/>
          <w:sz w:val="19"/>
        </w:rPr>
        <w:t>agreements</w:t>
      </w:r>
      <w:r>
        <w:rPr>
          <w:spacing w:val="-1"/>
          <w:w w:val="95"/>
          <w:sz w:val="19"/>
        </w:rPr>
        <w:t xml:space="preserve"> </w:t>
      </w:r>
      <w:r>
        <w:rPr>
          <w:w w:val="95"/>
          <w:sz w:val="19"/>
        </w:rPr>
        <w:t>or national</w:t>
      </w:r>
      <w:r>
        <w:rPr>
          <w:spacing w:val="-2"/>
          <w:w w:val="95"/>
          <w:sz w:val="19"/>
        </w:rPr>
        <w:t xml:space="preserve"> </w:t>
      </w:r>
      <w:r>
        <w:rPr>
          <w:w w:val="95"/>
          <w:sz w:val="19"/>
        </w:rPr>
        <w:t>law.</w:t>
      </w:r>
    </w:p>
    <w:p w14:paraId="222B7DCF" w14:textId="77777777" w:rsidR="00343FF6" w:rsidRDefault="00343FF6">
      <w:pPr>
        <w:pStyle w:val="BodyText"/>
        <w:spacing w:before="10"/>
        <w:rPr>
          <w:sz w:val="23"/>
        </w:rPr>
      </w:pPr>
    </w:p>
    <w:p w14:paraId="79864171" w14:textId="4BB3BBFE" w:rsidR="00343FF6" w:rsidRDefault="00635E89">
      <w:pPr>
        <w:pStyle w:val="ListParagraph"/>
        <w:numPr>
          <w:ilvl w:val="0"/>
          <w:numId w:val="82"/>
        </w:numPr>
        <w:tabs>
          <w:tab w:val="left" w:pos="540"/>
        </w:tabs>
        <w:spacing w:line="228" w:lineRule="auto"/>
        <w:ind w:right="124" w:firstLine="0"/>
        <w:rPr>
          <w:sz w:val="19"/>
        </w:rPr>
      </w:pP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may</w:t>
      </w:r>
      <w:r>
        <w:rPr>
          <w:spacing w:val="1"/>
          <w:w w:val="95"/>
          <w:sz w:val="19"/>
        </w:rPr>
        <w:t xml:space="preserve"> </w:t>
      </w:r>
      <w:r>
        <w:rPr>
          <w:w w:val="95"/>
          <w:sz w:val="19"/>
        </w:rPr>
        <w:t>require</w:t>
      </w:r>
      <w:r>
        <w:rPr>
          <w:spacing w:val="1"/>
          <w:w w:val="95"/>
          <w:sz w:val="19"/>
        </w:rPr>
        <w:t xml:space="preserve"> </w:t>
      </w:r>
      <w:r>
        <w:rPr>
          <w:w w:val="95"/>
          <w:sz w:val="19"/>
        </w:rPr>
        <w:t>that</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systems</w:t>
      </w:r>
      <w:r>
        <w:rPr>
          <w:spacing w:val="1"/>
          <w:w w:val="95"/>
          <w:sz w:val="19"/>
        </w:rPr>
        <w:t xml:space="preserve"> </w:t>
      </w:r>
      <w:r>
        <w:rPr>
          <w:w w:val="95"/>
          <w:sz w:val="19"/>
        </w:rPr>
        <w:t>have</w:t>
      </w:r>
      <w:r>
        <w:rPr>
          <w:spacing w:val="1"/>
          <w:w w:val="95"/>
          <w:sz w:val="19"/>
        </w:rPr>
        <w:t xml:space="preserve"> </w:t>
      </w:r>
      <w:r>
        <w:rPr>
          <w:w w:val="95"/>
          <w:sz w:val="19"/>
        </w:rPr>
        <w:t>the</w:t>
      </w:r>
      <w:r>
        <w:rPr>
          <w:spacing w:val="1"/>
          <w:w w:val="95"/>
          <w:sz w:val="19"/>
        </w:rPr>
        <w:t xml:space="preserve"> </w:t>
      </w:r>
      <w:r>
        <w:rPr>
          <w:w w:val="95"/>
          <w:sz w:val="19"/>
        </w:rPr>
        <w:t>capability</w:t>
      </w:r>
      <w:r>
        <w:rPr>
          <w:spacing w:val="1"/>
          <w:w w:val="95"/>
          <w:sz w:val="19"/>
        </w:rPr>
        <w:t xml:space="preserve"> </w:t>
      </w:r>
      <w:r>
        <w:rPr>
          <w:w w:val="95"/>
          <w:sz w:val="19"/>
        </w:rPr>
        <w:t>at</w:t>
      </w:r>
      <w:r>
        <w:rPr>
          <w:spacing w:val="1"/>
          <w:w w:val="95"/>
          <w:sz w:val="19"/>
        </w:rPr>
        <w:t xml:space="preserve"> </w:t>
      </w:r>
      <w:r>
        <w:rPr>
          <w:w w:val="95"/>
          <w:sz w:val="19"/>
        </w:rPr>
        <w:t>the</w:t>
      </w:r>
      <w:r>
        <w:rPr>
          <w:spacing w:val="1"/>
          <w:w w:val="95"/>
          <w:sz w:val="19"/>
        </w:rPr>
        <w:t xml:space="preserve"> </w:t>
      </w:r>
      <w:r>
        <w:rPr>
          <w:w w:val="95"/>
          <w:sz w:val="19"/>
        </w:rPr>
        <w:t>connection point to not export reactive power (at reference 1 pu voltage) at an active power flow of less than 25 % of</w:t>
      </w:r>
      <w:r>
        <w:rPr>
          <w:spacing w:val="1"/>
          <w:w w:val="95"/>
          <w:sz w:val="19"/>
        </w:rPr>
        <w:t xml:space="preserve"> </w:t>
      </w:r>
      <w:r>
        <w:rPr>
          <w:w w:val="95"/>
          <w:sz w:val="19"/>
        </w:rPr>
        <w:t xml:space="preserve">the maximum import </w:t>
      </w:r>
      <w:r>
        <w:rPr>
          <w:w w:val="95"/>
          <w:sz w:val="19"/>
        </w:rPr>
        <w:t>capability. Where applicable, Member States may require the relevant TSO to justify its request</w:t>
      </w:r>
      <w:r>
        <w:rPr>
          <w:spacing w:val="1"/>
          <w:w w:val="95"/>
          <w:sz w:val="19"/>
        </w:rPr>
        <w:t xml:space="preserve"> </w:t>
      </w:r>
      <w:r>
        <w:rPr>
          <w:w w:val="90"/>
          <w:sz w:val="19"/>
        </w:rPr>
        <w:t>through a joint analysis with the transmission-connected distribution system operator. If this requirement is not justified</w:t>
      </w:r>
      <w:r>
        <w:rPr>
          <w:spacing w:val="1"/>
          <w:w w:val="90"/>
          <w:sz w:val="19"/>
        </w:rPr>
        <w:t xml:space="preserve"> </w:t>
      </w:r>
      <w:r>
        <w:rPr>
          <w:w w:val="90"/>
          <w:sz w:val="19"/>
        </w:rPr>
        <w:t>based on the joint analysis, the rel</w:t>
      </w:r>
      <w:r>
        <w:rPr>
          <w:w w:val="90"/>
          <w:sz w:val="19"/>
        </w:rPr>
        <w:t>evant TSO and the transmission-connected distribution system operator shall agree on</w:t>
      </w:r>
      <w:r>
        <w:rPr>
          <w:spacing w:val="1"/>
          <w:w w:val="90"/>
          <w:sz w:val="19"/>
        </w:rPr>
        <w:t xml:space="preserve"> </w:t>
      </w:r>
      <w:r>
        <w:rPr>
          <w:sz w:val="19"/>
        </w:rPr>
        <w:t>necessary</w:t>
      </w:r>
      <w:r>
        <w:rPr>
          <w:spacing w:val="8"/>
          <w:sz w:val="19"/>
        </w:rPr>
        <w:t xml:space="preserve"> </w:t>
      </w:r>
      <w:r>
        <w:rPr>
          <w:sz w:val="19"/>
        </w:rPr>
        <w:t>requirements</w:t>
      </w:r>
      <w:r>
        <w:rPr>
          <w:spacing w:val="10"/>
          <w:sz w:val="19"/>
        </w:rPr>
        <w:t xml:space="preserve"> </w:t>
      </w:r>
      <w:r>
        <w:rPr>
          <w:sz w:val="19"/>
        </w:rPr>
        <w:t>according</w:t>
      </w:r>
      <w:r>
        <w:rPr>
          <w:spacing w:val="9"/>
          <w:sz w:val="19"/>
        </w:rPr>
        <w:t xml:space="preserve"> </w:t>
      </w:r>
      <w:r>
        <w:rPr>
          <w:sz w:val="19"/>
        </w:rPr>
        <w:t>to</w:t>
      </w:r>
      <w:r>
        <w:rPr>
          <w:spacing w:val="7"/>
          <w:sz w:val="19"/>
        </w:rPr>
        <w:t xml:space="preserve"> </w:t>
      </w:r>
      <w:r>
        <w:rPr>
          <w:sz w:val="19"/>
        </w:rPr>
        <w:t>the</w:t>
      </w:r>
      <w:r>
        <w:rPr>
          <w:spacing w:val="9"/>
          <w:sz w:val="19"/>
        </w:rPr>
        <w:t xml:space="preserve"> </w:t>
      </w:r>
      <w:r>
        <w:rPr>
          <w:sz w:val="19"/>
        </w:rPr>
        <w:t>outcomes</w:t>
      </w:r>
      <w:r>
        <w:rPr>
          <w:spacing w:val="10"/>
          <w:sz w:val="19"/>
        </w:rPr>
        <w:t xml:space="preserve"> </w:t>
      </w:r>
      <w:r>
        <w:rPr>
          <w:sz w:val="19"/>
        </w:rPr>
        <w:t>of</w:t>
      </w:r>
      <w:r>
        <w:rPr>
          <w:spacing w:val="7"/>
          <w:sz w:val="19"/>
        </w:rPr>
        <w:t xml:space="preserve"> </w:t>
      </w:r>
      <w:r>
        <w:rPr>
          <w:sz w:val="19"/>
        </w:rPr>
        <w:t>a</w:t>
      </w:r>
      <w:r>
        <w:rPr>
          <w:spacing w:val="7"/>
          <w:sz w:val="19"/>
        </w:rPr>
        <w:t xml:space="preserve"> </w:t>
      </w:r>
      <w:r>
        <w:rPr>
          <w:sz w:val="19"/>
        </w:rPr>
        <w:t>joint</w:t>
      </w:r>
      <w:r>
        <w:rPr>
          <w:spacing w:val="8"/>
          <w:sz w:val="19"/>
        </w:rPr>
        <w:t xml:space="preserve"> </w:t>
      </w:r>
      <w:r>
        <w:rPr>
          <w:sz w:val="19"/>
        </w:rPr>
        <w:t>analysis.</w:t>
      </w:r>
    </w:p>
    <w:p w14:paraId="493FD0B8" w14:textId="77777777" w:rsidR="00F819AF" w:rsidRDefault="00F819AF" w:rsidP="00F819AF">
      <w:pPr>
        <w:pStyle w:val="ListParagraph"/>
        <w:tabs>
          <w:tab w:val="left" w:pos="540"/>
        </w:tabs>
        <w:spacing w:line="228" w:lineRule="auto"/>
        <w:ind w:right="124"/>
        <w:rPr>
          <w:sz w:val="19"/>
        </w:rPr>
      </w:pPr>
    </w:p>
    <w:p w14:paraId="6CB4187F" w14:textId="77777777" w:rsidR="00343FF6" w:rsidRDefault="00635E89">
      <w:pPr>
        <w:pStyle w:val="ListParagraph"/>
        <w:numPr>
          <w:ilvl w:val="0"/>
          <w:numId w:val="82"/>
        </w:numPr>
        <w:tabs>
          <w:tab w:val="left" w:pos="540"/>
        </w:tabs>
        <w:spacing w:before="101" w:line="228" w:lineRule="auto"/>
        <w:ind w:right="122" w:firstLine="0"/>
        <w:rPr>
          <w:sz w:val="19"/>
        </w:rPr>
      </w:pPr>
      <w:r>
        <w:rPr>
          <w:w w:val="95"/>
          <w:sz w:val="19"/>
        </w:rPr>
        <w:t>Without</w:t>
      </w:r>
      <w:r>
        <w:rPr>
          <w:spacing w:val="1"/>
          <w:w w:val="95"/>
          <w:sz w:val="19"/>
        </w:rPr>
        <w:t xml:space="preserve"> </w:t>
      </w:r>
      <w:r>
        <w:rPr>
          <w:w w:val="95"/>
          <w:sz w:val="19"/>
        </w:rPr>
        <w:t>prejudice</w:t>
      </w:r>
      <w:r>
        <w:rPr>
          <w:spacing w:val="1"/>
          <w:w w:val="95"/>
          <w:sz w:val="19"/>
        </w:rPr>
        <w:t xml:space="preserve"> </w:t>
      </w:r>
      <w:r>
        <w:rPr>
          <w:w w:val="95"/>
          <w:sz w:val="19"/>
        </w:rPr>
        <w:t>to</w:t>
      </w:r>
      <w:r>
        <w:rPr>
          <w:spacing w:val="1"/>
          <w:w w:val="95"/>
          <w:sz w:val="19"/>
        </w:rPr>
        <w:t xml:space="preserve"> </w:t>
      </w:r>
      <w:r>
        <w:rPr>
          <w:w w:val="95"/>
          <w:sz w:val="19"/>
        </w:rPr>
        <w:t>point</w:t>
      </w:r>
      <w:r>
        <w:rPr>
          <w:spacing w:val="1"/>
          <w:w w:val="95"/>
          <w:sz w:val="19"/>
        </w:rPr>
        <w:t xml:space="preserve"> </w:t>
      </w:r>
      <w:r>
        <w:rPr>
          <w:w w:val="95"/>
          <w:sz w:val="19"/>
        </w:rPr>
        <w:t>(b)</w:t>
      </w:r>
      <w:r>
        <w:rPr>
          <w:spacing w:val="1"/>
          <w:w w:val="95"/>
          <w:sz w:val="19"/>
        </w:rPr>
        <w:t xml:space="preserve"> </w:t>
      </w:r>
      <w:r>
        <w:rPr>
          <w:w w:val="95"/>
          <w:sz w:val="19"/>
        </w:rPr>
        <w:t>of</w:t>
      </w:r>
      <w:r>
        <w:rPr>
          <w:spacing w:val="1"/>
          <w:w w:val="95"/>
          <w:sz w:val="19"/>
        </w:rPr>
        <w:t xml:space="preserve"> </w:t>
      </w:r>
      <w:r>
        <w:rPr>
          <w:w w:val="95"/>
          <w:sz w:val="19"/>
        </w:rPr>
        <w:t>paragraph</w:t>
      </w:r>
      <w:r>
        <w:rPr>
          <w:spacing w:val="1"/>
          <w:w w:val="95"/>
          <w:sz w:val="19"/>
        </w:rPr>
        <w:t xml:space="preserve"> </w:t>
      </w:r>
      <w:r>
        <w:rPr>
          <w:w w:val="95"/>
          <w:sz w:val="19"/>
        </w:rPr>
        <w:t>1,</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may</w:t>
      </w:r>
      <w:r>
        <w:rPr>
          <w:spacing w:val="1"/>
          <w:w w:val="95"/>
          <w:sz w:val="19"/>
        </w:rPr>
        <w:t xml:space="preserve"> </w:t>
      </w:r>
      <w:r>
        <w:rPr>
          <w:w w:val="95"/>
          <w:sz w:val="19"/>
        </w:rPr>
        <w:t>require</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distribution system to actively control the exchange of reactive power at the connection point for the benefit of the</w:t>
      </w:r>
      <w:r>
        <w:rPr>
          <w:spacing w:val="1"/>
          <w:w w:val="95"/>
          <w:sz w:val="19"/>
        </w:rPr>
        <w:t xml:space="preserve"> </w:t>
      </w:r>
      <w:r>
        <w:rPr>
          <w:w w:val="90"/>
          <w:sz w:val="19"/>
        </w:rPr>
        <w:t>entire system. The relevant</w:t>
      </w:r>
      <w:r>
        <w:rPr>
          <w:spacing w:val="1"/>
          <w:w w:val="90"/>
          <w:sz w:val="19"/>
        </w:rPr>
        <w:t xml:space="preserve"> </w:t>
      </w:r>
      <w:r>
        <w:rPr>
          <w:w w:val="90"/>
          <w:sz w:val="19"/>
        </w:rPr>
        <w:t>TSO and</w:t>
      </w:r>
      <w:r>
        <w:rPr>
          <w:spacing w:val="1"/>
          <w:w w:val="90"/>
          <w:sz w:val="19"/>
        </w:rPr>
        <w:t xml:space="preserve"> </w:t>
      </w:r>
      <w:r>
        <w:rPr>
          <w:w w:val="90"/>
          <w:sz w:val="19"/>
        </w:rPr>
        <w:t>the transmission-connected distribution system operator shall</w:t>
      </w:r>
      <w:r>
        <w:rPr>
          <w:spacing w:val="1"/>
          <w:w w:val="90"/>
          <w:sz w:val="19"/>
        </w:rPr>
        <w:t xml:space="preserve"> </w:t>
      </w:r>
      <w:r>
        <w:rPr>
          <w:w w:val="90"/>
          <w:sz w:val="19"/>
        </w:rPr>
        <w:t>agree on a</w:t>
      </w:r>
      <w:r>
        <w:rPr>
          <w:spacing w:val="1"/>
          <w:w w:val="90"/>
          <w:sz w:val="19"/>
        </w:rPr>
        <w:t xml:space="preserve"> </w:t>
      </w:r>
      <w:r>
        <w:rPr>
          <w:w w:val="90"/>
          <w:sz w:val="19"/>
        </w:rPr>
        <w:t>method</w:t>
      </w:r>
      <w:r>
        <w:rPr>
          <w:spacing w:val="33"/>
          <w:sz w:val="19"/>
        </w:rPr>
        <w:t xml:space="preserve"> </w:t>
      </w:r>
      <w:r>
        <w:rPr>
          <w:w w:val="90"/>
          <w:sz w:val="19"/>
        </w:rPr>
        <w:t>to</w:t>
      </w:r>
      <w:r>
        <w:rPr>
          <w:spacing w:val="1"/>
          <w:w w:val="90"/>
          <w:sz w:val="19"/>
        </w:rPr>
        <w:t xml:space="preserve"> </w:t>
      </w:r>
      <w:r>
        <w:rPr>
          <w:w w:val="95"/>
          <w:sz w:val="19"/>
        </w:rPr>
        <w:t>carry</w:t>
      </w:r>
      <w:r>
        <w:rPr>
          <w:spacing w:val="10"/>
          <w:w w:val="95"/>
          <w:sz w:val="19"/>
        </w:rPr>
        <w:t xml:space="preserve"> </w:t>
      </w:r>
      <w:r>
        <w:rPr>
          <w:w w:val="95"/>
          <w:sz w:val="19"/>
        </w:rPr>
        <w:t>out</w:t>
      </w:r>
      <w:r>
        <w:rPr>
          <w:spacing w:val="11"/>
          <w:w w:val="95"/>
          <w:sz w:val="19"/>
        </w:rPr>
        <w:t xml:space="preserve"> </w:t>
      </w:r>
      <w:r>
        <w:rPr>
          <w:w w:val="95"/>
          <w:sz w:val="19"/>
        </w:rPr>
        <w:t>this</w:t>
      </w:r>
      <w:r>
        <w:rPr>
          <w:spacing w:val="13"/>
          <w:w w:val="95"/>
          <w:sz w:val="19"/>
        </w:rPr>
        <w:t xml:space="preserve"> </w:t>
      </w:r>
      <w:r>
        <w:rPr>
          <w:w w:val="95"/>
          <w:sz w:val="19"/>
        </w:rPr>
        <w:t>control,</w:t>
      </w:r>
      <w:r>
        <w:rPr>
          <w:spacing w:val="13"/>
          <w:w w:val="95"/>
          <w:sz w:val="19"/>
        </w:rPr>
        <w:t xml:space="preserve"> </w:t>
      </w:r>
      <w:r>
        <w:rPr>
          <w:w w:val="95"/>
          <w:sz w:val="19"/>
        </w:rPr>
        <w:t>to</w:t>
      </w:r>
      <w:r>
        <w:rPr>
          <w:spacing w:val="10"/>
          <w:w w:val="95"/>
          <w:sz w:val="19"/>
        </w:rPr>
        <w:t xml:space="preserve"> </w:t>
      </w:r>
      <w:r>
        <w:rPr>
          <w:w w:val="95"/>
          <w:sz w:val="19"/>
        </w:rPr>
        <w:t>ensure</w:t>
      </w:r>
      <w:r>
        <w:rPr>
          <w:spacing w:val="13"/>
          <w:w w:val="95"/>
          <w:sz w:val="19"/>
        </w:rPr>
        <w:t xml:space="preserve"> </w:t>
      </w:r>
      <w:r>
        <w:rPr>
          <w:w w:val="95"/>
          <w:sz w:val="19"/>
        </w:rPr>
        <w:t>the</w:t>
      </w:r>
      <w:r>
        <w:rPr>
          <w:spacing w:val="12"/>
          <w:w w:val="95"/>
          <w:sz w:val="19"/>
        </w:rPr>
        <w:t xml:space="preserve"> </w:t>
      </w:r>
      <w:r>
        <w:rPr>
          <w:w w:val="95"/>
          <w:sz w:val="19"/>
        </w:rPr>
        <w:t>justified</w:t>
      </w:r>
      <w:r>
        <w:rPr>
          <w:spacing w:val="14"/>
          <w:w w:val="95"/>
          <w:sz w:val="19"/>
        </w:rPr>
        <w:t xml:space="preserve"> </w:t>
      </w:r>
      <w:r>
        <w:rPr>
          <w:w w:val="95"/>
          <w:sz w:val="19"/>
        </w:rPr>
        <w:t>level</w:t>
      </w:r>
      <w:r>
        <w:rPr>
          <w:spacing w:val="12"/>
          <w:w w:val="95"/>
          <w:sz w:val="19"/>
        </w:rPr>
        <w:t xml:space="preserve"> </w:t>
      </w:r>
      <w:r>
        <w:rPr>
          <w:w w:val="95"/>
          <w:sz w:val="19"/>
        </w:rPr>
        <w:t>of</w:t>
      </w:r>
      <w:r>
        <w:rPr>
          <w:spacing w:val="13"/>
          <w:w w:val="95"/>
          <w:sz w:val="19"/>
        </w:rPr>
        <w:t xml:space="preserve"> </w:t>
      </w:r>
      <w:r>
        <w:rPr>
          <w:w w:val="95"/>
          <w:sz w:val="19"/>
        </w:rPr>
        <w:t>security</w:t>
      </w:r>
      <w:r>
        <w:rPr>
          <w:spacing w:val="9"/>
          <w:w w:val="95"/>
          <w:sz w:val="19"/>
        </w:rPr>
        <w:t xml:space="preserve"> </w:t>
      </w:r>
      <w:r>
        <w:rPr>
          <w:w w:val="95"/>
          <w:sz w:val="19"/>
        </w:rPr>
        <w:t>of</w:t>
      </w:r>
      <w:r>
        <w:rPr>
          <w:spacing w:val="13"/>
          <w:w w:val="95"/>
          <w:sz w:val="19"/>
        </w:rPr>
        <w:t xml:space="preserve"> </w:t>
      </w:r>
      <w:r>
        <w:rPr>
          <w:w w:val="95"/>
          <w:sz w:val="19"/>
        </w:rPr>
        <w:t>supply</w:t>
      </w:r>
      <w:r>
        <w:rPr>
          <w:spacing w:val="12"/>
          <w:w w:val="95"/>
          <w:sz w:val="19"/>
        </w:rPr>
        <w:t xml:space="preserve"> </w:t>
      </w:r>
      <w:r>
        <w:rPr>
          <w:w w:val="95"/>
          <w:sz w:val="19"/>
        </w:rPr>
        <w:t>for</w:t>
      </w:r>
      <w:r>
        <w:rPr>
          <w:spacing w:val="12"/>
          <w:w w:val="95"/>
          <w:sz w:val="19"/>
        </w:rPr>
        <w:t xml:space="preserve"> </w:t>
      </w:r>
      <w:r>
        <w:rPr>
          <w:w w:val="95"/>
          <w:sz w:val="19"/>
        </w:rPr>
        <w:t>both</w:t>
      </w:r>
      <w:r>
        <w:rPr>
          <w:spacing w:val="13"/>
          <w:w w:val="95"/>
          <w:sz w:val="19"/>
        </w:rPr>
        <w:t xml:space="preserve"> </w:t>
      </w:r>
      <w:r>
        <w:rPr>
          <w:w w:val="95"/>
          <w:sz w:val="19"/>
        </w:rPr>
        <w:t>parties.</w:t>
      </w:r>
      <w:r>
        <w:rPr>
          <w:spacing w:val="13"/>
          <w:w w:val="95"/>
          <w:sz w:val="19"/>
        </w:rPr>
        <w:t xml:space="preserve"> </w:t>
      </w:r>
      <w:r>
        <w:rPr>
          <w:w w:val="95"/>
          <w:sz w:val="19"/>
        </w:rPr>
        <w:t>The</w:t>
      </w:r>
      <w:r>
        <w:rPr>
          <w:spacing w:val="12"/>
          <w:w w:val="95"/>
          <w:sz w:val="19"/>
        </w:rPr>
        <w:t xml:space="preserve"> </w:t>
      </w:r>
      <w:r>
        <w:rPr>
          <w:w w:val="95"/>
          <w:sz w:val="19"/>
        </w:rPr>
        <w:t>justification</w:t>
      </w:r>
      <w:r>
        <w:rPr>
          <w:spacing w:val="12"/>
          <w:w w:val="95"/>
          <w:sz w:val="19"/>
        </w:rPr>
        <w:t xml:space="preserve"> </w:t>
      </w:r>
      <w:r>
        <w:rPr>
          <w:w w:val="95"/>
          <w:sz w:val="19"/>
        </w:rPr>
        <w:t>shall</w:t>
      </w:r>
      <w:r>
        <w:rPr>
          <w:spacing w:val="12"/>
          <w:w w:val="95"/>
          <w:sz w:val="19"/>
        </w:rPr>
        <w:t xml:space="preserve"> </w:t>
      </w:r>
      <w:r>
        <w:rPr>
          <w:w w:val="95"/>
          <w:sz w:val="19"/>
        </w:rPr>
        <w:t>include</w:t>
      </w:r>
      <w:r>
        <w:rPr>
          <w:spacing w:val="-38"/>
          <w:w w:val="95"/>
          <w:sz w:val="19"/>
        </w:rPr>
        <w:t xml:space="preserve"> </w:t>
      </w:r>
      <w:r>
        <w:rPr>
          <w:sz w:val="19"/>
        </w:rPr>
        <w:t>a</w:t>
      </w:r>
      <w:r>
        <w:rPr>
          <w:spacing w:val="4"/>
          <w:sz w:val="19"/>
        </w:rPr>
        <w:t xml:space="preserve"> </w:t>
      </w:r>
      <w:r>
        <w:rPr>
          <w:sz w:val="19"/>
        </w:rPr>
        <w:t>roadmap</w:t>
      </w:r>
      <w:r>
        <w:rPr>
          <w:spacing w:val="3"/>
          <w:sz w:val="19"/>
        </w:rPr>
        <w:t xml:space="preserve"> </w:t>
      </w:r>
      <w:r>
        <w:rPr>
          <w:sz w:val="19"/>
        </w:rPr>
        <w:t>in</w:t>
      </w:r>
      <w:r>
        <w:rPr>
          <w:spacing w:val="2"/>
          <w:sz w:val="19"/>
        </w:rPr>
        <w:t xml:space="preserve"> </w:t>
      </w:r>
      <w:r>
        <w:rPr>
          <w:sz w:val="19"/>
        </w:rPr>
        <w:t>which</w:t>
      </w:r>
      <w:r>
        <w:rPr>
          <w:spacing w:val="2"/>
          <w:sz w:val="19"/>
        </w:rPr>
        <w:t xml:space="preserve"> </w:t>
      </w:r>
      <w:r>
        <w:rPr>
          <w:sz w:val="19"/>
        </w:rPr>
        <w:t>the</w:t>
      </w:r>
      <w:r>
        <w:rPr>
          <w:spacing w:val="4"/>
          <w:sz w:val="19"/>
        </w:rPr>
        <w:t xml:space="preserve"> </w:t>
      </w:r>
      <w:r>
        <w:rPr>
          <w:sz w:val="19"/>
        </w:rPr>
        <w:t>steps</w:t>
      </w:r>
      <w:r>
        <w:rPr>
          <w:spacing w:val="3"/>
          <w:sz w:val="19"/>
        </w:rPr>
        <w:t xml:space="preserve"> </w:t>
      </w:r>
      <w:r>
        <w:rPr>
          <w:sz w:val="19"/>
        </w:rPr>
        <w:t>and</w:t>
      </w:r>
      <w:r>
        <w:rPr>
          <w:spacing w:val="3"/>
          <w:sz w:val="19"/>
        </w:rPr>
        <w:t xml:space="preserve"> </w:t>
      </w:r>
      <w:r>
        <w:rPr>
          <w:sz w:val="19"/>
        </w:rPr>
        <w:t>the</w:t>
      </w:r>
      <w:r>
        <w:rPr>
          <w:spacing w:val="4"/>
          <w:sz w:val="19"/>
        </w:rPr>
        <w:t xml:space="preserve"> </w:t>
      </w:r>
      <w:r>
        <w:rPr>
          <w:sz w:val="19"/>
        </w:rPr>
        <w:t>timeline</w:t>
      </w:r>
      <w:r>
        <w:rPr>
          <w:spacing w:val="4"/>
          <w:sz w:val="19"/>
        </w:rPr>
        <w:t xml:space="preserve"> </w:t>
      </w:r>
      <w:r>
        <w:rPr>
          <w:sz w:val="19"/>
        </w:rPr>
        <w:t>for</w:t>
      </w:r>
      <w:r>
        <w:rPr>
          <w:spacing w:val="6"/>
          <w:sz w:val="19"/>
        </w:rPr>
        <w:t xml:space="preserve"> </w:t>
      </w:r>
      <w:r>
        <w:rPr>
          <w:sz w:val="19"/>
        </w:rPr>
        <w:t>fulfilling</w:t>
      </w:r>
      <w:r>
        <w:rPr>
          <w:spacing w:val="5"/>
          <w:sz w:val="19"/>
        </w:rPr>
        <w:t xml:space="preserve"> </w:t>
      </w:r>
      <w:r>
        <w:rPr>
          <w:sz w:val="19"/>
        </w:rPr>
        <w:t>the</w:t>
      </w:r>
      <w:r>
        <w:rPr>
          <w:spacing w:val="4"/>
          <w:sz w:val="19"/>
        </w:rPr>
        <w:t xml:space="preserve"> </w:t>
      </w:r>
      <w:r>
        <w:rPr>
          <w:sz w:val="19"/>
        </w:rPr>
        <w:t>requirement</w:t>
      </w:r>
      <w:r>
        <w:rPr>
          <w:spacing w:val="4"/>
          <w:sz w:val="19"/>
        </w:rPr>
        <w:t xml:space="preserve"> </w:t>
      </w:r>
      <w:r>
        <w:rPr>
          <w:sz w:val="19"/>
        </w:rPr>
        <w:t>are</w:t>
      </w:r>
      <w:r>
        <w:rPr>
          <w:spacing w:val="4"/>
          <w:sz w:val="19"/>
        </w:rPr>
        <w:t xml:space="preserve"> </w:t>
      </w:r>
      <w:r>
        <w:rPr>
          <w:sz w:val="19"/>
        </w:rPr>
        <w:t>specified.</w:t>
      </w:r>
    </w:p>
    <w:p w14:paraId="541CA1B1" w14:textId="77777777" w:rsidR="00343FF6" w:rsidRDefault="00343FF6">
      <w:pPr>
        <w:pStyle w:val="BodyText"/>
        <w:rPr>
          <w:sz w:val="32"/>
        </w:rPr>
      </w:pPr>
    </w:p>
    <w:p w14:paraId="6973F052" w14:textId="77777777" w:rsidR="00343FF6" w:rsidRDefault="00635E89">
      <w:pPr>
        <w:pStyle w:val="ListParagraph"/>
        <w:numPr>
          <w:ilvl w:val="0"/>
          <w:numId w:val="82"/>
        </w:numPr>
        <w:tabs>
          <w:tab w:val="left" w:pos="540"/>
        </w:tabs>
        <w:spacing w:before="1" w:line="228" w:lineRule="auto"/>
        <w:ind w:firstLine="0"/>
        <w:rPr>
          <w:sz w:val="19"/>
        </w:rPr>
      </w:pPr>
      <w:r>
        <w:rPr>
          <w:w w:val="90"/>
          <w:sz w:val="19"/>
        </w:rPr>
        <w:t>In accordance with</w:t>
      </w:r>
      <w:r>
        <w:rPr>
          <w:spacing w:val="1"/>
          <w:w w:val="90"/>
          <w:sz w:val="19"/>
        </w:rPr>
        <w:t xml:space="preserve"> </w:t>
      </w:r>
      <w:r>
        <w:rPr>
          <w:w w:val="90"/>
          <w:sz w:val="19"/>
        </w:rPr>
        <w:t xml:space="preserve">paragraph 3, </w:t>
      </w:r>
      <w:r>
        <w:rPr>
          <w:w w:val="90"/>
          <w:sz w:val="19"/>
        </w:rPr>
        <w:t>the transmission-connected distribution</w:t>
      </w:r>
      <w:r>
        <w:rPr>
          <w:spacing w:val="1"/>
          <w:w w:val="90"/>
          <w:sz w:val="19"/>
        </w:rPr>
        <w:t xml:space="preserve"> </w:t>
      </w:r>
      <w:r>
        <w:rPr>
          <w:w w:val="90"/>
          <w:sz w:val="19"/>
        </w:rPr>
        <w:t>system operator</w:t>
      </w:r>
      <w:r>
        <w:rPr>
          <w:spacing w:val="1"/>
          <w:w w:val="90"/>
          <w:sz w:val="19"/>
        </w:rPr>
        <w:t xml:space="preserve"> </w:t>
      </w:r>
      <w:r>
        <w:rPr>
          <w:w w:val="90"/>
          <w:sz w:val="19"/>
        </w:rPr>
        <w:t>may</w:t>
      </w:r>
      <w:r>
        <w:rPr>
          <w:spacing w:val="1"/>
          <w:w w:val="90"/>
          <w:sz w:val="19"/>
        </w:rPr>
        <w:t xml:space="preserve"> </w:t>
      </w:r>
      <w:r>
        <w:rPr>
          <w:w w:val="90"/>
          <w:sz w:val="19"/>
        </w:rPr>
        <w:t>require</w:t>
      </w:r>
      <w:r>
        <w:rPr>
          <w:spacing w:val="33"/>
          <w:sz w:val="19"/>
        </w:rPr>
        <w:t xml:space="preserve"> </w:t>
      </w:r>
      <w:r>
        <w:rPr>
          <w:w w:val="90"/>
          <w:sz w:val="19"/>
        </w:rPr>
        <w:t>the relevant</w:t>
      </w:r>
      <w:r>
        <w:rPr>
          <w:spacing w:val="1"/>
          <w:w w:val="90"/>
          <w:sz w:val="19"/>
        </w:rPr>
        <w:t xml:space="preserve"> </w:t>
      </w:r>
      <w:r>
        <w:rPr>
          <w:sz w:val="19"/>
        </w:rPr>
        <w:t>TSO</w:t>
      </w:r>
      <w:r>
        <w:rPr>
          <w:spacing w:val="-1"/>
          <w:sz w:val="19"/>
        </w:rPr>
        <w:t xml:space="preserve"> </w:t>
      </w:r>
      <w:r>
        <w:rPr>
          <w:sz w:val="19"/>
        </w:rPr>
        <w:t>to</w:t>
      </w:r>
      <w:r>
        <w:rPr>
          <w:spacing w:val="-2"/>
          <w:sz w:val="19"/>
        </w:rPr>
        <w:t xml:space="preserve"> </w:t>
      </w:r>
      <w:r>
        <w:rPr>
          <w:sz w:val="19"/>
        </w:rPr>
        <w:t>consider</w:t>
      </w:r>
      <w:r>
        <w:rPr>
          <w:spacing w:val="3"/>
          <w:sz w:val="19"/>
        </w:rPr>
        <w:t xml:space="preserve"> </w:t>
      </w:r>
      <w:r>
        <w:rPr>
          <w:sz w:val="19"/>
        </w:rPr>
        <w:t>its transmission-connected distribution system</w:t>
      </w:r>
      <w:r>
        <w:rPr>
          <w:spacing w:val="1"/>
          <w:sz w:val="19"/>
        </w:rPr>
        <w:t xml:space="preserve"> </w:t>
      </w:r>
      <w:r>
        <w:rPr>
          <w:sz w:val="19"/>
        </w:rPr>
        <w:t>for</w:t>
      </w:r>
      <w:r>
        <w:rPr>
          <w:spacing w:val="2"/>
          <w:sz w:val="19"/>
        </w:rPr>
        <w:t xml:space="preserve"> </w:t>
      </w:r>
      <w:r>
        <w:rPr>
          <w:sz w:val="19"/>
        </w:rPr>
        <w:t>reactive power</w:t>
      </w:r>
      <w:r>
        <w:rPr>
          <w:spacing w:val="3"/>
          <w:sz w:val="19"/>
        </w:rPr>
        <w:t xml:space="preserve"> </w:t>
      </w:r>
      <w:r>
        <w:rPr>
          <w:sz w:val="19"/>
        </w:rPr>
        <w:t>management.</w:t>
      </w:r>
    </w:p>
    <w:p w14:paraId="1FD75EA5" w14:textId="77777777" w:rsidR="00343FF6" w:rsidRDefault="00343FF6">
      <w:pPr>
        <w:pStyle w:val="BodyText"/>
        <w:rPr>
          <w:sz w:val="22"/>
        </w:rPr>
      </w:pPr>
    </w:p>
    <w:p w14:paraId="2456A627" w14:textId="77777777" w:rsidR="00343FF6" w:rsidRDefault="00343FF6">
      <w:pPr>
        <w:pStyle w:val="BodyText"/>
        <w:rPr>
          <w:sz w:val="22"/>
        </w:rPr>
      </w:pPr>
    </w:p>
    <w:p w14:paraId="2B30E137" w14:textId="77777777" w:rsidR="00343FF6" w:rsidRDefault="00343FF6">
      <w:pPr>
        <w:pStyle w:val="BodyText"/>
        <w:spacing w:before="8"/>
      </w:pPr>
    </w:p>
    <w:p w14:paraId="0D3CB38E"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16</w:t>
      </w:r>
    </w:p>
    <w:p w14:paraId="6CC10761" w14:textId="77777777" w:rsidR="00343FF6" w:rsidRDefault="00343FF6">
      <w:pPr>
        <w:pStyle w:val="BodyText"/>
        <w:spacing w:before="5"/>
        <w:rPr>
          <w:i/>
          <w:sz w:val="31"/>
        </w:rPr>
      </w:pPr>
    </w:p>
    <w:p w14:paraId="4445084D" w14:textId="77777777" w:rsidR="00343FF6" w:rsidRDefault="00635E89">
      <w:pPr>
        <w:pStyle w:val="Heading1"/>
        <w:ind w:left="617"/>
      </w:pPr>
      <w:r>
        <w:rPr>
          <w:w w:val="95"/>
        </w:rPr>
        <w:t>Protection</w:t>
      </w:r>
      <w:r>
        <w:rPr>
          <w:spacing w:val="12"/>
          <w:w w:val="95"/>
        </w:rPr>
        <w:t xml:space="preserve"> </w:t>
      </w:r>
      <w:r>
        <w:rPr>
          <w:w w:val="95"/>
        </w:rPr>
        <w:t>requirements</w:t>
      </w:r>
    </w:p>
    <w:p w14:paraId="275C59C0" w14:textId="77777777" w:rsidR="00343FF6" w:rsidRDefault="00343FF6">
      <w:pPr>
        <w:pStyle w:val="BodyText"/>
        <w:spacing w:before="6"/>
        <w:rPr>
          <w:rFonts w:ascii="Book Antiqua"/>
          <w:b/>
          <w:sz w:val="30"/>
        </w:rPr>
      </w:pPr>
    </w:p>
    <w:p w14:paraId="1CEBE42F" w14:textId="6E782B6E" w:rsidR="00343FF6" w:rsidRDefault="00635E89">
      <w:pPr>
        <w:pStyle w:val="ListParagraph"/>
        <w:numPr>
          <w:ilvl w:val="0"/>
          <w:numId w:val="80"/>
        </w:numPr>
        <w:tabs>
          <w:tab w:val="left" w:pos="540"/>
        </w:tabs>
        <w:spacing w:line="228" w:lineRule="auto"/>
        <w:ind w:right="124" w:firstLine="0"/>
        <w:rPr>
          <w:sz w:val="19"/>
        </w:rPr>
      </w:pPr>
      <w:r>
        <w:rPr>
          <w:w w:val="90"/>
          <w:sz w:val="19"/>
        </w:rPr>
        <w:t>The</w:t>
      </w:r>
      <w:r>
        <w:rPr>
          <w:spacing w:val="24"/>
          <w:w w:val="90"/>
          <w:sz w:val="19"/>
        </w:rPr>
        <w:t xml:space="preserve"> </w:t>
      </w:r>
      <w:r>
        <w:rPr>
          <w:w w:val="90"/>
          <w:sz w:val="19"/>
        </w:rPr>
        <w:t>relevant</w:t>
      </w:r>
      <w:r>
        <w:rPr>
          <w:spacing w:val="25"/>
          <w:w w:val="90"/>
          <w:sz w:val="19"/>
        </w:rPr>
        <w:t xml:space="preserve"> </w:t>
      </w:r>
      <w:r>
        <w:rPr>
          <w:w w:val="90"/>
          <w:sz w:val="19"/>
        </w:rPr>
        <w:t>TSO</w:t>
      </w:r>
      <w:r>
        <w:rPr>
          <w:spacing w:val="25"/>
          <w:w w:val="90"/>
          <w:sz w:val="19"/>
        </w:rPr>
        <w:t xml:space="preserve"> </w:t>
      </w:r>
      <w:r>
        <w:rPr>
          <w:w w:val="90"/>
          <w:sz w:val="19"/>
        </w:rPr>
        <w:t>shall</w:t>
      </w:r>
      <w:r>
        <w:rPr>
          <w:spacing w:val="25"/>
          <w:w w:val="90"/>
          <w:sz w:val="19"/>
        </w:rPr>
        <w:t xml:space="preserve"> </w:t>
      </w:r>
      <w:r>
        <w:rPr>
          <w:w w:val="90"/>
          <w:sz w:val="19"/>
        </w:rPr>
        <w:t>specify</w:t>
      </w:r>
      <w:r>
        <w:rPr>
          <w:spacing w:val="26"/>
          <w:w w:val="90"/>
          <w:sz w:val="19"/>
        </w:rPr>
        <w:t xml:space="preserve"> </w:t>
      </w:r>
      <w:r>
        <w:rPr>
          <w:w w:val="90"/>
          <w:sz w:val="19"/>
        </w:rPr>
        <w:t>the</w:t>
      </w:r>
      <w:r>
        <w:rPr>
          <w:spacing w:val="25"/>
          <w:w w:val="90"/>
          <w:sz w:val="19"/>
        </w:rPr>
        <w:t xml:space="preserve"> </w:t>
      </w:r>
      <w:del w:id="14" w:author="Author">
        <w:r w:rsidDel="00046CF3">
          <w:rPr>
            <w:w w:val="90"/>
            <w:sz w:val="19"/>
          </w:rPr>
          <w:delText>devices</w:delText>
        </w:r>
        <w:r w:rsidDel="00046CF3">
          <w:rPr>
            <w:spacing w:val="25"/>
            <w:w w:val="90"/>
            <w:sz w:val="19"/>
          </w:rPr>
          <w:delText xml:space="preserve"> </w:delText>
        </w:r>
        <w:r w:rsidDel="00046CF3">
          <w:rPr>
            <w:w w:val="90"/>
            <w:sz w:val="19"/>
          </w:rPr>
          <w:delText>and</w:delText>
        </w:r>
        <w:r w:rsidDel="00046CF3">
          <w:rPr>
            <w:spacing w:val="25"/>
            <w:w w:val="90"/>
            <w:sz w:val="19"/>
          </w:rPr>
          <w:delText xml:space="preserve"> </w:delText>
        </w:r>
        <w:r w:rsidDel="00046CF3">
          <w:rPr>
            <w:w w:val="90"/>
            <w:sz w:val="19"/>
          </w:rPr>
          <w:delText>settings</w:delText>
        </w:r>
        <w:r w:rsidDel="00046CF3">
          <w:rPr>
            <w:spacing w:val="26"/>
            <w:w w:val="90"/>
            <w:sz w:val="19"/>
          </w:rPr>
          <w:delText xml:space="preserve"> </w:delText>
        </w:r>
        <w:r w:rsidDel="00046CF3">
          <w:rPr>
            <w:w w:val="90"/>
            <w:sz w:val="19"/>
          </w:rPr>
          <w:delText>required</w:delText>
        </w:r>
      </w:del>
      <w:ins w:id="15" w:author="Author">
        <w:r w:rsidR="00046CF3">
          <w:rPr>
            <w:w w:val="90"/>
            <w:sz w:val="19"/>
          </w:rPr>
          <w:t>functionalities required</w:t>
        </w:r>
      </w:ins>
      <w:r>
        <w:rPr>
          <w:spacing w:val="25"/>
          <w:w w:val="90"/>
          <w:sz w:val="19"/>
        </w:rPr>
        <w:t xml:space="preserve"> </w:t>
      </w:r>
      <w:r>
        <w:rPr>
          <w:w w:val="90"/>
          <w:sz w:val="19"/>
        </w:rPr>
        <w:t>to</w:t>
      </w:r>
      <w:r>
        <w:rPr>
          <w:spacing w:val="23"/>
          <w:w w:val="90"/>
          <w:sz w:val="19"/>
        </w:rPr>
        <w:t xml:space="preserve"> </w:t>
      </w:r>
      <w:r>
        <w:rPr>
          <w:w w:val="90"/>
          <w:sz w:val="19"/>
        </w:rPr>
        <w:t>protect</w:t>
      </w:r>
      <w:r>
        <w:rPr>
          <w:spacing w:val="25"/>
          <w:w w:val="90"/>
          <w:sz w:val="19"/>
        </w:rPr>
        <w:t xml:space="preserve"> </w:t>
      </w:r>
      <w:r>
        <w:rPr>
          <w:w w:val="90"/>
          <w:sz w:val="19"/>
        </w:rPr>
        <w:t>the</w:t>
      </w:r>
      <w:r>
        <w:rPr>
          <w:spacing w:val="26"/>
          <w:w w:val="90"/>
          <w:sz w:val="19"/>
        </w:rPr>
        <w:t xml:space="preserve"> </w:t>
      </w:r>
      <w:r>
        <w:rPr>
          <w:w w:val="90"/>
          <w:sz w:val="19"/>
        </w:rPr>
        <w:t>transmission</w:t>
      </w:r>
      <w:r>
        <w:rPr>
          <w:spacing w:val="25"/>
          <w:w w:val="90"/>
          <w:sz w:val="19"/>
        </w:rPr>
        <w:t xml:space="preserve"> </w:t>
      </w:r>
      <w:r>
        <w:rPr>
          <w:w w:val="90"/>
          <w:sz w:val="19"/>
        </w:rPr>
        <w:t>network</w:t>
      </w:r>
      <w:r>
        <w:rPr>
          <w:spacing w:val="24"/>
          <w:w w:val="90"/>
          <w:sz w:val="19"/>
        </w:rPr>
        <w:t xml:space="preserve"> </w:t>
      </w:r>
      <w:r>
        <w:rPr>
          <w:w w:val="90"/>
          <w:sz w:val="19"/>
        </w:rPr>
        <w:t>in</w:t>
      </w:r>
      <w:r>
        <w:rPr>
          <w:spacing w:val="25"/>
          <w:w w:val="90"/>
          <w:sz w:val="19"/>
        </w:rPr>
        <w:t xml:space="preserve"> </w:t>
      </w:r>
      <w:r>
        <w:rPr>
          <w:w w:val="90"/>
          <w:sz w:val="19"/>
        </w:rPr>
        <w:t>accordance</w:t>
      </w:r>
      <w:r>
        <w:rPr>
          <w:spacing w:val="-35"/>
          <w:w w:val="90"/>
          <w:sz w:val="19"/>
        </w:rPr>
        <w:t xml:space="preserve"> </w:t>
      </w:r>
      <w:r>
        <w:rPr>
          <w:w w:val="90"/>
          <w:sz w:val="19"/>
        </w:rPr>
        <w:t>with the characteristics of the transmission-connected demand facility or</w:t>
      </w:r>
      <w:r>
        <w:rPr>
          <w:spacing w:val="33"/>
          <w:sz w:val="19"/>
        </w:rPr>
        <w:t xml:space="preserve"> </w:t>
      </w:r>
      <w:r>
        <w:rPr>
          <w:w w:val="90"/>
          <w:sz w:val="19"/>
        </w:rPr>
        <w:t>the transmission-connected distribution system.</w:t>
      </w:r>
      <w:r>
        <w:rPr>
          <w:spacing w:val="1"/>
          <w:w w:val="90"/>
          <w:sz w:val="19"/>
        </w:rPr>
        <w:t xml:space="preserve"> </w:t>
      </w:r>
      <w:r>
        <w:rPr>
          <w:w w:val="95"/>
          <w:sz w:val="19"/>
        </w:rPr>
        <w:t xml:space="preserve">The relevant TSO and the </w:t>
      </w:r>
      <w:r>
        <w:rPr>
          <w:w w:val="95"/>
          <w:sz w:val="19"/>
        </w:rPr>
        <w:t>transmission-connected demand facility owner or the transmission-connected distribution</w:t>
      </w:r>
      <w:r>
        <w:rPr>
          <w:spacing w:val="1"/>
          <w:w w:val="95"/>
          <w:sz w:val="19"/>
        </w:rPr>
        <w:t xml:space="preserve"> </w:t>
      </w:r>
      <w:r>
        <w:rPr>
          <w:w w:val="90"/>
          <w:sz w:val="19"/>
        </w:rPr>
        <w:t>system operator</w:t>
      </w:r>
      <w:r>
        <w:rPr>
          <w:spacing w:val="33"/>
          <w:sz w:val="19"/>
        </w:rPr>
        <w:t xml:space="preserve"> </w:t>
      </w:r>
      <w:r>
        <w:rPr>
          <w:w w:val="90"/>
          <w:sz w:val="19"/>
        </w:rPr>
        <w:t>shall</w:t>
      </w:r>
      <w:r>
        <w:rPr>
          <w:spacing w:val="33"/>
          <w:sz w:val="19"/>
        </w:rPr>
        <w:t xml:space="preserve"> </w:t>
      </w:r>
      <w:r>
        <w:rPr>
          <w:w w:val="90"/>
          <w:sz w:val="19"/>
        </w:rPr>
        <w:t>agree on protection schemes</w:t>
      </w:r>
      <w:r>
        <w:rPr>
          <w:spacing w:val="34"/>
          <w:sz w:val="19"/>
        </w:rPr>
        <w:t xml:space="preserve"> </w:t>
      </w:r>
      <w:r>
        <w:rPr>
          <w:w w:val="90"/>
          <w:sz w:val="19"/>
        </w:rPr>
        <w:t>and</w:t>
      </w:r>
      <w:r>
        <w:rPr>
          <w:spacing w:val="33"/>
          <w:sz w:val="19"/>
        </w:rPr>
        <w:t xml:space="preserve"> </w:t>
      </w:r>
      <w:r>
        <w:rPr>
          <w:w w:val="90"/>
          <w:sz w:val="19"/>
        </w:rPr>
        <w:t>settings</w:t>
      </w:r>
      <w:r>
        <w:rPr>
          <w:spacing w:val="34"/>
          <w:sz w:val="19"/>
        </w:rPr>
        <w:t xml:space="preserve"> </w:t>
      </w:r>
      <w:r>
        <w:rPr>
          <w:w w:val="90"/>
          <w:sz w:val="19"/>
        </w:rPr>
        <w:t>relevant</w:t>
      </w:r>
      <w:r>
        <w:rPr>
          <w:spacing w:val="33"/>
          <w:sz w:val="19"/>
        </w:rPr>
        <w:t xml:space="preserve"> </w:t>
      </w:r>
      <w:r>
        <w:rPr>
          <w:w w:val="90"/>
          <w:sz w:val="19"/>
        </w:rPr>
        <w:t>for</w:t>
      </w:r>
      <w:r>
        <w:rPr>
          <w:spacing w:val="34"/>
          <w:sz w:val="19"/>
        </w:rPr>
        <w:t xml:space="preserve"> </w:t>
      </w:r>
      <w:r>
        <w:rPr>
          <w:w w:val="90"/>
          <w:sz w:val="19"/>
        </w:rPr>
        <w:t>the transmission-connected demand</w:t>
      </w:r>
      <w:r>
        <w:rPr>
          <w:spacing w:val="33"/>
          <w:sz w:val="19"/>
        </w:rPr>
        <w:t xml:space="preserve"> </w:t>
      </w:r>
      <w:r>
        <w:rPr>
          <w:w w:val="90"/>
          <w:sz w:val="19"/>
        </w:rPr>
        <w:t>facility</w:t>
      </w:r>
      <w:r>
        <w:rPr>
          <w:spacing w:val="1"/>
          <w:w w:val="90"/>
          <w:sz w:val="19"/>
        </w:rPr>
        <w:t xml:space="preserve"> </w:t>
      </w:r>
      <w:r>
        <w:rPr>
          <w:sz w:val="19"/>
        </w:rPr>
        <w:t>or</w:t>
      </w:r>
      <w:r>
        <w:rPr>
          <w:spacing w:val="17"/>
          <w:sz w:val="19"/>
        </w:rPr>
        <w:t xml:space="preserve"> </w:t>
      </w:r>
      <w:r>
        <w:rPr>
          <w:sz w:val="19"/>
        </w:rPr>
        <w:t>the</w:t>
      </w:r>
      <w:r>
        <w:rPr>
          <w:spacing w:val="11"/>
          <w:sz w:val="19"/>
        </w:rPr>
        <w:t xml:space="preserve"> </w:t>
      </w:r>
      <w:r>
        <w:rPr>
          <w:sz w:val="19"/>
        </w:rPr>
        <w:t>transmission-connected</w:t>
      </w:r>
      <w:r>
        <w:rPr>
          <w:spacing w:val="13"/>
          <w:sz w:val="19"/>
        </w:rPr>
        <w:t xml:space="preserve"> </w:t>
      </w:r>
      <w:r>
        <w:rPr>
          <w:sz w:val="19"/>
        </w:rPr>
        <w:t>distribution</w:t>
      </w:r>
      <w:r>
        <w:rPr>
          <w:spacing w:val="12"/>
          <w:sz w:val="19"/>
        </w:rPr>
        <w:t xml:space="preserve"> </w:t>
      </w:r>
      <w:r>
        <w:rPr>
          <w:sz w:val="19"/>
        </w:rPr>
        <w:t>system</w:t>
      </w:r>
      <w:r>
        <w:rPr>
          <w:sz w:val="19"/>
        </w:rPr>
        <w:t>.</w:t>
      </w:r>
    </w:p>
    <w:p w14:paraId="209D92DA" w14:textId="77777777" w:rsidR="00343FF6" w:rsidRDefault="00343FF6">
      <w:pPr>
        <w:pStyle w:val="BodyText"/>
        <w:rPr>
          <w:sz w:val="32"/>
        </w:rPr>
      </w:pPr>
    </w:p>
    <w:p w14:paraId="58177C60" w14:textId="77777777" w:rsidR="00343FF6" w:rsidRDefault="00635E89">
      <w:pPr>
        <w:pStyle w:val="ListParagraph"/>
        <w:numPr>
          <w:ilvl w:val="0"/>
          <w:numId w:val="80"/>
        </w:numPr>
        <w:tabs>
          <w:tab w:val="left" w:pos="540"/>
        </w:tabs>
        <w:spacing w:line="228" w:lineRule="auto"/>
        <w:ind w:right="124" w:firstLine="0"/>
        <w:rPr>
          <w:sz w:val="19"/>
        </w:rPr>
      </w:pPr>
      <w:r>
        <w:rPr>
          <w:spacing w:val="-1"/>
          <w:w w:val="95"/>
          <w:sz w:val="19"/>
        </w:rPr>
        <w:t xml:space="preserve">Electrical </w:t>
      </w:r>
      <w:r>
        <w:rPr>
          <w:w w:val="95"/>
          <w:sz w:val="19"/>
        </w:rPr>
        <w:t>protection of the transmission-connected demand facility or the transmission-connected distribution</w:t>
      </w:r>
      <w:r>
        <w:rPr>
          <w:spacing w:val="1"/>
          <w:w w:val="95"/>
          <w:sz w:val="19"/>
        </w:rPr>
        <w:t xml:space="preserve"> </w:t>
      </w:r>
      <w:r>
        <w:rPr>
          <w:w w:val="90"/>
          <w:sz w:val="19"/>
        </w:rPr>
        <w:t>system shall</w:t>
      </w:r>
      <w:r>
        <w:rPr>
          <w:spacing w:val="1"/>
          <w:w w:val="90"/>
          <w:sz w:val="19"/>
        </w:rPr>
        <w:t xml:space="preserve"> </w:t>
      </w:r>
      <w:r>
        <w:rPr>
          <w:w w:val="90"/>
          <w:sz w:val="19"/>
        </w:rPr>
        <w:t>take</w:t>
      </w:r>
      <w:r>
        <w:rPr>
          <w:spacing w:val="1"/>
          <w:w w:val="90"/>
          <w:sz w:val="19"/>
        </w:rPr>
        <w:t xml:space="preserve"> </w:t>
      </w:r>
      <w:r>
        <w:rPr>
          <w:w w:val="90"/>
          <w:sz w:val="19"/>
        </w:rPr>
        <w:t>precedence</w:t>
      </w:r>
      <w:r>
        <w:rPr>
          <w:spacing w:val="1"/>
          <w:w w:val="90"/>
          <w:sz w:val="19"/>
        </w:rPr>
        <w:t xml:space="preserve"> </w:t>
      </w:r>
      <w:r>
        <w:rPr>
          <w:w w:val="90"/>
          <w:sz w:val="19"/>
        </w:rPr>
        <w:t>over</w:t>
      </w:r>
      <w:r>
        <w:rPr>
          <w:spacing w:val="1"/>
          <w:w w:val="90"/>
          <w:sz w:val="19"/>
        </w:rPr>
        <w:t xml:space="preserve"> </w:t>
      </w:r>
      <w:r>
        <w:rPr>
          <w:w w:val="90"/>
          <w:sz w:val="19"/>
        </w:rPr>
        <w:t>operational</w:t>
      </w:r>
      <w:r>
        <w:rPr>
          <w:spacing w:val="33"/>
          <w:sz w:val="19"/>
        </w:rPr>
        <w:t xml:space="preserve"> </w:t>
      </w:r>
      <w:r>
        <w:rPr>
          <w:w w:val="90"/>
          <w:sz w:val="19"/>
        </w:rPr>
        <w:t>controls</w:t>
      </w:r>
      <w:r>
        <w:rPr>
          <w:spacing w:val="33"/>
          <w:sz w:val="19"/>
        </w:rPr>
        <w:t xml:space="preserve"> </w:t>
      </w:r>
      <w:r>
        <w:rPr>
          <w:w w:val="90"/>
          <w:sz w:val="19"/>
        </w:rPr>
        <w:t>while</w:t>
      </w:r>
      <w:r>
        <w:rPr>
          <w:spacing w:val="34"/>
          <w:sz w:val="19"/>
        </w:rPr>
        <w:t xml:space="preserve"> </w:t>
      </w:r>
      <w:r>
        <w:rPr>
          <w:w w:val="90"/>
          <w:sz w:val="19"/>
        </w:rPr>
        <w:t>respecting</w:t>
      </w:r>
      <w:r>
        <w:rPr>
          <w:spacing w:val="33"/>
          <w:sz w:val="19"/>
        </w:rPr>
        <w:t xml:space="preserve"> </w:t>
      </w:r>
      <w:r>
        <w:rPr>
          <w:w w:val="90"/>
          <w:sz w:val="19"/>
        </w:rPr>
        <w:t>system</w:t>
      </w:r>
      <w:r>
        <w:rPr>
          <w:spacing w:val="34"/>
          <w:sz w:val="19"/>
        </w:rPr>
        <w:t xml:space="preserve"> </w:t>
      </w:r>
      <w:r>
        <w:rPr>
          <w:w w:val="90"/>
          <w:sz w:val="19"/>
        </w:rPr>
        <w:t>security,</w:t>
      </w:r>
      <w:r>
        <w:rPr>
          <w:spacing w:val="33"/>
          <w:sz w:val="19"/>
        </w:rPr>
        <w:t xml:space="preserve"> </w:t>
      </w:r>
      <w:r>
        <w:rPr>
          <w:w w:val="90"/>
          <w:sz w:val="19"/>
        </w:rPr>
        <w:t>health</w:t>
      </w:r>
      <w:r>
        <w:rPr>
          <w:spacing w:val="34"/>
          <w:sz w:val="19"/>
        </w:rPr>
        <w:t xml:space="preserve"> </w:t>
      </w:r>
      <w:r>
        <w:rPr>
          <w:w w:val="90"/>
          <w:sz w:val="19"/>
        </w:rPr>
        <w:t>and</w:t>
      </w:r>
      <w:r>
        <w:rPr>
          <w:spacing w:val="33"/>
          <w:sz w:val="19"/>
        </w:rPr>
        <w:t xml:space="preserve"> </w:t>
      </w:r>
      <w:r>
        <w:rPr>
          <w:w w:val="90"/>
          <w:sz w:val="19"/>
        </w:rPr>
        <w:t>safety of</w:t>
      </w:r>
      <w:r>
        <w:rPr>
          <w:spacing w:val="34"/>
          <w:sz w:val="19"/>
        </w:rPr>
        <w:t xml:space="preserve"> </w:t>
      </w:r>
      <w:r>
        <w:rPr>
          <w:w w:val="90"/>
          <w:sz w:val="19"/>
        </w:rPr>
        <w:t>staff</w:t>
      </w:r>
      <w:r>
        <w:rPr>
          <w:spacing w:val="33"/>
          <w:sz w:val="19"/>
        </w:rPr>
        <w:t xml:space="preserve"> </w:t>
      </w:r>
      <w:r>
        <w:rPr>
          <w:w w:val="90"/>
          <w:sz w:val="19"/>
        </w:rPr>
        <w:t>and</w:t>
      </w:r>
      <w:r>
        <w:rPr>
          <w:spacing w:val="1"/>
          <w:w w:val="90"/>
          <w:sz w:val="19"/>
        </w:rPr>
        <w:t xml:space="preserve"> </w:t>
      </w:r>
      <w:r>
        <w:rPr>
          <w:sz w:val="19"/>
        </w:rPr>
        <w:t>the</w:t>
      </w:r>
      <w:r>
        <w:rPr>
          <w:spacing w:val="14"/>
          <w:sz w:val="19"/>
        </w:rPr>
        <w:t xml:space="preserve"> </w:t>
      </w:r>
      <w:r>
        <w:rPr>
          <w:sz w:val="19"/>
        </w:rPr>
        <w:t>public.</w:t>
      </w:r>
    </w:p>
    <w:p w14:paraId="180B5E25" w14:textId="77777777" w:rsidR="00343FF6" w:rsidRDefault="00343FF6">
      <w:pPr>
        <w:pStyle w:val="BodyText"/>
        <w:spacing w:before="5"/>
        <w:rPr>
          <w:sz w:val="31"/>
        </w:rPr>
      </w:pPr>
    </w:p>
    <w:p w14:paraId="0727812B" w14:textId="77777777" w:rsidR="00343FF6" w:rsidRDefault="00635E89">
      <w:pPr>
        <w:pStyle w:val="ListParagraph"/>
        <w:numPr>
          <w:ilvl w:val="0"/>
          <w:numId w:val="80"/>
        </w:numPr>
        <w:tabs>
          <w:tab w:val="left" w:pos="538"/>
          <w:tab w:val="left" w:pos="540"/>
        </w:tabs>
        <w:spacing w:before="1"/>
        <w:ind w:left="539" w:right="0" w:hanging="433"/>
        <w:rPr>
          <w:sz w:val="19"/>
        </w:rPr>
      </w:pPr>
      <w:r>
        <w:rPr>
          <w:w w:val="90"/>
          <w:sz w:val="19"/>
        </w:rPr>
        <w:t>Protection</w:t>
      </w:r>
      <w:r>
        <w:rPr>
          <w:spacing w:val="20"/>
          <w:w w:val="90"/>
          <w:sz w:val="19"/>
        </w:rPr>
        <w:t xml:space="preserve"> </w:t>
      </w:r>
      <w:r>
        <w:rPr>
          <w:w w:val="90"/>
          <w:sz w:val="19"/>
        </w:rPr>
        <w:t>scheme</w:t>
      </w:r>
      <w:r>
        <w:rPr>
          <w:spacing w:val="22"/>
          <w:w w:val="90"/>
          <w:sz w:val="19"/>
        </w:rPr>
        <w:t xml:space="preserve"> </w:t>
      </w:r>
      <w:r>
        <w:rPr>
          <w:w w:val="90"/>
          <w:sz w:val="19"/>
        </w:rPr>
        <w:t>devices</w:t>
      </w:r>
      <w:r>
        <w:rPr>
          <w:spacing w:val="21"/>
          <w:w w:val="90"/>
          <w:sz w:val="19"/>
        </w:rPr>
        <w:t xml:space="preserve"> </w:t>
      </w:r>
      <w:r>
        <w:rPr>
          <w:w w:val="90"/>
          <w:sz w:val="19"/>
        </w:rPr>
        <w:t>may</w:t>
      </w:r>
      <w:r>
        <w:rPr>
          <w:spacing w:val="16"/>
          <w:w w:val="90"/>
          <w:sz w:val="19"/>
        </w:rPr>
        <w:t xml:space="preserve"> </w:t>
      </w:r>
      <w:r>
        <w:rPr>
          <w:w w:val="90"/>
          <w:sz w:val="19"/>
        </w:rPr>
        <w:t>cover</w:t>
      </w:r>
      <w:r>
        <w:rPr>
          <w:spacing w:val="28"/>
          <w:w w:val="90"/>
          <w:sz w:val="19"/>
        </w:rPr>
        <w:t xml:space="preserve"> </w:t>
      </w:r>
      <w:r>
        <w:rPr>
          <w:w w:val="90"/>
          <w:sz w:val="19"/>
        </w:rPr>
        <w:t>the</w:t>
      </w:r>
      <w:r>
        <w:rPr>
          <w:spacing w:val="21"/>
          <w:w w:val="90"/>
          <w:sz w:val="19"/>
        </w:rPr>
        <w:t xml:space="preserve"> </w:t>
      </w:r>
      <w:r>
        <w:rPr>
          <w:w w:val="90"/>
          <w:sz w:val="19"/>
        </w:rPr>
        <w:t>following</w:t>
      </w:r>
      <w:r>
        <w:rPr>
          <w:spacing w:val="19"/>
          <w:w w:val="90"/>
          <w:sz w:val="19"/>
        </w:rPr>
        <w:t xml:space="preserve"> </w:t>
      </w:r>
      <w:r>
        <w:rPr>
          <w:w w:val="90"/>
          <w:sz w:val="19"/>
        </w:rPr>
        <w:t>elements:</w:t>
      </w:r>
    </w:p>
    <w:p w14:paraId="11930C4A" w14:textId="77777777" w:rsidR="00343FF6" w:rsidRDefault="00343FF6">
      <w:pPr>
        <w:pStyle w:val="BodyText"/>
        <w:spacing w:before="6"/>
        <w:rPr>
          <w:sz w:val="20"/>
        </w:rPr>
      </w:pPr>
    </w:p>
    <w:p w14:paraId="514B392A" w14:textId="77777777" w:rsidR="00343FF6" w:rsidRDefault="00635E89">
      <w:pPr>
        <w:pStyle w:val="ListParagraph"/>
        <w:numPr>
          <w:ilvl w:val="0"/>
          <w:numId w:val="79"/>
        </w:numPr>
        <w:tabs>
          <w:tab w:val="left" w:pos="402"/>
        </w:tabs>
        <w:ind w:right="0"/>
        <w:rPr>
          <w:sz w:val="19"/>
        </w:rPr>
      </w:pPr>
      <w:r>
        <w:rPr>
          <w:w w:val="90"/>
          <w:sz w:val="19"/>
        </w:rPr>
        <w:t>external</w:t>
      </w:r>
      <w:r>
        <w:rPr>
          <w:spacing w:val="21"/>
          <w:w w:val="90"/>
          <w:sz w:val="19"/>
        </w:rPr>
        <w:t xml:space="preserve"> </w:t>
      </w:r>
      <w:r>
        <w:rPr>
          <w:w w:val="90"/>
          <w:sz w:val="19"/>
        </w:rPr>
        <w:t>and</w:t>
      </w:r>
      <w:r>
        <w:rPr>
          <w:spacing w:val="21"/>
          <w:w w:val="90"/>
          <w:sz w:val="19"/>
        </w:rPr>
        <w:t xml:space="preserve"> </w:t>
      </w:r>
      <w:r>
        <w:rPr>
          <w:w w:val="90"/>
          <w:sz w:val="19"/>
        </w:rPr>
        <w:t>internal</w:t>
      </w:r>
      <w:r>
        <w:rPr>
          <w:spacing w:val="22"/>
          <w:w w:val="90"/>
          <w:sz w:val="19"/>
        </w:rPr>
        <w:t xml:space="preserve"> </w:t>
      </w:r>
      <w:r>
        <w:rPr>
          <w:w w:val="90"/>
          <w:sz w:val="19"/>
        </w:rPr>
        <w:t>short</w:t>
      </w:r>
      <w:r>
        <w:rPr>
          <w:spacing w:val="20"/>
          <w:w w:val="90"/>
          <w:sz w:val="19"/>
        </w:rPr>
        <w:t xml:space="preserve"> </w:t>
      </w:r>
      <w:r>
        <w:rPr>
          <w:w w:val="90"/>
          <w:sz w:val="19"/>
        </w:rPr>
        <w:t>circuit;</w:t>
      </w:r>
    </w:p>
    <w:p w14:paraId="4DDCE8A2" w14:textId="77777777" w:rsidR="00343FF6" w:rsidRDefault="00343FF6">
      <w:pPr>
        <w:pStyle w:val="BodyText"/>
        <w:spacing w:before="5"/>
        <w:rPr>
          <w:sz w:val="20"/>
        </w:rPr>
      </w:pPr>
    </w:p>
    <w:p w14:paraId="2ED569AB" w14:textId="77777777" w:rsidR="00343FF6" w:rsidRDefault="00635E89">
      <w:pPr>
        <w:pStyle w:val="ListParagraph"/>
        <w:numPr>
          <w:ilvl w:val="0"/>
          <w:numId w:val="79"/>
        </w:numPr>
        <w:tabs>
          <w:tab w:val="left" w:pos="402"/>
        </w:tabs>
        <w:ind w:right="0"/>
        <w:rPr>
          <w:sz w:val="19"/>
        </w:rPr>
      </w:pPr>
      <w:r>
        <w:rPr>
          <w:w w:val="90"/>
          <w:sz w:val="19"/>
        </w:rPr>
        <w:t>over-</w:t>
      </w:r>
      <w:r>
        <w:rPr>
          <w:spacing w:val="22"/>
          <w:w w:val="90"/>
          <w:sz w:val="19"/>
        </w:rPr>
        <w:t xml:space="preserve"> </w:t>
      </w:r>
      <w:r>
        <w:rPr>
          <w:w w:val="90"/>
          <w:sz w:val="19"/>
        </w:rPr>
        <w:t>and</w:t>
      </w:r>
      <w:r>
        <w:rPr>
          <w:spacing w:val="21"/>
          <w:w w:val="90"/>
          <w:sz w:val="19"/>
        </w:rPr>
        <w:t xml:space="preserve"> </w:t>
      </w:r>
      <w:r>
        <w:rPr>
          <w:w w:val="90"/>
          <w:sz w:val="19"/>
        </w:rPr>
        <w:t>under-voltage</w:t>
      </w:r>
      <w:r>
        <w:rPr>
          <w:spacing w:val="22"/>
          <w:w w:val="90"/>
          <w:sz w:val="19"/>
        </w:rPr>
        <w:t xml:space="preserve"> </w:t>
      </w:r>
      <w:r>
        <w:rPr>
          <w:w w:val="90"/>
          <w:sz w:val="19"/>
        </w:rPr>
        <w:t>at</w:t>
      </w:r>
      <w:r>
        <w:rPr>
          <w:spacing w:val="24"/>
          <w:w w:val="90"/>
          <w:sz w:val="19"/>
        </w:rPr>
        <w:t xml:space="preserve"> </w:t>
      </w:r>
      <w:r>
        <w:rPr>
          <w:w w:val="90"/>
          <w:sz w:val="19"/>
        </w:rPr>
        <w:t>the</w:t>
      </w:r>
      <w:r>
        <w:rPr>
          <w:spacing w:val="22"/>
          <w:w w:val="90"/>
          <w:sz w:val="19"/>
        </w:rPr>
        <w:t xml:space="preserve"> </w:t>
      </w:r>
      <w:r>
        <w:rPr>
          <w:w w:val="90"/>
          <w:sz w:val="19"/>
        </w:rPr>
        <w:t>connection</w:t>
      </w:r>
      <w:r>
        <w:rPr>
          <w:spacing w:val="20"/>
          <w:w w:val="90"/>
          <w:sz w:val="19"/>
        </w:rPr>
        <w:t xml:space="preserve"> </w:t>
      </w:r>
      <w:r>
        <w:rPr>
          <w:w w:val="90"/>
          <w:sz w:val="19"/>
        </w:rPr>
        <w:t>point</w:t>
      </w:r>
      <w:r>
        <w:rPr>
          <w:spacing w:val="21"/>
          <w:w w:val="90"/>
          <w:sz w:val="19"/>
        </w:rPr>
        <w:t xml:space="preserve"> </w:t>
      </w:r>
      <w:r>
        <w:rPr>
          <w:w w:val="90"/>
          <w:sz w:val="19"/>
        </w:rPr>
        <w:t>to</w:t>
      </w:r>
      <w:r>
        <w:rPr>
          <w:spacing w:val="21"/>
          <w:w w:val="90"/>
          <w:sz w:val="19"/>
        </w:rPr>
        <w:t xml:space="preserve"> </w:t>
      </w:r>
      <w:r>
        <w:rPr>
          <w:w w:val="90"/>
          <w:sz w:val="19"/>
        </w:rPr>
        <w:t>the</w:t>
      </w:r>
      <w:r>
        <w:rPr>
          <w:spacing w:val="22"/>
          <w:w w:val="90"/>
          <w:sz w:val="19"/>
        </w:rPr>
        <w:t xml:space="preserve"> </w:t>
      </w:r>
      <w:r>
        <w:rPr>
          <w:w w:val="90"/>
          <w:sz w:val="19"/>
        </w:rPr>
        <w:t>transmission</w:t>
      </w:r>
      <w:r>
        <w:rPr>
          <w:spacing w:val="24"/>
          <w:w w:val="90"/>
          <w:sz w:val="19"/>
        </w:rPr>
        <w:t xml:space="preserve"> </w:t>
      </w:r>
      <w:r>
        <w:rPr>
          <w:w w:val="90"/>
          <w:sz w:val="19"/>
        </w:rPr>
        <w:t>system;</w:t>
      </w:r>
    </w:p>
    <w:p w14:paraId="4C437E4A" w14:textId="77777777" w:rsidR="00343FF6" w:rsidRDefault="00343FF6">
      <w:pPr>
        <w:pStyle w:val="BodyText"/>
        <w:spacing w:before="7"/>
        <w:rPr>
          <w:sz w:val="20"/>
        </w:rPr>
      </w:pPr>
    </w:p>
    <w:p w14:paraId="5450CD6D" w14:textId="77777777" w:rsidR="00343FF6" w:rsidRDefault="00635E89">
      <w:pPr>
        <w:pStyle w:val="ListParagraph"/>
        <w:numPr>
          <w:ilvl w:val="0"/>
          <w:numId w:val="79"/>
        </w:numPr>
        <w:tabs>
          <w:tab w:val="left" w:pos="402"/>
        </w:tabs>
        <w:ind w:right="0"/>
        <w:rPr>
          <w:sz w:val="19"/>
        </w:rPr>
      </w:pPr>
      <w:r>
        <w:rPr>
          <w:w w:val="90"/>
          <w:sz w:val="19"/>
        </w:rPr>
        <w:t>over-</w:t>
      </w:r>
      <w:r>
        <w:rPr>
          <w:spacing w:val="15"/>
          <w:w w:val="90"/>
          <w:sz w:val="19"/>
        </w:rPr>
        <w:t xml:space="preserve"> </w:t>
      </w:r>
      <w:r>
        <w:rPr>
          <w:w w:val="90"/>
          <w:sz w:val="19"/>
        </w:rPr>
        <w:t>and</w:t>
      </w:r>
      <w:r>
        <w:rPr>
          <w:spacing w:val="14"/>
          <w:w w:val="90"/>
          <w:sz w:val="19"/>
        </w:rPr>
        <w:t xml:space="preserve"> </w:t>
      </w:r>
      <w:r>
        <w:rPr>
          <w:w w:val="90"/>
          <w:sz w:val="19"/>
        </w:rPr>
        <w:t>under-frequency;</w:t>
      </w:r>
    </w:p>
    <w:p w14:paraId="3AE5A1B2" w14:textId="77777777" w:rsidR="00343FF6" w:rsidRDefault="00343FF6">
      <w:pPr>
        <w:pStyle w:val="BodyText"/>
        <w:spacing w:before="6"/>
        <w:rPr>
          <w:sz w:val="20"/>
        </w:rPr>
      </w:pPr>
    </w:p>
    <w:p w14:paraId="1678EE00" w14:textId="77777777" w:rsidR="00343FF6" w:rsidRDefault="00635E89">
      <w:pPr>
        <w:pStyle w:val="ListParagraph"/>
        <w:numPr>
          <w:ilvl w:val="0"/>
          <w:numId w:val="79"/>
        </w:numPr>
        <w:tabs>
          <w:tab w:val="left" w:pos="402"/>
        </w:tabs>
        <w:ind w:right="0"/>
        <w:rPr>
          <w:sz w:val="19"/>
        </w:rPr>
      </w:pPr>
      <w:r>
        <w:rPr>
          <w:w w:val="90"/>
          <w:sz w:val="19"/>
        </w:rPr>
        <w:t>demand</w:t>
      </w:r>
      <w:r>
        <w:rPr>
          <w:spacing w:val="31"/>
          <w:w w:val="90"/>
          <w:sz w:val="19"/>
        </w:rPr>
        <w:t xml:space="preserve"> </w:t>
      </w:r>
      <w:r>
        <w:rPr>
          <w:w w:val="90"/>
          <w:sz w:val="19"/>
        </w:rPr>
        <w:t>circuit</w:t>
      </w:r>
      <w:r>
        <w:rPr>
          <w:spacing w:val="30"/>
          <w:w w:val="90"/>
          <w:sz w:val="19"/>
        </w:rPr>
        <w:t xml:space="preserve"> </w:t>
      </w:r>
      <w:r>
        <w:rPr>
          <w:w w:val="90"/>
          <w:sz w:val="19"/>
        </w:rPr>
        <w:t>protection;</w:t>
      </w:r>
    </w:p>
    <w:p w14:paraId="384F42A7" w14:textId="77777777" w:rsidR="00343FF6" w:rsidRDefault="00343FF6">
      <w:pPr>
        <w:pStyle w:val="BodyText"/>
        <w:spacing w:before="7"/>
        <w:rPr>
          <w:sz w:val="20"/>
        </w:rPr>
      </w:pPr>
    </w:p>
    <w:p w14:paraId="53BCD38A" w14:textId="77777777" w:rsidR="00343FF6" w:rsidRDefault="00635E89">
      <w:pPr>
        <w:pStyle w:val="ListParagraph"/>
        <w:numPr>
          <w:ilvl w:val="0"/>
          <w:numId w:val="79"/>
        </w:numPr>
        <w:tabs>
          <w:tab w:val="left" w:pos="402"/>
        </w:tabs>
        <w:ind w:right="0"/>
        <w:rPr>
          <w:sz w:val="19"/>
        </w:rPr>
      </w:pPr>
      <w:r>
        <w:rPr>
          <w:w w:val="90"/>
          <w:sz w:val="19"/>
        </w:rPr>
        <w:t>unit</w:t>
      </w:r>
      <w:r>
        <w:rPr>
          <w:spacing w:val="23"/>
          <w:w w:val="90"/>
          <w:sz w:val="19"/>
        </w:rPr>
        <w:t xml:space="preserve"> </w:t>
      </w:r>
      <w:r>
        <w:rPr>
          <w:w w:val="90"/>
          <w:sz w:val="19"/>
        </w:rPr>
        <w:t>transformer</w:t>
      </w:r>
      <w:r>
        <w:rPr>
          <w:spacing w:val="28"/>
          <w:w w:val="90"/>
          <w:sz w:val="19"/>
        </w:rPr>
        <w:t xml:space="preserve"> </w:t>
      </w:r>
      <w:r>
        <w:rPr>
          <w:w w:val="90"/>
          <w:sz w:val="19"/>
        </w:rPr>
        <w:t>protection;</w:t>
      </w:r>
    </w:p>
    <w:p w14:paraId="0E0C2AEE" w14:textId="77777777" w:rsidR="00343FF6" w:rsidRDefault="00343FF6">
      <w:pPr>
        <w:pStyle w:val="BodyText"/>
        <w:spacing w:before="5"/>
        <w:rPr>
          <w:sz w:val="20"/>
        </w:rPr>
      </w:pPr>
    </w:p>
    <w:p w14:paraId="03D79F1E" w14:textId="77777777" w:rsidR="00343FF6" w:rsidRDefault="00635E89">
      <w:pPr>
        <w:pStyle w:val="ListParagraph"/>
        <w:numPr>
          <w:ilvl w:val="0"/>
          <w:numId w:val="79"/>
        </w:numPr>
        <w:tabs>
          <w:tab w:val="left" w:pos="402"/>
        </w:tabs>
        <w:ind w:right="0"/>
        <w:rPr>
          <w:sz w:val="19"/>
        </w:rPr>
      </w:pPr>
      <w:r>
        <w:rPr>
          <w:w w:val="90"/>
          <w:sz w:val="19"/>
        </w:rPr>
        <w:t>back-up</w:t>
      </w:r>
      <w:r>
        <w:rPr>
          <w:spacing w:val="26"/>
          <w:w w:val="90"/>
          <w:sz w:val="19"/>
        </w:rPr>
        <w:t xml:space="preserve"> </w:t>
      </w:r>
      <w:r>
        <w:rPr>
          <w:w w:val="90"/>
          <w:sz w:val="19"/>
        </w:rPr>
        <w:t>against</w:t>
      </w:r>
      <w:r>
        <w:rPr>
          <w:spacing w:val="28"/>
          <w:w w:val="90"/>
          <w:sz w:val="19"/>
        </w:rPr>
        <w:t xml:space="preserve"> </w:t>
      </w:r>
      <w:r>
        <w:rPr>
          <w:w w:val="90"/>
          <w:sz w:val="19"/>
        </w:rPr>
        <w:t>protection</w:t>
      </w:r>
      <w:r>
        <w:rPr>
          <w:spacing w:val="28"/>
          <w:w w:val="90"/>
          <w:sz w:val="19"/>
        </w:rPr>
        <w:t xml:space="preserve"> </w:t>
      </w:r>
      <w:r>
        <w:rPr>
          <w:w w:val="90"/>
          <w:sz w:val="19"/>
        </w:rPr>
        <w:t>and</w:t>
      </w:r>
      <w:r>
        <w:rPr>
          <w:spacing w:val="28"/>
          <w:w w:val="90"/>
          <w:sz w:val="19"/>
        </w:rPr>
        <w:t xml:space="preserve"> </w:t>
      </w:r>
      <w:r>
        <w:rPr>
          <w:w w:val="90"/>
          <w:sz w:val="19"/>
        </w:rPr>
        <w:t>switchgear</w:t>
      </w:r>
      <w:r>
        <w:rPr>
          <w:spacing w:val="33"/>
          <w:w w:val="90"/>
          <w:sz w:val="19"/>
        </w:rPr>
        <w:t xml:space="preserve"> </w:t>
      </w:r>
      <w:r>
        <w:rPr>
          <w:w w:val="90"/>
          <w:sz w:val="19"/>
        </w:rPr>
        <w:t>malfunction.</w:t>
      </w:r>
    </w:p>
    <w:p w14:paraId="01FFED49" w14:textId="77777777" w:rsidR="00343FF6" w:rsidRDefault="00343FF6">
      <w:pPr>
        <w:pStyle w:val="BodyText"/>
        <w:spacing w:before="4"/>
        <w:rPr>
          <w:sz w:val="21"/>
        </w:rPr>
      </w:pPr>
    </w:p>
    <w:p w14:paraId="523EC383" w14:textId="77777777" w:rsidR="00343FF6" w:rsidRDefault="00635E89">
      <w:pPr>
        <w:pStyle w:val="ListParagraph"/>
        <w:numPr>
          <w:ilvl w:val="0"/>
          <w:numId w:val="80"/>
        </w:numPr>
        <w:tabs>
          <w:tab w:val="left" w:pos="540"/>
        </w:tabs>
        <w:spacing w:line="228" w:lineRule="auto"/>
        <w:ind w:firstLine="0"/>
        <w:rPr>
          <w:sz w:val="19"/>
        </w:rPr>
      </w:pP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and</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owner</w:t>
      </w:r>
      <w:r>
        <w:rPr>
          <w:spacing w:val="1"/>
          <w:w w:val="95"/>
          <w:sz w:val="19"/>
        </w:rPr>
        <w:t xml:space="preserve"> </w:t>
      </w:r>
      <w:r>
        <w:rPr>
          <w:w w:val="95"/>
          <w:sz w:val="19"/>
        </w:rPr>
        <w:t>or</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distribution system operator shall agree on any changes to the protection schemes relev</w:t>
      </w:r>
      <w:r>
        <w:rPr>
          <w:w w:val="95"/>
          <w:sz w:val="19"/>
        </w:rPr>
        <w:t>ant for</w:t>
      </w:r>
      <w:r>
        <w:rPr>
          <w:spacing w:val="1"/>
          <w:w w:val="95"/>
          <w:sz w:val="19"/>
        </w:rPr>
        <w:t xml:space="preserve"> </w:t>
      </w:r>
      <w:r>
        <w:rPr>
          <w:w w:val="95"/>
          <w:sz w:val="19"/>
        </w:rPr>
        <w:t>the transmission-</w:t>
      </w:r>
      <w:r>
        <w:rPr>
          <w:spacing w:val="1"/>
          <w:w w:val="95"/>
          <w:sz w:val="19"/>
        </w:rPr>
        <w:t xml:space="preserve"> </w:t>
      </w:r>
      <w:r>
        <w:rPr>
          <w:w w:val="95"/>
          <w:sz w:val="19"/>
        </w:rPr>
        <w:t>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or</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system,</w:t>
      </w:r>
      <w:r>
        <w:rPr>
          <w:spacing w:val="1"/>
          <w:w w:val="95"/>
          <w:sz w:val="19"/>
        </w:rPr>
        <w:t xml:space="preserve"> </w:t>
      </w:r>
      <w:r>
        <w:rPr>
          <w:w w:val="95"/>
          <w:sz w:val="19"/>
        </w:rPr>
        <w:t>and</w:t>
      </w:r>
      <w:r>
        <w:rPr>
          <w:spacing w:val="1"/>
          <w:w w:val="95"/>
          <w:sz w:val="19"/>
        </w:rPr>
        <w:t xml:space="preserve"> </w:t>
      </w:r>
      <w:r>
        <w:rPr>
          <w:w w:val="95"/>
          <w:sz w:val="19"/>
        </w:rPr>
        <w:t>on</w:t>
      </w:r>
      <w:r>
        <w:rPr>
          <w:spacing w:val="1"/>
          <w:w w:val="95"/>
          <w:sz w:val="19"/>
        </w:rPr>
        <w:t xml:space="preserve"> </w:t>
      </w:r>
      <w:r>
        <w:rPr>
          <w:w w:val="95"/>
          <w:sz w:val="19"/>
        </w:rPr>
        <w:t>the</w:t>
      </w:r>
      <w:r>
        <w:rPr>
          <w:spacing w:val="1"/>
          <w:w w:val="95"/>
          <w:sz w:val="19"/>
        </w:rPr>
        <w:t xml:space="preserve"> </w:t>
      </w:r>
      <w:r>
        <w:rPr>
          <w:w w:val="95"/>
          <w:sz w:val="19"/>
        </w:rPr>
        <w:t>arrangements</w:t>
      </w:r>
      <w:r>
        <w:rPr>
          <w:spacing w:val="1"/>
          <w:w w:val="95"/>
          <w:sz w:val="19"/>
        </w:rPr>
        <w:t xml:space="preserve"> </w:t>
      </w:r>
      <w:r>
        <w:rPr>
          <w:w w:val="95"/>
          <w:sz w:val="19"/>
        </w:rPr>
        <w:t>for</w:t>
      </w:r>
      <w:r>
        <w:rPr>
          <w:spacing w:val="1"/>
          <w:w w:val="95"/>
          <w:sz w:val="19"/>
        </w:rPr>
        <w:t xml:space="preserve"> </w:t>
      </w:r>
      <w:r>
        <w:rPr>
          <w:w w:val="95"/>
          <w:sz w:val="19"/>
        </w:rPr>
        <w:t>the</w:t>
      </w:r>
      <w:r>
        <w:rPr>
          <w:spacing w:val="1"/>
          <w:w w:val="95"/>
          <w:sz w:val="19"/>
        </w:rPr>
        <w:t xml:space="preserve"> </w:t>
      </w:r>
      <w:r>
        <w:rPr>
          <w:w w:val="90"/>
          <w:sz w:val="19"/>
        </w:rPr>
        <w:t>protection</w:t>
      </w:r>
      <w:r>
        <w:rPr>
          <w:spacing w:val="24"/>
          <w:w w:val="90"/>
          <w:sz w:val="19"/>
        </w:rPr>
        <w:t xml:space="preserve"> </w:t>
      </w:r>
      <w:r>
        <w:rPr>
          <w:w w:val="90"/>
          <w:sz w:val="19"/>
        </w:rPr>
        <w:t>schemes</w:t>
      </w:r>
      <w:r>
        <w:rPr>
          <w:spacing w:val="25"/>
          <w:w w:val="90"/>
          <w:sz w:val="19"/>
        </w:rPr>
        <w:t xml:space="preserve"> </w:t>
      </w:r>
      <w:r>
        <w:rPr>
          <w:w w:val="90"/>
          <w:sz w:val="19"/>
        </w:rPr>
        <w:t>of</w:t>
      </w:r>
      <w:r>
        <w:rPr>
          <w:spacing w:val="30"/>
          <w:w w:val="90"/>
          <w:sz w:val="19"/>
        </w:rPr>
        <w:t xml:space="preserve"> </w:t>
      </w:r>
      <w:r>
        <w:rPr>
          <w:w w:val="90"/>
          <w:sz w:val="19"/>
        </w:rPr>
        <w:t>the</w:t>
      </w:r>
      <w:r>
        <w:rPr>
          <w:spacing w:val="25"/>
          <w:w w:val="90"/>
          <w:sz w:val="19"/>
        </w:rPr>
        <w:t xml:space="preserve"> </w:t>
      </w:r>
      <w:r>
        <w:rPr>
          <w:w w:val="90"/>
          <w:sz w:val="19"/>
        </w:rPr>
        <w:t>transmission-connected</w:t>
      </w:r>
      <w:r>
        <w:rPr>
          <w:spacing w:val="24"/>
          <w:w w:val="90"/>
          <w:sz w:val="19"/>
        </w:rPr>
        <w:t xml:space="preserve"> </w:t>
      </w:r>
      <w:r>
        <w:rPr>
          <w:w w:val="90"/>
          <w:sz w:val="19"/>
        </w:rPr>
        <w:t>demand</w:t>
      </w:r>
      <w:r>
        <w:rPr>
          <w:spacing w:val="24"/>
          <w:w w:val="90"/>
          <w:sz w:val="19"/>
        </w:rPr>
        <w:t xml:space="preserve"> </w:t>
      </w:r>
      <w:r>
        <w:rPr>
          <w:w w:val="90"/>
          <w:sz w:val="19"/>
        </w:rPr>
        <w:t>facility</w:t>
      </w:r>
      <w:r>
        <w:rPr>
          <w:spacing w:val="18"/>
          <w:w w:val="90"/>
          <w:sz w:val="19"/>
        </w:rPr>
        <w:t xml:space="preserve"> </w:t>
      </w:r>
      <w:r>
        <w:rPr>
          <w:w w:val="90"/>
          <w:sz w:val="19"/>
        </w:rPr>
        <w:t>or</w:t>
      </w:r>
      <w:r>
        <w:rPr>
          <w:spacing w:val="32"/>
          <w:w w:val="90"/>
          <w:sz w:val="19"/>
        </w:rPr>
        <w:t xml:space="preserve"> </w:t>
      </w:r>
      <w:r>
        <w:rPr>
          <w:w w:val="90"/>
          <w:sz w:val="19"/>
        </w:rPr>
        <w:t>the</w:t>
      </w:r>
      <w:r>
        <w:rPr>
          <w:spacing w:val="24"/>
          <w:w w:val="90"/>
          <w:sz w:val="19"/>
        </w:rPr>
        <w:t xml:space="preserve"> </w:t>
      </w:r>
      <w:r>
        <w:rPr>
          <w:w w:val="90"/>
          <w:sz w:val="19"/>
        </w:rPr>
        <w:t>transmission-connected</w:t>
      </w:r>
      <w:r>
        <w:rPr>
          <w:spacing w:val="25"/>
          <w:w w:val="90"/>
          <w:sz w:val="19"/>
        </w:rPr>
        <w:t xml:space="preserve"> </w:t>
      </w:r>
      <w:r>
        <w:rPr>
          <w:w w:val="90"/>
          <w:sz w:val="19"/>
        </w:rPr>
        <w:t>distribution</w:t>
      </w:r>
      <w:r>
        <w:rPr>
          <w:spacing w:val="24"/>
          <w:w w:val="90"/>
          <w:sz w:val="19"/>
        </w:rPr>
        <w:t xml:space="preserve"> </w:t>
      </w:r>
      <w:r>
        <w:rPr>
          <w:w w:val="90"/>
          <w:sz w:val="19"/>
        </w:rPr>
        <w:t>system.</w:t>
      </w:r>
    </w:p>
    <w:p w14:paraId="4CDF690F" w14:textId="77777777" w:rsidR="00343FF6" w:rsidRDefault="00343FF6">
      <w:pPr>
        <w:pStyle w:val="BodyText"/>
        <w:rPr>
          <w:sz w:val="22"/>
        </w:rPr>
      </w:pPr>
    </w:p>
    <w:p w14:paraId="31CE4795" w14:textId="77777777" w:rsidR="00343FF6" w:rsidRDefault="00343FF6">
      <w:pPr>
        <w:pStyle w:val="BodyText"/>
        <w:rPr>
          <w:sz w:val="22"/>
        </w:rPr>
      </w:pPr>
    </w:p>
    <w:p w14:paraId="519CDE84" w14:textId="77777777" w:rsidR="00343FF6" w:rsidRDefault="00343FF6">
      <w:pPr>
        <w:pStyle w:val="BodyText"/>
        <w:spacing w:before="8"/>
      </w:pPr>
    </w:p>
    <w:p w14:paraId="0A11616C"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17</w:t>
      </w:r>
    </w:p>
    <w:p w14:paraId="57D31C30" w14:textId="77777777" w:rsidR="00343FF6" w:rsidRDefault="00343FF6">
      <w:pPr>
        <w:pStyle w:val="BodyText"/>
        <w:spacing w:before="5"/>
        <w:rPr>
          <w:i/>
          <w:sz w:val="31"/>
        </w:rPr>
      </w:pPr>
    </w:p>
    <w:p w14:paraId="58ED40DE" w14:textId="77777777" w:rsidR="00343FF6" w:rsidRDefault="00635E89">
      <w:pPr>
        <w:pStyle w:val="Heading1"/>
        <w:spacing w:before="1"/>
        <w:ind w:left="617"/>
      </w:pPr>
      <w:r>
        <w:rPr>
          <w:w w:val="95"/>
        </w:rPr>
        <w:t>Control</w:t>
      </w:r>
      <w:r>
        <w:rPr>
          <w:spacing w:val="5"/>
          <w:w w:val="95"/>
        </w:rPr>
        <w:t xml:space="preserve"> </w:t>
      </w:r>
      <w:r>
        <w:rPr>
          <w:w w:val="95"/>
        </w:rPr>
        <w:t>requirements</w:t>
      </w:r>
    </w:p>
    <w:p w14:paraId="20DE5FEA" w14:textId="77777777" w:rsidR="00343FF6" w:rsidRDefault="00343FF6">
      <w:pPr>
        <w:pStyle w:val="BodyText"/>
        <w:spacing w:before="5"/>
        <w:rPr>
          <w:rFonts w:ascii="Book Antiqua"/>
          <w:b/>
          <w:sz w:val="30"/>
        </w:rPr>
      </w:pPr>
    </w:p>
    <w:p w14:paraId="0E1250A1" w14:textId="77777777" w:rsidR="00343FF6" w:rsidRDefault="00635E89">
      <w:pPr>
        <w:pStyle w:val="ListParagraph"/>
        <w:numPr>
          <w:ilvl w:val="0"/>
          <w:numId w:val="78"/>
        </w:numPr>
        <w:tabs>
          <w:tab w:val="left" w:pos="540"/>
        </w:tabs>
        <w:spacing w:before="1" w:line="228" w:lineRule="auto"/>
        <w:ind w:firstLine="0"/>
        <w:rPr>
          <w:sz w:val="19"/>
        </w:rPr>
      </w:pP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and</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owner</w:t>
      </w:r>
      <w:r>
        <w:rPr>
          <w:spacing w:val="1"/>
          <w:w w:val="95"/>
          <w:sz w:val="19"/>
        </w:rPr>
        <w:t xml:space="preserve"> </w:t>
      </w:r>
      <w:r>
        <w:rPr>
          <w:w w:val="95"/>
          <w:sz w:val="19"/>
        </w:rPr>
        <w:t>or</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0"/>
          <w:sz w:val="19"/>
        </w:rPr>
        <w:t>distribution system operator shall agree on the schemes and settings of the different control devices of the transmission-</w:t>
      </w:r>
      <w:r>
        <w:rPr>
          <w:spacing w:val="1"/>
          <w:w w:val="90"/>
          <w:sz w:val="19"/>
        </w:rPr>
        <w:t xml:space="preserve"> </w:t>
      </w:r>
      <w:r>
        <w:rPr>
          <w:w w:val="95"/>
          <w:sz w:val="19"/>
        </w:rPr>
        <w:t>connected</w:t>
      </w:r>
      <w:r>
        <w:rPr>
          <w:spacing w:val="3"/>
          <w:w w:val="95"/>
          <w:sz w:val="19"/>
        </w:rPr>
        <w:t xml:space="preserve"> </w:t>
      </w:r>
      <w:r>
        <w:rPr>
          <w:w w:val="95"/>
          <w:sz w:val="19"/>
        </w:rPr>
        <w:t>demand</w:t>
      </w:r>
      <w:r>
        <w:rPr>
          <w:spacing w:val="5"/>
          <w:w w:val="95"/>
          <w:sz w:val="19"/>
        </w:rPr>
        <w:t xml:space="preserve"> </w:t>
      </w:r>
      <w:r>
        <w:rPr>
          <w:w w:val="95"/>
          <w:sz w:val="19"/>
        </w:rPr>
        <w:t>facility</w:t>
      </w:r>
      <w:r>
        <w:rPr>
          <w:spacing w:val="3"/>
          <w:w w:val="95"/>
          <w:sz w:val="19"/>
        </w:rPr>
        <w:t xml:space="preserve"> </w:t>
      </w:r>
      <w:r>
        <w:rPr>
          <w:w w:val="95"/>
          <w:sz w:val="19"/>
        </w:rPr>
        <w:t>or</w:t>
      </w:r>
      <w:r>
        <w:rPr>
          <w:spacing w:val="11"/>
          <w:w w:val="95"/>
          <w:sz w:val="19"/>
        </w:rPr>
        <w:t xml:space="preserve"> </w:t>
      </w:r>
      <w:r>
        <w:rPr>
          <w:w w:val="95"/>
          <w:sz w:val="19"/>
        </w:rPr>
        <w:t>the</w:t>
      </w:r>
      <w:r>
        <w:rPr>
          <w:spacing w:val="5"/>
          <w:w w:val="95"/>
          <w:sz w:val="19"/>
        </w:rPr>
        <w:t xml:space="preserve"> </w:t>
      </w:r>
      <w:r>
        <w:rPr>
          <w:w w:val="95"/>
          <w:sz w:val="19"/>
        </w:rPr>
        <w:t>transmission-connected</w:t>
      </w:r>
      <w:r>
        <w:rPr>
          <w:spacing w:val="6"/>
          <w:w w:val="95"/>
          <w:sz w:val="19"/>
        </w:rPr>
        <w:t xml:space="preserve"> </w:t>
      </w:r>
      <w:r>
        <w:rPr>
          <w:w w:val="95"/>
          <w:sz w:val="19"/>
        </w:rPr>
        <w:t>distribution</w:t>
      </w:r>
      <w:r>
        <w:rPr>
          <w:spacing w:val="6"/>
          <w:w w:val="95"/>
          <w:sz w:val="19"/>
        </w:rPr>
        <w:t xml:space="preserve"> </w:t>
      </w:r>
      <w:r>
        <w:rPr>
          <w:w w:val="95"/>
          <w:sz w:val="19"/>
        </w:rPr>
        <w:t>system</w:t>
      </w:r>
      <w:r>
        <w:rPr>
          <w:spacing w:val="6"/>
          <w:w w:val="95"/>
          <w:sz w:val="19"/>
        </w:rPr>
        <w:t xml:space="preserve"> </w:t>
      </w:r>
      <w:r>
        <w:rPr>
          <w:w w:val="95"/>
          <w:sz w:val="19"/>
        </w:rPr>
        <w:t>relevant</w:t>
      </w:r>
      <w:r>
        <w:rPr>
          <w:spacing w:val="6"/>
          <w:w w:val="95"/>
          <w:sz w:val="19"/>
        </w:rPr>
        <w:t xml:space="preserve"> </w:t>
      </w:r>
      <w:r>
        <w:rPr>
          <w:w w:val="95"/>
          <w:sz w:val="19"/>
        </w:rPr>
        <w:t>for</w:t>
      </w:r>
      <w:r>
        <w:rPr>
          <w:spacing w:val="6"/>
          <w:w w:val="95"/>
          <w:sz w:val="19"/>
        </w:rPr>
        <w:t xml:space="preserve"> </w:t>
      </w:r>
      <w:r>
        <w:rPr>
          <w:w w:val="95"/>
          <w:sz w:val="19"/>
        </w:rPr>
        <w:t>system</w:t>
      </w:r>
      <w:r>
        <w:rPr>
          <w:spacing w:val="3"/>
          <w:w w:val="95"/>
          <w:sz w:val="19"/>
        </w:rPr>
        <w:t xml:space="preserve"> </w:t>
      </w:r>
      <w:r>
        <w:rPr>
          <w:w w:val="95"/>
          <w:sz w:val="19"/>
        </w:rPr>
        <w:t>security.</w:t>
      </w:r>
    </w:p>
    <w:p w14:paraId="6FABE1F0" w14:textId="77777777" w:rsidR="00343FF6" w:rsidRDefault="00343FF6">
      <w:pPr>
        <w:pStyle w:val="BodyText"/>
        <w:spacing w:before="4"/>
        <w:rPr>
          <w:sz w:val="31"/>
        </w:rPr>
      </w:pPr>
    </w:p>
    <w:p w14:paraId="3007AFE5" w14:textId="77777777" w:rsidR="00343FF6" w:rsidRDefault="00635E89">
      <w:pPr>
        <w:pStyle w:val="ListParagraph"/>
        <w:numPr>
          <w:ilvl w:val="0"/>
          <w:numId w:val="78"/>
        </w:numPr>
        <w:tabs>
          <w:tab w:val="left" w:pos="538"/>
          <w:tab w:val="left" w:pos="540"/>
        </w:tabs>
        <w:ind w:left="539" w:right="0" w:hanging="433"/>
        <w:rPr>
          <w:sz w:val="19"/>
        </w:rPr>
      </w:pPr>
      <w:r>
        <w:rPr>
          <w:w w:val="90"/>
          <w:sz w:val="19"/>
        </w:rPr>
        <w:t>The</w:t>
      </w:r>
      <w:r>
        <w:rPr>
          <w:spacing w:val="17"/>
          <w:w w:val="90"/>
          <w:sz w:val="19"/>
        </w:rPr>
        <w:t xml:space="preserve"> </w:t>
      </w:r>
      <w:r>
        <w:rPr>
          <w:w w:val="90"/>
          <w:sz w:val="19"/>
        </w:rPr>
        <w:t>agreement</w:t>
      </w:r>
      <w:r>
        <w:rPr>
          <w:spacing w:val="19"/>
          <w:w w:val="90"/>
          <w:sz w:val="19"/>
        </w:rPr>
        <w:t xml:space="preserve"> </w:t>
      </w:r>
      <w:r>
        <w:rPr>
          <w:w w:val="90"/>
          <w:sz w:val="19"/>
        </w:rPr>
        <w:t>shall</w:t>
      </w:r>
      <w:r>
        <w:rPr>
          <w:spacing w:val="19"/>
          <w:w w:val="90"/>
          <w:sz w:val="19"/>
        </w:rPr>
        <w:t xml:space="preserve"> </w:t>
      </w:r>
      <w:r>
        <w:rPr>
          <w:w w:val="90"/>
          <w:sz w:val="19"/>
        </w:rPr>
        <w:t>cover</w:t>
      </w:r>
      <w:r>
        <w:rPr>
          <w:spacing w:val="19"/>
          <w:w w:val="90"/>
          <w:sz w:val="19"/>
        </w:rPr>
        <w:t xml:space="preserve"> </w:t>
      </w:r>
      <w:r>
        <w:rPr>
          <w:w w:val="90"/>
          <w:sz w:val="19"/>
        </w:rPr>
        <w:t>at</w:t>
      </w:r>
      <w:r>
        <w:rPr>
          <w:spacing w:val="20"/>
          <w:w w:val="90"/>
          <w:sz w:val="19"/>
        </w:rPr>
        <w:t xml:space="preserve"> </w:t>
      </w:r>
      <w:r>
        <w:rPr>
          <w:w w:val="90"/>
          <w:sz w:val="19"/>
        </w:rPr>
        <w:t>least</w:t>
      </w:r>
      <w:r>
        <w:rPr>
          <w:spacing w:val="18"/>
          <w:w w:val="90"/>
          <w:sz w:val="19"/>
        </w:rPr>
        <w:t xml:space="preserve"> </w:t>
      </w:r>
      <w:r>
        <w:rPr>
          <w:w w:val="90"/>
          <w:sz w:val="19"/>
        </w:rPr>
        <w:t>the</w:t>
      </w:r>
      <w:r>
        <w:rPr>
          <w:spacing w:val="19"/>
          <w:w w:val="90"/>
          <w:sz w:val="19"/>
        </w:rPr>
        <w:t xml:space="preserve"> </w:t>
      </w:r>
      <w:r>
        <w:rPr>
          <w:w w:val="90"/>
          <w:sz w:val="19"/>
        </w:rPr>
        <w:t>following</w:t>
      </w:r>
      <w:r>
        <w:rPr>
          <w:spacing w:val="16"/>
          <w:w w:val="90"/>
          <w:sz w:val="19"/>
        </w:rPr>
        <w:t xml:space="preserve"> </w:t>
      </w:r>
      <w:r>
        <w:rPr>
          <w:w w:val="90"/>
          <w:sz w:val="19"/>
        </w:rPr>
        <w:t>elements:</w:t>
      </w:r>
    </w:p>
    <w:p w14:paraId="31F3B9D6" w14:textId="77777777" w:rsidR="00343FF6" w:rsidRDefault="00343FF6">
      <w:pPr>
        <w:pStyle w:val="BodyText"/>
        <w:spacing w:before="6"/>
        <w:rPr>
          <w:sz w:val="20"/>
        </w:rPr>
      </w:pPr>
    </w:p>
    <w:p w14:paraId="6E2D11D1" w14:textId="77777777" w:rsidR="00343FF6" w:rsidRDefault="00635E89">
      <w:pPr>
        <w:pStyle w:val="ListParagraph"/>
        <w:numPr>
          <w:ilvl w:val="0"/>
          <w:numId w:val="77"/>
        </w:numPr>
        <w:tabs>
          <w:tab w:val="left" w:pos="402"/>
        </w:tabs>
        <w:ind w:right="0"/>
        <w:rPr>
          <w:sz w:val="19"/>
        </w:rPr>
      </w:pPr>
      <w:r>
        <w:rPr>
          <w:w w:val="90"/>
          <w:sz w:val="19"/>
        </w:rPr>
        <w:t>isolated</w:t>
      </w:r>
      <w:r>
        <w:rPr>
          <w:spacing w:val="11"/>
          <w:w w:val="90"/>
          <w:sz w:val="19"/>
        </w:rPr>
        <w:t xml:space="preserve"> </w:t>
      </w:r>
      <w:r>
        <w:rPr>
          <w:w w:val="90"/>
          <w:sz w:val="19"/>
        </w:rPr>
        <w:t>(network)</w:t>
      </w:r>
      <w:r>
        <w:rPr>
          <w:spacing w:val="11"/>
          <w:w w:val="90"/>
          <w:sz w:val="19"/>
        </w:rPr>
        <w:t xml:space="preserve"> </w:t>
      </w:r>
      <w:r>
        <w:rPr>
          <w:w w:val="90"/>
          <w:sz w:val="19"/>
        </w:rPr>
        <w:t>operation;</w:t>
      </w:r>
    </w:p>
    <w:p w14:paraId="52117F47" w14:textId="77777777" w:rsidR="00343FF6" w:rsidRDefault="00343FF6">
      <w:pPr>
        <w:pStyle w:val="BodyText"/>
        <w:spacing w:before="7"/>
        <w:rPr>
          <w:sz w:val="20"/>
        </w:rPr>
      </w:pPr>
    </w:p>
    <w:p w14:paraId="044CA67B" w14:textId="368CFC1D" w:rsidR="00343FF6" w:rsidRPr="00B12060" w:rsidRDefault="00635E89">
      <w:pPr>
        <w:pStyle w:val="ListParagraph"/>
        <w:numPr>
          <w:ilvl w:val="0"/>
          <w:numId w:val="77"/>
        </w:numPr>
        <w:tabs>
          <w:tab w:val="left" w:pos="402"/>
        </w:tabs>
        <w:ind w:right="0"/>
        <w:rPr>
          <w:sz w:val="19"/>
        </w:rPr>
      </w:pPr>
      <w:r>
        <w:rPr>
          <w:w w:val="95"/>
          <w:sz w:val="19"/>
        </w:rPr>
        <w:t>damping</w:t>
      </w:r>
      <w:r>
        <w:rPr>
          <w:spacing w:val="-1"/>
          <w:w w:val="95"/>
          <w:sz w:val="19"/>
        </w:rPr>
        <w:t xml:space="preserve"> </w:t>
      </w:r>
      <w:r>
        <w:rPr>
          <w:w w:val="95"/>
          <w:sz w:val="19"/>
        </w:rPr>
        <w:t>of</w:t>
      </w:r>
      <w:r>
        <w:rPr>
          <w:spacing w:val="-4"/>
          <w:w w:val="95"/>
          <w:sz w:val="19"/>
        </w:rPr>
        <w:t xml:space="preserve"> </w:t>
      </w:r>
      <w:r>
        <w:rPr>
          <w:w w:val="95"/>
          <w:sz w:val="19"/>
        </w:rPr>
        <w:t>oscillations;</w:t>
      </w:r>
    </w:p>
    <w:p w14:paraId="6B67A759" w14:textId="77777777" w:rsidR="00B12060" w:rsidRPr="00B12060" w:rsidRDefault="00B12060" w:rsidP="00B12060">
      <w:pPr>
        <w:pStyle w:val="ListParagraph"/>
        <w:rPr>
          <w:sz w:val="19"/>
        </w:rPr>
      </w:pPr>
    </w:p>
    <w:p w14:paraId="64E8898A" w14:textId="77777777" w:rsidR="00343FF6" w:rsidRDefault="00635E89">
      <w:pPr>
        <w:pStyle w:val="ListParagraph"/>
        <w:numPr>
          <w:ilvl w:val="0"/>
          <w:numId w:val="77"/>
        </w:numPr>
        <w:tabs>
          <w:tab w:val="left" w:pos="402"/>
        </w:tabs>
        <w:spacing w:before="92"/>
        <w:ind w:right="0"/>
        <w:rPr>
          <w:sz w:val="19"/>
        </w:rPr>
      </w:pPr>
      <w:r>
        <w:rPr>
          <w:w w:val="90"/>
          <w:sz w:val="19"/>
        </w:rPr>
        <w:t>disturbances</w:t>
      </w:r>
      <w:r>
        <w:rPr>
          <w:spacing w:val="19"/>
          <w:w w:val="90"/>
          <w:sz w:val="19"/>
        </w:rPr>
        <w:t xml:space="preserve"> </w:t>
      </w:r>
      <w:r>
        <w:rPr>
          <w:w w:val="90"/>
          <w:sz w:val="19"/>
        </w:rPr>
        <w:t>to</w:t>
      </w:r>
      <w:r>
        <w:rPr>
          <w:spacing w:val="18"/>
          <w:w w:val="90"/>
          <w:sz w:val="19"/>
        </w:rPr>
        <w:t xml:space="preserve"> </w:t>
      </w:r>
      <w:r>
        <w:rPr>
          <w:w w:val="90"/>
          <w:sz w:val="19"/>
        </w:rPr>
        <w:t>the</w:t>
      </w:r>
      <w:r>
        <w:rPr>
          <w:spacing w:val="20"/>
          <w:w w:val="90"/>
          <w:sz w:val="19"/>
        </w:rPr>
        <w:t xml:space="preserve"> </w:t>
      </w:r>
      <w:r>
        <w:rPr>
          <w:w w:val="90"/>
          <w:sz w:val="19"/>
        </w:rPr>
        <w:t>transmission</w:t>
      </w:r>
      <w:r>
        <w:rPr>
          <w:spacing w:val="21"/>
          <w:w w:val="90"/>
          <w:sz w:val="19"/>
        </w:rPr>
        <w:t xml:space="preserve"> </w:t>
      </w:r>
      <w:r>
        <w:rPr>
          <w:w w:val="90"/>
          <w:sz w:val="19"/>
        </w:rPr>
        <w:t>network;</w:t>
      </w:r>
    </w:p>
    <w:p w14:paraId="47F15E94" w14:textId="77777777" w:rsidR="00343FF6" w:rsidRDefault="00343FF6">
      <w:pPr>
        <w:pStyle w:val="BodyText"/>
        <w:spacing w:before="11"/>
        <w:rPr>
          <w:sz w:val="22"/>
        </w:rPr>
      </w:pPr>
    </w:p>
    <w:p w14:paraId="11C63FBE" w14:textId="77777777" w:rsidR="00343FF6" w:rsidRDefault="00635E89">
      <w:pPr>
        <w:pStyle w:val="ListParagraph"/>
        <w:numPr>
          <w:ilvl w:val="0"/>
          <w:numId w:val="77"/>
        </w:numPr>
        <w:tabs>
          <w:tab w:val="left" w:pos="402"/>
        </w:tabs>
        <w:ind w:right="0"/>
        <w:rPr>
          <w:sz w:val="19"/>
        </w:rPr>
      </w:pPr>
      <w:r>
        <w:rPr>
          <w:w w:val="95"/>
          <w:sz w:val="19"/>
        </w:rPr>
        <w:t>automatic</w:t>
      </w:r>
      <w:r>
        <w:rPr>
          <w:spacing w:val="-4"/>
          <w:w w:val="95"/>
          <w:sz w:val="19"/>
        </w:rPr>
        <w:t xml:space="preserve"> </w:t>
      </w:r>
      <w:r>
        <w:rPr>
          <w:w w:val="95"/>
          <w:sz w:val="19"/>
        </w:rPr>
        <w:t>switching</w:t>
      </w:r>
      <w:r>
        <w:rPr>
          <w:spacing w:val="-3"/>
          <w:w w:val="95"/>
          <w:sz w:val="19"/>
        </w:rPr>
        <w:t xml:space="preserve"> </w:t>
      </w:r>
      <w:r>
        <w:rPr>
          <w:w w:val="95"/>
          <w:sz w:val="19"/>
        </w:rPr>
        <w:t>to</w:t>
      </w:r>
      <w:r>
        <w:rPr>
          <w:spacing w:val="-3"/>
          <w:w w:val="95"/>
          <w:sz w:val="19"/>
        </w:rPr>
        <w:t xml:space="preserve"> </w:t>
      </w:r>
      <w:r>
        <w:rPr>
          <w:w w:val="95"/>
          <w:sz w:val="19"/>
        </w:rPr>
        <w:t>emergency</w:t>
      </w:r>
      <w:r>
        <w:rPr>
          <w:spacing w:val="-4"/>
          <w:w w:val="95"/>
          <w:sz w:val="19"/>
        </w:rPr>
        <w:t xml:space="preserve"> </w:t>
      </w:r>
      <w:r>
        <w:rPr>
          <w:w w:val="95"/>
          <w:sz w:val="19"/>
        </w:rPr>
        <w:t>supply</w:t>
      </w:r>
      <w:r>
        <w:rPr>
          <w:spacing w:val="-2"/>
          <w:w w:val="95"/>
          <w:sz w:val="19"/>
        </w:rPr>
        <w:t xml:space="preserve"> </w:t>
      </w:r>
      <w:r>
        <w:rPr>
          <w:w w:val="95"/>
          <w:sz w:val="19"/>
        </w:rPr>
        <w:t>and</w:t>
      </w:r>
      <w:r>
        <w:rPr>
          <w:spacing w:val="-2"/>
          <w:w w:val="95"/>
          <w:sz w:val="19"/>
        </w:rPr>
        <w:t xml:space="preserve"> </w:t>
      </w:r>
      <w:r>
        <w:rPr>
          <w:w w:val="95"/>
          <w:sz w:val="19"/>
        </w:rPr>
        <w:t>restoration</w:t>
      </w:r>
      <w:r>
        <w:rPr>
          <w:spacing w:val="-2"/>
          <w:w w:val="95"/>
          <w:sz w:val="19"/>
        </w:rPr>
        <w:t xml:space="preserve"> </w:t>
      </w:r>
      <w:r>
        <w:rPr>
          <w:w w:val="95"/>
          <w:sz w:val="19"/>
        </w:rPr>
        <w:t>to</w:t>
      </w:r>
      <w:r>
        <w:rPr>
          <w:spacing w:val="-4"/>
          <w:w w:val="95"/>
          <w:sz w:val="19"/>
        </w:rPr>
        <w:t xml:space="preserve"> </w:t>
      </w:r>
      <w:r>
        <w:rPr>
          <w:w w:val="95"/>
          <w:sz w:val="19"/>
        </w:rPr>
        <w:t>normal</w:t>
      </w:r>
      <w:r>
        <w:rPr>
          <w:spacing w:val="-2"/>
          <w:w w:val="95"/>
          <w:sz w:val="19"/>
        </w:rPr>
        <w:t xml:space="preserve"> </w:t>
      </w:r>
      <w:r>
        <w:rPr>
          <w:w w:val="95"/>
          <w:sz w:val="19"/>
        </w:rPr>
        <w:t>topology;</w:t>
      </w:r>
    </w:p>
    <w:p w14:paraId="7D8805AE" w14:textId="77777777" w:rsidR="00343FF6" w:rsidRDefault="00343FF6">
      <w:pPr>
        <w:pStyle w:val="BodyText"/>
        <w:spacing w:before="11"/>
        <w:rPr>
          <w:sz w:val="22"/>
        </w:rPr>
      </w:pPr>
    </w:p>
    <w:p w14:paraId="664EE41D" w14:textId="77777777" w:rsidR="00343FF6" w:rsidRDefault="00635E89">
      <w:pPr>
        <w:pStyle w:val="ListParagraph"/>
        <w:numPr>
          <w:ilvl w:val="0"/>
          <w:numId w:val="77"/>
        </w:numPr>
        <w:tabs>
          <w:tab w:val="left" w:pos="402"/>
        </w:tabs>
        <w:ind w:right="0"/>
        <w:rPr>
          <w:sz w:val="19"/>
        </w:rPr>
      </w:pPr>
      <w:r>
        <w:rPr>
          <w:w w:val="90"/>
          <w:sz w:val="19"/>
        </w:rPr>
        <w:t>automatic</w:t>
      </w:r>
      <w:r>
        <w:rPr>
          <w:spacing w:val="15"/>
          <w:w w:val="90"/>
          <w:sz w:val="19"/>
        </w:rPr>
        <w:t xml:space="preserve"> </w:t>
      </w:r>
      <w:r>
        <w:rPr>
          <w:w w:val="90"/>
          <w:sz w:val="19"/>
        </w:rPr>
        <w:t>circuit-breaker</w:t>
      </w:r>
      <w:r>
        <w:rPr>
          <w:spacing w:val="20"/>
          <w:w w:val="90"/>
          <w:sz w:val="19"/>
        </w:rPr>
        <w:t xml:space="preserve"> </w:t>
      </w:r>
      <w:r>
        <w:rPr>
          <w:w w:val="90"/>
          <w:sz w:val="19"/>
        </w:rPr>
        <w:t>re-closure</w:t>
      </w:r>
      <w:r>
        <w:rPr>
          <w:spacing w:val="18"/>
          <w:w w:val="90"/>
          <w:sz w:val="19"/>
        </w:rPr>
        <w:t xml:space="preserve"> </w:t>
      </w:r>
      <w:r>
        <w:rPr>
          <w:w w:val="90"/>
          <w:sz w:val="19"/>
        </w:rPr>
        <w:t>(on</w:t>
      </w:r>
      <w:r>
        <w:rPr>
          <w:spacing w:val="19"/>
          <w:w w:val="90"/>
          <w:sz w:val="19"/>
        </w:rPr>
        <w:t xml:space="preserve"> </w:t>
      </w:r>
      <w:r>
        <w:rPr>
          <w:w w:val="90"/>
          <w:sz w:val="19"/>
        </w:rPr>
        <w:t>1-phase</w:t>
      </w:r>
      <w:r>
        <w:rPr>
          <w:spacing w:val="18"/>
          <w:w w:val="90"/>
          <w:sz w:val="19"/>
        </w:rPr>
        <w:t xml:space="preserve"> </w:t>
      </w:r>
      <w:r>
        <w:rPr>
          <w:w w:val="90"/>
          <w:sz w:val="19"/>
        </w:rPr>
        <w:t>faults).</w:t>
      </w:r>
    </w:p>
    <w:p w14:paraId="7B9208C5" w14:textId="77777777" w:rsidR="00343FF6" w:rsidRDefault="00343FF6">
      <w:pPr>
        <w:pStyle w:val="BodyText"/>
        <w:spacing w:before="9"/>
        <w:rPr>
          <w:sz w:val="23"/>
        </w:rPr>
      </w:pPr>
    </w:p>
    <w:p w14:paraId="2C675E69" w14:textId="77777777" w:rsidR="00343FF6" w:rsidRDefault="00635E89">
      <w:pPr>
        <w:pStyle w:val="ListParagraph"/>
        <w:numPr>
          <w:ilvl w:val="0"/>
          <w:numId w:val="78"/>
        </w:numPr>
        <w:tabs>
          <w:tab w:val="left" w:pos="540"/>
        </w:tabs>
        <w:spacing w:line="228" w:lineRule="auto"/>
        <w:ind w:right="123" w:firstLine="0"/>
        <w:rPr>
          <w:sz w:val="19"/>
        </w:rPr>
      </w:pPr>
      <w:r>
        <w:rPr>
          <w:w w:val="95"/>
          <w:sz w:val="19"/>
        </w:rPr>
        <w:lastRenderedPageBreak/>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and</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owner</w:t>
      </w:r>
      <w:r>
        <w:rPr>
          <w:spacing w:val="1"/>
          <w:w w:val="95"/>
          <w:sz w:val="19"/>
        </w:rPr>
        <w:t xml:space="preserve"> </w:t>
      </w:r>
      <w:r>
        <w:rPr>
          <w:w w:val="95"/>
          <w:sz w:val="19"/>
        </w:rPr>
        <w:t>or</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distribution system operator shall agree on any changes to the schemes and settings of the different control devices of</w:t>
      </w:r>
      <w:r>
        <w:rPr>
          <w:spacing w:val="1"/>
          <w:w w:val="95"/>
          <w:sz w:val="19"/>
        </w:rPr>
        <w:t xml:space="preserve"> </w:t>
      </w:r>
      <w:r>
        <w:rPr>
          <w:w w:val="95"/>
          <w:sz w:val="19"/>
        </w:rPr>
        <w:t>the transmission-connected demand facility or</w:t>
      </w:r>
      <w:r>
        <w:rPr>
          <w:spacing w:val="1"/>
          <w:w w:val="95"/>
          <w:sz w:val="19"/>
        </w:rPr>
        <w:t xml:space="preserve"> </w:t>
      </w:r>
      <w:r>
        <w:rPr>
          <w:w w:val="95"/>
          <w:sz w:val="19"/>
        </w:rPr>
        <w:t>the transmission-connected distribution system relevant for system</w:t>
      </w:r>
      <w:r>
        <w:rPr>
          <w:spacing w:val="1"/>
          <w:w w:val="95"/>
          <w:sz w:val="19"/>
        </w:rPr>
        <w:t xml:space="preserve"> </w:t>
      </w:r>
      <w:r>
        <w:rPr>
          <w:sz w:val="19"/>
        </w:rPr>
        <w:t>security.</w:t>
      </w:r>
    </w:p>
    <w:p w14:paraId="149DAAE7" w14:textId="77777777" w:rsidR="00343FF6" w:rsidRDefault="00343FF6">
      <w:pPr>
        <w:pStyle w:val="BodyText"/>
        <w:rPr>
          <w:sz w:val="22"/>
        </w:rPr>
      </w:pPr>
    </w:p>
    <w:p w14:paraId="7FB221B4" w14:textId="77777777" w:rsidR="00343FF6" w:rsidRDefault="00635E89">
      <w:pPr>
        <w:pStyle w:val="ListParagraph"/>
        <w:numPr>
          <w:ilvl w:val="0"/>
          <w:numId w:val="78"/>
        </w:numPr>
        <w:tabs>
          <w:tab w:val="left" w:pos="540"/>
        </w:tabs>
        <w:spacing w:before="161" w:line="228" w:lineRule="auto"/>
        <w:ind w:firstLine="0"/>
        <w:rPr>
          <w:sz w:val="19"/>
        </w:rPr>
      </w:pPr>
      <w:r>
        <w:rPr>
          <w:w w:val="95"/>
          <w:sz w:val="19"/>
        </w:rPr>
        <w:t>With regard to priority ranking of protection and control, the transmission-connected demand facility owner or</w:t>
      </w:r>
      <w:r>
        <w:rPr>
          <w:spacing w:val="1"/>
          <w:w w:val="95"/>
          <w:sz w:val="19"/>
        </w:rPr>
        <w:t xml:space="preserve"> </w:t>
      </w:r>
      <w:r>
        <w:rPr>
          <w:w w:val="90"/>
          <w:sz w:val="19"/>
        </w:rPr>
        <w:t>the transmission-connected distribution system operator shall set the protection and control devices of its transmission-</w:t>
      </w:r>
      <w:r>
        <w:rPr>
          <w:spacing w:val="1"/>
          <w:w w:val="90"/>
          <w:sz w:val="19"/>
        </w:rPr>
        <w:t xml:space="preserve"> </w:t>
      </w:r>
      <w:r>
        <w:rPr>
          <w:w w:val="95"/>
          <w:sz w:val="19"/>
        </w:rPr>
        <w:t>connected</w:t>
      </w:r>
      <w:r>
        <w:rPr>
          <w:spacing w:val="1"/>
          <w:w w:val="95"/>
          <w:sz w:val="19"/>
        </w:rPr>
        <w:t xml:space="preserve"> </w:t>
      </w:r>
      <w:r>
        <w:rPr>
          <w:w w:val="95"/>
          <w:sz w:val="19"/>
        </w:rPr>
        <w:t>de</w:t>
      </w:r>
      <w:r>
        <w:rPr>
          <w:w w:val="95"/>
          <w:sz w:val="19"/>
        </w:rPr>
        <w:t>mand</w:t>
      </w:r>
      <w:r>
        <w:rPr>
          <w:spacing w:val="1"/>
          <w:w w:val="95"/>
          <w:sz w:val="19"/>
        </w:rPr>
        <w:t xml:space="preserve"> </w:t>
      </w:r>
      <w:r>
        <w:rPr>
          <w:w w:val="95"/>
          <w:sz w:val="19"/>
        </w:rPr>
        <w:t>facility</w:t>
      </w:r>
      <w:r>
        <w:rPr>
          <w:spacing w:val="1"/>
          <w:w w:val="95"/>
          <w:sz w:val="19"/>
        </w:rPr>
        <w:t xml:space="preserve"> </w:t>
      </w:r>
      <w:r>
        <w:rPr>
          <w:w w:val="95"/>
          <w:sz w:val="19"/>
        </w:rPr>
        <w:t>or</w:t>
      </w:r>
      <w:r>
        <w:rPr>
          <w:spacing w:val="1"/>
          <w:w w:val="95"/>
          <w:sz w:val="19"/>
        </w:rPr>
        <w:t xml:space="preserve"> </w:t>
      </w:r>
      <w:r>
        <w:rPr>
          <w:w w:val="95"/>
          <w:sz w:val="19"/>
        </w:rPr>
        <w:t>its</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system</w:t>
      </w:r>
      <w:r>
        <w:rPr>
          <w:spacing w:val="1"/>
          <w:w w:val="95"/>
          <w:sz w:val="19"/>
        </w:rPr>
        <w:t xml:space="preserve"> </w:t>
      </w:r>
      <w:r>
        <w:rPr>
          <w:w w:val="95"/>
          <w:sz w:val="19"/>
        </w:rPr>
        <w:t>respectively,</w:t>
      </w:r>
      <w:r>
        <w:rPr>
          <w:spacing w:val="1"/>
          <w:w w:val="95"/>
          <w:sz w:val="19"/>
        </w:rPr>
        <w:t xml:space="preserve"> </w:t>
      </w:r>
      <w:r>
        <w:rPr>
          <w:w w:val="95"/>
          <w:sz w:val="19"/>
        </w:rPr>
        <w:t>in</w:t>
      </w:r>
      <w:r>
        <w:rPr>
          <w:spacing w:val="1"/>
          <w:w w:val="95"/>
          <w:sz w:val="19"/>
        </w:rPr>
        <w:t xml:space="preserve"> </w:t>
      </w:r>
      <w:r>
        <w:rPr>
          <w:w w:val="95"/>
          <w:sz w:val="19"/>
        </w:rPr>
        <w:t>compliance</w:t>
      </w:r>
      <w:r>
        <w:rPr>
          <w:spacing w:val="1"/>
          <w:w w:val="95"/>
          <w:sz w:val="19"/>
        </w:rPr>
        <w:t xml:space="preserve"> </w:t>
      </w:r>
      <w:r>
        <w:rPr>
          <w:w w:val="95"/>
          <w:sz w:val="19"/>
        </w:rPr>
        <w:t>with</w:t>
      </w:r>
      <w:r>
        <w:rPr>
          <w:spacing w:val="1"/>
          <w:w w:val="95"/>
          <w:sz w:val="19"/>
        </w:rPr>
        <w:t xml:space="preserve"> </w:t>
      </w:r>
      <w:r>
        <w:rPr>
          <w:w w:val="95"/>
          <w:sz w:val="19"/>
        </w:rPr>
        <w:t>the</w:t>
      </w:r>
      <w:r>
        <w:rPr>
          <w:spacing w:val="-37"/>
          <w:w w:val="95"/>
          <w:sz w:val="19"/>
        </w:rPr>
        <w:t xml:space="preserve"> </w:t>
      </w:r>
      <w:r>
        <w:rPr>
          <w:sz w:val="19"/>
        </w:rPr>
        <w:t>following</w:t>
      </w:r>
      <w:r>
        <w:rPr>
          <w:spacing w:val="8"/>
          <w:sz w:val="19"/>
        </w:rPr>
        <w:t xml:space="preserve"> </w:t>
      </w:r>
      <w:r>
        <w:rPr>
          <w:sz w:val="19"/>
        </w:rPr>
        <w:t>priority</w:t>
      </w:r>
      <w:r>
        <w:rPr>
          <w:spacing w:val="8"/>
          <w:sz w:val="19"/>
        </w:rPr>
        <w:t xml:space="preserve"> </w:t>
      </w:r>
      <w:r>
        <w:rPr>
          <w:sz w:val="19"/>
        </w:rPr>
        <w:t>ranking,</w:t>
      </w:r>
      <w:r>
        <w:rPr>
          <w:spacing w:val="9"/>
          <w:sz w:val="19"/>
        </w:rPr>
        <w:t xml:space="preserve"> </w:t>
      </w:r>
      <w:r>
        <w:rPr>
          <w:sz w:val="19"/>
        </w:rPr>
        <w:t>organised</w:t>
      </w:r>
      <w:r>
        <w:rPr>
          <w:spacing w:val="10"/>
          <w:sz w:val="19"/>
        </w:rPr>
        <w:t xml:space="preserve"> </w:t>
      </w:r>
      <w:r>
        <w:rPr>
          <w:sz w:val="19"/>
        </w:rPr>
        <w:t>in</w:t>
      </w:r>
      <w:r>
        <w:rPr>
          <w:spacing w:val="8"/>
          <w:sz w:val="19"/>
        </w:rPr>
        <w:t xml:space="preserve"> </w:t>
      </w:r>
      <w:r>
        <w:rPr>
          <w:sz w:val="19"/>
        </w:rPr>
        <w:t>decreasing</w:t>
      </w:r>
      <w:r>
        <w:rPr>
          <w:spacing w:val="8"/>
          <w:sz w:val="19"/>
        </w:rPr>
        <w:t xml:space="preserve"> </w:t>
      </w:r>
      <w:r>
        <w:rPr>
          <w:sz w:val="19"/>
        </w:rPr>
        <w:t>order</w:t>
      </w:r>
      <w:r>
        <w:rPr>
          <w:spacing w:val="9"/>
          <w:sz w:val="19"/>
        </w:rPr>
        <w:t xml:space="preserve"> </w:t>
      </w:r>
      <w:r>
        <w:rPr>
          <w:sz w:val="19"/>
        </w:rPr>
        <w:t>of</w:t>
      </w:r>
      <w:r>
        <w:rPr>
          <w:spacing w:val="10"/>
          <w:sz w:val="19"/>
        </w:rPr>
        <w:t xml:space="preserve"> </w:t>
      </w:r>
      <w:r>
        <w:rPr>
          <w:sz w:val="19"/>
        </w:rPr>
        <w:t>importance:</w:t>
      </w:r>
    </w:p>
    <w:p w14:paraId="6FC3E2A9" w14:textId="77777777" w:rsidR="00343FF6" w:rsidRDefault="00343FF6">
      <w:pPr>
        <w:pStyle w:val="BodyText"/>
        <w:spacing w:before="1"/>
        <w:rPr>
          <w:sz w:val="23"/>
        </w:rPr>
      </w:pPr>
    </w:p>
    <w:p w14:paraId="48DB595E" w14:textId="77777777" w:rsidR="00343FF6" w:rsidRDefault="00635E89">
      <w:pPr>
        <w:pStyle w:val="ListParagraph"/>
        <w:numPr>
          <w:ilvl w:val="0"/>
          <w:numId w:val="76"/>
        </w:numPr>
        <w:tabs>
          <w:tab w:val="left" w:pos="402"/>
        </w:tabs>
        <w:ind w:right="0"/>
        <w:rPr>
          <w:sz w:val="19"/>
        </w:rPr>
      </w:pPr>
      <w:r>
        <w:rPr>
          <w:w w:val="90"/>
          <w:sz w:val="19"/>
        </w:rPr>
        <w:t>transmission</w:t>
      </w:r>
      <w:r>
        <w:rPr>
          <w:spacing w:val="26"/>
          <w:w w:val="90"/>
          <w:sz w:val="19"/>
        </w:rPr>
        <w:t xml:space="preserve"> </w:t>
      </w:r>
      <w:r>
        <w:rPr>
          <w:w w:val="90"/>
          <w:sz w:val="19"/>
        </w:rPr>
        <w:t>network</w:t>
      </w:r>
      <w:r>
        <w:rPr>
          <w:spacing w:val="24"/>
          <w:w w:val="90"/>
          <w:sz w:val="19"/>
        </w:rPr>
        <w:t xml:space="preserve"> </w:t>
      </w:r>
      <w:r>
        <w:rPr>
          <w:w w:val="90"/>
          <w:sz w:val="19"/>
        </w:rPr>
        <w:t>protection;</w:t>
      </w:r>
    </w:p>
    <w:p w14:paraId="22003B40" w14:textId="77777777" w:rsidR="00343FF6" w:rsidRDefault="00343FF6">
      <w:pPr>
        <w:pStyle w:val="BodyText"/>
        <w:spacing w:before="11"/>
        <w:rPr>
          <w:sz w:val="22"/>
        </w:rPr>
      </w:pPr>
    </w:p>
    <w:p w14:paraId="7DEDC064" w14:textId="77777777" w:rsidR="00343FF6" w:rsidRDefault="00635E89">
      <w:pPr>
        <w:pStyle w:val="ListParagraph"/>
        <w:numPr>
          <w:ilvl w:val="0"/>
          <w:numId w:val="76"/>
        </w:numPr>
        <w:tabs>
          <w:tab w:val="left" w:pos="402"/>
        </w:tabs>
        <w:ind w:right="0"/>
        <w:rPr>
          <w:sz w:val="19"/>
        </w:rPr>
      </w:pPr>
      <w:r>
        <w:rPr>
          <w:w w:val="90"/>
          <w:sz w:val="19"/>
        </w:rPr>
        <w:t>transmission-connected</w:t>
      </w:r>
      <w:r>
        <w:rPr>
          <w:spacing w:val="28"/>
          <w:w w:val="90"/>
          <w:sz w:val="19"/>
        </w:rPr>
        <w:t xml:space="preserve"> </w:t>
      </w:r>
      <w:r>
        <w:rPr>
          <w:w w:val="90"/>
          <w:sz w:val="19"/>
        </w:rPr>
        <w:t>demand</w:t>
      </w:r>
      <w:r>
        <w:rPr>
          <w:spacing w:val="27"/>
          <w:w w:val="90"/>
          <w:sz w:val="19"/>
        </w:rPr>
        <w:t xml:space="preserve"> </w:t>
      </w:r>
      <w:r>
        <w:rPr>
          <w:w w:val="90"/>
          <w:sz w:val="19"/>
        </w:rPr>
        <w:t>facility</w:t>
      </w:r>
      <w:r>
        <w:rPr>
          <w:spacing w:val="23"/>
          <w:w w:val="90"/>
          <w:sz w:val="19"/>
        </w:rPr>
        <w:t xml:space="preserve"> </w:t>
      </w:r>
      <w:r>
        <w:rPr>
          <w:w w:val="90"/>
          <w:sz w:val="19"/>
        </w:rPr>
        <w:t>or</w:t>
      </w:r>
      <w:r>
        <w:rPr>
          <w:spacing w:val="35"/>
          <w:w w:val="90"/>
          <w:sz w:val="19"/>
        </w:rPr>
        <w:t xml:space="preserve"> </w:t>
      </w:r>
      <w:r>
        <w:rPr>
          <w:w w:val="90"/>
          <w:sz w:val="19"/>
        </w:rPr>
        <w:t>transmission-connected</w:t>
      </w:r>
      <w:r>
        <w:rPr>
          <w:spacing w:val="27"/>
          <w:w w:val="90"/>
          <w:sz w:val="19"/>
        </w:rPr>
        <w:t xml:space="preserve"> </w:t>
      </w:r>
      <w:r>
        <w:rPr>
          <w:w w:val="90"/>
          <w:sz w:val="19"/>
        </w:rPr>
        <w:t>distribution</w:t>
      </w:r>
      <w:r>
        <w:rPr>
          <w:spacing w:val="27"/>
          <w:w w:val="90"/>
          <w:sz w:val="19"/>
        </w:rPr>
        <w:t xml:space="preserve"> </w:t>
      </w:r>
      <w:r>
        <w:rPr>
          <w:w w:val="90"/>
          <w:sz w:val="19"/>
        </w:rPr>
        <w:t>system</w:t>
      </w:r>
      <w:r>
        <w:rPr>
          <w:spacing w:val="23"/>
          <w:w w:val="90"/>
          <w:sz w:val="19"/>
        </w:rPr>
        <w:t xml:space="preserve"> </w:t>
      </w:r>
      <w:r>
        <w:rPr>
          <w:w w:val="90"/>
          <w:sz w:val="19"/>
        </w:rPr>
        <w:t>protection;</w:t>
      </w:r>
    </w:p>
    <w:p w14:paraId="24FABABC" w14:textId="77777777" w:rsidR="00343FF6" w:rsidRDefault="00343FF6">
      <w:pPr>
        <w:pStyle w:val="BodyText"/>
        <w:rPr>
          <w:sz w:val="23"/>
        </w:rPr>
      </w:pPr>
    </w:p>
    <w:p w14:paraId="41DA8242" w14:textId="77777777" w:rsidR="00343FF6" w:rsidRDefault="00635E89">
      <w:pPr>
        <w:pStyle w:val="ListParagraph"/>
        <w:numPr>
          <w:ilvl w:val="0"/>
          <w:numId w:val="76"/>
        </w:numPr>
        <w:tabs>
          <w:tab w:val="left" w:pos="402"/>
        </w:tabs>
        <w:ind w:right="0"/>
        <w:rPr>
          <w:sz w:val="19"/>
        </w:rPr>
      </w:pPr>
      <w:r>
        <w:rPr>
          <w:w w:val="90"/>
          <w:sz w:val="19"/>
        </w:rPr>
        <w:t>frequency</w:t>
      </w:r>
      <w:r>
        <w:rPr>
          <w:spacing w:val="12"/>
          <w:w w:val="90"/>
          <w:sz w:val="19"/>
        </w:rPr>
        <w:t xml:space="preserve"> </w:t>
      </w:r>
      <w:r>
        <w:rPr>
          <w:w w:val="90"/>
          <w:sz w:val="19"/>
        </w:rPr>
        <w:t>control</w:t>
      </w:r>
      <w:r>
        <w:rPr>
          <w:spacing w:val="16"/>
          <w:w w:val="90"/>
          <w:sz w:val="19"/>
        </w:rPr>
        <w:t xml:space="preserve"> </w:t>
      </w:r>
      <w:r>
        <w:rPr>
          <w:w w:val="90"/>
          <w:sz w:val="19"/>
        </w:rPr>
        <w:t>(active</w:t>
      </w:r>
      <w:r>
        <w:rPr>
          <w:spacing w:val="18"/>
          <w:w w:val="90"/>
          <w:sz w:val="19"/>
        </w:rPr>
        <w:t xml:space="preserve"> </w:t>
      </w:r>
      <w:r>
        <w:rPr>
          <w:w w:val="90"/>
          <w:sz w:val="19"/>
        </w:rPr>
        <w:t>power</w:t>
      </w:r>
      <w:r>
        <w:rPr>
          <w:spacing w:val="16"/>
          <w:w w:val="90"/>
          <w:sz w:val="19"/>
        </w:rPr>
        <w:t xml:space="preserve"> </w:t>
      </w:r>
      <w:r>
        <w:rPr>
          <w:w w:val="90"/>
          <w:sz w:val="19"/>
        </w:rPr>
        <w:t>adjustment);</w:t>
      </w:r>
    </w:p>
    <w:p w14:paraId="76C3EE26" w14:textId="77777777" w:rsidR="00343FF6" w:rsidRDefault="00343FF6">
      <w:pPr>
        <w:pStyle w:val="BodyText"/>
        <w:rPr>
          <w:sz w:val="23"/>
        </w:rPr>
      </w:pPr>
    </w:p>
    <w:p w14:paraId="55940F48" w14:textId="77777777" w:rsidR="00343FF6" w:rsidRDefault="00635E89">
      <w:pPr>
        <w:pStyle w:val="ListParagraph"/>
        <w:numPr>
          <w:ilvl w:val="0"/>
          <w:numId w:val="76"/>
        </w:numPr>
        <w:tabs>
          <w:tab w:val="left" w:pos="402"/>
        </w:tabs>
        <w:ind w:right="0"/>
        <w:rPr>
          <w:sz w:val="19"/>
        </w:rPr>
      </w:pPr>
      <w:r>
        <w:rPr>
          <w:w w:val="90"/>
          <w:sz w:val="19"/>
        </w:rPr>
        <w:t>power</w:t>
      </w:r>
      <w:r>
        <w:rPr>
          <w:spacing w:val="24"/>
          <w:w w:val="90"/>
          <w:sz w:val="19"/>
        </w:rPr>
        <w:t xml:space="preserve"> </w:t>
      </w:r>
      <w:r>
        <w:rPr>
          <w:w w:val="90"/>
          <w:sz w:val="19"/>
        </w:rPr>
        <w:t>restriction.</w:t>
      </w:r>
    </w:p>
    <w:p w14:paraId="2C1B1127" w14:textId="77777777" w:rsidR="00343FF6" w:rsidRDefault="00343FF6">
      <w:pPr>
        <w:pStyle w:val="BodyText"/>
        <w:rPr>
          <w:sz w:val="22"/>
        </w:rPr>
      </w:pPr>
    </w:p>
    <w:p w14:paraId="256DD066" w14:textId="77777777" w:rsidR="00343FF6" w:rsidRDefault="00343FF6">
      <w:pPr>
        <w:pStyle w:val="BodyText"/>
        <w:rPr>
          <w:sz w:val="22"/>
        </w:rPr>
      </w:pPr>
    </w:p>
    <w:p w14:paraId="00E09A9F" w14:textId="77777777" w:rsidR="00343FF6" w:rsidRDefault="00635E89">
      <w:pPr>
        <w:spacing w:before="175"/>
        <w:ind w:left="618" w:right="635"/>
        <w:jc w:val="center"/>
        <w:rPr>
          <w:i/>
          <w:sz w:val="19"/>
        </w:rPr>
      </w:pPr>
      <w:r>
        <w:rPr>
          <w:i/>
          <w:w w:val="95"/>
          <w:sz w:val="19"/>
        </w:rPr>
        <w:t>Article</w:t>
      </w:r>
      <w:r>
        <w:rPr>
          <w:i/>
          <w:spacing w:val="5"/>
          <w:w w:val="95"/>
          <w:sz w:val="19"/>
        </w:rPr>
        <w:t xml:space="preserve"> </w:t>
      </w:r>
      <w:r>
        <w:rPr>
          <w:i/>
          <w:w w:val="95"/>
          <w:sz w:val="19"/>
        </w:rPr>
        <w:t>18</w:t>
      </w:r>
    </w:p>
    <w:p w14:paraId="439876C4" w14:textId="77777777" w:rsidR="00343FF6" w:rsidRDefault="00343FF6">
      <w:pPr>
        <w:pStyle w:val="BodyText"/>
        <w:rPr>
          <w:i/>
          <w:sz w:val="22"/>
        </w:rPr>
      </w:pPr>
    </w:p>
    <w:p w14:paraId="4B110F1A" w14:textId="77777777" w:rsidR="00343FF6" w:rsidRDefault="00635E89">
      <w:pPr>
        <w:pStyle w:val="Heading1"/>
        <w:spacing w:before="154"/>
        <w:ind w:left="617"/>
      </w:pPr>
      <w:r>
        <w:rPr>
          <w:w w:val="95"/>
        </w:rPr>
        <w:t>Information</w:t>
      </w:r>
      <w:r>
        <w:rPr>
          <w:spacing w:val="2"/>
          <w:w w:val="95"/>
        </w:rPr>
        <w:t xml:space="preserve"> </w:t>
      </w:r>
      <w:r>
        <w:rPr>
          <w:w w:val="95"/>
        </w:rPr>
        <w:t>exchange</w:t>
      </w:r>
    </w:p>
    <w:p w14:paraId="687D2BD7" w14:textId="77777777" w:rsidR="00343FF6" w:rsidRDefault="00343FF6">
      <w:pPr>
        <w:pStyle w:val="BodyText"/>
        <w:rPr>
          <w:rFonts w:ascii="Book Antiqua"/>
          <w:b/>
          <w:sz w:val="22"/>
        </w:rPr>
      </w:pPr>
    </w:p>
    <w:p w14:paraId="2507B751" w14:textId="28184057" w:rsidR="00343FF6" w:rsidRDefault="00635E89">
      <w:pPr>
        <w:pStyle w:val="ListParagraph"/>
        <w:numPr>
          <w:ilvl w:val="0"/>
          <w:numId w:val="75"/>
        </w:numPr>
        <w:tabs>
          <w:tab w:val="left" w:pos="540"/>
        </w:tabs>
        <w:spacing w:before="145" w:line="228" w:lineRule="auto"/>
        <w:ind w:right="124" w:firstLine="0"/>
        <w:rPr>
          <w:sz w:val="19"/>
        </w:rPr>
      </w:pP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ins w:id="16" w:author="Author">
        <w:r w:rsidR="00637C39" w:rsidRPr="00637C39">
          <w:rPr>
            <w:spacing w:val="1"/>
            <w:w w:val="90"/>
            <w:sz w:val="19"/>
          </w:rPr>
          <w:t xml:space="preserve">as well as distribution-connected demand facilities </w:t>
        </w:r>
      </w:ins>
      <w:r>
        <w:rPr>
          <w:w w:val="90"/>
          <w:sz w:val="19"/>
        </w:rPr>
        <w:t>shall</w:t>
      </w:r>
      <w:r>
        <w:rPr>
          <w:spacing w:val="1"/>
          <w:w w:val="90"/>
          <w:sz w:val="19"/>
        </w:rPr>
        <w:t xml:space="preserve"> </w:t>
      </w:r>
      <w:r>
        <w:rPr>
          <w:w w:val="90"/>
          <w:sz w:val="19"/>
        </w:rPr>
        <w:t>be</w:t>
      </w:r>
      <w:r>
        <w:rPr>
          <w:spacing w:val="1"/>
          <w:w w:val="90"/>
          <w:sz w:val="19"/>
        </w:rPr>
        <w:t xml:space="preserve"> </w:t>
      </w:r>
      <w:r>
        <w:rPr>
          <w:w w:val="90"/>
          <w:sz w:val="19"/>
        </w:rPr>
        <w:t>equipped</w:t>
      </w:r>
      <w:r>
        <w:rPr>
          <w:spacing w:val="1"/>
          <w:w w:val="90"/>
          <w:sz w:val="19"/>
        </w:rPr>
        <w:t xml:space="preserve"> </w:t>
      </w:r>
      <w:r>
        <w:rPr>
          <w:w w:val="90"/>
          <w:sz w:val="19"/>
        </w:rPr>
        <w:t>according</w:t>
      </w:r>
      <w:r>
        <w:rPr>
          <w:spacing w:val="33"/>
          <w:sz w:val="19"/>
        </w:rPr>
        <w:t xml:space="preserve"> </w:t>
      </w:r>
      <w:r>
        <w:rPr>
          <w:w w:val="90"/>
          <w:sz w:val="19"/>
        </w:rPr>
        <w:t>to</w:t>
      </w:r>
      <w:r>
        <w:rPr>
          <w:spacing w:val="33"/>
          <w:sz w:val="19"/>
        </w:rPr>
        <w:t xml:space="preserve"> </w:t>
      </w:r>
      <w:r>
        <w:rPr>
          <w:w w:val="90"/>
          <w:sz w:val="19"/>
        </w:rPr>
        <w:t>the</w:t>
      </w:r>
      <w:r>
        <w:rPr>
          <w:spacing w:val="34"/>
          <w:sz w:val="19"/>
        </w:rPr>
        <w:t xml:space="preserve"> </w:t>
      </w:r>
      <w:ins w:id="17" w:author="Author">
        <w:r w:rsidR="00637C39" w:rsidRPr="00DF6409">
          <w:rPr>
            <w:w w:val="90"/>
            <w:sz w:val="19"/>
          </w:rPr>
          <w:t>IEC 61850-7-420 and IEC 62325</w:t>
        </w:r>
        <w:r w:rsidR="00637C39" w:rsidRPr="00637C39">
          <w:rPr>
            <w:spacing w:val="34"/>
            <w:sz w:val="19"/>
          </w:rPr>
          <w:t xml:space="preserve"> </w:t>
        </w:r>
      </w:ins>
      <w:r>
        <w:rPr>
          <w:w w:val="90"/>
          <w:sz w:val="19"/>
        </w:rPr>
        <w:t>standards</w:t>
      </w:r>
      <w:r>
        <w:rPr>
          <w:spacing w:val="33"/>
          <w:sz w:val="19"/>
        </w:rPr>
        <w:t xml:space="preserve"> </w:t>
      </w:r>
      <w:del w:id="18" w:author="Author">
        <w:r w:rsidDel="00637C39">
          <w:rPr>
            <w:w w:val="90"/>
            <w:sz w:val="19"/>
          </w:rPr>
          <w:delText>specified</w:delText>
        </w:r>
        <w:r w:rsidDel="00637C39">
          <w:rPr>
            <w:spacing w:val="34"/>
            <w:sz w:val="19"/>
          </w:rPr>
          <w:delText xml:space="preserve"> </w:delText>
        </w:r>
        <w:r w:rsidDel="00637C39">
          <w:rPr>
            <w:w w:val="90"/>
            <w:sz w:val="19"/>
          </w:rPr>
          <w:delText>by</w:delText>
        </w:r>
        <w:r w:rsidDel="00637C39">
          <w:rPr>
            <w:spacing w:val="33"/>
            <w:sz w:val="19"/>
          </w:rPr>
          <w:delText xml:space="preserve"> </w:delText>
        </w:r>
        <w:r w:rsidDel="00637C39">
          <w:rPr>
            <w:w w:val="90"/>
            <w:sz w:val="19"/>
          </w:rPr>
          <w:delText>the</w:delText>
        </w:r>
        <w:r w:rsidDel="00637C39">
          <w:rPr>
            <w:spacing w:val="34"/>
            <w:sz w:val="19"/>
          </w:rPr>
          <w:delText xml:space="preserve"> </w:delText>
        </w:r>
        <w:r w:rsidDel="00637C39">
          <w:rPr>
            <w:w w:val="90"/>
            <w:sz w:val="19"/>
          </w:rPr>
          <w:delText>relevant</w:delText>
        </w:r>
        <w:r w:rsidDel="00637C39">
          <w:rPr>
            <w:spacing w:val="1"/>
            <w:w w:val="90"/>
            <w:sz w:val="19"/>
          </w:rPr>
          <w:delText xml:space="preserve"> </w:delText>
        </w:r>
        <w:r w:rsidDel="00637C39">
          <w:rPr>
            <w:w w:val="95"/>
            <w:sz w:val="19"/>
          </w:rPr>
          <w:delText xml:space="preserve">TSO </w:delText>
        </w:r>
      </w:del>
      <w:r>
        <w:rPr>
          <w:w w:val="95"/>
          <w:sz w:val="19"/>
        </w:rPr>
        <w:t xml:space="preserve">in order to exchange information between the relevant TSO and the </w:t>
      </w:r>
      <w:del w:id="19" w:author="Author">
        <w:r w:rsidDel="00637C39">
          <w:rPr>
            <w:w w:val="95"/>
            <w:sz w:val="19"/>
          </w:rPr>
          <w:delText>transmission</w:delText>
        </w:r>
      </w:del>
      <w:ins w:id="20" w:author="Author">
        <w:r w:rsidR="00637C39">
          <w:rPr>
            <w:w w:val="95"/>
            <w:sz w:val="19"/>
          </w:rPr>
          <w:t>grid</w:t>
        </w:r>
      </w:ins>
      <w:r>
        <w:rPr>
          <w:w w:val="95"/>
          <w:sz w:val="19"/>
        </w:rPr>
        <w:t>-connected demand facility with</w:t>
      </w:r>
      <w:r>
        <w:rPr>
          <w:spacing w:val="1"/>
          <w:w w:val="95"/>
          <w:sz w:val="19"/>
        </w:rPr>
        <w:t xml:space="preserve"> </w:t>
      </w:r>
      <w:r>
        <w:rPr>
          <w:sz w:val="19"/>
        </w:rPr>
        <w:t>the</w:t>
      </w:r>
      <w:r>
        <w:rPr>
          <w:spacing w:val="-2"/>
          <w:sz w:val="19"/>
        </w:rPr>
        <w:t xml:space="preserve"> </w:t>
      </w:r>
      <w:r>
        <w:rPr>
          <w:sz w:val="19"/>
        </w:rPr>
        <w:t>specified</w:t>
      </w:r>
      <w:r>
        <w:rPr>
          <w:spacing w:val="-1"/>
          <w:sz w:val="19"/>
        </w:rPr>
        <w:t xml:space="preserve"> </w:t>
      </w:r>
      <w:r>
        <w:rPr>
          <w:sz w:val="19"/>
        </w:rPr>
        <w:t>time</w:t>
      </w:r>
      <w:r>
        <w:rPr>
          <w:spacing w:val="-2"/>
          <w:sz w:val="19"/>
        </w:rPr>
        <w:t xml:space="preserve"> </w:t>
      </w:r>
      <w:r>
        <w:rPr>
          <w:sz w:val="19"/>
        </w:rPr>
        <w:t>stamping.</w:t>
      </w:r>
      <w:r>
        <w:rPr>
          <w:spacing w:val="-2"/>
          <w:sz w:val="19"/>
        </w:rPr>
        <w:t xml:space="preserve"> </w:t>
      </w:r>
      <w:del w:id="21" w:author="Author">
        <w:r w:rsidDel="00637C39">
          <w:rPr>
            <w:sz w:val="19"/>
          </w:rPr>
          <w:delText>The</w:delText>
        </w:r>
        <w:r w:rsidDel="00637C39">
          <w:rPr>
            <w:spacing w:val="-2"/>
            <w:sz w:val="19"/>
          </w:rPr>
          <w:delText xml:space="preserve"> </w:delText>
        </w:r>
        <w:r w:rsidDel="00637C39">
          <w:rPr>
            <w:sz w:val="19"/>
          </w:rPr>
          <w:delText>relevant</w:delText>
        </w:r>
        <w:r w:rsidDel="00637C39">
          <w:rPr>
            <w:spacing w:val="-1"/>
            <w:sz w:val="19"/>
          </w:rPr>
          <w:delText xml:space="preserve"> </w:delText>
        </w:r>
        <w:r w:rsidDel="00637C39">
          <w:rPr>
            <w:sz w:val="19"/>
          </w:rPr>
          <w:delText>TSO</w:delText>
        </w:r>
        <w:r w:rsidDel="00637C39">
          <w:rPr>
            <w:spacing w:val="-1"/>
            <w:sz w:val="19"/>
          </w:rPr>
          <w:delText xml:space="preserve"> </w:delText>
        </w:r>
        <w:r w:rsidDel="00637C39">
          <w:rPr>
            <w:sz w:val="19"/>
          </w:rPr>
          <w:delText>shall</w:delText>
        </w:r>
        <w:r w:rsidDel="00637C39">
          <w:rPr>
            <w:spacing w:val="-2"/>
            <w:sz w:val="19"/>
          </w:rPr>
          <w:delText xml:space="preserve"> </w:delText>
        </w:r>
        <w:r w:rsidDel="00637C39">
          <w:rPr>
            <w:sz w:val="19"/>
          </w:rPr>
          <w:delText>make</w:delText>
        </w:r>
        <w:r w:rsidDel="00637C39">
          <w:rPr>
            <w:spacing w:val="-2"/>
            <w:sz w:val="19"/>
          </w:rPr>
          <w:delText xml:space="preserve"> </w:delText>
        </w:r>
        <w:r w:rsidDel="00637C39">
          <w:rPr>
            <w:sz w:val="19"/>
          </w:rPr>
          <w:delText>the</w:delText>
        </w:r>
        <w:r w:rsidDel="00637C39">
          <w:rPr>
            <w:spacing w:val="-2"/>
            <w:sz w:val="19"/>
          </w:rPr>
          <w:delText xml:space="preserve"> </w:delText>
        </w:r>
        <w:r w:rsidDel="00637C39">
          <w:rPr>
            <w:sz w:val="19"/>
          </w:rPr>
          <w:delText>specified standards publicly</w:delText>
        </w:r>
        <w:r w:rsidDel="00637C39">
          <w:rPr>
            <w:spacing w:val="-2"/>
            <w:sz w:val="19"/>
          </w:rPr>
          <w:delText xml:space="preserve"> </w:delText>
        </w:r>
        <w:r w:rsidDel="00637C39">
          <w:rPr>
            <w:sz w:val="19"/>
          </w:rPr>
          <w:delText>available.</w:delText>
        </w:r>
      </w:del>
    </w:p>
    <w:p w14:paraId="34105A98" w14:textId="77777777" w:rsidR="00343FF6" w:rsidRDefault="00343FF6">
      <w:pPr>
        <w:pStyle w:val="BodyText"/>
        <w:rPr>
          <w:sz w:val="22"/>
        </w:rPr>
      </w:pPr>
    </w:p>
    <w:p w14:paraId="72704D96" w14:textId="19175148" w:rsidR="00343FF6" w:rsidRDefault="00635E89">
      <w:pPr>
        <w:pStyle w:val="ListParagraph"/>
        <w:numPr>
          <w:ilvl w:val="0"/>
          <w:numId w:val="75"/>
        </w:numPr>
        <w:tabs>
          <w:tab w:val="left" w:pos="540"/>
        </w:tabs>
        <w:spacing w:before="162" w:line="228" w:lineRule="auto"/>
        <w:ind w:right="123" w:firstLine="0"/>
        <w:rPr>
          <w:sz w:val="19"/>
        </w:rPr>
      </w:pPr>
      <w:r>
        <w:rPr>
          <w:w w:val="90"/>
          <w:sz w:val="19"/>
        </w:rPr>
        <w:t>Transmission-connected distribution</w:t>
      </w:r>
      <w:r>
        <w:rPr>
          <w:spacing w:val="1"/>
          <w:w w:val="90"/>
          <w:sz w:val="19"/>
        </w:rPr>
        <w:t xml:space="preserve"> </w:t>
      </w:r>
      <w:r>
        <w:rPr>
          <w:w w:val="90"/>
          <w:sz w:val="19"/>
        </w:rPr>
        <w:t>system</w:t>
      </w:r>
      <w:r>
        <w:rPr>
          <w:spacing w:val="1"/>
          <w:w w:val="90"/>
          <w:sz w:val="19"/>
        </w:rPr>
        <w:t xml:space="preserve"> </w:t>
      </w:r>
      <w:r>
        <w:rPr>
          <w:w w:val="90"/>
          <w:sz w:val="19"/>
        </w:rPr>
        <w:t>shall</w:t>
      </w:r>
      <w:r>
        <w:rPr>
          <w:spacing w:val="1"/>
          <w:w w:val="90"/>
          <w:sz w:val="19"/>
        </w:rPr>
        <w:t xml:space="preserve"> </w:t>
      </w:r>
      <w:r>
        <w:rPr>
          <w:w w:val="90"/>
          <w:sz w:val="19"/>
        </w:rPr>
        <w:t>be</w:t>
      </w:r>
      <w:r>
        <w:rPr>
          <w:spacing w:val="1"/>
          <w:w w:val="90"/>
          <w:sz w:val="19"/>
        </w:rPr>
        <w:t xml:space="preserve"> </w:t>
      </w:r>
      <w:r>
        <w:rPr>
          <w:w w:val="90"/>
          <w:sz w:val="19"/>
        </w:rPr>
        <w:t>equipped</w:t>
      </w:r>
      <w:r>
        <w:rPr>
          <w:spacing w:val="1"/>
          <w:w w:val="90"/>
          <w:sz w:val="19"/>
        </w:rPr>
        <w:t xml:space="preserve"> </w:t>
      </w:r>
      <w:r>
        <w:rPr>
          <w:w w:val="90"/>
          <w:sz w:val="19"/>
        </w:rPr>
        <w:t>according</w:t>
      </w:r>
      <w:r>
        <w:rPr>
          <w:spacing w:val="1"/>
          <w:w w:val="90"/>
          <w:sz w:val="19"/>
        </w:rPr>
        <w:t xml:space="preserve"> </w:t>
      </w:r>
      <w:r>
        <w:rPr>
          <w:w w:val="90"/>
          <w:sz w:val="19"/>
        </w:rPr>
        <w:t>to the</w:t>
      </w:r>
      <w:r>
        <w:rPr>
          <w:spacing w:val="1"/>
          <w:w w:val="90"/>
          <w:sz w:val="19"/>
        </w:rPr>
        <w:t xml:space="preserve"> </w:t>
      </w:r>
      <w:ins w:id="22" w:author="Author">
        <w:r w:rsidR="00637C39" w:rsidRPr="00637C39">
          <w:rPr>
            <w:spacing w:val="1"/>
            <w:w w:val="90"/>
            <w:sz w:val="19"/>
          </w:rPr>
          <w:t xml:space="preserve">IEC 61850-7-420 and IEC 62325 </w:t>
        </w:r>
      </w:ins>
      <w:r>
        <w:rPr>
          <w:w w:val="90"/>
          <w:sz w:val="19"/>
        </w:rPr>
        <w:t>standards</w:t>
      </w:r>
      <w:r>
        <w:rPr>
          <w:spacing w:val="33"/>
          <w:sz w:val="19"/>
        </w:rPr>
        <w:t xml:space="preserve"> </w:t>
      </w:r>
      <w:del w:id="23" w:author="Author">
        <w:r w:rsidDel="00637C39">
          <w:rPr>
            <w:w w:val="90"/>
            <w:sz w:val="19"/>
          </w:rPr>
          <w:delText>specified</w:delText>
        </w:r>
        <w:r w:rsidDel="00637C39">
          <w:rPr>
            <w:spacing w:val="33"/>
            <w:sz w:val="19"/>
          </w:rPr>
          <w:delText xml:space="preserve"> </w:delText>
        </w:r>
        <w:r w:rsidDel="00637C39">
          <w:rPr>
            <w:w w:val="90"/>
            <w:sz w:val="19"/>
          </w:rPr>
          <w:delText>by the</w:delText>
        </w:r>
        <w:r w:rsidDel="00637C39">
          <w:rPr>
            <w:spacing w:val="34"/>
            <w:sz w:val="19"/>
          </w:rPr>
          <w:delText xml:space="preserve"> </w:delText>
        </w:r>
        <w:r w:rsidDel="00637C39">
          <w:rPr>
            <w:w w:val="90"/>
            <w:sz w:val="19"/>
          </w:rPr>
          <w:delText>relevant</w:delText>
        </w:r>
        <w:r w:rsidDel="00637C39">
          <w:rPr>
            <w:spacing w:val="-35"/>
            <w:w w:val="90"/>
            <w:sz w:val="19"/>
          </w:rPr>
          <w:delText xml:space="preserve"> </w:delText>
        </w:r>
        <w:r w:rsidDel="00637C39">
          <w:rPr>
            <w:w w:val="95"/>
            <w:sz w:val="19"/>
          </w:rPr>
          <w:delText xml:space="preserve">TSO </w:delText>
        </w:r>
      </w:del>
      <w:r>
        <w:rPr>
          <w:w w:val="95"/>
          <w:sz w:val="19"/>
        </w:rPr>
        <w:t xml:space="preserve">in order to exchange information between the </w:t>
      </w:r>
      <w:r>
        <w:rPr>
          <w:w w:val="95"/>
          <w:sz w:val="19"/>
        </w:rPr>
        <w:t>relevant TSO and the transmission-connected distribution system</w:t>
      </w:r>
      <w:r>
        <w:rPr>
          <w:spacing w:val="1"/>
          <w:w w:val="95"/>
          <w:sz w:val="19"/>
        </w:rPr>
        <w:t xml:space="preserve"> </w:t>
      </w:r>
      <w:r>
        <w:rPr>
          <w:spacing w:val="-1"/>
          <w:sz w:val="19"/>
        </w:rPr>
        <w:t>with</w:t>
      </w:r>
      <w:r>
        <w:rPr>
          <w:spacing w:val="-5"/>
          <w:sz w:val="19"/>
        </w:rPr>
        <w:t xml:space="preserve"> </w:t>
      </w:r>
      <w:r>
        <w:rPr>
          <w:spacing w:val="-1"/>
          <w:sz w:val="19"/>
        </w:rPr>
        <w:t>the</w:t>
      </w:r>
      <w:r>
        <w:rPr>
          <w:spacing w:val="-5"/>
          <w:sz w:val="19"/>
        </w:rPr>
        <w:t xml:space="preserve"> </w:t>
      </w:r>
      <w:r>
        <w:rPr>
          <w:sz w:val="19"/>
        </w:rPr>
        <w:t>specified</w:t>
      </w:r>
      <w:r>
        <w:rPr>
          <w:spacing w:val="-3"/>
          <w:sz w:val="19"/>
        </w:rPr>
        <w:t xml:space="preserve"> </w:t>
      </w:r>
      <w:r>
        <w:rPr>
          <w:sz w:val="19"/>
        </w:rPr>
        <w:t>time</w:t>
      </w:r>
      <w:r>
        <w:rPr>
          <w:spacing w:val="-5"/>
          <w:sz w:val="19"/>
        </w:rPr>
        <w:t xml:space="preserve"> </w:t>
      </w:r>
      <w:r>
        <w:rPr>
          <w:sz w:val="19"/>
        </w:rPr>
        <w:t>stamping.</w:t>
      </w:r>
      <w:r>
        <w:rPr>
          <w:spacing w:val="-5"/>
          <w:sz w:val="19"/>
        </w:rPr>
        <w:t xml:space="preserve"> </w:t>
      </w:r>
      <w:del w:id="24" w:author="Author">
        <w:r w:rsidDel="00637C39">
          <w:rPr>
            <w:sz w:val="19"/>
          </w:rPr>
          <w:delText>The</w:delText>
        </w:r>
        <w:r w:rsidDel="00637C39">
          <w:rPr>
            <w:spacing w:val="-6"/>
            <w:sz w:val="19"/>
          </w:rPr>
          <w:delText xml:space="preserve"> </w:delText>
        </w:r>
        <w:r w:rsidDel="00637C39">
          <w:rPr>
            <w:sz w:val="19"/>
          </w:rPr>
          <w:delText>relevant</w:delText>
        </w:r>
        <w:r w:rsidDel="00637C39">
          <w:rPr>
            <w:spacing w:val="-4"/>
            <w:sz w:val="19"/>
          </w:rPr>
          <w:delText xml:space="preserve"> </w:delText>
        </w:r>
        <w:r w:rsidDel="00637C39">
          <w:rPr>
            <w:sz w:val="19"/>
          </w:rPr>
          <w:delText>TSO</w:delText>
        </w:r>
        <w:r w:rsidDel="00637C39">
          <w:rPr>
            <w:spacing w:val="-5"/>
            <w:sz w:val="19"/>
          </w:rPr>
          <w:delText xml:space="preserve"> </w:delText>
        </w:r>
        <w:r w:rsidDel="00637C39">
          <w:rPr>
            <w:sz w:val="19"/>
          </w:rPr>
          <w:delText>shall</w:delText>
        </w:r>
        <w:r w:rsidDel="00637C39">
          <w:rPr>
            <w:spacing w:val="-5"/>
            <w:sz w:val="19"/>
          </w:rPr>
          <w:delText xml:space="preserve"> </w:delText>
        </w:r>
        <w:r w:rsidDel="00637C39">
          <w:rPr>
            <w:sz w:val="19"/>
          </w:rPr>
          <w:delText>make</w:delText>
        </w:r>
        <w:r w:rsidDel="00637C39">
          <w:rPr>
            <w:spacing w:val="-6"/>
            <w:sz w:val="19"/>
          </w:rPr>
          <w:delText xml:space="preserve"> </w:delText>
        </w:r>
        <w:r w:rsidDel="00637C39">
          <w:rPr>
            <w:sz w:val="19"/>
          </w:rPr>
          <w:delText>the</w:delText>
        </w:r>
        <w:r w:rsidDel="00637C39">
          <w:rPr>
            <w:spacing w:val="-4"/>
            <w:sz w:val="19"/>
          </w:rPr>
          <w:delText xml:space="preserve"> </w:delText>
        </w:r>
        <w:r w:rsidDel="00637C39">
          <w:rPr>
            <w:sz w:val="19"/>
          </w:rPr>
          <w:delText>specified</w:delText>
        </w:r>
        <w:r w:rsidDel="00637C39">
          <w:rPr>
            <w:spacing w:val="-4"/>
            <w:sz w:val="19"/>
          </w:rPr>
          <w:delText xml:space="preserve"> </w:delText>
        </w:r>
        <w:r w:rsidDel="00637C39">
          <w:rPr>
            <w:sz w:val="19"/>
          </w:rPr>
          <w:delText>standards</w:delText>
        </w:r>
        <w:r w:rsidDel="00637C39">
          <w:rPr>
            <w:spacing w:val="-4"/>
            <w:sz w:val="19"/>
          </w:rPr>
          <w:delText xml:space="preserve"> </w:delText>
        </w:r>
        <w:r w:rsidDel="00637C39">
          <w:rPr>
            <w:sz w:val="19"/>
          </w:rPr>
          <w:delText>publicly</w:delText>
        </w:r>
        <w:r w:rsidDel="00637C39">
          <w:rPr>
            <w:spacing w:val="-5"/>
            <w:sz w:val="19"/>
          </w:rPr>
          <w:delText xml:space="preserve"> </w:delText>
        </w:r>
        <w:r w:rsidDel="00637C39">
          <w:rPr>
            <w:sz w:val="19"/>
          </w:rPr>
          <w:delText>available.</w:delText>
        </w:r>
      </w:del>
    </w:p>
    <w:p w14:paraId="595D6190" w14:textId="77777777" w:rsidR="00343FF6" w:rsidRDefault="00343FF6">
      <w:pPr>
        <w:pStyle w:val="BodyText"/>
        <w:rPr>
          <w:sz w:val="22"/>
        </w:rPr>
      </w:pPr>
    </w:p>
    <w:p w14:paraId="6E74A4B5" w14:textId="322CD9F6" w:rsidR="00343FF6" w:rsidDel="00637C39" w:rsidRDefault="00635E89">
      <w:pPr>
        <w:pStyle w:val="ListParagraph"/>
        <w:numPr>
          <w:ilvl w:val="0"/>
          <w:numId w:val="75"/>
        </w:numPr>
        <w:tabs>
          <w:tab w:val="left" w:pos="540"/>
        </w:tabs>
        <w:spacing w:before="162" w:line="228" w:lineRule="auto"/>
        <w:ind w:right="123" w:firstLine="0"/>
        <w:rPr>
          <w:del w:id="25" w:author="Author"/>
          <w:sz w:val="19"/>
        </w:rPr>
      </w:pPr>
      <w:del w:id="26" w:author="Author">
        <w:r w:rsidDel="00637C39">
          <w:rPr>
            <w:spacing w:val="-1"/>
            <w:w w:val="95"/>
            <w:sz w:val="19"/>
          </w:rPr>
          <w:delText xml:space="preserve">The relevant </w:delText>
        </w:r>
        <w:r w:rsidDel="00637C39">
          <w:rPr>
            <w:w w:val="95"/>
            <w:sz w:val="19"/>
          </w:rPr>
          <w:delText xml:space="preserve">TSO shall specify the information exchange standards. The relevant TSO </w:delText>
        </w:r>
        <w:r w:rsidDel="00637C39">
          <w:rPr>
            <w:w w:val="95"/>
            <w:sz w:val="19"/>
          </w:rPr>
          <w:delText>shall make publicly available</w:delText>
        </w:r>
        <w:r w:rsidDel="00637C39">
          <w:rPr>
            <w:spacing w:val="-37"/>
            <w:w w:val="95"/>
            <w:sz w:val="19"/>
          </w:rPr>
          <w:delText xml:space="preserve"> </w:delText>
        </w:r>
        <w:r w:rsidDel="00637C39">
          <w:rPr>
            <w:sz w:val="19"/>
          </w:rPr>
          <w:delText>the</w:delText>
        </w:r>
        <w:r w:rsidDel="00637C39">
          <w:rPr>
            <w:spacing w:val="12"/>
            <w:sz w:val="19"/>
          </w:rPr>
          <w:delText xml:space="preserve"> </w:delText>
        </w:r>
        <w:r w:rsidDel="00637C39">
          <w:rPr>
            <w:sz w:val="19"/>
          </w:rPr>
          <w:delText>precise</w:delText>
        </w:r>
        <w:r w:rsidDel="00637C39">
          <w:rPr>
            <w:spacing w:val="12"/>
            <w:sz w:val="19"/>
          </w:rPr>
          <w:delText xml:space="preserve"> </w:delText>
        </w:r>
        <w:r w:rsidDel="00637C39">
          <w:rPr>
            <w:sz w:val="19"/>
          </w:rPr>
          <w:delText>list</w:delText>
        </w:r>
        <w:r w:rsidDel="00637C39">
          <w:rPr>
            <w:spacing w:val="12"/>
            <w:sz w:val="19"/>
          </w:rPr>
          <w:delText xml:space="preserve"> </w:delText>
        </w:r>
        <w:r w:rsidDel="00637C39">
          <w:rPr>
            <w:sz w:val="19"/>
          </w:rPr>
          <w:delText>of</w:delText>
        </w:r>
        <w:r w:rsidDel="00637C39">
          <w:rPr>
            <w:spacing w:val="13"/>
            <w:sz w:val="19"/>
          </w:rPr>
          <w:delText xml:space="preserve"> </w:delText>
        </w:r>
        <w:r w:rsidDel="00637C39">
          <w:rPr>
            <w:sz w:val="19"/>
          </w:rPr>
          <w:delText>data</w:delText>
        </w:r>
        <w:r w:rsidDel="00637C39">
          <w:rPr>
            <w:spacing w:val="13"/>
            <w:sz w:val="19"/>
          </w:rPr>
          <w:delText xml:space="preserve"> </w:delText>
        </w:r>
        <w:r w:rsidDel="00637C39">
          <w:rPr>
            <w:sz w:val="19"/>
          </w:rPr>
          <w:delText>required.</w:delText>
        </w:r>
      </w:del>
    </w:p>
    <w:p w14:paraId="0BDF93F7" w14:textId="77777777" w:rsidR="00343FF6" w:rsidRDefault="00343FF6">
      <w:pPr>
        <w:pStyle w:val="BodyText"/>
        <w:rPr>
          <w:sz w:val="22"/>
        </w:rPr>
      </w:pPr>
    </w:p>
    <w:p w14:paraId="1B3C26E7" w14:textId="77777777" w:rsidR="00343FF6" w:rsidRDefault="00343FF6">
      <w:pPr>
        <w:pStyle w:val="BodyText"/>
        <w:rPr>
          <w:sz w:val="22"/>
        </w:rPr>
      </w:pPr>
    </w:p>
    <w:p w14:paraId="6DAD19EC" w14:textId="77777777" w:rsidR="00343FF6" w:rsidRDefault="00343FF6">
      <w:pPr>
        <w:pStyle w:val="BodyText"/>
        <w:rPr>
          <w:sz w:val="27"/>
        </w:rPr>
      </w:pPr>
    </w:p>
    <w:p w14:paraId="24C860CE" w14:textId="77777777" w:rsidR="00343FF6" w:rsidRDefault="00635E89">
      <w:pPr>
        <w:spacing w:before="1"/>
        <w:ind w:left="618" w:right="635"/>
        <w:jc w:val="center"/>
        <w:rPr>
          <w:i/>
          <w:sz w:val="19"/>
        </w:rPr>
      </w:pPr>
      <w:r>
        <w:rPr>
          <w:i/>
          <w:w w:val="95"/>
          <w:sz w:val="19"/>
        </w:rPr>
        <w:t>Article</w:t>
      </w:r>
      <w:r>
        <w:rPr>
          <w:i/>
          <w:spacing w:val="5"/>
          <w:w w:val="95"/>
          <w:sz w:val="19"/>
        </w:rPr>
        <w:t xml:space="preserve"> </w:t>
      </w:r>
      <w:r>
        <w:rPr>
          <w:i/>
          <w:w w:val="95"/>
          <w:sz w:val="19"/>
        </w:rPr>
        <w:t>19</w:t>
      </w:r>
    </w:p>
    <w:p w14:paraId="3636923B" w14:textId="77777777" w:rsidR="00343FF6" w:rsidRDefault="00343FF6">
      <w:pPr>
        <w:pStyle w:val="BodyText"/>
        <w:rPr>
          <w:i/>
          <w:sz w:val="22"/>
        </w:rPr>
      </w:pPr>
    </w:p>
    <w:p w14:paraId="6694C1A4" w14:textId="77777777" w:rsidR="00343FF6" w:rsidRDefault="00635E89">
      <w:pPr>
        <w:pStyle w:val="Heading1"/>
        <w:spacing w:before="154"/>
        <w:ind w:left="617"/>
      </w:pPr>
      <w:r>
        <w:rPr>
          <w:w w:val="95"/>
        </w:rPr>
        <w:t>Demand</w:t>
      </w:r>
      <w:r>
        <w:rPr>
          <w:spacing w:val="2"/>
          <w:w w:val="95"/>
        </w:rPr>
        <w:t xml:space="preserve"> </w:t>
      </w:r>
      <w:r>
        <w:rPr>
          <w:w w:val="95"/>
        </w:rPr>
        <w:t>disconnection</w:t>
      </w:r>
      <w:r>
        <w:rPr>
          <w:spacing w:val="3"/>
          <w:w w:val="95"/>
        </w:rPr>
        <w:t xml:space="preserve"> </w:t>
      </w:r>
      <w:r>
        <w:rPr>
          <w:w w:val="95"/>
        </w:rPr>
        <w:t>and</w:t>
      </w:r>
      <w:r>
        <w:rPr>
          <w:spacing w:val="3"/>
          <w:w w:val="95"/>
        </w:rPr>
        <w:t xml:space="preserve"> </w:t>
      </w:r>
      <w:r>
        <w:rPr>
          <w:w w:val="95"/>
        </w:rPr>
        <w:t>demand</w:t>
      </w:r>
      <w:r>
        <w:rPr>
          <w:spacing w:val="2"/>
          <w:w w:val="95"/>
        </w:rPr>
        <w:t xml:space="preserve"> </w:t>
      </w:r>
      <w:r>
        <w:rPr>
          <w:w w:val="95"/>
        </w:rPr>
        <w:t>reconnection</w:t>
      </w:r>
    </w:p>
    <w:p w14:paraId="73D5931B" w14:textId="77777777" w:rsidR="00343FF6" w:rsidRDefault="00343FF6">
      <w:pPr>
        <w:pStyle w:val="BodyText"/>
        <w:rPr>
          <w:rFonts w:ascii="Book Antiqua"/>
          <w:b/>
          <w:sz w:val="22"/>
        </w:rPr>
      </w:pPr>
    </w:p>
    <w:p w14:paraId="63796D8A" w14:textId="77777777" w:rsidR="00343FF6" w:rsidRDefault="00635E89">
      <w:pPr>
        <w:pStyle w:val="ListParagraph"/>
        <w:numPr>
          <w:ilvl w:val="0"/>
          <w:numId w:val="74"/>
        </w:numPr>
        <w:tabs>
          <w:tab w:val="left" w:pos="540"/>
        </w:tabs>
        <w:spacing w:before="145" w:line="228" w:lineRule="auto"/>
        <w:ind w:right="124" w:firstLine="0"/>
        <w:rPr>
          <w:sz w:val="19"/>
        </w:rPr>
      </w:pPr>
      <w:r>
        <w:rPr>
          <w:w w:val="95"/>
          <w:sz w:val="19"/>
        </w:rPr>
        <w:t>All</w:t>
      </w:r>
      <w:r>
        <w:rPr>
          <w:spacing w:val="1"/>
          <w:w w:val="95"/>
          <w:sz w:val="19"/>
        </w:rPr>
        <w:t xml:space="preserve"> </w:t>
      </w:r>
      <w:r>
        <w:rPr>
          <w:w w:val="95"/>
          <w:sz w:val="19"/>
        </w:rPr>
        <w:t>transmission-connected</w:t>
      </w:r>
      <w:r>
        <w:rPr>
          <w:spacing w:val="1"/>
          <w:w w:val="95"/>
          <w:sz w:val="19"/>
        </w:rPr>
        <w:t xml:space="preserve"> </w:t>
      </w:r>
      <w:r>
        <w:rPr>
          <w:w w:val="95"/>
          <w:sz w:val="19"/>
        </w:rPr>
        <w:t>demand facilities</w:t>
      </w:r>
      <w:r>
        <w:rPr>
          <w:spacing w:val="1"/>
          <w:w w:val="95"/>
          <w:sz w:val="19"/>
        </w:rPr>
        <w:t xml:space="preserve"> </w:t>
      </w:r>
      <w:r>
        <w:rPr>
          <w:w w:val="95"/>
          <w:sz w:val="19"/>
        </w:rPr>
        <w:t>and transmission-connected</w:t>
      </w:r>
      <w:r>
        <w:rPr>
          <w:spacing w:val="1"/>
          <w:w w:val="95"/>
          <w:sz w:val="19"/>
        </w:rPr>
        <w:t xml:space="preserve"> </w:t>
      </w:r>
      <w:r>
        <w:rPr>
          <w:w w:val="95"/>
          <w:sz w:val="19"/>
        </w:rPr>
        <w:t>distribution systems shall</w:t>
      </w:r>
      <w:r>
        <w:rPr>
          <w:spacing w:val="1"/>
          <w:w w:val="95"/>
          <w:sz w:val="19"/>
        </w:rPr>
        <w:t xml:space="preserve"> </w:t>
      </w:r>
      <w:r>
        <w:rPr>
          <w:w w:val="95"/>
          <w:sz w:val="19"/>
        </w:rPr>
        <w:t>fulfil</w:t>
      </w:r>
      <w:r>
        <w:rPr>
          <w:spacing w:val="1"/>
          <w:w w:val="95"/>
          <w:sz w:val="19"/>
        </w:rPr>
        <w:t xml:space="preserve"> </w:t>
      </w:r>
      <w:r>
        <w:rPr>
          <w:w w:val="95"/>
          <w:sz w:val="19"/>
        </w:rPr>
        <w:t>the</w:t>
      </w:r>
      <w:r>
        <w:rPr>
          <w:spacing w:val="1"/>
          <w:w w:val="95"/>
          <w:sz w:val="19"/>
        </w:rPr>
        <w:t xml:space="preserve"> </w:t>
      </w:r>
      <w:r>
        <w:rPr>
          <w:sz w:val="19"/>
        </w:rPr>
        <w:t>following</w:t>
      </w:r>
      <w:r>
        <w:rPr>
          <w:spacing w:val="-1"/>
          <w:sz w:val="19"/>
        </w:rPr>
        <w:t xml:space="preserve"> </w:t>
      </w:r>
      <w:r>
        <w:rPr>
          <w:sz w:val="19"/>
        </w:rPr>
        <w:t>requirements</w:t>
      </w:r>
      <w:r>
        <w:rPr>
          <w:spacing w:val="1"/>
          <w:sz w:val="19"/>
        </w:rPr>
        <w:t xml:space="preserve"> </w:t>
      </w:r>
      <w:r>
        <w:rPr>
          <w:sz w:val="19"/>
        </w:rPr>
        <w:t>related to</w:t>
      </w:r>
      <w:r>
        <w:rPr>
          <w:spacing w:val="-1"/>
          <w:sz w:val="19"/>
        </w:rPr>
        <w:t xml:space="preserve"> </w:t>
      </w:r>
      <w:r>
        <w:rPr>
          <w:sz w:val="19"/>
        </w:rPr>
        <w:t>low frequency demand disconnection</w:t>
      </w:r>
      <w:r>
        <w:rPr>
          <w:spacing w:val="-1"/>
          <w:sz w:val="19"/>
        </w:rPr>
        <w:t xml:space="preserve"> </w:t>
      </w:r>
      <w:r>
        <w:rPr>
          <w:sz w:val="19"/>
        </w:rPr>
        <w:t>functional capabilities:</w:t>
      </w:r>
    </w:p>
    <w:p w14:paraId="446C355A" w14:textId="77777777" w:rsidR="00343FF6" w:rsidRDefault="00343FF6">
      <w:pPr>
        <w:pStyle w:val="BodyText"/>
        <w:spacing w:before="10"/>
        <w:rPr>
          <w:sz w:val="23"/>
        </w:rPr>
      </w:pPr>
    </w:p>
    <w:p w14:paraId="06479EF5" w14:textId="77777777" w:rsidR="00343FF6" w:rsidRDefault="00635E89">
      <w:pPr>
        <w:pStyle w:val="ListParagraph"/>
        <w:numPr>
          <w:ilvl w:val="0"/>
          <w:numId w:val="73"/>
        </w:numPr>
        <w:tabs>
          <w:tab w:val="left" w:pos="402"/>
        </w:tabs>
        <w:spacing w:line="228" w:lineRule="auto"/>
        <w:rPr>
          <w:sz w:val="19"/>
        </w:rPr>
      </w:pPr>
      <w:r>
        <w:rPr>
          <w:w w:val="90"/>
          <w:sz w:val="19"/>
        </w:rPr>
        <w:t>each</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system</w:t>
      </w:r>
      <w:r>
        <w:rPr>
          <w:spacing w:val="1"/>
          <w:w w:val="90"/>
          <w:sz w:val="19"/>
        </w:rPr>
        <w:t xml:space="preserve"> </w:t>
      </w:r>
      <w:r>
        <w:rPr>
          <w:w w:val="90"/>
          <w:sz w:val="19"/>
        </w:rPr>
        <w:t>operator</w:t>
      </w:r>
      <w:r>
        <w:rPr>
          <w:spacing w:val="1"/>
          <w:w w:val="90"/>
          <w:sz w:val="19"/>
        </w:rPr>
        <w:t xml:space="preserve"> </w:t>
      </w:r>
      <w:r>
        <w:rPr>
          <w:w w:val="90"/>
          <w:sz w:val="19"/>
        </w:rPr>
        <w:t>and,</w:t>
      </w:r>
      <w:r>
        <w:rPr>
          <w:spacing w:val="1"/>
          <w:w w:val="90"/>
          <w:sz w:val="19"/>
        </w:rPr>
        <w:t xml:space="preserve"> </w:t>
      </w:r>
      <w:r>
        <w:rPr>
          <w:w w:val="90"/>
          <w:sz w:val="19"/>
        </w:rPr>
        <w:t>where</w:t>
      </w:r>
      <w:r>
        <w:rPr>
          <w:spacing w:val="1"/>
          <w:w w:val="90"/>
          <w:sz w:val="19"/>
        </w:rPr>
        <w:t xml:space="preserve"> </w:t>
      </w:r>
      <w:r>
        <w:rPr>
          <w:w w:val="90"/>
          <w:sz w:val="19"/>
        </w:rPr>
        <w:t>specified</w:t>
      </w:r>
      <w:r>
        <w:rPr>
          <w:spacing w:val="1"/>
          <w:w w:val="90"/>
          <w:sz w:val="19"/>
        </w:rPr>
        <w:t xml:space="preserve"> </w:t>
      </w:r>
      <w:r>
        <w:rPr>
          <w:w w:val="90"/>
          <w:sz w:val="19"/>
        </w:rPr>
        <w:t>by</w:t>
      </w:r>
      <w:r>
        <w:rPr>
          <w:spacing w:val="1"/>
          <w:w w:val="90"/>
          <w:sz w:val="19"/>
        </w:rPr>
        <w:t xml:space="preserve"> </w:t>
      </w:r>
      <w:r>
        <w:rPr>
          <w:w w:val="90"/>
          <w:sz w:val="19"/>
        </w:rPr>
        <w:t>the</w:t>
      </w:r>
      <w:r>
        <w:rPr>
          <w:spacing w:val="1"/>
          <w:w w:val="90"/>
          <w:sz w:val="19"/>
        </w:rPr>
        <w:t xml:space="preserve"> </w:t>
      </w:r>
      <w:r>
        <w:rPr>
          <w:w w:val="90"/>
          <w:sz w:val="19"/>
        </w:rPr>
        <w:t>TSO,</w:t>
      </w:r>
      <w:r>
        <w:rPr>
          <w:spacing w:val="1"/>
          <w:w w:val="90"/>
          <w:sz w:val="19"/>
        </w:rPr>
        <w:t xml:space="preserve"> </w:t>
      </w:r>
      <w:r>
        <w:rPr>
          <w:w w:val="90"/>
          <w:sz w:val="19"/>
        </w:rPr>
        <w:t>transmission-connected</w:t>
      </w:r>
      <w:r>
        <w:rPr>
          <w:spacing w:val="-35"/>
          <w:w w:val="90"/>
          <w:sz w:val="19"/>
        </w:rPr>
        <w:t xml:space="preserve"> </w:t>
      </w:r>
      <w:r>
        <w:rPr>
          <w:spacing w:val="-1"/>
          <w:w w:val="95"/>
          <w:sz w:val="19"/>
        </w:rPr>
        <w:t xml:space="preserve">demand facility owner, shall provide </w:t>
      </w:r>
      <w:r>
        <w:rPr>
          <w:w w:val="95"/>
          <w:sz w:val="19"/>
        </w:rPr>
        <w:t xml:space="preserve">capabilities that </w:t>
      </w:r>
      <w:r>
        <w:rPr>
          <w:w w:val="95"/>
          <w:sz w:val="19"/>
        </w:rPr>
        <w:t>enable automatic ‘low frequency’ disconnection of a specified</w:t>
      </w:r>
      <w:r>
        <w:rPr>
          <w:spacing w:val="1"/>
          <w:w w:val="95"/>
          <w:sz w:val="19"/>
        </w:rPr>
        <w:t xml:space="preserve"> </w:t>
      </w:r>
      <w:r>
        <w:rPr>
          <w:w w:val="95"/>
          <w:sz w:val="19"/>
        </w:rPr>
        <w:t>proportion of their demand. The relevant TSO may specify a disconnection trigger based on a combination of low</w:t>
      </w:r>
      <w:r>
        <w:rPr>
          <w:spacing w:val="1"/>
          <w:w w:val="95"/>
          <w:sz w:val="19"/>
        </w:rPr>
        <w:t xml:space="preserve"> </w:t>
      </w:r>
      <w:r>
        <w:rPr>
          <w:sz w:val="19"/>
        </w:rPr>
        <w:t>frequency</w:t>
      </w:r>
      <w:r>
        <w:rPr>
          <w:spacing w:val="12"/>
          <w:sz w:val="19"/>
        </w:rPr>
        <w:t xml:space="preserve"> </w:t>
      </w:r>
      <w:r>
        <w:rPr>
          <w:sz w:val="19"/>
        </w:rPr>
        <w:t>and</w:t>
      </w:r>
      <w:r>
        <w:rPr>
          <w:spacing w:val="11"/>
          <w:sz w:val="19"/>
        </w:rPr>
        <w:t xml:space="preserve"> </w:t>
      </w:r>
      <w:r>
        <w:rPr>
          <w:sz w:val="19"/>
        </w:rPr>
        <w:t>rate-of-change-of-frequency;</w:t>
      </w:r>
    </w:p>
    <w:p w14:paraId="04A9C7A4" w14:textId="77777777" w:rsidR="00343FF6" w:rsidRDefault="00343FF6">
      <w:pPr>
        <w:pStyle w:val="BodyText"/>
        <w:spacing w:before="10"/>
        <w:rPr>
          <w:sz w:val="23"/>
        </w:rPr>
      </w:pPr>
    </w:p>
    <w:p w14:paraId="005C9F9F" w14:textId="3B5125AD" w:rsidR="00343FF6" w:rsidRDefault="00635E89">
      <w:pPr>
        <w:pStyle w:val="ListParagraph"/>
        <w:numPr>
          <w:ilvl w:val="0"/>
          <w:numId w:val="73"/>
        </w:numPr>
        <w:tabs>
          <w:tab w:val="left" w:pos="402"/>
        </w:tabs>
        <w:spacing w:line="228" w:lineRule="auto"/>
        <w:rPr>
          <w:sz w:val="19"/>
        </w:rPr>
      </w:pPr>
      <w:r>
        <w:rPr>
          <w:w w:val="95"/>
          <w:sz w:val="19"/>
        </w:rPr>
        <w:t>the</w:t>
      </w:r>
      <w:r>
        <w:rPr>
          <w:spacing w:val="7"/>
          <w:w w:val="95"/>
          <w:sz w:val="19"/>
        </w:rPr>
        <w:t xml:space="preserve"> </w:t>
      </w:r>
      <w:r>
        <w:rPr>
          <w:w w:val="95"/>
          <w:sz w:val="19"/>
        </w:rPr>
        <w:t>low</w:t>
      </w:r>
      <w:r>
        <w:rPr>
          <w:spacing w:val="8"/>
          <w:w w:val="95"/>
          <w:sz w:val="19"/>
        </w:rPr>
        <w:t xml:space="preserve"> </w:t>
      </w:r>
      <w:r>
        <w:rPr>
          <w:w w:val="95"/>
          <w:sz w:val="19"/>
        </w:rPr>
        <w:t>frequency</w:t>
      </w:r>
      <w:r>
        <w:rPr>
          <w:spacing w:val="7"/>
          <w:w w:val="95"/>
          <w:sz w:val="19"/>
        </w:rPr>
        <w:t xml:space="preserve"> </w:t>
      </w:r>
      <w:r>
        <w:rPr>
          <w:w w:val="95"/>
          <w:sz w:val="19"/>
        </w:rPr>
        <w:t>demand</w:t>
      </w:r>
      <w:r>
        <w:rPr>
          <w:spacing w:val="8"/>
          <w:w w:val="95"/>
          <w:sz w:val="19"/>
        </w:rPr>
        <w:t xml:space="preserve"> </w:t>
      </w:r>
      <w:r>
        <w:rPr>
          <w:w w:val="95"/>
          <w:sz w:val="19"/>
        </w:rPr>
        <w:t>disconnection</w:t>
      </w:r>
      <w:r>
        <w:rPr>
          <w:spacing w:val="7"/>
          <w:w w:val="95"/>
          <w:sz w:val="19"/>
        </w:rPr>
        <w:t xml:space="preserve"> </w:t>
      </w:r>
      <w:r>
        <w:rPr>
          <w:w w:val="95"/>
          <w:sz w:val="19"/>
        </w:rPr>
        <w:t>functional</w:t>
      </w:r>
      <w:r>
        <w:rPr>
          <w:spacing w:val="8"/>
          <w:w w:val="95"/>
          <w:sz w:val="19"/>
        </w:rPr>
        <w:t xml:space="preserve"> </w:t>
      </w:r>
      <w:r>
        <w:rPr>
          <w:w w:val="95"/>
          <w:sz w:val="19"/>
        </w:rPr>
        <w:t>capabilities</w:t>
      </w:r>
      <w:r>
        <w:rPr>
          <w:spacing w:val="7"/>
          <w:w w:val="95"/>
          <w:sz w:val="19"/>
        </w:rPr>
        <w:t xml:space="preserve"> </w:t>
      </w:r>
      <w:r>
        <w:rPr>
          <w:w w:val="95"/>
          <w:sz w:val="19"/>
        </w:rPr>
        <w:t>shall</w:t>
      </w:r>
      <w:r>
        <w:rPr>
          <w:spacing w:val="8"/>
          <w:w w:val="95"/>
          <w:sz w:val="19"/>
        </w:rPr>
        <w:t xml:space="preserve"> </w:t>
      </w:r>
      <w:r>
        <w:rPr>
          <w:w w:val="95"/>
          <w:sz w:val="19"/>
        </w:rPr>
        <w:t>allow</w:t>
      </w:r>
      <w:r>
        <w:rPr>
          <w:spacing w:val="7"/>
          <w:w w:val="95"/>
          <w:sz w:val="19"/>
        </w:rPr>
        <w:t xml:space="preserve"> </w:t>
      </w:r>
      <w:r>
        <w:rPr>
          <w:w w:val="95"/>
          <w:sz w:val="19"/>
        </w:rPr>
        <w:t>for</w:t>
      </w:r>
      <w:r>
        <w:rPr>
          <w:spacing w:val="9"/>
          <w:w w:val="95"/>
          <w:sz w:val="19"/>
        </w:rPr>
        <w:t xml:space="preserve"> </w:t>
      </w:r>
      <w:r>
        <w:rPr>
          <w:w w:val="95"/>
          <w:sz w:val="19"/>
        </w:rPr>
        <w:t>disconnecting</w:t>
      </w:r>
      <w:r>
        <w:rPr>
          <w:spacing w:val="7"/>
          <w:w w:val="95"/>
          <w:sz w:val="19"/>
        </w:rPr>
        <w:t xml:space="preserve"> </w:t>
      </w:r>
      <w:r>
        <w:rPr>
          <w:w w:val="95"/>
          <w:sz w:val="19"/>
        </w:rPr>
        <w:t>demand</w:t>
      </w:r>
      <w:r>
        <w:rPr>
          <w:spacing w:val="7"/>
          <w:w w:val="95"/>
          <w:sz w:val="19"/>
        </w:rPr>
        <w:t xml:space="preserve"> </w:t>
      </w:r>
      <w:r>
        <w:rPr>
          <w:w w:val="95"/>
          <w:sz w:val="19"/>
        </w:rPr>
        <w:t>in</w:t>
      </w:r>
      <w:r>
        <w:rPr>
          <w:spacing w:val="9"/>
          <w:w w:val="95"/>
          <w:sz w:val="19"/>
        </w:rPr>
        <w:t xml:space="preserve"> </w:t>
      </w:r>
      <w:r>
        <w:rPr>
          <w:w w:val="95"/>
          <w:sz w:val="19"/>
        </w:rPr>
        <w:t>stages</w:t>
      </w:r>
      <w:r>
        <w:rPr>
          <w:spacing w:val="6"/>
          <w:w w:val="95"/>
          <w:sz w:val="19"/>
        </w:rPr>
        <w:t xml:space="preserve"> </w:t>
      </w:r>
      <w:r>
        <w:rPr>
          <w:w w:val="95"/>
          <w:sz w:val="19"/>
        </w:rPr>
        <w:t>for</w:t>
      </w:r>
      <w:r>
        <w:rPr>
          <w:spacing w:val="-37"/>
          <w:w w:val="95"/>
          <w:sz w:val="19"/>
        </w:rPr>
        <w:t xml:space="preserve"> </w:t>
      </w:r>
      <w:r>
        <w:rPr>
          <w:sz w:val="19"/>
        </w:rPr>
        <w:t>a</w:t>
      </w:r>
      <w:r>
        <w:rPr>
          <w:spacing w:val="13"/>
          <w:sz w:val="19"/>
        </w:rPr>
        <w:t xml:space="preserve"> </w:t>
      </w:r>
      <w:r>
        <w:rPr>
          <w:sz w:val="19"/>
        </w:rPr>
        <w:t>range</w:t>
      </w:r>
      <w:r>
        <w:rPr>
          <w:spacing w:val="14"/>
          <w:sz w:val="19"/>
        </w:rPr>
        <w:t xml:space="preserve"> </w:t>
      </w:r>
      <w:r>
        <w:rPr>
          <w:sz w:val="19"/>
        </w:rPr>
        <w:t>of</w:t>
      </w:r>
      <w:r>
        <w:rPr>
          <w:spacing w:val="8"/>
          <w:sz w:val="19"/>
        </w:rPr>
        <w:t xml:space="preserve"> </w:t>
      </w:r>
      <w:r>
        <w:rPr>
          <w:sz w:val="19"/>
        </w:rPr>
        <w:t>operational</w:t>
      </w:r>
      <w:r>
        <w:rPr>
          <w:spacing w:val="11"/>
          <w:sz w:val="19"/>
        </w:rPr>
        <w:t xml:space="preserve"> </w:t>
      </w:r>
      <w:r>
        <w:rPr>
          <w:sz w:val="19"/>
        </w:rPr>
        <w:t>frequencies;</w:t>
      </w:r>
    </w:p>
    <w:p w14:paraId="4E0A3F3B" w14:textId="77777777" w:rsidR="00B12060" w:rsidRPr="00B12060" w:rsidRDefault="00B12060" w:rsidP="00B12060">
      <w:pPr>
        <w:pStyle w:val="ListParagraph"/>
        <w:rPr>
          <w:sz w:val="19"/>
        </w:rPr>
      </w:pPr>
    </w:p>
    <w:p w14:paraId="2C926E14" w14:textId="77777777" w:rsidR="00343FF6" w:rsidRDefault="00635E89">
      <w:pPr>
        <w:pStyle w:val="ListParagraph"/>
        <w:numPr>
          <w:ilvl w:val="0"/>
          <w:numId w:val="73"/>
        </w:numPr>
        <w:tabs>
          <w:tab w:val="left" w:pos="402"/>
        </w:tabs>
        <w:spacing w:before="101" w:line="228" w:lineRule="auto"/>
        <w:ind w:right="124"/>
        <w:rPr>
          <w:sz w:val="19"/>
        </w:rPr>
      </w:pPr>
      <w:r>
        <w:rPr>
          <w:w w:val="95"/>
          <w:sz w:val="19"/>
        </w:rPr>
        <w:t>the</w:t>
      </w:r>
      <w:r>
        <w:rPr>
          <w:spacing w:val="1"/>
          <w:w w:val="95"/>
          <w:sz w:val="19"/>
        </w:rPr>
        <w:t xml:space="preserve"> </w:t>
      </w:r>
      <w:r>
        <w:rPr>
          <w:w w:val="95"/>
          <w:sz w:val="19"/>
        </w:rPr>
        <w:t>low</w:t>
      </w:r>
      <w:r>
        <w:rPr>
          <w:spacing w:val="1"/>
          <w:w w:val="95"/>
          <w:sz w:val="19"/>
        </w:rPr>
        <w:t xml:space="preserve"> </w:t>
      </w:r>
      <w:r>
        <w:rPr>
          <w:w w:val="95"/>
          <w:sz w:val="19"/>
        </w:rPr>
        <w:t>frequency</w:t>
      </w:r>
      <w:r>
        <w:rPr>
          <w:spacing w:val="1"/>
          <w:w w:val="95"/>
          <w:sz w:val="19"/>
        </w:rPr>
        <w:t xml:space="preserve"> </w:t>
      </w:r>
      <w:r>
        <w:rPr>
          <w:w w:val="95"/>
          <w:sz w:val="19"/>
        </w:rPr>
        <w:t>demand</w:t>
      </w:r>
      <w:r>
        <w:rPr>
          <w:spacing w:val="1"/>
          <w:w w:val="95"/>
          <w:sz w:val="19"/>
        </w:rPr>
        <w:t xml:space="preserve"> </w:t>
      </w:r>
      <w:r>
        <w:rPr>
          <w:w w:val="95"/>
          <w:sz w:val="19"/>
        </w:rPr>
        <w:t>disconnection</w:t>
      </w:r>
      <w:r>
        <w:rPr>
          <w:spacing w:val="1"/>
          <w:w w:val="95"/>
          <w:sz w:val="19"/>
        </w:rPr>
        <w:t xml:space="preserve"> </w:t>
      </w:r>
      <w:r>
        <w:rPr>
          <w:w w:val="95"/>
          <w:sz w:val="19"/>
        </w:rPr>
        <w:t>functional</w:t>
      </w:r>
      <w:r>
        <w:rPr>
          <w:spacing w:val="1"/>
          <w:w w:val="95"/>
          <w:sz w:val="19"/>
        </w:rPr>
        <w:t xml:space="preserve"> </w:t>
      </w:r>
      <w:r>
        <w:rPr>
          <w:w w:val="95"/>
          <w:sz w:val="19"/>
        </w:rPr>
        <w:t>capabilities</w:t>
      </w:r>
      <w:r>
        <w:rPr>
          <w:spacing w:val="1"/>
          <w:w w:val="95"/>
          <w:sz w:val="19"/>
        </w:rPr>
        <w:t xml:space="preserve"> </w:t>
      </w:r>
      <w:r>
        <w:rPr>
          <w:w w:val="95"/>
          <w:sz w:val="19"/>
        </w:rPr>
        <w:t>shall</w:t>
      </w:r>
      <w:r>
        <w:rPr>
          <w:spacing w:val="1"/>
          <w:w w:val="95"/>
          <w:sz w:val="19"/>
        </w:rPr>
        <w:t xml:space="preserve"> </w:t>
      </w:r>
      <w:r>
        <w:rPr>
          <w:w w:val="95"/>
          <w:sz w:val="19"/>
        </w:rPr>
        <w:t>allow</w:t>
      </w:r>
      <w:r>
        <w:rPr>
          <w:spacing w:val="1"/>
          <w:w w:val="95"/>
          <w:sz w:val="19"/>
        </w:rPr>
        <w:t xml:space="preserve"> </w:t>
      </w:r>
      <w:r>
        <w:rPr>
          <w:w w:val="95"/>
          <w:sz w:val="19"/>
        </w:rPr>
        <w:t>for</w:t>
      </w:r>
      <w:r>
        <w:rPr>
          <w:spacing w:val="1"/>
          <w:w w:val="95"/>
          <w:sz w:val="19"/>
        </w:rPr>
        <w:t xml:space="preserve"> </w:t>
      </w:r>
      <w:r>
        <w:rPr>
          <w:w w:val="95"/>
          <w:sz w:val="19"/>
        </w:rPr>
        <w:t>operation</w:t>
      </w:r>
      <w:r>
        <w:rPr>
          <w:spacing w:val="1"/>
          <w:w w:val="95"/>
          <w:sz w:val="19"/>
        </w:rPr>
        <w:t xml:space="preserve"> </w:t>
      </w:r>
      <w:r>
        <w:rPr>
          <w:w w:val="95"/>
          <w:sz w:val="19"/>
        </w:rPr>
        <w:t>from</w:t>
      </w:r>
      <w:r>
        <w:rPr>
          <w:spacing w:val="1"/>
          <w:w w:val="95"/>
          <w:sz w:val="19"/>
        </w:rPr>
        <w:t xml:space="preserve"> </w:t>
      </w:r>
      <w:r>
        <w:rPr>
          <w:w w:val="95"/>
          <w:sz w:val="19"/>
        </w:rPr>
        <w:t>a</w:t>
      </w:r>
      <w:r>
        <w:rPr>
          <w:spacing w:val="1"/>
          <w:w w:val="95"/>
          <w:sz w:val="19"/>
        </w:rPr>
        <w:t xml:space="preserve"> </w:t>
      </w:r>
      <w:r>
        <w:rPr>
          <w:w w:val="95"/>
          <w:sz w:val="19"/>
        </w:rPr>
        <w:t>nominal</w:t>
      </w:r>
      <w:r>
        <w:rPr>
          <w:spacing w:val="1"/>
          <w:w w:val="95"/>
          <w:sz w:val="19"/>
        </w:rPr>
        <w:t xml:space="preserve"> </w:t>
      </w:r>
      <w:r>
        <w:rPr>
          <w:w w:val="95"/>
          <w:sz w:val="19"/>
        </w:rPr>
        <w:t xml:space="preserve">Alternating Current (‘AC’) input to be </w:t>
      </w:r>
      <w:r>
        <w:rPr>
          <w:w w:val="95"/>
          <w:sz w:val="19"/>
        </w:rPr>
        <w:t>specified by the relevant system operator, and shall meet the following</w:t>
      </w:r>
      <w:r>
        <w:rPr>
          <w:spacing w:val="1"/>
          <w:w w:val="95"/>
          <w:sz w:val="19"/>
        </w:rPr>
        <w:t xml:space="preserve"> </w:t>
      </w:r>
      <w:r>
        <w:rPr>
          <w:sz w:val="19"/>
        </w:rPr>
        <w:t>requirements:</w:t>
      </w:r>
    </w:p>
    <w:p w14:paraId="0895C8F7" w14:textId="77777777" w:rsidR="00343FF6" w:rsidRDefault="00343FF6">
      <w:pPr>
        <w:pStyle w:val="BodyText"/>
        <w:spacing w:before="8"/>
        <w:rPr>
          <w:sz w:val="27"/>
        </w:rPr>
      </w:pPr>
    </w:p>
    <w:p w14:paraId="754B5B15" w14:textId="77777777" w:rsidR="00343FF6" w:rsidRDefault="00635E89">
      <w:pPr>
        <w:pStyle w:val="ListParagraph"/>
        <w:numPr>
          <w:ilvl w:val="1"/>
          <w:numId w:val="73"/>
        </w:numPr>
        <w:tabs>
          <w:tab w:val="left" w:pos="742"/>
        </w:tabs>
        <w:spacing w:before="1"/>
        <w:ind w:right="0"/>
        <w:rPr>
          <w:sz w:val="19"/>
        </w:rPr>
      </w:pPr>
      <w:r>
        <w:rPr>
          <w:w w:val="95"/>
          <w:sz w:val="19"/>
        </w:rPr>
        <w:t>frequency range:</w:t>
      </w:r>
      <w:r>
        <w:rPr>
          <w:spacing w:val="1"/>
          <w:w w:val="95"/>
          <w:sz w:val="19"/>
        </w:rPr>
        <w:t xml:space="preserve"> </w:t>
      </w:r>
      <w:r>
        <w:rPr>
          <w:w w:val="95"/>
          <w:sz w:val="19"/>
        </w:rPr>
        <w:t>at</w:t>
      </w:r>
      <w:r>
        <w:rPr>
          <w:spacing w:val="3"/>
          <w:w w:val="95"/>
          <w:sz w:val="19"/>
        </w:rPr>
        <w:t xml:space="preserve"> </w:t>
      </w:r>
      <w:r>
        <w:rPr>
          <w:w w:val="95"/>
          <w:sz w:val="19"/>
        </w:rPr>
        <w:t>least</w:t>
      </w:r>
      <w:r>
        <w:rPr>
          <w:spacing w:val="1"/>
          <w:w w:val="95"/>
          <w:sz w:val="19"/>
        </w:rPr>
        <w:t xml:space="preserve"> </w:t>
      </w:r>
      <w:r>
        <w:rPr>
          <w:w w:val="95"/>
          <w:sz w:val="19"/>
        </w:rPr>
        <w:t>between</w:t>
      </w:r>
      <w:r>
        <w:rPr>
          <w:spacing w:val="3"/>
          <w:w w:val="95"/>
          <w:sz w:val="19"/>
        </w:rPr>
        <w:t xml:space="preserve"> </w:t>
      </w:r>
      <w:r>
        <w:rPr>
          <w:w w:val="95"/>
          <w:sz w:val="19"/>
        </w:rPr>
        <w:t>47-50</w:t>
      </w:r>
      <w:r>
        <w:rPr>
          <w:spacing w:val="1"/>
          <w:w w:val="95"/>
          <w:sz w:val="19"/>
        </w:rPr>
        <w:t xml:space="preserve"> </w:t>
      </w:r>
      <w:r>
        <w:rPr>
          <w:w w:val="95"/>
          <w:sz w:val="19"/>
        </w:rPr>
        <w:t>Hz,</w:t>
      </w:r>
      <w:r>
        <w:rPr>
          <w:spacing w:val="2"/>
          <w:w w:val="95"/>
          <w:sz w:val="19"/>
        </w:rPr>
        <w:t xml:space="preserve"> </w:t>
      </w:r>
      <w:r>
        <w:rPr>
          <w:w w:val="95"/>
          <w:sz w:val="19"/>
        </w:rPr>
        <w:t>adjustable</w:t>
      </w:r>
      <w:r>
        <w:rPr>
          <w:spacing w:val="2"/>
          <w:w w:val="95"/>
          <w:sz w:val="19"/>
        </w:rPr>
        <w:t xml:space="preserve"> </w:t>
      </w:r>
      <w:r>
        <w:rPr>
          <w:w w:val="95"/>
          <w:sz w:val="19"/>
        </w:rPr>
        <w:t>in</w:t>
      </w:r>
      <w:r>
        <w:rPr>
          <w:spacing w:val="1"/>
          <w:w w:val="95"/>
          <w:sz w:val="19"/>
        </w:rPr>
        <w:t xml:space="preserve"> </w:t>
      </w:r>
      <w:r>
        <w:rPr>
          <w:w w:val="95"/>
          <w:sz w:val="19"/>
        </w:rPr>
        <w:t>steps</w:t>
      </w:r>
      <w:r>
        <w:rPr>
          <w:spacing w:val="1"/>
          <w:w w:val="95"/>
          <w:sz w:val="19"/>
        </w:rPr>
        <w:t xml:space="preserve"> </w:t>
      </w:r>
      <w:r>
        <w:rPr>
          <w:w w:val="95"/>
          <w:sz w:val="19"/>
        </w:rPr>
        <w:t>of</w:t>
      </w:r>
      <w:r>
        <w:rPr>
          <w:spacing w:val="1"/>
          <w:w w:val="95"/>
          <w:sz w:val="19"/>
        </w:rPr>
        <w:t xml:space="preserve"> </w:t>
      </w:r>
      <w:r>
        <w:rPr>
          <w:w w:val="95"/>
          <w:sz w:val="19"/>
        </w:rPr>
        <w:t>0,05</w:t>
      </w:r>
      <w:r>
        <w:rPr>
          <w:spacing w:val="2"/>
          <w:w w:val="95"/>
          <w:sz w:val="19"/>
        </w:rPr>
        <w:t xml:space="preserve"> </w:t>
      </w:r>
      <w:r>
        <w:rPr>
          <w:w w:val="95"/>
          <w:sz w:val="19"/>
        </w:rPr>
        <w:t>Hz;</w:t>
      </w:r>
    </w:p>
    <w:p w14:paraId="66F22D09" w14:textId="77777777" w:rsidR="00343FF6" w:rsidRDefault="00343FF6">
      <w:pPr>
        <w:pStyle w:val="BodyText"/>
        <w:spacing w:before="8"/>
        <w:rPr>
          <w:sz w:val="27"/>
        </w:rPr>
      </w:pPr>
    </w:p>
    <w:p w14:paraId="73B6AE93" w14:textId="77777777" w:rsidR="00343FF6" w:rsidRDefault="00635E89">
      <w:pPr>
        <w:pStyle w:val="ListParagraph"/>
        <w:numPr>
          <w:ilvl w:val="1"/>
          <w:numId w:val="73"/>
        </w:numPr>
        <w:tabs>
          <w:tab w:val="left" w:pos="742"/>
        </w:tabs>
        <w:ind w:right="0"/>
        <w:rPr>
          <w:sz w:val="19"/>
        </w:rPr>
      </w:pPr>
      <w:r>
        <w:rPr>
          <w:w w:val="95"/>
          <w:sz w:val="19"/>
        </w:rPr>
        <w:t>operating</w:t>
      </w:r>
      <w:r>
        <w:rPr>
          <w:spacing w:val="-2"/>
          <w:w w:val="95"/>
          <w:sz w:val="19"/>
        </w:rPr>
        <w:t xml:space="preserve"> </w:t>
      </w:r>
      <w:r>
        <w:rPr>
          <w:w w:val="95"/>
          <w:sz w:val="19"/>
        </w:rPr>
        <w:t>time:</w:t>
      </w:r>
      <w:r>
        <w:rPr>
          <w:spacing w:val="-1"/>
          <w:w w:val="95"/>
          <w:sz w:val="19"/>
        </w:rPr>
        <w:t xml:space="preserve"> </w:t>
      </w:r>
      <w:r>
        <w:rPr>
          <w:w w:val="95"/>
          <w:sz w:val="19"/>
        </w:rPr>
        <w:t>no more</w:t>
      </w:r>
      <w:r>
        <w:rPr>
          <w:spacing w:val="-1"/>
          <w:w w:val="95"/>
          <w:sz w:val="19"/>
        </w:rPr>
        <w:t xml:space="preserve"> </w:t>
      </w:r>
      <w:r>
        <w:rPr>
          <w:w w:val="95"/>
          <w:sz w:val="19"/>
        </w:rPr>
        <w:t>than</w:t>
      </w:r>
      <w:r>
        <w:rPr>
          <w:spacing w:val="-1"/>
          <w:w w:val="95"/>
          <w:sz w:val="19"/>
        </w:rPr>
        <w:t xml:space="preserve"> </w:t>
      </w:r>
      <w:r>
        <w:rPr>
          <w:w w:val="95"/>
          <w:sz w:val="19"/>
        </w:rPr>
        <w:t>150 ms</w:t>
      </w:r>
      <w:r>
        <w:rPr>
          <w:spacing w:val="-1"/>
          <w:w w:val="95"/>
          <w:sz w:val="19"/>
        </w:rPr>
        <w:t xml:space="preserve"> </w:t>
      </w:r>
      <w:r>
        <w:rPr>
          <w:w w:val="95"/>
          <w:sz w:val="19"/>
        </w:rPr>
        <w:t>after</w:t>
      </w:r>
      <w:r>
        <w:rPr>
          <w:spacing w:val="3"/>
          <w:w w:val="95"/>
          <w:sz w:val="19"/>
        </w:rPr>
        <w:t xml:space="preserve"> </w:t>
      </w:r>
      <w:r>
        <w:rPr>
          <w:w w:val="95"/>
          <w:sz w:val="19"/>
        </w:rPr>
        <w:t>triggering</w:t>
      </w:r>
      <w:r>
        <w:rPr>
          <w:spacing w:val="-1"/>
          <w:w w:val="95"/>
          <w:sz w:val="19"/>
        </w:rPr>
        <w:t xml:space="preserve"> </w:t>
      </w:r>
      <w:r>
        <w:rPr>
          <w:w w:val="95"/>
          <w:sz w:val="19"/>
        </w:rPr>
        <w:t>the</w:t>
      </w:r>
      <w:r>
        <w:rPr>
          <w:spacing w:val="-1"/>
          <w:w w:val="95"/>
          <w:sz w:val="19"/>
        </w:rPr>
        <w:t xml:space="preserve"> </w:t>
      </w:r>
      <w:r>
        <w:rPr>
          <w:w w:val="95"/>
          <w:sz w:val="19"/>
        </w:rPr>
        <w:t>frequency setpoint;</w:t>
      </w:r>
    </w:p>
    <w:p w14:paraId="4254245B" w14:textId="77777777" w:rsidR="00343FF6" w:rsidRDefault="00343FF6">
      <w:pPr>
        <w:pStyle w:val="BodyText"/>
        <w:spacing w:before="5"/>
        <w:rPr>
          <w:sz w:val="28"/>
        </w:rPr>
      </w:pPr>
    </w:p>
    <w:p w14:paraId="310380B7" w14:textId="77777777" w:rsidR="00343FF6" w:rsidRDefault="00635E89">
      <w:pPr>
        <w:pStyle w:val="ListParagraph"/>
        <w:numPr>
          <w:ilvl w:val="1"/>
          <w:numId w:val="73"/>
        </w:numPr>
        <w:tabs>
          <w:tab w:val="left" w:pos="742"/>
        </w:tabs>
        <w:spacing w:before="1" w:line="228" w:lineRule="auto"/>
        <w:ind w:right="124"/>
        <w:rPr>
          <w:sz w:val="19"/>
        </w:rPr>
      </w:pPr>
      <w:r>
        <w:rPr>
          <w:w w:val="95"/>
          <w:sz w:val="19"/>
        </w:rPr>
        <w:t>voltage</w:t>
      </w:r>
      <w:r>
        <w:rPr>
          <w:spacing w:val="2"/>
          <w:w w:val="95"/>
          <w:sz w:val="19"/>
        </w:rPr>
        <w:t xml:space="preserve"> </w:t>
      </w:r>
      <w:r>
        <w:rPr>
          <w:w w:val="95"/>
          <w:sz w:val="19"/>
        </w:rPr>
        <w:t>lock-out:</w:t>
      </w:r>
      <w:r>
        <w:rPr>
          <w:spacing w:val="5"/>
          <w:w w:val="95"/>
          <w:sz w:val="19"/>
        </w:rPr>
        <w:t xml:space="preserve"> </w:t>
      </w:r>
      <w:r>
        <w:rPr>
          <w:w w:val="95"/>
          <w:sz w:val="19"/>
        </w:rPr>
        <w:t>blocking</w:t>
      </w:r>
      <w:r>
        <w:rPr>
          <w:spacing w:val="5"/>
          <w:w w:val="95"/>
          <w:sz w:val="19"/>
        </w:rPr>
        <w:t xml:space="preserve"> </w:t>
      </w:r>
      <w:r>
        <w:rPr>
          <w:w w:val="95"/>
          <w:sz w:val="19"/>
        </w:rPr>
        <w:t>of</w:t>
      </w:r>
      <w:r>
        <w:rPr>
          <w:spacing w:val="6"/>
          <w:w w:val="95"/>
          <w:sz w:val="19"/>
        </w:rPr>
        <w:t xml:space="preserve"> </w:t>
      </w:r>
      <w:r>
        <w:rPr>
          <w:w w:val="95"/>
          <w:sz w:val="19"/>
        </w:rPr>
        <w:t>the</w:t>
      </w:r>
      <w:r>
        <w:rPr>
          <w:spacing w:val="5"/>
          <w:w w:val="95"/>
          <w:sz w:val="19"/>
        </w:rPr>
        <w:t xml:space="preserve"> </w:t>
      </w:r>
      <w:r>
        <w:rPr>
          <w:w w:val="95"/>
          <w:sz w:val="19"/>
        </w:rPr>
        <w:t>functional</w:t>
      </w:r>
      <w:r>
        <w:rPr>
          <w:spacing w:val="5"/>
          <w:w w:val="95"/>
          <w:sz w:val="19"/>
        </w:rPr>
        <w:t xml:space="preserve"> </w:t>
      </w:r>
      <w:r>
        <w:rPr>
          <w:w w:val="95"/>
          <w:sz w:val="19"/>
        </w:rPr>
        <w:t>capability</w:t>
      </w:r>
      <w:r>
        <w:rPr>
          <w:spacing w:val="3"/>
          <w:w w:val="95"/>
          <w:sz w:val="19"/>
        </w:rPr>
        <w:t xml:space="preserve"> </w:t>
      </w:r>
      <w:r>
        <w:rPr>
          <w:w w:val="95"/>
          <w:sz w:val="19"/>
        </w:rPr>
        <w:t>shall</w:t>
      </w:r>
      <w:r>
        <w:rPr>
          <w:spacing w:val="3"/>
          <w:w w:val="95"/>
          <w:sz w:val="19"/>
        </w:rPr>
        <w:t xml:space="preserve"> </w:t>
      </w:r>
      <w:r>
        <w:rPr>
          <w:w w:val="95"/>
          <w:sz w:val="19"/>
        </w:rPr>
        <w:t>be</w:t>
      </w:r>
      <w:r>
        <w:rPr>
          <w:spacing w:val="5"/>
          <w:w w:val="95"/>
          <w:sz w:val="19"/>
        </w:rPr>
        <w:t xml:space="preserve"> </w:t>
      </w:r>
      <w:r>
        <w:rPr>
          <w:w w:val="95"/>
          <w:sz w:val="19"/>
        </w:rPr>
        <w:t>possible</w:t>
      </w:r>
      <w:r>
        <w:rPr>
          <w:spacing w:val="3"/>
          <w:w w:val="95"/>
          <w:sz w:val="19"/>
        </w:rPr>
        <w:t xml:space="preserve"> </w:t>
      </w:r>
      <w:r>
        <w:rPr>
          <w:w w:val="95"/>
          <w:sz w:val="19"/>
        </w:rPr>
        <w:t>when</w:t>
      </w:r>
      <w:r>
        <w:rPr>
          <w:spacing w:val="5"/>
          <w:w w:val="95"/>
          <w:sz w:val="19"/>
        </w:rPr>
        <w:t xml:space="preserve"> </w:t>
      </w:r>
      <w:r>
        <w:rPr>
          <w:w w:val="95"/>
          <w:sz w:val="19"/>
        </w:rPr>
        <w:t>the</w:t>
      </w:r>
      <w:r>
        <w:rPr>
          <w:spacing w:val="3"/>
          <w:w w:val="95"/>
          <w:sz w:val="19"/>
        </w:rPr>
        <w:t xml:space="preserve"> </w:t>
      </w:r>
      <w:r>
        <w:rPr>
          <w:w w:val="95"/>
          <w:sz w:val="19"/>
        </w:rPr>
        <w:t>voltage</w:t>
      </w:r>
      <w:r>
        <w:rPr>
          <w:spacing w:val="4"/>
          <w:w w:val="95"/>
          <w:sz w:val="19"/>
        </w:rPr>
        <w:t xml:space="preserve"> </w:t>
      </w:r>
      <w:r>
        <w:rPr>
          <w:w w:val="95"/>
          <w:sz w:val="19"/>
        </w:rPr>
        <w:t>is</w:t>
      </w:r>
      <w:r>
        <w:rPr>
          <w:spacing w:val="4"/>
          <w:w w:val="95"/>
          <w:sz w:val="19"/>
        </w:rPr>
        <w:t xml:space="preserve"> </w:t>
      </w:r>
      <w:r>
        <w:rPr>
          <w:w w:val="95"/>
          <w:sz w:val="19"/>
        </w:rPr>
        <w:t>within</w:t>
      </w:r>
      <w:r>
        <w:rPr>
          <w:spacing w:val="4"/>
          <w:w w:val="95"/>
          <w:sz w:val="19"/>
        </w:rPr>
        <w:t xml:space="preserve"> </w:t>
      </w:r>
      <w:r>
        <w:rPr>
          <w:w w:val="95"/>
          <w:sz w:val="19"/>
        </w:rPr>
        <w:t>a</w:t>
      </w:r>
      <w:r>
        <w:rPr>
          <w:spacing w:val="5"/>
          <w:w w:val="95"/>
          <w:sz w:val="19"/>
        </w:rPr>
        <w:t xml:space="preserve"> </w:t>
      </w:r>
      <w:r>
        <w:rPr>
          <w:w w:val="95"/>
          <w:sz w:val="19"/>
        </w:rPr>
        <w:t>range</w:t>
      </w:r>
      <w:r>
        <w:rPr>
          <w:spacing w:val="4"/>
          <w:w w:val="95"/>
          <w:sz w:val="19"/>
        </w:rPr>
        <w:t xml:space="preserve"> </w:t>
      </w:r>
      <w:r>
        <w:rPr>
          <w:w w:val="95"/>
          <w:sz w:val="19"/>
        </w:rPr>
        <w:t>of</w:t>
      </w:r>
      <w:r>
        <w:rPr>
          <w:spacing w:val="4"/>
          <w:w w:val="95"/>
          <w:sz w:val="19"/>
        </w:rPr>
        <w:t xml:space="preserve"> </w:t>
      </w:r>
      <w:r>
        <w:rPr>
          <w:w w:val="95"/>
          <w:sz w:val="19"/>
        </w:rPr>
        <w:t>30</w:t>
      </w:r>
      <w:r>
        <w:rPr>
          <w:spacing w:val="-37"/>
          <w:w w:val="95"/>
          <w:sz w:val="19"/>
        </w:rPr>
        <w:t xml:space="preserve"> </w:t>
      </w:r>
      <w:r>
        <w:rPr>
          <w:sz w:val="19"/>
        </w:rPr>
        <w:t>to</w:t>
      </w:r>
      <w:r>
        <w:rPr>
          <w:spacing w:val="10"/>
          <w:sz w:val="19"/>
        </w:rPr>
        <w:t xml:space="preserve"> </w:t>
      </w:r>
      <w:r>
        <w:rPr>
          <w:sz w:val="19"/>
        </w:rPr>
        <w:t>90</w:t>
      </w:r>
      <w:r>
        <w:rPr>
          <w:spacing w:val="13"/>
          <w:sz w:val="19"/>
        </w:rPr>
        <w:t xml:space="preserve"> </w:t>
      </w:r>
      <w:r>
        <w:rPr>
          <w:sz w:val="19"/>
        </w:rPr>
        <w:t>%</w:t>
      </w:r>
      <w:r>
        <w:rPr>
          <w:spacing w:val="13"/>
          <w:sz w:val="19"/>
        </w:rPr>
        <w:t xml:space="preserve"> </w:t>
      </w:r>
      <w:r>
        <w:rPr>
          <w:sz w:val="19"/>
        </w:rPr>
        <w:t>of</w:t>
      </w:r>
      <w:r>
        <w:rPr>
          <w:spacing w:val="13"/>
          <w:sz w:val="19"/>
        </w:rPr>
        <w:t xml:space="preserve"> </w:t>
      </w:r>
      <w:r>
        <w:rPr>
          <w:sz w:val="19"/>
        </w:rPr>
        <w:t>reference</w:t>
      </w:r>
      <w:r>
        <w:rPr>
          <w:spacing w:val="12"/>
          <w:sz w:val="19"/>
        </w:rPr>
        <w:t xml:space="preserve"> </w:t>
      </w:r>
      <w:r>
        <w:rPr>
          <w:sz w:val="19"/>
        </w:rPr>
        <w:t>1</w:t>
      </w:r>
      <w:r>
        <w:rPr>
          <w:spacing w:val="13"/>
          <w:sz w:val="19"/>
        </w:rPr>
        <w:t xml:space="preserve"> </w:t>
      </w:r>
      <w:r>
        <w:rPr>
          <w:sz w:val="19"/>
        </w:rPr>
        <w:t>pu</w:t>
      </w:r>
      <w:r>
        <w:rPr>
          <w:spacing w:val="13"/>
          <w:sz w:val="19"/>
        </w:rPr>
        <w:t xml:space="preserve"> </w:t>
      </w:r>
      <w:r>
        <w:rPr>
          <w:sz w:val="19"/>
        </w:rPr>
        <w:t>voltage;</w:t>
      </w:r>
    </w:p>
    <w:p w14:paraId="6E6DB529" w14:textId="77777777" w:rsidR="00343FF6" w:rsidRDefault="00343FF6">
      <w:pPr>
        <w:pStyle w:val="BodyText"/>
        <w:spacing w:before="9"/>
        <w:rPr>
          <w:sz w:val="27"/>
        </w:rPr>
      </w:pPr>
    </w:p>
    <w:p w14:paraId="01CBC715" w14:textId="77777777" w:rsidR="00343FF6" w:rsidRDefault="00635E89">
      <w:pPr>
        <w:pStyle w:val="ListParagraph"/>
        <w:numPr>
          <w:ilvl w:val="1"/>
          <w:numId w:val="73"/>
        </w:numPr>
        <w:tabs>
          <w:tab w:val="left" w:pos="742"/>
        </w:tabs>
        <w:ind w:right="0"/>
        <w:rPr>
          <w:sz w:val="19"/>
        </w:rPr>
      </w:pPr>
      <w:r>
        <w:rPr>
          <w:w w:val="95"/>
          <w:sz w:val="19"/>
        </w:rPr>
        <w:t>provide</w:t>
      </w:r>
      <w:r>
        <w:rPr>
          <w:spacing w:val="1"/>
          <w:w w:val="95"/>
          <w:sz w:val="19"/>
        </w:rPr>
        <w:t xml:space="preserve"> </w:t>
      </w:r>
      <w:r>
        <w:rPr>
          <w:w w:val="95"/>
          <w:sz w:val="19"/>
        </w:rPr>
        <w:t>the</w:t>
      </w:r>
      <w:r>
        <w:rPr>
          <w:spacing w:val="1"/>
          <w:w w:val="95"/>
          <w:sz w:val="19"/>
        </w:rPr>
        <w:t xml:space="preserve"> </w:t>
      </w:r>
      <w:r>
        <w:rPr>
          <w:w w:val="95"/>
          <w:sz w:val="19"/>
        </w:rPr>
        <w:t>direction</w:t>
      </w:r>
      <w:r>
        <w:rPr>
          <w:spacing w:val="1"/>
          <w:w w:val="95"/>
          <w:sz w:val="19"/>
        </w:rPr>
        <w:t xml:space="preserve"> </w:t>
      </w:r>
      <w:r>
        <w:rPr>
          <w:w w:val="95"/>
          <w:sz w:val="19"/>
        </w:rPr>
        <w:t>of active</w:t>
      </w:r>
      <w:r>
        <w:rPr>
          <w:spacing w:val="1"/>
          <w:w w:val="95"/>
          <w:sz w:val="19"/>
        </w:rPr>
        <w:t xml:space="preserve"> </w:t>
      </w:r>
      <w:r>
        <w:rPr>
          <w:w w:val="95"/>
          <w:sz w:val="19"/>
        </w:rPr>
        <w:t>power</w:t>
      </w:r>
      <w:r>
        <w:rPr>
          <w:spacing w:val="3"/>
          <w:w w:val="95"/>
          <w:sz w:val="19"/>
        </w:rPr>
        <w:t xml:space="preserve"> </w:t>
      </w:r>
      <w:r>
        <w:rPr>
          <w:w w:val="95"/>
          <w:sz w:val="19"/>
        </w:rPr>
        <w:t>flow</w:t>
      </w:r>
      <w:r>
        <w:rPr>
          <w:spacing w:val="2"/>
          <w:w w:val="95"/>
          <w:sz w:val="19"/>
        </w:rPr>
        <w:t xml:space="preserve"> </w:t>
      </w:r>
      <w:r>
        <w:rPr>
          <w:w w:val="95"/>
          <w:sz w:val="19"/>
        </w:rPr>
        <w:t>at</w:t>
      </w:r>
      <w:r>
        <w:rPr>
          <w:spacing w:val="1"/>
          <w:w w:val="95"/>
          <w:sz w:val="19"/>
        </w:rPr>
        <w:t xml:space="preserve"> </w:t>
      </w:r>
      <w:r>
        <w:rPr>
          <w:w w:val="95"/>
          <w:sz w:val="19"/>
        </w:rPr>
        <w:t>the</w:t>
      </w:r>
      <w:r>
        <w:rPr>
          <w:spacing w:val="1"/>
          <w:w w:val="95"/>
          <w:sz w:val="19"/>
        </w:rPr>
        <w:t xml:space="preserve"> </w:t>
      </w:r>
      <w:r>
        <w:rPr>
          <w:w w:val="95"/>
          <w:sz w:val="19"/>
        </w:rPr>
        <w:t>point of</w:t>
      </w:r>
      <w:r>
        <w:rPr>
          <w:spacing w:val="1"/>
          <w:w w:val="95"/>
          <w:sz w:val="19"/>
        </w:rPr>
        <w:t xml:space="preserve"> </w:t>
      </w:r>
      <w:r>
        <w:rPr>
          <w:w w:val="95"/>
          <w:sz w:val="19"/>
        </w:rPr>
        <w:t>disconnection;</w:t>
      </w:r>
    </w:p>
    <w:p w14:paraId="01A11460" w14:textId="77777777" w:rsidR="00343FF6" w:rsidRDefault="00343FF6">
      <w:pPr>
        <w:pStyle w:val="BodyText"/>
        <w:spacing w:before="6"/>
        <w:rPr>
          <w:sz w:val="28"/>
        </w:rPr>
      </w:pPr>
    </w:p>
    <w:p w14:paraId="1B974CA5" w14:textId="77777777" w:rsidR="00343FF6" w:rsidRDefault="00635E89">
      <w:pPr>
        <w:pStyle w:val="ListParagraph"/>
        <w:numPr>
          <w:ilvl w:val="0"/>
          <w:numId w:val="73"/>
        </w:numPr>
        <w:tabs>
          <w:tab w:val="left" w:pos="402"/>
        </w:tabs>
        <w:spacing w:line="228" w:lineRule="auto"/>
        <w:ind w:right="124"/>
        <w:rPr>
          <w:sz w:val="19"/>
        </w:rPr>
      </w:pPr>
      <w:r>
        <w:rPr>
          <w:w w:val="95"/>
          <w:sz w:val="19"/>
        </w:rPr>
        <w:t>the</w:t>
      </w:r>
      <w:r>
        <w:rPr>
          <w:spacing w:val="1"/>
          <w:w w:val="95"/>
          <w:sz w:val="19"/>
        </w:rPr>
        <w:t xml:space="preserve"> </w:t>
      </w:r>
      <w:r>
        <w:rPr>
          <w:w w:val="95"/>
          <w:sz w:val="19"/>
        </w:rPr>
        <w:t>AC</w:t>
      </w:r>
      <w:r>
        <w:rPr>
          <w:spacing w:val="1"/>
          <w:w w:val="95"/>
          <w:sz w:val="19"/>
        </w:rPr>
        <w:t xml:space="preserve"> </w:t>
      </w:r>
      <w:r>
        <w:rPr>
          <w:w w:val="95"/>
          <w:sz w:val="19"/>
        </w:rPr>
        <w:t>voltage supply</w:t>
      </w:r>
      <w:r>
        <w:rPr>
          <w:spacing w:val="1"/>
          <w:w w:val="95"/>
          <w:sz w:val="19"/>
        </w:rPr>
        <w:t xml:space="preserve"> </w:t>
      </w:r>
      <w:r>
        <w:rPr>
          <w:w w:val="95"/>
          <w:sz w:val="19"/>
        </w:rPr>
        <w:t>used</w:t>
      </w:r>
      <w:r>
        <w:rPr>
          <w:spacing w:val="1"/>
          <w:w w:val="95"/>
          <w:sz w:val="19"/>
        </w:rPr>
        <w:t xml:space="preserve"> </w:t>
      </w:r>
      <w:r>
        <w:rPr>
          <w:w w:val="95"/>
          <w:sz w:val="19"/>
        </w:rPr>
        <w:t xml:space="preserve">in </w:t>
      </w:r>
      <w:r>
        <w:rPr>
          <w:w w:val="95"/>
          <w:sz w:val="19"/>
        </w:rPr>
        <w:t>providing low</w:t>
      </w:r>
      <w:r>
        <w:rPr>
          <w:spacing w:val="1"/>
          <w:w w:val="95"/>
          <w:sz w:val="19"/>
        </w:rPr>
        <w:t xml:space="preserve"> </w:t>
      </w:r>
      <w:r>
        <w:rPr>
          <w:w w:val="95"/>
          <w:sz w:val="19"/>
        </w:rPr>
        <w:t>frequency</w:t>
      </w:r>
      <w:r>
        <w:rPr>
          <w:spacing w:val="1"/>
          <w:w w:val="95"/>
          <w:sz w:val="19"/>
        </w:rPr>
        <w:t xml:space="preserve"> </w:t>
      </w:r>
      <w:r>
        <w:rPr>
          <w:w w:val="95"/>
          <w:sz w:val="19"/>
        </w:rPr>
        <w:t>demand</w:t>
      </w:r>
      <w:r>
        <w:rPr>
          <w:spacing w:val="1"/>
          <w:w w:val="95"/>
          <w:sz w:val="19"/>
        </w:rPr>
        <w:t xml:space="preserve"> </w:t>
      </w:r>
      <w:r>
        <w:rPr>
          <w:w w:val="95"/>
          <w:sz w:val="19"/>
        </w:rPr>
        <w:t>disconnection</w:t>
      </w:r>
      <w:r>
        <w:rPr>
          <w:spacing w:val="1"/>
          <w:w w:val="95"/>
          <w:sz w:val="19"/>
        </w:rPr>
        <w:t xml:space="preserve"> </w:t>
      </w:r>
      <w:r>
        <w:rPr>
          <w:w w:val="95"/>
          <w:sz w:val="19"/>
        </w:rPr>
        <w:t>functional</w:t>
      </w:r>
      <w:r>
        <w:rPr>
          <w:spacing w:val="1"/>
          <w:w w:val="95"/>
          <w:sz w:val="19"/>
        </w:rPr>
        <w:t xml:space="preserve"> </w:t>
      </w:r>
      <w:r>
        <w:rPr>
          <w:w w:val="95"/>
          <w:sz w:val="19"/>
        </w:rPr>
        <w:t>capabilities,</w:t>
      </w:r>
      <w:r>
        <w:rPr>
          <w:spacing w:val="1"/>
          <w:w w:val="95"/>
          <w:sz w:val="19"/>
        </w:rPr>
        <w:t xml:space="preserve"> </w:t>
      </w:r>
      <w:r>
        <w:rPr>
          <w:w w:val="95"/>
          <w:sz w:val="19"/>
        </w:rPr>
        <w:t>shall</w:t>
      </w:r>
      <w:r>
        <w:rPr>
          <w:spacing w:val="1"/>
          <w:w w:val="95"/>
          <w:sz w:val="19"/>
        </w:rPr>
        <w:t xml:space="preserve"> </w:t>
      </w:r>
      <w:r>
        <w:rPr>
          <w:w w:val="95"/>
          <w:sz w:val="19"/>
        </w:rPr>
        <w:t>be</w:t>
      </w:r>
      <w:r>
        <w:rPr>
          <w:spacing w:val="1"/>
          <w:w w:val="95"/>
          <w:sz w:val="19"/>
        </w:rPr>
        <w:t xml:space="preserve"> </w:t>
      </w:r>
      <w:r>
        <w:rPr>
          <w:w w:val="95"/>
          <w:sz w:val="19"/>
        </w:rPr>
        <w:t>provided from the network at the frequency signal measuring point, as used in providing functional capabilities in</w:t>
      </w:r>
      <w:r>
        <w:rPr>
          <w:spacing w:val="1"/>
          <w:w w:val="95"/>
          <w:sz w:val="19"/>
        </w:rPr>
        <w:t xml:space="preserve"> </w:t>
      </w:r>
      <w:r>
        <w:rPr>
          <w:w w:val="95"/>
          <w:sz w:val="19"/>
        </w:rPr>
        <w:t>accordance with paragraph 1(c), so</w:t>
      </w:r>
      <w:r>
        <w:rPr>
          <w:spacing w:val="1"/>
          <w:w w:val="95"/>
          <w:sz w:val="19"/>
        </w:rPr>
        <w:t xml:space="preserve"> </w:t>
      </w:r>
      <w:r>
        <w:rPr>
          <w:w w:val="95"/>
          <w:sz w:val="19"/>
        </w:rPr>
        <w:t>that the frequency of</w:t>
      </w:r>
      <w:r>
        <w:rPr>
          <w:spacing w:val="1"/>
          <w:w w:val="95"/>
          <w:sz w:val="19"/>
        </w:rPr>
        <w:t xml:space="preserve"> </w:t>
      </w:r>
      <w:r>
        <w:rPr>
          <w:w w:val="95"/>
          <w:sz w:val="19"/>
        </w:rPr>
        <w:t>the l</w:t>
      </w:r>
      <w:r>
        <w:rPr>
          <w:w w:val="95"/>
          <w:sz w:val="19"/>
        </w:rPr>
        <w:t>ow frequency demand disconnection functional</w:t>
      </w:r>
      <w:r>
        <w:rPr>
          <w:spacing w:val="1"/>
          <w:w w:val="95"/>
          <w:sz w:val="19"/>
        </w:rPr>
        <w:t xml:space="preserve"> </w:t>
      </w:r>
      <w:r>
        <w:rPr>
          <w:sz w:val="19"/>
        </w:rPr>
        <w:t>capabilities</w:t>
      </w:r>
      <w:r>
        <w:rPr>
          <w:spacing w:val="9"/>
          <w:sz w:val="19"/>
        </w:rPr>
        <w:t xml:space="preserve"> </w:t>
      </w:r>
      <w:r>
        <w:rPr>
          <w:sz w:val="19"/>
        </w:rPr>
        <w:t>supply</w:t>
      </w:r>
      <w:r>
        <w:rPr>
          <w:spacing w:val="9"/>
          <w:sz w:val="19"/>
        </w:rPr>
        <w:t xml:space="preserve"> </w:t>
      </w:r>
      <w:r>
        <w:rPr>
          <w:sz w:val="19"/>
        </w:rPr>
        <w:t>voltage</w:t>
      </w:r>
      <w:r>
        <w:rPr>
          <w:spacing w:val="8"/>
          <w:sz w:val="19"/>
        </w:rPr>
        <w:t xml:space="preserve"> </w:t>
      </w:r>
      <w:r>
        <w:rPr>
          <w:sz w:val="19"/>
        </w:rPr>
        <w:t>is</w:t>
      </w:r>
      <w:r>
        <w:rPr>
          <w:spacing w:val="9"/>
          <w:sz w:val="19"/>
        </w:rPr>
        <w:t xml:space="preserve"> </w:t>
      </w:r>
      <w:r>
        <w:rPr>
          <w:sz w:val="19"/>
        </w:rPr>
        <w:t>the</w:t>
      </w:r>
      <w:r>
        <w:rPr>
          <w:spacing w:val="11"/>
          <w:sz w:val="19"/>
        </w:rPr>
        <w:t xml:space="preserve"> </w:t>
      </w:r>
      <w:r>
        <w:rPr>
          <w:sz w:val="19"/>
        </w:rPr>
        <w:t>same</w:t>
      </w:r>
      <w:r>
        <w:rPr>
          <w:spacing w:val="9"/>
          <w:sz w:val="19"/>
        </w:rPr>
        <w:t xml:space="preserve"> </w:t>
      </w:r>
      <w:r>
        <w:rPr>
          <w:sz w:val="19"/>
        </w:rPr>
        <w:t>as</w:t>
      </w:r>
      <w:r>
        <w:rPr>
          <w:spacing w:val="10"/>
          <w:sz w:val="19"/>
        </w:rPr>
        <w:t xml:space="preserve"> </w:t>
      </w:r>
      <w:r>
        <w:rPr>
          <w:sz w:val="19"/>
        </w:rPr>
        <w:t>the</w:t>
      </w:r>
      <w:r>
        <w:rPr>
          <w:spacing w:val="9"/>
          <w:sz w:val="19"/>
        </w:rPr>
        <w:t xml:space="preserve"> </w:t>
      </w:r>
      <w:r>
        <w:rPr>
          <w:sz w:val="19"/>
        </w:rPr>
        <w:t>one</w:t>
      </w:r>
      <w:r>
        <w:rPr>
          <w:spacing w:val="9"/>
          <w:sz w:val="19"/>
        </w:rPr>
        <w:t xml:space="preserve"> </w:t>
      </w:r>
      <w:r>
        <w:rPr>
          <w:sz w:val="19"/>
        </w:rPr>
        <w:t>of</w:t>
      </w:r>
      <w:r>
        <w:rPr>
          <w:spacing w:val="14"/>
          <w:sz w:val="19"/>
        </w:rPr>
        <w:t xml:space="preserve"> </w:t>
      </w:r>
      <w:r>
        <w:rPr>
          <w:sz w:val="19"/>
        </w:rPr>
        <w:t>the</w:t>
      </w:r>
      <w:r>
        <w:rPr>
          <w:spacing w:val="10"/>
          <w:sz w:val="19"/>
        </w:rPr>
        <w:t xml:space="preserve"> </w:t>
      </w:r>
      <w:r>
        <w:rPr>
          <w:sz w:val="19"/>
        </w:rPr>
        <w:t>network.</w:t>
      </w:r>
    </w:p>
    <w:p w14:paraId="16640F09" w14:textId="77777777" w:rsidR="00343FF6" w:rsidRDefault="00343FF6">
      <w:pPr>
        <w:pStyle w:val="BodyText"/>
        <w:spacing w:before="8"/>
        <w:rPr>
          <w:sz w:val="27"/>
        </w:rPr>
      </w:pPr>
    </w:p>
    <w:p w14:paraId="17A17C57" w14:textId="77777777" w:rsidR="00343FF6" w:rsidRDefault="00635E89">
      <w:pPr>
        <w:pStyle w:val="ListParagraph"/>
        <w:numPr>
          <w:ilvl w:val="0"/>
          <w:numId w:val="74"/>
        </w:numPr>
        <w:tabs>
          <w:tab w:val="left" w:pos="538"/>
          <w:tab w:val="left" w:pos="540"/>
        </w:tabs>
        <w:ind w:left="539" w:right="0" w:hanging="433"/>
        <w:rPr>
          <w:sz w:val="19"/>
        </w:rPr>
      </w:pPr>
      <w:r>
        <w:rPr>
          <w:w w:val="90"/>
          <w:sz w:val="19"/>
        </w:rPr>
        <w:t>With</w:t>
      </w:r>
      <w:r>
        <w:rPr>
          <w:spacing w:val="25"/>
          <w:w w:val="90"/>
          <w:sz w:val="19"/>
        </w:rPr>
        <w:t xml:space="preserve"> </w:t>
      </w:r>
      <w:r>
        <w:rPr>
          <w:w w:val="90"/>
          <w:sz w:val="19"/>
        </w:rPr>
        <w:t>regard</w:t>
      </w:r>
      <w:r>
        <w:rPr>
          <w:spacing w:val="27"/>
          <w:w w:val="90"/>
          <w:sz w:val="19"/>
        </w:rPr>
        <w:t xml:space="preserve"> </w:t>
      </w:r>
      <w:r>
        <w:rPr>
          <w:w w:val="90"/>
          <w:sz w:val="19"/>
        </w:rPr>
        <w:t>to</w:t>
      </w:r>
      <w:r>
        <w:rPr>
          <w:spacing w:val="23"/>
          <w:w w:val="90"/>
          <w:sz w:val="19"/>
        </w:rPr>
        <w:t xml:space="preserve"> </w:t>
      </w:r>
      <w:r>
        <w:rPr>
          <w:w w:val="90"/>
          <w:sz w:val="19"/>
        </w:rPr>
        <w:t>low</w:t>
      </w:r>
      <w:r>
        <w:rPr>
          <w:spacing w:val="25"/>
          <w:w w:val="90"/>
          <w:sz w:val="19"/>
        </w:rPr>
        <w:t xml:space="preserve"> </w:t>
      </w:r>
      <w:r>
        <w:rPr>
          <w:w w:val="90"/>
          <w:sz w:val="19"/>
        </w:rPr>
        <w:t>voltage</w:t>
      </w:r>
      <w:r>
        <w:rPr>
          <w:spacing w:val="25"/>
          <w:w w:val="90"/>
          <w:sz w:val="19"/>
        </w:rPr>
        <w:t xml:space="preserve"> </w:t>
      </w:r>
      <w:r>
        <w:rPr>
          <w:w w:val="90"/>
          <w:sz w:val="19"/>
        </w:rPr>
        <w:t>demand</w:t>
      </w:r>
      <w:r>
        <w:rPr>
          <w:spacing w:val="26"/>
          <w:w w:val="90"/>
          <w:sz w:val="19"/>
        </w:rPr>
        <w:t xml:space="preserve"> </w:t>
      </w:r>
      <w:r>
        <w:rPr>
          <w:w w:val="90"/>
          <w:sz w:val="19"/>
        </w:rPr>
        <w:t>disconnection</w:t>
      </w:r>
      <w:r>
        <w:rPr>
          <w:spacing w:val="25"/>
          <w:w w:val="90"/>
          <w:sz w:val="19"/>
        </w:rPr>
        <w:t xml:space="preserve"> </w:t>
      </w:r>
      <w:r>
        <w:rPr>
          <w:w w:val="90"/>
          <w:sz w:val="19"/>
        </w:rPr>
        <w:t>functional</w:t>
      </w:r>
      <w:r>
        <w:rPr>
          <w:spacing w:val="25"/>
          <w:w w:val="90"/>
          <w:sz w:val="19"/>
        </w:rPr>
        <w:t xml:space="preserve"> </w:t>
      </w:r>
      <w:r>
        <w:rPr>
          <w:w w:val="90"/>
          <w:sz w:val="19"/>
        </w:rPr>
        <w:t>capabilities,</w:t>
      </w:r>
      <w:r>
        <w:rPr>
          <w:spacing w:val="25"/>
          <w:w w:val="90"/>
          <w:sz w:val="19"/>
        </w:rPr>
        <w:t xml:space="preserve"> </w:t>
      </w:r>
      <w:r>
        <w:rPr>
          <w:w w:val="90"/>
          <w:sz w:val="19"/>
        </w:rPr>
        <w:t>the</w:t>
      </w:r>
      <w:r>
        <w:rPr>
          <w:spacing w:val="25"/>
          <w:w w:val="90"/>
          <w:sz w:val="19"/>
        </w:rPr>
        <w:t xml:space="preserve"> </w:t>
      </w:r>
      <w:r>
        <w:rPr>
          <w:w w:val="90"/>
          <w:sz w:val="19"/>
        </w:rPr>
        <w:t>following</w:t>
      </w:r>
      <w:r>
        <w:rPr>
          <w:spacing w:val="26"/>
          <w:w w:val="90"/>
          <w:sz w:val="19"/>
        </w:rPr>
        <w:t xml:space="preserve"> </w:t>
      </w:r>
      <w:r>
        <w:rPr>
          <w:w w:val="90"/>
          <w:sz w:val="19"/>
        </w:rPr>
        <w:t>requirements</w:t>
      </w:r>
      <w:r>
        <w:rPr>
          <w:spacing w:val="27"/>
          <w:w w:val="90"/>
          <w:sz w:val="19"/>
        </w:rPr>
        <w:t xml:space="preserve"> </w:t>
      </w:r>
      <w:r>
        <w:rPr>
          <w:w w:val="90"/>
          <w:sz w:val="19"/>
        </w:rPr>
        <w:t>shall</w:t>
      </w:r>
      <w:r>
        <w:rPr>
          <w:spacing w:val="26"/>
          <w:w w:val="90"/>
          <w:sz w:val="19"/>
        </w:rPr>
        <w:t xml:space="preserve"> </w:t>
      </w:r>
      <w:r>
        <w:rPr>
          <w:w w:val="90"/>
          <w:sz w:val="19"/>
        </w:rPr>
        <w:t>apply:</w:t>
      </w:r>
    </w:p>
    <w:p w14:paraId="292BC9F2" w14:textId="77777777" w:rsidR="00343FF6" w:rsidRDefault="00343FF6">
      <w:pPr>
        <w:pStyle w:val="BodyText"/>
        <w:spacing w:before="6"/>
        <w:rPr>
          <w:sz w:val="28"/>
        </w:rPr>
      </w:pPr>
    </w:p>
    <w:p w14:paraId="0FEF0AD1" w14:textId="77777777" w:rsidR="00343FF6" w:rsidRDefault="00635E89">
      <w:pPr>
        <w:pStyle w:val="ListParagraph"/>
        <w:numPr>
          <w:ilvl w:val="0"/>
          <w:numId w:val="72"/>
        </w:numPr>
        <w:tabs>
          <w:tab w:val="left" w:pos="402"/>
        </w:tabs>
        <w:spacing w:line="228" w:lineRule="auto"/>
        <w:rPr>
          <w:sz w:val="19"/>
        </w:rPr>
      </w:pPr>
      <w:r>
        <w:rPr>
          <w:w w:val="95"/>
          <w:sz w:val="19"/>
        </w:rPr>
        <w:t>the relevant TSO may specify,</w:t>
      </w:r>
      <w:r>
        <w:rPr>
          <w:w w:val="95"/>
          <w:sz w:val="19"/>
        </w:rPr>
        <w:t xml:space="preserve"> in coordination with the transmission-connected distribution system operators, low</w:t>
      </w:r>
      <w:r>
        <w:rPr>
          <w:spacing w:val="1"/>
          <w:w w:val="95"/>
          <w:sz w:val="19"/>
        </w:rPr>
        <w:t xml:space="preserve"> </w:t>
      </w:r>
      <w:r>
        <w:rPr>
          <w:w w:val="95"/>
          <w:sz w:val="19"/>
        </w:rPr>
        <w:t>voltage</w:t>
      </w:r>
      <w:r>
        <w:rPr>
          <w:spacing w:val="3"/>
          <w:w w:val="95"/>
          <w:sz w:val="19"/>
        </w:rPr>
        <w:t xml:space="preserve"> </w:t>
      </w:r>
      <w:r>
        <w:rPr>
          <w:w w:val="95"/>
          <w:sz w:val="19"/>
        </w:rPr>
        <w:t>demand</w:t>
      </w:r>
      <w:r>
        <w:rPr>
          <w:spacing w:val="3"/>
          <w:w w:val="95"/>
          <w:sz w:val="19"/>
        </w:rPr>
        <w:t xml:space="preserve"> </w:t>
      </w:r>
      <w:r>
        <w:rPr>
          <w:w w:val="95"/>
          <w:sz w:val="19"/>
        </w:rPr>
        <w:t>disconnection</w:t>
      </w:r>
      <w:r>
        <w:rPr>
          <w:spacing w:val="2"/>
          <w:w w:val="95"/>
          <w:sz w:val="19"/>
        </w:rPr>
        <w:t xml:space="preserve"> </w:t>
      </w:r>
      <w:r>
        <w:rPr>
          <w:w w:val="95"/>
          <w:sz w:val="19"/>
        </w:rPr>
        <w:t>functional</w:t>
      </w:r>
      <w:r>
        <w:rPr>
          <w:spacing w:val="3"/>
          <w:w w:val="95"/>
          <w:sz w:val="19"/>
        </w:rPr>
        <w:t xml:space="preserve"> </w:t>
      </w:r>
      <w:r>
        <w:rPr>
          <w:w w:val="95"/>
          <w:sz w:val="19"/>
        </w:rPr>
        <w:t>capabilities</w:t>
      </w:r>
      <w:r>
        <w:rPr>
          <w:spacing w:val="2"/>
          <w:w w:val="95"/>
          <w:sz w:val="19"/>
        </w:rPr>
        <w:t xml:space="preserve"> </w:t>
      </w:r>
      <w:r>
        <w:rPr>
          <w:w w:val="95"/>
          <w:sz w:val="19"/>
        </w:rPr>
        <w:t>for</w:t>
      </w:r>
      <w:r>
        <w:rPr>
          <w:spacing w:val="8"/>
          <w:w w:val="95"/>
          <w:sz w:val="19"/>
        </w:rPr>
        <w:t xml:space="preserve"> </w:t>
      </w:r>
      <w:r>
        <w:rPr>
          <w:w w:val="95"/>
          <w:sz w:val="19"/>
        </w:rPr>
        <w:t>the</w:t>
      </w:r>
      <w:r>
        <w:rPr>
          <w:spacing w:val="3"/>
          <w:w w:val="95"/>
          <w:sz w:val="19"/>
        </w:rPr>
        <w:t xml:space="preserve"> </w:t>
      </w:r>
      <w:r>
        <w:rPr>
          <w:w w:val="95"/>
          <w:sz w:val="19"/>
        </w:rPr>
        <w:t>transmission-connected</w:t>
      </w:r>
      <w:r>
        <w:rPr>
          <w:spacing w:val="4"/>
          <w:w w:val="95"/>
          <w:sz w:val="19"/>
        </w:rPr>
        <w:t xml:space="preserve"> </w:t>
      </w:r>
      <w:r>
        <w:rPr>
          <w:w w:val="95"/>
          <w:sz w:val="19"/>
        </w:rPr>
        <w:t>distribution</w:t>
      </w:r>
      <w:r>
        <w:rPr>
          <w:spacing w:val="3"/>
          <w:w w:val="95"/>
          <w:sz w:val="19"/>
        </w:rPr>
        <w:t xml:space="preserve"> </w:t>
      </w:r>
      <w:r>
        <w:rPr>
          <w:w w:val="95"/>
          <w:sz w:val="19"/>
        </w:rPr>
        <w:t>facilities;</w:t>
      </w:r>
    </w:p>
    <w:p w14:paraId="607EB11A" w14:textId="77777777" w:rsidR="00343FF6" w:rsidRDefault="00343FF6">
      <w:pPr>
        <w:pStyle w:val="BodyText"/>
        <w:spacing w:before="7"/>
        <w:rPr>
          <w:sz w:val="28"/>
        </w:rPr>
      </w:pPr>
    </w:p>
    <w:p w14:paraId="775D2B57" w14:textId="77777777" w:rsidR="00343FF6" w:rsidRDefault="00635E89">
      <w:pPr>
        <w:pStyle w:val="ListParagraph"/>
        <w:numPr>
          <w:ilvl w:val="0"/>
          <w:numId w:val="72"/>
        </w:numPr>
        <w:tabs>
          <w:tab w:val="left" w:pos="402"/>
        </w:tabs>
        <w:spacing w:line="228" w:lineRule="auto"/>
        <w:rPr>
          <w:sz w:val="19"/>
        </w:rPr>
      </w:pPr>
      <w:r>
        <w:rPr>
          <w:spacing w:val="-1"/>
          <w:w w:val="95"/>
          <w:sz w:val="19"/>
        </w:rPr>
        <w:t xml:space="preserve">the relevant </w:t>
      </w:r>
      <w:r>
        <w:rPr>
          <w:w w:val="95"/>
          <w:sz w:val="19"/>
        </w:rPr>
        <w:t>TSO may specify, in coordination with the transmi</w:t>
      </w:r>
      <w:r>
        <w:rPr>
          <w:w w:val="95"/>
          <w:sz w:val="19"/>
        </w:rPr>
        <w:t>ssion-connected demand facility owners, low voltage</w:t>
      </w:r>
      <w:r>
        <w:rPr>
          <w:spacing w:val="1"/>
          <w:w w:val="95"/>
          <w:sz w:val="19"/>
        </w:rPr>
        <w:t xml:space="preserve"> </w:t>
      </w:r>
      <w:r>
        <w:rPr>
          <w:sz w:val="19"/>
        </w:rPr>
        <w:t>demand</w:t>
      </w:r>
      <w:r>
        <w:rPr>
          <w:spacing w:val="-3"/>
          <w:sz w:val="19"/>
        </w:rPr>
        <w:t xml:space="preserve"> </w:t>
      </w:r>
      <w:r>
        <w:rPr>
          <w:sz w:val="19"/>
        </w:rPr>
        <w:t>disconnection</w:t>
      </w:r>
      <w:r>
        <w:rPr>
          <w:spacing w:val="-3"/>
          <w:sz w:val="19"/>
        </w:rPr>
        <w:t xml:space="preserve"> </w:t>
      </w:r>
      <w:r>
        <w:rPr>
          <w:sz w:val="19"/>
        </w:rPr>
        <w:t>functional</w:t>
      </w:r>
      <w:r>
        <w:rPr>
          <w:spacing w:val="-2"/>
          <w:sz w:val="19"/>
        </w:rPr>
        <w:t xml:space="preserve"> </w:t>
      </w:r>
      <w:r>
        <w:rPr>
          <w:sz w:val="19"/>
        </w:rPr>
        <w:t>capabilities</w:t>
      </w:r>
      <w:r>
        <w:rPr>
          <w:spacing w:val="-3"/>
          <w:sz w:val="19"/>
        </w:rPr>
        <w:t xml:space="preserve"> </w:t>
      </w:r>
      <w:r>
        <w:rPr>
          <w:sz w:val="19"/>
        </w:rPr>
        <w:t>for</w:t>
      </w:r>
      <w:r>
        <w:rPr>
          <w:spacing w:val="2"/>
          <w:sz w:val="19"/>
        </w:rPr>
        <w:t xml:space="preserve"> </w:t>
      </w:r>
      <w:r>
        <w:rPr>
          <w:sz w:val="19"/>
        </w:rPr>
        <w:t>the</w:t>
      </w:r>
      <w:r>
        <w:rPr>
          <w:spacing w:val="-2"/>
          <w:sz w:val="19"/>
        </w:rPr>
        <w:t xml:space="preserve"> </w:t>
      </w:r>
      <w:r>
        <w:rPr>
          <w:sz w:val="19"/>
        </w:rPr>
        <w:t>transmission-connected</w:t>
      </w:r>
      <w:r>
        <w:rPr>
          <w:spacing w:val="-2"/>
          <w:sz w:val="19"/>
        </w:rPr>
        <w:t xml:space="preserve"> </w:t>
      </w:r>
      <w:r>
        <w:rPr>
          <w:sz w:val="19"/>
        </w:rPr>
        <w:t>demand</w:t>
      </w:r>
      <w:r>
        <w:rPr>
          <w:spacing w:val="-2"/>
          <w:sz w:val="19"/>
        </w:rPr>
        <w:t xml:space="preserve"> </w:t>
      </w:r>
      <w:r>
        <w:rPr>
          <w:sz w:val="19"/>
        </w:rPr>
        <w:t>facilities;</w:t>
      </w:r>
    </w:p>
    <w:p w14:paraId="4C54988C" w14:textId="77777777" w:rsidR="00343FF6" w:rsidRDefault="00343FF6">
      <w:pPr>
        <w:pStyle w:val="BodyText"/>
        <w:spacing w:before="7"/>
        <w:rPr>
          <w:sz w:val="28"/>
        </w:rPr>
      </w:pPr>
    </w:p>
    <w:p w14:paraId="646D1B15" w14:textId="77777777" w:rsidR="00343FF6" w:rsidRDefault="00635E89">
      <w:pPr>
        <w:pStyle w:val="ListParagraph"/>
        <w:numPr>
          <w:ilvl w:val="0"/>
          <w:numId w:val="72"/>
        </w:numPr>
        <w:tabs>
          <w:tab w:val="left" w:pos="402"/>
        </w:tabs>
        <w:spacing w:line="228" w:lineRule="auto"/>
        <w:rPr>
          <w:sz w:val="19"/>
        </w:rPr>
      </w:pPr>
      <w:r>
        <w:rPr>
          <w:w w:val="95"/>
          <w:sz w:val="19"/>
        </w:rPr>
        <w:t>based on the TSO's assessment concerning system security, the implementation of on load tap changer blocking</w:t>
      </w:r>
      <w:r>
        <w:rPr>
          <w:w w:val="95"/>
          <w:sz w:val="19"/>
        </w:rPr>
        <w:t xml:space="preserve"> and</w:t>
      </w:r>
      <w:r>
        <w:rPr>
          <w:spacing w:val="-37"/>
          <w:w w:val="95"/>
          <w:sz w:val="19"/>
        </w:rPr>
        <w:t xml:space="preserve"> </w:t>
      </w:r>
      <w:r>
        <w:rPr>
          <w:spacing w:val="-1"/>
          <w:w w:val="95"/>
          <w:sz w:val="19"/>
        </w:rPr>
        <w:t>low</w:t>
      </w:r>
      <w:r>
        <w:rPr>
          <w:spacing w:val="-2"/>
          <w:w w:val="95"/>
          <w:sz w:val="19"/>
        </w:rPr>
        <w:t xml:space="preserve"> </w:t>
      </w:r>
      <w:r>
        <w:rPr>
          <w:spacing w:val="-1"/>
          <w:w w:val="95"/>
          <w:sz w:val="19"/>
        </w:rPr>
        <w:t>voltage</w:t>
      </w:r>
      <w:r>
        <w:rPr>
          <w:spacing w:val="-4"/>
          <w:w w:val="95"/>
          <w:sz w:val="19"/>
        </w:rPr>
        <w:t xml:space="preserve"> </w:t>
      </w:r>
      <w:r>
        <w:rPr>
          <w:spacing w:val="-1"/>
          <w:w w:val="95"/>
          <w:sz w:val="19"/>
        </w:rPr>
        <w:t>demand</w:t>
      </w:r>
      <w:r>
        <w:rPr>
          <w:spacing w:val="-2"/>
          <w:w w:val="95"/>
          <w:sz w:val="19"/>
        </w:rPr>
        <w:t xml:space="preserve"> </w:t>
      </w:r>
      <w:r>
        <w:rPr>
          <w:spacing w:val="-1"/>
          <w:w w:val="95"/>
          <w:sz w:val="19"/>
        </w:rPr>
        <w:t>disconnection</w:t>
      </w:r>
      <w:r>
        <w:rPr>
          <w:spacing w:val="-2"/>
          <w:w w:val="95"/>
          <w:sz w:val="19"/>
        </w:rPr>
        <w:t xml:space="preserve"> </w:t>
      </w:r>
      <w:r>
        <w:rPr>
          <w:w w:val="95"/>
          <w:sz w:val="19"/>
        </w:rPr>
        <w:t>shall</w:t>
      </w:r>
      <w:r>
        <w:rPr>
          <w:spacing w:val="-3"/>
          <w:w w:val="95"/>
          <w:sz w:val="19"/>
        </w:rPr>
        <w:t xml:space="preserve"> </w:t>
      </w:r>
      <w:r>
        <w:rPr>
          <w:w w:val="95"/>
          <w:sz w:val="19"/>
        </w:rPr>
        <w:t>be</w:t>
      </w:r>
      <w:r>
        <w:rPr>
          <w:spacing w:val="-1"/>
          <w:w w:val="95"/>
          <w:sz w:val="19"/>
        </w:rPr>
        <w:t xml:space="preserve"> </w:t>
      </w:r>
      <w:r>
        <w:rPr>
          <w:w w:val="95"/>
          <w:sz w:val="19"/>
        </w:rPr>
        <w:t>binding</w:t>
      </w:r>
      <w:r>
        <w:rPr>
          <w:spacing w:val="-2"/>
          <w:w w:val="95"/>
          <w:sz w:val="19"/>
        </w:rPr>
        <w:t xml:space="preserve"> </w:t>
      </w:r>
      <w:r>
        <w:rPr>
          <w:w w:val="95"/>
          <w:sz w:val="19"/>
        </w:rPr>
        <w:t>for</w:t>
      </w:r>
      <w:r>
        <w:rPr>
          <w:spacing w:val="2"/>
          <w:w w:val="95"/>
          <w:sz w:val="19"/>
        </w:rPr>
        <w:t xml:space="preserve"> </w:t>
      </w:r>
      <w:r>
        <w:rPr>
          <w:w w:val="95"/>
          <w:sz w:val="19"/>
        </w:rPr>
        <w:t>the</w:t>
      </w:r>
      <w:r>
        <w:rPr>
          <w:spacing w:val="-2"/>
          <w:w w:val="95"/>
          <w:sz w:val="19"/>
        </w:rPr>
        <w:t xml:space="preserve"> </w:t>
      </w:r>
      <w:r>
        <w:rPr>
          <w:w w:val="95"/>
          <w:sz w:val="19"/>
        </w:rPr>
        <w:t>transmission-connected</w:t>
      </w:r>
      <w:r>
        <w:rPr>
          <w:spacing w:val="-2"/>
          <w:w w:val="95"/>
          <w:sz w:val="19"/>
        </w:rPr>
        <w:t xml:space="preserve"> </w:t>
      </w:r>
      <w:r>
        <w:rPr>
          <w:w w:val="95"/>
          <w:sz w:val="19"/>
        </w:rPr>
        <w:t>distribution</w:t>
      </w:r>
      <w:r>
        <w:rPr>
          <w:spacing w:val="-2"/>
          <w:w w:val="95"/>
          <w:sz w:val="19"/>
        </w:rPr>
        <w:t xml:space="preserve"> </w:t>
      </w:r>
      <w:r>
        <w:rPr>
          <w:w w:val="95"/>
          <w:sz w:val="19"/>
        </w:rPr>
        <w:t>system</w:t>
      </w:r>
      <w:r>
        <w:rPr>
          <w:spacing w:val="-2"/>
          <w:w w:val="95"/>
          <w:sz w:val="19"/>
        </w:rPr>
        <w:t xml:space="preserve"> </w:t>
      </w:r>
      <w:r>
        <w:rPr>
          <w:w w:val="95"/>
          <w:sz w:val="19"/>
        </w:rPr>
        <w:t>operators;</w:t>
      </w:r>
    </w:p>
    <w:p w14:paraId="48B4E7DE" w14:textId="77777777" w:rsidR="00343FF6" w:rsidRDefault="00343FF6">
      <w:pPr>
        <w:pStyle w:val="BodyText"/>
        <w:spacing w:before="7"/>
        <w:rPr>
          <w:sz w:val="28"/>
        </w:rPr>
      </w:pPr>
    </w:p>
    <w:p w14:paraId="5F30176C" w14:textId="77777777" w:rsidR="00343FF6" w:rsidRDefault="00635E89">
      <w:pPr>
        <w:pStyle w:val="ListParagraph"/>
        <w:numPr>
          <w:ilvl w:val="0"/>
          <w:numId w:val="72"/>
        </w:numPr>
        <w:tabs>
          <w:tab w:val="left" w:pos="402"/>
        </w:tabs>
        <w:spacing w:line="228" w:lineRule="auto"/>
        <w:ind w:right="124"/>
        <w:rPr>
          <w:sz w:val="19"/>
        </w:rPr>
      </w:pPr>
      <w:r>
        <w:rPr>
          <w:w w:val="95"/>
          <w:sz w:val="19"/>
        </w:rPr>
        <w:t>if the relevant TSO decides to implement a low voltage demand disconnection functional capability, the equipment</w:t>
      </w:r>
      <w:r>
        <w:rPr>
          <w:spacing w:val="1"/>
          <w:w w:val="95"/>
          <w:sz w:val="19"/>
        </w:rPr>
        <w:t xml:space="preserve"> </w:t>
      </w:r>
      <w:r>
        <w:rPr>
          <w:w w:val="95"/>
          <w:sz w:val="19"/>
        </w:rPr>
        <w:t>for both on load tap chan</w:t>
      </w:r>
      <w:r>
        <w:rPr>
          <w:w w:val="95"/>
          <w:sz w:val="19"/>
        </w:rPr>
        <w:t>ger blocking and low voltage demand disconnection shall be installed in coordination with</w:t>
      </w:r>
      <w:r>
        <w:rPr>
          <w:spacing w:val="1"/>
          <w:w w:val="95"/>
          <w:sz w:val="19"/>
        </w:rPr>
        <w:t xml:space="preserve"> </w:t>
      </w:r>
      <w:r>
        <w:rPr>
          <w:sz w:val="19"/>
        </w:rPr>
        <w:t>the</w:t>
      </w:r>
      <w:r>
        <w:rPr>
          <w:spacing w:val="14"/>
          <w:sz w:val="19"/>
        </w:rPr>
        <w:t xml:space="preserve"> </w:t>
      </w:r>
      <w:r>
        <w:rPr>
          <w:sz w:val="19"/>
        </w:rPr>
        <w:t>relevant</w:t>
      </w:r>
      <w:r>
        <w:rPr>
          <w:spacing w:val="15"/>
          <w:sz w:val="19"/>
        </w:rPr>
        <w:t xml:space="preserve"> </w:t>
      </w:r>
      <w:r>
        <w:rPr>
          <w:sz w:val="19"/>
        </w:rPr>
        <w:t>TSO;</w:t>
      </w:r>
    </w:p>
    <w:p w14:paraId="52FF7A07" w14:textId="77777777" w:rsidR="00343FF6" w:rsidRDefault="00343FF6">
      <w:pPr>
        <w:pStyle w:val="BodyText"/>
        <w:spacing w:before="9"/>
        <w:rPr>
          <w:sz w:val="27"/>
        </w:rPr>
      </w:pPr>
    </w:p>
    <w:p w14:paraId="2DF938AF" w14:textId="77777777" w:rsidR="00343FF6" w:rsidRDefault="00635E89">
      <w:pPr>
        <w:pStyle w:val="ListParagraph"/>
        <w:numPr>
          <w:ilvl w:val="0"/>
          <w:numId w:val="72"/>
        </w:numPr>
        <w:tabs>
          <w:tab w:val="left" w:pos="402"/>
        </w:tabs>
        <w:ind w:right="0"/>
        <w:rPr>
          <w:sz w:val="19"/>
        </w:rPr>
      </w:pPr>
      <w:r>
        <w:rPr>
          <w:w w:val="95"/>
          <w:sz w:val="19"/>
        </w:rPr>
        <w:t>the</w:t>
      </w:r>
      <w:r>
        <w:rPr>
          <w:spacing w:val="-2"/>
          <w:w w:val="95"/>
          <w:sz w:val="19"/>
        </w:rPr>
        <w:t xml:space="preserve"> </w:t>
      </w:r>
      <w:r>
        <w:rPr>
          <w:w w:val="95"/>
          <w:sz w:val="19"/>
        </w:rPr>
        <w:t>method</w:t>
      </w:r>
      <w:r>
        <w:rPr>
          <w:spacing w:val="-1"/>
          <w:w w:val="95"/>
          <w:sz w:val="19"/>
        </w:rPr>
        <w:t xml:space="preserve"> </w:t>
      </w:r>
      <w:r>
        <w:rPr>
          <w:w w:val="95"/>
          <w:sz w:val="19"/>
        </w:rPr>
        <w:t>for</w:t>
      </w:r>
      <w:r>
        <w:rPr>
          <w:spacing w:val="-1"/>
          <w:w w:val="95"/>
          <w:sz w:val="19"/>
        </w:rPr>
        <w:t xml:space="preserve"> </w:t>
      </w:r>
      <w:r>
        <w:rPr>
          <w:w w:val="95"/>
          <w:sz w:val="19"/>
        </w:rPr>
        <w:t>low</w:t>
      </w:r>
      <w:r>
        <w:rPr>
          <w:spacing w:val="-1"/>
          <w:w w:val="95"/>
          <w:sz w:val="19"/>
        </w:rPr>
        <w:t xml:space="preserve"> </w:t>
      </w:r>
      <w:r>
        <w:rPr>
          <w:w w:val="95"/>
          <w:sz w:val="19"/>
        </w:rPr>
        <w:t>voltage</w:t>
      </w:r>
      <w:r>
        <w:rPr>
          <w:spacing w:val="-2"/>
          <w:w w:val="95"/>
          <w:sz w:val="19"/>
        </w:rPr>
        <w:t xml:space="preserve"> </w:t>
      </w:r>
      <w:r>
        <w:rPr>
          <w:w w:val="95"/>
          <w:sz w:val="19"/>
        </w:rPr>
        <w:t>demand</w:t>
      </w:r>
      <w:r>
        <w:rPr>
          <w:spacing w:val="-2"/>
          <w:w w:val="95"/>
          <w:sz w:val="19"/>
        </w:rPr>
        <w:t xml:space="preserve"> </w:t>
      </w:r>
      <w:r>
        <w:rPr>
          <w:w w:val="95"/>
          <w:sz w:val="19"/>
        </w:rPr>
        <w:t>disconnection</w:t>
      </w:r>
      <w:r>
        <w:rPr>
          <w:spacing w:val="-1"/>
          <w:w w:val="95"/>
          <w:sz w:val="19"/>
        </w:rPr>
        <w:t xml:space="preserve"> </w:t>
      </w:r>
      <w:r>
        <w:rPr>
          <w:w w:val="95"/>
          <w:sz w:val="19"/>
        </w:rPr>
        <w:t>shall</w:t>
      </w:r>
      <w:r>
        <w:rPr>
          <w:spacing w:val="-1"/>
          <w:w w:val="95"/>
          <w:sz w:val="19"/>
        </w:rPr>
        <w:t xml:space="preserve"> </w:t>
      </w:r>
      <w:r>
        <w:rPr>
          <w:w w:val="95"/>
          <w:sz w:val="19"/>
        </w:rPr>
        <w:t>be</w:t>
      </w:r>
      <w:r>
        <w:rPr>
          <w:spacing w:val="-1"/>
          <w:w w:val="95"/>
          <w:sz w:val="19"/>
        </w:rPr>
        <w:t xml:space="preserve"> </w:t>
      </w:r>
      <w:r>
        <w:rPr>
          <w:w w:val="95"/>
          <w:sz w:val="19"/>
        </w:rPr>
        <w:t>implemented</w:t>
      </w:r>
      <w:r>
        <w:rPr>
          <w:spacing w:val="-3"/>
          <w:w w:val="95"/>
          <w:sz w:val="19"/>
        </w:rPr>
        <w:t xml:space="preserve"> </w:t>
      </w:r>
      <w:r>
        <w:rPr>
          <w:w w:val="95"/>
          <w:sz w:val="19"/>
        </w:rPr>
        <w:t>by</w:t>
      </w:r>
      <w:r>
        <w:rPr>
          <w:spacing w:val="-3"/>
          <w:w w:val="95"/>
          <w:sz w:val="19"/>
        </w:rPr>
        <w:t xml:space="preserve"> </w:t>
      </w:r>
      <w:r>
        <w:rPr>
          <w:w w:val="95"/>
          <w:sz w:val="19"/>
        </w:rPr>
        <w:t>relay</w:t>
      </w:r>
      <w:r>
        <w:rPr>
          <w:spacing w:val="-3"/>
          <w:w w:val="95"/>
          <w:sz w:val="19"/>
        </w:rPr>
        <w:t xml:space="preserve"> </w:t>
      </w:r>
      <w:r>
        <w:rPr>
          <w:w w:val="95"/>
          <w:sz w:val="19"/>
        </w:rPr>
        <w:t>or</w:t>
      </w:r>
      <w:r>
        <w:rPr>
          <w:spacing w:val="-2"/>
          <w:w w:val="95"/>
          <w:sz w:val="19"/>
        </w:rPr>
        <w:t xml:space="preserve"> </w:t>
      </w:r>
      <w:r>
        <w:rPr>
          <w:w w:val="95"/>
          <w:sz w:val="19"/>
        </w:rPr>
        <w:t>control room</w:t>
      </w:r>
      <w:r>
        <w:rPr>
          <w:spacing w:val="-2"/>
          <w:w w:val="95"/>
          <w:sz w:val="19"/>
        </w:rPr>
        <w:t xml:space="preserve"> </w:t>
      </w:r>
      <w:r>
        <w:rPr>
          <w:w w:val="95"/>
          <w:sz w:val="19"/>
        </w:rPr>
        <w:t>initiation;</w:t>
      </w:r>
    </w:p>
    <w:p w14:paraId="4D0058C1" w14:textId="77777777" w:rsidR="00343FF6" w:rsidRDefault="00343FF6">
      <w:pPr>
        <w:pStyle w:val="BodyText"/>
        <w:spacing w:before="8"/>
        <w:rPr>
          <w:sz w:val="27"/>
        </w:rPr>
      </w:pPr>
    </w:p>
    <w:p w14:paraId="2159D362" w14:textId="77777777" w:rsidR="00343FF6" w:rsidRDefault="00635E89">
      <w:pPr>
        <w:pStyle w:val="ListParagraph"/>
        <w:numPr>
          <w:ilvl w:val="0"/>
          <w:numId w:val="72"/>
        </w:numPr>
        <w:tabs>
          <w:tab w:val="left" w:pos="402"/>
        </w:tabs>
        <w:spacing w:before="1"/>
        <w:ind w:right="0"/>
        <w:rPr>
          <w:sz w:val="19"/>
        </w:rPr>
      </w:pPr>
      <w:r>
        <w:rPr>
          <w:w w:val="90"/>
          <w:sz w:val="19"/>
        </w:rPr>
        <w:t>the</w:t>
      </w:r>
      <w:r>
        <w:rPr>
          <w:spacing w:val="23"/>
          <w:w w:val="90"/>
          <w:sz w:val="19"/>
        </w:rPr>
        <w:t xml:space="preserve"> </w:t>
      </w:r>
      <w:r>
        <w:rPr>
          <w:w w:val="90"/>
          <w:sz w:val="19"/>
        </w:rPr>
        <w:t>low</w:t>
      </w:r>
      <w:r>
        <w:rPr>
          <w:spacing w:val="25"/>
          <w:w w:val="90"/>
          <w:sz w:val="19"/>
        </w:rPr>
        <w:t xml:space="preserve"> </w:t>
      </w:r>
      <w:r>
        <w:rPr>
          <w:w w:val="90"/>
          <w:sz w:val="19"/>
        </w:rPr>
        <w:t>voltage</w:t>
      </w:r>
      <w:r>
        <w:rPr>
          <w:spacing w:val="22"/>
          <w:w w:val="90"/>
          <w:sz w:val="19"/>
        </w:rPr>
        <w:t xml:space="preserve"> </w:t>
      </w:r>
      <w:r>
        <w:rPr>
          <w:w w:val="90"/>
          <w:sz w:val="19"/>
        </w:rPr>
        <w:t>demand</w:t>
      </w:r>
      <w:r>
        <w:rPr>
          <w:spacing w:val="24"/>
          <w:w w:val="90"/>
          <w:sz w:val="19"/>
        </w:rPr>
        <w:t xml:space="preserve"> </w:t>
      </w:r>
      <w:r>
        <w:rPr>
          <w:w w:val="90"/>
          <w:sz w:val="19"/>
        </w:rPr>
        <w:t>disconnection</w:t>
      </w:r>
      <w:r>
        <w:rPr>
          <w:spacing w:val="24"/>
          <w:w w:val="90"/>
          <w:sz w:val="19"/>
        </w:rPr>
        <w:t xml:space="preserve"> </w:t>
      </w:r>
      <w:r>
        <w:rPr>
          <w:w w:val="90"/>
          <w:sz w:val="19"/>
        </w:rPr>
        <w:t>functional</w:t>
      </w:r>
      <w:r>
        <w:rPr>
          <w:spacing w:val="23"/>
          <w:w w:val="90"/>
          <w:sz w:val="19"/>
        </w:rPr>
        <w:t xml:space="preserve"> </w:t>
      </w:r>
      <w:r>
        <w:rPr>
          <w:w w:val="90"/>
          <w:sz w:val="19"/>
        </w:rPr>
        <w:t>capabilities</w:t>
      </w:r>
      <w:r>
        <w:rPr>
          <w:spacing w:val="24"/>
          <w:w w:val="90"/>
          <w:sz w:val="19"/>
        </w:rPr>
        <w:t xml:space="preserve"> </w:t>
      </w:r>
      <w:r>
        <w:rPr>
          <w:w w:val="90"/>
          <w:sz w:val="19"/>
        </w:rPr>
        <w:t>shall</w:t>
      </w:r>
      <w:r>
        <w:rPr>
          <w:spacing w:val="24"/>
          <w:w w:val="90"/>
          <w:sz w:val="19"/>
        </w:rPr>
        <w:t xml:space="preserve"> </w:t>
      </w:r>
      <w:r>
        <w:rPr>
          <w:w w:val="90"/>
          <w:sz w:val="19"/>
        </w:rPr>
        <w:t>have</w:t>
      </w:r>
      <w:r>
        <w:rPr>
          <w:spacing w:val="21"/>
          <w:w w:val="90"/>
          <w:sz w:val="19"/>
        </w:rPr>
        <w:t xml:space="preserve"> </w:t>
      </w:r>
      <w:r>
        <w:rPr>
          <w:w w:val="90"/>
          <w:sz w:val="19"/>
        </w:rPr>
        <w:t>the</w:t>
      </w:r>
      <w:r>
        <w:rPr>
          <w:spacing w:val="24"/>
          <w:w w:val="90"/>
          <w:sz w:val="19"/>
        </w:rPr>
        <w:t xml:space="preserve"> </w:t>
      </w:r>
      <w:r>
        <w:rPr>
          <w:w w:val="90"/>
          <w:sz w:val="19"/>
        </w:rPr>
        <w:t>following</w:t>
      </w:r>
      <w:r>
        <w:rPr>
          <w:spacing w:val="24"/>
          <w:w w:val="90"/>
          <w:sz w:val="19"/>
        </w:rPr>
        <w:t xml:space="preserve"> </w:t>
      </w:r>
      <w:r>
        <w:rPr>
          <w:w w:val="90"/>
          <w:sz w:val="19"/>
        </w:rPr>
        <w:t>features:</w:t>
      </w:r>
    </w:p>
    <w:p w14:paraId="0E0F2654" w14:textId="77777777" w:rsidR="00343FF6" w:rsidRDefault="00343FF6">
      <w:pPr>
        <w:pStyle w:val="BodyText"/>
        <w:spacing w:before="5"/>
        <w:rPr>
          <w:sz w:val="28"/>
        </w:rPr>
      </w:pPr>
    </w:p>
    <w:p w14:paraId="763E222E" w14:textId="77777777" w:rsidR="00343FF6" w:rsidRDefault="00635E89">
      <w:pPr>
        <w:pStyle w:val="ListParagraph"/>
        <w:numPr>
          <w:ilvl w:val="1"/>
          <w:numId w:val="72"/>
        </w:numPr>
        <w:tabs>
          <w:tab w:val="left" w:pos="695"/>
        </w:tabs>
        <w:spacing w:line="228" w:lineRule="auto"/>
        <w:rPr>
          <w:sz w:val="19"/>
        </w:rPr>
      </w:pPr>
      <w:r>
        <w:rPr>
          <w:w w:val="95"/>
          <w:sz w:val="19"/>
        </w:rPr>
        <w:t>the</w:t>
      </w:r>
      <w:r>
        <w:rPr>
          <w:spacing w:val="22"/>
          <w:w w:val="95"/>
          <w:sz w:val="19"/>
        </w:rPr>
        <w:t xml:space="preserve"> </w:t>
      </w:r>
      <w:r>
        <w:rPr>
          <w:w w:val="95"/>
          <w:sz w:val="19"/>
        </w:rPr>
        <w:t>low</w:t>
      </w:r>
      <w:r>
        <w:rPr>
          <w:spacing w:val="22"/>
          <w:w w:val="95"/>
          <w:sz w:val="19"/>
        </w:rPr>
        <w:t xml:space="preserve"> </w:t>
      </w:r>
      <w:r>
        <w:rPr>
          <w:w w:val="95"/>
          <w:sz w:val="19"/>
        </w:rPr>
        <w:t>voltage</w:t>
      </w:r>
      <w:r>
        <w:rPr>
          <w:spacing w:val="23"/>
          <w:w w:val="95"/>
          <w:sz w:val="19"/>
        </w:rPr>
        <w:t xml:space="preserve"> </w:t>
      </w:r>
      <w:r>
        <w:rPr>
          <w:w w:val="95"/>
          <w:sz w:val="19"/>
        </w:rPr>
        <w:t>demand</w:t>
      </w:r>
      <w:r>
        <w:rPr>
          <w:spacing w:val="22"/>
          <w:w w:val="95"/>
          <w:sz w:val="19"/>
        </w:rPr>
        <w:t xml:space="preserve"> </w:t>
      </w:r>
      <w:r>
        <w:rPr>
          <w:w w:val="95"/>
          <w:sz w:val="19"/>
        </w:rPr>
        <w:t>disconnection</w:t>
      </w:r>
      <w:r>
        <w:rPr>
          <w:spacing w:val="22"/>
          <w:w w:val="95"/>
          <w:sz w:val="19"/>
        </w:rPr>
        <w:t xml:space="preserve"> </w:t>
      </w:r>
      <w:r>
        <w:rPr>
          <w:w w:val="95"/>
          <w:sz w:val="19"/>
        </w:rPr>
        <w:t>functional</w:t>
      </w:r>
      <w:r>
        <w:rPr>
          <w:spacing w:val="22"/>
          <w:w w:val="95"/>
          <w:sz w:val="19"/>
        </w:rPr>
        <w:t xml:space="preserve"> </w:t>
      </w:r>
      <w:r>
        <w:rPr>
          <w:w w:val="95"/>
          <w:sz w:val="19"/>
        </w:rPr>
        <w:t>capability</w:t>
      </w:r>
      <w:r>
        <w:rPr>
          <w:spacing w:val="22"/>
          <w:w w:val="95"/>
          <w:sz w:val="19"/>
        </w:rPr>
        <w:t xml:space="preserve"> </w:t>
      </w:r>
      <w:r>
        <w:rPr>
          <w:w w:val="95"/>
          <w:sz w:val="19"/>
        </w:rPr>
        <w:t>shall</w:t>
      </w:r>
      <w:r>
        <w:rPr>
          <w:spacing w:val="22"/>
          <w:w w:val="95"/>
          <w:sz w:val="19"/>
        </w:rPr>
        <w:t xml:space="preserve"> </w:t>
      </w:r>
      <w:r>
        <w:rPr>
          <w:w w:val="95"/>
          <w:sz w:val="19"/>
        </w:rPr>
        <w:t>monitor</w:t>
      </w:r>
      <w:r>
        <w:rPr>
          <w:spacing w:val="25"/>
          <w:w w:val="95"/>
          <w:sz w:val="19"/>
        </w:rPr>
        <w:t xml:space="preserve"> </w:t>
      </w:r>
      <w:r>
        <w:rPr>
          <w:w w:val="95"/>
          <w:sz w:val="19"/>
        </w:rPr>
        <w:t>the</w:t>
      </w:r>
      <w:r>
        <w:rPr>
          <w:spacing w:val="23"/>
          <w:w w:val="95"/>
          <w:sz w:val="19"/>
        </w:rPr>
        <w:t xml:space="preserve"> </w:t>
      </w:r>
      <w:r>
        <w:rPr>
          <w:w w:val="95"/>
          <w:sz w:val="19"/>
        </w:rPr>
        <w:t>voltage</w:t>
      </w:r>
      <w:r>
        <w:rPr>
          <w:spacing w:val="22"/>
          <w:w w:val="95"/>
          <w:sz w:val="19"/>
        </w:rPr>
        <w:t xml:space="preserve"> </w:t>
      </w:r>
      <w:r>
        <w:rPr>
          <w:w w:val="95"/>
          <w:sz w:val="19"/>
        </w:rPr>
        <w:t>by</w:t>
      </w:r>
      <w:r>
        <w:rPr>
          <w:spacing w:val="21"/>
          <w:w w:val="95"/>
          <w:sz w:val="19"/>
        </w:rPr>
        <w:t xml:space="preserve"> </w:t>
      </w:r>
      <w:r>
        <w:rPr>
          <w:w w:val="95"/>
          <w:sz w:val="19"/>
        </w:rPr>
        <w:t>measuring</w:t>
      </w:r>
      <w:r>
        <w:rPr>
          <w:spacing w:val="21"/>
          <w:w w:val="95"/>
          <w:sz w:val="19"/>
        </w:rPr>
        <w:t xml:space="preserve"> </w:t>
      </w:r>
      <w:r>
        <w:rPr>
          <w:w w:val="95"/>
          <w:sz w:val="19"/>
        </w:rPr>
        <w:t>all</w:t>
      </w:r>
      <w:r>
        <w:rPr>
          <w:spacing w:val="22"/>
          <w:w w:val="95"/>
          <w:sz w:val="19"/>
        </w:rPr>
        <w:t xml:space="preserve"> </w:t>
      </w:r>
      <w:r>
        <w:rPr>
          <w:w w:val="95"/>
          <w:sz w:val="19"/>
        </w:rPr>
        <w:t>three</w:t>
      </w:r>
      <w:r>
        <w:rPr>
          <w:spacing w:val="-37"/>
          <w:w w:val="95"/>
          <w:sz w:val="19"/>
        </w:rPr>
        <w:t xml:space="preserve"> </w:t>
      </w:r>
      <w:r>
        <w:rPr>
          <w:sz w:val="19"/>
        </w:rPr>
        <w:t>phases;</w:t>
      </w:r>
    </w:p>
    <w:p w14:paraId="48B22B5B" w14:textId="77777777" w:rsidR="00343FF6" w:rsidRDefault="00343FF6">
      <w:pPr>
        <w:pStyle w:val="BodyText"/>
        <w:spacing w:before="10"/>
        <w:rPr>
          <w:sz w:val="27"/>
        </w:rPr>
      </w:pPr>
    </w:p>
    <w:p w14:paraId="76362A95" w14:textId="77777777" w:rsidR="00343FF6" w:rsidRDefault="00635E89">
      <w:pPr>
        <w:pStyle w:val="ListParagraph"/>
        <w:numPr>
          <w:ilvl w:val="1"/>
          <w:numId w:val="72"/>
        </w:numPr>
        <w:tabs>
          <w:tab w:val="left" w:pos="695"/>
        </w:tabs>
        <w:ind w:right="0" w:hanging="294"/>
        <w:rPr>
          <w:sz w:val="19"/>
        </w:rPr>
      </w:pPr>
      <w:r>
        <w:rPr>
          <w:w w:val="95"/>
          <w:sz w:val="19"/>
        </w:rPr>
        <w:t>blocking</w:t>
      </w:r>
      <w:r>
        <w:rPr>
          <w:spacing w:val="-3"/>
          <w:w w:val="95"/>
          <w:sz w:val="19"/>
        </w:rPr>
        <w:t xml:space="preserve"> </w:t>
      </w:r>
      <w:r>
        <w:rPr>
          <w:w w:val="95"/>
          <w:sz w:val="19"/>
        </w:rPr>
        <w:t>of</w:t>
      </w:r>
      <w:r>
        <w:rPr>
          <w:spacing w:val="-1"/>
          <w:w w:val="95"/>
          <w:sz w:val="19"/>
        </w:rPr>
        <w:t xml:space="preserve"> </w:t>
      </w:r>
      <w:r>
        <w:rPr>
          <w:w w:val="95"/>
          <w:sz w:val="19"/>
        </w:rPr>
        <w:t>the</w:t>
      </w:r>
      <w:r>
        <w:rPr>
          <w:spacing w:val="-2"/>
          <w:w w:val="95"/>
          <w:sz w:val="19"/>
        </w:rPr>
        <w:t xml:space="preserve"> </w:t>
      </w:r>
      <w:r>
        <w:rPr>
          <w:w w:val="95"/>
          <w:sz w:val="19"/>
        </w:rPr>
        <w:t>relays'</w:t>
      </w:r>
      <w:r>
        <w:rPr>
          <w:spacing w:val="-2"/>
          <w:w w:val="95"/>
          <w:sz w:val="19"/>
        </w:rPr>
        <w:t xml:space="preserve"> </w:t>
      </w:r>
      <w:r>
        <w:rPr>
          <w:w w:val="95"/>
          <w:sz w:val="19"/>
        </w:rPr>
        <w:t>operation</w:t>
      </w:r>
      <w:r>
        <w:rPr>
          <w:spacing w:val="-3"/>
          <w:w w:val="95"/>
          <w:sz w:val="19"/>
        </w:rPr>
        <w:t xml:space="preserve"> </w:t>
      </w:r>
      <w:r>
        <w:rPr>
          <w:w w:val="95"/>
          <w:sz w:val="19"/>
        </w:rPr>
        <w:t>shall</w:t>
      </w:r>
      <w:r>
        <w:rPr>
          <w:spacing w:val="-3"/>
          <w:w w:val="95"/>
          <w:sz w:val="19"/>
        </w:rPr>
        <w:t xml:space="preserve"> </w:t>
      </w:r>
      <w:r>
        <w:rPr>
          <w:w w:val="95"/>
          <w:sz w:val="19"/>
        </w:rPr>
        <w:t>be</w:t>
      </w:r>
      <w:r>
        <w:rPr>
          <w:spacing w:val="-2"/>
          <w:w w:val="95"/>
          <w:sz w:val="19"/>
        </w:rPr>
        <w:t xml:space="preserve"> </w:t>
      </w:r>
      <w:r>
        <w:rPr>
          <w:w w:val="95"/>
          <w:sz w:val="19"/>
        </w:rPr>
        <w:t>based</w:t>
      </w:r>
      <w:r>
        <w:rPr>
          <w:spacing w:val="-3"/>
          <w:w w:val="95"/>
          <w:sz w:val="19"/>
        </w:rPr>
        <w:t xml:space="preserve"> </w:t>
      </w:r>
      <w:r>
        <w:rPr>
          <w:w w:val="95"/>
          <w:sz w:val="19"/>
        </w:rPr>
        <w:t>on</w:t>
      </w:r>
      <w:r>
        <w:rPr>
          <w:spacing w:val="-2"/>
          <w:w w:val="95"/>
          <w:sz w:val="19"/>
        </w:rPr>
        <w:t xml:space="preserve"> </w:t>
      </w:r>
      <w:r>
        <w:rPr>
          <w:w w:val="95"/>
          <w:sz w:val="19"/>
        </w:rPr>
        <w:t>direction</w:t>
      </w:r>
      <w:r>
        <w:rPr>
          <w:spacing w:val="-2"/>
          <w:w w:val="95"/>
          <w:sz w:val="19"/>
        </w:rPr>
        <w:t xml:space="preserve"> </w:t>
      </w:r>
      <w:r>
        <w:rPr>
          <w:w w:val="95"/>
          <w:sz w:val="19"/>
        </w:rPr>
        <w:t>of</w:t>
      </w:r>
      <w:r>
        <w:rPr>
          <w:spacing w:val="-4"/>
          <w:w w:val="95"/>
          <w:sz w:val="19"/>
        </w:rPr>
        <w:t xml:space="preserve"> </w:t>
      </w:r>
      <w:r>
        <w:rPr>
          <w:w w:val="95"/>
          <w:sz w:val="19"/>
        </w:rPr>
        <w:t>either</w:t>
      </w:r>
      <w:r>
        <w:rPr>
          <w:spacing w:val="-3"/>
          <w:w w:val="95"/>
          <w:sz w:val="19"/>
        </w:rPr>
        <w:t xml:space="preserve"> </w:t>
      </w:r>
      <w:r>
        <w:rPr>
          <w:w w:val="95"/>
          <w:sz w:val="19"/>
        </w:rPr>
        <w:t>active</w:t>
      </w:r>
      <w:r>
        <w:rPr>
          <w:spacing w:val="-3"/>
          <w:w w:val="95"/>
          <w:sz w:val="19"/>
        </w:rPr>
        <w:t xml:space="preserve"> </w:t>
      </w:r>
      <w:r>
        <w:rPr>
          <w:w w:val="95"/>
          <w:sz w:val="19"/>
        </w:rPr>
        <w:t>power</w:t>
      </w:r>
      <w:r>
        <w:rPr>
          <w:spacing w:val="-3"/>
          <w:w w:val="95"/>
          <w:sz w:val="19"/>
        </w:rPr>
        <w:t xml:space="preserve"> </w:t>
      </w:r>
      <w:r>
        <w:rPr>
          <w:w w:val="95"/>
          <w:sz w:val="19"/>
        </w:rPr>
        <w:t>or reactive</w:t>
      </w:r>
      <w:r>
        <w:rPr>
          <w:spacing w:val="-2"/>
          <w:w w:val="95"/>
          <w:sz w:val="19"/>
        </w:rPr>
        <w:t xml:space="preserve"> </w:t>
      </w:r>
      <w:r>
        <w:rPr>
          <w:w w:val="95"/>
          <w:sz w:val="19"/>
        </w:rPr>
        <w:t>power</w:t>
      </w:r>
      <w:r>
        <w:rPr>
          <w:spacing w:val="-1"/>
          <w:w w:val="95"/>
          <w:sz w:val="19"/>
        </w:rPr>
        <w:t xml:space="preserve"> </w:t>
      </w:r>
      <w:r>
        <w:rPr>
          <w:w w:val="95"/>
          <w:sz w:val="19"/>
        </w:rPr>
        <w:t>flow.</w:t>
      </w:r>
    </w:p>
    <w:p w14:paraId="170C7EE2" w14:textId="77777777" w:rsidR="00343FF6" w:rsidRDefault="00343FF6">
      <w:pPr>
        <w:pStyle w:val="BodyText"/>
        <w:spacing w:before="8"/>
        <w:rPr>
          <w:sz w:val="27"/>
        </w:rPr>
      </w:pPr>
    </w:p>
    <w:p w14:paraId="556C552E" w14:textId="77777777" w:rsidR="00343FF6" w:rsidRDefault="00635E89">
      <w:pPr>
        <w:pStyle w:val="ListParagraph"/>
        <w:numPr>
          <w:ilvl w:val="0"/>
          <w:numId w:val="74"/>
        </w:numPr>
        <w:tabs>
          <w:tab w:val="left" w:pos="538"/>
          <w:tab w:val="left" w:pos="540"/>
        </w:tabs>
        <w:ind w:left="539" w:right="0" w:hanging="433"/>
        <w:rPr>
          <w:sz w:val="19"/>
        </w:rPr>
      </w:pPr>
      <w:r>
        <w:rPr>
          <w:w w:val="95"/>
          <w:sz w:val="19"/>
        </w:rPr>
        <w:t>With</w:t>
      </w:r>
      <w:r>
        <w:rPr>
          <w:spacing w:val="-1"/>
          <w:w w:val="95"/>
          <w:sz w:val="19"/>
        </w:rPr>
        <w:t xml:space="preserve"> </w:t>
      </w:r>
      <w:r>
        <w:rPr>
          <w:w w:val="95"/>
          <w:sz w:val="19"/>
        </w:rPr>
        <w:t>regard to</w:t>
      </w:r>
      <w:r>
        <w:rPr>
          <w:spacing w:val="-1"/>
          <w:w w:val="95"/>
          <w:sz w:val="19"/>
        </w:rPr>
        <w:t xml:space="preserve"> </w:t>
      </w:r>
      <w:r>
        <w:rPr>
          <w:w w:val="95"/>
          <w:sz w:val="19"/>
        </w:rPr>
        <w:t>blocking of</w:t>
      </w:r>
      <w:r>
        <w:rPr>
          <w:spacing w:val="-2"/>
          <w:w w:val="95"/>
          <w:sz w:val="19"/>
        </w:rPr>
        <w:t xml:space="preserve"> </w:t>
      </w:r>
      <w:r>
        <w:rPr>
          <w:w w:val="95"/>
          <w:sz w:val="19"/>
        </w:rPr>
        <w:t>on</w:t>
      </w:r>
      <w:r>
        <w:rPr>
          <w:spacing w:val="-1"/>
          <w:w w:val="95"/>
          <w:sz w:val="19"/>
        </w:rPr>
        <w:t xml:space="preserve"> </w:t>
      </w:r>
      <w:r>
        <w:rPr>
          <w:w w:val="95"/>
          <w:sz w:val="19"/>
        </w:rPr>
        <w:t>load tap changers,</w:t>
      </w:r>
      <w:r>
        <w:rPr>
          <w:spacing w:val="-2"/>
          <w:w w:val="95"/>
          <w:sz w:val="19"/>
        </w:rPr>
        <w:t xml:space="preserve"> </w:t>
      </w:r>
      <w:r>
        <w:rPr>
          <w:w w:val="95"/>
          <w:sz w:val="19"/>
        </w:rPr>
        <w:t>the following requirements shall apply:</w:t>
      </w:r>
    </w:p>
    <w:p w14:paraId="380C9E94" w14:textId="77777777" w:rsidR="00343FF6" w:rsidRDefault="00343FF6">
      <w:pPr>
        <w:pStyle w:val="BodyText"/>
        <w:spacing w:before="6"/>
        <w:rPr>
          <w:sz w:val="28"/>
        </w:rPr>
      </w:pPr>
    </w:p>
    <w:p w14:paraId="572C5793" w14:textId="77777777" w:rsidR="00343FF6" w:rsidRDefault="00635E89">
      <w:pPr>
        <w:pStyle w:val="ListParagraph"/>
        <w:numPr>
          <w:ilvl w:val="0"/>
          <w:numId w:val="71"/>
        </w:numPr>
        <w:tabs>
          <w:tab w:val="left" w:pos="402"/>
        </w:tabs>
        <w:spacing w:line="228" w:lineRule="auto"/>
        <w:ind w:right="124"/>
        <w:rPr>
          <w:sz w:val="19"/>
        </w:rPr>
      </w:pPr>
      <w:r>
        <w:rPr>
          <w:spacing w:val="-1"/>
          <w:w w:val="95"/>
          <w:sz w:val="19"/>
        </w:rPr>
        <w:t xml:space="preserve">if required by the relevant </w:t>
      </w:r>
      <w:r>
        <w:rPr>
          <w:w w:val="95"/>
          <w:sz w:val="19"/>
        </w:rPr>
        <w:t>TSO, the transformer at the transmission-connected distribution facility shall be capable</w:t>
      </w:r>
      <w:r>
        <w:rPr>
          <w:spacing w:val="1"/>
          <w:w w:val="95"/>
          <w:sz w:val="19"/>
        </w:rPr>
        <w:t xml:space="preserve"> </w:t>
      </w:r>
      <w:r>
        <w:rPr>
          <w:sz w:val="19"/>
        </w:rPr>
        <w:t>of</w:t>
      </w:r>
      <w:r>
        <w:rPr>
          <w:spacing w:val="9"/>
          <w:sz w:val="19"/>
        </w:rPr>
        <w:t xml:space="preserve"> </w:t>
      </w:r>
      <w:r>
        <w:rPr>
          <w:sz w:val="19"/>
        </w:rPr>
        <w:t>automatic</w:t>
      </w:r>
      <w:r>
        <w:rPr>
          <w:spacing w:val="10"/>
          <w:sz w:val="19"/>
        </w:rPr>
        <w:t xml:space="preserve"> </w:t>
      </w:r>
      <w:r>
        <w:rPr>
          <w:sz w:val="19"/>
        </w:rPr>
        <w:t>or</w:t>
      </w:r>
      <w:r>
        <w:rPr>
          <w:spacing w:val="16"/>
          <w:sz w:val="19"/>
        </w:rPr>
        <w:t xml:space="preserve"> </w:t>
      </w:r>
      <w:r>
        <w:rPr>
          <w:sz w:val="19"/>
        </w:rPr>
        <w:t>manual</w:t>
      </w:r>
      <w:r>
        <w:rPr>
          <w:spacing w:val="11"/>
          <w:sz w:val="19"/>
        </w:rPr>
        <w:t xml:space="preserve"> </w:t>
      </w:r>
      <w:r>
        <w:rPr>
          <w:sz w:val="19"/>
        </w:rPr>
        <w:t>on</w:t>
      </w:r>
      <w:r>
        <w:rPr>
          <w:spacing w:val="13"/>
          <w:sz w:val="19"/>
        </w:rPr>
        <w:t xml:space="preserve"> </w:t>
      </w:r>
      <w:r>
        <w:rPr>
          <w:sz w:val="19"/>
        </w:rPr>
        <w:t>load</w:t>
      </w:r>
      <w:r>
        <w:rPr>
          <w:spacing w:val="11"/>
          <w:sz w:val="19"/>
        </w:rPr>
        <w:t xml:space="preserve"> </w:t>
      </w:r>
      <w:r>
        <w:rPr>
          <w:sz w:val="19"/>
        </w:rPr>
        <w:t>tap</w:t>
      </w:r>
      <w:r>
        <w:rPr>
          <w:spacing w:val="12"/>
          <w:sz w:val="19"/>
        </w:rPr>
        <w:t xml:space="preserve"> </w:t>
      </w:r>
      <w:r>
        <w:rPr>
          <w:sz w:val="19"/>
        </w:rPr>
        <w:t>changer</w:t>
      </w:r>
      <w:r>
        <w:rPr>
          <w:spacing w:val="10"/>
          <w:sz w:val="19"/>
        </w:rPr>
        <w:t xml:space="preserve"> </w:t>
      </w:r>
      <w:r>
        <w:rPr>
          <w:sz w:val="19"/>
        </w:rPr>
        <w:t>blocking;</w:t>
      </w:r>
    </w:p>
    <w:p w14:paraId="5B288B00" w14:textId="77777777" w:rsidR="00343FF6" w:rsidRDefault="00343FF6">
      <w:pPr>
        <w:pStyle w:val="BodyText"/>
        <w:spacing w:before="10"/>
        <w:rPr>
          <w:sz w:val="27"/>
        </w:rPr>
      </w:pPr>
    </w:p>
    <w:p w14:paraId="3D696EB8" w14:textId="77777777" w:rsidR="00343FF6" w:rsidRDefault="00635E89">
      <w:pPr>
        <w:pStyle w:val="ListParagraph"/>
        <w:numPr>
          <w:ilvl w:val="0"/>
          <w:numId w:val="71"/>
        </w:numPr>
        <w:tabs>
          <w:tab w:val="left" w:pos="402"/>
        </w:tabs>
        <w:ind w:right="0"/>
        <w:rPr>
          <w:sz w:val="19"/>
        </w:rPr>
      </w:pPr>
      <w:r>
        <w:rPr>
          <w:w w:val="95"/>
          <w:sz w:val="19"/>
        </w:rPr>
        <w:t>the relevant TSO shall specify</w:t>
      </w:r>
      <w:r>
        <w:rPr>
          <w:spacing w:val="1"/>
          <w:w w:val="95"/>
          <w:sz w:val="19"/>
        </w:rPr>
        <w:t xml:space="preserve"> </w:t>
      </w:r>
      <w:r>
        <w:rPr>
          <w:w w:val="95"/>
          <w:sz w:val="19"/>
        </w:rPr>
        <w:t>the automatic</w:t>
      </w:r>
      <w:r>
        <w:rPr>
          <w:spacing w:val="1"/>
          <w:w w:val="95"/>
          <w:sz w:val="19"/>
        </w:rPr>
        <w:t xml:space="preserve"> </w:t>
      </w:r>
      <w:r>
        <w:rPr>
          <w:w w:val="95"/>
          <w:sz w:val="19"/>
        </w:rPr>
        <w:t>on load tap changer</w:t>
      </w:r>
      <w:r>
        <w:rPr>
          <w:spacing w:val="-1"/>
          <w:w w:val="95"/>
          <w:sz w:val="19"/>
        </w:rPr>
        <w:t xml:space="preserve"> </w:t>
      </w:r>
      <w:r>
        <w:rPr>
          <w:w w:val="95"/>
          <w:sz w:val="19"/>
        </w:rPr>
        <w:t>blocking functional</w:t>
      </w:r>
      <w:r>
        <w:rPr>
          <w:spacing w:val="-1"/>
          <w:w w:val="95"/>
          <w:sz w:val="19"/>
        </w:rPr>
        <w:t xml:space="preserve"> </w:t>
      </w:r>
      <w:r>
        <w:rPr>
          <w:w w:val="95"/>
          <w:sz w:val="19"/>
        </w:rPr>
        <w:t>capability.</w:t>
      </w:r>
    </w:p>
    <w:p w14:paraId="10C95C04" w14:textId="77777777" w:rsidR="00343FF6" w:rsidRDefault="00343FF6">
      <w:pPr>
        <w:pStyle w:val="BodyText"/>
        <w:spacing w:before="5"/>
        <w:rPr>
          <w:sz w:val="28"/>
        </w:rPr>
      </w:pPr>
    </w:p>
    <w:p w14:paraId="17DBD0C2" w14:textId="77777777" w:rsidR="00343FF6" w:rsidRDefault="00635E89">
      <w:pPr>
        <w:pStyle w:val="ListParagraph"/>
        <w:numPr>
          <w:ilvl w:val="0"/>
          <w:numId w:val="74"/>
        </w:numPr>
        <w:tabs>
          <w:tab w:val="left" w:pos="540"/>
        </w:tabs>
        <w:spacing w:line="228" w:lineRule="auto"/>
        <w:ind w:right="124" w:firstLine="0"/>
        <w:rPr>
          <w:sz w:val="19"/>
        </w:rPr>
      </w:pPr>
      <w:r>
        <w:rPr>
          <w:w w:val="95"/>
          <w:sz w:val="19"/>
        </w:rPr>
        <w:t>All</w:t>
      </w:r>
      <w:r>
        <w:rPr>
          <w:spacing w:val="1"/>
          <w:w w:val="95"/>
          <w:sz w:val="19"/>
        </w:rPr>
        <w:t xml:space="preserve"> </w:t>
      </w:r>
      <w:r>
        <w:rPr>
          <w:w w:val="95"/>
          <w:sz w:val="19"/>
        </w:rPr>
        <w:t>transmission-connected</w:t>
      </w:r>
      <w:r>
        <w:rPr>
          <w:spacing w:val="1"/>
          <w:w w:val="95"/>
          <w:sz w:val="19"/>
        </w:rPr>
        <w:t xml:space="preserve"> </w:t>
      </w:r>
      <w:r>
        <w:rPr>
          <w:w w:val="95"/>
          <w:sz w:val="19"/>
        </w:rPr>
        <w:t>demand facilities</w:t>
      </w:r>
      <w:r>
        <w:rPr>
          <w:spacing w:val="1"/>
          <w:w w:val="95"/>
          <w:sz w:val="19"/>
        </w:rPr>
        <w:t xml:space="preserve"> </w:t>
      </w:r>
      <w:r>
        <w:rPr>
          <w:w w:val="95"/>
          <w:sz w:val="19"/>
        </w:rPr>
        <w:t>and transmission-connected</w:t>
      </w:r>
      <w:r>
        <w:rPr>
          <w:spacing w:val="1"/>
          <w:w w:val="95"/>
          <w:sz w:val="19"/>
        </w:rPr>
        <w:t xml:space="preserve"> </w:t>
      </w:r>
      <w:r>
        <w:rPr>
          <w:w w:val="95"/>
          <w:sz w:val="19"/>
        </w:rPr>
        <w:t>distribution systems shall</w:t>
      </w:r>
      <w:r>
        <w:rPr>
          <w:spacing w:val="1"/>
          <w:w w:val="95"/>
          <w:sz w:val="19"/>
        </w:rPr>
        <w:t xml:space="preserve"> </w:t>
      </w:r>
      <w:r>
        <w:rPr>
          <w:w w:val="95"/>
          <w:sz w:val="19"/>
        </w:rPr>
        <w:t>fulfil</w:t>
      </w:r>
      <w:r>
        <w:rPr>
          <w:spacing w:val="1"/>
          <w:w w:val="95"/>
          <w:sz w:val="19"/>
        </w:rPr>
        <w:t xml:space="preserve"> </w:t>
      </w:r>
      <w:r>
        <w:rPr>
          <w:w w:val="95"/>
          <w:sz w:val="19"/>
        </w:rPr>
        <w:t>the</w:t>
      </w:r>
      <w:r>
        <w:rPr>
          <w:spacing w:val="1"/>
          <w:w w:val="95"/>
          <w:sz w:val="19"/>
        </w:rPr>
        <w:t xml:space="preserve"> </w:t>
      </w:r>
      <w:r>
        <w:rPr>
          <w:w w:val="95"/>
          <w:sz w:val="19"/>
        </w:rPr>
        <w:t>following</w:t>
      </w:r>
      <w:r>
        <w:rPr>
          <w:spacing w:val="7"/>
          <w:w w:val="95"/>
          <w:sz w:val="19"/>
        </w:rPr>
        <w:t xml:space="preserve"> </w:t>
      </w:r>
      <w:r>
        <w:rPr>
          <w:w w:val="95"/>
          <w:sz w:val="19"/>
        </w:rPr>
        <w:t>requirements</w:t>
      </w:r>
      <w:r>
        <w:rPr>
          <w:spacing w:val="45"/>
          <w:sz w:val="19"/>
        </w:rPr>
        <w:t xml:space="preserve"> </w:t>
      </w:r>
      <w:r>
        <w:rPr>
          <w:w w:val="95"/>
          <w:sz w:val="19"/>
        </w:rPr>
        <w:t>related</w:t>
      </w:r>
      <w:r>
        <w:rPr>
          <w:spacing w:val="44"/>
          <w:sz w:val="19"/>
        </w:rPr>
        <w:t xml:space="preserve"> </w:t>
      </w:r>
      <w:r>
        <w:rPr>
          <w:w w:val="95"/>
          <w:sz w:val="19"/>
        </w:rPr>
        <w:t>to</w:t>
      </w:r>
      <w:r>
        <w:rPr>
          <w:spacing w:val="43"/>
          <w:sz w:val="19"/>
        </w:rPr>
        <w:t xml:space="preserve"> </w:t>
      </w:r>
      <w:r>
        <w:rPr>
          <w:w w:val="95"/>
          <w:sz w:val="19"/>
        </w:rPr>
        <w:t>disconnection</w:t>
      </w:r>
      <w:r>
        <w:rPr>
          <w:spacing w:val="45"/>
          <w:sz w:val="19"/>
        </w:rPr>
        <w:t xml:space="preserve"> </w:t>
      </w:r>
      <w:r>
        <w:rPr>
          <w:w w:val="95"/>
          <w:sz w:val="19"/>
        </w:rPr>
        <w:t>or</w:t>
      </w:r>
      <w:r>
        <w:rPr>
          <w:spacing w:val="48"/>
          <w:sz w:val="19"/>
        </w:rPr>
        <w:t xml:space="preserve"> </w:t>
      </w:r>
      <w:r>
        <w:rPr>
          <w:w w:val="95"/>
          <w:sz w:val="19"/>
        </w:rPr>
        <w:t>reconnection</w:t>
      </w:r>
      <w:r>
        <w:rPr>
          <w:spacing w:val="45"/>
          <w:sz w:val="19"/>
        </w:rPr>
        <w:t xml:space="preserve"> </w:t>
      </w:r>
      <w:r>
        <w:rPr>
          <w:w w:val="95"/>
          <w:sz w:val="19"/>
        </w:rPr>
        <w:t>of</w:t>
      </w:r>
      <w:r>
        <w:rPr>
          <w:spacing w:val="43"/>
          <w:sz w:val="19"/>
        </w:rPr>
        <w:t xml:space="preserve"> </w:t>
      </w:r>
      <w:r>
        <w:rPr>
          <w:w w:val="95"/>
          <w:sz w:val="19"/>
        </w:rPr>
        <w:t>a</w:t>
      </w:r>
      <w:r>
        <w:rPr>
          <w:spacing w:val="45"/>
          <w:sz w:val="19"/>
        </w:rPr>
        <w:t xml:space="preserve"> </w:t>
      </w:r>
      <w:r>
        <w:rPr>
          <w:w w:val="95"/>
          <w:sz w:val="19"/>
        </w:rPr>
        <w:t>transmission-connected</w:t>
      </w:r>
      <w:r>
        <w:rPr>
          <w:spacing w:val="46"/>
          <w:sz w:val="19"/>
        </w:rPr>
        <w:t xml:space="preserve"> </w:t>
      </w:r>
      <w:r>
        <w:rPr>
          <w:w w:val="95"/>
          <w:sz w:val="19"/>
        </w:rPr>
        <w:t>demand</w:t>
      </w:r>
      <w:r>
        <w:rPr>
          <w:spacing w:val="44"/>
          <w:sz w:val="19"/>
        </w:rPr>
        <w:t xml:space="preserve"> </w:t>
      </w:r>
      <w:r>
        <w:rPr>
          <w:w w:val="95"/>
          <w:sz w:val="19"/>
        </w:rPr>
        <w:t>facility</w:t>
      </w:r>
      <w:r>
        <w:rPr>
          <w:spacing w:val="43"/>
          <w:sz w:val="19"/>
        </w:rPr>
        <w:t xml:space="preserve"> </w:t>
      </w:r>
      <w:r>
        <w:rPr>
          <w:w w:val="95"/>
          <w:sz w:val="19"/>
        </w:rPr>
        <w:t>or</w:t>
      </w:r>
      <w:r>
        <w:rPr>
          <w:spacing w:val="-38"/>
          <w:w w:val="95"/>
          <w:sz w:val="19"/>
        </w:rPr>
        <w:t xml:space="preserve"> </w:t>
      </w:r>
      <w:r>
        <w:rPr>
          <w:sz w:val="19"/>
        </w:rPr>
        <w:t>a</w:t>
      </w:r>
      <w:r>
        <w:rPr>
          <w:spacing w:val="12"/>
          <w:sz w:val="19"/>
        </w:rPr>
        <w:t xml:space="preserve"> </w:t>
      </w:r>
      <w:r>
        <w:rPr>
          <w:sz w:val="19"/>
        </w:rPr>
        <w:t>transmission-connected</w:t>
      </w:r>
      <w:r>
        <w:rPr>
          <w:spacing w:val="12"/>
          <w:sz w:val="19"/>
        </w:rPr>
        <w:t xml:space="preserve"> </w:t>
      </w:r>
      <w:r>
        <w:rPr>
          <w:sz w:val="19"/>
        </w:rPr>
        <w:t>distribution</w:t>
      </w:r>
      <w:r>
        <w:rPr>
          <w:spacing w:val="11"/>
          <w:sz w:val="19"/>
        </w:rPr>
        <w:t xml:space="preserve"> </w:t>
      </w:r>
      <w:r>
        <w:rPr>
          <w:sz w:val="19"/>
        </w:rPr>
        <w:t>system:</w:t>
      </w:r>
    </w:p>
    <w:p w14:paraId="66E46B01" w14:textId="77777777" w:rsidR="00343FF6" w:rsidRDefault="00343FF6">
      <w:pPr>
        <w:pStyle w:val="BodyText"/>
        <w:spacing w:before="7"/>
        <w:rPr>
          <w:sz w:val="28"/>
        </w:rPr>
      </w:pPr>
    </w:p>
    <w:p w14:paraId="63E9FEF8" w14:textId="3A0E2CB8" w:rsidR="00343FF6" w:rsidRDefault="00635E89">
      <w:pPr>
        <w:pStyle w:val="ListParagraph"/>
        <w:numPr>
          <w:ilvl w:val="0"/>
          <w:numId w:val="70"/>
        </w:numPr>
        <w:tabs>
          <w:tab w:val="left" w:pos="402"/>
        </w:tabs>
        <w:spacing w:line="228" w:lineRule="auto"/>
        <w:ind w:right="122"/>
        <w:rPr>
          <w:sz w:val="19"/>
        </w:rPr>
      </w:pPr>
      <w:r>
        <w:rPr>
          <w:w w:val="95"/>
          <w:sz w:val="19"/>
        </w:rPr>
        <w:t xml:space="preserve">with regard to the capability of reconnection after a disconnection, the relevant TSO shall specify the </w:t>
      </w:r>
      <w:r>
        <w:rPr>
          <w:w w:val="95"/>
          <w:sz w:val="19"/>
        </w:rPr>
        <w:t>conditions</w:t>
      </w:r>
      <w:r>
        <w:rPr>
          <w:spacing w:val="1"/>
          <w:w w:val="95"/>
          <w:sz w:val="19"/>
        </w:rPr>
        <w:t xml:space="preserve"> </w:t>
      </w:r>
      <w:r>
        <w:rPr>
          <w:w w:val="90"/>
          <w:sz w:val="19"/>
        </w:rPr>
        <w:t>under</w:t>
      </w:r>
      <w:r>
        <w:rPr>
          <w:spacing w:val="1"/>
          <w:w w:val="90"/>
          <w:sz w:val="19"/>
        </w:rPr>
        <w:t xml:space="preserve"> </w:t>
      </w:r>
      <w:r>
        <w:rPr>
          <w:w w:val="90"/>
          <w:sz w:val="19"/>
        </w:rPr>
        <w:t>which a transmission-connected demand facility or a transmission-connected distribution system is entitled to</w:t>
      </w:r>
      <w:r>
        <w:rPr>
          <w:spacing w:val="1"/>
          <w:w w:val="90"/>
          <w:sz w:val="19"/>
        </w:rPr>
        <w:t xml:space="preserve"> </w:t>
      </w:r>
      <w:r>
        <w:rPr>
          <w:w w:val="90"/>
          <w:sz w:val="19"/>
        </w:rPr>
        <w:t>reconnect to the transmission system. Installation of automatic reconnection systems shall be subject to prior author­</w:t>
      </w:r>
      <w:r>
        <w:rPr>
          <w:spacing w:val="1"/>
          <w:w w:val="90"/>
          <w:sz w:val="19"/>
        </w:rPr>
        <w:t xml:space="preserve"> </w:t>
      </w:r>
      <w:r>
        <w:rPr>
          <w:sz w:val="19"/>
        </w:rPr>
        <w:t>isation</w:t>
      </w:r>
      <w:r>
        <w:rPr>
          <w:spacing w:val="13"/>
          <w:sz w:val="19"/>
        </w:rPr>
        <w:t xml:space="preserve"> </w:t>
      </w:r>
      <w:r>
        <w:rPr>
          <w:sz w:val="19"/>
        </w:rPr>
        <w:t>by</w:t>
      </w:r>
      <w:r>
        <w:rPr>
          <w:spacing w:val="12"/>
          <w:sz w:val="19"/>
        </w:rPr>
        <w:t xml:space="preserve"> </w:t>
      </w:r>
      <w:r>
        <w:rPr>
          <w:sz w:val="19"/>
        </w:rPr>
        <w:t>the</w:t>
      </w:r>
      <w:r>
        <w:rPr>
          <w:spacing w:val="13"/>
          <w:sz w:val="19"/>
        </w:rPr>
        <w:t xml:space="preserve"> </w:t>
      </w:r>
      <w:r>
        <w:rPr>
          <w:sz w:val="19"/>
        </w:rPr>
        <w:t>relevant</w:t>
      </w:r>
      <w:r>
        <w:rPr>
          <w:spacing w:val="15"/>
          <w:sz w:val="19"/>
        </w:rPr>
        <w:t xml:space="preserve"> </w:t>
      </w:r>
      <w:r>
        <w:rPr>
          <w:sz w:val="19"/>
        </w:rPr>
        <w:t>TSO;</w:t>
      </w:r>
    </w:p>
    <w:p w14:paraId="4CD66815" w14:textId="77777777" w:rsidR="00B12060" w:rsidRDefault="00B12060" w:rsidP="00B12060">
      <w:pPr>
        <w:pStyle w:val="ListParagraph"/>
        <w:tabs>
          <w:tab w:val="left" w:pos="402"/>
        </w:tabs>
        <w:spacing w:line="228" w:lineRule="auto"/>
        <w:ind w:left="401" w:right="122"/>
        <w:rPr>
          <w:sz w:val="19"/>
        </w:rPr>
      </w:pPr>
    </w:p>
    <w:p w14:paraId="22A99258" w14:textId="77777777" w:rsidR="00343FF6" w:rsidRDefault="00635E89">
      <w:pPr>
        <w:pStyle w:val="ListParagraph"/>
        <w:numPr>
          <w:ilvl w:val="0"/>
          <w:numId w:val="70"/>
        </w:numPr>
        <w:tabs>
          <w:tab w:val="left" w:pos="402"/>
        </w:tabs>
        <w:spacing w:before="101" w:line="228" w:lineRule="auto"/>
        <w:ind w:right="122"/>
        <w:rPr>
          <w:sz w:val="19"/>
        </w:rPr>
      </w:pPr>
      <w:r>
        <w:rPr>
          <w:spacing w:val="-1"/>
          <w:w w:val="95"/>
          <w:sz w:val="19"/>
        </w:rPr>
        <w:t xml:space="preserve">with regard to reconnection </w:t>
      </w:r>
      <w:r>
        <w:rPr>
          <w:w w:val="95"/>
          <w:sz w:val="19"/>
        </w:rPr>
        <w:t>of a transmission-connected demand facility or a transmission-connected distribution</w:t>
      </w:r>
      <w:r>
        <w:rPr>
          <w:spacing w:val="1"/>
          <w:w w:val="95"/>
          <w:sz w:val="19"/>
        </w:rPr>
        <w:t xml:space="preserve"> </w:t>
      </w:r>
      <w:r>
        <w:rPr>
          <w:w w:val="95"/>
          <w:sz w:val="19"/>
        </w:rPr>
        <w:t>system, the transmission-connected demand facility or the transmission-connected distribution system shall be</w:t>
      </w:r>
      <w:r>
        <w:rPr>
          <w:spacing w:val="1"/>
          <w:w w:val="95"/>
          <w:sz w:val="19"/>
        </w:rPr>
        <w:t xml:space="preserve"> </w:t>
      </w:r>
      <w:r>
        <w:rPr>
          <w:w w:val="95"/>
          <w:sz w:val="19"/>
        </w:rPr>
        <w:t>capable</w:t>
      </w:r>
      <w:r>
        <w:rPr>
          <w:spacing w:val="1"/>
          <w:w w:val="95"/>
          <w:sz w:val="19"/>
        </w:rPr>
        <w:t xml:space="preserve"> </w:t>
      </w:r>
      <w:r>
        <w:rPr>
          <w:w w:val="95"/>
          <w:sz w:val="19"/>
        </w:rPr>
        <w:t>of</w:t>
      </w:r>
      <w:r>
        <w:rPr>
          <w:spacing w:val="1"/>
          <w:w w:val="95"/>
          <w:sz w:val="19"/>
        </w:rPr>
        <w:t xml:space="preserve"> </w:t>
      </w:r>
      <w:r>
        <w:rPr>
          <w:w w:val="95"/>
          <w:sz w:val="19"/>
        </w:rPr>
        <w:t>synchronisation</w:t>
      </w:r>
      <w:r>
        <w:rPr>
          <w:spacing w:val="1"/>
          <w:w w:val="95"/>
          <w:sz w:val="19"/>
        </w:rPr>
        <w:t xml:space="preserve"> </w:t>
      </w:r>
      <w:r>
        <w:rPr>
          <w:w w:val="95"/>
          <w:sz w:val="19"/>
        </w:rPr>
        <w:t>for</w:t>
      </w:r>
      <w:r>
        <w:rPr>
          <w:spacing w:val="1"/>
          <w:w w:val="95"/>
          <w:sz w:val="19"/>
        </w:rPr>
        <w:t xml:space="preserve"> </w:t>
      </w:r>
      <w:r>
        <w:rPr>
          <w:w w:val="95"/>
          <w:sz w:val="19"/>
        </w:rPr>
        <w:t>frequencies</w:t>
      </w:r>
      <w:r>
        <w:rPr>
          <w:spacing w:val="1"/>
          <w:w w:val="95"/>
          <w:sz w:val="19"/>
        </w:rPr>
        <w:t xml:space="preserve"> </w:t>
      </w:r>
      <w:r>
        <w:rPr>
          <w:w w:val="95"/>
          <w:sz w:val="19"/>
        </w:rPr>
        <w:t>within</w:t>
      </w:r>
      <w:r>
        <w:rPr>
          <w:spacing w:val="1"/>
          <w:w w:val="95"/>
          <w:sz w:val="19"/>
        </w:rPr>
        <w:t xml:space="preserve"> </w:t>
      </w:r>
      <w:r>
        <w:rPr>
          <w:w w:val="95"/>
          <w:sz w:val="19"/>
        </w:rPr>
        <w:t>the</w:t>
      </w:r>
      <w:r>
        <w:rPr>
          <w:spacing w:val="1"/>
          <w:w w:val="95"/>
          <w:sz w:val="19"/>
        </w:rPr>
        <w:t xml:space="preserve"> </w:t>
      </w:r>
      <w:r>
        <w:rPr>
          <w:w w:val="95"/>
          <w:sz w:val="19"/>
        </w:rPr>
        <w:t>ranges</w:t>
      </w:r>
      <w:r>
        <w:rPr>
          <w:spacing w:val="1"/>
          <w:w w:val="95"/>
          <w:sz w:val="19"/>
        </w:rPr>
        <w:t xml:space="preserve"> </w:t>
      </w:r>
      <w:r>
        <w:rPr>
          <w:w w:val="95"/>
          <w:sz w:val="19"/>
        </w:rPr>
        <w:t>set</w:t>
      </w:r>
      <w:r>
        <w:rPr>
          <w:spacing w:val="1"/>
          <w:w w:val="95"/>
          <w:sz w:val="19"/>
        </w:rPr>
        <w:t xml:space="preserve"> </w:t>
      </w:r>
      <w:r>
        <w:rPr>
          <w:w w:val="95"/>
          <w:sz w:val="19"/>
        </w:rPr>
        <w:t>out</w:t>
      </w:r>
      <w:r>
        <w:rPr>
          <w:spacing w:val="1"/>
          <w:w w:val="95"/>
          <w:sz w:val="19"/>
        </w:rPr>
        <w:t xml:space="preserve"> </w:t>
      </w:r>
      <w:r>
        <w:rPr>
          <w:w w:val="95"/>
          <w:sz w:val="19"/>
        </w:rPr>
        <w:t>in</w:t>
      </w:r>
      <w:r>
        <w:rPr>
          <w:spacing w:val="1"/>
          <w:w w:val="95"/>
          <w:sz w:val="19"/>
        </w:rPr>
        <w:t xml:space="preserve"> </w:t>
      </w:r>
      <w:r>
        <w:rPr>
          <w:w w:val="95"/>
          <w:sz w:val="19"/>
        </w:rPr>
        <w:t>Article</w:t>
      </w:r>
      <w:r>
        <w:rPr>
          <w:spacing w:val="1"/>
          <w:w w:val="95"/>
          <w:sz w:val="19"/>
        </w:rPr>
        <w:t xml:space="preserve"> </w:t>
      </w:r>
      <w:r>
        <w:rPr>
          <w:w w:val="95"/>
          <w:sz w:val="19"/>
        </w:rPr>
        <w:t>12.</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and</w:t>
      </w:r>
      <w:r>
        <w:rPr>
          <w:spacing w:val="1"/>
          <w:w w:val="95"/>
          <w:sz w:val="19"/>
        </w:rPr>
        <w:t xml:space="preserve"> </w:t>
      </w:r>
      <w:r>
        <w:rPr>
          <w:w w:val="95"/>
          <w:sz w:val="19"/>
        </w:rPr>
        <w:t>the</w:t>
      </w:r>
      <w:r>
        <w:rPr>
          <w:spacing w:val="-37"/>
          <w:w w:val="95"/>
          <w:sz w:val="19"/>
        </w:rPr>
        <w:t xml:space="preserve"> </w:t>
      </w:r>
      <w:r>
        <w:rPr>
          <w:spacing w:val="-1"/>
          <w:w w:val="95"/>
          <w:sz w:val="19"/>
        </w:rPr>
        <w:t xml:space="preserve">transmission-connected demand </w:t>
      </w:r>
      <w:r>
        <w:rPr>
          <w:w w:val="95"/>
          <w:sz w:val="19"/>
        </w:rPr>
        <w:t>facility owner or the transmission-connected distribution system operator shall</w:t>
      </w:r>
      <w:r>
        <w:rPr>
          <w:spacing w:val="1"/>
          <w:w w:val="95"/>
          <w:sz w:val="19"/>
        </w:rPr>
        <w:t xml:space="preserve"> </w:t>
      </w:r>
      <w:r>
        <w:rPr>
          <w:w w:val="95"/>
          <w:sz w:val="19"/>
        </w:rPr>
        <w:t>agree on the settings of synchronisation</w:t>
      </w:r>
      <w:r>
        <w:rPr>
          <w:w w:val="95"/>
          <w:sz w:val="19"/>
        </w:rPr>
        <w:t xml:space="preserve"> devices prior to connection of the transmission-connected demand facility</w:t>
      </w:r>
      <w:r>
        <w:rPr>
          <w:spacing w:val="1"/>
          <w:w w:val="95"/>
          <w:sz w:val="19"/>
        </w:rPr>
        <w:t xml:space="preserve"> </w:t>
      </w:r>
      <w:r>
        <w:rPr>
          <w:w w:val="90"/>
          <w:sz w:val="19"/>
        </w:rPr>
        <w:t>or</w:t>
      </w:r>
      <w:r>
        <w:rPr>
          <w:spacing w:val="1"/>
          <w:w w:val="90"/>
          <w:sz w:val="19"/>
        </w:rPr>
        <w:t xml:space="preserve"> </w:t>
      </w:r>
      <w:r>
        <w:rPr>
          <w:w w:val="90"/>
          <w:sz w:val="19"/>
        </w:rPr>
        <w:t>the</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system, including</w:t>
      </w:r>
      <w:r>
        <w:rPr>
          <w:spacing w:val="1"/>
          <w:w w:val="90"/>
          <w:sz w:val="19"/>
        </w:rPr>
        <w:t xml:space="preserve"> </w:t>
      </w:r>
      <w:r>
        <w:rPr>
          <w:w w:val="90"/>
          <w:sz w:val="19"/>
        </w:rPr>
        <w:t>voltage, frequency,</w:t>
      </w:r>
      <w:r>
        <w:rPr>
          <w:spacing w:val="1"/>
          <w:w w:val="90"/>
          <w:sz w:val="19"/>
        </w:rPr>
        <w:t xml:space="preserve"> </w:t>
      </w:r>
      <w:r>
        <w:rPr>
          <w:w w:val="90"/>
          <w:sz w:val="19"/>
        </w:rPr>
        <w:t>phase</w:t>
      </w:r>
      <w:r>
        <w:rPr>
          <w:spacing w:val="1"/>
          <w:w w:val="90"/>
          <w:sz w:val="19"/>
        </w:rPr>
        <w:t xml:space="preserve"> </w:t>
      </w:r>
      <w:r>
        <w:rPr>
          <w:w w:val="90"/>
          <w:sz w:val="19"/>
        </w:rPr>
        <w:t>angle</w:t>
      </w:r>
      <w:r>
        <w:rPr>
          <w:spacing w:val="1"/>
          <w:w w:val="90"/>
          <w:sz w:val="19"/>
        </w:rPr>
        <w:t xml:space="preserve"> </w:t>
      </w:r>
      <w:r>
        <w:rPr>
          <w:w w:val="90"/>
          <w:sz w:val="19"/>
        </w:rPr>
        <w:t>range</w:t>
      </w:r>
      <w:r>
        <w:rPr>
          <w:spacing w:val="1"/>
          <w:w w:val="90"/>
          <w:sz w:val="19"/>
        </w:rPr>
        <w:t xml:space="preserve"> </w:t>
      </w:r>
      <w:r>
        <w:rPr>
          <w:w w:val="90"/>
          <w:sz w:val="19"/>
        </w:rPr>
        <w:t>and</w:t>
      </w:r>
      <w:r>
        <w:rPr>
          <w:spacing w:val="1"/>
          <w:w w:val="90"/>
          <w:sz w:val="19"/>
        </w:rPr>
        <w:t xml:space="preserve"> </w:t>
      </w:r>
      <w:r>
        <w:rPr>
          <w:w w:val="90"/>
          <w:sz w:val="19"/>
        </w:rPr>
        <w:t>deviation</w:t>
      </w:r>
      <w:r>
        <w:rPr>
          <w:spacing w:val="1"/>
          <w:w w:val="90"/>
          <w:sz w:val="19"/>
        </w:rPr>
        <w:t xml:space="preserve"> </w:t>
      </w:r>
      <w:r>
        <w:rPr>
          <w:w w:val="90"/>
          <w:sz w:val="19"/>
        </w:rPr>
        <w:t>of</w:t>
      </w:r>
      <w:r>
        <w:rPr>
          <w:spacing w:val="1"/>
          <w:w w:val="90"/>
          <w:sz w:val="19"/>
        </w:rPr>
        <w:t xml:space="preserve"> </w:t>
      </w:r>
      <w:r>
        <w:rPr>
          <w:sz w:val="19"/>
        </w:rPr>
        <w:t>voltage</w:t>
      </w:r>
      <w:r>
        <w:rPr>
          <w:spacing w:val="14"/>
          <w:sz w:val="19"/>
        </w:rPr>
        <w:t xml:space="preserve"> </w:t>
      </w:r>
      <w:r>
        <w:rPr>
          <w:sz w:val="19"/>
        </w:rPr>
        <w:t>and</w:t>
      </w:r>
      <w:r>
        <w:rPr>
          <w:spacing w:val="15"/>
          <w:sz w:val="19"/>
        </w:rPr>
        <w:t xml:space="preserve"> </w:t>
      </w:r>
      <w:r>
        <w:rPr>
          <w:sz w:val="19"/>
        </w:rPr>
        <w:t>frequency;</w:t>
      </w:r>
    </w:p>
    <w:p w14:paraId="5E600D96" w14:textId="77777777" w:rsidR="00343FF6" w:rsidRDefault="00343FF6">
      <w:pPr>
        <w:pStyle w:val="BodyText"/>
        <w:rPr>
          <w:sz w:val="21"/>
        </w:rPr>
      </w:pPr>
    </w:p>
    <w:p w14:paraId="25F6289B" w14:textId="77777777" w:rsidR="00343FF6" w:rsidRDefault="00635E89">
      <w:pPr>
        <w:pStyle w:val="ListParagraph"/>
        <w:numPr>
          <w:ilvl w:val="0"/>
          <w:numId w:val="70"/>
        </w:numPr>
        <w:tabs>
          <w:tab w:val="left" w:pos="402"/>
        </w:tabs>
        <w:spacing w:line="228" w:lineRule="auto"/>
        <w:ind w:right="124"/>
        <w:rPr>
          <w:sz w:val="19"/>
        </w:rPr>
      </w:pPr>
      <w:r>
        <w:rPr>
          <w:w w:val="90"/>
          <w:sz w:val="19"/>
        </w:rPr>
        <w:t>a</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 xml:space="preserve">facility </w:t>
      </w:r>
      <w:r>
        <w:rPr>
          <w:w w:val="90"/>
          <w:sz w:val="19"/>
        </w:rPr>
        <w:t>or</w:t>
      </w:r>
      <w:r>
        <w:rPr>
          <w:spacing w:val="1"/>
          <w:w w:val="90"/>
          <w:sz w:val="19"/>
        </w:rPr>
        <w:t xml:space="preserve"> </w:t>
      </w:r>
      <w:r>
        <w:rPr>
          <w:w w:val="90"/>
          <w:sz w:val="19"/>
        </w:rPr>
        <w:t>a</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facility</w:t>
      </w:r>
      <w:r>
        <w:rPr>
          <w:spacing w:val="1"/>
          <w:w w:val="90"/>
          <w:sz w:val="19"/>
        </w:rPr>
        <w:t xml:space="preserve"> </w:t>
      </w:r>
      <w:r>
        <w:rPr>
          <w:w w:val="90"/>
          <w:sz w:val="19"/>
        </w:rPr>
        <w:t>shall</w:t>
      </w:r>
      <w:r>
        <w:rPr>
          <w:spacing w:val="1"/>
          <w:w w:val="90"/>
          <w:sz w:val="19"/>
        </w:rPr>
        <w:t xml:space="preserve"> </w:t>
      </w:r>
      <w:r>
        <w:rPr>
          <w:w w:val="90"/>
          <w:sz w:val="19"/>
        </w:rPr>
        <w:t>be</w:t>
      </w:r>
      <w:r>
        <w:rPr>
          <w:spacing w:val="1"/>
          <w:w w:val="90"/>
          <w:sz w:val="19"/>
        </w:rPr>
        <w:t xml:space="preserve"> </w:t>
      </w:r>
      <w:r>
        <w:rPr>
          <w:w w:val="90"/>
          <w:sz w:val="19"/>
        </w:rPr>
        <w:t>capable</w:t>
      </w:r>
      <w:r>
        <w:rPr>
          <w:spacing w:val="1"/>
          <w:w w:val="90"/>
          <w:sz w:val="19"/>
        </w:rPr>
        <w:t xml:space="preserve"> </w:t>
      </w:r>
      <w:r>
        <w:rPr>
          <w:w w:val="90"/>
          <w:sz w:val="19"/>
        </w:rPr>
        <w:t>of</w:t>
      </w:r>
      <w:r>
        <w:rPr>
          <w:spacing w:val="1"/>
          <w:w w:val="90"/>
          <w:sz w:val="19"/>
        </w:rPr>
        <w:t xml:space="preserve"> </w:t>
      </w:r>
      <w:r>
        <w:rPr>
          <w:w w:val="90"/>
          <w:sz w:val="19"/>
        </w:rPr>
        <w:t>being</w:t>
      </w:r>
      <w:r>
        <w:rPr>
          <w:spacing w:val="1"/>
          <w:w w:val="90"/>
          <w:sz w:val="19"/>
        </w:rPr>
        <w:t xml:space="preserve"> </w:t>
      </w:r>
      <w:r>
        <w:rPr>
          <w:w w:val="90"/>
          <w:sz w:val="19"/>
        </w:rPr>
        <w:t>remotely disconnected from the transmission system when required by the relevant TSO. If required, the automated</w:t>
      </w:r>
      <w:r>
        <w:rPr>
          <w:spacing w:val="1"/>
          <w:w w:val="90"/>
          <w:sz w:val="19"/>
        </w:rPr>
        <w:t xml:space="preserve"> </w:t>
      </w:r>
      <w:r>
        <w:rPr>
          <w:w w:val="95"/>
          <w:sz w:val="19"/>
        </w:rPr>
        <w:t xml:space="preserve">disconnection equipment for reconfiguration of the system in </w:t>
      </w:r>
      <w:r>
        <w:rPr>
          <w:w w:val="95"/>
          <w:sz w:val="19"/>
        </w:rPr>
        <w:t>preparation for block loading shall be specified by the</w:t>
      </w:r>
      <w:r>
        <w:rPr>
          <w:spacing w:val="-37"/>
          <w:w w:val="95"/>
          <w:sz w:val="19"/>
        </w:rPr>
        <w:t xml:space="preserve"> </w:t>
      </w:r>
      <w:r>
        <w:rPr>
          <w:sz w:val="19"/>
        </w:rPr>
        <w:t>relevant</w:t>
      </w:r>
      <w:r>
        <w:rPr>
          <w:spacing w:val="4"/>
          <w:sz w:val="19"/>
        </w:rPr>
        <w:t xml:space="preserve"> </w:t>
      </w:r>
      <w:r>
        <w:rPr>
          <w:sz w:val="19"/>
        </w:rPr>
        <w:t>TSO.</w:t>
      </w:r>
      <w:r>
        <w:rPr>
          <w:spacing w:val="2"/>
          <w:sz w:val="19"/>
        </w:rPr>
        <w:t xml:space="preserve"> </w:t>
      </w:r>
      <w:r>
        <w:rPr>
          <w:sz w:val="19"/>
        </w:rPr>
        <w:t>The</w:t>
      </w:r>
      <w:r>
        <w:rPr>
          <w:spacing w:val="4"/>
          <w:sz w:val="19"/>
        </w:rPr>
        <w:t xml:space="preserve"> </w:t>
      </w:r>
      <w:r>
        <w:rPr>
          <w:sz w:val="19"/>
        </w:rPr>
        <w:t>relevant</w:t>
      </w:r>
      <w:r>
        <w:rPr>
          <w:spacing w:val="3"/>
          <w:sz w:val="19"/>
        </w:rPr>
        <w:t xml:space="preserve"> </w:t>
      </w:r>
      <w:r>
        <w:rPr>
          <w:sz w:val="19"/>
        </w:rPr>
        <w:t>TSO</w:t>
      </w:r>
      <w:r>
        <w:rPr>
          <w:spacing w:val="3"/>
          <w:sz w:val="19"/>
        </w:rPr>
        <w:t xml:space="preserve"> </w:t>
      </w:r>
      <w:r>
        <w:rPr>
          <w:sz w:val="19"/>
        </w:rPr>
        <w:t>shall</w:t>
      </w:r>
      <w:r>
        <w:rPr>
          <w:spacing w:val="4"/>
          <w:sz w:val="19"/>
        </w:rPr>
        <w:t xml:space="preserve"> </w:t>
      </w:r>
      <w:r>
        <w:rPr>
          <w:sz w:val="19"/>
        </w:rPr>
        <w:t>specify</w:t>
      </w:r>
      <w:r>
        <w:rPr>
          <w:spacing w:val="4"/>
          <w:sz w:val="19"/>
        </w:rPr>
        <w:t xml:space="preserve"> </w:t>
      </w:r>
      <w:r>
        <w:rPr>
          <w:sz w:val="19"/>
        </w:rPr>
        <w:t>the</w:t>
      </w:r>
      <w:r>
        <w:rPr>
          <w:spacing w:val="3"/>
          <w:sz w:val="19"/>
        </w:rPr>
        <w:t xml:space="preserve"> </w:t>
      </w:r>
      <w:r>
        <w:rPr>
          <w:sz w:val="19"/>
        </w:rPr>
        <w:t>time</w:t>
      </w:r>
      <w:r>
        <w:rPr>
          <w:spacing w:val="4"/>
          <w:sz w:val="19"/>
        </w:rPr>
        <w:t xml:space="preserve"> </w:t>
      </w:r>
      <w:r>
        <w:rPr>
          <w:sz w:val="19"/>
        </w:rPr>
        <w:t>required</w:t>
      </w:r>
      <w:r>
        <w:rPr>
          <w:spacing w:val="4"/>
          <w:sz w:val="19"/>
        </w:rPr>
        <w:t xml:space="preserve"> </w:t>
      </w:r>
      <w:r>
        <w:rPr>
          <w:sz w:val="19"/>
        </w:rPr>
        <w:t>for</w:t>
      </w:r>
      <w:r>
        <w:rPr>
          <w:spacing w:val="6"/>
          <w:sz w:val="19"/>
        </w:rPr>
        <w:t xml:space="preserve"> </w:t>
      </w:r>
      <w:r>
        <w:rPr>
          <w:sz w:val="19"/>
        </w:rPr>
        <w:t>remote</w:t>
      </w:r>
      <w:r>
        <w:rPr>
          <w:spacing w:val="4"/>
          <w:sz w:val="19"/>
        </w:rPr>
        <w:t xml:space="preserve"> </w:t>
      </w:r>
      <w:r>
        <w:rPr>
          <w:sz w:val="19"/>
        </w:rPr>
        <w:t>disconnection.</w:t>
      </w:r>
    </w:p>
    <w:p w14:paraId="6F809879" w14:textId="77777777" w:rsidR="00343FF6" w:rsidRDefault="00343FF6">
      <w:pPr>
        <w:pStyle w:val="BodyText"/>
        <w:rPr>
          <w:sz w:val="22"/>
        </w:rPr>
      </w:pPr>
    </w:p>
    <w:p w14:paraId="336655D1" w14:textId="77777777" w:rsidR="00343FF6" w:rsidRDefault="00343FF6">
      <w:pPr>
        <w:pStyle w:val="BodyText"/>
        <w:spacing w:before="5"/>
        <w:rPr>
          <w:sz w:val="30"/>
        </w:rPr>
      </w:pPr>
    </w:p>
    <w:p w14:paraId="77F6F024" w14:textId="77777777" w:rsidR="00343FF6" w:rsidRDefault="00635E89">
      <w:pPr>
        <w:spacing w:before="1"/>
        <w:ind w:left="618" w:right="635"/>
        <w:jc w:val="center"/>
        <w:rPr>
          <w:i/>
          <w:sz w:val="19"/>
        </w:rPr>
      </w:pPr>
      <w:r>
        <w:rPr>
          <w:i/>
          <w:w w:val="95"/>
          <w:sz w:val="19"/>
        </w:rPr>
        <w:t>Article</w:t>
      </w:r>
      <w:r>
        <w:rPr>
          <w:i/>
          <w:spacing w:val="5"/>
          <w:w w:val="95"/>
          <w:sz w:val="19"/>
        </w:rPr>
        <w:t xml:space="preserve"> </w:t>
      </w:r>
      <w:r>
        <w:rPr>
          <w:i/>
          <w:w w:val="95"/>
          <w:sz w:val="19"/>
        </w:rPr>
        <w:t>20</w:t>
      </w:r>
    </w:p>
    <w:p w14:paraId="57677E47" w14:textId="77777777" w:rsidR="00343FF6" w:rsidRDefault="00343FF6">
      <w:pPr>
        <w:pStyle w:val="BodyText"/>
        <w:spacing w:before="2"/>
        <w:rPr>
          <w:i/>
          <w:sz w:val="31"/>
        </w:rPr>
      </w:pPr>
    </w:p>
    <w:p w14:paraId="38644488" w14:textId="77777777" w:rsidR="00343FF6" w:rsidRDefault="00635E89">
      <w:pPr>
        <w:pStyle w:val="Heading1"/>
        <w:spacing w:before="1"/>
      </w:pPr>
      <w:r>
        <w:rPr>
          <w:w w:val="95"/>
        </w:rPr>
        <w:t>Power</w:t>
      </w:r>
      <w:r>
        <w:rPr>
          <w:spacing w:val="-2"/>
          <w:w w:val="95"/>
        </w:rPr>
        <w:t xml:space="preserve"> </w:t>
      </w:r>
      <w:r>
        <w:rPr>
          <w:w w:val="95"/>
        </w:rPr>
        <w:t>quality</w:t>
      </w:r>
    </w:p>
    <w:p w14:paraId="79A5EDF8" w14:textId="77777777" w:rsidR="00343FF6" w:rsidRDefault="00343FF6">
      <w:pPr>
        <w:pStyle w:val="BodyText"/>
        <w:spacing w:before="3"/>
        <w:rPr>
          <w:rFonts w:ascii="Book Antiqua"/>
          <w:b/>
          <w:sz w:val="30"/>
        </w:rPr>
      </w:pPr>
    </w:p>
    <w:p w14:paraId="6DA737C1" w14:textId="77777777" w:rsidR="00343FF6" w:rsidRDefault="00635E89">
      <w:pPr>
        <w:pStyle w:val="BodyText"/>
        <w:spacing w:line="228" w:lineRule="auto"/>
        <w:ind w:left="107" w:right="124"/>
        <w:jc w:val="both"/>
      </w:pPr>
      <w:r>
        <w:rPr>
          <w:w w:val="90"/>
        </w:rPr>
        <w:t>Transmission-connected</w:t>
      </w:r>
      <w:r>
        <w:rPr>
          <w:spacing w:val="1"/>
          <w:w w:val="90"/>
        </w:rPr>
        <w:t xml:space="preserve"> </w:t>
      </w:r>
      <w:r>
        <w:rPr>
          <w:w w:val="90"/>
        </w:rPr>
        <w:t>demand</w:t>
      </w:r>
      <w:r>
        <w:rPr>
          <w:spacing w:val="1"/>
          <w:w w:val="90"/>
        </w:rPr>
        <w:t xml:space="preserve"> </w:t>
      </w:r>
      <w:r>
        <w:rPr>
          <w:w w:val="90"/>
        </w:rPr>
        <w:t>facility</w:t>
      </w:r>
      <w:r>
        <w:rPr>
          <w:spacing w:val="1"/>
          <w:w w:val="90"/>
        </w:rPr>
        <w:t xml:space="preserve"> </w:t>
      </w:r>
      <w:r>
        <w:rPr>
          <w:w w:val="90"/>
        </w:rPr>
        <w:t>owners</w:t>
      </w:r>
      <w:r>
        <w:rPr>
          <w:spacing w:val="1"/>
          <w:w w:val="90"/>
        </w:rPr>
        <w:t xml:space="preserve"> </w:t>
      </w:r>
      <w:r>
        <w:rPr>
          <w:w w:val="90"/>
        </w:rPr>
        <w:t>and</w:t>
      </w:r>
      <w:r>
        <w:rPr>
          <w:spacing w:val="1"/>
          <w:w w:val="90"/>
        </w:rPr>
        <w:t xml:space="preserve"> </w:t>
      </w:r>
      <w:r>
        <w:rPr>
          <w:w w:val="90"/>
        </w:rPr>
        <w:t>transmission-connected</w:t>
      </w:r>
      <w:r>
        <w:rPr>
          <w:spacing w:val="1"/>
          <w:w w:val="90"/>
        </w:rPr>
        <w:t xml:space="preserve"> </w:t>
      </w:r>
      <w:r>
        <w:rPr>
          <w:w w:val="90"/>
        </w:rPr>
        <w:t>distribution</w:t>
      </w:r>
      <w:r>
        <w:rPr>
          <w:spacing w:val="1"/>
          <w:w w:val="90"/>
        </w:rPr>
        <w:t xml:space="preserve"> </w:t>
      </w:r>
      <w:r>
        <w:rPr>
          <w:w w:val="90"/>
        </w:rPr>
        <w:t>system</w:t>
      </w:r>
      <w:r>
        <w:rPr>
          <w:spacing w:val="33"/>
        </w:rPr>
        <w:t xml:space="preserve"> </w:t>
      </w:r>
      <w:r>
        <w:rPr>
          <w:w w:val="90"/>
        </w:rPr>
        <w:t>operators</w:t>
      </w:r>
      <w:r>
        <w:rPr>
          <w:spacing w:val="33"/>
        </w:rPr>
        <w:t xml:space="preserve"> </w:t>
      </w:r>
      <w:r>
        <w:rPr>
          <w:w w:val="90"/>
        </w:rPr>
        <w:t>shall</w:t>
      </w:r>
      <w:r>
        <w:rPr>
          <w:spacing w:val="34"/>
        </w:rPr>
        <w:t xml:space="preserve"> </w:t>
      </w:r>
      <w:r>
        <w:rPr>
          <w:w w:val="90"/>
        </w:rPr>
        <w:t>ensure</w:t>
      </w:r>
      <w:r>
        <w:rPr>
          <w:spacing w:val="1"/>
          <w:w w:val="90"/>
        </w:rPr>
        <w:t xml:space="preserve"> </w:t>
      </w:r>
      <w:r>
        <w:rPr>
          <w:w w:val="95"/>
        </w:rPr>
        <w:t>that their connection to the network does not result in a determined level of distortion or fluctuation of the supply</w:t>
      </w:r>
      <w:r>
        <w:rPr>
          <w:spacing w:val="1"/>
          <w:w w:val="95"/>
        </w:rPr>
        <w:t xml:space="preserve"> </w:t>
      </w:r>
      <w:r>
        <w:rPr>
          <w:w w:val="95"/>
        </w:rPr>
        <w:t xml:space="preserve">voltage on the network, at the connection point. The level of distortion shall not exceed that </w:t>
      </w:r>
      <w:r>
        <w:rPr>
          <w:w w:val="95"/>
        </w:rPr>
        <w:t>allocated to them by the</w:t>
      </w:r>
      <w:r>
        <w:rPr>
          <w:spacing w:val="1"/>
          <w:w w:val="95"/>
        </w:rPr>
        <w:t xml:space="preserve"> </w:t>
      </w:r>
      <w:r>
        <w:rPr>
          <w:w w:val="95"/>
        </w:rPr>
        <w:t>relevant</w:t>
      </w:r>
      <w:r>
        <w:rPr>
          <w:spacing w:val="5"/>
          <w:w w:val="95"/>
        </w:rPr>
        <w:t xml:space="preserve"> </w:t>
      </w:r>
      <w:r>
        <w:rPr>
          <w:w w:val="95"/>
        </w:rPr>
        <w:t>TSO.</w:t>
      </w:r>
      <w:r>
        <w:rPr>
          <w:spacing w:val="6"/>
          <w:w w:val="95"/>
        </w:rPr>
        <w:t xml:space="preserve"> </w:t>
      </w:r>
      <w:r>
        <w:rPr>
          <w:w w:val="95"/>
        </w:rPr>
        <w:t>TSOs</w:t>
      </w:r>
      <w:r>
        <w:rPr>
          <w:spacing w:val="5"/>
          <w:w w:val="95"/>
        </w:rPr>
        <w:t xml:space="preserve"> </w:t>
      </w:r>
      <w:r>
        <w:rPr>
          <w:w w:val="95"/>
        </w:rPr>
        <w:t>shall</w:t>
      </w:r>
      <w:r>
        <w:rPr>
          <w:spacing w:val="6"/>
          <w:w w:val="95"/>
        </w:rPr>
        <w:t xml:space="preserve"> </w:t>
      </w:r>
      <w:r>
        <w:rPr>
          <w:w w:val="95"/>
        </w:rPr>
        <w:t>coordinate</w:t>
      </w:r>
      <w:r>
        <w:rPr>
          <w:spacing w:val="3"/>
          <w:w w:val="95"/>
        </w:rPr>
        <w:t xml:space="preserve"> </w:t>
      </w:r>
      <w:r>
        <w:rPr>
          <w:w w:val="95"/>
        </w:rPr>
        <w:t>their</w:t>
      </w:r>
      <w:r>
        <w:rPr>
          <w:spacing w:val="10"/>
          <w:w w:val="95"/>
        </w:rPr>
        <w:t xml:space="preserve"> </w:t>
      </w:r>
      <w:r>
        <w:rPr>
          <w:w w:val="95"/>
        </w:rPr>
        <w:t>power</w:t>
      </w:r>
      <w:r>
        <w:rPr>
          <w:spacing w:val="6"/>
          <w:w w:val="95"/>
        </w:rPr>
        <w:t xml:space="preserve"> </w:t>
      </w:r>
      <w:r>
        <w:rPr>
          <w:w w:val="95"/>
        </w:rPr>
        <w:t>quality</w:t>
      </w:r>
      <w:r>
        <w:rPr>
          <w:spacing w:val="6"/>
          <w:w w:val="95"/>
        </w:rPr>
        <w:t xml:space="preserve"> </w:t>
      </w:r>
      <w:r>
        <w:rPr>
          <w:w w:val="95"/>
        </w:rPr>
        <w:t>requirements</w:t>
      </w:r>
      <w:r>
        <w:rPr>
          <w:spacing w:val="6"/>
          <w:w w:val="95"/>
        </w:rPr>
        <w:t xml:space="preserve"> </w:t>
      </w:r>
      <w:r>
        <w:rPr>
          <w:w w:val="95"/>
        </w:rPr>
        <w:t>with</w:t>
      </w:r>
      <w:r>
        <w:rPr>
          <w:spacing w:val="5"/>
          <w:w w:val="95"/>
        </w:rPr>
        <w:t xml:space="preserve"> </w:t>
      </w:r>
      <w:r>
        <w:rPr>
          <w:w w:val="95"/>
        </w:rPr>
        <w:t>the</w:t>
      </w:r>
      <w:r>
        <w:rPr>
          <w:spacing w:val="6"/>
          <w:w w:val="95"/>
        </w:rPr>
        <w:t xml:space="preserve"> </w:t>
      </w:r>
      <w:r>
        <w:rPr>
          <w:w w:val="95"/>
        </w:rPr>
        <w:t>requirements</w:t>
      </w:r>
      <w:r>
        <w:rPr>
          <w:spacing w:val="6"/>
          <w:w w:val="95"/>
        </w:rPr>
        <w:t xml:space="preserve"> </w:t>
      </w:r>
      <w:r>
        <w:rPr>
          <w:w w:val="95"/>
        </w:rPr>
        <w:t>of</w:t>
      </w:r>
      <w:r>
        <w:rPr>
          <w:spacing w:val="4"/>
          <w:w w:val="95"/>
        </w:rPr>
        <w:t xml:space="preserve"> </w:t>
      </w:r>
      <w:r>
        <w:rPr>
          <w:w w:val="95"/>
        </w:rPr>
        <w:t>adjacent</w:t>
      </w:r>
      <w:r>
        <w:rPr>
          <w:spacing w:val="7"/>
          <w:w w:val="95"/>
        </w:rPr>
        <w:t xml:space="preserve"> </w:t>
      </w:r>
      <w:r>
        <w:rPr>
          <w:w w:val="95"/>
        </w:rPr>
        <w:t>TSOs.</w:t>
      </w:r>
    </w:p>
    <w:p w14:paraId="4312E046" w14:textId="77777777" w:rsidR="00343FF6" w:rsidRDefault="00343FF6">
      <w:pPr>
        <w:pStyle w:val="BodyText"/>
        <w:rPr>
          <w:sz w:val="22"/>
        </w:rPr>
      </w:pPr>
    </w:p>
    <w:p w14:paraId="4632AC54" w14:textId="77777777" w:rsidR="00343FF6" w:rsidRDefault="00343FF6">
      <w:pPr>
        <w:pStyle w:val="BodyText"/>
        <w:rPr>
          <w:sz w:val="22"/>
        </w:rPr>
      </w:pPr>
    </w:p>
    <w:p w14:paraId="2109F69F" w14:textId="77777777" w:rsidR="00343FF6" w:rsidRDefault="00343FF6">
      <w:pPr>
        <w:pStyle w:val="BodyText"/>
        <w:spacing w:before="3"/>
      </w:pPr>
    </w:p>
    <w:p w14:paraId="1646FF04"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21</w:t>
      </w:r>
    </w:p>
    <w:p w14:paraId="3CB1FA58" w14:textId="77777777" w:rsidR="00343FF6" w:rsidRDefault="00343FF6">
      <w:pPr>
        <w:pStyle w:val="BodyText"/>
        <w:spacing w:before="3"/>
        <w:rPr>
          <w:i/>
          <w:sz w:val="31"/>
        </w:rPr>
      </w:pPr>
    </w:p>
    <w:p w14:paraId="12DDDD29" w14:textId="77777777" w:rsidR="00343FF6" w:rsidRDefault="00635E89">
      <w:pPr>
        <w:pStyle w:val="Heading1"/>
      </w:pPr>
      <w:r>
        <w:rPr>
          <w:w w:val="90"/>
        </w:rPr>
        <w:t>Simulation</w:t>
      </w:r>
      <w:r>
        <w:rPr>
          <w:spacing w:val="27"/>
          <w:w w:val="90"/>
        </w:rPr>
        <w:t xml:space="preserve"> </w:t>
      </w:r>
      <w:r>
        <w:rPr>
          <w:w w:val="90"/>
        </w:rPr>
        <w:t>models</w:t>
      </w:r>
    </w:p>
    <w:p w14:paraId="647A238B" w14:textId="77777777" w:rsidR="00343FF6" w:rsidRDefault="00343FF6">
      <w:pPr>
        <w:pStyle w:val="BodyText"/>
        <w:spacing w:before="3"/>
        <w:rPr>
          <w:rFonts w:ascii="Book Antiqua"/>
          <w:b/>
          <w:sz w:val="30"/>
        </w:rPr>
      </w:pPr>
    </w:p>
    <w:p w14:paraId="3CB2676F" w14:textId="77777777" w:rsidR="00343FF6" w:rsidRDefault="00635E89">
      <w:pPr>
        <w:pStyle w:val="ListParagraph"/>
        <w:numPr>
          <w:ilvl w:val="0"/>
          <w:numId w:val="69"/>
        </w:numPr>
        <w:tabs>
          <w:tab w:val="left" w:pos="540"/>
        </w:tabs>
        <w:spacing w:before="1" w:line="228" w:lineRule="auto"/>
        <w:ind w:right="124" w:firstLine="0"/>
        <w:rPr>
          <w:sz w:val="19"/>
        </w:rPr>
      </w:pP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facilities</w:t>
      </w:r>
      <w:r>
        <w:rPr>
          <w:spacing w:val="1"/>
          <w:w w:val="95"/>
          <w:sz w:val="19"/>
        </w:rPr>
        <w:t xml:space="preserve"> </w:t>
      </w:r>
      <w:r>
        <w:rPr>
          <w:w w:val="95"/>
          <w:sz w:val="19"/>
        </w:rPr>
        <w:t>and</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systems</w:t>
      </w:r>
      <w:r>
        <w:rPr>
          <w:spacing w:val="1"/>
          <w:w w:val="95"/>
          <w:sz w:val="19"/>
        </w:rPr>
        <w:t xml:space="preserve"> </w:t>
      </w:r>
      <w:r>
        <w:rPr>
          <w:w w:val="95"/>
          <w:sz w:val="19"/>
        </w:rPr>
        <w:t>shall</w:t>
      </w:r>
      <w:r>
        <w:rPr>
          <w:spacing w:val="1"/>
          <w:w w:val="95"/>
          <w:sz w:val="19"/>
        </w:rPr>
        <w:t xml:space="preserve"> </w:t>
      </w:r>
      <w:r>
        <w:rPr>
          <w:w w:val="95"/>
          <w:sz w:val="19"/>
        </w:rPr>
        <w:t>fulfil</w:t>
      </w:r>
      <w:r>
        <w:rPr>
          <w:spacing w:val="1"/>
          <w:w w:val="95"/>
          <w:sz w:val="19"/>
        </w:rPr>
        <w:t xml:space="preserve"> </w:t>
      </w:r>
      <w:r>
        <w:rPr>
          <w:w w:val="95"/>
          <w:sz w:val="19"/>
        </w:rPr>
        <w:t>the</w:t>
      </w:r>
      <w:r>
        <w:rPr>
          <w:spacing w:val="1"/>
          <w:w w:val="95"/>
          <w:sz w:val="19"/>
        </w:rPr>
        <w:t xml:space="preserve"> </w:t>
      </w:r>
      <w:r>
        <w:rPr>
          <w:sz w:val="19"/>
        </w:rPr>
        <w:t>requirements</w:t>
      </w:r>
      <w:r>
        <w:rPr>
          <w:spacing w:val="-3"/>
          <w:sz w:val="19"/>
        </w:rPr>
        <w:t xml:space="preserve"> </w:t>
      </w:r>
      <w:r>
        <w:rPr>
          <w:sz w:val="19"/>
        </w:rPr>
        <w:t>set</w:t>
      </w:r>
      <w:r>
        <w:rPr>
          <w:spacing w:val="-5"/>
          <w:sz w:val="19"/>
        </w:rPr>
        <w:t xml:space="preserve"> </w:t>
      </w:r>
      <w:r>
        <w:rPr>
          <w:sz w:val="19"/>
        </w:rPr>
        <w:t>out</w:t>
      </w:r>
      <w:r>
        <w:rPr>
          <w:spacing w:val="-4"/>
          <w:sz w:val="19"/>
        </w:rPr>
        <w:t xml:space="preserve"> </w:t>
      </w:r>
      <w:r>
        <w:rPr>
          <w:sz w:val="19"/>
        </w:rPr>
        <w:t>in</w:t>
      </w:r>
      <w:r>
        <w:rPr>
          <w:spacing w:val="-4"/>
          <w:sz w:val="19"/>
        </w:rPr>
        <w:t xml:space="preserve"> </w:t>
      </w:r>
      <w:r>
        <w:rPr>
          <w:sz w:val="19"/>
        </w:rPr>
        <w:t>paragraphs</w:t>
      </w:r>
      <w:r>
        <w:rPr>
          <w:spacing w:val="-4"/>
          <w:sz w:val="19"/>
        </w:rPr>
        <w:t xml:space="preserve"> </w:t>
      </w:r>
      <w:r>
        <w:rPr>
          <w:sz w:val="19"/>
        </w:rPr>
        <w:t>3</w:t>
      </w:r>
      <w:r>
        <w:rPr>
          <w:spacing w:val="-4"/>
          <w:sz w:val="19"/>
        </w:rPr>
        <w:t xml:space="preserve"> </w:t>
      </w:r>
      <w:r>
        <w:rPr>
          <w:sz w:val="19"/>
        </w:rPr>
        <w:t>and</w:t>
      </w:r>
      <w:r>
        <w:rPr>
          <w:spacing w:val="-4"/>
          <w:sz w:val="19"/>
        </w:rPr>
        <w:t xml:space="preserve"> </w:t>
      </w:r>
      <w:r>
        <w:rPr>
          <w:sz w:val="19"/>
        </w:rPr>
        <w:t>4</w:t>
      </w:r>
      <w:r>
        <w:rPr>
          <w:spacing w:val="-3"/>
          <w:sz w:val="19"/>
        </w:rPr>
        <w:t xml:space="preserve"> </w:t>
      </w:r>
      <w:r>
        <w:rPr>
          <w:sz w:val="19"/>
        </w:rPr>
        <w:t>related</w:t>
      </w:r>
      <w:r>
        <w:rPr>
          <w:spacing w:val="-5"/>
          <w:sz w:val="19"/>
        </w:rPr>
        <w:t xml:space="preserve"> </w:t>
      </w:r>
      <w:r>
        <w:rPr>
          <w:sz w:val="19"/>
        </w:rPr>
        <w:t>to</w:t>
      </w:r>
      <w:r>
        <w:rPr>
          <w:spacing w:val="-4"/>
          <w:sz w:val="19"/>
        </w:rPr>
        <w:t xml:space="preserve"> </w:t>
      </w:r>
      <w:r>
        <w:rPr>
          <w:sz w:val="19"/>
        </w:rPr>
        <w:t>the</w:t>
      </w:r>
      <w:r>
        <w:rPr>
          <w:spacing w:val="-4"/>
          <w:sz w:val="19"/>
        </w:rPr>
        <w:t xml:space="preserve"> </w:t>
      </w:r>
      <w:r>
        <w:rPr>
          <w:sz w:val="19"/>
        </w:rPr>
        <w:t>simulation</w:t>
      </w:r>
      <w:r>
        <w:rPr>
          <w:spacing w:val="-3"/>
          <w:sz w:val="19"/>
        </w:rPr>
        <w:t xml:space="preserve"> </w:t>
      </w:r>
      <w:r>
        <w:rPr>
          <w:sz w:val="19"/>
        </w:rPr>
        <w:t>models</w:t>
      </w:r>
      <w:r>
        <w:rPr>
          <w:spacing w:val="-3"/>
          <w:sz w:val="19"/>
        </w:rPr>
        <w:t xml:space="preserve"> </w:t>
      </w:r>
      <w:r>
        <w:rPr>
          <w:sz w:val="19"/>
        </w:rPr>
        <w:t>or</w:t>
      </w:r>
      <w:r>
        <w:rPr>
          <w:spacing w:val="-4"/>
          <w:sz w:val="19"/>
        </w:rPr>
        <w:t xml:space="preserve"> </w:t>
      </w:r>
      <w:r>
        <w:rPr>
          <w:sz w:val="19"/>
        </w:rPr>
        <w:t>equivalent</w:t>
      </w:r>
      <w:r>
        <w:rPr>
          <w:spacing w:val="-3"/>
          <w:sz w:val="19"/>
        </w:rPr>
        <w:t xml:space="preserve"> </w:t>
      </w:r>
      <w:r>
        <w:rPr>
          <w:sz w:val="19"/>
        </w:rPr>
        <w:t>information.</w:t>
      </w:r>
    </w:p>
    <w:p w14:paraId="2336E24C" w14:textId="77777777" w:rsidR="00343FF6" w:rsidRDefault="00343FF6">
      <w:pPr>
        <w:pStyle w:val="BodyText"/>
        <w:spacing w:before="11"/>
        <w:rPr>
          <w:sz w:val="31"/>
        </w:rPr>
      </w:pPr>
    </w:p>
    <w:p w14:paraId="0B943057" w14:textId="77777777" w:rsidR="00343FF6" w:rsidRDefault="00635E89">
      <w:pPr>
        <w:pStyle w:val="ListParagraph"/>
        <w:numPr>
          <w:ilvl w:val="0"/>
          <w:numId w:val="69"/>
        </w:numPr>
        <w:tabs>
          <w:tab w:val="left" w:pos="540"/>
        </w:tabs>
        <w:spacing w:line="228" w:lineRule="auto"/>
        <w:ind w:right="126" w:firstLine="0"/>
        <w:rPr>
          <w:sz w:val="19"/>
        </w:rPr>
      </w:pPr>
      <w:r>
        <w:rPr>
          <w:w w:val="95"/>
          <w:sz w:val="19"/>
        </w:rPr>
        <w:t>Each TSO may require simulation models or equivalent information showing the behaviour of the transmission-</w:t>
      </w:r>
      <w:r>
        <w:rPr>
          <w:spacing w:val="1"/>
          <w:w w:val="95"/>
          <w:sz w:val="19"/>
        </w:rPr>
        <w:t xml:space="preserve"> </w:t>
      </w:r>
      <w:r>
        <w:rPr>
          <w:w w:val="95"/>
          <w:sz w:val="19"/>
        </w:rPr>
        <w:t>connected</w:t>
      </w:r>
      <w:r>
        <w:rPr>
          <w:spacing w:val="-3"/>
          <w:w w:val="95"/>
          <w:sz w:val="19"/>
        </w:rPr>
        <w:t xml:space="preserve"> </w:t>
      </w:r>
      <w:r>
        <w:rPr>
          <w:w w:val="95"/>
          <w:sz w:val="19"/>
        </w:rPr>
        <w:t>demand</w:t>
      </w:r>
      <w:r>
        <w:rPr>
          <w:spacing w:val="-1"/>
          <w:w w:val="95"/>
          <w:sz w:val="19"/>
        </w:rPr>
        <w:t xml:space="preserve"> </w:t>
      </w:r>
      <w:r>
        <w:rPr>
          <w:w w:val="95"/>
          <w:sz w:val="19"/>
        </w:rPr>
        <w:t>facility,</w:t>
      </w:r>
      <w:r>
        <w:rPr>
          <w:w w:val="95"/>
          <w:sz w:val="19"/>
        </w:rPr>
        <w:t xml:space="preserve"> or</w:t>
      </w:r>
      <w:r>
        <w:rPr>
          <w:spacing w:val="3"/>
          <w:w w:val="95"/>
          <w:sz w:val="19"/>
        </w:rPr>
        <w:t xml:space="preserve"> </w:t>
      </w:r>
      <w:r>
        <w:rPr>
          <w:w w:val="95"/>
          <w:sz w:val="19"/>
        </w:rPr>
        <w:t>the transmission-connected</w:t>
      </w:r>
      <w:r>
        <w:rPr>
          <w:spacing w:val="-1"/>
          <w:w w:val="95"/>
          <w:sz w:val="19"/>
        </w:rPr>
        <w:t xml:space="preserve"> </w:t>
      </w:r>
      <w:r>
        <w:rPr>
          <w:w w:val="95"/>
          <w:sz w:val="19"/>
        </w:rPr>
        <w:t>distribution</w:t>
      </w:r>
      <w:r>
        <w:rPr>
          <w:spacing w:val="-1"/>
          <w:w w:val="95"/>
          <w:sz w:val="19"/>
        </w:rPr>
        <w:t xml:space="preserve"> </w:t>
      </w:r>
      <w:r>
        <w:rPr>
          <w:w w:val="95"/>
          <w:sz w:val="19"/>
        </w:rPr>
        <w:t>system,</w:t>
      </w:r>
      <w:r>
        <w:rPr>
          <w:spacing w:val="-2"/>
          <w:w w:val="95"/>
          <w:sz w:val="19"/>
        </w:rPr>
        <w:t xml:space="preserve"> </w:t>
      </w:r>
      <w:r>
        <w:rPr>
          <w:w w:val="95"/>
          <w:sz w:val="19"/>
        </w:rPr>
        <w:t>or both,</w:t>
      </w:r>
      <w:r>
        <w:rPr>
          <w:spacing w:val="-1"/>
          <w:w w:val="95"/>
          <w:sz w:val="19"/>
        </w:rPr>
        <w:t xml:space="preserve"> </w:t>
      </w:r>
      <w:r>
        <w:rPr>
          <w:w w:val="95"/>
          <w:sz w:val="19"/>
        </w:rPr>
        <w:t>in</w:t>
      </w:r>
      <w:r>
        <w:rPr>
          <w:spacing w:val="-1"/>
          <w:w w:val="95"/>
          <w:sz w:val="19"/>
        </w:rPr>
        <w:t xml:space="preserve"> </w:t>
      </w:r>
      <w:r>
        <w:rPr>
          <w:w w:val="95"/>
          <w:sz w:val="19"/>
        </w:rPr>
        <w:t>steady</w:t>
      </w:r>
      <w:r>
        <w:rPr>
          <w:spacing w:val="-2"/>
          <w:w w:val="95"/>
          <w:sz w:val="19"/>
        </w:rPr>
        <w:t xml:space="preserve"> </w:t>
      </w:r>
      <w:r>
        <w:rPr>
          <w:w w:val="95"/>
          <w:sz w:val="19"/>
        </w:rPr>
        <w:t>and</w:t>
      </w:r>
      <w:r>
        <w:rPr>
          <w:spacing w:val="-1"/>
          <w:w w:val="95"/>
          <w:sz w:val="19"/>
        </w:rPr>
        <w:t xml:space="preserve"> </w:t>
      </w:r>
      <w:r>
        <w:rPr>
          <w:w w:val="95"/>
          <w:sz w:val="19"/>
        </w:rPr>
        <w:t>dynamic states.</w:t>
      </w:r>
    </w:p>
    <w:p w14:paraId="4F0F2BF5" w14:textId="77777777" w:rsidR="00343FF6" w:rsidRDefault="00343FF6">
      <w:pPr>
        <w:pStyle w:val="BodyText"/>
        <w:spacing w:before="10"/>
        <w:rPr>
          <w:sz w:val="31"/>
        </w:rPr>
      </w:pPr>
    </w:p>
    <w:p w14:paraId="1416323E" w14:textId="77777777" w:rsidR="00343FF6" w:rsidRDefault="00635E89">
      <w:pPr>
        <w:pStyle w:val="ListParagraph"/>
        <w:numPr>
          <w:ilvl w:val="0"/>
          <w:numId w:val="69"/>
        </w:numPr>
        <w:tabs>
          <w:tab w:val="left" w:pos="540"/>
        </w:tabs>
        <w:spacing w:before="1" w:line="228" w:lineRule="auto"/>
        <w:ind w:right="126" w:firstLine="0"/>
        <w:rPr>
          <w:sz w:val="19"/>
        </w:rPr>
      </w:pPr>
      <w:r>
        <w:rPr>
          <w:w w:val="95"/>
          <w:sz w:val="19"/>
        </w:rPr>
        <w:t>Each TSO shall specify the content and format of those simulation models or equivalent information. The content</w:t>
      </w:r>
      <w:r>
        <w:rPr>
          <w:spacing w:val="1"/>
          <w:w w:val="95"/>
          <w:sz w:val="19"/>
        </w:rPr>
        <w:t xml:space="preserve"> </w:t>
      </w:r>
      <w:r>
        <w:rPr>
          <w:sz w:val="19"/>
        </w:rPr>
        <w:t>and</w:t>
      </w:r>
      <w:r>
        <w:rPr>
          <w:spacing w:val="14"/>
          <w:sz w:val="19"/>
        </w:rPr>
        <w:t xml:space="preserve"> </w:t>
      </w:r>
      <w:r>
        <w:rPr>
          <w:sz w:val="19"/>
        </w:rPr>
        <w:t>format</w:t>
      </w:r>
      <w:r>
        <w:rPr>
          <w:spacing w:val="14"/>
          <w:sz w:val="19"/>
        </w:rPr>
        <w:t xml:space="preserve"> </w:t>
      </w:r>
      <w:r>
        <w:rPr>
          <w:sz w:val="19"/>
        </w:rPr>
        <w:t>shall</w:t>
      </w:r>
      <w:r>
        <w:rPr>
          <w:spacing w:val="14"/>
          <w:sz w:val="19"/>
        </w:rPr>
        <w:t xml:space="preserve"> </w:t>
      </w:r>
      <w:r>
        <w:rPr>
          <w:sz w:val="19"/>
        </w:rPr>
        <w:t>include:</w:t>
      </w:r>
    </w:p>
    <w:p w14:paraId="32923F01" w14:textId="77777777" w:rsidR="00343FF6" w:rsidRDefault="00343FF6">
      <w:pPr>
        <w:pStyle w:val="BodyText"/>
        <w:spacing w:before="6"/>
        <w:rPr>
          <w:sz w:val="20"/>
        </w:rPr>
      </w:pPr>
    </w:p>
    <w:p w14:paraId="2F87D1F8" w14:textId="77777777" w:rsidR="00343FF6" w:rsidRDefault="00635E89">
      <w:pPr>
        <w:pStyle w:val="ListParagraph"/>
        <w:numPr>
          <w:ilvl w:val="0"/>
          <w:numId w:val="68"/>
        </w:numPr>
        <w:tabs>
          <w:tab w:val="left" w:pos="402"/>
        </w:tabs>
        <w:ind w:right="0"/>
        <w:rPr>
          <w:sz w:val="19"/>
        </w:rPr>
      </w:pPr>
      <w:r>
        <w:rPr>
          <w:w w:val="95"/>
          <w:sz w:val="19"/>
        </w:rPr>
        <w:t>steady and</w:t>
      </w:r>
      <w:r>
        <w:rPr>
          <w:spacing w:val="2"/>
          <w:w w:val="95"/>
          <w:sz w:val="19"/>
        </w:rPr>
        <w:t xml:space="preserve"> </w:t>
      </w:r>
      <w:r>
        <w:rPr>
          <w:w w:val="95"/>
          <w:sz w:val="19"/>
        </w:rPr>
        <w:t>dynamic</w:t>
      </w:r>
      <w:r>
        <w:rPr>
          <w:spacing w:val="3"/>
          <w:w w:val="95"/>
          <w:sz w:val="19"/>
        </w:rPr>
        <w:t xml:space="preserve"> </w:t>
      </w:r>
      <w:r>
        <w:rPr>
          <w:w w:val="95"/>
          <w:sz w:val="19"/>
        </w:rPr>
        <w:t>states,</w:t>
      </w:r>
      <w:r>
        <w:rPr>
          <w:spacing w:val="2"/>
          <w:w w:val="95"/>
          <w:sz w:val="19"/>
        </w:rPr>
        <w:t xml:space="preserve"> </w:t>
      </w:r>
      <w:r>
        <w:rPr>
          <w:w w:val="95"/>
          <w:sz w:val="19"/>
        </w:rPr>
        <w:t>including</w:t>
      </w:r>
      <w:r>
        <w:rPr>
          <w:spacing w:val="2"/>
          <w:w w:val="95"/>
          <w:sz w:val="19"/>
        </w:rPr>
        <w:t xml:space="preserve"> </w:t>
      </w:r>
      <w:r>
        <w:rPr>
          <w:w w:val="95"/>
          <w:sz w:val="19"/>
        </w:rPr>
        <w:t>50</w:t>
      </w:r>
      <w:r>
        <w:rPr>
          <w:spacing w:val="2"/>
          <w:w w:val="95"/>
          <w:sz w:val="19"/>
        </w:rPr>
        <w:t xml:space="preserve"> </w:t>
      </w:r>
      <w:r>
        <w:rPr>
          <w:w w:val="95"/>
          <w:sz w:val="19"/>
        </w:rPr>
        <w:t>Hz</w:t>
      </w:r>
      <w:r>
        <w:rPr>
          <w:spacing w:val="2"/>
          <w:w w:val="95"/>
          <w:sz w:val="19"/>
        </w:rPr>
        <w:t xml:space="preserve"> </w:t>
      </w:r>
      <w:r>
        <w:rPr>
          <w:w w:val="95"/>
          <w:sz w:val="19"/>
        </w:rPr>
        <w:t>component;</w:t>
      </w:r>
    </w:p>
    <w:p w14:paraId="088EF150" w14:textId="77777777" w:rsidR="00343FF6" w:rsidRDefault="00343FF6">
      <w:pPr>
        <w:pStyle w:val="BodyText"/>
        <w:spacing w:before="4"/>
        <w:rPr>
          <w:sz w:val="20"/>
        </w:rPr>
      </w:pPr>
    </w:p>
    <w:p w14:paraId="6ECC31D9" w14:textId="77777777" w:rsidR="00343FF6" w:rsidRDefault="00635E89">
      <w:pPr>
        <w:pStyle w:val="ListParagraph"/>
        <w:numPr>
          <w:ilvl w:val="0"/>
          <w:numId w:val="68"/>
        </w:numPr>
        <w:tabs>
          <w:tab w:val="left" w:pos="402"/>
        </w:tabs>
        <w:spacing w:before="1"/>
        <w:ind w:right="0"/>
        <w:rPr>
          <w:sz w:val="19"/>
        </w:rPr>
      </w:pPr>
      <w:r>
        <w:rPr>
          <w:w w:val="90"/>
          <w:sz w:val="19"/>
        </w:rPr>
        <w:t>electromagnetic</w:t>
      </w:r>
      <w:r>
        <w:rPr>
          <w:spacing w:val="27"/>
          <w:w w:val="90"/>
          <w:sz w:val="19"/>
        </w:rPr>
        <w:t xml:space="preserve"> </w:t>
      </w:r>
      <w:r>
        <w:rPr>
          <w:w w:val="90"/>
          <w:sz w:val="19"/>
        </w:rPr>
        <w:t>transient</w:t>
      </w:r>
      <w:r>
        <w:rPr>
          <w:spacing w:val="28"/>
          <w:w w:val="90"/>
          <w:sz w:val="19"/>
        </w:rPr>
        <w:t xml:space="preserve"> </w:t>
      </w:r>
      <w:r>
        <w:rPr>
          <w:w w:val="90"/>
          <w:sz w:val="19"/>
        </w:rPr>
        <w:t>simulations</w:t>
      </w:r>
      <w:r>
        <w:rPr>
          <w:spacing w:val="27"/>
          <w:w w:val="90"/>
          <w:sz w:val="19"/>
        </w:rPr>
        <w:t xml:space="preserve"> </w:t>
      </w:r>
      <w:r>
        <w:rPr>
          <w:w w:val="90"/>
          <w:sz w:val="19"/>
        </w:rPr>
        <w:t>at</w:t>
      </w:r>
      <w:r>
        <w:rPr>
          <w:spacing w:val="28"/>
          <w:w w:val="90"/>
          <w:sz w:val="19"/>
        </w:rPr>
        <w:t xml:space="preserve"> </w:t>
      </w:r>
      <w:r>
        <w:rPr>
          <w:w w:val="90"/>
          <w:sz w:val="19"/>
        </w:rPr>
        <w:t>the</w:t>
      </w:r>
      <w:r>
        <w:rPr>
          <w:spacing w:val="27"/>
          <w:w w:val="90"/>
          <w:sz w:val="19"/>
        </w:rPr>
        <w:t xml:space="preserve"> </w:t>
      </w:r>
      <w:r>
        <w:rPr>
          <w:w w:val="90"/>
          <w:sz w:val="19"/>
        </w:rPr>
        <w:t>connection</w:t>
      </w:r>
      <w:r>
        <w:rPr>
          <w:spacing w:val="25"/>
          <w:w w:val="90"/>
          <w:sz w:val="19"/>
        </w:rPr>
        <w:t xml:space="preserve"> </w:t>
      </w:r>
      <w:r>
        <w:rPr>
          <w:w w:val="90"/>
          <w:sz w:val="19"/>
        </w:rPr>
        <w:t>point;</w:t>
      </w:r>
    </w:p>
    <w:p w14:paraId="2AA13CFB" w14:textId="77777777" w:rsidR="00343FF6" w:rsidRDefault="00343FF6">
      <w:pPr>
        <w:pStyle w:val="BodyText"/>
        <w:spacing w:before="4"/>
        <w:rPr>
          <w:sz w:val="20"/>
        </w:rPr>
      </w:pPr>
    </w:p>
    <w:p w14:paraId="06AD3970" w14:textId="77777777" w:rsidR="00343FF6" w:rsidRDefault="00635E89">
      <w:pPr>
        <w:pStyle w:val="ListParagraph"/>
        <w:numPr>
          <w:ilvl w:val="0"/>
          <w:numId w:val="68"/>
        </w:numPr>
        <w:tabs>
          <w:tab w:val="left" w:pos="402"/>
        </w:tabs>
        <w:ind w:right="0"/>
        <w:rPr>
          <w:sz w:val="19"/>
        </w:rPr>
      </w:pPr>
      <w:r>
        <w:rPr>
          <w:w w:val="90"/>
          <w:sz w:val="19"/>
        </w:rPr>
        <w:t>structure</w:t>
      </w:r>
      <w:r>
        <w:rPr>
          <w:spacing w:val="22"/>
          <w:w w:val="90"/>
          <w:sz w:val="19"/>
        </w:rPr>
        <w:t xml:space="preserve"> </w:t>
      </w:r>
      <w:r>
        <w:rPr>
          <w:w w:val="90"/>
          <w:sz w:val="19"/>
        </w:rPr>
        <w:t>and</w:t>
      </w:r>
      <w:r>
        <w:rPr>
          <w:spacing w:val="24"/>
          <w:w w:val="90"/>
          <w:sz w:val="19"/>
        </w:rPr>
        <w:t xml:space="preserve"> </w:t>
      </w:r>
      <w:r>
        <w:rPr>
          <w:w w:val="90"/>
          <w:sz w:val="19"/>
        </w:rPr>
        <w:t>block</w:t>
      </w:r>
      <w:r>
        <w:rPr>
          <w:spacing w:val="24"/>
          <w:w w:val="90"/>
          <w:sz w:val="19"/>
        </w:rPr>
        <w:t xml:space="preserve"> </w:t>
      </w:r>
      <w:r>
        <w:rPr>
          <w:w w:val="90"/>
          <w:sz w:val="19"/>
        </w:rPr>
        <w:t>diagrams.</w:t>
      </w:r>
    </w:p>
    <w:p w14:paraId="3E811F68" w14:textId="77777777" w:rsidR="00343FF6" w:rsidRDefault="00343FF6">
      <w:pPr>
        <w:pStyle w:val="BodyText"/>
        <w:spacing w:before="2"/>
        <w:rPr>
          <w:sz w:val="21"/>
        </w:rPr>
      </w:pPr>
    </w:p>
    <w:p w14:paraId="7A9EA894" w14:textId="77777777" w:rsidR="00343FF6" w:rsidRDefault="00635E89">
      <w:pPr>
        <w:pStyle w:val="ListParagraph"/>
        <w:numPr>
          <w:ilvl w:val="0"/>
          <w:numId w:val="69"/>
        </w:numPr>
        <w:tabs>
          <w:tab w:val="left" w:pos="540"/>
        </w:tabs>
        <w:spacing w:before="1" w:line="228" w:lineRule="auto"/>
        <w:ind w:firstLine="0"/>
        <w:rPr>
          <w:sz w:val="19"/>
        </w:rPr>
      </w:pPr>
      <w:r>
        <w:rPr>
          <w:w w:val="95"/>
          <w:sz w:val="19"/>
        </w:rPr>
        <w:t>For</w:t>
      </w:r>
      <w:r>
        <w:rPr>
          <w:spacing w:val="1"/>
          <w:w w:val="95"/>
          <w:sz w:val="19"/>
        </w:rPr>
        <w:t xml:space="preserve"> </w:t>
      </w:r>
      <w:r>
        <w:rPr>
          <w:w w:val="95"/>
          <w:sz w:val="19"/>
        </w:rPr>
        <w:t>the</w:t>
      </w:r>
      <w:r>
        <w:rPr>
          <w:spacing w:val="1"/>
          <w:w w:val="95"/>
          <w:sz w:val="19"/>
        </w:rPr>
        <w:t xml:space="preserve"> </w:t>
      </w:r>
      <w:r>
        <w:rPr>
          <w:w w:val="95"/>
          <w:sz w:val="19"/>
        </w:rPr>
        <w:t>purpose</w:t>
      </w:r>
      <w:r>
        <w:rPr>
          <w:spacing w:val="1"/>
          <w:w w:val="95"/>
          <w:sz w:val="19"/>
        </w:rPr>
        <w:t xml:space="preserve"> </w:t>
      </w:r>
      <w:r>
        <w:rPr>
          <w:w w:val="95"/>
          <w:sz w:val="19"/>
        </w:rPr>
        <w:t>of</w:t>
      </w:r>
      <w:r>
        <w:rPr>
          <w:spacing w:val="1"/>
          <w:w w:val="95"/>
          <w:sz w:val="19"/>
        </w:rPr>
        <w:t xml:space="preserve"> </w:t>
      </w:r>
      <w:r>
        <w:rPr>
          <w:w w:val="95"/>
          <w:sz w:val="19"/>
        </w:rPr>
        <w:t>dynamic</w:t>
      </w:r>
      <w:r>
        <w:rPr>
          <w:spacing w:val="1"/>
          <w:w w:val="95"/>
          <w:sz w:val="19"/>
        </w:rPr>
        <w:t xml:space="preserve"> </w:t>
      </w:r>
      <w:r>
        <w:rPr>
          <w:w w:val="95"/>
          <w:sz w:val="19"/>
        </w:rPr>
        <w:t>simulations,</w:t>
      </w:r>
      <w:r>
        <w:rPr>
          <w:spacing w:val="1"/>
          <w:w w:val="95"/>
          <w:sz w:val="19"/>
        </w:rPr>
        <w:t xml:space="preserve"> </w:t>
      </w:r>
      <w:r>
        <w:rPr>
          <w:w w:val="95"/>
          <w:sz w:val="19"/>
        </w:rPr>
        <w:t>the</w:t>
      </w:r>
      <w:r>
        <w:rPr>
          <w:spacing w:val="1"/>
          <w:w w:val="95"/>
          <w:sz w:val="19"/>
        </w:rPr>
        <w:t xml:space="preserve"> </w:t>
      </w:r>
      <w:r>
        <w:rPr>
          <w:w w:val="95"/>
          <w:sz w:val="19"/>
        </w:rPr>
        <w:t>simulation</w:t>
      </w:r>
      <w:r>
        <w:rPr>
          <w:spacing w:val="1"/>
          <w:w w:val="95"/>
          <w:sz w:val="19"/>
        </w:rPr>
        <w:t xml:space="preserve"> </w:t>
      </w:r>
      <w:r>
        <w:rPr>
          <w:w w:val="95"/>
          <w:sz w:val="19"/>
        </w:rPr>
        <w:t>model</w:t>
      </w:r>
      <w:r>
        <w:rPr>
          <w:spacing w:val="1"/>
          <w:w w:val="95"/>
          <w:sz w:val="19"/>
        </w:rPr>
        <w:t xml:space="preserve"> </w:t>
      </w:r>
      <w:r>
        <w:rPr>
          <w:w w:val="95"/>
          <w:sz w:val="19"/>
        </w:rPr>
        <w:t>or</w:t>
      </w:r>
      <w:r>
        <w:rPr>
          <w:spacing w:val="1"/>
          <w:w w:val="95"/>
          <w:sz w:val="19"/>
        </w:rPr>
        <w:t xml:space="preserve"> </w:t>
      </w:r>
      <w:r>
        <w:rPr>
          <w:w w:val="95"/>
          <w:sz w:val="19"/>
        </w:rPr>
        <w:t>equivalent</w:t>
      </w:r>
      <w:r>
        <w:rPr>
          <w:spacing w:val="1"/>
          <w:w w:val="95"/>
          <w:sz w:val="19"/>
        </w:rPr>
        <w:t xml:space="preserve"> </w:t>
      </w:r>
      <w:r>
        <w:rPr>
          <w:w w:val="95"/>
          <w:sz w:val="19"/>
        </w:rPr>
        <w:t>information</w:t>
      </w:r>
      <w:r>
        <w:rPr>
          <w:spacing w:val="1"/>
          <w:w w:val="95"/>
          <w:sz w:val="19"/>
        </w:rPr>
        <w:t xml:space="preserve"> </w:t>
      </w:r>
      <w:r>
        <w:rPr>
          <w:w w:val="95"/>
          <w:sz w:val="19"/>
        </w:rPr>
        <w:t>referred</w:t>
      </w:r>
      <w:r>
        <w:rPr>
          <w:spacing w:val="37"/>
          <w:sz w:val="19"/>
        </w:rPr>
        <w:t xml:space="preserve"> </w:t>
      </w:r>
      <w:r>
        <w:rPr>
          <w:w w:val="95"/>
          <w:sz w:val="19"/>
        </w:rPr>
        <w:t>to</w:t>
      </w:r>
      <w:r>
        <w:rPr>
          <w:spacing w:val="38"/>
          <w:sz w:val="19"/>
        </w:rPr>
        <w:t xml:space="preserve"> </w:t>
      </w:r>
      <w:r>
        <w:rPr>
          <w:w w:val="95"/>
          <w:sz w:val="19"/>
        </w:rPr>
        <w:t>in</w:t>
      </w:r>
      <w:r>
        <w:rPr>
          <w:spacing w:val="1"/>
          <w:w w:val="95"/>
          <w:sz w:val="19"/>
        </w:rPr>
        <w:t xml:space="preserve"> </w:t>
      </w:r>
      <w:r>
        <w:rPr>
          <w:sz w:val="19"/>
        </w:rPr>
        <w:t>paragraph</w:t>
      </w:r>
      <w:r>
        <w:rPr>
          <w:spacing w:val="5"/>
          <w:sz w:val="19"/>
        </w:rPr>
        <w:t xml:space="preserve"> </w:t>
      </w:r>
      <w:r>
        <w:rPr>
          <w:sz w:val="19"/>
        </w:rPr>
        <w:t>3(a)</w:t>
      </w:r>
      <w:r>
        <w:rPr>
          <w:spacing w:val="5"/>
          <w:sz w:val="19"/>
        </w:rPr>
        <w:t xml:space="preserve"> </w:t>
      </w:r>
      <w:r>
        <w:rPr>
          <w:sz w:val="19"/>
        </w:rPr>
        <w:t>shall</w:t>
      </w:r>
      <w:r>
        <w:rPr>
          <w:spacing w:val="7"/>
          <w:sz w:val="19"/>
        </w:rPr>
        <w:t xml:space="preserve"> </w:t>
      </w:r>
      <w:r>
        <w:rPr>
          <w:sz w:val="19"/>
        </w:rPr>
        <w:t>contain</w:t>
      </w:r>
      <w:r>
        <w:rPr>
          <w:spacing w:val="6"/>
          <w:sz w:val="19"/>
        </w:rPr>
        <w:t xml:space="preserve"> </w:t>
      </w:r>
      <w:r>
        <w:rPr>
          <w:sz w:val="19"/>
        </w:rPr>
        <w:t>the</w:t>
      </w:r>
      <w:r>
        <w:rPr>
          <w:spacing w:val="6"/>
          <w:sz w:val="19"/>
        </w:rPr>
        <w:t xml:space="preserve"> </w:t>
      </w:r>
      <w:r>
        <w:rPr>
          <w:sz w:val="19"/>
        </w:rPr>
        <w:t>following</w:t>
      </w:r>
      <w:r>
        <w:rPr>
          <w:spacing w:val="7"/>
          <w:sz w:val="19"/>
        </w:rPr>
        <w:t xml:space="preserve"> </w:t>
      </w:r>
      <w:r>
        <w:rPr>
          <w:sz w:val="19"/>
        </w:rPr>
        <w:t>sub-models</w:t>
      </w:r>
      <w:r>
        <w:rPr>
          <w:spacing w:val="7"/>
          <w:sz w:val="19"/>
        </w:rPr>
        <w:t xml:space="preserve"> </w:t>
      </w:r>
      <w:r>
        <w:rPr>
          <w:sz w:val="19"/>
        </w:rPr>
        <w:t>or</w:t>
      </w:r>
      <w:r>
        <w:rPr>
          <w:spacing w:val="5"/>
          <w:sz w:val="19"/>
        </w:rPr>
        <w:t xml:space="preserve"> </w:t>
      </w:r>
      <w:r>
        <w:rPr>
          <w:sz w:val="19"/>
        </w:rPr>
        <w:t>equivalent</w:t>
      </w:r>
      <w:r>
        <w:rPr>
          <w:spacing w:val="6"/>
          <w:sz w:val="19"/>
        </w:rPr>
        <w:t xml:space="preserve"> </w:t>
      </w:r>
      <w:r>
        <w:rPr>
          <w:sz w:val="19"/>
        </w:rPr>
        <w:t>information:</w:t>
      </w:r>
    </w:p>
    <w:p w14:paraId="33B620C4" w14:textId="77777777" w:rsidR="00343FF6" w:rsidRDefault="00343FF6">
      <w:pPr>
        <w:pStyle w:val="BodyText"/>
        <w:spacing w:before="5"/>
        <w:rPr>
          <w:sz w:val="20"/>
        </w:rPr>
      </w:pPr>
    </w:p>
    <w:p w14:paraId="6D13C15D" w14:textId="77777777" w:rsidR="00343FF6" w:rsidRDefault="00635E89">
      <w:pPr>
        <w:pStyle w:val="ListParagraph"/>
        <w:numPr>
          <w:ilvl w:val="0"/>
          <w:numId w:val="67"/>
        </w:numPr>
        <w:tabs>
          <w:tab w:val="left" w:pos="402"/>
        </w:tabs>
        <w:ind w:right="0"/>
        <w:rPr>
          <w:sz w:val="19"/>
        </w:rPr>
      </w:pPr>
      <w:r>
        <w:rPr>
          <w:spacing w:val="-1"/>
          <w:w w:val="95"/>
          <w:sz w:val="19"/>
        </w:rPr>
        <w:t>power</w:t>
      </w:r>
      <w:r>
        <w:rPr>
          <w:spacing w:val="-2"/>
          <w:w w:val="95"/>
          <w:sz w:val="19"/>
        </w:rPr>
        <w:t xml:space="preserve"> </w:t>
      </w:r>
      <w:r>
        <w:rPr>
          <w:w w:val="95"/>
          <w:sz w:val="19"/>
        </w:rPr>
        <w:t>control;</w:t>
      </w:r>
    </w:p>
    <w:p w14:paraId="29EDF589" w14:textId="77777777" w:rsidR="00343FF6" w:rsidRDefault="00343FF6">
      <w:pPr>
        <w:pStyle w:val="BodyText"/>
        <w:spacing w:before="4"/>
        <w:rPr>
          <w:sz w:val="20"/>
        </w:rPr>
      </w:pPr>
    </w:p>
    <w:p w14:paraId="28F16036" w14:textId="77777777" w:rsidR="00343FF6" w:rsidRDefault="00635E89">
      <w:pPr>
        <w:pStyle w:val="ListParagraph"/>
        <w:numPr>
          <w:ilvl w:val="0"/>
          <w:numId w:val="67"/>
        </w:numPr>
        <w:tabs>
          <w:tab w:val="left" w:pos="402"/>
        </w:tabs>
        <w:ind w:right="0"/>
        <w:rPr>
          <w:sz w:val="19"/>
        </w:rPr>
      </w:pPr>
      <w:r>
        <w:rPr>
          <w:spacing w:val="-1"/>
          <w:w w:val="95"/>
          <w:sz w:val="19"/>
        </w:rPr>
        <w:t xml:space="preserve">voltage </w:t>
      </w:r>
      <w:r>
        <w:rPr>
          <w:w w:val="95"/>
          <w:sz w:val="19"/>
        </w:rPr>
        <w:t>control;</w:t>
      </w:r>
    </w:p>
    <w:p w14:paraId="4F04D07B" w14:textId="77777777" w:rsidR="00343FF6" w:rsidRDefault="00343FF6">
      <w:pPr>
        <w:pStyle w:val="BodyText"/>
        <w:spacing w:before="6"/>
        <w:rPr>
          <w:sz w:val="20"/>
        </w:rPr>
      </w:pPr>
    </w:p>
    <w:p w14:paraId="06BEE8DC" w14:textId="77777777" w:rsidR="00343FF6" w:rsidRDefault="00635E89">
      <w:pPr>
        <w:pStyle w:val="ListParagraph"/>
        <w:numPr>
          <w:ilvl w:val="0"/>
          <w:numId w:val="67"/>
        </w:numPr>
        <w:tabs>
          <w:tab w:val="left" w:pos="402"/>
        </w:tabs>
        <w:ind w:right="0"/>
        <w:rPr>
          <w:sz w:val="19"/>
        </w:rPr>
      </w:pPr>
      <w:r>
        <w:rPr>
          <w:w w:val="90"/>
          <w:sz w:val="19"/>
        </w:rPr>
        <w:t>transmission-connected</w:t>
      </w:r>
      <w:r>
        <w:rPr>
          <w:spacing w:val="28"/>
          <w:w w:val="90"/>
          <w:sz w:val="19"/>
        </w:rPr>
        <w:t xml:space="preserve"> </w:t>
      </w:r>
      <w:r>
        <w:rPr>
          <w:w w:val="90"/>
          <w:sz w:val="19"/>
        </w:rPr>
        <w:t>demand</w:t>
      </w:r>
      <w:r>
        <w:rPr>
          <w:spacing w:val="28"/>
          <w:w w:val="90"/>
          <w:sz w:val="19"/>
        </w:rPr>
        <w:t xml:space="preserve"> </w:t>
      </w:r>
      <w:r>
        <w:rPr>
          <w:w w:val="90"/>
          <w:sz w:val="19"/>
        </w:rPr>
        <w:t>facility</w:t>
      </w:r>
      <w:r>
        <w:rPr>
          <w:spacing w:val="28"/>
          <w:w w:val="90"/>
          <w:sz w:val="19"/>
        </w:rPr>
        <w:t xml:space="preserve"> </w:t>
      </w:r>
      <w:r>
        <w:rPr>
          <w:w w:val="90"/>
          <w:sz w:val="19"/>
        </w:rPr>
        <w:t>and</w:t>
      </w:r>
      <w:r>
        <w:rPr>
          <w:spacing w:val="28"/>
          <w:w w:val="90"/>
          <w:sz w:val="19"/>
        </w:rPr>
        <w:t xml:space="preserve"> </w:t>
      </w:r>
      <w:r>
        <w:rPr>
          <w:w w:val="90"/>
          <w:sz w:val="19"/>
        </w:rPr>
        <w:t>transmission-connected</w:t>
      </w:r>
      <w:r>
        <w:rPr>
          <w:spacing w:val="29"/>
          <w:w w:val="90"/>
          <w:sz w:val="19"/>
        </w:rPr>
        <w:t xml:space="preserve"> </w:t>
      </w:r>
      <w:r>
        <w:rPr>
          <w:w w:val="90"/>
          <w:sz w:val="19"/>
        </w:rPr>
        <w:t>distribution</w:t>
      </w:r>
      <w:r>
        <w:rPr>
          <w:spacing w:val="28"/>
          <w:w w:val="90"/>
          <w:sz w:val="19"/>
        </w:rPr>
        <w:t xml:space="preserve"> </w:t>
      </w:r>
      <w:r>
        <w:rPr>
          <w:w w:val="90"/>
          <w:sz w:val="19"/>
        </w:rPr>
        <w:t>system</w:t>
      </w:r>
      <w:r>
        <w:rPr>
          <w:spacing w:val="23"/>
          <w:w w:val="90"/>
          <w:sz w:val="19"/>
        </w:rPr>
        <w:t xml:space="preserve"> </w:t>
      </w:r>
      <w:r>
        <w:rPr>
          <w:w w:val="90"/>
          <w:sz w:val="19"/>
        </w:rPr>
        <w:t>protection</w:t>
      </w:r>
      <w:r>
        <w:rPr>
          <w:spacing w:val="25"/>
          <w:w w:val="90"/>
          <w:sz w:val="19"/>
        </w:rPr>
        <w:t xml:space="preserve"> </w:t>
      </w:r>
      <w:r>
        <w:rPr>
          <w:w w:val="90"/>
          <w:sz w:val="19"/>
        </w:rPr>
        <w:t>models;</w:t>
      </w:r>
    </w:p>
    <w:p w14:paraId="64F80228" w14:textId="77777777" w:rsidR="00343FF6" w:rsidRDefault="00343FF6">
      <w:pPr>
        <w:pStyle w:val="BodyText"/>
        <w:spacing w:before="4"/>
        <w:rPr>
          <w:sz w:val="20"/>
        </w:rPr>
      </w:pPr>
    </w:p>
    <w:p w14:paraId="1977A841" w14:textId="77777777" w:rsidR="00343FF6" w:rsidRDefault="00635E89">
      <w:pPr>
        <w:pStyle w:val="ListParagraph"/>
        <w:numPr>
          <w:ilvl w:val="0"/>
          <w:numId w:val="67"/>
        </w:numPr>
        <w:tabs>
          <w:tab w:val="left" w:pos="402"/>
        </w:tabs>
        <w:ind w:right="0"/>
        <w:rPr>
          <w:sz w:val="19"/>
        </w:rPr>
      </w:pPr>
      <w:r>
        <w:rPr>
          <w:spacing w:val="-1"/>
          <w:w w:val="95"/>
          <w:sz w:val="19"/>
        </w:rPr>
        <w:t>the</w:t>
      </w:r>
      <w:r>
        <w:rPr>
          <w:spacing w:val="-3"/>
          <w:w w:val="95"/>
          <w:sz w:val="19"/>
        </w:rPr>
        <w:t xml:space="preserve"> </w:t>
      </w:r>
      <w:r>
        <w:rPr>
          <w:spacing w:val="-1"/>
          <w:w w:val="95"/>
          <w:sz w:val="19"/>
        </w:rPr>
        <w:t>different</w:t>
      </w:r>
      <w:r>
        <w:rPr>
          <w:spacing w:val="-3"/>
          <w:w w:val="95"/>
          <w:sz w:val="19"/>
        </w:rPr>
        <w:t xml:space="preserve"> </w:t>
      </w:r>
      <w:r>
        <w:rPr>
          <w:spacing w:val="-1"/>
          <w:w w:val="95"/>
          <w:sz w:val="19"/>
        </w:rPr>
        <w:t>types</w:t>
      </w:r>
      <w:r>
        <w:rPr>
          <w:spacing w:val="-2"/>
          <w:w w:val="95"/>
          <w:sz w:val="19"/>
        </w:rPr>
        <w:t xml:space="preserve"> </w:t>
      </w:r>
      <w:r>
        <w:rPr>
          <w:spacing w:val="-1"/>
          <w:w w:val="95"/>
          <w:sz w:val="19"/>
        </w:rPr>
        <w:t>of</w:t>
      </w:r>
      <w:r>
        <w:rPr>
          <w:spacing w:val="-2"/>
          <w:w w:val="95"/>
          <w:sz w:val="19"/>
        </w:rPr>
        <w:t xml:space="preserve"> </w:t>
      </w:r>
      <w:r>
        <w:rPr>
          <w:spacing w:val="-1"/>
          <w:w w:val="95"/>
          <w:sz w:val="19"/>
        </w:rPr>
        <w:t>demand,</w:t>
      </w:r>
      <w:r>
        <w:rPr>
          <w:spacing w:val="-3"/>
          <w:w w:val="95"/>
          <w:sz w:val="19"/>
        </w:rPr>
        <w:t xml:space="preserve"> </w:t>
      </w:r>
      <w:r>
        <w:rPr>
          <w:spacing w:val="-1"/>
          <w:w w:val="95"/>
          <w:sz w:val="19"/>
        </w:rPr>
        <w:t>that</w:t>
      </w:r>
      <w:r>
        <w:rPr>
          <w:spacing w:val="-2"/>
          <w:w w:val="95"/>
          <w:sz w:val="19"/>
        </w:rPr>
        <w:t xml:space="preserve"> </w:t>
      </w:r>
      <w:r>
        <w:rPr>
          <w:w w:val="95"/>
          <w:sz w:val="19"/>
        </w:rPr>
        <w:t>is</w:t>
      </w:r>
      <w:r>
        <w:rPr>
          <w:spacing w:val="-3"/>
          <w:w w:val="95"/>
          <w:sz w:val="19"/>
        </w:rPr>
        <w:t xml:space="preserve"> </w:t>
      </w:r>
      <w:r>
        <w:rPr>
          <w:w w:val="95"/>
          <w:sz w:val="19"/>
        </w:rPr>
        <w:t>to</w:t>
      </w:r>
      <w:r>
        <w:rPr>
          <w:spacing w:val="-4"/>
          <w:w w:val="95"/>
          <w:sz w:val="19"/>
        </w:rPr>
        <w:t xml:space="preserve"> </w:t>
      </w:r>
      <w:r>
        <w:rPr>
          <w:w w:val="95"/>
          <w:sz w:val="19"/>
        </w:rPr>
        <w:t>say</w:t>
      </w:r>
      <w:r>
        <w:rPr>
          <w:spacing w:val="-4"/>
          <w:w w:val="95"/>
          <w:sz w:val="19"/>
        </w:rPr>
        <w:t xml:space="preserve"> </w:t>
      </w:r>
      <w:r>
        <w:rPr>
          <w:w w:val="95"/>
          <w:sz w:val="19"/>
        </w:rPr>
        <w:t>electro</w:t>
      </w:r>
      <w:r>
        <w:rPr>
          <w:spacing w:val="-2"/>
          <w:w w:val="95"/>
          <w:sz w:val="19"/>
        </w:rPr>
        <w:t xml:space="preserve"> </w:t>
      </w:r>
      <w:r>
        <w:rPr>
          <w:w w:val="95"/>
          <w:sz w:val="19"/>
        </w:rPr>
        <w:t>technical</w:t>
      </w:r>
      <w:r>
        <w:rPr>
          <w:spacing w:val="-3"/>
          <w:w w:val="95"/>
          <w:sz w:val="19"/>
        </w:rPr>
        <w:t xml:space="preserve"> </w:t>
      </w:r>
      <w:r>
        <w:rPr>
          <w:w w:val="95"/>
          <w:sz w:val="19"/>
        </w:rPr>
        <w:t>characteristics</w:t>
      </w:r>
      <w:r>
        <w:rPr>
          <w:spacing w:val="-2"/>
          <w:w w:val="95"/>
          <w:sz w:val="19"/>
        </w:rPr>
        <w:t xml:space="preserve"> </w:t>
      </w:r>
      <w:r>
        <w:rPr>
          <w:w w:val="95"/>
          <w:sz w:val="19"/>
        </w:rPr>
        <w:t>of the</w:t>
      </w:r>
      <w:r>
        <w:rPr>
          <w:spacing w:val="-2"/>
          <w:w w:val="95"/>
          <w:sz w:val="19"/>
        </w:rPr>
        <w:t xml:space="preserve"> </w:t>
      </w:r>
      <w:r>
        <w:rPr>
          <w:w w:val="95"/>
          <w:sz w:val="19"/>
        </w:rPr>
        <w:t>demand;</w:t>
      </w:r>
      <w:r>
        <w:rPr>
          <w:spacing w:val="-4"/>
          <w:w w:val="95"/>
          <w:sz w:val="19"/>
        </w:rPr>
        <w:t xml:space="preserve"> </w:t>
      </w:r>
      <w:r>
        <w:rPr>
          <w:w w:val="95"/>
          <w:sz w:val="19"/>
        </w:rPr>
        <w:t>and</w:t>
      </w:r>
    </w:p>
    <w:p w14:paraId="1E7E726C" w14:textId="77777777" w:rsidR="00343FF6" w:rsidRDefault="00343FF6">
      <w:pPr>
        <w:pStyle w:val="BodyText"/>
        <w:spacing w:before="4"/>
        <w:rPr>
          <w:sz w:val="20"/>
        </w:rPr>
      </w:pPr>
    </w:p>
    <w:p w14:paraId="73F86489" w14:textId="77777777" w:rsidR="00343FF6" w:rsidRDefault="00635E89">
      <w:pPr>
        <w:pStyle w:val="ListParagraph"/>
        <w:numPr>
          <w:ilvl w:val="0"/>
          <w:numId w:val="67"/>
        </w:numPr>
        <w:tabs>
          <w:tab w:val="left" w:pos="402"/>
        </w:tabs>
        <w:ind w:right="0"/>
        <w:rPr>
          <w:sz w:val="19"/>
        </w:rPr>
      </w:pPr>
      <w:r>
        <w:rPr>
          <w:w w:val="90"/>
          <w:sz w:val="19"/>
        </w:rPr>
        <w:t>converter</w:t>
      </w:r>
      <w:r>
        <w:rPr>
          <w:spacing w:val="30"/>
          <w:w w:val="90"/>
          <w:sz w:val="19"/>
        </w:rPr>
        <w:t xml:space="preserve"> </w:t>
      </w:r>
      <w:r>
        <w:rPr>
          <w:w w:val="90"/>
          <w:sz w:val="19"/>
        </w:rPr>
        <w:t>models.</w:t>
      </w:r>
    </w:p>
    <w:p w14:paraId="1B35CAAA" w14:textId="77777777" w:rsidR="00343FF6" w:rsidRDefault="00343FF6">
      <w:pPr>
        <w:pStyle w:val="BodyText"/>
        <w:spacing w:before="2"/>
        <w:rPr>
          <w:sz w:val="21"/>
        </w:rPr>
      </w:pPr>
    </w:p>
    <w:p w14:paraId="79ACAF00" w14:textId="5863D448" w:rsidR="00343FF6" w:rsidRDefault="00635E89">
      <w:pPr>
        <w:pStyle w:val="ListParagraph"/>
        <w:numPr>
          <w:ilvl w:val="0"/>
          <w:numId w:val="69"/>
        </w:numPr>
        <w:tabs>
          <w:tab w:val="left" w:pos="540"/>
        </w:tabs>
        <w:spacing w:line="228" w:lineRule="auto"/>
        <w:ind w:right="122" w:firstLine="0"/>
        <w:rPr>
          <w:sz w:val="19"/>
        </w:rPr>
      </w:pPr>
      <w:r>
        <w:rPr>
          <w:w w:val="90"/>
          <w:sz w:val="19"/>
        </w:rPr>
        <w:t>Each</w:t>
      </w:r>
      <w:r>
        <w:rPr>
          <w:spacing w:val="22"/>
          <w:w w:val="90"/>
          <w:sz w:val="19"/>
        </w:rPr>
        <w:t xml:space="preserve"> </w:t>
      </w:r>
      <w:r>
        <w:rPr>
          <w:w w:val="90"/>
          <w:sz w:val="19"/>
        </w:rPr>
        <w:t>relevant</w:t>
      </w:r>
      <w:r>
        <w:rPr>
          <w:spacing w:val="24"/>
          <w:w w:val="90"/>
          <w:sz w:val="19"/>
        </w:rPr>
        <w:t xml:space="preserve"> </w:t>
      </w:r>
      <w:r>
        <w:rPr>
          <w:w w:val="90"/>
          <w:sz w:val="19"/>
        </w:rPr>
        <w:t>system</w:t>
      </w:r>
      <w:r>
        <w:rPr>
          <w:spacing w:val="24"/>
          <w:w w:val="90"/>
          <w:sz w:val="19"/>
        </w:rPr>
        <w:t xml:space="preserve"> </w:t>
      </w:r>
      <w:r>
        <w:rPr>
          <w:w w:val="90"/>
          <w:sz w:val="19"/>
        </w:rPr>
        <w:t>operator</w:t>
      </w:r>
      <w:r>
        <w:rPr>
          <w:spacing w:val="22"/>
          <w:w w:val="90"/>
          <w:sz w:val="19"/>
        </w:rPr>
        <w:t xml:space="preserve"> </w:t>
      </w:r>
      <w:r>
        <w:rPr>
          <w:w w:val="90"/>
          <w:sz w:val="19"/>
        </w:rPr>
        <w:t>or</w:t>
      </w:r>
      <w:r>
        <w:rPr>
          <w:spacing w:val="29"/>
          <w:w w:val="90"/>
          <w:sz w:val="19"/>
        </w:rPr>
        <w:t xml:space="preserve"> </w:t>
      </w:r>
      <w:r>
        <w:rPr>
          <w:w w:val="90"/>
          <w:sz w:val="19"/>
        </w:rPr>
        <w:t>relevant</w:t>
      </w:r>
      <w:r>
        <w:rPr>
          <w:spacing w:val="24"/>
          <w:w w:val="90"/>
          <w:sz w:val="19"/>
        </w:rPr>
        <w:t xml:space="preserve"> </w:t>
      </w:r>
      <w:r>
        <w:rPr>
          <w:w w:val="90"/>
          <w:sz w:val="19"/>
        </w:rPr>
        <w:t>TSO</w:t>
      </w:r>
      <w:r>
        <w:rPr>
          <w:spacing w:val="26"/>
          <w:w w:val="90"/>
          <w:sz w:val="19"/>
        </w:rPr>
        <w:t xml:space="preserve"> </w:t>
      </w:r>
      <w:r>
        <w:rPr>
          <w:w w:val="90"/>
          <w:sz w:val="19"/>
        </w:rPr>
        <w:t>shall</w:t>
      </w:r>
      <w:r>
        <w:rPr>
          <w:spacing w:val="24"/>
          <w:w w:val="90"/>
          <w:sz w:val="19"/>
        </w:rPr>
        <w:t xml:space="preserve"> </w:t>
      </w:r>
      <w:r>
        <w:rPr>
          <w:w w:val="90"/>
          <w:sz w:val="19"/>
        </w:rPr>
        <w:t>specify</w:t>
      </w:r>
      <w:r>
        <w:rPr>
          <w:spacing w:val="25"/>
          <w:w w:val="90"/>
          <w:sz w:val="19"/>
        </w:rPr>
        <w:t xml:space="preserve"> </w:t>
      </w:r>
      <w:r>
        <w:rPr>
          <w:w w:val="90"/>
          <w:sz w:val="19"/>
        </w:rPr>
        <w:t>the</w:t>
      </w:r>
      <w:r>
        <w:rPr>
          <w:spacing w:val="25"/>
          <w:w w:val="90"/>
          <w:sz w:val="19"/>
        </w:rPr>
        <w:t xml:space="preserve"> </w:t>
      </w:r>
      <w:r>
        <w:rPr>
          <w:w w:val="90"/>
          <w:sz w:val="19"/>
        </w:rPr>
        <w:t>requirements</w:t>
      </w:r>
      <w:r>
        <w:rPr>
          <w:spacing w:val="26"/>
          <w:w w:val="90"/>
          <w:sz w:val="19"/>
        </w:rPr>
        <w:t xml:space="preserve"> </w:t>
      </w:r>
      <w:r>
        <w:rPr>
          <w:w w:val="90"/>
          <w:sz w:val="19"/>
        </w:rPr>
        <w:t>of</w:t>
      </w:r>
      <w:r>
        <w:rPr>
          <w:spacing w:val="29"/>
          <w:w w:val="90"/>
          <w:sz w:val="19"/>
        </w:rPr>
        <w:t xml:space="preserve"> </w:t>
      </w:r>
      <w:r>
        <w:rPr>
          <w:w w:val="90"/>
          <w:sz w:val="19"/>
        </w:rPr>
        <w:t>the</w:t>
      </w:r>
      <w:r>
        <w:rPr>
          <w:spacing w:val="25"/>
          <w:w w:val="90"/>
          <w:sz w:val="19"/>
        </w:rPr>
        <w:t xml:space="preserve"> </w:t>
      </w:r>
      <w:r>
        <w:rPr>
          <w:w w:val="90"/>
          <w:sz w:val="19"/>
        </w:rPr>
        <w:t>performance</w:t>
      </w:r>
      <w:r>
        <w:rPr>
          <w:spacing w:val="25"/>
          <w:w w:val="90"/>
          <w:sz w:val="19"/>
        </w:rPr>
        <w:t xml:space="preserve"> </w:t>
      </w:r>
      <w:r>
        <w:rPr>
          <w:w w:val="90"/>
          <w:sz w:val="19"/>
        </w:rPr>
        <w:t>of</w:t>
      </w:r>
      <w:r>
        <w:rPr>
          <w:spacing w:val="28"/>
          <w:w w:val="90"/>
          <w:sz w:val="19"/>
        </w:rPr>
        <w:t xml:space="preserve"> </w:t>
      </w:r>
      <w:r>
        <w:rPr>
          <w:w w:val="90"/>
          <w:sz w:val="19"/>
        </w:rPr>
        <w:t>the</w:t>
      </w:r>
      <w:r>
        <w:rPr>
          <w:spacing w:val="26"/>
          <w:w w:val="90"/>
          <w:sz w:val="19"/>
        </w:rPr>
        <w:t xml:space="preserve"> </w:t>
      </w:r>
      <w:r>
        <w:rPr>
          <w:w w:val="90"/>
          <w:sz w:val="19"/>
        </w:rPr>
        <w:t>recordings</w:t>
      </w:r>
      <w:r>
        <w:rPr>
          <w:spacing w:val="-36"/>
          <w:w w:val="90"/>
          <w:sz w:val="19"/>
        </w:rPr>
        <w:t xml:space="preserve"> </w:t>
      </w:r>
      <w:r>
        <w:rPr>
          <w:w w:val="95"/>
          <w:sz w:val="19"/>
        </w:rPr>
        <w:t>of</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facilities</w:t>
      </w:r>
      <w:r>
        <w:rPr>
          <w:spacing w:val="1"/>
          <w:w w:val="95"/>
          <w:sz w:val="19"/>
        </w:rPr>
        <w:t xml:space="preserve"> </w:t>
      </w:r>
      <w:r>
        <w:rPr>
          <w:w w:val="95"/>
          <w:sz w:val="19"/>
        </w:rPr>
        <w:t>or</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facilities,</w:t>
      </w:r>
      <w:r>
        <w:rPr>
          <w:spacing w:val="1"/>
          <w:w w:val="95"/>
          <w:sz w:val="19"/>
        </w:rPr>
        <w:t xml:space="preserve"> </w:t>
      </w:r>
      <w:r>
        <w:rPr>
          <w:w w:val="95"/>
          <w:sz w:val="19"/>
        </w:rPr>
        <w:t>or</w:t>
      </w:r>
      <w:r>
        <w:rPr>
          <w:spacing w:val="1"/>
          <w:w w:val="95"/>
          <w:sz w:val="19"/>
        </w:rPr>
        <w:t xml:space="preserve"> </w:t>
      </w:r>
      <w:r>
        <w:rPr>
          <w:w w:val="95"/>
          <w:sz w:val="19"/>
        </w:rPr>
        <w:t>both,</w:t>
      </w:r>
      <w:r>
        <w:rPr>
          <w:spacing w:val="1"/>
          <w:w w:val="95"/>
          <w:sz w:val="19"/>
        </w:rPr>
        <w:t xml:space="preserve"> </w:t>
      </w:r>
      <w:r>
        <w:rPr>
          <w:w w:val="95"/>
          <w:sz w:val="19"/>
        </w:rPr>
        <w:t>in</w:t>
      </w:r>
      <w:r>
        <w:rPr>
          <w:spacing w:val="1"/>
          <w:w w:val="95"/>
          <w:sz w:val="19"/>
        </w:rPr>
        <w:t xml:space="preserve"> </w:t>
      </w:r>
      <w:r>
        <w:rPr>
          <w:w w:val="95"/>
          <w:sz w:val="19"/>
        </w:rPr>
        <w:t>order</w:t>
      </w:r>
      <w:r>
        <w:rPr>
          <w:spacing w:val="1"/>
          <w:w w:val="95"/>
          <w:sz w:val="19"/>
        </w:rPr>
        <w:t xml:space="preserve"> </w:t>
      </w:r>
      <w:r>
        <w:rPr>
          <w:w w:val="95"/>
          <w:sz w:val="19"/>
        </w:rPr>
        <w:t>to</w:t>
      </w:r>
      <w:r>
        <w:rPr>
          <w:spacing w:val="1"/>
          <w:w w:val="95"/>
          <w:sz w:val="19"/>
        </w:rPr>
        <w:t xml:space="preserve"> </w:t>
      </w:r>
      <w:r>
        <w:rPr>
          <w:sz w:val="19"/>
        </w:rPr>
        <w:t>compare</w:t>
      </w:r>
      <w:r>
        <w:rPr>
          <w:spacing w:val="7"/>
          <w:sz w:val="19"/>
        </w:rPr>
        <w:t xml:space="preserve"> </w:t>
      </w:r>
      <w:r>
        <w:rPr>
          <w:sz w:val="19"/>
        </w:rPr>
        <w:t>the</w:t>
      </w:r>
      <w:r>
        <w:rPr>
          <w:spacing w:val="11"/>
          <w:sz w:val="19"/>
        </w:rPr>
        <w:t xml:space="preserve"> </w:t>
      </w:r>
      <w:r>
        <w:rPr>
          <w:sz w:val="19"/>
        </w:rPr>
        <w:t>response</w:t>
      </w:r>
      <w:r>
        <w:rPr>
          <w:spacing w:val="11"/>
          <w:sz w:val="19"/>
        </w:rPr>
        <w:t xml:space="preserve"> </w:t>
      </w:r>
      <w:r>
        <w:rPr>
          <w:sz w:val="19"/>
        </w:rPr>
        <w:t>of</w:t>
      </w:r>
      <w:r>
        <w:rPr>
          <w:spacing w:val="15"/>
          <w:sz w:val="19"/>
        </w:rPr>
        <w:t xml:space="preserve"> </w:t>
      </w:r>
      <w:r>
        <w:rPr>
          <w:sz w:val="19"/>
        </w:rPr>
        <w:t>the</w:t>
      </w:r>
      <w:r>
        <w:rPr>
          <w:spacing w:val="11"/>
          <w:sz w:val="19"/>
        </w:rPr>
        <w:t xml:space="preserve"> </w:t>
      </w:r>
      <w:r>
        <w:rPr>
          <w:sz w:val="19"/>
        </w:rPr>
        <w:t>model</w:t>
      </w:r>
      <w:r>
        <w:rPr>
          <w:spacing w:val="10"/>
          <w:sz w:val="19"/>
        </w:rPr>
        <w:t xml:space="preserve"> </w:t>
      </w:r>
      <w:r>
        <w:rPr>
          <w:sz w:val="19"/>
        </w:rPr>
        <w:t>with</w:t>
      </w:r>
      <w:r>
        <w:rPr>
          <w:spacing w:val="11"/>
          <w:sz w:val="19"/>
        </w:rPr>
        <w:t xml:space="preserve"> </w:t>
      </w:r>
      <w:r>
        <w:rPr>
          <w:sz w:val="19"/>
        </w:rPr>
        <w:t>these</w:t>
      </w:r>
      <w:r>
        <w:rPr>
          <w:spacing w:val="12"/>
          <w:sz w:val="19"/>
        </w:rPr>
        <w:t xml:space="preserve"> </w:t>
      </w:r>
      <w:r>
        <w:rPr>
          <w:sz w:val="19"/>
        </w:rPr>
        <w:t>recordings.</w:t>
      </w:r>
    </w:p>
    <w:p w14:paraId="3FD7739E" w14:textId="77777777" w:rsidR="00B12060" w:rsidRDefault="00B12060">
      <w:pPr>
        <w:rPr>
          <w:sz w:val="19"/>
        </w:rPr>
      </w:pPr>
      <w:r>
        <w:rPr>
          <w:sz w:val="19"/>
        </w:rPr>
        <w:br w:type="page"/>
      </w:r>
    </w:p>
    <w:p w14:paraId="7273B0C6" w14:textId="3A007D66" w:rsidR="00343FF6" w:rsidRDefault="00635E89">
      <w:pPr>
        <w:spacing w:before="96"/>
        <w:ind w:left="618" w:right="635"/>
        <w:jc w:val="center"/>
        <w:rPr>
          <w:i/>
          <w:sz w:val="17"/>
        </w:rPr>
      </w:pPr>
      <w:r>
        <w:rPr>
          <w:i/>
          <w:sz w:val="17"/>
        </w:rPr>
        <w:lastRenderedPageBreak/>
        <w:t>CHAPTER</w:t>
      </w:r>
      <w:r>
        <w:rPr>
          <w:i/>
          <w:spacing w:val="8"/>
          <w:sz w:val="17"/>
        </w:rPr>
        <w:t xml:space="preserve"> </w:t>
      </w:r>
      <w:r>
        <w:rPr>
          <w:i/>
          <w:sz w:val="17"/>
        </w:rPr>
        <w:t>2</w:t>
      </w:r>
    </w:p>
    <w:p w14:paraId="5B517D8F" w14:textId="77777777" w:rsidR="00343FF6" w:rsidRDefault="00343FF6">
      <w:pPr>
        <w:pStyle w:val="BodyText"/>
        <w:spacing w:before="1"/>
        <w:rPr>
          <w:i/>
          <w:sz w:val="24"/>
        </w:rPr>
      </w:pPr>
    </w:p>
    <w:p w14:paraId="604ACADD" w14:textId="77777777" w:rsidR="00343FF6" w:rsidRDefault="00635E89">
      <w:pPr>
        <w:pStyle w:val="Heading2"/>
      </w:pPr>
      <w:r>
        <w:rPr>
          <w:w w:val="90"/>
        </w:rPr>
        <w:t>Operational</w:t>
      </w:r>
      <w:r>
        <w:rPr>
          <w:spacing w:val="10"/>
          <w:w w:val="90"/>
        </w:rPr>
        <w:t xml:space="preserve"> </w:t>
      </w:r>
      <w:r>
        <w:rPr>
          <w:w w:val="90"/>
        </w:rPr>
        <w:t>notification</w:t>
      </w:r>
      <w:r>
        <w:rPr>
          <w:spacing w:val="10"/>
          <w:w w:val="90"/>
        </w:rPr>
        <w:t xml:space="preserve"> </w:t>
      </w:r>
      <w:r>
        <w:rPr>
          <w:w w:val="90"/>
        </w:rPr>
        <w:t>procedure</w:t>
      </w:r>
    </w:p>
    <w:p w14:paraId="30555A0D" w14:textId="77777777" w:rsidR="00343FF6" w:rsidRDefault="00343FF6">
      <w:pPr>
        <w:pStyle w:val="BodyText"/>
        <w:rPr>
          <w:b/>
          <w:i/>
          <w:sz w:val="22"/>
        </w:rPr>
      </w:pPr>
    </w:p>
    <w:p w14:paraId="556C6F6D" w14:textId="77777777" w:rsidR="00343FF6" w:rsidRDefault="00635E89">
      <w:pPr>
        <w:spacing w:before="174"/>
        <w:ind w:left="618" w:right="635"/>
        <w:jc w:val="center"/>
        <w:rPr>
          <w:i/>
          <w:sz w:val="19"/>
        </w:rPr>
      </w:pPr>
      <w:r>
        <w:rPr>
          <w:i/>
          <w:w w:val="95"/>
          <w:sz w:val="19"/>
        </w:rPr>
        <w:t>Article</w:t>
      </w:r>
      <w:r>
        <w:rPr>
          <w:i/>
          <w:spacing w:val="5"/>
          <w:w w:val="95"/>
          <w:sz w:val="19"/>
        </w:rPr>
        <w:t xml:space="preserve"> </w:t>
      </w:r>
      <w:r>
        <w:rPr>
          <w:i/>
          <w:w w:val="95"/>
          <w:sz w:val="19"/>
        </w:rPr>
        <w:t>22</w:t>
      </w:r>
    </w:p>
    <w:p w14:paraId="3BFB861C" w14:textId="77777777" w:rsidR="00343FF6" w:rsidRDefault="00343FF6">
      <w:pPr>
        <w:pStyle w:val="BodyText"/>
        <w:rPr>
          <w:i/>
          <w:sz w:val="22"/>
        </w:rPr>
      </w:pPr>
    </w:p>
    <w:p w14:paraId="3B54AE06" w14:textId="77777777" w:rsidR="00343FF6" w:rsidRDefault="00635E89">
      <w:pPr>
        <w:pStyle w:val="Heading1"/>
        <w:spacing w:before="175"/>
        <w:ind w:right="634"/>
      </w:pPr>
      <w:r>
        <w:rPr>
          <w:w w:val="95"/>
        </w:rPr>
        <w:t>General</w:t>
      </w:r>
      <w:r>
        <w:rPr>
          <w:spacing w:val="-8"/>
          <w:w w:val="95"/>
        </w:rPr>
        <w:t xml:space="preserve"> </w:t>
      </w:r>
      <w:r>
        <w:rPr>
          <w:w w:val="95"/>
        </w:rPr>
        <w:t>provisions</w:t>
      </w:r>
    </w:p>
    <w:p w14:paraId="3AA4EB74" w14:textId="77777777" w:rsidR="00343FF6" w:rsidRDefault="00343FF6">
      <w:pPr>
        <w:pStyle w:val="BodyText"/>
        <w:rPr>
          <w:rFonts w:ascii="Book Antiqua"/>
          <w:b/>
          <w:sz w:val="22"/>
        </w:rPr>
      </w:pPr>
    </w:p>
    <w:p w14:paraId="63E9A1B9" w14:textId="77777777" w:rsidR="00343FF6" w:rsidRDefault="00635E89">
      <w:pPr>
        <w:pStyle w:val="ListParagraph"/>
        <w:numPr>
          <w:ilvl w:val="0"/>
          <w:numId w:val="66"/>
        </w:numPr>
        <w:tabs>
          <w:tab w:val="left" w:pos="540"/>
        </w:tabs>
        <w:spacing w:before="166" w:line="228" w:lineRule="auto"/>
        <w:ind w:firstLine="0"/>
        <w:rPr>
          <w:sz w:val="19"/>
        </w:rPr>
      </w:pPr>
      <w:r>
        <w:rPr>
          <w:w w:val="95"/>
          <w:sz w:val="19"/>
        </w:rPr>
        <w:t xml:space="preserve">The operational notification procedure for the connection of each new </w:t>
      </w:r>
      <w:r>
        <w:rPr>
          <w:w w:val="95"/>
          <w:sz w:val="19"/>
        </w:rPr>
        <w:t>transmission-connected demand facility,</w:t>
      </w:r>
      <w:r>
        <w:rPr>
          <w:spacing w:val="1"/>
          <w:w w:val="95"/>
          <w:sz w:val="19"/>
        </w:rPr>
        <w:t xml:space="preserve"> </w:t>
      </w:r>
      <w:r>
        <w:rPr>
          <w:w w:val="90"/>
          <w:sz w:val="19"/>
        </w:rPr>
        <w:t>each</w:t>
      </w:r>
      <w:r>
        <w:rPr>
          <w:spacing w:val="1"/>
          <w:w w:val="90"/>
          <w:sz w:val="19"/>
        </w:rPr>
        <w:t xml:space="preserve"> </w:t>
      </w:r>
      <w:r>
        <w:rPr>
          <w:w w:val="90"/>
          <w:sz w:val="19"/>
        </w:rPr>
        <w:t>new</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facility</w:t>
      </w:r>
      <w:r>
        <w:rPr>
          <w:spacing w:val="1"/>
          <w:w w:val="90"/>
          <w:sz w:val="19"/>
        </w:rPr>
        <w:t xml:space="preserve"> </w:t>
      </w:r>
      <w:r>
        <w:rPr>
          <w:w w:val="90"/>
          <w:sz w:val="19"/>
        </w:rPr>
        <w:t>and</w:t>
      </w:r>
      <w:r>
        <w:rPr>
          <w:spacing w:val="1"/>
          <w:w w:val="90"/>
          <w:sz w:val="19"/>
        </w:rPr>
        <w:t xml:space="preserve"> </w:t>
      </w:r>
      <w:r>
        <w:rPr>
          <w:w w:val="90"/>
          <w:sz w:val="19"/>
        </w:rPr>
        <w:t>each</w:t>
      </w:r>
      <w:r>
        <w:rPr>
          <w:spacing w:val="1"/>
          <w:w w:val="90"/>
          <w:sz w:val="19"/>
        </w:rPr>
        <w:t xml:space="preserve"> </w:t>
      </w:r>
      <w:r>
        <w:rPr>
          <w:w w:val="90"/>
          <w:sz w:val="19"/>
        </w:rPr>
        <w:t>new</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system,</w:t>
      </w:r>
      <w:r>
        <w:rPr>
          <w:spacing w:val="1"/>
          <w:w w:val="90"/>
          <w:sz w:val="19"/>
        </w:rPr>
        <w:t xml:space="preserve"> </w:t>
      </w:r>
      <w:r>
        <w:rPr>
          <w:w w:val="90"/>
          <w:sz w:val="19"/>
        </w:rPr>
        <w:t>shall</w:t>
      </w:r>
      <w:r>
        <w:rPr>
          <w:spacing w:val="1"/>
          <w:w w:val="90"/>
          <w:sz w:val="19"/>
        </w:rPr>
        <w:t xml:space="preserve"> </w:t>
      </w:r>
      <w:r>
        <w:rPr>
          <w:sz w:val="19"/>
        </w:rPr>
        <w:t>comprise:</w:t>
      </w:r>
    </w:p>
    <w:p w14:paraId="14EE1538" w14:textId="77777777" w:rsidR="00343FF6" w:rsidRDefault="00343FF6">
      <w:pPr>
        <w:pStyle w:val="BodyText"/>
        <w:spacing w:before="3"/>
        <w:rPr>
          <w:sz w:val="24"/>
        </w:rPr>
      </w:pPr>
    </w:p>
    <w:p w14:paraId="0CB0C51C" w14:textId="77777777" w:rsidR="00343FF6" w:rsidRDefault="00635E89">
      <w:pPr>
        <w:pStyle w:val="ListParagraph"/>
        <w:numPr>
          <w:ilvl w:val="0"/>
          <w:numId w:val="65"/>
        </w:numPr>
        <w:tabs>
          <w:tab w:val="left" w:pos="402"/>
        </w:tabs>
        <w:spacing w:before="1"/>
        <w:ind w:right="0"/>
        <w:rPr>
          <w:sz w:val="19"/>
        </w:rPr>
      </w:pPr>
      <w:r>
        <w:rPr>
          <w:w w:val="90"/>
          <w:sz w:val="19"/>
        </w:rPr>
        <w:t>an</w:t>
      </w:r>
      <w:r>
        <w:rPr>
          <w:spacing w:val="26"/>
          <w:w w:val="90"/>
          <w:sz w:val="19"/>
        </w:rPr>
        <w:t xml:space="preserve"> </w:t>
      </w:r>
      <w:r>
        <w:rPr>
          <w:w w:val="90"/>
          <w:sz w:val="19"/>
        </w:rPr>
        <w:t>energisation</w:t>
      </w:r>
      <w:r>
        <w:rPr>
          <w:spacing w:val="27"/>
          <w:w w:val="90"/>
          <w:sz w:val="19"/>
        </w:rPr>
        <w:t xml:space="preserve"> </w:t>
      </w:r>
      <w:r>
        <w:rPr>
          <w:w w:val="90"/>
          <w:sz w:val="19"/>
        </w:rPr>
        <w:t>operational</w:t>
      </w:r>
      <w:r>
        <w:rPr>
          <w:spacing w:val="26"/>
          <w:w w:val="90"/>
          <w:sz w:val="19"/>
        </w:rPr>
        <w:t xml:space="preserve"> </w:t>
      </w:r>
      <w:r>
        <w:rPr>
          <w:w w:val="90"/>
          <w:sz w:val="19"/>
        </w:rPr>
        <w:t>notification</w:t>
      </w:r>
      <w:r>
        <w:rPr>
          <w:spacing w:val="27"/>
          <w:w w:val="90"/>
          <w:sz w:val="19"/>
        </w:rPr>
        <w:t xml:space="preserve"> </w:t>
      </w:r>
      <w:r>
        <w:rPr>
          <w:w w:val="90"/>
          <w:sz w:val="19"/>
        </w:rPr>
        <w:t>(EON);</w:t>
      </w:r>
    </w:p>
    <w:p w14:paraId="74868CC0" w14:textId="77777777" w:rsidR="00343FF6" w:rsidRDefault="00343FF6">
      <w:pPr>
        <w:pStyle w:val="BodyText"/>
        <w:spacing w:before="2"/>
        <w:rPr>
          <w:sz w:val="24"/>
        </w:rPr>
      </w:pPr>
    </w:p>
    <w:p w14:paraId="68D289D3" w14:textId="77777777" w:rsidR="00343FF6" w:rsidRDefault="00635E89">
      <w:pPr>
        <w:pStyle w:val="ListParagraph"/>
        <w:numPr>
          <w:ilvl w:val="0"/>
          <w:numId w:val="65"/>
        </w:numPr>
        <w:tabs>
          <w:tab w:val="left" w:pos="402"/>
        </w:tabs>
        <w:ind w:right="0"/>
        <w:rPr>
          <w:sz w:val="19"/>
        </w:rPr>
      </w:pPr>
      <w:r>
        <w:rPr>
          <w:w w:val="90"/>
          <w:sz w:val="19"/>
        </w:rPr>
        <w:t>an</w:t>
      </w:r>
      <w:r>
        <w:rPr>
          <w:spacing w:val="28"/>
          <w:w w:val="90"/>
          <w:sz w:val="19"/>
        </w:rPr>
        <w:t xml:space="preserve"> </w:t>
      </w:r>
      <w:r>
        <w:rPr>
          <w:w w:val="90"/>
          <w:sz w:val="19"/>
        </w:rPr>
        <w:t>interim</w:t>
      </w:r>
      <w:r>
        <w:rPr>
          <w:spacing w:val="29"/>
          <w:w w:val="90"/>
          <w:sz w:val="19"/>
        </w:rPr>
        <w:t xml:space="preserve"> </w:t>
      </w:r>
      <w:r>
        <w:rPr>
          <w:w w:val="90"/>
          <w:sz w:val="19"/>
        </w:rPr>
        <w:t>operational</w:t>
      </w:r>
      <w:r>
        <w:rPr>
          <w:spacing w:val="27"/>
          <w:w w:val="90"/>
          <w:sz w:val="19"/>
        </w:rPr>
        <w:t xml:space="preserve"> </w:t>
      </w:r>
      <w:r>
        <w:rPr>
          <w:w w:val="90"/>
          <w:sz w:val="19"/>
        </w:rPr>
        <w:t>notification</w:t>
      </w:r>
      <w:r>
        <w:rPr>
          <w:spacing w:val="29"/>
          <w:w w:val="90"/>
          <w:sz w:val="19"/>
        </w:rPr>
        <w:t xml:space="preserve"> </w:t>
      </w:r>
      <w:r>
        <w:rPr>
          <w:w w:val="90"/>
          <w:sz w:val="19"/>
        </w:rPr>
        <w:t>(ION);</w:t>
      </w:r>
    </w:p>
    <w:p w14:paraId="6FFE4907" w14:textId="77777777" w:rsidR="00343FF6" w:rsidRDefault="00343FF6">
      <w:pPr>
        <w:pStyle w:val="BodyText"/>
        <w:spacing w:before="3"/>
        <w:rPr>
          <w:sz w:val="24"/>
        </w:rPr>
      </w:pPr>
    </w:p>
    <w:p w14:paraId="09448888" w14:textId="77777777" w:rsidR="00343FF6" w:rsidRDefault="00635E89">
      <w:pPr>
        <w:pStyle w:val="ListParagraph"/>
        <w:numPr>
          <w:ilvl w:val="0"/>
          <w:numId w:val="65"/>
        </w:numPr>
        <w:tabs>
          <w:tab w:val="left" w:pos="402"/>
        </w:tabs>
        <w:ind w:right="0"/>
        <w:rPr>
          <w:sz w:val="19"/>
        </w:rPr>
      </w:pPr>
      <w:r>
        <w:rPr>
          <w:w w:val="95"/>
          <w:sz w:val="19"/>
        </w:rPr>
        <w:t>a</w:t>
      </w:r>
      <w:r>
        <w:rPr>
          <w:spacing w:val="-1"/>
          <w:w w:val="95"/>
          <w:sz w:val="19"/>
        </w:rPr>
        <w:t xml:space="preserve"> </w:t>
      </w:r>
      <w:r>
        <w:rPr>
          <w:w w:val="95"/>
          <w:sz w:val="19"/>
        </w:rPr>
        <w:t>final</w:t>
      </w:r>
      <w:r>
        <w:rPr>
          <w:spacing w:val="-1"/>
          <w:w w:val="95"/>
          <w:sz w:val="19"/>
        </w:rPr>
        <w:t xml:space="preserve"> </w:t>
      </w:r>
      <w:r>
        <w:rPr>
          <w:w w:val="95"/>
          <w:sz w:val="19"/>
        </w:rPr>
        <w:t>operational</w:t>
      </w:r>
      <w:r>
        <w:rPr>
          <w:spacing w:val="-2"/>
          <w:w w:val="95"/>
          <w:sz w:val="19"/>
        </w:rPr>
        <w:t xml:space="preserve"> </w:t>
      </w:r>
      <w:r>
        <w:rPr>
          <w:w w:val="95"/>
          <w:sz w:val="19"/>
        </w:rPr>
        <w:t>notification</w:t>
      </w:r>
      <w:r>
        <w:rPr>
          <w:spacing w:val="-2"/>
          <w:w w:val="95"/>
          <w:sz w:val="19"/>
        </w:rPr>
        <w:t xml:space="preserve"> </w:t>
      </w:r>
      <w:r>
        <w:rPr>
          <w:w w:val="95"/>
          <w:sz w:val="19"/>
        </w:rPr>
        <w:t>(FON).</w:t>
      </w:r>
    </w:p>
    <w:p w14:paraId="25368DF8" w14:textId="77777777" w:rsidR="00343FF6" w:rsidRDefault="00343FF6">
      <w:pPr>
        <w:pStyle w:val="BodyText"/>
        <w:spacing w:before="10"/>
        <w:rPr>
          <w:sz w:val="24"/>
        </w:rPr>
      </w:pPr>
    </w:p>
    <w:p w14:paraId="38F11E4A" w14:textId="77777777" w:rsidR="00343FF6" w:rsidRDefault="00635E89">
      <w:pPr>
        <w:pStyle w:val="ListParagraph"/>
        <w:numPr>
          <w:ilvl w:val="0"/>
          <w:numId w:val="66"/>
        </w:numPr>
        <w:tabs>
          <w:tab w:val="left" w:pos="540"/>
        </w:tabs>
        <w:spacing w:before="1" w:line="228" w:lineRule="auto"/>
        <w:ind w:right="122" w:firstLine="0"/>
        <w:rPr>
          <w:sz w:val="19"/>
        </w:rPr>
      </w:pPr>
      <w:r>
        <w:rPr>
          <w:spacing w:val="-1"/>
          <w:w w:val="95"/>
          <w:sz w:val="19"/>
        </w:rPr>
        <w:t xml:space="preserve">Each transmission-connected demand facility </w:t>
      </w:r>
      <w:r>
        <w:rPr>
          <w:w w:val="95"/>
          <w:sz w:val="19"/>
        </w:rPr>
        <w:t>owner or transmission-connected distribution system operator to</w:t>
      </w:r>
      <w:r>
        <w:rPr>
          <w:spacing w:val="1"/>
          <w:w w:val="95"/>
          <w:sz w:val="19"/>
        </w:rPr>
        <w:t xml:space="preserve"> </w:t>
      </w:r>
      <w:r>
        <w:rPr>
          <w:w w:val="95"/>
          <w:sz w:val="19"/>
        </w:rPr>
        <w:t xml:space="preserve">which one or more of the requirements in Title II apply shall demonstrate to the relevant TSO that </w:t>
      </w:r>
      <w:r>
        <w:rPr>
          <w:w w:val="95"/>
          <w:sz w:val="19"/>
        </w:rPr>
        <w:t>it has complied with</w:t>
      </w:r>
      <w:r>
        <w:rPr>
          <w:spacing w:val="1"/>
          <w:w w:val="95"/>
          <w:sz w:val="19"/>
        </w:rPr>
        <w:t xml:space="preserve"> </w:t>
      </w:r>
      <w:r>
        <w:rPr>
          <w:w w:val="95"/>
          <w:sz w:val="19"/>
        </w:rPr>
        <w:t>the requirements set out in Title II of this Regulation by completing successfully the operational notification procedure</w:t>
      </w:r>
      <w:r>
        <w:rPr>
          <w:spacing w:val="1"/>
          <w:w w:val="95"/>
          <w:sz w:val="19"/>
        </w:rPr>
        <w:t xml:space="preserve"> </w:t>
      </w:r>
      <w:r>
        <w:rPr>
          <w:w w:val="95"/>
          <w:sz w:val="19"/>
        </w:rPr>
        <w:t xml:space="preserve">for connection of each transmission-connected demand facility, each transmission-connected distribution facility </w:t>
      </w:r>
      <w:r>
        <w:rPr>
          <w:w w:val="95"/>
          <w:sz w:val="19"/>
        </w:rPr>
        <w:t>and</w:t>
      </w:r>
      <w:r>
        <w:rPr>
          <w:spacing w:val="1"/>
          <w:w w:val="95"/>
          <w:sz w:val="19"/>
        </w:rPr>
        <w:t xml:space="preserve"> </w:t>
      </w:r>
      <w:r>
        <w:rPr>
          <w:sz w:val="19"/>
        </w:rPr>
        <w:t>each</w:t>
      </w:r>
      <w:r>
        <w:rPr>
          <w:spacing w:val="4"/>
          <w:sz w:val="19"/>
        </w:rPr>
        <w:t xml:space="preserve"> </w:t>
      </w:r>
      <w:r>
        <w:rPr>
          <w:sz w:val="19"/>
        </w:rPr>
        <w:t>transmission-connected</w:t>
      </w:r>
      <w:r>
        <w:rPr>
          <w:spacing w:val="7"/>
          <w:sz w:val="19"/>
        </w:rPr>
        <w:t xml:space="preserve"> </w:t>
      </w:r>
      <w:r>
        <w:rPr>
          <w:sz w:val="19"/>
        </w:rPr>
        <w:t>distribution</w:t>
      </w:r>
      <w:r>
        <w:rPr>
          <w:spacing w:val="6"/>
          <w:sz w:val="19"/>
        </w:rPr>
        <w:t xml:space="preserve"> </w:t>
      </w:r>
      <w:r>
        <w:rPr>
          <w:sz w:val="19"/>
        </w:rPr>
        <w:t>system</w:t>
      </w:r>
      <w:r>
        <w:rPr>
          <w:spacing w:val="6"/>
          <w:sz w:val="19"/>
        </w:rPr>
        <w:t xml:space="preserve"> </w:t>
      </w:r>
      <w:r>
        <w:rPr>
          <w:sz w:val="19"/>
        </w:rPr>
        <w:t>described</w:t>
      </w:r>
      <w:r>
        <w:rPr>
          <w:spacing w:val="6"/>
          <w:sz w:val="19"/>
        </w:rPr>
        <w:t xml:space="preserve"> </w:t>
      </w:r>
      <w:r>
        <w:rPr>
          <w:sz w:val="19"/>
        </w:rPr>
        <w:t>in</w:t>
      </w:r>
      <w:r>
        <w:rPr>
          <w:spacing w:val="8"/>
          <w:sz w:val="19"/>
        </w:rPr>
        <w:t xml:space="preserve"> </w:t>
      </w:r>
      <w:r>
        <w:rPr>
          <w:sz w:val="19"/>
        </w:rPr>
        <w:t>Articles</w:t>
      </w:r>
      <w:r>
        <w:rPr>
          <w:spacing w:val="8"/>
          <w:sz w:val="19"/>
        </w:rPr>
        <w:t xml:space="preserve"> </w:t>
      </w:r>
      <w:r>
        <w:rPr>
          <w:sz w:val="19"/>
        </w:rPr>
        <w:t>23</w:t>
      </w:r>
      <w:r>
        <w:rPr>
          <w:spacing w:val="7"/>
          <w:sz w:val="19"/>
        </w:rPr>
        <w:t xml:space="preserve"> </w:t>
      </w:r>
      <w:r>
        <w:rPr>
          <w:sz w:val="19"/>
        </w:rPr>
        <w:t>to</w:t>
      </w:r>
      <w:r>
        <w:rPr>
          <w:spacing w:val="5"/>
          <w:sz w:val="19"/>
        </w:rPr>
        <w:t xml:space="preserve"> </w:t>
      </w:r>
      <w:r>
        <w:rPr>
          <w:sz w:val="19"/>
        </w:rPr>
        <w:t>26.</w:t>
      </w:r>
    </w:p>
    <w:p w14:paraId="1523C365" w14:textId="77777777" w:rsidR="00343FF6" w:rsidRDefault="00343FF6">
      <w:pPr>
        <w:pStyle w:val="BodyText"/>
        <w:rPr>
          <w:sz w:val="22"/>
        </w:rPr>
      </w:pPr>
    </w:p>
    <w:p w14:paraId="180BAA3F" w14:textId="1EF4DBFD" w:rsidR="00343FF6" w:rsidRDefault="00635E89">
      <w:pPr>
        <w:pStyle w:val="ListParagraph"/>
        <w:numPr>
          <w:ilvl w:val="0"/>
          <w:numId w:val="66"/>
        </w:numPr>
        <w:tabs>
          <w:tab w:val="left" w:pos="540"/>
        </w:tabs>
        <w:spacing w:before="183" w:line="228" w:lineRule="auto"/>
        <w:ind w:right="124" w:firstLine="0"/>
        <w:rPr>
          <w:sz w:val="19"/>
        </w:rPr>
      </w:pPr>
      <w:r>
        <w:rPr>
          <w:w w:val="95"/>
          <w:sz w:val="19"/>
        </w:rPr>
        <w:t>The relevant TSO shall specify and make publicly available further details concerning the operational notification</w:t>
      </w:r>
      <w:r>
        <w:rPr>
          <w:spacing w:val="1"/>
          <w:w w:val="95"/>
          <w:sz w:val="19"/>
        </w:rPr>
        <w:t xml:space="preserve"> </w:t>
      </w:r>
      <w:r>
        <w:rPr>
          <w:sz w:val="19"/>
        </w:rPr>
        <w:t>procedure.</w:t>
      </w:r>
      <w:ins w:id="27" w:author="Author">
        <w:r w:rsidR="001A1FB1">
          <w:rPr>
            <w:sz w:val="19"/>
          </w:rPr>
          <w:t xml:space="preserve"> </w:t>
        </w:r>
        <w:r w:rsidR="001A1FB1" w:rsidRPr="001A1FB1">
          <w:rPr>
            <w:sz w:val="19"/>
          </w:rPr>
          <w:t>Operational notification procedures defined by TSOs shall not favor or be  discriminatory to any asset type or size of installation.</w:t>
        </w:r>
      </w:ins>
    </w:p>
    <w:p w14:paraId="128F0157" w14:textId="77777777" w:rsidR="00343FF6" w:rsidRDefault="00343FF6">
      <w:pPr>
        <w:pStyle w:val="BodyText"/>
        <w:rPr>
          <w:sz w:val="22"/>
        </w:rPr>
      </w:pPr>
    </w:p>
    <w:p w14:paraId="133320E7" w14:textId="77777777" w:rsidR="00343FF6" w:rsidRDefault="00343FF6">
      <w:pPr>
        <w:pStyle w:val="BodyText"/>
        <w:rPr>
          <w:sz w:val="22"/>
        </w:rPr>
      </w:pPr>
    </w:p>
    <w:p w14:paraId="2B81FD89" w14:textId="77777777" w:rsidR="00343FF6" w:rsidRDefault="00343FF6">
      <w:pPr>
        <w:pStyle w:val="BodyText"/>
        <w:spacing w:before="8"/>
        <w:rPr>
          <w:sz w:val="30"/>
        </w:rPr>
      </w:pPr>
    </w:p>
    <w:p w14:paraId="34E82C6A"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23</w:t>
      </w:r>
    </w:p>
    <w:p w14:paraId="49FCA876" w14:textId="77777777" w:rsidR="00343FF6" w:rsidRDefault="00343FF6">
      <w:pPr>
        <w:pStyle w:val="BodyText"/>
        <w:rPr>
          <w:i/>
          <w:sz w:val="22"/>
        </w:rPr>
      </w:pPr>
    </w:p>
    <w:p w14:paraId="7CD79B6B" w14:textId="77777777" w:rsidR="00343FF6" w:rsidRDefault="00635E89">
      <w:pPr>
        <w:pStyle w:val="Heading1"/>
        <w:spacing w:before="176"/>
      </w:pPr>
      <w:r>
        <w:rPr>
          <w:w w:val="95"/>
        </w:rPr>
        <w:t>Energisation</w:t>
      </w:r>
      <w:r>
        <w:rPr>
          <w:spacing w:val="-2"/>
          <w:w w:val="95"/>
        </w:rPr>
        <w:t xml:space="preserve"> </w:t>
      </w:r>
      <w:r>
        <w:rPr>
          <w:w w:val="95"/>
        </w:rPr>
        <w:t>operational</w:t>
      </w:r>
      <w:r>
        <w:rPr>
          <w:spacing w:val="-3"/>
          <w:w w:val="95"/>
        </w:rPr>
        <w:t xml:space="preserve"> </w:t>
      </w:r>
      <w:r>
        <w:rPr>
          <w:w w:val="95"/>
        </w:rPr>
        <w:t>notification</w:t>
      </w:r>
    </w:p>
    <w:p w14:paraId="76724EEE" w14:textId="77777777" w:rsidR="00343FF6" w:rsidRDefault="00343FF6">
      <w:pPr>
        <w:pStyle w:val="BodyText"/>
        <w:rPr>
          <w:rFonts w:ascii="Book Antiqua"/>
          <w:b/>
          <w:sz w:val="22"/>
        </w:rPr>
      </w:pPr>
    </w:p>
    <w:p w14:paraId="1A4AF26E" w14:textId="77777777" w:rsidR="00343FF6" w:rsidRDefault="00635E89">
      <w:pPr>
        <w:pStyle w:val="ListParagraph"/>
        <w:numPr>
          <w:ilvl w:val="0"/>
          <w:numId w:val="64"/>
        </w:numPr>
        <w:tabs>
          <w:tab w:val="left" w:pos="540"/>
        </w:tabs>
        <w:spacing w:before="166" w:line="228" w:lineRule="auto"/>
        <w:ind w:right="124" w:firstLine="0"/>
        <w:rPr>
          <w:sz w:val="19"/>
        </w:rPr>
      </w:pPr>
      <w:r>
        <w:rPr>
          <w:w w:val="95"/>
          <w:sz w:val="19"/>
        </w:rPr>
        <w:t>An EON shall entitle the transmission-connected demand facility owner</w:t>
      </w:r>
      <w:r>
        <w:rPr>
          <w:w w:val="95"/>
          <w:sz w:val="19"/>
        </w:rPr>
        <w:t xml:space="preserve"> or transmission-connected distribution</w:t>
      </w:r>
      <w:r>
        <w:rPr>
          <w:spacing w:val="1"/>
          <w:w w:val="95"/>
          <w:sz w:val="19"/>
        </w:rPr>
        <w:t xml:space="preserve"> </w:t>
      </w:r>
      <w:r>
        <w:rPr>
          <w:w w:val="95"/>
          <w:sz w:val="19"/>
        </w:rPr>
        <w:t>system operator to energise its internal network and auxiliaries by using the grid connection that is specified for the</w:t>
      </w:r>
      <w:r>
        <w:rPr>
          <w:spacing w:val="1"/>
          <w:w w:val="95"/>
          <w:sz w:val="19"/>
        </w:rPr>
        <w:t xml:space="preserve"> </w:t>
      </w:r>
      <w:r>
        <w:rPr>
          <w:sz w:val="19"/>
        </w:rPr>
        <w:t>connection</w:t>
      </w:r>
      <w:r>
        <w:rPr>
          <w:spacing w:val="12"/>
          <w:sz w:val="19"/>
        </w:rPr>
        <w:t xml:space="preserve"> </w:t>
      </w:r>
      <w:r>
        <w:rPr>
          <w:sz w:val="19"/>
        </w:rPr>
        <w:t>point.</w:t>
      </w:r>
    </w:p>
    <w:p w14:paraId="48432414" w14:textId="77777777" w:rsidR="00343FF6" w:rsidRDefault="00343FF6">
      <w:pPr>
        <w:pStyle w:val="BodyText"/>
        <w:rPr>
          <w:sz w:val="22"/>
        </w:rPr>
      </w:pPr>
    </w:p>
    <w:p w14:paraId="52CBDCFF" w14:textId="77777777" w:rsidR="00343FF6" w:rsidRDefault="00635E89">
      <w:pPr>
        <w:pStyle w:val="ListParagraph"/>
        <w:numPr>
          <w:ilvl w:val="0"/>
          <w:numId w:val="64"/>
        </w:numPr>
        <w:tabs>
          <w:tab w:val="left" w:pos="540"/>
        </w:tabs>
        <w:spacing w:before="184" w:line="228" w:lineRule="auto"/>
        <w:ind w:firstLine="0"/>
        <w:rPr>
          <w:sz w:val="19"/>
        </w:rPr>
      </w:pPr>
      <w:r>
        <w:rPr>
          <w:w w:val="95"/>
          <w:sz w:val="19"/>
        </w:rPr>
        <w:t>An EON shall be issued by the relevant TSO, subject to completion of preparat</w:t>
      </w:r>
      <w:r>
        <w:rPr>
          <w:w w:val="95"/>
          <w:sz w:val="19"/>
        </w:rPr>
        <w:t>ions including agreement on the</w:t>
      </w:r>
      <w:r>
        <w:rPr>
          <w:spacing w:val="1"/>
          <w:w w:val="95"/>
          <w:sz w:val="19"/>
        </w:rPr>
        <w:t xml:space="preserve"> </w:t>
      </w:r>
      <w:r>
        <w:rPr>
          <w:w w:val="95"/>
          <w:sz w:val="19"/>
        </w:rPr>
        <w:t>protection</w:t>
      </w:r>
      <w:r>
        <w:rPr>
          <w:spacing w:val="1"/>
          <w:w w:val="95"/>
          <w:sz w:val="19"/>
        </w:rPr>
        <w:t xml:space="preserve"> </w:t>
      </w:r>
      <w:r>
        <w:rPr>
          <w:w w:val="95"/>
          <w:sz w:val="19"/>
        </w:rPr>
        <w:t>and</w:t>
      </w:r>
      <w:r>
        <w:rPr>
          <w:spacing w:val="1"/>
          <w:w w:val="95"/>
          <w:sz w:val="19"/>
        </w:rPr>
        <w:t xml:space="preserve"> </w:t>
      </w:r>
      <w:r>
        <w:rPr>
          <w:w w:val="95"/>
          <w:sz w:val="19"/>
        </w:rPr>
        <w:t>control</w:t>
      </w:r>
      <w:r>
        <w:rPr>
          <w:spacing w:val="1"/>
          <w:w w:val="95"/>
          <w:sz w:val="19"/>
        </w:rPr>
        <w:t xml:space="preserve"> </w:t>
      </w:r>
      <w:r>
        <w:rPr>
          <w:w w:val="95"/>
          <w:sz w:val="19"/>
        </w:rPr>
        <w:t>settings</w:t>
      </w:r>
      <w:r>
        <w:rPr>
          <w:spacing w:val="1"/>
          <w:w w:val="95"/>
          <w:sz w:val="19"/>
        </w:rPr>
        <w:t xml:space="preserve"> </w:t>
      </w:r>
      <w:r>
        <w:rPr>
          <w:w w:val="95"/>
          <w:sz w:val="19"/>
        </w:rPr>
        <w:t>relevant</w:t>
      </w:r>
      <w:r>
        <w:rPr>
          <w:spacing w:val="1"/>
          <w:w w:val="95"/>
          <w:sz w:val="19"/>
        </w:rPr>
        <w:t xml:space="preserve"> </w:t>
      </w:r>
      <w:r>
        <w:rPr>
          <w:w w:val="95"/>
          <w:sz w:val="19"/>
        </w:rPr>
        <w:t>to the</w:t>
      </w:r>
      <w:r>
        <w:rPr>
          <w:spacing w:val="1"/>
          <w:w w:val="95"/>
          <w:sz w:val="19"/>
        </w:rPr>
        <w:t xml:space="preserve"> </w:t>
      </w:r>
      <w:r>
        <w:rPr>
          <w:w w:val="95"/>
          <w:sz w:val="19"/>
        </w:rPr>
        <w:t>connection point</w:t>
      </w:r>
      <w:r>
        <w:rPr>
          <w:spacing w:val="1"/>
          <w:w w:val="95"/>
          <w:sz w:val="19"/>
        </w:rPr>
        <w:t xml:space="preserve"> </w:t>
      </w:r>
      <w:r>
        <w:rPr>
          <w:w w:val="95"/>
          <w:sz w:val="19"/>
        </w:rPr>
        <w:t>between</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and</w:t>
      </w:r>
      <w:r>
        <w:rPr>
          <w:spacing w:val="1"/>
          <w:w w:val="95"/>
          <w:sz w:val="19"/>
        </w:rPr>
        <w:t xml:space="preserve"> </w:t>
      </w:r>
      <w:r>
        <w:rPr>
          <w:w w:val="95"/>
          <w:sz w:val="19"/>
        </w:rPr>
        <w:t>the</w:t>
      </w:r>
      <w:r>
        <w:rPr>
          <w:spacing w:val="1"/>
          <w:w w:val="95"/>
          <w:sz w:val="19"/>
        </w:rPr>
        <w:t xml:space="preserve"> </w:t>
      </w:r>
      <w:r>
        <w:rPr>
          <w:w w:val="95"/>
          <w:sz w:val="19"/>
        </w:rPr>
        <w:t>transmission-</w:t>
      </w:r>
      <w:r>
        <w:rPr>
          <w:spacing w:val="1"/>
          <w:w w:val="95"/>
          <w:sz w:val="19"/>
        </w:rPr>
        <w:t xml:space="preserve"> </w:t>
      </w:r>
      <w:r>
        <w:rPr>
          <w:sz w:val="19"/>
        </w:rPr>
        <w:t>connected demand</w:t>
      </w:r>
      <w:r>
        <w:rPr>
          <w:spacing w:val="2"/>
          <w:sz w:val="19"/>
        </w:rPr>
        <w:t xml:space="preserve"> </w:t>
      </w:r>
      <w:r>
        <w:rPr>
          <w:sz w:val="19"/>
        </w:rPr>
        <w:t>facility owner</w:t>
      </w:r>
      <w:r>
        <w:rPr>
          <w:spacing w:val="2"/>
          <w:sz w:val="19"/>
        </w:rPr>
        <w:t xml:space="preserve"> </w:t>
      </w:r>
      <w:r>
        <w:rPr>
          <w:sz w:val="19"/>
        </w:rPr>
        <w:t>or</w:t>
      </w:r>
      <w:r>
        <w:rPr>
          <w:spacing w:val="7"/>
          <w:sz w:val="19"/>
        </w:rPr>
        <w:t xml:space="preserve"> </w:t>
      </w:r>
      <w:r>
        <w:rPr>
          <w:sz w:val="19"/>
        </w:rPr>
        <w:t>transmission-connected</w:t>
      </w:r>
      <w:r>
        <w:rPr>
          <w:spacing w:val="3"/>
          <w:sz w:val="19"/>
        </w:rPr>
        <w:t xml:space="preserve"> </w:t>
      </w:r>
      <w:r>
        <w:rPr>
          <w:sz w:val="19"/>
        </w:rPr>
        <w:t>distribution</w:t>
      </w:r>
      <w:r>
        <w:rPr>
          <w:spacing w:val="2"/>
          <w:sz w:val="19"/>
        </w:rPr>
        <w:t xml:space="preserve"> </w:t>
      </w:r>
      <w:r>
        <w:rPr>
          <w:sz w:val="19"/>
        </w:rPr>
        <w:t>system</w:t>
      </w:r>
      <w:r>
        <w:rPr>
          <w:spacing w:val="3"/>
          <w:sz w:val="19"/>
        </w:rPr>
        <w:t xml:space="preserve"> </w:t>
      </w:r>
      <w:r>
        <w:rPr>
          <w:sz w:val="19"/>
        </w:rPr>
        <w:t>operator.</w:t>
      </w:r>
    </w:p>
    <w:p w14:paraId="71E9F248" w14:textId="77777777" w:rsidR="00343FF6" w:rsidRDefault="00343FF6">
      <w:pPr>
        <w:pStyle w:val="BodyText"/>
        <w:rPr>
          <w:sz w:val="22"/>
        </w:rPr>
      </w:pPr>
    </w:p>
    <w:p w14:paraId="3700B795" w14:textId="77777777" w:rsidR="00343FF6" w:rsidRDefault="00343FF6">
      <w:pPr>
        <w:pStyle w:val="BodyText"/>
        <w:rPr>
          <w:sz w:val="22"/>
        </w:rPr>
      </w:pPr>
    </w:p>
    <w:p w14:paraId="318F99AF" w14:textId="77777777" w:rsidR="00343FF6" w:rsidRDefault="00343FF6">
      <w:pPr>
        <w:pStyle w:val="BodyText"/>
        <w:spacing w:before="8"/>
        <w:rPr>
          <w:sz w:val="30"/>
        </w:rPr>
      </w:pPr>
    </w:p>
    <w:p w14:paraId="6D079E25"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24</w:t>
      </w:r>
    </w:p>
    <w:p w14:paraId="584AEDE5" w14:textId="77777777" w:rsidR="00343FF6" w:rsidRDefault="00343FF6">
      <w:pPr>
        <w:pStyle w:val="BodyText"/>
        <w:rPr>
          <w:i/>
          <w:sz w:val="22"/>
        </w:rPr>
      </w:pPr>
    </w:p>
    <w:p w14:paraId="4D955F27" w14:textId="77777777" w:rsidR="00343FF6" w:rsidRDefault="00635E89">
      <w:pPr>
        <w:pStyle w:val="Heading1"/>
        <w:spacing w:before="174"/>
      </w:pPr>
      <w:r>
        <w:rPr>
          <w:w w:val="95"/>
        </w:rPr>
        <w:t>Interim</w:t>
      </w:r>
      <w:r>
        <w:rPr>
          <w:spacing w:val="5"/>
          <w:w w:val="95"/>
        </w:rPr>
        <w:t xml:space="preserve"> </w:t>
      </w:r>
      <w:r>
        <w:rPr>
          <w:w w:val="95"/>
        </w:rPr>
        <w:t>operational</w:t>
      </w:r>
      <w:r>
        <w:rPr>
          <w:spacing w:val="3"/>
          <w:w w:val="95"/>
        </w:rPr>
        <w:t xml:space="preserve"> </w:t>
      </w:r>
      <w:r>
        <w:rPr>
          <w:w w:val="95"/>
        </w:rPr>
        <w:t>notification</w:t>
      </w:r>
    </w:p>
    <w:p w14:paraId="767049C2" w14:textId="77777777" w:rsidR="00343FF6" w:rsidRDefault="00343FF6">
      <w:pPr>
        <w:pStyle w:val="BodyText"/>
        <w:rPr>
          <w:rFonts w:ascii="Book Antiqua"/>
          <w:b/>
          <w:sz w:val="22"/>
        </w:rPr>
      </w:pPr>
    </w:p>
    <w:p w14:paraId="4CCA9B93" w14:textId="77777777" w:rsidR="00343FF6" w:rsidRDefault="00635E89">
      <w:pPr>
        <w:pStyle w:val="ListParagraph"/>
        <w:numPr>
          <w:ilvl w:val="0"/>
          <w:numId w:val="63"/>
        </w:numPr>
        <w:tabs>
          <w:tab w:val="left" w:pos="540"/>
        </w:tabs>
        <w:spacing w:before="167" w:line="228" w:lineRule="auto"/>
        <w:ind w:right="124" w:firstLine="0"/>
        <w:rPr>
          <w:sz w:val="19"/>
        </w:rPr>
      </w:pPr>
      <w:r>
        <w:rPr>
          <w:w w:val="95"/>
          <w:sz w:val="19"/>
        </w:rPr>
        <w:t>An ION shall entitle the transmission-connected demand facility owner or transmission-connected distribution</w:t>
      </w:r>
      <w:r>
        <w:rPr>
          <w:spacing w:val="1"/>
          <w:w w:val="95"/>
          <w:sz w:val="19"/>
        </w:rPr>
        <w:t xml:space="preserve"> </w:t>
      </w:r>
      <w:r>
        <w:rPr>
          <w:w w:val="90"/>
          <w:sz w:val="19"/>
        </w:rPr>
        <w:t>system</w:t>
      </w:r>
      <w:r>
        <w:rPr>
          <w:spacing w:val="33"/>
          <w:w w:val="90"/>
          <w:sz w:val="19"/>
        </w:rPr>
        <w:t xml:space="preserve"> </w:t>
      </w:r>
      <w:r>
        <w:rPr>
          <w:w w:val="90"/>
          <w:sz w:val="19"/>
        </w:rPr>
        <w:t>operator</w:t>
      </w:r>
      <w:r>
        <w:rPr>
          <w:spacing w:val="4"/>
          <w:w w:val="90"/>
          <w:sz w:val="19"/>
        </w:rPr>
        <w:t xml:space="preserve"> </w:t>
      </w:r>
      <w:r>
        <w:rPr>
          <w:w w:val="90"/>
          <w:sz w:val="19"/>
        </w:rPr>
        <w:t>to</w:t>
      </w:r>
      <w:r>
        <w:rPr>
          <w:spacing w:val="34"/>
          <w:w w:val="90"/>
          <w:sz w:val="19"/>
        </w:rPr>
        <w:t xml:space="preserve"> </w:t>
      </w:r>
      <w:r>
        <w:rPr>
          <w:w w:val="90"/>
          <w:sz w:val="19"/>
        </w:rPr>
        <w:t>operate</w:t>
      </w:r>
      <w:r>
        <w:rPr>
          <w:spacing w:val="35"/>
          <w:w w:val="90"/>
          <w:sz w:val="19"/>
        </w:rPr>
        <w:t xml:space="preserve"> </w:t>
      </w:r>
      <w:r>
        <w:rPr>
          <w:w w:val="90"/>
          <w:sz w:val="19"/>
        </w:rPr>
        <w:t>the</w:t>
      </w:r>
      <w:r>
        <w:rPr>
          <w:spacing w:val="35"/>
          <w:w w:val="90"/>
          <w:sz w:val="19"/>
        </w:rPr>
        <w:t xml:space="preserve"> </w:t>
      </w:r>
      <w:r>
        <w:rPr>
          <w:w w:val="90"/>
          <w:sz w:val="19"/>
        </w:rPr>
        <w:t>transmission-connected</w:t>
      </w:r>
      <w:r>
        <w:rPr>
          <w:spacing w:val="36"/>
          <w:w w:val="90"/>
          <w:sz w:val="19"/>
        </w:rPr>
        <w:t xml:space="preserve"> </w:t>
      </w:r>
      <w:r>
        <w:rPr>
          <w:w w:val="90"/>
          <w:sz w:val="19"/>
        </w:rPr>
        <w:t>demand</w:t>
      </w:r>
      <w:r>
        <w:rPr>
          <w:spacing w:val="36"/>
          <w:w w:val="90"/>
          <w:sz w:val="19"/>
        </w:rPr>
        <w:t xml:space="preserve"> </w:t>
      </w:r>
      <w:r>
        <w:rPr>
          <w:w w:val="90"/>
          <w:sz w:val="19"/>
        </w:rPr>
        <w:t>facility,</w:t>
      </w:r>
      <w:r>
        <w:rPr>
          <w:spacing w:val="34"/>
          <w:w w:val="90"/>
          <w:sz w:val="19"/>
        </w:rPr>
        <w:t xml:space="preserve"> </w:t>
      </w:r>
      <w:r>
        <w:rPr>
          <w:w w:val="90"/>
          <w:sz w:val="19"/>
        </w:rPr>
        <w:t>the</w:t>
      </w:r>
      <w:r>
        <w:rPr>
          <w:spacing w:val="36"/>
          <w:w w:val="90"/>
          <w:sz w:val="19"/>
        </w:rPr>
        <w:t xml:space="preserve"> </w:t>
      </w:r>
      <w:r>
        <w:rPr>
          <w:w w:val="90"/>
          <w:sz w:val="19"/>
        </w:rPr>
        <w:t>transmission-connected</w:t>
      </w:r>
      <w:r>
        <w:rPr>
          <w:spacing w:val="36"/>
          <w:w w:val="90"/>
          <w:sz w:val="19"/>
        </w:rPr>
        <w:t xml:space="preserve"> </w:t>
      </w:r>
      <w:r>
        <w:rPr>
          <w:w w:val="90"/>
          <w:sz w:val="19"/>
        </w:rPr>
        <w:t>distribution</w:t>
      </w:r>
      <w:r>
        <w:rPr>
          <w:spacing w:val="34"/>
          <w:w w:val="90"/>
          <w:sz w:val="19"/>
        </w:rPr>
        <w:t xml:space="preserve"> </w:t>
      </w:r>
      <w:r>
        <w:rPr>
          <w:w w:val="90"/>
          <w:sz w:val="19"/>
        </w:rPr>
        <w:t>facility,</w:t>
      </w:r>
      <w:r>
        <w:rPr>
          <w:spacing w:val="-36"/>
          <w:w w:val="90"/>
          <w:sz w:val="19"/>
        </w:rPr>
        <w:t xml:space="preserve"> </w:t>
      </w:r>
      <w:r>
        <w:rPr>
          <w:w w:val="95"/>
          <w:sz w:val="19"/>
        </w:rPr>
        <w:t>or</w:t>
      </w:r>
      <w:r>
        <w:rPr>
          <w:spacing w:val="13"/>
          <w:w w:val="95"/>
          <w:sz w:val="19"/>
        </w:rPr>
        <w:t xml:space="preserve"> </w:t>
      </w:r>
      <w:r>
        <w:rPr>
          <w:w w:val="95"/>
          <w:sz w:val="19"/>
        </w:rPr>
        <w:t>the</w:t>
      </w:r>
      <w:r>
        <w:rPr>
          <w:spacing w:val="7"/>
          <w:w w:val="95"/>
          <w:sz w:val="19"/>
        </w:rPr>
        <w:t xml:space="preserve"> </w:t>
      </w:r>
      <w:r>
        <w:rPr>
          <w:w w:val="95"/>
          <w:sz w:val="19"/>
        </w:rPr>
        <w:t>transmission-connected</w:t>
      </w:r>
      <w:r>
        <w:rPr>
          <w:spacing w:val="9"/>
          <w:w w:val="95"/>
          <w:sz w:val="19"/>
        </w:rPr>
        <w:t xml:space="preserve"> </w:t>
      </w:r>
      <w:r>
        <w:rPr>
          <w:w w:val="95"/>
          <w:sz w:val="19"/>
        </w:rPr>
        <w:t>distribution</w:t>
      </w:r>
      <w:r>
        <w:rPr>
          <w:spacing w:val="8"/>
          <w:w w:val="95"/>
          <w:sz w:val="19"/>
        </w:rPr>
        <w:t xml:space="preserve"> </w:t>
      </w:r>
      <w:r>
        <w:rPr>
          <w:w w:val="95"/>
          <w:sz w:val="19"/>
        </w:rPr>
        <w:t>system</w:t>
      </w:r>
      <w:r>
        <w:rPr>
          <w:spacing w:val="9"/>
          <w:w w:val="95"/>
          <w:sz w:val="19"/>
        </w:rPr>
        <w:t xml:space="preserve"> </w:t>
      </w:r>
      <w:r>
        <w:rPr>
          <w:w w:val="95"/>
          <w:sz w:val="19"/>
        </w:rPr>
        <w:t>by</w:t>
      </w:r>
      <w:r>
        <w:rPr>
          <w:spacing w:val="6"/>
          <w:w w:val="95"/>
          <w:sz w:val="19"/>
        </w:rPr>
        <w:t xml:space="preserve"> </w:t>
      </w:r>
      <w:r>
        <w:rPr>
          <w:w w:val="95"/>
          <w:sz w:val="19"/>
        </w:rPr>
        <w:t>using</w:t>
      </w:r>
      <w:r>
        <w:rPr>
          <w:spacing w:val="7"/>
          <w:w w:val="95"/>
          <w:sz w:val="19"/>
        </w:rPr>
        <w:t xml:space="preserve"> </w:t>
      </w:r>
      <w:r>
        <w:rPr>
          <w:w w:val="95"/>
          <w:sz w:val="19"/>
        </w:rPr>
        <w:t>the</w:t>
      </w:r>
      <w:r>
        <w:rPr>
          <w:spacing w:val="8"/>
          <w:w w:val="95"/>
          <w:sz w:val="19"/>
        </w:rPr>
        <w:t xml:space="preserve"> </w:t>
      </w:r>
      <w:r>
        <w:rPr>
          <w:w w:val="95"/>
          <w:sz w:val="19"/>
        </w:rPr>
        <w:t>grid</w:t>
      </w:r>
      <w:r>
        <w:rPr>
          <w:spacing w:val="8"/>
          <w:w w:val="95"/>
          <w:sz w:val="19"/>
        </w:rPr>
        <w:t xml:space="preserve"> </w:t>
      </w:r>
      <w:r>
        <w:rPr>
          <w:w w:val="95"/>
          <w:sz w:val="19"/>
        </w:rPr>
        <w:t>connection</w:t>
      </w:r>
      <w:r>
        <w:rPr>
          <w:spacing w:val="6"/>
          <w:w w:val="95"/>
          <w:sz w:val="19"/>
        </w:rPr>
        <w:t xml:space="preserve"> </w:t>
      </w:r>
      <w:r>
        <w:rPr>
          <w:w w:val="95"/>
          <w:sz w:val="19"/>
        </w:rPr>
        <w:t>for</w:t>
      </w:r>
      <w:r>
        <w:rPr>
          <w:spacing w:val="8"/>
          <w:w w:val="95"/>
          <w:sz w:val="19"/>
        </w:rPr>
        <w:t xml:space="preserve"> </w:t>
      </w:r>
      <w:r>
        <w:rPr>
          <w:w w:val="95"/>
          <w:sz w:val="19"/>
        </w:rPr>
        <w:t>a</w:t>
      </w:r>
      <w:r>
        <w:rPr>
          <w:spacing w:val="9"/>
          <w:w w:val="95"/>
          <w:sz w:val="19"/>
        </w:rPr>
        <w:t xml:space="preserve"> </w:t>
      </w:r>
      <w:r>
        <w:rPr>
          <w:w w:val="95"/>
          <w:sz w:val="19"/>
        </w:rPr>
        <w:t>limited</w:t>
      </w:r>
      <w:r>
        <w:rPr>
          <w:spacing w:val="6"/>
          <w:w w:val="95"/>
          <w:sz w:val="19"/>
        </w:rPr>
        <w:t xml:space="preserve"> </w:t>
      </w:r>
      <w:r>
        <w:rPr>
          <w:w w:val="95"/>
          <w:sz w:val="19"/>
        </w:rPr>
        <w:t>period</w:t>
      </w:r>
      <w:r>
        <w:rPr>
          <w:spacing w:val="7"/>
          <w:w w:val="95"/>
          <w:sz w:val="19"/>
        </w:rPr>
        <w:t xml:space="preserve"> </w:t>
      </w:r>
      <w:r>
        <w:rPr>
          <w:w w:val="95"/>
          <w:sz w:val="19"/>
        </w:rPr>
        <w:t>of</w:t>
      </w:r>
      <w:r>
        <w:rPr>
          <w:spacing w:val="12"/>
          <w:w w:val="95"/>
          <w:sz w:val="19"/>
        </w:rPr>
        <w:t xml:space="preserve"> </w:t>
      </w:r>
      <w:r>
        <w:rPr>
          <w:w w:val="95"/>
          <w:sz w:val="19"/>
        </w:rPr>
        <w:t>time.</w:t>
      </w:r>
    </w:p>
    <w:p w14:paraId="13BF393C" w14:textId="77777777" w:rsidR="00343FF6" w:rsidRDefault="00343FF6">
      <w:pPr>
        <w:pStyle w:val="BodyText"/>
        <w:rPr>
          <w:sz w:val="22"/>
        </w:rPr>
      </w:pPr>
    </w:p>
    <w:p w14:paraId="2A037CAE" w14:textId="18EC3DDB" w:rsidR="00343FF6" w:rsidRDefault="00635E89">
      <w:pPr>
        <w:pStyle w:val="ListParagraph"/>
        <w:numPr>
          <w:ilvl w:val="0"/>
          <w:numId w:val="63"/>
        </w:numPr>
        <w:tabs>
          <w:tab w:val="left" w:pos="540"/>
        </w:tabs>
        <w:spacing w:before="185" w:line="228" w:lineRule="auto"/>
        <w:ind w:firstLine="0"/>
        <w:rPr>
          <w:sz w:val="19"/>
        </w:rPr>
      </w:pPr>
      <w:r>
        <w:rPr>
          <w:w w:val="95"/>
          <w:sz w:val="19"/>
        </w:rPr>
        <w:t>An ION</w:t>
      </w:r>
      <w:r>
        <w:rPr>
          <w:spacing w:val="1"/>
          <w:w w:val="95"/>
          <w:sz w:val="19"/>
        </w:rPr>
        <w:t xml:space="preserve"> </w:t>
      </w:r>
      <w:r>
        <w:rPr>
          <w:w w:val="95"/>
          <w:sz w:val="19"/>
        </w:rPr>
        <w:t>shall be</w:t>
      </w:r>
      <w:r>
        <w:rPr>
          <w:spacing w:val="1"/>
          <w:w w:val="95"/>
          <w:sz w:val="19"/>
        </w:rPr>
        <w:t xml:space="preserve"> </w:t>
      </w:r>
      <w:r>
        <w:rPr>
          <w:w w:val="95"/>
          <w:sz w:val="19"/>
        </w:rPr>
        <w:t>issued by the relevant</w:t>
      </w:r>
      <w:r>
        <w:rPr>
          <w:spacing w:val="1"/>
          <w:w w:val="95"/>
          <w:sz w:val="19"/>
        </w:rPr>
        <w:t xml:space="preserve"> </w:t>
      </w:r>
      <w:r>
        <w:rPr>
          <w:w w:val="95"/>
          <w:sz w:val="19"/>
        </w:rPr>
        <w:t>TSO, subject</w:t>
      </w:r>
      <w:r>
        <w:rPr>
          <w:spacing w:val="1"/>
          <w:w w:val="95"/>
          <w:sz w:val="19"/>
        </w:rPr>
        <w:t xml:space="preserve"> </w:t>
      </w:r>
      <w:r>
        <w:rPr>
          <w:w w:val="95"/>
          <w:sz w:val="19"/>
        </w:rPr>
        <w:t>to completion</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data and</w:t>
      </w:r>
      <w:r>
        <w:rPr>
          <w:spacing w:val="1"/>
          <w:w w:val="95"/>
          <w:sz w:val="19"/>
        </w:rPr>
        <w:t xml:space="preserve"> </w:t>
      </w:r>
      <w:r>
        <w:rPr>
          <w:w w:val="95"/>
          <w:sz w:val="19"/>
        </w:rPr>
        <w:t>study review</w:t>
      </w:r>
      <w:r>
        <w:rPr>
          <w:spacing w:val="37"/>
          <w:sz w:val="19"/>
        </w:rPr>
        <w:t xml:space="preserve"> </w:t>
      </w:r>
      <w:r>
        <w:rPr>
          <w:w w:val="95"/>
          <w:sz w:val="19"/>
        </w:rPr>
        <w:t>process as</w:t>
      </w:r>
      <w:r>
        <w:rPr>
          <w:spacing w:val="1"/>
          <w:w w:val="95"/>
          <w:sz w:val="19"/>
        </w:rPr>
        <w:t xml:space="preserve"> </w:t>
      </w:r>
      <w:r>
        <w:rPr>
          <w:sz w:val="19"/>
        </w:rPr>
        <w:t>required</w:t>
      </w:r>
      <w:r>
        <w:rPr>
          <w:spacing w:val="13"/>
          <w:sz w:val="19"/>
        </w:rPr>
        <w:t xml:space="preserve"> </w:t>
      </w:r>
      <w:r>
        <w:rPr>
          <w:sz w:val="19"/>
        </w:rPr>
        <w:t>by</w:t>
      </w:r>
      <w:r>
        <w:rPr>
          <w:spacing w:val="12"/>
          <w:sz w:val="19"/>
        </w:rPr>
        <w:t xml:space="preserve"> </w:t>
      </w:r>
      <w:r>
        <w:rPr>
          <w:sz w:val="19"/>
        </w:rPr>
        <w:t>this</w:t>
      </w:r>
      <w:r>
        <w:rPr>
          <w:spacing w:val="15"/>
          <w:sz w:val="19"/>
        </w:rPr>
        <w:t xml:space="preserve"> </w:t>
      </w:r>
      <w:r>
        <w:rPr>
          <w:sz w:val="19"/>
        </w:rPr>
        <w:t>Article.</w:t>
      </w:r>
    </w:p>
    <w:p w14:paraId="3BDCE9CB" w14:textId="2499B8B0" w:rsidR="00B12060" w:rsidRDefault="00B12060" w:rsidP="00B12060">
      <w:pPr>
        <w:pStyle w:val="ListParagraph"/>
        <w:rPr>
          <w:sz w:val="19"/>
        </w:rPr>
      </w:pPr>
    </w:p>
    <w:p w14:paraId="384F0A0F" w14:textId="77777777" w:rsidR="00B12060" w:rsidRPr="00B12060" w:rsidRDefault="00B12060" w:rsidP="00B12060">
      <w:pPr>
        <w:pStyle w:val="ListParagraph"/>
        <w:rPr>
          <w:sz w:val="19"/>
        </w:rPr>
      </w:pPr>
    </w:p>
    <w:p w14:paraId="4D793524" w14:textId="77777777" w:rsidR="00343FF6" w:rsidRDefault="00635E89">
      <w:pPr>
        <w:pStyle w:val="ListParagraph"/>
        <w:numPr>
          <w:ilvl w:val="0"/>
          <w:numId w:val="63"/>
        </w:numPr>
        <w:tabs>
          <w:tab w:val="left" w:pos="540"/>
        </w:tabs>
        <w:spacing w:before="101" w:line="228" w:lineRule="auto"/>
        <w:ind w:right="126" w:firstLine="0"/>
        <w:rPr>
          <w:sz w:val="19"/>
        </w:rPr>
      </w:pPr>
      <w:r>
        <w:rPr>
          <w:w w:val="95"/>
          <w:sz w:val="19"/>
        </w:rPr>
        <w:lastRenderedPageBreak/>
        <w:t xml:space="preserve">With regard </w:t>
      </w:r>
      <w:r>
        <w:rPr>
          <w:w w:val="95"/>
          <w:sz w:val="19"/>
        </w:rPr>
        <w:t>to the data and study review, the relevant TSO shall have the right to request that the transmission-</w:t>
      </w:r>
      <w:r>
        <w:rPr>
          <w:spacing w:val="1"/>
          <w:w w:val="95"/>
          <w:sz w:val="19"/>
        </w:rPr>
        <w:t xml:space="preserve"> </w:t>
      </w:r>
      <w:r>
        <w:rPr>
          <w:w w:val="95"/>
          <w:sz w:val="19"/>
        </w:rPr>
        <w:t>connected</w:t>
      </w:r>
      <w:r>
        <w:rPr>
          <w:spacing w:val="-1"/>
          <w:w w:val="95"/>
          <w:sz w:val="19"/>
        </w:rPr>
        <w:t xml:space="preserve"> </w:t>
      </w:r>
      <w:r>
        <w:rPr>
          <w:w w:val="95"/>
          <w:sz w:val="19"/>
        </w:rPr>
        <w:t>demand</w:t>
      </w:r>
      <w:r>
        <w:rPr>
          <w:spacing w:val="2"/>
          <w:w w:val="95"/>
          <w:sz w:val="19"/>
        </w:rPr>
        <w:t xml:space="preserve"> </w:t>
      </w:r>
      <w:r>
        <w:rPr>
          <w:w w:val="95"/>
          <w:sz w:val="19"/>
        </w:rPr>
        <w:t>facility</w:t>
      </w:r>
      <w:r>
        <w:rPr>
          <w:spacing w:val="-1"/>
          <w:w w:val="95"/>
          <w:sz w:val="19"/>
        </w:rPr>
        <w:t xml:space="preserve"> </w:t>
      </w:r>
      <w:r>
        <w:rPr>
          <w:w w:val="95"/>
          <w:sz w:val="19"/>
        </w:rPr>
        <w:t>owner</w:t>
      </w:r>
      <w:r>
        <w:rPr>
          <w:spacing w:val="1"/>
          <w:w w:val="95"/>
          <w:sz w:val="19"/>
        </w:rPr>
        <w:t xml:space="preserve"> </w:t>
      </w:r>
      <w:r>
        <w:rPr>
          <w:w w:val="95"/>
          <w:sz w:val="19"/>
        </w:rPr>
        <w:t>or</w:t>
      </w:r>
      <w:r>
        <w:rPr>
          <w:spacing w:val="7"/>
          <w:w w:val="95"/>
          <w:sz w:val="19"/>
        </w:rPr>
        <w:t xml:space="preserve"> </w:t>
      </w:r>
      <w:r>
        <w:rPr>
          <w:w w:val="95"/>
          <w:sz w:val="19"/>
        </w:rPr>
        <w:t>transmission-connected</w:t>
      </w:r>
      <w:r>
        <w:rPr>
          <w:spacing w:val="2"/>
          <w:w w:val="95"/>
          <w:sz w:val="19"/>
        </w:rPr>
        <w:t xml:space="preserve"> </w:t>
      </w:r>
      <w:r>
        <w:rPr>
          <w:w w:val="95"/>
          <w:sz w:val="19"/>
        </w:rPr>
        <w:t>distribution</w:t>
      </w:r>
      <w:r>
        <w:rPr>
          <w:spacing w:val="1"/>
          <w:w w:val="95"/>
          <w:sz w:val="19"/>
        </w:rPr>
        <w:t xml:space="preserve"> </w:t>
      </w:r>
      <w:r>
        <w:rPr>
          <w:w w:val="95"/>
          <w:sz w:val="19"/>
        </w:rPr>
        <w:t>system</w:t>
      </w:r>
      <w:r>
        <w:rPr>
          <w:spacing w:val="2"/>
          <w:w w:val="95"/>
          <w:sz w:val="19"/>
        </w:rPr>
        <w:t xml:space="preserve"> </w:t>
      </w:r>
      <w:r>
        <w:rPr>
          <w:w w:val="95"/>
          <w:sz w:val="19"/>
        </w:rPr>
        <w:t>operator</w:t>
      </w:r>
      <w:r>
        <w:rPr>
          <w:spacing w:val="5"/>
          <w:w w:val="95"/>
          <w:sz w:val="19"/>
        </w:rPr>
        <w:t xml:space="preserve"> </w:t>
      </w:r>
      <w:r>
        <w:rPr>
          <w:w w:val="95"/>
          <w:sz w:val="19"/>
        </w:rPr>
        <w:t>provide</w:t>
      </w:r>
      <w:r>
        <w:rPr>
          <w:spacing w:val="1"/>
          <w:w w:val="95"/>
          <w:sz w:val="19"/>
        </w:rPr>
        <w:t xml:space="preserve"> </w:t>
      </w:r>
      <w:r>
        <w:rPr>
          <w:w w:val="95"/>
          <w:sz w:val="19"/>
        </w:rPr>
        <w:t>the</w:t>
      </w:r>
      <w:r>
        <w:rPr>
          <w:spacing w:val="2"/>
          <w:w w:val="95"/>
          <w:sz w:val="19"/>
        </w:rPr>
        <w:t xml:space="preserve"> </w:t>
      </w:r>
      <w:r>
        <w:rPr>
          <w:w w:val="95"/>
          <w:sz w:val="19"/>
        </w:rPr>
        <w:t>following:</w:t>
      </w:r>
    </w:p>
    <w:p w14:paraId="3DF89798" w14:textId="77777777" w:rsidR="00343FF6" w:rsidRDefault="00343FF6">
      <w:pPr>
        <w:pStyle w:val="BodyText"/>
        <w:spacing w:before="7"/>
        <w:rPr>
          <w:sz w:val="20"/>
        </w:rPr>
      </w:pPr>
    </w:p>
    <w:p w14:paraId="04DC832E" w14:textId="77777777" w:rsidR="00343FF6" w:rsidRDefault="00635E89">
      <w:pPr>
        <w:pStyle w:val="ListParagraph"/>
        <w:numPr>
          <w:ilvl w:val="0"/>
          <w:numId w:val="62"/>
        </w:numPr>
        <w:tabs>
          <w:tab w:val="left" w:pos="402"/>
        </w:tabs>
        <w:ind w:right="0"/>
        <w:rPr>
          <w:sz w:val="19"/>
        </w:rPr>
      </w:pPr>
      <w:r>
        <w:rPr>
          <w:spacing w:val="-1"/>
          <w:w w:val="95"/>
          <w:sz w:val="19"/>
        </w:rPr>
        <w:t>an itemised</w:t>
      </w:r>
      <w:r>
        <w:rPr>
          <w:w w:val="95"/>
          <w:sz w:val="19"/>
        </w:rPr>
        <w:t xml:space="preserve"> </w:t>
      </w:r>
      <w:r>
        <w:rPr>
          <w:spacing w:val="-1"/>
          <w:w w:val="95"/>
          <w:sz w:val="19"/>
        </w:rPr>
        <w:t>statement of compliance;</w:t>
      </w:r>
    </w:p>
    <w:p w14:paraId="1AA130D6" w14:textId="77777777" w:rsidR="00343FF6" w:rsidRDefault="00343FF6">
      <w:pPr>
        <w:pStyle w:val="BodyText"/>
        <w:spacing w:before="3"/>
        <w:rPr>
          <w:sz w:val="21"/>
        </w:rPr>
      </w:pPr>
    </w:p>
    <w:p w14:paraId="34DB5344" w14:textId="77777777" w:rsidR="00343FF6" w:rsidRDefault="00635E89">
      <w:pPr>
        <w:pStyle w:val="ListParagraph"/>
        <w:numPr>
          <w:ilvl w:val="0"/>
          <w:numId w:val="62"/>
        </w:numPr>
        <w:tabs>
          <w:tab w:val="left" w:pos="402"/>
        </w:tabs>
        <w:spacing w:line="228" w:lineRule="auto"/>
        <w:ind w:right="122"/>
        <w:rPr>
          <w:sz w:val="19"/>
        </w:rPr>
      </w:pPr>
      <w:r>
        <w:rPr>
          <w:w w:val="90"/>
          <w:sz w:val="19"/>
        </w:rPr>
        <w:t>detai</w:t>
      </w:r>
      <w:r>
        <w:rPr>
          <w:w w:val="90"/>
          <w:sz w:val="19"/>
        </w:rPr>
        <w:t>led</w:t>
      </w:r>
      <w:r>
        <w:rPr>
          <w:spacing w:val="25"/>
          <w:w w:val="90"/>
          <w:sz w:val="19"/>
        </w:rPr>
        <w:t xml:space="preserve"> </w:t>
      </w:r>
      <w:r>
        <w:rPr>
          <w:w w:val="90"/>
          <w:sz w:val="19"/>
        </w:rPr>
        <w:t>technical</w:t>
      </w:r>
      <w:r>
        <w:rPr>
          <w:spacing w:val="25"/>
          <w:w w:val="90"/>
          <w:sz w:val="19"/>
        </w:rPr>
        <w:t xml:space="preserve"> </w:t>
      </w:r>
      <w:r>
        <w:rPr>
          <w:w w:val="90"/>
          <w:sz w:val="19"/>
        </w:rPr>
        <w:t>data</w:t>
      </w:r>
      <w:r>
        <w:rPr>
          <w:spacing w:val="26"/>
          <w:w w:val="90"/>
          <w:sz w:val="19"/>
        </w:rPr>
        <w:t xml:space="preserve"> </w:t>
      </w:r>
      <w:r>
        <w:rPr>
          <w:w w:val="90"/>
          <w:sz w:val="19"/>
        </w:rPr>
        <w:t>of</w:t>
      </w:r>
      <w:r>
        <w:rPr>
          <w:spacing w:val="31"/>
          <w:w w:val="90"/>
          <w:sz w:val="19"/>
        </w:rPr>
        <w:t xml:space="preserve"> </w:t>
      </w:r>
      <w:r>
        <w:rPr>
          <w:w w:val="90"/>
          <w:sz w:val="19"/>
        </w:rPr>
        <w:t>the</w:t>
      </w:r>
      <w:r>
        <w:rPr>
          <w:spacing w:val="26"/>
          <w:w w:val="90"/>
          <w:sz w:val="19"/>
        </w:rPr>
        <w:t xml:space="preserve"> </w:t>
      </w:r>
      <w:r>
        <w:rPr>
          <w:w w:val="90"/>
          <w:sz w:val="19"/>
        </w:rPr>
        <w:t>transmission-connected</w:t>
      </w:r>
      <w:r>
        <w:rPr>
          <w:spacing w:val="27"/>
          <w:w w:val="90"/>
          <w:sz w:val="19"/>
        </w:rPr>
        <w:t xml:space="preserve"> </w:t>
      </w:r>
      <w:r>
        <w:rPr>
          <w:w w:val="90"/>
          <w:sz w:val="19"/>
        </w:rPr>
        <w:t>demand</w:t>
      </w:r>
      <w:r>
        <w:rPr>
          <w:spacing w:val="25"/>
          <w:w w:val="90"/>
          <w:sz w:val="19"/>
        </w:rPr>
        <w:t xml:space="preserve"> </w:t>
      </w:r>
      <w:r>
        <w:rPr>
          <w:w w:val="90"/>
          <w:sz w:val="19"/>
        </w:rPr>
        <w:t>facility,</w:t>
      </w:r>
      <w:r>
        <w:rPr>
          <w:spacing w:val="27"/>
          <w:w w:val="90"/>
          <w:sz w:val="19"/>
        </w:rPr>
        <w:t xml:space="preserve"> </w:t>
      </w:r>
      <w:r>
        <w:rPr>
          <w:w w:val="90"/>
          <w:sz w:val="19"/>
        </w:rPr>
        <w:t>the</w:t>
      </w:r>
      <w:r>
        <w:rPr>
          <w:spacing w:val="26"/>
          <w:w w:val="90"/>
          <w:sz w:val="19"/>
        </w:rPr>
        <w:t xml:space="preserve"> </w:t>
      </w:r>
      <w:r>
        <w:rPr>
          <w:w w:val="90"/>
          <w:sz w:val="19"/>
        </w:rPr>
        <w:t>transmission-connected</w:t>
      </w:r>
      <w:r>
        <w:rPr>
          <w:spacing w:val="25"/>
          <w:w w:val="90"/>
          <w:sz w:val="19"/>
        </w:rPr>
        <w:t xml:space="preserve"> </w:t>
      </w:r>
      <w:r>
        <w:rPr>
          <w:w w:val="90"/>
          <w:sz w:val="19"/>
        </w:rPr>
        <w:t>distribution</w:t>
      </w:r>
      <w:r>
        <w:rPr>
          <w:spacing w:val="26"/>
          <w:w w:val="90"/>
          <w:sz w:val="19"/>
        </w:rPr>
        <w:t xml:space="preserve"> </w:t>
      </w:r>
      <w:r>
        <w:rPr>
          <w:w w:val="90"/>
          <w:sz w:val="19"/>
        </w:rPr>
        <w:t>facility</w:t>
      </w:r>
      <w:r>
        <w:rPr>
          <w:spacing w:val="-35"/>
          <w:w w:val="90"/>
          <w:sz w:val="19"/>
        </w:rPr>
        <w:t xml:space="preserve"> </w:t>
      </w:r>
      <w:r>
        <w:rPr>
          <w:spacing w:val="-1"/>
          <w:w w:val="95"/>
          <w:sz w:val="19"/>
        </w:rPr>
        <w:t>or</w:t>
      </w:r>
      <w:r>
        <w:rPr>
          <w:spacing w:val="1"/>
          <w:w w:val="95"/>
          <w:sz w:val="19"/>
        </w:rPr>
        <w:t xml:space="preserve"> </w:t>
      </w:r>
      <w:r>
        <w:rPr>
          <w:w w:val="95"/>
          <w:sz w:val="19"/>
        </w:rPr>
        <w:t>the</w:t>
      </w:r>
      <w:r>
        <w:rPr>
          <w:spacing w:val="-3"/>
          <w:w w:val="95"/>
          <w:sz w:val="19"/>
        </w:rPr>
        <w:t xml:space="preserve"> </w:t>
      </w:r>
      <w:r>
        <w:rPr>
          <w:w w:val="95"/>
          <w:sz w:val="19"/>
        </w:rPr>
        <w:t>transmission-connected</w:t>
      </w:r>
      <w:r>
        <w:rPr>
          <w:spacing w:val="-2"/>
          <w:w w:val="95"/>
          <w:sz w:val="19"/>
        </w:rPr>
        <w:t xml:space="preserve"> </w:t>
      </w:r>
      <w:r>
        <w:rPr>
          <w:w w:val="95"/>
          <w:sz w:val="19"/>
        </w:rPr>
        <w:t>distribution</w:t>
      </w:r>
      <w:r>
        <w:rPr>
          <w:spacing w:val="-2"/>
          <w:w w:val="95"/>
          <w:sz w:val="19"/>
        </w:rPr>
        <w:t xml:space="preserve"> </w:t>
      </w:r>
      <w:r>
        <w:rPr>
          <w:w w:val="95"/>
          <w:sz w:val="19"/>
        </w:rPr>
        <w:t>system</w:t>
      </w:r>
      <w:r>
        <w:rPr>
          <w:spacing w:val="-4"/>
          <w:w w:val="95"/>
          <w:sz w:val="19"/>
        </w:rPr>
        <w:t xml:space="preserve"> </w:t>
      </w:r>
      <w:r>
        <w:rPr>
          <w:w w:val="95"/>
          <w:sz w:val="19"/>
        </w:rPr>
        <w:t>relevant</w:t>
      </w:r>
      <w:r>
        <w:rPr>
          <w:spacing w:val="-2"/>
          <w:w w:val="95"/>
          <w:sz w:val="19"/>
        </w:rPr>
        <w:t xml:space="preserve"> </w:t>
      </w:r>
      <w:r>
        <w:rPr>
          <w:w w:val="95"/>
          <w:sz w:val="19"/>
        </w:rPr>
        <w:t>to</w:t>
      </w:r>
      <w:r>
        <w:rPr>
          <w:spacing w:val="-5"/>
          <w:w w:val="95"/>
          <w:sz w:val="19"/>
        </w:rPr>
        <w:t xml:space="preserve"> </w:t>
      </w:r>
      <w:r>
        <w:rPr>
          <w:w w:val="95"/>
          <w:sz w:val="19"/>
        </w:rPr>
        <w:t>the</w:t>
      </w:r>
      <w:r>
        <w:rPr>
          <w:spacing w:val="-2"/>
          <w:w w:val="95"/>
          <w:sz w:val="19"/>
        </w:rPr>
        <w:t xml:space="preserve"> </w:t>
      </w:r>
      <w:r>
        <w:rPr>
          <w:w w:val="95"/>
          <w:sz w:val="19"/>
        </w:rPr>
        <w:t>grid</w:t>
      </w:r>
      <w:r>
        <w:rPr>
          <w:spacing w:val="-3"/>
          <w:w w:val="95"/>
          <w:sz w:val="19"/>
        </w:rPr>
        <w:t xml:space="preserve"> </w:t>
      </w:r>
      <w:r>
        <w:rPr>
          <w:w w:val="95"/>
          <w:sz w:val="19"/>
        </w:rPr>
        <w:t>connection</w:t>
      </w:r>
      <w:r>
        <w:rPr>
          <w:spacing w:val="-3"/>
          <w:w w:val="95"/>
          <w:sz w:val="19"/>
        </w:rPr>
        <w:t xml:space="preserve"> </w:t>
      </w:r>
      <w:r>
        <w:rPr>
          <w:w w:val="95"/>
          <w:sz w:val="19"/>
        </w:rPr>
        <w:t>as</w:t>
      </w:r>
      <w:r>
        <w:rPr>
          <w:spacing w:val="-3"/>
          <w:w w:val="95"/>
          <w:sz w:val="19"/>
        </w:rPr>
        <w:t xml:space="preserve"> </w:t>
      </w:r>
      <w:r>
        <w:rPr>
          <w:w w:val="95"/>
          <w:sz w:val="19"/>
        </w:rPr>
        <w:t>specified</w:t>
      </w:r>
      <w:r>
        <w:rPr>
          <w:spacing w:val="-2"/>
          <w:w w:val="95"/>
          <w:sz w:val="19"/>
        </w:rPr>
        <w:t xml:space="preserve"> </w:t>
      </w:r>
      <w:r>
        <w:rPr>
          <w:w w:val="95"/>
          <w:sz w:val="19"/>
        </w:rPr>
        <w:t>by</w:t>
      </w:r>
      <w:r>
        <w:rPr>
          <w:spacing w:val="-4"/>
          <w:w w:val="95"/>
          <w:sz w:val="19"/>
        </w:rPr>
        <w:t xml:space="preserve"> </w:t>
      </w:r>
      <w:r>
        <w:rPr>
          <w:w w:val="95"/>
          <w:sz w:val="19"/>
        </w:rPr>
        <w:t>the</w:t>
      </w:r>
      <w:r>
        <w:rPr>
          <w:spacing w:val="-3"/>
          <w:w w:val="95"/>
          <w:sz w:val="19"/>
        </w:rPr>
        <w:t xml:space="preserve"> </w:t>
      </w:r>
      <w:r>
        <w:rPr>
          <w:w w:val="95"/>
          <w:sz w:val="19"/>
        </w:rPr>
        <w:t>relevant</w:t>
      </w:r>
      <w:r>
        <w:rPr>
          <w:spacing w:val="-2"/>
          <w:w w:val="95"/>
          <w:sz w:val="19"/>
        </w:rPr>
        <w:t xml:space="preserve"> </w:t>
      </w:r>
      <w:r>
        <w:rPr>
          <w:w w:val="95"/>
          <w:sz w:val="19"/>
        </w:rPr>
        <w:t>TSO;</w:t>
      </w:r>
    </w:p>
    <w:p w14:paraId="5D162328" w14:textId="77777777" w:rsidR="00343FF6" w:rsidRDefault="00343FF6">
      <w:pPr>
        <w:pStyle w:val="BodyText"/>
        <w:spacing w:before="5"/>
        <w:rPr>
          <w:sz w:val="21"/>
        </w:rPr>
      </w:pPr>
    </w:p>
    <w:p w14:paraId="354F8C00" w14:textId="77777777" w:rsidR="00343FF6" w:rsidRDefault="00635E89">
      <w:pPr>
        <w:pStyle w:val="ListParagraph"/>
        <w:numPr>
          <w:ilvl w:val="0"/>
          <w:numId w:val="62"/>
        </w:numPr>
        <w:tabs>
          <w:tab w:val="left" w:pos="402"/>
        </w:tabs>
        <w:spacing w:line="228" w:lineRule="auto"/>
        <w:ind w:right="123"/>
        <w:rPr>
          <w:sz w:val="19"/>
        </w:rPr>
      </w:pPr>
      <w:r>
        <w:rPr>
          <w:w w:val="95"/>
          <w:sz w:val="19"/>
        </w:rPr>
        <w:t>equipment certificates issued by an authorised certifier in respect of transmission-connected demand facilities,</w:t>
      </w:r>
      <w:r>
        <w:rPr>
          <w:spacing w:val="1"/>
          <w:w w:val="95"/>
          <w:sz w:val="19"/>
        </w:rPr>
        <w:t xml:space="preserve"> </w:t>
      </w:r>
      <w:r>
        <w:rPr>
          <w:w w:val="90"/>
          <w:sz w:val="19"/>
        </w:rPr>
        <w:t>transmission-connected distribution facilities and transmission-connected distribution systems, where these are relied</w:t>
      </w:r>
      <w:r>
        <w:rPr>
          <w:spacing w:val="1"/>
          <w:w w:val="90"/>
          <w:sz w:val="19"/>
        </w:rPr>
        <w:t xml:space="preserve"> </w:t>
      </w:r>
      <w:r>
        <w:rPr>
          <w:sz w:val="19"/>
        </w:rPr>
        <w:t>upon</w:t>
      </w:r>
      <w:r>
        <w:rPr>
          <w:spacing w:val="12"/>
          <w:sz w:val="19"/>
        </w:rPr>
        <w:t xml:space="preserve"> </w:t>
      </w:r>
      <w:r>
        <w:rPr>
          <w:sz w:val="19"/>
        </w:rPr>
        <w:t>as</w:t>
      </w:r>
      <w:r>
        <w:rPr>
          <w:spacing w:val="13"/>
          <w:sz w:val="19"/>
        </w:rPr>
        <w:t xml:space="preserve"> </w:t>
      </w:r>
      <w:r>
        <w:rPr>
          <w:sz w:val="19"/>
        </w:rPr>
        <w:t>part</w:t>
      </w:r>
      <w:r>
        <w:rPr>
          <w:spacing w:val="10"/>
          <w:sz w:val="19"/>
        </w:rPr>
        <w:t xml:space="preserve"> </w:t>
      </w:r>
      <w:r>
        <w:rPr>
          <w:sz w:val="19"/>
        </w:rPr>
        <w:t>of</w:t>
      </w:r>
      <w:r>
        <w:rPr>
          <w:spacing w:val="17"/>
          <w:sz w:val="19"/>
        </w:rPr>
        <w:t xml:space="preserve"> </w:t>
      </w:r>
      <w:r>
        <w:rPr>
          <w:sz w:val="19"/>
        </w:rPr>
        <w:t>the</w:t>
      </w:r>
      <w:r>
        <w:rPr>
          <w:spacing w:val="13"/>
          <w:sz w:val="19"/>
        </w:rPr>
        <w:t xml:space="preserve"> </w:t>
      </w:r>
      <w:r>
        <w:rPr>
          <w:sz w:val="19"/>
        </w:rPr>
        <w:t>evidence</w:t>
      </w:r>
      <w:r>
        <w:rPr>
          <w:spacing w:val="12"/>
          <w:sz w:val="19"/>
        </w:rPr>
        <w:t xml:space="preserve"> </w:t>
      </w:r>
      <w:r>
        <w:rPr>
          <w:sz w:val="19"/>
        </w:rPr>
        <w:t>of</w:t>
      </w:r>
      <w:r>
        <w:rPr>
          <w:spacing w:val="13"/>
          <w:sz w:val="19"/>
        </w:rPr>
        <w:t xml:space="preserve"> </w:t>
      </w:r>
      <w:r>
        <w:rPr>
          <w:sz w:val="19"/>
        </w:rPr>
        <w:t>compliance;</w:t>
      </w:r>
    </w:p>
    <w:p w14:paraId="47BAA701" w14:textId="77777777" w:rsidR="00343FF6" w:rsidRDefault="00343FF6">
      <w:pPr>
        <w:pStyle w:val="BodyText"/>
        <w:spacing w:before="7"/>
        <w:rPr>
          <w:sz w:val="20"/>
        </w:rPr>
      </w:pPr>
    </w:p>
    <w:p w14:paraId="5EA5A462" w14:textId="77777777" w:rsidR="00343FF6" w:rsidRDefault="00635E89">
      <w:pPr>
        <w:pStyle w:val="ListParagraph"/>
        <w:numPr>
          <w:ilvl w:val="0"/>
          <w:numId w:val="62"/>
        </w:numPr>
        <w:tabs>
          <w:tab w:val="left" w:pos="402"/>
        </w:tabs>
        <w:spacing w:before="1"/>
        <w:ind w:right="0"/>
        <w:rPr>
          <w:sz w:val="19"/>
        </w:rPr>
      </w:pPr>
      <w:r>
        <w:rPr>
          <w:w w:val="95"/>
          <w:sz w:val="19"/>
        </w:rPr>
        <w:t>simulation</w:t>
      </w:r>
      <w:r>
        <w:rPr>
          <w:spacing w:val="3"/>
          <w:w w:val="95"/>
          <w:sz w:val="19"/>
        </w:rPr>
        <w:t xml:space="preserve"> </w:t>
      </w:r>
      <w:r>
        <w:rPr>
          <w:w w:val="95"/>
          <w:sz w:val="19"/>
        </w:rPr>
        <w:t>models,</w:t>
      </w:r>
      <w:r>
        <w:rPr>
          <w:spacing w:val="3"/>
          <w:w w:val="95"/>
          <w:sz w:val="19"/>
        </w:rPr>
        <w:t xml:space="preserve"> </w:t>
      </w:r>
      <w:r>
        <w:rPr>
          <w:w w:val="95"/>
          <w:sz w:val="19"/>
        </w:rPr>
        <w:t>as</w:t>
      </w:r>
      <w:r>
        <w:rPr>
          <w:spacing w:val="3"/>
          <w:w w:val="95"/>
          <w:sz w:val="19"/>
        </w:rPr>
        <w:t xml:space="preserve"> </w:t>
      </w:r>
      <w:r>
        <w:rPr>
          <w:w w:val="95"/>
          <w:sz w:val="19"/>
        </w:rPr>
        <w:t>specified</w:t>
      </w:r>
      <w:r>
        <w:rPr>
          <w:spacing w:val="3"/>
          <w:w w:val="95"/>
          <w:sz w:val="19"/>
        </w:rPr>
        <w:t xml:space="preserve"> </w:t>
      </w:r>
      <w:r>
        <w:rPr>
          <w:w w:val="95"/>
          <w:sz w:val="19"/>
        </w:rPr>
        <w:t>in</w:t>
      </w:r>
      <w:r>
        <w:rPr>
          <w:spacing w:val="3"/>
          <w:w w:val="95"/>
          <w:sz w:val="19"/>
        </w:rPr>
        <w:t xml:space="preserve"> </w:t>
      </w:r>
      <w:r>
        <w:rPr>
          <w:w w:val="95"/>
          <w:sz w:val="19"/>
        </w:rPr>
        <w:t>Article</w:t>
      </w:r>
      <w:r>
        <w:rPr>
          <w:spacing w:val="4"/>
          <w:w w:val="95"/>
          <w:sz w:val="19"/>
        </w:rPr>
        <w:t xml:space="preserve"> </w:t>
      </w:r>
      <w:r>
        <w:rPr>
          <w:w w:val="95"/>
          <w:sz w:val="19"/>
        </w:rPr>
        <w:t>21</w:t>
      </w:r>
      <w:r>
        <w:rPr>
          <w:spacing w:val="2"/>
          <w:w w:val="95"/>
          <w:sz w:val="19"/>
        </w:rPr>
        <w:t xml:space="preserve"> </w:t>
      </w:r>
      <w:r>
        <w:rPr>
          <w:w w:val="95"/>
          <w:sz w:val="19"/>
        </w:rPr>
        <w:t>and</w:t>
      </w:r>
      <w:r>
        <w:rPr>
          <w:spacing w:val="4"/>
          <w:w w:val="95"/>
          <w:sz w:val="19"/>
        </w:rPr>
        <w:t xml:space="preserve"> </w:t>
      </w:r>
      <w:r>
        <w:rPr>
          <w:w w:val="95"/>
          <w:sz w:val="19"/>
        </w:rPr>
        <w:t>required</w:t>
      </w:r>
      <w:r>
        <w:rPr>
          <w:spacing w:val="3"/>
          <w:w w:val="95"/>
          <w:sz w:val="19"/>
        </w:rPr>
        <w:t xml:space="preserve"> </w:t>
      </w:r>
      <w:r>
        <w:rPr>
          <w:w w:val="95"/>
          <w:sz w:val="19"/>
        </w:rPr>
        <w:t>by</w:t>
      </w:r>
      <w:r>
        <w:rPr>
          <w:spacing w:val="1"/>
          <w:w w:val="95"/>
          <w:sz w:val="19"/>
        </w:rPr>
        <w:t xml:space="preserve"> </w:t>
      </w:r>
      <w:r>
        <w:rPr>
          <w:w w:val="95"/>
          <w:sz w:val="19"/>
        </w:rPr>
        <w:t>the</w:t>
      </w:r>
      <w:r>
        <w:rPr>
          <w:spacing w:val="2"/>
          <w:w w:val="95"/>
          <w:sz w:val="19"/>
        </w:rPr>
        <w:t xml:space="preserve"> </w:t>
      </w:r>
      <w:r>
        <w:rPr>
          <w:w w:val="95"/>
          <w:sz w:val="19"/>
        </w:rPr>
        <w:t>TSO;</w:t>
      </w:r>
    </w:p>
    <w:p w14:paraId="13A02756" w14:textId="77777777" w:rsidR="00343FF6" w:rsidRDefault="00343FF6">
      <w:pPr>
        <w:pStyle w:val="BodyText"/>
        <w:spacing w:before="5"/>
        <w:rPr>
          <w:sz w:val="20"/>
        </w:rPr>
      </w:pPr>
    </w:p>
    <w:p w14:paraId="0211B8A8" w14:textId="77777777" w:rsidR="00343FF6" w:rsidRDefault="00635E89">
      <w:pPr>
        <w:pStyle w:val="ListParagraph"/>
        <w:numPr>
          <w:ilvl w:val="0"/>
          <w:numId w:val="62"/>
        </w:numPr>
        <w:tabs>
          <w:tab w:val="left" w:pos="402"/>
        </w:tabs>
        <w:ind w:right="0"/>
        <w:rPr>
          <w:sz w:val="19"/>
        </w:rPr>
      </w:pPr>
      <w:r>
        <w:rPr>
          <w:w w:val="90"/>
          <w:sz w:val="19"/>
        </w:rPr>
        <w:t>studies</w:t>
      </w:r>
      <w:r>
        <w:rPr>
          <w:spacing w:val="22"/>
          <w:w w:val="90"/>
          <w:sz w:val="19"/>
        </w:rPr>
        <w:t xml:space="preserve"> </w:t>
      </w:r>
      <w:r>
        <w:rPr>
          <w:w w:val="90"/>
          <w:sz w:val="19"/>
        </w:rPr>
        <w:t>demonstrating</w:t>
      </w:r>
      <w:r>
        <w:rPr>
          <w:spacing w:val="21"/>
          <w:w w:val="90"/>
          <w:sz w:val="19"/>
        </w:rPr>
        <w:t xml:space="preserve"> </w:t>
      </w:r>
      <w:r>
        <w:rPr>
          <w:w w:val="90"/>
          <w:sz w:val="19"/>
        </w:rPr>
        <w:t>expected</w:t>
      </w:r>
      <w:r>
        <w:rPr>
          <w:spacing w:val="21"/>
          <w:w w:val="90"/>
          <w:sz w:val="19"/>
        </w:rPr>
        <w:t xml:space="preserve"> </w:t>
      </w:r>
      <w:r>
        <w:rPr>
          <w:w w:val="90"/>
          <w:sz w:val="19"/>
        </w:rPr>
        <w:t>steady-state</w:t>
      </w:r>
      <w:r>
        <w:rPr>
          <w:spacing w:val="21"/>
          <w:w w:val="90"/>
          <w:sz w:val="19"/>
        </w:rPr>
        <w:t xml:space="preserve"> </w:t>
      </w:r>
      <w:r>
        <w:rPr>
          <w:w w:val="90"/>
          <w:sz w:val="19"/>
        </w:rPr>
        <w:t>and</w:t>
      </w:r>
      <w:r>
        <w:rPr>
          <w:spacing w:val="24"/>
          <w:w w:val="90"/>
          <w:sz w:val="19"/>
        </w:rPr>
        <w:t xml:space="preserve"> </w:t>
      </w:r>
      <w:r>
        <w:rPr>
          <w:w w:val="90"/>
          <w:sz w:val="19"/>
        </w:rPr>
        <w:t>dynamic</w:t>
      </w:r>
      <w:r>
        <w:rPr>
          <w:spacing w:val="22"/>
          <w:w w:val="90"/>
          <w:sz w:val="19"/>
        </w:rPr>
        <w:t xml:space="preserve"> </w:t>
      </w:r>
      <w:r>
        <w:rPr>
          <w:w w:val="90"/>
          <w:sz w:val="19"/>
        </w:rPr>
        <w:t>performance</w:t>
      </w:r>
      <w:r>
        <w:rPr>
          <w:spacing w:val="23"/>
          <w:w w:val="90"/>
          <w:sz w:val="19"/>
        </w:rPr>
        <w:t xml:space="preserve"> </w:t>
      </w:r>
      <w:r>
        <w:rPr>
          <w:w w:val="90"/>
          <w:sz w:val="19"/>
        </w:rPr>
        <w:t>as</w:t>
      </w:r>
      <w:r>
        <w:rPr>
          <w:spacing w:val="22"/>
          <w:w w:val="90"/>
          <w:sz w:val="19"/>
        </w:rPr>
        <w:t xml:space="preserve"> </w:t>
      </w:r>
      <w:r>
        <w:rPr>
          <w:w w:val="90"/>
          <w:sz w:val="19"/>
        </w:rPr>
        <w:t>required</w:t>
      </w:r>
      <w:r>
        <w:rPr>
          <w:spacing w:val="25"/>
          <w:w w:val="90"/>
          <w:sz w:val="19"/>
        </w:rPr>
        <w:t xml:space="preserve"> </w:t>
      </w:r>
      <w:r>
        <w:rPr>
          <w:w w:val="90"/>
          <w:sz w:val="19"/>
        </w:rPr>
        <w:t>in</w:t>
      </w:r>
      <w:r>
        <w:rPr>
          <w:spacing w:val="23"/>
          <w:w w:val="90"/>
          <w:sz w:val="19"/>
        </w:rPr>
        <w:t xml:space="preserve"> </w:t>
      </w:r>
      <w:r>
        <w:rPr>
          <w:w w:val="90"/>
          <w:sz w:val="19"/>
        </w:rPr>
        <w:t>Articles</w:t>
      </w:r>
      <w:r>
        <w:rPr>
          <w:spacing w:val="24"/>
          <w:w w:val="90"/>
          <w:sz w:val="19"/>
        </w:rPr>
        <w:t xml:space="preserve"> </w:t>
      </w:r>
      <w:r>
        <w:rPr>
          <w:w w:val="90"/>
          <w:sz w:val="19"/>
        </w:rPr>
        <w:t>43,</w:t>
      </w:r>
      <w:r>
        <w:rPr>
          <w:spacing w:val="23"/>
          <w:w w:val="90"/>
          <w:sz w:val="19"/>
        </w:rPr>
        <w:t xml:space="preserve"> </w:t>
      </w:r>
      <w:r>
        <w:rPr>
          <w:w w:val="90"/>
          <w:sz w:val="19"/>
        </w:rPr>
        <w:t>46</w:t>
      </w:r>
      <w:r>
        <w:rPr>
          <w:spacing w:val="23"/>
          <w:w w:val="90"/>
          <w:sz w:val="19"/>
        </w:rPr>
        <w:t xml:space="preserve"> </w:t>
      </w:r>
      <w:r>
        <w:rPr>
          <w:w w:val="90"/>
          <w:sz w:val="19"/>
        </w:rPr>
        <w:t>and</w:t>
      </w:r>
      <w:r>
        <w:rPr>
          <w:spacing w:val="22"/>
          <w:w w:val="90"/>
          <w:sz w:val="19"/>
        </w:rPr>
        <w:t xml:space="preserve"> </w:t>
      </w:r>
      <w:r>
        <w:rPr>
          <w:w w:val="90"/>
          <w:sz w:val="19"/>
        </w:rPr>
        <w:t>47;</w:t>
      </w:r>
    </w:p>
    <w:p w14:paraId="7CE5B129" w14:textId="77777777" w:rsidR="00343FF6" w:rsidRDefault="00343FF6">
      <w:pPr>
        <w:pStyle w:val="BodyText"/>
        <w:spacing w:before="6"/>
        <w:rPr>
          <w:sz w:val="20"/>
        </w:rPr>
      </w:pPr>
    </w:p>
    <w:p w14:paraId="12CA7194" w14:textId="77777777" w:rsidR="00343FF6" w:rsidRDefault="00635E89">
      <w:pPr>
        <w:pStyle w:val="ListParagraph"/>
        <w:numPr>
          <w:ilvl w:val="0"/>
          <w:numId w:val="62"/>
        </w:numPr>
        <w:tabs>
          <w:tab w:val="left" w:pos="402"/>
        </w:tabs>
        <w:ind w:right="0"/>
        <w:rPr>
          <w:sz w:val="19"/>
        </w:rPr>
      </w:pPr>
      <w:r>
        <w:rPr>
          <w:w w:val="95"/>
          <w:sz w:val="19"/>
        </w:rPr>
        <w:t>details of</w:t>
      </w:r>
      <w:r>
        <w:rPr>
          <w:spacing w:val="1"/>
          <w:w w:val="95"/>
          <w:sz w:val="19"/>
        </w:rPr>
        <w:t xml:space="preserve"> </w:t>
      </w:r>
      <w:r>
        <w:rPr>
          <w:w w:val="95"/>
          <w:sz w:val="19"/>
        </w:rPr>
        <w:t>intended</w:t>
      </w:r>
      <w:r>
        <w:rPr>
          <w:spacing w:val="-1"/>
          <w:w w:val="95"/>
          <w:sz w:val="19"/>
        </w:rPr>
        <w:t xml:space="preserve"> </w:t>
      </w:r>
      <w:r>
        <w:rPr>
          <w:w w:val="95"/>
          <w:sz w:val="19"/>
        </w:rPr>
        <w:t>practical method</w:t>
      </w:r>
      <w:r>
        <w:rPr>
          <w:spacing w:val="1"/>
          <w:w w:val="95"/>
          <w:sz w:val="19"/>
        </w:rPr>
        <w:t xml:space="preserve"> </w:t>
      </w:r>
      <w:r>
        <w:rPr>
          <w:w w:val="95"/>
          <w:sz w:val="19"/>
        </w:rPr>
        <w:t xml:space="preserve">of completing </w:t>
      </w:r>
      <w:r>
        <w:rPr>
          <w:w w:val="95"/>
          <w:sz w:val="19"/>
        </w:rPr>
        <w:t>compliance</w:t>
      </w:r>
      <w:r>
        <w:rPr>
          <w:spacing w:val="1"/>
          <w:w w:val="95"/>
          <w:sz w:val="19"/>
        </w:rPr>
        <w:t xml:space="preserve"> </w:t>
      </w:r>
      <w:r>
        <w:rPr>
          <w:w w:val="95"/>
          <w:sz w:val="19"/>
        </w:rPr>
        <w:t>tests</w:t>
      </w:r>
      <w:r>
        <w:rPr>
          <w:spacing w:val="1"/>
          <w:w w:val="95"/>
          <w:sz w:val="19"/>
        </w:rPr>
        <w:t xml:space="preserve"> </w:t>
      </w:r>
      <w:r>
        <w:rPr>
          <w:w w:val="95"/>
          <w:sz w:val="19"/>
        </w:rPr>
        <w:t>according to</w:t>
      </w:r>
      <w:r>
        <w:rPr>
          <w:spacing w:val="-1"/>
          <w:w w:val="95"/>
          <w:sz w:val="19"/>
        </w:rPr>
        <w:t xml:space="preserve"> </w:t>
      </w:r>
      <w:r>
        <w:rPr>
          <w:w w:val="95"/>
          <w:sz w:val="19"/>
        </w:rPr>
        <w:t>Chapter 2</w:t>
      </w:r>
      <w:r>
        <w:rPr>
          <w:spacing w:val="1"/>
          <w:w w:val="95"/>
          <w:sz w:val="19"/>
        </w:rPr>
        <w:t xml:space="preserve"> </w:t>
      </w:r>
      <w:r>
        <w:rPr>
          <w:w w:val="95"/>
          <w:sz w:val="19"/>
        </w:rPr>
        <w:t>of Title IV.</w:t>
      </w:r>
    </w:p>
    <w:p w14:paraId="7B73F2BC" w14:textId="77777777" w:rsidR="00343FF6" w:rsidRDefault="00343FF6">
      <w:pPr>
        <w:pStyle w:val="BodyText"/>
        <w:spacing w:before="3"/>
        <w:rPr>
          <w:sz w:val="21"/>
        </w:rPr>
      </w:pPr>
    </w:p>
    <w:p w14:paraId="2A340A70" w14:textId="77777777" w:rsidR="00343FF6" w:rsidRDefault="00635E89">
      <w:pPr>
        <w:pStyle w:val="ListParagraph"/>
        <w:numPr>
          <w:ilvl w:val="0"/>
          <w:numId w:val="63"/>
        </w:numPr>
        <w:tabs>
          <w:tab w:val="left" w:pos="540"/>
        </w:tabs>
        <w:spacing w:line="228" w:lineRule="auto"/>
        <w:ind w:firstLine="0"/>
        <w:rPr>
          <w:sz w:val="19"/>
        </w:rPr>
      </w:pPr>
      <w:r>
        <w:rPr>
          <w:spacing w:val="-1"/>
          <w:w w:val="95"/>
          <w:sz w:val="19"/>
        </w:rPr>
        <w:t xml:space="preserve">The maximum period during which the transmission-connected demand </w:t>
      </w:r>
      <w:r>
        <w:rPr>
          <w:w w:val="95"/>
          <w:sz w:val="19"/>
        </w:rPr>
        <w:t>facility owner or transmission-connected</w:t>
      </w:r>
      <w:r>
        <w:rPr>
          <w:spacing w:val="1"/>
          <w:w w:val="95"/>
          <w:sz w:val="19"/>
        </w:rPr>
        <w:t xml:space="preserve"> </w:t>
      </w:r>
      <w:r>
        <w:rPr>
          <w:w w:val="95"/>
          <w:sz w:val="19"/>
        </w:rPr>
        <w:t>distribution</w:t>
      </w:r>
      <w:r>
        <w:rPr>
          <w:spacing w:val="32"/>
          <w:w w:val="95"/>
          <w:sz w:val="19"/>
        </w:rPr>
        <w:t xml:space="preserve"> </w:t>
      </w:r>
      <w:r>
        <w:rPr>
          <w:w w:val="95"/>
          <w:sz w:val="19"/>
        </w:rPr>
        <w:t>system</w:t>
      </w:r>
      <w:r>
        <w:rPr>
          <w:spacing w:val="31"/>
          <w:w w:val="95"/>
          <w:sz w:val="19"/>
        </w:rPr>
        <w:t xml:space="preserve"> </w:t>
      </w:r>
      <w:r>
        <w:rPr>
          <w:w w:val="95"/>
          <w:sz w:val="19"/>
        </w:rPr>
        <w:t>operator</w:t>
      </w:r>
      <w:r>
        <w:rPr>
          <w:spacing w:val="33"/>
          <w:w w:val="95"/>
          <w:sz w:val="19"/>
        </w:rPr>
        <w:t xml:space="preserve"> </w:t>
      </w:r>
      <w:r>
        <w:rPr>
          <w:w w:val="95"/>
          <w:sz w:val="19"/>
        </w:rPr>
        <w:t>may</w:t>
      </w:r>
      <w:r>
        <w:rPr>
          <w:spacing w:val="33"/>
          <w:w w:val="95"/>
          <w:sz w:val="19"/>
        </w:rPr>
        <w:t xml:space="preserve"> </w:t>
      </w:r>
      <w:r>
        <w:rPr>
          <w:w w:val="95"/>
          <w:sz w:val="19"/>
        </w:rPr>
        <w:t>maintain</w:t>
      </w:r>
      <w:r>
        <w:rPr>
          <w:spacing w:val="33"/>
          <w:w w:val="95"/>
          <w:sz w:val="19"/>
        </w:rPr>
        <w:t xml:space="preserve"> </w:t>
      </w:r>
      <w:r>
        <w:rPr>
          <w:w w:val="95"/>
          <w:sz w:val="19"/>
        </w:rPr>
        <w:t>ION</w:t>
      </w:r>
      <w:r>
        <w:rPr>
          <w:spacing w:val="32"/>
          <w:w w:val="95"/>
          <w:sz w:val="19"/>
        </w:rPr>
        <w:t xml:space="preserve"> </w:t>
      </w:r>
      <w:r>
        <w:rPr>
          <w:w w:val="95"/>
          <w:sz w:val="19"/>
        </w:rPr>
        <w:t>status</w:t>
      </w:r>
      <w:r>
        <w:rPr>
          <w:spacing w:val="33"/>
          <w:w w:val="95"/>
          <w:sz w:val="19"/>
        </w:rPr>
        <w:t xml:space="preserve"> </w:t>
      </w:r>
      <w:r>
        <w:rPr>
          <w:w w:val="95"/>
          <w:sz w:val="19"/>
        </w:rPr>
        <w:t>shall</w:t>
      </w:r>
      <w:r>
        <w:rPr>
          <w:spacing w:val="33"/>
          <w:w w:val="95"/>
          <w:sz w:val="19"/>
        </w:rPr>
        <w:t xml:space="preserve"> </w:t>
      </w:r>
      <w:r>
        <w:rPr>
          <w:w w:val="95"/>
          <w:sz w:val="19"/>
        </w:rPr>
        <w:t>be</w:t>
      </w:r>
      <w:r>
        <w:rPr>
          <w:spacing w:val="33"/>
          <w:w w:val="95"/>
          <w:sz w:val="19"/>
        </w:rPr>
        <w:t xml:space="preserve"> </w:t>
      </w:r>
      <w:r>
        <w:rPr>
          <w:w w:val="95"/>
          <w:sz w:val="19"/>
        </w:rPr>
        <w:t>24</w:t>
      </w:r>
      <w:r>
        <w:rPr>
          <w:spacing w:val="32"/>
          <w:w w:val="95"/>
          <w:sz w:val="19"/>
        </w:rPr>
        <w:t xml:space="preserve"> </w:t>
      </w:r>
      <w:r>
        <w:rPr>
          <w:w w:val="95"/>
          <w:sz w:val="19"/>
        </w:rPr>
        <w:t>months.</w:t>
      </w:r>
      <w:r>
        <w:rPr>
          <w:spacing w:val="33"/>
          <w:w w:val="95"/>
          <w:sz w:val="19"/>
        </w:rPr>
        <w:t xml:space="preserve"> </w:t>
      </w:r>
      <w:r>
        <w:rPr>
          <w:w w:val="95"/>
          <w:sz w:val="19"/>
        </w:rPr>
        <w:t>The</w:t>
      </w:r>
      <w:r>
        <w:rPr>
          <w:spacing w:val="32"/>
          <w:w w:val="95"/>
          <w:sz w:val="19"/>
        </w:rPr>
        <w:t xml:space="preserve"> </w:t>
      </w:r>
      <w:r>
        <w:rPr>
          <w:w w:val="95"/>
          <w:sz w:val="19"/>
        </w:rPr>
        <w:t>relevant</w:t>
      </w:r>
      <w:r>
        <w:rPr>
          <w:spacing w:val="33"/>
          <w:w w:val="95"/>
          <w:sz w:val="19"/>
        </w:rPr>
        <w:t xml:space="preserve"> </w:t>
      </w:r>
      <w:r>
        <w:rPr>
          <w:w w:val="95"/>
          <w:sz w:val="19"/>
        </w:rPr>
        <w:t>TSO</w:t>
      </w:r>
      <w:r>
        <w:rPr>
          <w:spacing w:val="31"/>
          <w:w w:val="95"/>
          <w:sz w:val="19"/>
        </w:rPr>
        <w:t xml:space="preserve"> </w:t>
      </w:r>
      <w:r>
        <w:rPr>
          <w:w w:val="95"/>
          <w:sz w:val="19"/>
        </w:rPr>
        <w:t>is</w:t>
      </w:r>
      <w:r>
        <w:rPr>
          <w:spacing w:val="33"/>
          <w:w w:val="95"/>
          <w:sz w:val="19"/>
        </w:rPr>
        <w:t xml:space="preserve"> </w:t>
      </w:r>
      <w:r>
        <w:rPr>
          <w:w w:val="95"/>
          <w:sz w:val="19"/>
        </w:rPr>
        <w:t>en</w:t>
      </w:r>
      <w:r>
        <w:rPr>
          <w:w w:val="95"/>
          <w:sz w:val="19"/>
        </w:rPr>
        <w:t>titled</w:t>
      </w:r>
      <w:r>
        <w:rPr>
          <w:spacing w:val="32"/>
          <w:w w:val="95"/>
          <w:sz w:val="19"/>
        </w:rPr>
        <w:t xml:space="preserve"> </w:t>
      </w:r>
      <w:r>
        <w:rPr>
          <w:w w:val="95"/>
          <w:sz w:val="19"/>
        </w:rPr>
        <w:t>to</w:t>
      </w:r>
      <w:r>
        <w:rPr>
          <w:spacing w:val="31"/>
          <w:w w:val="95"/>
          <w:sz w:val="19"/>
        </w:rPr>
        <w:t xml:space="preserve"> </w:t>
      </w:r>
      <w:r>
        <w:rPr>
          <w:w w:val="95"/>
          <w:sz w:val="19"/>
        </w:rPr>
        <w:t>specify</w:t>
      </w:r>
      <w:r>
        <w:rPr>
          <w:spacing w:val="-38"/>
          <w:w w:val="95"/>
          <w:sz w:val="19"/>
        </w:rPr>
        <w:t xml:space="preserve"> </w:t>
      </w:r>
      <w:r>
        <w:rPr>
          <w:w w:val="95"/>
          <w:sz w:val="19"/>
        </w:rPr>
        <w:t>a shorter ION validity period. An extension of the ION shall be granted only if the transmission-connected demand</w:t>
      </w:r>
      <w:r>
        <w:rPr>
          <w:spacing w:val="1"/>
          <w:w w:val="95"/>
          <w:sz w:val="19"/>
        </w:rPr>
        <w:t xml:space="preserve"> </w:t>
      </w:r>
      <w:r>
        <w:rPr>
          <w:w w:val="95"/>
          <w:sz w:val="19"/>
        </w:rPr>
        <w:t>facility owner or</w:t>
      </w:r>
      <w:r>
        <w:rPr>
          <w:spacing w:val="1"/>
          <w:w w:val="95"/>
          <w:sz w:val="19"/>
        </w:rPr>
        <w:t xml:space="preserve"> </w:t>
      </w:r>
      <w:r>
        <w:rPr>
          <w:w w:val="95"/>
          <w:sz w:val="19"/>
        </w:rPr>
        <w:t>transmission-connected distribution system operator has made substantial progress towards full</w:t>
      </w:r>
      <w:r>
        <w:rPr>
          <w:spacing w:val="1"/>
          <w:w w:val="95"/>
          <w:sz w:val="19"/>
        </w:rPr>
        <w:t xml:space="preserve"> </w:t>
      </w:r>
      <w:r>
        <w:rPr>
          <w:sz w:val="19"/>
        </w:rPr>
        <w:t>compliance.</w:t>
      </w:r>
      <w:r>
        <w:rPr>
          <w:spacing w:val="2"/>
          <w:sz w:val="19"/>
        </w:rPr>
        <w:t xml:space="preserve"> </w:t>
      </w:r>
      <w:r>
        <w:rPr>
          <w:sz w:val="19"/>
        </w:rPr>
        <w:t>Outstanding</w:t>
      </w:r>
      <w:r>
        <w:rPr>
          <w:spacing w:val="2"/>
          <w:sz w:val="19"/>
        </w:rPr>
        <w:t xml:space="preserve"> </w:t>
      </w:r>
      <w:r>
        <w:rPr>
          <w:sz w:val="19"/>
        </w:rPr>
        <w:t>issues</w:t>
      </w:r>
      <w:r>
        <w:rPr>
          <w:spacing w:val="2"/>
          <w:sz w:val="19"/>
        </w:rPr>
        <w:t xml:space="preserve"> </w:t>
      </w:r>
      <w:r>
        <w:rPr>
          <w:sz w:val="19"/>
        </w:rPr>
        <w:t>shall</w:t>
      </w:r>
      <w:r>
        <w:rPr>
          <w:spacing w:val="3"/>
          <w:sz w:val="19"/>
        </w:rPr>
        <w:t xml:space="preserve"> </w:t>
      </w:r>
      <w:r>
        <w:rPr>
          <w:sz w:val="19"/>
        </w:rPr>
        <w:t>be</w:t>
      </w:r>
      <w:r>
        <w:rPr>
          <w:spacing w:val="2"/>
          <w:sz w:val="19"/>
        </w:rPr>
        <w:t xml:space="preserve"> </w:t>
      </w:r>
      <w:r>
        <w:rPr>
          <w:sz w:val="19"/>
        </w:rPr>
        <w:t>clearly</w:t>
      </w:r>
      <w:r>
        <w:rPr>
          <w:spacing w:val="2"/>
          <w:sz w:val="19"/>
        </w:rPr>
        <w:t xml:space="preserve"> </w:t>
      </w:r>
      <w:r>
        <w:rPr>
          <w:sz w:val="19"/>
        </w:rPr>
        <w:t>identified</w:t>
      </w:r>
      <w:r>
        <w:rPr>
          <w:spacing w:val="2"/>
          <w:sz w:val="19"/>
        </w:rPr>
        <w:t xml:space="preserve"> </w:t>
      </w:r>
      <w:r>
        <w:rPr>
          <w:sz w:val="19"/>
        </w:rPr>
        <w:t>at</w:t>
      </w:r>
      <w:r>
        <w:rPr>
          <w:spacing w:val="3"/>
          <w:sz w:val="19"/>
        </w:rPr>
        <w:t xml:space="preserve"> </w:t>
      </w:r>
      <w:r>
        <w:rPr>
          <w:sz w:val="19"/>
        </w:rPr>
        <w:t>the</w:t>
      </w:r>
      <w:r>
        <w:rPr>
          <w:spacing w:val="2"/>
          <w:sz w:val="19"/>
        </w:rPr>
        <w:t xml:space="preserve"> </w:t>
      </w:r>
      <w:r>
        <w:rPr>
          <w:sz w:val="19"/>
        </w:rPr>
        <w:t>time</w:t>
      </w:r>
      <w:r>
        <w:rPr>
          <w:spacing w:val="3"/>
          <w:sz w:val="19"/>
        </w:rPr>
        <w:t xml:space="preserve"> </w:t>
      </w:r>
      <w:r>
        <w:rPr>
          <w:sz w:val="19"/>
        </w:rPr>
        <w:t>of</w:t>
      </w:r>
      <w:r>
        <w:rPr>
          <w:spacing w:val="2"/>
          <w:sz w:val="19"/>
        </w:rPr>
        <w:t xml:space="preserve"> </w:t>
      </w:r>
      <w:r>
        <w:rPr>
          <w:sz w:val="19"/>
        </w:rPr>
        <w:t>requesting extension.</w:t>
      </w:r>
    </w:p>
    <w:p w14:paraId="29813325" w14:textId="77777777" w:rsidR="00343FF6" w:rsidRDefault="00343FF6">
      <w:pPr>
        <w:pStyle w:val="BodyText"/>
        <w:spacing w:before="1"/>
        <w:rPr>
          <w:sz w:val="32"/>
        </w:rPr>
      </w:pPr>
    </w:p>
    <w:p w14:paraId="5C93DEB8" w14:textId="77777777" w:rsidR="00343FF6" w:rsidRDefault="00635E89">
      <w:pPr>
        <w:pStyle w:val="ListParagraph"/>
        <w:numPr>
          <w:ilvl w:val="0"/>
          <w:numId w:val="63"/>
        </w:numPr>
        <w:tabs>
          <w:tab w:val="left" w:pos="540"/>
        </w:tabs>
        <w:spacing w:line="228" w:lineRule="auto"/>
        <w:ind w:right="124" w:firstLine="0"/>
        <w:rPr>
          <w:sz w:val="19"/>
        </w:rPr>
      </w:pPr>
      <w:r>
        <w:rPr>
          <w:w w:val="95"/>
          <w:sz w:val="19"/>
        </w:rPr>
        <w:t>An extension of the period during which the transmission-connected demand facility owner or transmission-</w:t>
      </w:r>
      <w:r>
        <w:rPr>
          <w:spacing w:val="1"/>
          <w:w w:val="95"/>
          <w:sz w:val="19"/>
        </w:rPr>
        <w:t xml:space="preserve"> </w:t>
      </w:r>
      <w:r>
        <w:rPr>
          <w:spacing w:val="-1"/>
          <w:w w:val="95"/>
          <w:sz w:val="19"/>
        </w:rPr>
        <w:t xml:space="preserve">connected distribution </w:t>
      </w:r>
      <w:r>
        <w:rPr>
          <w:w w:val="95"/>
          <w:sz w:val="19"/>
        </w:rPr>
        <w:t xml:space="preserve">system operator may maintain ION status, </w:t>
      </w:r>
      <w:r>
        <w:rPr>
          <w:w w:val="95"/>
          <w:sz w:val="19"/>
        </w:rPr>
        <w:t>beyond the period established in paragraph 4, may be</w:t>
      </w:r>
      <w:r>
        <w:rPr>
          <w:spacing w:val="-37"/>
          <w:w w:val="95"/>
          <w:sz w:val="19"/>
        </w:rPr>
        <w:t xml:space="preserve"> </w:t>
      </w:r>
      <w:r>
        <w:rPr>
          <w:w w:val="95"/>
          <w:sz w:val="19"/>
        </w:rPr>
        <w:t>granted if a request for a derogation is made to the relevant TSO before the expiry of that period in accordance with the</w:t>
      </w:r>
      <w:r>
        <w:rPr>
          <w:spacing w:val="1"/>
          <w:w w:val="95"/>
          <w:sz w:val="19"/>
        </w:rPr>
        <w:t xml:space="preserve"> </w:t>
      </w:r>
      <w:r>
        <w:rPr>
          <w:sz w:val="19"/>
        </w:rPr>
        <w:t>derogation</w:t>
      </w:r>
      <w:r>
        <w:rPr>
          <w:spacing w:val="10"/>
          <w:sz w:val="19"/>
        </w:rPr>
        <w:t xml:space="preserve"> </w:t>
      </w:r>
      <w:r>
        <w:rPr>
          <w:sz w:val="19"/>
        </w:rPr>
        <w:t>procedure</w:t>
      </w:r>
      <w:r>
        <w:rPr>
          <w:spacing w:val="12"/>
          <w:sz w:val="19"/>
        </w:rPr>
        <w:t xml:space="preserve"> </w:t>
      </w:r>
      <w:r>
        <w:rPr>
          <w:sz w:val="19"/>
        </w:rPr>
        <w:t>laid</w:t>
      </w:r>
      <w:r>
        <w:rPr>
          <w:spacing w:val="13"/>
          <w:sz w:val="19"/>
        </w:rPr>
        <w:t xml:space="preserve"> </w:t>
      </w:r>
      <w:r>
        <w:rPr>
          <w:sz w:val="19"/>
        </w:rPr>
        <w:t>down</w:t>
      </w:r>
      <w:r>
        <w:rPr>
          <w:spacing w:val="12"/>
          <w:sz w:val="19"/>
        </w:rPr>
        <w:t xml:space="preserve"> </w:t>
      </w:r>
      <w:r>
        <w:rPr>
          <w:sz w:val="19"/>
        </w:rPr>
        <w:t>in</w:t>
      </w:r>
      <w:r>
        <w:rPr>
          <w:spacing w:val="13"/>
          <w:sz w:val="19"/>
        </w:rPr>
        <w:t xml:space="preserve"> </w:t>
      </w:r>
      <w:r>
        <w:rPr>
          <w:sz w:val="19"/>
        </w:rPr>
        <w:t>Article</w:t>
      </w:r>
      <w:r>
        <w:rPr>
          <w:spacing w:val="13"/>
          <w:sz w:val="19"/>
        </w:rPr>
        <w:t xml:space="preserve"> </w:t>
      </w:r>
      <w:r>
        <w:rPr>
          <w:sz w:val="19"/>
        </w:rPr>
        <w:t>50.</w:t>
      </w:r>
    </w:p>
    <w:p w14:paraId="2FD40F3D" w14:textId="77777777" w:rsidR="00343FF6" w:rsidRDefault="00343FF6">
      <w:pPr>
        <w:pStyle w:val="BodyText"/>
        <w:rPr>
          <w:sz w:val="22"/>
        </w:rPr>
      </w:pPr>
    </w:p>
    <w:p w14:paraId="75595B31" w14:textId="77777777" w:rsidR="00343FF6" w:rsidRDefault="00343FF6">
      <w:pPr>
        <w:pStyle w:val="BodyText"/>
        <w:rPr>
          <w:sz w:val="22"/>
        </w:rPr>
      </w:pPr>
    </w:p>
    <w:p w14:paraId="000C644F" w14:textId="77777777" w:rsidR="00343FF6" w:rsidRDefault="00343FF6">
      <w:pPr>
        <w:pStyle w:val="BodyText"/>
        <w:spacing w:before="7"/>
      </w:pPr>
    </w:p>
    <w:p w14:paraId="7670E7C3"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25</w:t>
      </w:r>
    </w:p>
    <w:p w14:paraId="64782577" w14:textId="77777777" w:rsidR="00343FF6" w:rsidRDefault="00343FF6">
      <w:pPr>
        <w:pStyle w:val="BodyText"/>
        <w:spacing w:before="5"/>
        <w:rPr>
          <w:i/>
          <w:sz w:val="31"/>
        </w:rPr>
      </w:pPr>
    </w:p>
    <w:p w14:paraId="704236FF" w14:textId="77777777" w:rsidR="00343FF6" w:rsidRDefault="00635E89">
      <w:pPr>
        <w:pStyle w:val="Heading1"/>
        <w:ind w:left="617"/>
      </w:pPr>
      <w:r>
        <w:rPr>
          <w:w w:val="95"/>
        </w:rPr>
        <w:t>Final</w:t>
      </w:r>
      <w:r>
        <w:rPr>
          <w:spacing w:val="-3"/>
          <w:w w:val="95"/>
        </w:rPr>
        <w:t xml:space="preserve"> </w:t>
      </w:r>
      <w:r>
        <w:rPr>
          <w:w w:val="95"/>
        </w:rPr>
        <w:t>operational</w:t>
      </w:r>
      <w:r>
        <w:rPr>
          <w:spacing w:val="-4"/>
          <w:w w:val="95"/>
        </w:rPr>
        <w:t xml:space="preserve"> </w:t>
      </w:r>
      <w:r>
        <w:rPr>
          <w:w w:val="95"/>
        </w:rPr>
        <w:t>notification</w:t>
      </w:r>
    </w:p>
    <w:p w14:paraId="3744BCA3" w14:textId="77777777" w:rsidR="00343FF6" w:rsidRDefault="00343FF6">
      <w:pPr>
        <w:pStyle w:val="BodyText"/>
        <w:spacing w:before="5"/>
        <w:rPr>
          <w:rFonts w:ascii="Book Antiqua"/>
          <w:b/>
          <w:sz w:val="30"/>
        </w:rPr>
      </w:pPr>
    </w:p>
    <w:p w14:paraId="6305978C" w14:textId="77777777" w:rsidR="00343FF6" w:rsidRDefault="00635E89">
      <w:pPr>
        <w:pStyle w:val="ListParagraph"/>
        <w:numPr>
          <w:ilvl w:val="0"/>
          <w:numId w:val="61"/>
        </w:numPr>
        <w:tabs>
          <w:tab w:val="left" w:pos="540"/>
        </w:tabs>
        <w:spacing w:line="228" w:lineRule="auto"/>
        <w:ind w:right="124" w:firstLine="0"/>
        <w:rPr>
          <w:sz w:val="19"/>
        </w:rPr>
      </w:pPr>
      <w:r>
        <w:rPr>
          <w:w w:val="95"/>
          <w:sz w:val="19"/>
        </w:rPr>
        <w:t>A FON shall entitle the transmission-connected demand facility owner or transmission-connected distribution</w:t>
      </w:r>
      <w:r>
        <w:rPr>
          <w:spacing w:val="1"/>
          <w:w w:val="95"/>
          <w:sz w:val="19"/>
        </w:rPr>
        <w:t xml:space="preserve"> </w:t>
      </w:r>
      <w:r>
        <w:rPr>
          <w:w w:val="90"/>
          <w:sz w:val="19"/>
        </w:rPr>
        <w:t>system</w:t>
      </w:r>
      <w:r>
        <w:rPr>
          <w:spacing w:val="1"/>
          <w:w w:val="90"/>
          <w:sz w:val="19"/>
        </w:rPr>
        <w:t xml:space="preserve"> </w:t>
      </w:r>
      <w:r>
        <w:rPr>
          <w:w w:val="90"/>
          <w:sz w:val="19"/>
        </w:rPr>
        <w:t>operator</w:t>
      </w:r>
      <w:r>
        <w:rPr>
          <w:spacing w:val="1"/>
          <w:w w:val="90"/>
          <w:sz w:val="19"/>
        </w:rPr>
        <w:t xml:space="preserve"> </w:t>
      </w:r>
      <w:r>
        <w:rPr>
          <w:w w:val="90"/>
          <w:sz w:val="19"/>
        </w:rPr>
        <w:t>to</w:t>
      </w:r>
      <w:r>
        <w:rPr>
          <w:spacing w:val="1"/>
          <w:w w:val="90"/>
          <w:sz w:val="19"/>
        </w:rPr>
        <w:t xml:space="preserve"> </w:t>
      </w:r>
      <w:r>
        <w:rPr>
          <w:w w:val="90"/>
          <w:sz w:val="19"/>
        </w:rPr>
        <w:t>operate</w:t>
      </w:r>
      <w:r>
        <w:rPr>
          <w:spacing w:val="33"/>
          <w:sz w:val="19"/>
        </w:rPr>
        <w:t xml:space="preserve"> </w:t>
      </w:r>
      <w:r>
        <w:rPr>
          <w:w w:val="90"/>
          <w:sz w:val="19"/>
        </w:rPr>
        <w:t>the</w:t>
      </w:r>
      <w:r>
        <w:rPr>
          <w:spacing w:val="33"/>
          <w:sz w:val="19"/>
        </w:rPr>
        <w:t xml:space="preserve"> </w:t>
      </w:r>
      <w:r>
        <w:rPr>
          <w:w w:val="90"/>
          <w:sz w:val="19"/>
        </w:rPr>
        <w:t>transmission-connected</w:t>
      </w:r>
      <w:r>
        <w:rPr>
          <w:spacing w:val="34"/>
          <w:sz w:val="19"/>
        </w:rPr>
        <w:t xml:space="preserve"> </w:t>
      </w:r>
      <w:r>
        <w:rPr>
          <w:w w:val="90"/>
          <w:sz w:val="19"/>
        </w:rPr>
        <w:t>demand</w:t>
      </w:r>
      <w:r>
        <w:rPr>
          <w:spacing w:val="33"/>
          <w:sz w:val="19"/>
        </w:rPr>
        <w:t xml:space="preserve"> </w:t>
      </w:r>
      <w:r>
        <w:rPr>
          <w:w w:val="90"/>
          <w:sz w:val="19"/>
        </w:rPr>
        <w:t>facility,</w:t>
      </w:r>
      <w:r>
        <w:rPr>
          <w:spacing w:val="34"/>
          <w:sz w:val="19"/>
        </w:rPr>
        <w:t xml:space="preserve"> </w:t>
      </w:r>
      <w:r>
        <w:rPr>
          <w:w w:val="90"/>
          <w:sz w:val="19"/>
        </w:rPr>
        <w:t>the</w:t>
      </w:r>
      <w:r>
        <w:rPr>
          <w:spacing w:val="33"/>
          <w:sz w:val="19"/>
        </w:rPr>
        <w:t xml:space="preserve"> </w:t>
      </w:r>
      <w:r>
        <w:rPr>
          <w:w w:val="90"/>
          <w:sz w:val="19"/>
        </w:rPr>
        <w:t>transmission-connected</w:t>
      </w:r>
      <w:r>
        <w:rPr>
          <w:spacing w:val="34"/>
          <w:sz w:val="19"/>
        </w:rPr>
        <w:t xml:space="preserve"> </w:t>
      </w:r>
      <w:r>
        <w:rPr>
          <w:w w:val="90"/>
          <w:sz w:val="19"/>
        </w:rPr>
        <w:t>distribution</w:t>
      </w:r>
      <w:r>
        <w:rPr>
          <w:spacing w:val="33"/>
          <w:sz w:val="19"/>
        </w:rPr>
        <w:t xml:space="preserve"> </w:t>
      </w:r>
      <w:r>
        <w:rPr>
          <w:w w:val="90"/>
          <w:sz w:val="19"/>
        </w:rPr>
        <w:t>facility</w:t>
      </w:r>
      <w:r>
        <w:rPr>
          <w:spacing w:val="-35"/>
          <w:w w:val="90"/>
          <w:sz w:val="19"/>
        </w:rPr>
        <w:t xml:space="preserve"> </w:t>
      </w:r>
      <w:r>
        <w:rPr>
          <w:sz w:val="19"/>
        </w:rPr>
        <w:t>or</w:t>
      </w:r>
      <w:r>
        <w:rPr>
          <w:spacing w:val="12"/>
          <w:sz w:val="19"/>
        </w:rPr>
        <w:t xml:space="preserve"> </w:t>
      </w:r>
      <w:r>
        <w:rPr>
          <w:sz w:val="19"/>
        </w:rPr>
        <w:t>the</w:t>
      </w:r>
      <w:r>
        <w:rPr>
          <w:spacing w:val="7"/>
          <w:sz w:val="19"/>
        </w:rPr>
        <w:t xml:space="preserve"> </w:t>
      </w:r>
      <w:r>
        <w:rPr>
          <w:sz w:val="19"/>
        </w:rPr>
        <w:t>transmission-connected</w:t>
      </w:r>
      <w:r>
        <w:rPr>
          <w:spacing w:val="7"/>
          <w:sz w:val="19"/>
        </w:rPr>
        <w:t xml:space="preserve"> </w:t>
      </w:r>
      <w:r>
        <w:rPr>
          <w:sz w:val="19"/>
        </w:rPr>
        <w:t>distribution</w:t>
      </w:r>
      <w:r>
        <w:rPr>
          <w:spacing w:val="7"/>
          <w:sz w:val="19"/>
        </w:rPr>
        <w:t xml:space="preserve"> </w:t>
      </w:r>
      <w:r>
        <w:rPr>
          <w:sz w:val="19"/>
        </w:rPr>
        <w:t>system</w:t>
      </w:r>
      <w:r>
        <w:rPr>
          <w:spacing w:val="8"/>
          <w:sz w:val="19"/>
        </w:rPr>
        <w:t xml:space="preserve"> </w:t>
      </w:r>
      <w:r>
        <w:rPr>
          <w:sz w:val="19"/>
        </w:rPr>
        <w:t>by</w:t>
      </w:r>
      <w:r>
        <w:rPr>
          <w:spacing w:val="5"/>
          <w:sz w:val="19"/>
        </w:rPr>
        <w:t xml:space="preserve"> </w:t>
      </w:r>
      <w:r>
        <w:rPr>
          <w:sz w:val="19"/>
        </w:rPr>
        <w:t>using</w:t>
      </w:r>
      <w:r>
        <w:rPr>
          <w:spacing w:val="6"/>
          <w:sz w:val="19"/>
        </w:rPr>
        <w:t xml:space="preserve"> </w:t>
      </w:r>
      <w:r>
        <w:rPr>
          <w:sz w:val="19"/>
        </w:rPr>
        <w:t>the</w:t>
      </w:r>
      <w:r>
        <w:rPr>
          <w:spacing w:val="7"/>
          <w:sz w:val="19"/>
        </w:rPr>
        <w:t xml:space="preserve"> </w:t>
      </w:r>
      <w:r>
        <w:rPr>
          <w:sz w:val="19"/>
        </w:rPr>
        <w:t>grid</w:t>
      </w:r>
      <w:r>
        <w:rPr>
          <w:spacing w:val="7"/>
          <w:sz w:val="19"/>
        </w:rPr>
        <w:t xml:space="preserve"> </w:t>
      </w:r>
      <w:r>
        <w:rPr>
          <w:sz w:val="19"/>
        </w:rPr>
        <w:t>connection.</w:t>
      </w:r>
    </w:p>
    <w:p w14:paraId="6893C9FF" w14:textId="77777777" w:rsidR="00343FF6" w:rsidRDefault="00343FF6">
      <w:pPr>
        <w:pStyle w:val="BodyText"/>
        <w:spacing w:before="3"/>
        <w:rPr>
          <w:sz w:val="32"/>
        </w:rPr>
      </w:pPr>
    </w:p>
    <w:p w14:paraId="08B92A4F" w14:textId="77777777" w:rsidR="00343FF6" w:rsidRDefault="00635E89">
      <w:pPr>
        <w:pStyle w:val="ListParagraph"/>
        <w:numPr>
          <w:ilvl w:val="0"/>
          <w:numId w:val="61"/>
        </w:numPr>
        <w:tabs>
          <w:tab w:val="left" w:pos="540"/>
        </w:tabs>
        <w:spacing w:line="228" w:lineRule="auto"/>
        <w:ind w:firstLine="0"/>
        <w:rPr>
          <w:sz w:val="19"/>
        </w:rPr>
      </w:pPr>
      <w:r>
        <w:rPr>
          <w:w w:val="95"/>
          <w:sz w:val="19"/>
        </w:rPr>
        <w:t>A FON shall be issued by the relevant TSO, upon prior removal of all incompatibilities identified for the purposes</w:t>
      </w:r>
      <w:r>
        <w:rPr>
          <w:spacing w:val="1"/>
          <w:w w:val="95"/>
          <w:sz w:val="19"/>
        </w:rPr>
        <w:t xml:space="preserve"> </w:t>
      </w:r>
      <w:r>
        <w:rPr>
          <w:w w:val="95"/>
          <w:sz w:val="19"/>
        </w:rPr>
        <w:t>of</w:t>
      </w:r>
      <w:r>
        <w:rPr>
          <w:spacing w:val="10"/>
          <w:w w:val="95"/>
          <w:sz w:val="19"/>
        </w:rPr>
        <w:t xml:space="preserve"> </w:t>
      </w:r>
      <w:r>
        <w:rPr>
          <w:w w:val="95"/>
          <w:sz w:val="19"/>
        </w:rPr>
        <w:t>the</w:t>
      </w:r>
      <w:r>
        <w:rPr>
          <w:spacing w:val="7"/>
          <w:w w:val="95"/>
          <w:sz w:val="19"/>
        </w:rPr>
        <w:t xml:space="preserve"> </w:t>
      </w:r>
      <w:r>
        <w:rPr>
          <w:w w:val="95"/>
          <w:sz w:val="19"/>
        </w:rPr>
        <w:t>ION</w:t>
      </w:r>
      <w:r>
        <w:rPr>
          <w:spacing w:val="6"/>
          <w:w w:val="95"/>
          <w:sz w:val="19"/>
        </w:rPr>
        <w:t xml:space="preserve"> </w:t>
      </w:r>
      <w:r>
        <w:rPr>
          <w:w w:val="95"/>
          <w:sz w:val="19"/>
        </w:rPr>
        <w:t>status</w:t>
      </w:r>
      <w:r>
        <w:rPr>
          <w:spacing w:val="7"/>
          <w:w w:val="95"/>
          <w:sz w:val="19"/>
        </w:rPr>
        <w:t xml:space="preserve"> </w:t>
      </w:r>
      <w:r>
        <w:rPr>
          <w:w w:val="95"/>
          <w:sz w:val="19"/>
        </w:rPr>
        <w:t>and</w:t>
      </w:r>
      <w:r>
        <w:rPr>
          <w:spacing w:val="7"/>
          <w:w w:val="95"/>
          <w:sz w:val="19"/>
        </w:rPr>
        <w:t xml:space="preserve"> </w:t>
      </w:r>
      <w:r>
        <w:rPr>
          <w:w w:val="95"/>
          <w:sz w:val="19"/>
        </w:rPr>
        <w:t>subject</w:t>
      </w:r>
      <w:r>
        <w:rPr>
          <w:spacing w:val="7"/>
          <w:w w:val="95"/>
          <w:sz w:val="19"/>
        </w:rPr>
        <w:t xml:space="preserve"> </w:t>
      </w:r>
      <w:r>
        <w:rPr>
          <w:w w:val="95"/>
          <w:sz w:val="19"/>
        </w:rPr>
        <w:t>to</w:t>
      </w:r>
      <w:r>
        <w:rPr>
          <w:spacing w:val="5"/>
          <w:w w:val="95"/>
          <w:sz w:val="19"/>
        </w:rPr>
        <w:t xml:space="preserve"> </w:t>
      </w:r>
      <w:r>
        <w:rPr>
          <w:w w:val="95"/>
          <w:sz w:val="19"/>
        </w:rPr>
        <w:t>the</w:t>
      </w:r>
      <w:r>
        <w:rPr>
          <w:spacing w:val="7"/>
          <w:w w:val="95"/>
          <w:sz w:val="19"/>
        </w:rPr>
        <w:t xml:space="preserve"> </w:t>
      </w:r>
      <w:r>
        <w:rPr>
          <w:w w:val="95"/>
          <w:sz w:val="19"/>
        </w:rPr>
        <w:t>completion</w:t>
      </w:r>
      <w:r>
        <w:rPr>
          <w:spacing w:val="5"/>
          <w:w w:val="95"/>
          <w:sz w:val="19"/>
        </w:rPr>
        <w:t xml:space="preserve"> </w:t>
      </w:r>
      <w:r>
        <w:rPr>
          <w:w w:val="95"/>
          <w:sz w:val="19"/>
        </w:rPr>
        <w:t>of</w:t>
      </w:r>
      <w:r>
        <w:rPr>
          <w:spacing w:val="10"/>
          <w:w w:val="95"/>
          <w:sz w:val="19"/>
        </w:rPr>
        <w:t xml:space="preserve"> </w:t>
      </w:r>
      <w:r>
        <w:rPr>
          <w:w w:val="95"/>
          <w:sz w:val="19"/>
        </w:rPr>
        <w:t>the</w:t>
      </w:r>
      <w:r>
        <w:rPr>
          <w:spacing w:val="7"/>
          <w:w w:val="95"/>
          <w:sz w:val="19"/>
        </w:rPr>
        <w:t xml:space="preserve"> </w:t>
      </w:r>
      <w:r>
        <w:rPr>
          <w:w w:val="95"/>
          <w:sz w:val="19"/>
        </w:rPr>
        <w:t>data</w:t>
      </w:r>
      <w:r>
        <w:rPr>
          <w:spacing w:val="6"/>
          <w:w w:val="95"/>
          <w:sz w:val="19"/>
        </w:rPr>
        <w:t xml:space="preserve"> </w:t>
      </w:r>
      <w:r>
        <w:rPr>
          <w:w w:val="95"/>
          <w:sz w:val="19"/>
        </w:rPr>
        <w:t>and</w:t>
      </w:r>
      <w:r>
        <w:rPr>
          <w:spacing w:val="8"/>
          <w:w w:val="95"/>
          <w:sz w:val="19"/>
        </w:rPr>
        <w:t xml:space="preserve"> </w:t>
      </w:r>
      <w:r>
        <w:rPr>
          <w:w w:val="95"/>
          <w:sz w:val="19"/>
        </w:rPr>
        <w:t>study</w:t>
      </w:r>
      <w:r>
        <w:rPr>
          <w:spacing w:val="7"/>
          <w:w w:val="95"/>
          <w:sz w:val="19"/>
        </w:rPr>
        <w:t xml:space="preserve"> </w:t>
      </w:r>
      <w:r>
        <w:rPr>
          <w:w w:val="95"/>
          <w:sz w:val="19"/>
        </w:rPr>
        <w:t>review</w:t>
      </w:r>
      <w:r>
        <w:rPr>
          <w:spacing w:val="7"/>
          <w:w w:val="95"/>
          <w:sz w:val="19"/>
        </w:rPr>
        <w:t xml:space="preserve"> </w:t>
      </w:r>
      <w:r>
        <w:rPr>
          <w:w w:val="95"/>
          <w:sz w:val="19"/>
        </w:rPr>
        <w:t>process</w:t>
      </w:r>
      <w:r>
        <w:rPr>
          <w:spacing w:val="7"/>
          <w:w w:val="95"/>
          <w:sz w:val="19"/>
        </w:rPr>
        <w:t xml:space="preserve"> </w:t>
      </w:r>
      <w:r>
        <w:rPr>
          <w:w w:val="95"/>
          <w:sz w:val="19"/>
        </w:rPr>
        <w:t>as</w:t>
      </w:r>
      <w:r>
        <w:rPr>
          <w:spacing w:val="6"/>
          <w:w w:val="95"/>
          <w:sz w:val="19"/>
        </w:rPr>
        <w:t xml:space="preserve"> </w:t>
      </w:r>
      <w:r>
        <w:rPr>
          <w:w w:val="95"/>
          <w:sz w:val="19"/>
        </w:rPr>
        <w:t>required</w:t>
      </w:r>
      <w:r>
        <w:rPr>
          <w:spacing w:val="7"/>
          <w:w w:val="95"/>
          <w:sz w:val="19"/>
        </w:rPr>
        <w:t xml:space="preserve"> </w:t>
      </w:r>
      <w:r>
        <w:rPr>
          <w:w w:val="95"/>
          <w:sz w:val="19"/>
        </w:rPr>
        <w:t>by</w:t>
      </w:r>
      <w:r>
        <w:rPr>
          <w:spacing w:val="5"/>
          <w:w w:val="95"/>
          <w:sz w:val="19"/>
        </w:rPr>
        <w:t xml:space="preserve"> </w:t>
      </w:r>
      <w:r>
        <w:rPr>
          <w:w w:val="95"/>
          <w:sz w:val="19"/>
        </w:rPr>
        <w:t>this</w:t>
      </w:r>
      <w:r>
        <w:rPr>
          <w:spacing w:val="7"/>
          <w:w w:val="95"/>
          <w:sz w:val="19"/>
        </w:rPr>
        <w:t xml:space="preserve"> </w:t>
      </w:r>
      <w:r>
        <w:rPr>
          <w:w w:val="95"/>
          <w:sz w:val="19"/>
        </w:rPr>
        <w:t>Article.</w:t>
      </w:r>
    </w:p>
    <w:p w14:paraId="4298D70A" w14:textId="77777777" w:rsidR="00343FF6" w:rsidRDefault="00343FF6">
      <w:pPr>
        <w:pStyle w:val="BodyText"/>
        <w:spacing w:before="1"/>
        <w:rPr>
          <w:sz w:val="32"/>
        </w:rPr>
      </w:pPr>
    </w:p>
    <w:p w14:paraId="7C7E7944" w14:textId="77777777" w:rsidR="00343FF6" w:rsidRDefault="00635E89">
      <w:pPr>
        <w:pStyle w:val="ListParagraph"/>
        <w:numPr>
          <w:ilvl w:val="0"/>
          <w:numId w:val="61"/>
        </w:numPr>
        <w:tabs>
          <w:tab w:val="left" w:pos="540"/>
        </w:tabs>
        <w:spacing w:line="228" w:lineRule="auto"/>
        <w:ind w:right="126" w:firstLine="0"/>
        <w:rPr>
          <w:sz w:val="19"/>
        </w:rPr>
      </w:pPr>
      <w:r>
        <w:rPr>
          <w:w w:val="90"/>
          <w:sz w:val="19"/>
        </w:rPr>
        <w:t>For the purposes of the data and study review, the transmission-connected demand facility owner or transmission-</w:t>
      </w:r>
      <w:r>
        <w:rPr>
          <w:spacing w:val="1"/>
          <w:w w:val="90"/>
          <w:sz w:val="19"/>
        </w:rPr>
        <w:t xml:space="preserve"> </w:t>
      </w:r>
      <w:r>
        <w:rPr>
          <w:sz w:val="19"/>
        </w:rPr>
        <w:t>connected</w:t>
      </w:r>
      <w:r>
        <w:rPr>
          <w:spacing w:val="3"/>
          <w:sz w:val="19"/>
        </w:rPr>
        <w:t xml:space="preserve"> </w:t>
      </w:r>
      <w:r>
        <w:rPr>
          <w:sz w:val="19"/>
        </w:rPr>
        <w:t>distribution</w:t>
      </w:r>
      <w:r>
        <w:rPr>
          <w:spacing w:val="5"/>
          <w:sz w:val="19"/>
        </w:rPr>
        <w:t xml:space="preserve"> </w:t>
      </w:r>
      <w:r>
        <w:rPr>
          <w:sz w:val="19"/>
        </w:rPr>
        <w:t>system</w:t>
      </w:r>
      <w:r>
        <w:rPr>
          <w:spacing w:val="3"/>
          <w:sz w:val="19"/>
        </w:rPr>
        <w:t xml:space="preserve"> </w:t>
      </w:r>
      <w:r>
        <w:rPr>
          <w:sz w:val="19"/>
        </w:rPr>
        <w:t>operator</w:t>
      </w:r>
      <w:r>
        <w:rPr>
          <w:spacing w:val="6"/>
          <w:sz w:val="19"/>
        </w:rPr>
        <w:t xml:space="preserve"> </w:t>
      </w:r>
      <w:r>
        <w:rPr>
          <w:sz w:val="19"/>
        </w:rPr>
        <w:t>must</w:t>
      </w:r>
      <w:r>
        <w:rPr>
          <w:spacing w:val="5"/>
          <w:sz w:val="19"/>
        </w:rPr>
        <w:t xml:space="preserve"> </w:t>
      </w:r>
      <w:r>
        <w:rPr>
          <w:sz w:val="19"/>
        </w:rPr>
        <w:t>submit</w:t>
      </w:r>
      <w:r>
        <w:rPr>
          <w:spacing w:val="6"/>
          <w:sz w:val="19"/>
        </w:rPr>
        <w:t xml:space="preserve"> </w:t>
      </w:r>
      <w:r>
        <w:rPr>
          <w:sz w:val="19"/>
        </w:rPr>
        <w:t>the</w:t>
      </w:r>
      <w:r>
        <w:rPr>
          <w:spacing w:val="5"/>
          <w:sz w:val="19"/>
        </w:rPr>
        <w:t xml:space="preserve"> </w:t>
      </w:r>
      <w:r>
        <w:rPr>
          <w:sz w:val="19"/>
        </w:rPr>
        <w:t>following</w:t>
      </w:r>
      <w:r>
        <w:rPr>
          <w:spacing w:val="5"/>
          <w:sz w:val="19"/>
        </w:rPr>
        <w:t xml:space="preserve"> </w:t>
      </w:r>
      <w:r>
        <w:rPr>
          <w:sz w:val="19"/>
        </w:rPr>
        <w:t>to</w:t>
      </w:r>
      <w:r>
        <w:rPr>
          <w:spacing w:val="3"/>
          <w:sz w:val="19"/>
        </w:rPr>
        <w:t xml:space="preserve"> </w:t>
      </w:r>
      <w:r>
        <w:rPr>
          <w:sz w:val="19"/>
        </w:rPr>
        <w:t>the</w:t>
      </w:r>
      <w:r>
        <w:rPr>
          <w:spacing w:val="5"/>
          <w:sz w:val="19"/>
        </w:rPr>
        <w:t xml:space="preserve"> </w:t>
      </w:r>
      <w:r>
        <w:rPr>
          <w:sz w:val="19"/>
        </w:rPr>
        <w:t>relevant</w:t>
      </w:r>
      <w:r>
        <w:rPr>
          <w:spacing w:val="5"/>
          <w:sz w:val="19"/>
        </w:rPr>
        <w:t xml:space="preserve"> </w:t>
      </w:r>
      <w:r>
        <w:rPr>
          <w:sz w:val="19"/>
        </w:rPr>
        <w:t>TSO:</w:t>
      </w:r>
    </w:p>
    <w:p w14:paraId="1AFF0F5B" w14:textId="77777777" w:rsidR="00343FF6" w:rsidRDefault="00343FF6">
      <w:pPr>
        <w:pStyle w:val="BodyText"/>
        <w:spacing w:before="8"/>
        <w:rPr>
          <w:sz w:val="20"/>
        </w:rPr>
      </w:pPr>
    </w:p>
    <w:p w14:paraId="45FCCE08" w14:textId="77777777" w:rsidR="00343FF6" w:rsidRDefault="00635E89">
      <w:pPr>
        <w:pStyle w:val="ListParagraph"/>
        <w:numPr>
          <w:ilvl w:val="0"/>
          <w:numId w:val="60"/>
        </w:numPr>
        <w:tabs>
          <w:tab w:val="left" w:pos="402"/>
        </w:tabs>
        <w:ind w:right="0"/>
        <w:rPr>
          <w:sz w:val="19"/>
        </w:rPr>
      </w:pPr>
      <w:r>
        <w:rPr>
          <w:spacing w:val="-1"/>
          <w:w w:val="95"/>
          <w:sz w:val="19"/>
        </w:rPr>
        <w:t>an</w:t>
      </w:r>
      <w:r>
        <w:rPr>
          <w:spacing w:val="-2"/>
          <w:w w:val="95"/>
          <w:sz w:val="19"/>
        </w:rPr>
        <w:t xml:space="preserve"> </w:t>
      </w:r>
      <w:r>
        <w:rPr>
          <w:spacing w:val="-1"/>
          <w:w w:val="95"/>
          <w:sz w:val="19"/>
        </w:rPr>
        <w:t>itemised</w:t>
      </w:r>
      <w:r>
        <w:rPr>
          <w:spacing w:val="-2"/>
          <w:w w:val="95"/>
          <w:sz w:val="19"/>
        </w:rPr>
        <w:t xml:space="preserve"> </w:t>
      </w:r>
      <w:r>
        <w:rPr>
          <w:spacing w:val="-1"/>
          <w:w w:val="95"/>
          <w:sz w:val="19"/>
        </w:rPr>
        <w:t>statement</w:t>
      </w:r>
      <w:r>
        <w:rPr>
          <w:spacing w:val="-2"/>
          <w:w w:val="95"/>
          <w:sz w:val="19"/>
        </w:rPr>
        <w:t xml:space="preserve"> </w:t>
      </w:r>
      <w:r>
        <w:rPr>
          <w:w w:val="95"/>
          <w:sz w:val="19"/>
        </w:rPr>
        <w:t>of</w:t>
      </w:r>
      <w:r>
        <w:rPr>
          <w:spacing w:val="-2"/>
          <w:w w:val="95"/>
          <w:sz w:val="19"/>
        </w:rPr>
        <w:t xml:space="preserve"> </w:t>
      </w:r>
      <w:r>
        <w:rPr>
          <w:w w:val="95"/>
          <w:sz w:val="19"/>
        </w:rPr>
        <w:t>compliance;</w:t>
      </w:r>
      <w:r>
        <w:rPr>
          <w:spacing w:val="-2"/>
          <w:w w:val="95"/>
          <w:sz w:val="19"/>
        </w:rPr>
        <w:t xml:space="preserve"> </w:t>
      </w:r>
      <w:r>
        <w:rPr>
          <w:w w:val="95"/>
          <w:sz w:val="19"/>
        </w:rPr>
        <w:t>and</w:t>
      </w:r>
    </w:p>
    <w:p w14:paraId="0E78D6AF" w14:textId="77777777" w:rsidR="00343FF6" w:rsidRDefault="00343FF6">
      <w:pPr>
        <w:pStyle w:val="BodyText"/>
        <w:spacing w:before="3"/>
        <w:rPr>
          <w:sz w:val="21"/>
        </w:rPr>
      </w:pPr>
    </w:p>
    <w:p w14:paraId="4CD0BFE1" w14:textId="77777777" w:rsidR="00343FF6" w:rsidRDefault="00635E89">
      <w:pPr>
        <w:pStyle w:val="ListParagraph"/>
        <w:numPr>
          <w:ilvl w:val="0"/>
          <w:numId w:val="60"/>
        </w:numPr>
        <w:tabs>
          <w:tab w:val="left" w:pos="402"/>
        </w:tabs>
        <w:spacing w:before="1" w:line="228" w:lineRule="auto"/>
        <w:ind w:right="124"/>
        <w:rPr>
          <w:sz w:val="19"/>
        </w:rPr>
      </w:pPr>
      <w:r>
        <w:rPr>
          <w:w w:val="95"/>
          <w:sz w:val="19"/>
        </w:rPr>
        <w:t>an update of the applicable technical data, simulation models and studies as referred to in points (b), (d) and (e) of</w:t>
      </w:r>
      <w:r>
        <w:rPr>
          <w:spacing w:val="1"/>
          <w:w w:val="95"/>
          <w:sz w:val="19"/>
        </w:rPr>
        <w:t xml:space="preserve"> </w:t>
      </w:r>
      <w:r>
        <w:rPr>
          <w:sz w:val="19"/>
        </w:rPr>
        <w:t>Article</w:t>
      </w:r>
      <w:r>
        <w:rPr>
          <w:spacing w:val="8"/>
          <w:sz w:val="19"/>
        </w:rPr>
        <w:t xml:space="preserve"> </w:t>
      </w:r>
      <w:r>
        <w:rPr>
          <w:sz w:val="19"/>
        </w:rPr>
        <w:t>24(3),</w:t>
      </w:r>
      <w:r>
        <w:rPr>
          <w:spacing w:val="9"/>
          <w:sz w:val="19"/>
        </w:rPr>
        <w:t xml:space="preserve"> </w:t>
      </w:r>
      <w:r>
        <w:rPr>
          <w:sz w:val="19"/>
        </w:rPr>
        <w:t>including</w:t>
      </w:r>
      <w:r>
        <w:rPr>
          <w:spacing w:val="8"/>
          <w:sz w:val="19"/>
        </w:rPr>
        <w:t xml:space="preserve"> </w:t>
      </w:r>
      <w:r>
        <w:rPr>
          <w:sz w:val="19"/>
        </w:rPr>
        <w:t>the</w:t>
      </w:r>
      <w:r>
        <w:rPr>
          <w:spacing w:val="7"/>
          <w:sz w:val="19"/>
        </w:rPr>
        <w:t xml:space="preserve"> </w:t>
      </w:r>
      <w:r>
        <w:rPr>
          <w:sz w:val="19"/>
        </w:rPr>
        <w:t>use</w:t>
      </w:r>
      <w:r>
        <w:rPr>
          <w:spacing w:val="8"/>
          <w:sz w:val="19"/>
        </w:rPr>
        <w:t xml:space="preserve"> </w:t>
      </w:r>
      <w:r>
        <w:rPr>
          <w:sz w:val="19"/>
        </w:rPr>
        <w:t>of</w:t>
      </w:r>
      <w:r>
        <w:rPr>
          <w:spacing w:val="7"/>
          <w:sz w:val="19"/>
        </w:rPr>
        <w:t xml:space="preserve"> </w:t>
      </w:r>
      <w:r>
        <w:rPr>
          <w:sz w:val="19"/>
        </w:rPr>
        <w:t>actual</w:t>
      </w:r>
      <w:r>
        <w:rPr>
          <w:spacing w:val="9"/>
          <w:sz w:val="19"/>
        </w:rPr>
        <w:t xml:space="preserve"> </w:t>
      </w:r>
      <w:r>
        <w:rPr>
          <w:sz w:val="19"/>
        </w:rPr>
        <w:t>measured</w:t>
      </w:r>
      <w:r>
        <w:rPr>
          <w:spacing w:val="9"/>
          <w:sz w:val="19"/>
        </w:rPr>
        <w:t xml:space="preserve"> </w:t>
      </w:r>
      <w:r>
        <w:rPr>
          <w:sz w:val="19"/>
        </w:rPr>
        <w:t>values</w:t>
      </w:r>
      <w:r>
        <w:rPr>
          <w:spacing w:val="6"/>
          <w:sz w:val="19"/>
        </w:rPr>
        <w:t xml:space="preserve"> </w:t>
      </w:r>
      <w:r>
        <w:rPr>
          <w:sz w:val="19"/>
        </w:rPr>
        <w:t>during</w:t>
      </w:r>
      <w:r>
        <w:rPr>
          <w:spacing w:val="8"/>
          <w:sz w:val="19"/>
        </w:rPr>
        <w:t xml:space="preserve"> </w:t>
      </w:r>
      <w:r>
        <w:rPr>
          <w:sz w:val="19"/>
        </w:rPr>
        <w:t>testing.</w:t>
      </w:r>
    </w:p>
    <w:p w14:paraId="7F5DFF70" w14:textId="77777777" w:rsidR="00343FF6" w:rsidRDefault="00343FF6">
      <w:pPr>
        <w:pStyle w:val="BodyText"/>
        <w:spacing w:before="5"/>
        <w:rPr>
          <w:sz w:val="21"/>
        </w:rPr>
      </w:pPr>
    </w:p>
    <w:p w14:paraId="541D70AF" w14:textId="77777777" w:rsidR="00343FF6" w:rsidRDefault="00635E89">
      <w:pPr>
        <w:pStyle w:val="ListParagraph"/>
        <w:numPr>
          <w:ilvl w:val="0"/>
          <w:numId w:val="61"/>
        </w:numPr>
        <w:tabs>
          <w:tab w:val="left" w:pos="540"/>
        </w:tabs>
        <w:spacing w:line="228" w:lineRule="auto"/>
        <w:ind w:firstLine="0"/>
        <w:rPr>
          <w:sz w:val="19"/>
        </w:rPr>
      </w:pPr>
      <w:r>
        <w:rPr>
          <w:w w:val="95"/>
          <w:sz w:val="19"/>
        </w:rPr>
        <w:t>If</w:t>
      </w:r>
      <w:r>
        <w:rPr>
          <w:spacing w:val="34"/>
          <w:w w:val="95"/>
          <w:sz w:val="19"/>
        </w:rPr>
        <w:t xml:space="preserve"> </w:t>
      </w:r>
      <w:r>
        <w:rPr>
          <w:w w:val="95"/>
          <w:sz w:val="19"/>
        </w:rPr>
        <w:t>incompatibility</w:t>
      </w:r>
      <w:r>
        <w:rPr>
          <w:spacing w:val="34"/>
          <w:w w:val="95"/>
          <w:sz w:val="19"/>
        </w:rPr>
        <w:t xml:space="preserve"> </w:t>
      </w:r>
      <w:r>
        <w:rPr>
          <w:w w:val="95"/>
          <w:sz w:val="19"/>
        </w:rPr>
        <w:t>is</w:t>
      </w:r>
      <w:r>
        <w:rPr>
          <w:spacing w:val="33"/>
          <w:w w:val="95"/>
          <w:sz w:val="19"/>
        </w:rPr>
        <w:t xml:space="preserve"> </w:t>
      </w:r>
      <w:r>
        <w:rPr>
          <w:w w:val="95"/>
          <w:sz w:val="19"/>
        </w:rPr>
        <w:t>identified</w:t>
      </w:r>
      <w:r>
        <w:rPr>
          <w:spacing w:val="32"/>
          <w:w w:val="95"/>
          <w:sz w:val="19"/>
        </w:rPr>
        <w:t xml:space="preserve"> </w:t>
      </w:r>
      <w:r>
        <w:rPr>
          <w:w w:val="95"/>
          <w:sz w:val="19"/>
        </w:rPr>
        <w:t>in</w:t>
      </w:r>
      <w:r>
        <w:rPr>
          <w:spacing w:val="33"/>
          <w:w w:val="95"/>
          <w:sz w:val="19"/>
        </w:rPr>
        <w:t xml:space="preserve"> </w:t>
      </w:r>
      <w:r>
        <w:rPr>
          <w:w w:val="95"/>
          <w:sz w:val="19"/>
        </w:rPr>
        <w:t>connection</w:t>
      </w:r>
      <w:r>
        <w:rPr>
          <w:spacing w:val="31"/>
          <w:w w:val="95"/>
          <w:sz w:val="19"/>
        </w:rPr>
        <w:t xml:space="preserve"> </w:t>
      </w:r>
      <w:r>
        <w:rPr>
          <w:w w:val="95"/>
          <w:sz w:val="19"/>
        </w:rPr>
        <w:t>with</w:t>
      </w:r>
      <w:r>
        <w:rPr>
          <w:spacing w:val="33"/>
          <w:w w:val="95"/>
          <w:sz w:val="19"/>
        </w:rPr>
        <w:t xml:space="preserve"> </w:t>
      </w:r>
      <w:r>
        <w:rPr>
          <w:w w:val="95"/>
          <w:sz w:val="19"/>
        </w:rPr>
        <w:t>the</w:t>
      </w:r>
      <w:r>
        <w:rPr>
          <w:spacing w:val="33"/>
          <w:w w:val="95"/>
          <w:sz w:val="19"/>
        </w:rPr>
        <w:t xml:space="preserve"> </w:t>
      </w:r>
      <w:r>
        <w:rPr>
          <w:w w:val="95"/>
          <w:sz w:val="19"/>
        </w:rPr>
        <w:t>issuing</w:t>
      </w:r>
      <w:r>
        <w:rPr>
          <w:spacing w:val="32"/>
          <w:w w:val="95"/>
          <w:sz w:val="19"/>
        </w:rPr>
        <w:t xml:space="preserve"> </w:t>
      </w:r>
      <w:r>
        <w:rPr>
          <w:w w:val="95"/>
          <w:sz w:val="19"/>
        </w:rPr>
        <w:t>of</w:t>
      </w:r>
      <w:r>
        <w:rPr>
          <w:spacing w:val="36"/>
          <w:w w:val="95"/>
          <w:sz w:val="19"/>
        </w:rPr>
        <w:t xml:space="preserve"> </w:t>
      </w:r>
      <w:r>
        <w:rPr>
          <w:w w:val="95"/>
          <w:sz w:val="19"/>
        </w:rPr>
        <w:t>the</w:t>
      </w:r>
      <w:r>
        <w:rPr>
          <w:spacing w:val="33"/>
          <w:w w:val="95"/>
          <w:sz w:val="19"/>
        </w:rPr>
        <w:t xml:space="preserve"> </w:t>
      </w:r>
      <w:r>
        <w:rPr>
          <w:w w:val="95"/>
          <w:sz w:val="19"/>
        </w:rPr>
        <w:t>FON,</w:t>
      </w:r>
      <w:r>
        <w:rPr>
          <w:spacing w:val="33"/>
          <w:w w:val="95"/>
          <w:sz w:val="19"/>
        </w:rPr>
        <w:t xml:space="preserve"> </w:t>
      </w:r>
      <w:r>
        <w:rPr>
          <w:w w:val="95"/>
          <w:sz w:val="19"/>
        </w:rPr>
        <w:t>a</w:t>
      </w:r>
      <w:r>
        <w:rPr>
          <w:spacing w:val="32"/>
          <w:w w:val="95"/>
          <w:sz w:val="19"/>
        </w:rPr>
        <w:t xml:space="preserve"> </w:t>
      </w:r>
      <w:r>
        <w:rPr>
          <w:w w:val="95"/>
          <w:sz w:val="19"/>
        </w:rPr>
        <w:t>derogation</w:t>
      </w:r>
      <w:r>
        <w:rPr>
          <w:spacing w:val="31"/>
          <w:w w:val="95"/>
          <w:sz w:val="19"/>
        </w:rPr>
        <w:t xml:space="preserve"> </w:t>
      </w:r>
      <w:r>
        <w:rPr>
          <w:w w:val="95"/>
          <w:sz w:val="19"/>
        </w:rPr>
        <w:t>may</w:t>
      </w:r>
      <w:r>
        <w:rPr>
          <w:spacing w:val="33"/>
          <w:w w:val="95"/>
          <w:sz w:val="19"/>
        </w:rPr>
        <w:t xml:space="preserve"> </w:t>
      </w:r>
      <w:r>
        <w:rPr>
          <w:w w:val="95"/>
          <w:sz w:val="19"/>
        </w:rPr>
        <w:t>be</w:t>
      </w:r>
      <w:r>
        <w:rPr>
          <w:spacing w:val="34"/>
          <w:w w:val="95"/>
          <w:sz w:val="19"/>
        </w:rPr>
        <w:t xml:space="preserve"> </w:t>
      </w:r>
      <w:r>
        <w:rPr>
          <w:w w:val="95"/>
          <w:sz w:val="19"/>
        </w:rPr>
        <w:t>granted</w:t>
      </w:r>
      <w:r>
        <w:rPr>
          <w:spacing w:val="33"/>
          <w:w w:val="95"/>
          <w:sz w:val="19"/>
        </w:rPr>
        <w:t xml:space="preserve"> </w:t>
      </w:r>
      <w:r>
        <w:rPr>
          <w:w w:val="95"/>
          <w:sz w:val="19"/>
        </w:rPr>
        <w:t>upon</w:t>
      </w:r>
      <w:r>
        <w:rPr>
          <w:spacing w:val="-38"/>
          <w:w w:val="95"/>
          <w:sz w:val="19"/>
        </w:rPr>
        <w:t xml:space="preserve"> </w:t>
      </w:r>
      <w:r>
        <w:rPr>
          <w:w w:val="95"/>
          <w:sz w:val="19"/>
        </w:rPr>
        <w:t>a</w:t>
      </w:r>
      <w:r>
        <w:rPr>
          <w:spacing w:val="20"/>
          <w:w w:val="95"/>
          <w:sz w:val="19"/>
        </w:rPr>
        <w:t xml:space="preserve"> </w:t>
      </w:r>
      <w:r>
        <w:rPr>
          <w:w w:val="95"/>
          <w:sz w:val="19"/>
        </w:rPr>
        <w:t>request</w:t>
      </w:r>
      <w:r>
        <w:rPr>
          <w:spacing w:val="22"/>
          <w:w w:val="95"/>
          <w:sz w:val="19"/>
        </w:rPr>
        <w:t xml:space="preserve"> </w:t>
      </w:r>
      <w:r>
        <w:rPr>
          <w:w w:val="95"/>
          <w:sz w:val="19"/>
        </w:rPr>
        <w:t>made</w:t>
      </w:r>
      <w:r>
        <w:rPr>
          <w:spacing w:val="21"/>
          <w:w w:val="95"/>
          <w:sz w:val="19"/>
        </w:rPr>
        <w:t xml:space="preserve"> </w:t>
      </w:r>
      <w:r>
        <w:rPr>
          <w:w w:val="95"/>
          <w:sz w:val="19"/>
        </w:rPr>
        <w:t>to</w:t>
      </w:r>
      <w:r>
        <w:rPr>
          <w:spacing w:val="20"/>
          <w:w w:val="95"/>
          <w:sz w:val="19"/>
        </w:rPr>
        <w:t xml:space="preserve"> </w:t>
      </w:r>
      <w:r>
        <w:rPr>
          <w:w w:val="95"/>
          <w:sz w:val="19"/>
        </w:rPr>
        <w:t>the</w:t>
      </w:r>
      <w:r>
        <w:rPr>
          <w:spacing w:val="21"/>
          <w:w w:val="95"/>
          <w:sz w:val="19"/>
        </w:rPr>
        <w:t xml:space="preserve"> </w:t>
      </w:r>
      <w:r>
        <w:rPr>
          <w:w w:val="95"/>
          <w:sz w:val="19"/>
        </w:rPr>
        <w:t>relevant</w:t>
      </w:r>
      <w:r>
        <w:rPr>
          <w:spacing w:val="22"/>
          <w:w w:val="95"/>
          <w:sz w:val="19"/>
        </w:rPr>
        <w:t xml:space="preserve"> </w:t>
      </w:r>
      <w:r>
        <w:rPr>
          <w:w w:val="95"/>
          <w:sz w:val="19"/>
        </w:rPr>
        <w:t>TSO,</w:t>
      </w:r>
      <w:r>
        <w:rPr>
          <w:spacing w:val="21"/>
          <w:w w:val="95"/>
          <w:sz w:val="19"/>
        </w:rPr>
        <w:t xml:space="preserve"> </w:t>
      </w:r>
      <w:r>
        <w:rPr>
          <w:w w:val="95"/>
          <w:sz w:val="19"/>
        </w:rPr>
        <w:t>in</w:t>
      </w:r>
      <w:r>
        <w:rPr>
          <w:spacing w:val="21"/>
          <w:w w:val="95"/>
          <w:sz w:val="19"/>
        </w:rPr>
        <w:t xml:space="preserve"> </w:t>
      </w:r>
      <w:r>
        <w:rPr>
          <w:w w:val="95"/>
          <w:sz w:val="19"/>
        </w:rPr>
        <w:t>accordance</w:t>
      </w:r>
      <w:r>
        <w:rPr>
          <w:spacing w:val="22"/>
          <w:w w:val="95"/>
          <w:sz w:val="19"/>
        </w:rPr>
        <w:t xml:space="preserve"> </w:t>
      </w:r>
      <w:r>
        <w:rPr>
          <w:w w:val="95"/>
          <w:sz w:val="19"/>
        </w:rPr>
        <w:t>with</w:t>
      </w:r>
      <w:r>
        <w:rPr>
          <w:spacing w:val="21"/>
          <w:w w:val="95"/>
          <w:sz w:val="19"/>
        </w:rPr>
        <w:t xml:space="preserve"> </w:t>
      </w:r>
      <w:r>
        <w:rPr>
          <w:w w:val="95"/>
          <w:sz w:val="19"/>
        </w:rPr>
        <w:t>the</w:t>
      </w:r>
      <w:r>
        <w:rPr>
          <w:spacing w:val="21"/>
          <w:w w:val="95"/>
          <w:sz w:val="19"/>
        </w:rPr>
        <w:t xml:space="preserve"> </w:t>
      </w:r>
      <w:r>
        <w:rPr>
          <w:w w:val="95"/>
          <w:sz w:val="19"/>
        </w:rPr>
        <w:t>derogation</w:t>
      </w:r>
      <w:r>
        <w:rPr>
          <w:spacing w:val="18"/>
          <w:w w:val="95"/>
          <w:sz w:val="19"/>
        </w:rPr>
        <w:t xml:space="preserve"> </w:t>
      </w:r>
      <w:r>
        <w:rPr>
          <w:w w:val="95"/>
          <w:sz w:val="19"/>
        </w:rPr>
        <w:t>procedure</w:t>
      </w:r>
      <w:r>
        <w:rPr>
          <w:spacing w:val="21"/>
          <w:w w:val="95"/>
          <w:sz w:val="19"/>
        </w:rPr>
        <w:t xml:space="preserve"> </w:t>
      </w:r>
      <w:r>
        <w:rPr>
          <w:w w:val="95"/>
          <w:sz w:val="19"/>
        </w:rPr>
        <w:t>described</w:t>
      </w:r>
      <w:r>
        <w:rPr>
          <w:spacing w:val="21"/>
          <w:w w:val="95"/>
          <w:sz w:val="19"/>
        </w:rPr>
        <w:t xml:space="preserve"> </w:t>
      </w:r>
      <w:r>
        <w:rPr>
          <w:w w:val="95"/>
          <w:sz w:val="19"/>
        </w:rPr>
        <w:t>in</w:t>
      </w:r>
      <w:r>
        <w:rPr>
          <w:spacing w:val="21"/>
          <w:w w:val="95"/>
          <w:sz w:val="19"/>
        </w:rPr>
        <w:t xml:space="preserve"> </w:t>
      </w:r>
      <w:r>
        <w:rPr>
          <w:w w:val="95"/>
          <w:sz w:val="19"/>
        </w:rPr>
        <w:t>Chapter</w:t>
      </w:r>
      <w:r>
        <w:rPr>
          <w:spacing w:val="22"/>
          <w:w w:val="95"/>
          <w:sz w:val="19"/>
        </w:rPr>
        <w:t xml:space="preserve"> </w:t>
      </w:r>
      <w:r>
        <w:rPr>
          <w:w w:val="95"/>
          <w:sz w:val="19"/>
        </w:rPr>
        <w:t>2</w:t>
      </w:r>
      <w:r>
        <w:rPr>
          <w:spacing w:val="21"/>
          <w:w w:val="95"/>
          <w:sz w:val="19"/>
        </w:rPr>
        <w:t xml:space="preserve"> </w:t>
      </w:r>
      <w:r>
        <w:rPr>
          <w:w w:val="95"/>
          <w:sz w:val="19"/>
        </w:rPr>
        <w:t>of</w:t>
      </w:r>
      <w:r>
        <w:rPr>
          <w:spacing w:val="21"/>
          <w:w w:val="95"/>
          <w:sz w:val="19"/>
        </w:rPr>
        <w:t xml:space="preserve"> </w:t>
      </w:r>
      <w:r>
        <w:rPr>
          <w:w w:val="95"/>
          <w:sz w:val="19"/>
        </w:rPr>
        <w:t>Title</w:t>
      </w:r>
      <w:r>
        <w:rPr>
          <w:spacing w:val="23"/>
          <w:w w:val="95"/>
          <w:sz w:val="19"/>
        </w:rPr>
        <w:t xml:space="preserve"> </w:t>
      </w:r>
      <w:r>
        <w:rPr>
          <w:w w:val="95"/>
          <w:sz w:val="19"/>
        </w:rPr>
        <w:t>V.</w:t>
      </w:r>
      <w:r>
        <w:rPr>
          <w:spacing w:val="-38"/>
          <w:w w:val="95"/>
          <w:sz w:val="19"/>
        </w:rPr>
        <w:t xml:space="preserve"> </w:t>
      </w:r>
      <w:r>
        <w:rPr>
          <w:w w:val="95"/>
          <w:sz w:val="19"/>
        </w:rPr>
        <w:t xml:space="preserve">A FON shall be issued by the relevant TSO if the </w:t>
      </w:r>
      <w:r>
        <w:rPr>
          <w:w w:val="95"/>
          <w:sz w:val="19"/>
        </w:rPr>
        <w:t>transmission-connected demand facility, the transmission-connected</w:t>
      </w:r>
      <w:r>
        <w:rPr>
          <w:spacing w:val="1"/>
          <w:w w:val="95"/>
          <w:sz w:val="19"/>
        </w:rPr>
        <w:t xml:space="preserve"> </w:t>
      </w:r>
      <w:r>
        <w:rPr>
          <w:spacing w:val="-1"/>
          <w:w w:val="95"/>
          <w:sz w:val="19"/>
        </w:rPr>
        <w:t>distribution</w:t>
      </w:r>
      <w:r>
        <w:rPr>
          <w:spacing w:val="-3"/>
          <w:w w:val="95"/>
          <w:sz w:val="19"/>
        </w:rPr>
        <w:t xml:space="preserve"> </w:t>
      </w:r>
      <w:r>
        <w:rPr>
          <w:spacing w:val="-1"/>
          <w:w w:val="95"/>
          <w:sz w:val="19"/>
        </w:rPr>
        <w:t>facility,</w:t>
      </w:r>
      <w:r>
        <w:rPr>
          <w:spacing w:val="-3"/>
          <w:w w:val="95"/>
          <w:sz w:val="19"/>
        </w:rPr>
        <w:t xml:space="preserve"> </w:t>
      </w:r>
      <w:r>
        <w:rPr>
          <w:spacing w:val="-1"/>
          <w:w w:val="95"/>
          <w:sz w:val="19"/>
        </w:rPr>
        <w:t>or</w:t>
      </w:r>
      <w:r>
        <w:rPr>
          <w:spacing w:val="2"/>
          <w:w w:val="95"/>
          <w:sz w:val="19"/>
        </w:rPr>
        <w:t xml:space="preserve"> </w:t>
      </w:r>
      <w:r>
        <w:rPr>
          <w:spacing w:val="-1"/>
          <w:w w:val="95"/>
          <w:sz w:val="19"/>
        </w:rPr>
        <w:t>the</w:t>
      </w:r>
      <w:r>
        <w:rPr>
          <w:spacing w:val="-3"/>
          <w:w w:val="95"/>
          <w:sz w:val="19"/>
        </w:rPr>
        <w:t xml:space="preserve"> </w:t>
      </w:r>
      <w:r>
        <w:rPr>
          <w:w w:val="95"/>
          <w:sz w:val="19"/>
        </w:rPr>
        <w:t>transmission-connected</w:t>
      </w:r>
      <w:r>
        <w:rPr>
          <w:spacing w:val="-3"/>
          <w:w w:val="95"/>
          <w:sz w:val="19"/>
        </w:rPr>
        <w:t xml:space="preserve"> </w:t>
      </w:r>
      <w:r>
        <w:rPr>
          <w:w w:val="95"/>
          <w:sz w:val="19"/>
        </w:rPr>
        <w:t>distribution</w:t>
      </w:r>
      <w:r>
        <w:rPr>
          <w:spacing w:val="-3"/>
          <w:w w:val="95"/>
          <w:sz w:val="19"/>
        </w:rPr>
        <w:t xml:space="preserve"> </w:t>
      </w:r>
      <w:r>
        <w:rPr>
          <w:w w:val="95"/>
          <w:sz w:val="19"/>
        </w:rPr>
        <w:t>system</w:t>
      </w:r>
      <w:r>
        <w:rPr>
          <w:spacing w:val="-4"/>
          <w:w w:val="95"/>
          <w:sz w:val="19"/>
        </w:rPr>
        <w:t xml:space="preserve"> </w:t>
      </w:r>
      <w:r>
        <w:rPr>
          <w:w w:val="95"/>
          <w:sz w:val="19"/>
        </w:rPr>
        <w:t>complies</w:t>
      </w:r>
      <w:r>
        <w:rPr>
          <w:spacing w:val="-5"/>
          <w:w w:val="95"/>
          <w:sz w:val="19"/>
        </w:rPr>
        <w:t xml:space="preserve"> </w:t>
      </w:r>
      <w:r>
        <w:rPr>
          <w:w w:val="95"/>
          <w:sz w:val="19"/>
        </w:rPr>
        <w:t>with</w:t>
      </w:r>
      <w:r>
        <w:rPr>
          <w:spacing w:val="-2"/>
          <w:w w:val="95"/>
          <w:sz w:val="19"/>
        </w:rPr>
        <w:t xml:space="preserve"> </w:t>
      </w:r>
      <w:r>
        <w:rPr>
          <w:w w:val="95"/>
          <w:sz w:val="19"/>
        </w:rPr>
        <w:t>the</w:t>
      </w:r>
      <w:r>
        <w:rPr>
          <w:spacing w:val="-3"/>
          <w:w w:val="95"/>
          <w:sz w:val="19"/>
        </w:rPr>
        <w:t xml:space="preserve"> </w:t>
      </w:r>
      <w:r>
        <w:rPr>
          <w:w w:val="95"/>
          <w:sz w:val="19"/>
        </w:rPr>
        <w:t>provisions</w:t>
      </w:r>
      <w:r>
        <w:rPr>
          <w:spacing w:val="-4"/>
          <w:w w:val="95"/>
          <w:sz w:val="19"/>
        </w:rPr>
        <w:t xml:space="preserve"> </w:t>
      </w:r>
      <w:r>
        <w:rPr>
          <w:w w:val="95"/>
          <w:sz w:val="19"/>
        </w:rPr>
        <w:t>of the</w:t>
      </w:r>
      <w:r>
        <w:rPr>
          <w:spacing w:val="-3"/>
          <w:w w:val="95"/>
          <w:sz w:val="19"/>
        </w:rPr>
        <w:t xml:space="preserve"> </w:t>
      </w:r>
      <w:r>
        <w:rPr>
          <w:w w:val="95"/>
          <w:sz w:val="19"/>
        </w:rPr>
        <w:t>derogation.</w:t>
      </w:r>
    </w:p>
    <w:p w14:paraId="0878D34D" w14:textId="77777777" w:rsidR="00343FF6" w:rsidRDefault="00343FF6">
      <w:pPr>
        <w:pStyle w:val="BodyText"/>
        <w:rPr>
          <w:sz w:val="32"/>
        </w:rPr>
      </w:pPr>
    </w:p>
    <w:p w14:paraId="1E4EEFC4" w14:textId="77777777" w:rsidR="00343FF6" w:rsidRDefault="00635E89">
      <w:pPr>
        <w:pStyle w:val="BodyText"/>
        <w:spacing w:before="1" w:line="228" w:lineRule="auto"/>
        <w:ind w:left="107" w:right="124"/>
        <w:jc w:val="both"/>
      </w:pPr>
      <w:r>
        <w:rPr>
          <w:w w:val="95"/>
        </w:rPr>
        <w:t xml:space="preserve">Where a request for a derogation is rejected, the relevant TSO </w:t>
      </w:r>
      <w:r>
        <w:rPr>
          <w:w w:val="95"/>
        </w:rPr>
        <w:t>shall have the right to refuse to allow the operation of the</w:t>
      </w:r>
      <w:r>
        <w:rPr>
          <w:spacing w:val="-37"/>
          <w:w w:val="95"/>
        </w:rPr>
        <w:t xml:space="preserve"> </w:t>
      </w:r>
      <w:r>
        <w:rPr>
          <w:w w:val="90"/>
        </w:rPr>
        <w:t>transmission-connected</w:t>
      </w:r>
      <w:r>
        <w:rPr>
          <w:spacing w:val="1"/>
          <w:w w:val="90"/>
        </w:rPr>
        <w:t xml:space="preserve"> </w:t>
      </w:r>
      <w:r>
        <w:rPr>
          <w:w w:val="90"/>
        </w:rPr>
        <w:t>demand</w:t>
      </w:r>
      <w:r>
        <w:rPr>
          <w:spacing w:val="1"/>
          <w:w w:val="90"/>
        </w:rPr>
        <w:t xml:space="preserve"> </w:t>
      </w:r>
      <w:r>
        <w:rPr>
          <w:w w:val="90"/>
        </w:rPr>
        <w:t>facility,</w:t>
      </w:r>
      <w:r>
        <w:rPr>
          <w:spacing w:val="1"/>
          <w:w w:val="90"/>
        </w:rPr>
        <w:t xml:space="preserve"> </w:t>
      </w:r>
      <w:r>
        <w:rPr>
          <w:w w:val="90"/>
        </w:rPr>
        <w:t>the</w:t>
      </w:r>
      <w:r>
        <w:rPr>
          <w:spacing w:val="1"/>
          <w:w w:val="90"/>
        </w:rPr>
        <w:t xml:space="preserve"> </w:t>
      </w:r>
      <w:r>
        <w:rPr>
          <w:w w:val="90"/>
        </w:rPr>
        <w:t>transmission-connected</w:t>
      </w:r>
      <w:r>
        <w:rPr>
          <w:spacing w:val="1"/>
          <w:w w:val="90"/>
        </w:rPr>
        <w:t xml:space="preserve"> </w:t>
      </w:r>
      <w:r>
        <w:rPr>
          <w:w w:val="90"/>
        </w:rPr>
        <w:t>distribution</w:t>
      </w:r>
      <w:r>
        <w:rPr>
          <w:spacing w:val="1"/>
          <w:w w:val="90"/>
        </w:rPr>
        <w:t xml:space="preserve"> </w:t>
      </w:r>
      <w:r>
        <w:rPr>
          <w:w w:val="90"/>
        </w:rPr>
        <w:t>facility,</w:t>
      </w:r>
      <w:r>
        <w:rPr>
          <w:spacing w:val="1"/>
          <w:w w:val="90"/>
        </w:rPr>
        <w:t xml:space="preserve"> </w:t>
      </w:r>
      <w:r>
        <w:rPr>
          <w:w w:val="90"/>
        </w:rPr>
        <w:t>or</w:t>
      </w:r>
      <w:r>
        <w:rPr>
          <w:spacing w:val="1"/>
          <w:w w:val="90"/>
        </w:rPr>
        <w:t xml:space="preserve"> </w:t>
      </w:r>
      <w:r>
        <w:rPr>
          <w:w w:val="90"/>
        </w:rPr>
        <w:t>the</w:t>
      </w:r>
      <w:r>
        <w:rPr>
          <w:spacing w:val="1"/>
          <w:w w:val="90"/>
        </w:rPr>
        <w:t xml:space="preserve"> </w:t>
      </w:r>
      <w:r>
        <w:rPr>
          <w:w w:val="90"/>
        </w:rPr>
        <w:t>transmission-connected</w:t>
      </w:r>
      <w:r>
        <w:rPr>
          <w:spacing w:val="1"/>
          <w:w w:val="90"/>
        </w:rPr>
        <w:t xml:space="preserve"> </w:t>
      </w:r>
      <w:r>
        <w:rPr>
          <w:spacing w:val="-1"/>
          <w:w w:val="95"/>
        </w:rPr>
        <w:t xml:space="preserve">distribution </w:t>
      </w:r>
      <w:r>
        <w:rPr>
          <w:w w:val="95"/>
        </w:rPr>
        <w:t xml:space="preserve">system until the transmission-connected demand facility owner </w:t>
      </w:r>
      <w:r>
        <w:rPr>
          <w:w w:val="95"/>
        </w:rPr>
        <w:t>or transmission-connected distribution</w:t>
      </w:r>
      <w:r>
        <w:rPr>
          <w:spacing w:val="1"/>
          <w:w w:val="95"/>
        </w:rPr>
        <w:t xml:space="preserve"> </w:t>
      </w:r>
      <w:r>
        <w:rPr>
          <w:w w:val="90"/>
        </w:rPr>
        <w:t>system operator and the relevant TSO resolve the incompatibility and the relevant TSO considers that the transmission-</w:t>
      </w:r>
      <w:r>
        <w:rPr>
          <w:spacing w:val="1"/>
          <w:w w:val="90"/>
        </w:rPr>
        <w:t xml:space="preserve"> </w:t>
      </w:r>
      <w:r>
        <w:rPr>
          <w:w w:val="90"/>
        </w:rPr>
        <w:t>connected</w:t>
      </w:r>
      <w:r>
        <w:rPr>
          <w:spacing w:val="1"/>
          <w:w w:val="90"/>
        </w:rPr>
        <w:t xml:space="preserve"> </w:t>
      </w:r>
      <w:r>
        <w:rPr>
          <w:w w:val="90"/>
        </w:rPr>
        <w:t>demand</w:t>
      </w:r>
      <w:r>
        <w:rPr>
          <w:spacing w:val="1"/>
          <w:w w:val="90"/>
        </w:rPr>
        <w:t xml:space="preserve"> </w:t>
      </w:r>
      <w:r>
        <w:rPr>
          <w:w w:val="90"/>
        </w:rPr>
        <w:t>facility,</w:t>
      </w:r>
      <w:r>
        <w:rPr>
          <w:spacing w:val="1"/>
          <w:w w:val="90"/>
        </w:rPr>
        <w:t xml:space="preserve"> </w:t>
      </w:r>
      <w:r>
        <w:rPr>
          <w:w w:val="90"/>
        </w:rPr>
        <w:t>the</w:t>
      </w:r>
      <w:r>
        <w:rPr>
          <w:spacing w:val="1"/>
          <w:w w:val="90"/>
        </w:rPr>
        <w:t xml:space="preserve"> </w:t>
      </w:r>
      <w:r>
        <w:rPr>
          <w:w w:val="90"/>
        </w:rPr>
        <w:t>transmission-connected</w:t>
      </w:r>
      <w:r>
        <w:rPr>
          <w:spacing w:val="1"/>
          <w:w w:val="90"/>
        </w:rPr>
        <w:t xml:space="preserve"> </w:t>
      </w:r>
      <w:r>
        <w:rPr>
          <w:w w:val="90"/>
        </w:rPr>
        <w:t>distribution</w:t>
      </w:r>
      <w:r>
        <w:rPr>
          <w:spacing w:val="1"/>
          <w:w w:val="90"/>
        </w:rPr>
        <w:t xml:space="preserve"> </w:t>
      </w:r>
      <w:r>
        <w:rPr>
          <w:w w:val="90"/>
        </w:rPr>
        <w:t>facility,</w:t>
      </w:r>
      <w:r>
        <w:rPr>
          <w:spacing w:val="1"/>
          <w:w w:val="90"/>
        </w:rPr>
        <w:t xml:space="preserve"> </w:t>
      </w:r>
      <w:r>
        <w:rPr>
          <w:w w:val="90"/>
        </w:rPr>
        <w:t>or</w:t>
      </w:r>
      <w:r>
        <w:rPr>
          <w:spacing w:val="1"/>
          <w:w w:val="90"/>
        </w:rPr>
        <w:t xml:space="preserve"> </w:t>
      </w:r>
      <w:r>
        <w:rPr>
          <w:w w:val="90"/>
        </w:rPr>
        <w:t>the</w:t>
      </w:r>
      <w:r>
        <w:rPr>
          <w:spacing w:val="1"/>
          <w:w w:val="90"/>
        </w:rPr>
        <w:t xml:space="preserve"> </w:t>
      </w:r>
      <w:r>
        <w:rPr>
          <w:w w:val="90"/>
        </w:rPr>
        <w:t>transmission-connected</w:t>
      </w:r>
      <w:r>
        <w:rPr>
          <w:spacing w:val="1"/>
          <w:w w:val="90"/>
        </w:rPr>
        <w:t xml:space="preserve"> </w:t>
      </w:r>
      <w:r>
        <w:rPr>
          <w:w w:val="90"/>
        </w:rPr>
        <w:t>distribution</w:t>
      </w:r>
      <w:r>
        <w:rPr>
          <w:spacing w:val="1"/>
          <w:w w:val="90"/>
        </w:rPr>
        <w:t xml:space="preserve"> </w:t>
      </w:r>
      <w:r>
        <w:t>system</w:t>
      </w:r>
      <w:r>
        <w:rPr>
          <w:spacing w:val="9"/>
        </w:rPr>
        <w:t xml:space="preserve"> </w:t>
      </w:r>
      <w:r>
        <w:t>complies</w:t>
      </w:r>
      <w:r>
        <w:rPr>
          <w:spacing w:val="8"/>
        </w:rPr>
        <w:t xml:space="preserve"> </w:t>
      </w:r>
      <w:r>
        <w:t>with</w:t>
      </w:r>
      <w:r>
        <w:rPr>
          <w:spacing w:val="12"/>
        </w:rPr>
        <w:t xml:space="preserve"> </w:t>
      </w:r>
      <w:r>
        <w:t>the</w:t>
      </w:r>
      <w:r>
        <w:rPr>
          <w:spacing w:val="11"/>
        </w:rPr>
        <w:t xml:space="preserve"> </w:t>
      </w:r>
      <w:r>
        <w:t>provisions</w:t>
      </w:r>
      <w:r>
        <w:rPr>
          <w:spacing w:val="10"/>
        </w:rPr>
        <w:t xml:space="preserve"> </w:t>
      </w:r>
      <w:r>
        <w:t>of</w:t>
      </w:r>
      <w:r>
        <w:rPr>
          <w:spacing w:val="14"/>
        </w:rPr>
        <w:t xml:space="preserve"> </w:t>
      </w:r>
      <w:r>
        <w:t>this</w:t>
      </w:r>
      <w:r>
        <w:rPr>
          <w:spacing w:val="12"/>
        </w:rPr>
        <w:t xml:space="preserve"> </w:t>
      </w:r>
      <w:r>
        <w:t>Regulation.</w:t>
      </w:r>
    </w:p>
    <w:p w14:paraId="1CC447A9" w14:textId="77777777" w:rsidR="00343FF6" w:rsidRDefault="00635E89">
      <w:pPr>
        <w:pStyle w:val="BodyText"/>
        <w:spacing w:before="101" w:line="228" w:lineRule="auto"/>
        <w:ind w:left="107" w:right="124"/>
        <w:jc w:val="both"/>
      </w:pPr>
      <w:r>
        <w:rPr>
          <w:w w:val="95"/>
        </w:rPr>
        <w:t>If the relevant TSO and the transmission-connected demand facility owner or</w:t>
      </w:r>
      <w:r>
        <w:rPr>
          <w:spacing w:val="1"/>
          <w:w w:val="95"/>
        </w:rPr>
        <w:t xml:space="preserve"> </w:t>
      </w:r>
      <w:r>
        <w:rPr>
          <w:w w:val="95"/>
        </w:rPr>
        <w:t>transmission-connected distribution</w:t>
      </w:r>
      <w:r>
        <w:rPr>
          <w:spacing w:val="1"/>
          <w:w w:val="95"/>
        </w:rPr>
        <w:t xml:space="preserve"> </w:t>
      </w:r>
      <w:r>
        <w:rPr>
          <w:w w:val="95"/>
        </w:rPr>
        <w:t xml:space="preserve">system operator do not resolve the incompatibility </w:t>
      </w:r>
      <w:r>
        <w:rPr>
          <w:w w:val="95"/>
        </w:rPr>
        <w:t>within a reasonable time frame, but in any case not later than six</w:t>
      </w:r>
      <w:r>
        <w:rPr>
          <w:spacing w:val="1"/>
          <w:w w:val="95"/>
        </w:rPr>
        <w:t xml:space="preserve"> </w:t>
      </w:r>
      <w:r>
        <w:rPr>
          <w:w w:val="95"/>
        </w:rPr>
        <w:t>months after the notification of the rejection of the request for a derogation, each party may refer the issue for decision</w:t>
      </w:r>
      <w:r>
        <w:rPr>
          <w:spacing w:val="1"/>
          <w:w w:val="95"/>
        </w:rPr>
        <w:t xml:space="preserve"> </w:t>
      </w:r>
      <w:r>
        <w:lastRenderedPageBreak/>
        <w:t>to</w:t>
      </w:r>
      <w:r>
        <w:rPr>
          <w:spacing w:val="11"/>
        </w:rPr>
        <w:t xml:space="preserve"> </w:t>
      </w:r>
      <w:r>
        <w:t>the</w:t>
      </w:r>
      <w:r>
        <w:rPr>
          <w:spacing w:val="14"/>
        </w:rPr>
        <w:t xml:space="preserve"> </w:t>
      </w:r>
      <w:r>
        <w:t>regulatory</w:t>
      </w:r>
      <w:r>
        <w:rPr>
          <w:spacing w:val="15"/>
        </w:rPr>
        <w:t xml:space="preserve"> </w:t>
      </w:r>
      <w:r>
        <w:t>authority.</w:t>
      </w:r>
    </w:p>
    <w:p w14:paraId="30FDD877" w14:textId="77777777" w:rsidR="00343FF6" w:rsidRDefault="00343FF6">
      <w:pPr>
        <w:pStyle w:val="BodyText"/>
        <w:rPr>
          <w:sz w:val="22"/>
        </w:rPr>
      </w:pPr>
    </w:p>
    <w:p w14:paraId="15661E4E" w14:textId="77777777" w:rsidR="00343FF6" w:rsidRDefault="00343FF6">
      <w:pPr>
        <w:pStyle w:val="BodyText"/>
        <w:rPr>
          <w:sz w:val="22"/>
        </w:rPr>
      </w:pPr>
    </w:p>
    <w:p w14:paraId="09A55E58" w14:textId="77777777" w:rsidR="00343FF6" w:rsidRDefault="00343FF6">
      <w:pPr>
        <w:pStyle w:val="BodyText"/>
        <w:rPr>
          <w:sz w:val="22"/>
        </w:rPr>
      </w:pPr>
    </w:p>
    <w:p w14:paraId="28211ECD" w14:textId="77777777" w:rsidR="00343FF6" w:rsidRDefault="00635E89">
      <w:pPr>
        <w:spacing w:before="149"/>
        <w:ind w:left="618" w:right="635"/>
        <w:jc w:val="center"/>
        <w:rPr>
          <w:i/>
          <w:sz w:val="19"/>
        </w:rPr>
      </w:pPr>
      <w:r>
        <w:rPr>
          <w:i/>
          <w:w w:val="95"/>
          <w:sz w:val="19"/>
        </w:rPr>
        <w:t>Article</w:t>
      </w:r>
      <w:r>
        <w:rPr>
          <w:i/>
          <w:spacing w:val="5"/>
          <w:w w:val="95"/>
          <w:sz w:val="19"/>
        </w:rPr>
        <w:t xml:space="preserve"> </w:t>
      </w:r>
      <w:r>
        <w:rPr>
          <w:i/>
          <w:w w:val="95"/>
          <w:sz w:val="19"/>
        </w:rPr>
        <w:t>26</w:t>
      </w:r>
    </w:p>
    <w:p w14:paraId="19A7673B" w14:textId="77777777" w:rsidR="00343FF6" w:rsidRDefault="00343FF6">
      <w:pPr>
        <w:pStyle w:val="BodyText"/>
        <w:rPr>
          <w:i/>
          <w:sz w:val="22"/>
        </w:rPr>
      </w:pPr>
    </w:p>
    <w:p w14:paraId="46300438" w14:textId="77777777" w:rsidR="00343FF6" w:rsidRDefault="00343FF6">
      <w:pPr>
        <w:pStyle w:val="BodyText"/>
        <w:spacing w:before="1"/>
        <w:rPr>
          <w:i/>
          <w:sz w:val="17"/>
        </w:rPr>
      </w:pPr>
    </w:p>
    <w:p w14:paraId="3B1EC49E" w14:textId="77777777" w:rsidR="00343FF6" w:rsidRDefault="00635E89">
      <w:pPr>
        <w:pStyle w:val="Heading1"/>
        <w:ind w:left="617"/>
      </w:pPr>
      <w:r>
        <w:rPr>
          <w:w w:val="95"/>
        </w:rPr>
        <w:t>Limited</w:t>
      </w:r>
      <w:r>
        <w:rPr>
          <w:spacing w:val="-2"/>
          <w:w w:val="95"/>
        </w:rPr>
        <w:t xml:space="preserve"> </w:t>
      </w:r>
      <w:r>
        <w:rPr>
          <w:w w:val="95"/>
        </w:rPr>
        <w:t>operational</w:t>
      </w:r>
      <w:r>
        <w:rPr>
          <w:spacing w:val="-3"/>
          <w:w w:val="95"/>
        </w:rPr>
        <w:t xml:space="preserve"> </w:t>
      </w:r>
      <w:r>
        <w:rPr>
          <w:w w:val="95"/>
        </w:rPr>
        <w:t>notification</w:t>
      </w:r>
    </w:p>
    <w:p w14:paraId="2669A6EF" w14:textId="77777777" w:rsidR="00343FF6" w:rsidRDefault="00343FF6">
      <w:pPr>
        <w:pStyle w:val="BodyText"/>
        <w:rPr>
          <w:rFonts w:ascii="Book Antiqua"/>
          <w:b/>
          <w:sz w:val="22"/>
        </w:rPr>
      </w:pPr>
    </w:p>
    <w:p w14:paraId="3E35E7E1" w14:textId="77777777" w:rsidR="00343FF6" w:rsidRDefault="00635E89">
      <w:pPr>
        <w:pStyle w:val="ListParagraph"/>
        <w:numPr>
          <w:ilvl w:val="0"/>
          <w:numId w:val="59"/>
        </w:numPr>
        <w:tabs>
          <w:tab w:val="left" w:pos="540"/>
        </w:tabs>
        <w:spacing w:before="192" w:line="228" w:lineRule="auto"/>
        <w:ind w:firstLine="0"/>
        <w:rPr>
          <w:sz w:val="19"/>
        </w:rPr>
      </w:pPr>
      <w:r>
        <w:rPr>
          <w:w w:val="90"/>
          <w:sz w:val="19"/>
        </w:rPr>
        <w:t>Transmission-connected</w:t>
      </w:r>
      <w:r>
        <w:rPr>
          <w:spacing w:val="1"/>
          <w:w w:val="90"/>
          <w:sz w:val="19"/>
        </w:rPr>
        <w:t xml:space="preserve"> </w:t>
      </w:r>
      <w:r>
        <w:rPr>
          <w:w w:val="90"/>
          <w:sz w:val="19"/>
        </w:rPr>
        <w:t>demand</w:t>
      </w:r>
      <w:r>
        <w:rPr>
          <w:spacing w:val="33"/>
          <w:sz w:val="19"/>
        </w:rPr>
        <w:t xml:space="preserve"> </w:t>
      </w:r>
      <w:r>
        <w:rPr>
          <w:w w:val="90"/>
          <w:sz w:val="19"/>
        </w:rPr>
        <w:t>facility owners</w:t>
      </w:r>
      <w:r>
        <w:rPr>
          <w:spacing w:val="33"/>
          <w:sz w:val="19"/>
        </w:rPr>
        <w:t xml:space="preserve"> </w:t>
      </w:r>
      <w:r>
        <w:rPr>
          <w:w w:val="90"/>
          <w:sz w:val="19"/>
        </w:rPr>
        <w:t>or</w:t>
      </w:r>
      <w:r>
        <w:rPr>
          <w:spacing w:val="34"/>
          <w:sz w:val="19"/>
        </w:rPr>
        <w:t xml:space="preserve"> </w:t>
      </w:r>
      <w:r>
        <w:rPr>
          <w:w w:val="90"/>
          <w:sz w:val="19"/>
        </w:rPr>
        <w:t>transmission-connected</w:t>
      </w:r>
      <w:r>
        <w:rPr>
          <w:spacing w:val="33"/>
          <w:sz w:val="19"/>
        </w:rPr>
        <w:t xml:space="preserve"> </w:t>
      </w:r>
      <w:r>
        <w:rPr>
          <w:w w:val="90"/>
          <w:sz w:val="19"/>
        </w:rPr>
        <w:t>distribution</w:t>
      </w:r>
      <w:r>
        <w:rPr>
          <w:spacing w:val="34"/>
          <w:sz w:val="19"/>
        </w:rPr>
        <w:t xml:space="preserve"> </w:t>
      </w:r>
      <w:r>
        <w:rPr>
          <w:w w:val="90"/>
          <w:sz w:val="19"/>
        </w:rPr>
        <w:t>system</w:t>
      </w:r>
      <w:r>
        <w:rPr>
          <w:spacing w:val="33"/>
          <w:sz w:val="19"/>
        </w:rPr>
        <w:t xml:space="preserve"> </w:t>
      </w:r>
      <w:r>
        <w:rPr>
          <w:w w:val="90"/>
          <w:sz w:val="19"/>
        </w:rPr>
        <w:t>operators</w:t>
      </w:r>
      <w:r>
        <w:rPr>
          <w:spacing w:val="34"/>
          <w:sz w:val="19"/>
        </w:rPr>
        <w:t xml:space="preserve"> </w:t>
      </w:r>
      <w:r>
        <w:rPr>
          <w:w w:val="90"/>
          <w:sz w:val="19"/>
        </w:rPr>
        <w:t>to whom</w:t>
      </w:r>
      <w:r>
        <w:rPr>
          <w:spacing w:val="-35"/>
          <w:w w:val="90"/>
          <w:sz w:val="19"/>
        </w:rPr>
        <w:t xml:space="preserve"> </w:t>
      </w:r>
      <w:r>
        <w:rPr>
          <w:w w:val="95"/>
          <w:sz w:val="19"/>
        </w:rPr>
        <w:t>a FON has been granted, shall inform the relevant TSO, no later than 24 hours after the incident has occurred, of the</w:t>
      </w:r>
      <w:r>
        <w:rPr>
          <w:spacing w:val="1"/>
          <w:w w:val="95"/>
          <w:sz w:val="19"/>
        </w:rPr>
        <w:t xml:space="preserve"> </w:t>
      </w:r>
      <w:r>
        <w:rPr>
          <w:sz w:val="19"/>
        </w:rPr>
        <w:t>following</w:t>
      </w:r>
      <w:r>
        <w:rPr>
          <w:spacing w:val="13"/>
          <w:sz w:val="19"/>
        </w:rPr>
        <w:t xml:space="preserve"> </w:t>
      </w:r>
      <w:r>
        <w:rPr>
          <w:sz w:val="19"/>
        </w:rPr>
        <w:t>circumstances:</w:t>
      </w:r>
    </w:p>
    <w:p w14:paraId="350D8066" w14:textId="77777777" w:rsidR="00343FF6" w:rsidRDefault="00343FF6">
      <w:pPr>
        <w:pStyle w:val="BodyText"/>
        <w:spacing w:before="8"/>
        <w:rPr>
          <w:sz w:val="25"/>
        </w:rPr>
      </w:pPr>
    </w:p>
    <w:p w14:paraId="6203A4D7" w14:textId="77777777" w:rsidR="00343FF6" w:rsidRDefault="00635E89">
      <w:pPr>
        <w:pStyle w:val="ListParagraph"/>
        <w:numPr>
          <w:ilvl w:val="0"/>
          <w:numId w:val="58"/>
        </w:numPr>
        <w:tabs>
          <w:tab w:val="left" w:pos="402"/>
        </w:tabs>
        <w:ind w:right="0"/>
        <w:rPr>
          <w:sz w:val="19"/>
        </w:rPr>
      </w:pPr>
      <w:r>
        <w:rPr>
          <w:spacing w:val="-1"/>
          <w:w w:val="95"/>
          <w:sz w:val="19"/>
        </w:rPr>
        <w:t>the</w:t>
      </w:r>
      <w:r>
        <w:rPr>
          <w:spacing w:val="-3"/>
          <w:w w:val="95"/>
          <w:sz w:val="19"/>
        </w:rPr>
        <w:t xml:space="preserve"> </w:t>
      </w:r>
      <w:r>
        <w:rPr>
          <w:spacing w:val="-1"/>
          <w:w w:val="95"/>
          <w:sz w:val="19"/>
        </w:rPr>
        <w:t>facility</w:t>
      </w:r>
      <w:r>
        <w:rPr>
          <w:spacing w:val="-4"/>
          <w:w w:val="95"/>
          <w:sz w:val="19"/>
        </w:rPr>
        <w:t xml:space="preserve"> </w:t>
      </w:r>
      <w:r>
        <w:rPr>
          <w:spacing w:val="-1"/>
          <w:w w:val="95"/>
          <w:sz w:val="19"/>
        </w:rPr>
        <w:t>is</w:t>
      </w:r>
      <w:r>
        <w:rPr>
          <w:spacing w:val="-2"/>
          <w:w w:val="95"/>
          <w:sz w:val="19"/>
        </w:rPr>
        <w:t xml:space="preserve"> </w:t>
      </w:r>
      <w:r>
        <w:rPr>
          <w:spacing w:val="-1"/>
          <w:w w:val="95"/>
          <w:sz w:val="19"/>
        </w:rPr>
        <w:t>temporarily</w:t>
      </w:r>
      <w:r>
        <w:rPr>
          <w:spacing w:val="-2"/>
          <w:w w:val="95"/>
          <w:sz w:val="19"/>
        </w:rPr>
        <w:t xml:space="preserve"> </w:t>
      </w:r>
      <w:r>
        <w:rPr>
          <w:w w:val="95"/>
          <w:sz w:val="19"/>
        </w:rPr>
        <w:t>subject</w:t>
      </w:r>
      <w:r>
        <w:rPr>
          <w:spacing w:val="-2"/>
          <w:w w:val="95"/>
          <w:sz w:val="19"/>
        </w:rPr>
        <w:t xml:space="preserve"> </w:t>
      </w:r>
      <w:r>
        <w:rPr>
          <w:w w:val="95"/>
          <w:sz w:val="19"/>
        </w:rPr>
        <w:t>to</w:t>
      </w:r>
      <w:r>
        <w:rPr>
          <w:spacing w:val="-4"/>
          <w:w w:val="95"/>
          <w:sz w:val="19"/>
        </w:rPr>
        <w:t xml:space="preserve"> </w:t>
      </w:r>
      <w:r>
        <w:rPr>
          <w:w w:val="95"/>
          <w:sz w:val="19"/>
        </w:rPr>
        <w:t>either</w:t>
      </w:r>
      <w:r>
        <w:rPr>
          <w:spacing w:val="-2"/>
          <w:w w:val="95"/>
          <w:sz w:val="19"/>
        </w:rPr>
        <w:t xml:space="preserve"> </w:t>
      </w:r>
      <w:r>
        <w:rPr>
          <w:w w:val="95"/>
          <w:sz w:val="19"/>
        </w:rPr>
        <w:t>significant</w:t>
      </w:r>
      <w:r>
        <w:rPr>
          <w:spacing w:val="-1"/>
          <w:w w:val="95"/>
          <w:sz w:val="19"/>
        </w:rPr>
        <w:t xml:space="preserve"> </w:t>
      </w:r>
      <w:r>
        <w:rPr>
          <w:w w:val="95"/>
          <w:sz w:val="19"/>
        </w:rPr>
        <w:t>modification</w:t>
      </w:r>
      <w:r>
        <w:rPr>
          <w:spacing w:val="-1"/>
          <w:w w:val="95"/>
          <w:sz w:val="19"/>
        </w:rPr>
        <w:t xml:space="preserve"> </w:t>
      </w:r>
      <w:r>
        <w:rPr>
          <w:w w:val="95"/>
          <w:sz w:val="19"/>
        </w:rPr>
        <w:t>or</w:t>
      </w:r>
      <w:r>
        <w:rPr>
          <w:spacing w:val="-2"/>
          <w:w w:val="95"/>
          <w:sz w:val="19"/>
        </w:rPr>
        <w:t xml:space="preserve"> </w:t>
      </w:r>
      <w:r>
        <w:rPr>
          <w:w w:val="95"/>
          <w:sz w:val="19"/>
        </w:rPr>
        <w:t>loss</w:t>
      </w:r>
      <w:r>
        <w:rPr>
          <w:spacing w:val="-2"/>
          <w:w w:val="95"/>
          <w:sz w:val="19"/>
        </w:rPr>
        <w:t xml:space="preserve"> </w:t>
      </w:r>
      <w:r>
        <w:rPr>
          <w:w w:val="95"/>
          <w:sz w:val="19"/>
        </w:rPr>
        <w:t>of</w:t>
      </w:r>
      <w:r>
        <w:rPr>
          <w:spacing w:val="-2"/>
          <w:w w:val="95"/>
          <w:sz w:val="19"/>
        </w:rPr>
        <w:t xml:space="preserve"> </w:t>
      </w:r>
      <w:r>
        <w:rPr>
          <w:w w:val="95"/>
          <w:sz w:val="19"/>
        </w:rPr>
        <w:t>capability</w:t>
      </w:r>
      <w:r>
        <w:rPr>
          <w:spacing w:val="-3"/>
          <w:w w:val="95"/>
          <w:sz w:val="19"/>
        </w:rPr>
        <w:t xml:space="preserve"> </w:t>
      </w:r>
      <w:r>
        <w:rPr>
          <w:w w:val="95"/>
          <w:sz w:val="19"/>
        </w:rPr>
        <w:t>affecting</w:t>
      </w:r>
      <w:r>
        <w:rPr>
          <w:spacing w:val="-2"/>
          <w:w w:val="95"/>
          <w:sz w:val="19"/>
        </w:rPr>
        <w:t xml:space="preserve"> </w:t>
      </w:r>
      <w:r>
        <w:rPr>
          <w:w w:val="95"/>
          <w:sz w:val="19"/>
        </w:rPr>
        <w:t>its</w:t>
      </w:r>
      <w:r>
        <w:rPr>
          <w:spacing w:val="-2"/>
          <w:w w:val="95"/>
          <w:sz w:val="19"/>
        </w:rPr>
        <w:t xml:space="preserve"> </w:t>
      </w:r>
      <w:r>
        <w:rPr>
          <w:w w:val="95"/>
          <w:sz w:val="19"/>
        </w:rPr>
        <w:t>performance;</w:t>
      </w:r>
      <w:r>
        <w:rPr>
          <w:spacing w:val="-2"/>
          <w:w w:val="95"/>
          <w:sz w:val="19"/>
        </w:rPr>
        <w:t xml:space="preserve"> </w:t>
      </w:r>
      <w:r>
        <w:rPr>
          <w:w w:val="95"/>
          <w:sz w:val="19"/>
        </w:rPr>
        <w:t>or</w:t>
      </w:r>
    </w:p>
    <w:p w14:paraId="40D7B980" w14:textId="77777777" w:rsidR="00343FF6" w:rsidRDefault="00343FF6">
      <w:pPr>
        <w:pStyle w:val="BodyText"/>
        <w:spacing w:before="7"/>
        <w:rPr>
          <w:sz w:val="25"/>
        </w:rPr>
      </w:pPr>
    </w:p>
    <w:p w14:paraId="2EF444D5" w14:textId="77777777" w:rsidR="00343FF6" w:rsidRDefault="00635E89">
      <w:pPr>
        <w:pStyle w:val="ListParagraph"/>
        <w:numPr>
          <w:ilvl w:val="0"/>
          <w:numId w:val="58"/>
        </w:numPr>
        <w:tabs>
          <w:tab w:val="left" w:pos="402"/>
        </w:tabs>
        <w:ind w:right="0"/>
        <w:rPr>
          <w:sz w:val="19"/>
        </w:rPr>
      </w:pPr>
      <w:r>
        <w:rPr>
          <w:w w:val="90"/>
          <w:sz w:val="19"/>
        </w:rPr>
        <w:t>equipment</w:t>
      </w:r>
      <w:r>
        <w:rPr>
          <w:spacing w:val="25"/>
          <w:w w:val="90"/>
          <w:sz w:val="19"/>
        </w:rPr>
        <w:t xml:space="preserve"> </w:t>
      </w:r>
      <w:r>
        <w:rPr>
          <w:w w:val="90"/>
          <w:sz w:val="19"/>
        </w:rPr>
        <w:t>failure</w:t>
      </w:r>
      <w:r>
        <w:rPr>
          <w:spacing w:val="24"/>
          <w:w w:val="90"/>
          <w:sz w:val="19"/>
        </w:rPr>
        <w:t xml:space="preserve"> </w:t>
      </w:r>
      <w:r>
        <w:rPr>
          <w:w w:val="90"/>
          <w:sz w:val="19"/>
        </w:rPr>
        <w:t>leading</w:t>
      </w:r>
      <w:r>
        <w:rPr>
          <w:spacing w:val="24"/>
          <w:w w:val="90"/>
          <w:sz w:val="19"/>
        </w:rPr>
        <w:t xml:space="preserve"> </w:t>
      </w:r>
      <w:r>
        <w:rPr>
          <w:w w:val="90"/>
          <w:sz w:val="19"/>
        </w:rPr>
        <w:t>to</w:t>
      </w:r>
      <w:r>
        <w:rPr>
          <w:spacing w:val="24"/>
          <w:w w:val="90"/>
          <w:sz w:val="19"/>
        </w:rPr>
        <w:t xml:space="preserve"> </w:t>
      </w:r>
      <w:r>
        <w:rPr>
          <w:w w:val="90"/>
          <w:sz w:val="19"/>
        </w:rPr>
        <w:t>non-compliance</w:t>
      </w:r>
      <w:r>
        <w:rPr>
          <w:spacing w:val="25"/>
          <w:w w:val="90"/>
          <w:sz w:val="19"/>
        </w:rPr>
        <w:t xml:space="preserve"> </w:t>
      </w:r>
      <w:r>
        <w:rPr>
          <w:w w:val="90"/>
          <w:sz w:val="19"/>
        </w:rPr>
        <w:t>with</w:t>
      </w:r>
      <w:r>
        <w:rPr>
          <w:spacing w:val="25"/>
          <w:w w:val="90"/>
          <w:sz w:val="19"/>
        </w:rPr>
        <w:t xml:space="preserve"> </w:t>
      </w:r>
      <w:r>
        <w:rPr>
          <w:w w:val="90"/>
          <w:sz w:val="19"/>
        </w:rPr>
        <w:t>some</w:t>
      </w:r>
      <w:r>
        <w:rPr>
          <w:spacing w:val="26"/>
          <w:w w:val="90"/>
          <w:sz w:val="19"/>
        </w:rPr>
        <w:t xml:space="preserve"> </w:t>
      </w:r>
      <w:r>
        <w:rPr>
          <w:w w:val="90"/>
          <w:sz w:val="19"/>
        </w:rPr>
        <w:t>relevant</w:t>
      </w:r>
      <w:r>
        <w:rPr>
          <w:spacing w:val="26"/>
          <w:w w:val="90"/>
          <w:sz w:val="19"/>
        </w:rPr>
        <w:t xml:space="preserve"> </w:t>
      </w:r>
      <w:r>
        <w:rPr>
          <w:w w:val="90"/>
          <w:sz w:val="19"/>
        </w:rPr>
        <w:t>requirements.</w:t>
      </w:r>
    </w:p>
    <w:p w14:paraId="6C017758" w14:textId="77777777" w:rsidR="00343FF6" w:rsidRDefault="00343FF6">
      <w:pPr>
        <w:pStyle w:val="BodyText"/>
        <w:spacing w:before="5"/>
        <w:rPr>
          <w:sz w:val="26"/>
        </w:rPr>
      </w:pPr>
    </w:p>
    <w:p w14:paraId="0F4C4E41" w14:textId="77777777" w:rsidR="00343FF6" w:rsidRDefault="00635E89">
      <w:pPr>
        <w:pStyle w:val="BodyText"/>
        <w:spacing w:line="228" w:lineRule="auto"/>
        <w:ind w:left="107" w:right="125"/>
        <w:jc w:val="both"/>
      </w:pPr>
      <w:r>
        <w:rPr>
          <w:w w:val="95"/>
        </w:rPr>
        <w:t xml:space="preserve">A longer time period to inform the </w:t>
      </w:r>
      <w:r>
        <w:rPr>
          <w:w w:val="95"/>
        </w:rPr>
        <w:t>relevant TSO can be agreed with the transmission-connected demand facility owner</w:t>
      </w:r>
      <w:r>
        <w:rPr>
          <w:spacing w:val="1"/>
          <w:w w:val="95"/>
        </w:rPr>
        <w:t xml:space="preserve"> </w:t>
      </w:r>
      <w:r>
        <w:t>or</w:t>
      </w:r>
      <w:r>
        <w:rPr>
          <w:spacing w:val="4"/>
        </w:rPr>
        <w:t xml:space="preserve"> </w:t>
      </w:r>
      <w:r>
        <w:t>transmission-connected distribution system</w:t>
      </w:r>
      <w:r>
        <w:rPr>
          <w:spacing w:val="-1"/>
        </w:rPr>
        <w:t xml:space="preserve"> </w:t>
      </w:r>
      <w:r>
        <w:t>operator depending on the</w:t>
      </w:r>
      <w:r>
        <w:rPr>
          <w:spacing w:val="-1"/>
        </w:rPr>
        <w:t xml:space="preserve"> </w:t>
      </w:r>
      <w:r>
        <w:t>nature</w:t>
      </w:r>
      <w:r>
        <w:rPr>
          <w:spacing w:val="1"/>
        </w:rPr>
        <w:t xml:space="preserve"> </w:t>
      </w:r>
      <w:r>
        <w:t>of</w:t>
      </w:r>
      <w:r>
        <w:rPr>
          <w:spacing w:val="2"/>
        </w:rPr>
        <w:t xml:space="preserve"> </w:t>
      </w:r>
      <w:r>
        <w:t>the</w:t>
      </w:r>
      <w:r>
        <w:rPr>
          <w:spacing w:val="-1"/>
        </w:rPr>
        <w:t xml:space="preserve"> </w:t>
      </w:r>
      <w:r>
        <w:t>changes.</w:t>
      </w:r>
    </w:p>
    <w:p w14:paraId="7D62BAA6" w14:textId="77777777" w:rsidR="00343FF6" w:rsidRDefault="00343FF6">
      <w:pPr>
        <w:pStyle w:val="BodyText"/>
        <w:rPr>
          <w:sz w:val="22"/>
        </w:rPr>
      </w:pPr>
    </w:p>
    <w:p w14:paraId="4F9F647F" w14:textId="77777777" w:rsidR="00343FF6" w:rsidRDefault="00343FF6">
      <w:pPr>
        <w:pStyle w:val="BodyText"/>
        <w:spacing w:before="10"/>
        <w:rPr>
          <w:sz w:val="17"/>
        </w:rPr>
      </w:pPr>
    </w:p>
    <w:p w14:paraId="30DF2F15" w14:textId="77777777" w:rsidR="00343FF6" w:rsidRDefault="00635E89">
      <w:pPr>
        <w:pStyle w:val="ListParagraph"/>
        <w:numPr>
          <w:ilvl w:val="0"/>
          <w:numId w:val="59"/>
        </w:numPr>
        <w:tabs>
          <w:tab w:val="left" w:pos="540"/>
        </w:tabs>
        <w:spacing w:line="228" w:lineRule="auto"/>
        <w:ind w:right="122" w:firstLine="0"/>
        <w:rPr>
          <w:sz w:val="19"/>
        </w:rPr>
      </w:pPr>
      <w:r>
        <w:rPr>
          <w:w w:val="90"/>
          <w:sz w:val="19"/>
        </w:rPr>
        <w:t>The</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facility</w:t>
      </w:r>
      <w:r>
        <w:rPr>
          <w:spacing w:val="1"/>
          <w:w w:val="90"/>
          <w:sz w:val="19"/>
        </w:rPr>
        <w:t xml:space="preserve"> </w:t>
      </w:r>
      <w:r>
        <w:rPr>
          <w:w w:val="90"/>
          <w:sz w:val="19"/>
        </w:rPr>
        <w:t>owner</w:t>
      </w:r>
      <w:r>
        <w:rPr>
          <w:spacing w:val="1"/>
          <w:w w:val="90"/>
          <w:sz w:val="19"/>
        </w:rPr>
        <w:t xml:space="preserve"> </w:t>
      </w:r>
      <w:r>
        <w:rPr>
          <w:w w:val="90"/>
          <w:sz w:val="19"/>
        </w:rPr>
        <w:t>or</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33"/>
          <w:sz w:val="19"/>
        </w:rPr>
        <w:t xml:space="preserve"> </w:t>
      </w:r>
      <w:r>
        <w:rPr>
          <w:w w:val="90"/>
          <w:sz w:val="19"/>
        </w:rPr>
        <w:t>system</w:t>
      </w:r>
      <w:r>
        <w:rPr>
          <w:spacing w:val="33"/>
          <w:sz w:val="19"/>
        </w:rPr>
        <w:t xml:space="preserve"> </w:t>
      </w:r>
      <w:r>
        <w:rPr>
          <w:w w:val="90"/>
          <w:sz w:val="19"/>
        </w:rPr>
        <w:t>operator</w:t>
      </w:r>
      <w:r>
        <w:rPr>
          <w:spacing w:val="34"/>
          <w:sz w:val="19"/>
        </w:rPr>
        <w:t xml:space="preserve"> </w:t>
      </w:r>
      <w:r>
        <w:rPr>
          <w:w w:val="90"/>
          <w:sz w:val="19"/>
        </w:rPr>
        <w:t>shall</w:t>
      </w:r>
      <w:r>
        <w:rPr>
          <w:spacing w:val="1"/>
          <w:w w:val="90"/>
          <w:sz w:val="19"/>
        </w:rPr>
        <w:t xml:space="preserve"> </w:t>
      </w:r>
      <w:r>
        <w:rPr>
          <w:w w:val="95"/>
          <w:sz w:val="19"/>
        </w:rPr>
        <w:t>apply to the relevant TSO for a limited operational notification (LON), if the transmission-connected demand facility</w:t>
      </w:r>
      <w:r>
        <w:rPr>
          <w:spacing w:val="1"/>
          <w:w w:val="95"/>
          <w:sz w:val="19"/>
        </w:rPr>
        <w:t xml:space="preserve"> </w:t>
      </w:r>
      <w:r>
        <w:rPr>
          <w:w w:val="90"/>
          <w:sz w:val="19"/>
        </w:rPr>
        <w:t>owner</w:t>
      </w:r>
      <w:r>
        <w:rPr>
          <w:spacing w:val="1"/>
          <w:w w:val="90"/>
          <w:sz w:val="19"/>
        </w:rPr>
        <w:t xml:space="preserve"> </w:t>
      </w:r>
      <w:r>
        <w:rPr>
          <w:w w:val="90"/>
          <w:sz w:val="19"/>
        </w:rPr>
        <w:t>or</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system</w:t>
      </w:r>
      <w:r>
        <w:rPr>
          <w:spacing w:val="1"/>
          <w:w w:val="90"/>
          <w:sz w:val="19"/>
        </w:rPr>
        <w:t xml:space="preserve"> </w:t>
      </w:r>
      <w:r>
        <w:rPr>
          <w:w w:val="90"/>
          <w:sz w:val="19"/>
        </w:rPr>
        <w:t>operator</w:t>
      </w:r>
      <w:r>
        <w:rPr>
          <w:spacing w:val="1"/>
          <w:w w:val="90"/>
          <w:sz w:val="19"/>
        </w:rPr>
        <w:t xml:space="preserve"> </w:t>
      </w:r>
      <w:r>
        <w:rPr>
          <w:w w:val="90"/>
          <w:sz w:val="19"/>
        </w:rPr>
        <w:t>expects</w:t>
      </w:r>
      <w:r>
        <w:rPr>
          <w:spacing w:val="1"/>
          <w:w w:val="90"/>
          <w:sz w:val="19"/>
        </w:rPr>
        <w:t xml:space="preserve"> </w:t>
      </w:r>
      <w:r>
        <w:rPr>
          <w:w w:val="90"/>
          <w:sz w:val="19"/>
        </w:rPr>
        <w:t>the</w:t>
      </w:r>
      <w:r>
        <w:rPr>
          <w:spacing w:val="1"/>
          <w:w w:val="90"/>
          <w:sz w:val="19"/>
        </w:rPr>
        <w:t xml:space="preserve"> </w:t>
      </w:r>
      <w:r>
        <w:rPr>
          <w:w w:val="90"/>
          <w:sz w:val="19"/>
        </w:rPr>
        <w:t>circumstances</w:t>
      </w:r>
      <w:r>
        <w:rPr>
          <w:spacing w:val="1"/>
          <w:w w:val="90"/>
          <w:sz w:val="19"/>
        </w:rPr>
        <w:t xml:space="preserve"> </w:t>
      </w:r>
      <w:r>
        <w:rPr>
          <w:w w:val="90"/>
          <w:sz w:val="19"/>
        </w:rPr>
        <w:t>described</w:t>
      </w:r>
      <w:r>
        <w:rPr>
          <w:spacing w:val="1"/>
          <w:w w:val="90"/>
          <w:sz w:val="19"/>
        </w:rPr>
        <w:t xml:space="preserve"> </w:t>
      </w:r>
      <w:r>
        <w:rPr>
          <w:w w:val="90"/>
          <w:sz w:val="19"/>
        </w:rPr>
        <w:t>in</w:t>
      </w:r>
      <w:r>
        <w:rPr>
          <w:spacing w:val="1"/>
          <w:w w:val="90"/>
          <w:sz w:val="19"/>
        </w:rPr>
        <w:t xml:space="preserve"> </w:t>
      </w:r>
      <w:r>
        <w:rPr>
          <w:w w:val="90"/>
          <w:sz w:val="19"/>
        </w:rPr>
        <w:t>paragraph</w:t>
      </w:r>
      <w:r>
        <w:rPr>
          <w:spacing w:val="33"/>
          <w:sz w:val="19"/>
        </w:rPr>
        <w:t xml:space="preserve"> </w:t>
      </w:r>
      <w:r>
        <w:rPr>
          <w:w w:val="90"/>
          <w:sz w:val="19"/>
        </w:rPr>
        <w:t>1</w:t>
      </w:r>
      <w:r>
        <w:rPr>
          <w:spacing w:val="33"/>
          <w:sz w:val="19"/>
        </w:rPr>
        <w:t xml:space="preserve"> </w:t>
      </w:r>
      <w:r>
        <w:rPr>
          <w:w w:val="90"/>
          <w:sz w:val="19"/>
        </w:rPr>
        <w:t>to</w:t>
      </w:r>
      <w:r>
        <w:rPr>
          <w:spacing w:val="1"/>
          <w:w w:val="90"/>
          <w:sz w:val="19"/>
        </w:rPr>
        <w:t xml:space="preserve"> </w:t>
      </w:r>
      <w:r>
        <w:rPr>
          <w:sz w:val="19"/>
        </w:rPr>
        <w:t>persist</w:t>
      </w:r>
      <w:r>
        <w:rPr>
          <w:spacing w:val="12"/>
          <w:sz w:val="19"/>
        </w:rPr>
        <w:t xml:space="preserve"> </w:t>
      </w:r>
      <w:r>
        <w:rPr>
          <w:sz w:val="19"/>
        </w:rPr>
        <w:t>for</w:t>
      </w:r>
      <w:r>
        <w:rPr>
          <w:spacing w:val="17"/>
          <w:sz w:val="19"/>
        </w:rPr>
        <w:t xml:space="preserve"> </w:t>
      </w:r>
      <w:r>
        <w:rPr>
          <w:sz w:val="19"/>
        </w:rPr>
        <w:t>more</w:t>
      </w:r>
      <w:r>
        <w:rPr>
          <w:spacing w:val="13"/>
          <w:sz w:val="19"/>
        </w:rPr>
        <w:t xml:space="preserve"> </w:t>
      </w:r>
      <w:r>
        <w:rPr>
          <w:sz w:val="19"/>
        </w:rPr>
        <w:t>than</w:t>
      </w:r>
      <w:r>
        <w:rPr>
          <w:spacing w:val="13"/>
          <w:sz w:val="19"/>
        </w:rPr>
        <w:t xml:space="preserve"> </w:t>
      </w:r>
      <w:r>
        <w:rPr>
          <w:sz w:val="19"/>
        </w:rPr>
        <w:t>three</w:t>
      </w:r>
      <w:r>
        <w:rPr>
          <w:spacing w:val="14"/>
          <w:sz w:val="19"/>
        </w:rPr>
        <w:t xml:space="preserve"> </w:t>
      </w:r>
      <w:r>
        <w:rPr>
          <w:sz w:val="19"/>
        </w:rPr>
        <w:t>months.</w:t>
      </w:r>
    </w:p>
    <w:p w14:paraId="7D1E1563" w14:textId="77777777" w:rsidR="00343FF6" w:rsidRDefault="00343FF6">
      <w:pPr>
        <w:pStyle w:val="BodyText"/>
        <w:rPr>
          <w:sz w:val="22"/>
        </w:rPr>
      </w:pPr>
    </w:p>
    <w:p w14:paraId="0627723A" w14:textId="77777777" w:rsidR="00343FF6" w:rsidRDefault="00343FF6">
      <w:pPr>
        <w:pStyle w:val="BodyText"/>
        <w:spacing w:before="8"/>
        <w:rPr>
          <w:sz w:val="17"/>
        </w:rPr>
      </w:pPr>
    </w:p>
    <w:p w14:paraId="3255C6E8" w14:textId="77777777" w:rsidR="00343FF6" w:rsidRDefault="00635E89">
      <w:pPr>
        <w:pStyle w:val="ListParagraph"/>
        <w:numPr>
          <w:ilvl w:val="0"/>
          <w:numId w:val="59"/>
        </w:numPr>
        <w:tabs>
          <w:tab w:val="left" w:pos="540"/>
        </w:tabs>
        <w:spacing w:line="228" w:lineRule="auto"/>
        <w:ind w:right="124" w:firstLine="0"/>
        <w:rPr>
          <w:sz w:val="19"/>
        </w:rPr>
      </w:pPr>
      <w:r>
        <w:rPr>
          <w:w w:val="95"/>
          <w:sz w:val="19"/>
        </w:rPr>
        <w:t>A LON shall be issued by the relevant TSO and shall contain the following information which shall be clearly</w:t>
      </w:r>
      <w:r>
        <w:rPr>
          <w:spacing w:val="1"/>
          <w:w w:val="95"/>
          <w:sz w:val="19"/>
        </w:rPr>
        <w:t xml:space="preserve"> </w:t>
      </w:r>
      <w:r>
        <w:rPr>
          <w:sz w:val="19"/>
        </w:rPr>
        <w:t>identifiable:</w:t>
      </w:r>
    </w:p>
    <w:p w14:paraId="1FBC6FBA" w14:textId="77777777" w:rsidR="00343FF6" w:rsidRDefault="00343FF6">
      <w:pPr>
        <w:pStyle w:val="BodyText"/>
        <w:spacing w:before="8"/>
        <w:rPr>
          <w:sz w:val="25"/>
        </w:rPr>
      </w:pPr>
    </w:p>
    <w:p w14:paraId="1B16E3F3" w14:textId="77777777" w:rsidR="00343FF6" w:rsidRDefault="00635E89">
      <w:pPr>
        <w:pStyle w:val="ListParagraph"/>
        <w:numPr>
          <w:ilvl w:val="0"/>
          <w:numId w:val="57"/>
        </w:numPr>
        <w:tabs>
          <w:tab w:val="left" w:pos="402"/>
        </w:tabs>
        <w:ind w:right="0"/>
        <w:rPr>
          <w:sz w:val="19"/>
        </w:rPr>
      </w:pPr>
      <w:r>
        <w:rPr>
          <w:w w:val="95"/>
          <w:sz w:val="19"/>
        </w:rPr>
        <w:t>the</w:t>
      </w:r>
      <w:r>
        <w:rPr>
          <w:spacing w:val="-2"/>
          <w:w w:val="95"/>
          <w:sz w:val="19"/>
        </w:rPr>
        <w:t xml:space="preserve"> </w:t>
      </w:r>
      <w:r>
        <w:rPr>
          <w:w w:val="95"/>
          <w:sz w:val="19"/>
        </w:rPr>
        <w:t>unresolved issues</w:t>
      </w:r>
      <w:r>
        <w:rPr>
          <w:spacing w:val="-2"/>
          <w:w w:val="95"/>
          <w:sz w:val="19"/>
        </w:rPr>
        <w:t xml:space="preserve"> </w:t>
      </w:r>
      <w:r>
        <w:rPr>
          <w:w w:val="95"/>
          <w:sz w:val="19"/>
        </w:rPr>
        <w:t>justifying</w:t>
      </w:r>
      <w:r>
        <w:rPr>
          <w:spacing w:val="-1"/>
          <w:w w:val="95"/>
          <w:sz w:val="19"/>
        </w:rPr>
        <w:t xml:space="preserve"> </w:t>
      </w:r>
      <w:r>
        <w:rPr>
          <w:w w:val="95"/>
          <w:sz w:val="19"/>
        </w:rPr>
        <w:t>the</w:t>
      </w:r>
      <w:r>
        <w:rPr>
          <w:spacing w:val="-2"/>
          <w:w w:val="95"/>
          <w:sz w:val="19"/>
        </w:rPr>
        <w:t xml:space="preserve"> </w:t>
      </w:r>
      <w:r>
        <w:rPr>
          <w:w w:val="95"/>
          <w:sz w:val="19"/>
        </w:rPr>
        <w:t>granting of</w:t>
      </w:r>
      <w:r>
        <w:rPr>
          <w:spacing w:val="1"/>
          <w:w w:val="95"/>
          <w:sz w:val="19"/>
        </w:rPr>
        <w:t xml:space="preserve"> </w:t>
      </w:r>
      <w:r>
        <w:rPr>
          <w:w w:val="95"/>
          <w:sz w:val="19"/>
        </w:rPr>
        <w:t>the</w:t>
      </w:r>
      <w:r>
        <w:rPr>
          <w:spacing w:val="-1"/>
          <w:w w:val="95"/>
          <w:sz w:val="19"/>
        </w:rPr>
        <w:t xml:space="preserve"> </w:t>
      </w:r>
      <w:r>
        <w:rPr>
          <w:w w:val="95"/>
          <w:sz w:val="19"/>
        </w:rPr>
        <w:t>LON;</w:t>
      </w:r>
    </w:p>
    <w:p w14:paraId="5833AFA7" w14:textId="77777777" w:rsidR="00343FF6" w:rsidRDefault="00343FF6">
      <w:pPr>
        <w:pStyle w:val="BodyText"/>
        <w:spacing w:before="7"/>
        <w:rPr>
          <w:sz w:val="25"/>
        </w:rPr>
      </w:pPr>
    </w:p>
    <w:p w14:paraId="51E6735B" w14:textId="77777777" w:rsidR="00343FF6" w:rsidRDefault="00635E89">
      <w:pPr>
        <w:pStyle w:val="ListParagraph"/>
        <w:numPr>
          <w:ilvl w:val="0"/>
          <w:numId w:val="57"/>
        </w:numPr>
        <w:tabs>
          <w:tab w:val="left" w:pos="402"/>
        </w:tabs>
        <w:ind w:right="0"/>
        <w:rPr>
          <w:sz w:val="19"/>
        </w:rPr>
      </w:pPr>
      <w:r>
        <w:rPr>
          <w:w w:val="90"/>
          <w:sz w:val="19"/>
        </w:rPr>
        <w:t>the</w:t>
      </w:r>
      <w:r>
        <w:rPr>
          <w:spacing w:val="18"/>
          <w:w w:val="90"/>
          <w:sz w:val="19"/>
        </w:rPr>
        <w:t xml:space="preserve"> </w:t>
      </w:r>
      <w:r>
        <w:rPr>
          <w:w w:val="90"/>
          <w:sz w:val="19"/>
        </w:rPr>
        <w:t>responsibilities</w:t>
      </w:r>
      <w:r>
        <w:rPr>
          <w:spacing w:val="20"/>
          <w:w w:val="90"/>
          <w:sz w:val="19"/>
        </w:rPr>
        <w:t xml:space="preserve"> </w:t>
      </w:r>
      <w:r>
        <w:rPr>
          <w:w w:val="90"/>
          <w:sz w:val="19"/>
        </w:rPr>
        <w:t>and</w:t>
      </w:r>
      <w:r>
        <w:rPr>
          <w:spacing w:val="20"/>
          <w:w w:val="90"/>
          <w:sz w:val="19"/>
        </w:rPr>
        <w:t xml:space="preserve"> </w:t>
      </w:r>
      <w:r>
        <w:rPr>
          <w:w w:val="90"/>
          <w:sz w:val="19"/>
        </w:rPr>
        <w:t>timescales</w:t>
      </w:r>
      <w:r>
        <w:rPr>
          <w:spacing w:val="20"/>
          <w:w w:val="90"/>
          <w:sz w:val="19"/>
        </w:rPr>
        <w:t xml:space="preserve"> </w:t>
      </w:r>
      <w:r>
        <w:rPr>
          <w:w w:val="90"/>
          <w:sz w:val="19"/>
        </w:rPr>
        <w:t>for</w:t>
      </w:r>
      <w:r>
        <w:rPr>
          <w:spacing w:val="20"/>
          <w:w w:val="90"/>
          <w:sz w:val="19"/>
        </w:rPr>
        <w:t xml:space="preserve"> </w:t>
      </w:r>
      <w:r>
        <w:rPr>
          <w:w w:val="90"/>
          <w:sz w:val="19"/>
        </w:rPr>
        <w:t>expected</w:t>
      </w:r>
      <w:r>
        <w:rPr>
          <w:spacing w:val="20"/>
          <w:w w:val="90"/>
          <w:sz w:val="19"/>
        </w:rPr>
        <w:t xml:space="preserve"> </w:t>
      </w:r>
      <w:r>
        <w:rPr>
          <w:w w:val="90"/>
          <w:sz w:val="19"/>
        </w:rPr>
        <w:t>solution;</w:t>
      </w:r>
      <w:r>
        <w:rPr>
          <w:spacing w:val="18"/>
          <w:w w:val="90"/>
          <w:sz w:val="19"/>
        </w:rPr>
        <w:t xml:space="preserve"> </w:t>
      </w:r>
      <w:r>
        <w:rPr>
          <w:w w:val="90"/>
          <w:sz w:val="19"/>
        </w:rPr>
        <w:t>and</w:t>
      </w:r>
    </w:p>
    <w:p w14:paraId="10E45429" w14:textId="77777777" w:rsidR="00343FF6" w:rsidRDefault="00343FF6">
      <w:pPr>
        <w:pStyle w:val="BodyText"/>
        <w:spacing w:before="4"/>
        <w:rPr>
          <w:sz w:val="26"/>
        </w:rPr>
      </w:pPr>
    </w:p>
    <w:p w14:paraId="227D642A" w14:textId="77777777" w:rsidR="00343FF6" w:rsidRDefault="00635E89">
      <w:pPr>
        <w:pStyle w:val="ListParagraph"/>
        <w:numPr>
          <w:ilvl w:val="0"/>
          <w:numId w:val="57"/>
        </w:numPr>
        <w:tabs>
          <w:tab w:val="left" w:pos="402"/>
        </w:tabs>
        <w:spacing w:line="228" w:lineRule="auto"/>
        <w:ind w:right="124"/>
        <w:rPr>
          <w:sz w:val="19"/>
        </w:rPr>
      </w:pPr>
      <w:r>
        <w:rPr>
          <w:w w:val="95"/>
          <w:sz w:val="19"/>
        </w:rPr>
        <w:t>a maximum period of validity which shall not exceed 12 months. The initial period granted may be shorter with the</w:t>
      </w:r>
      <w:r>
        <w:rPr>
          <w:spacing w:val="1"/>
          <w:w w:val="95"/>
          <w:sz w:val="19"/>
        </w:rPr>
        <w:t xml:space="preserve"> </w:t>
      </w:r>
      <w:r>
        <w:rPr>
          <w:w w:val="95"/>
          <w:sz w:val="19"/>
        </w:rPr>
        <w:t>possibility of an extension</w:t>
      </w:r>
      <w:r>
        <w:rPr>
          <w:spacing w:val="1"/>
          <w:w w:val="95"/>
          <w:sz w:val="19"/>
        </w:rPr>
        <w:t xml:space="preserve"> </w:t>
      </w:r>
      <w:r>
        <w:rPr>
          <w:w w:val="95"/>
          <w:sz w:val="19"/>
        </w:rPr>
        <w:t>if evidence is submitted to the satisfaction of</w:t>
      </w:r>
      <w:r>
        <w:rPr>
          <w:spacing w:val="1"/>
          <w:w w:val="95"/>
          <w:sz w:val="19"/>
        </w:rPr>
        <w:t xml:space="preserve"> </w:t>
      </w:r>
      <w:r>
        <w:rPr>
          <w:w w:val="95"/>
          <w:sz w:val="19"/>
        </w:rPr>
        <w:t>the</w:t>
      </w:r>
      <w:r>
        <w:rPr>
          <w:spacing w:val="1"/>
          <w:w w:val="95"/>
          <w:sz w:val="19"/>
        </w:rPr>
        <w:t xml:space="preserve"> </w:t>
      </w:r>
      <w:r>
        <w:rPr>
          <w:w w:val="95"/>
          <w:sz w:val="19"/>
        </w:rPr>
        <w:t>relevant TSO demon</w:t>
      </w:r>
      <w:r>
        <w:rPr>
          <w:w w:val="95"/>
          <w:sz w:val="19"/>
        </w:rPr>
        <w:t>strating</w:t>
      </w:r>
      <w:r>
        <w:rPr>
          <w:spacing w:val="1"/>
          <w:w w:val="95"/>
          <w:sz w:val="19"/>
        </w:rPr>
        <w:t xml:space="preserve"> </w:t>
      </w:r>
      <w:r>
        <w:rPr>
          <w:w w:val="95"/>
          <w:sz w:val="19"/>
        </w:rPr>
        <w:t>that</w:t>
      </w:r>
      <w:r>
        <w:rPr>
          <w:spacing w:val="1"/>
          <w:w w:val="95"/>
          <w:sz w:val="19"/>
        </w:rPr>
        <w:t xml:space="preserve"> </w:t>
      </w:r>
      <w:r>
        <w:rPr>
          <w:sz w:val="19"/>
        </w:rPr>
        <w:t>substantial</w:t>
      </w:r>
      <w:r>
        <w:rPr>
          <w:spacing w:val="8"/>
          <w:sz w:val="19"/>
        </w:rPr>
        <w:t xml:space="preserve"> </w:t>
      </w:r>
      <w:r>
        <w:rPr>
          <w:sz w:val="19"/>
        </w:rPr>
        <w:t>progress</w:t>
      </w:r>
      <w:r>
        <w:rPr>
          <w:spacing w:val="8"/>
          <w:sz w:val="19"/>
        </w:rPr>
        <w:t xml:space="preserve"> </w:t>
      </w:r>
      <w:r>
        <w:rPr>
          <w:sz w:val="19"/>
        </w:rPr>
        <w:t>has</w:t>
      </w:r>
      <w:r>
        <w:rPr>
          <w:spacing w:val="8"/>
          <w:sz w:val="19"/>
        </w:rPr>
        <w:t xml:space="preserve"> </w:t>
      </w:r>
      <w:r>
        <w:rPr>
          <w:sz w:val="19"/>
        </w:rPr>
        <w:t>been</w:t>
      </w:r>
      <w:r>
        <w:rPr>
          <w:spacing w:val="8"/>
          <w:sz w:val="19"/>
        </w:rPr>
        <w:t xml:space="preserve"> </w:t>
      </w:r>
      <w:r>
        <w:rPr>
          <w:sz w:val="19"/>
        </w:rPr>
        <w:t>made</w:t>
      </w:r>
      <w:r>
        <w:rPr>
          <w:spacing w:val="7"/>
          <w:sz w:val="19"/>
        </w:rPr>
        <w:t xml:space="preserve"> </w:t>
      </w:r>
      <w:r>
        <w:rPr>
          <w:sz w:val="19"/>
        </w:rPr>
        <w:t>towards</w:t>
      </w:r>
      <w:r>
        <w:rPr>
          <w:spacing w:val="9"/>
          <w:sz w:val="19"/>
        </w:rPr>
        <w:t xml:space="preserve"> </w:t>
      </w:r>
      <w:r>
        <w:rPr>
          <w:sz w:val="19"/>
        </w:rPr>
        <w:t>achieving</w:t>
      </w:r>
      <w:r>
        <w:rPr>
          <w:spacing w:val="8"/>
          <w:sz w:val="19"/>
        </w:rPr>
        <w:t xml:space="preserve"> </w:t>
      </w:r>
      <w:r>
        <w:rPr>
          <w:sz w:val="19"/>
        </w:rPr>
        <w:t>full</w:t>
      </w:r>
      <w:r>
        <w:rPr>
          <w:spacing w:val="8"/>
          <w:sz w:val="19"/>
        </w:rPr>
        <w:t xml:space="preserve"> </w:t>
      </w:r>
      <w:r>
        <w:rPr>
          <w:sz w:val="19"/>
        </w:rPr>
        <w:t>compliance.</w:t>
      </w:r>
    </w:p>
    <w:p w14:paraId="3F786CBC" w14:textId="77777777" w:rsidR="00343FF6" w:rsidRDefault="00343FF6">
      <w:pPr>
        <w:pStyle w:val="BodyText"/>
        <w:spacing w:before="6"/>
        <w:rPr>
          <w:sz w:val="26"/>
        </w:rPr>
      </w:pPr>
    </w:p>
    <w:p w14:paraId="09F03B19" w14:textId="77777777" w:rsidR="00343FF6" w:rsidRDefault="00635E89">
      <w:pPr>
        <w:pStyle w:val="ListParagraph"/>
        <w:numPr>
          <w:ilvl w:val="0"/>
          <w:numId w:val="59"/>
        </w:numPr>
        <w:tabs>
          <w:tab w:val="left" w:pos="540"/>
        </w:tabs>
        <w:spacing w:line="228" w:lineRule="auto"/>
        <w:ind w:right="123" w:firstLine="0"/>
        <w:rPr>
          <w:sz w:val="19"/>
        </w:rPr>
      </w:pPr>
      <w:r>
        <w:rPr>
          <w:w w:val="95"/>
          <w:sz w:val="19"/>
        </w:rPr>
        <w:t>The FON shall be suspended during the period of validity of the LON with regard to the items for which the LON</w:t>
      </w:r>
      <w:r>
        <w:rPr>
          <w:spacing w:val="1"/>
          <w:w w:val="95"/>
          <w:sz w:val="19"/>
        </w:rPr>
        <w:t xml:space="preserve"> </w:t>
      </w:r>
      <w:r>
        <w:rPr>
          <w:sz w:val="19"/>
        </w:rPr>
        <w:t>has</w:t>
      </w:r>
      <w:r>
        <w:rPr>
          <w:spacing w:val="14"/>
          <w:sz w:val="19"/>
        </w:rPr>
        <w:t xml:space="preserve"> </w:t>
      </w:r>
      <w:r>
        <w:rPr>
          <w:sz w:val="19"/>
        </w:rPr>
        <w:t>been</w:t>
      </w:r>
      <w:r>
        <w:rPr>
          <w:spacing w:val="15"/>
          <w:sz w:val="19"/>
        </w:rPr>
        <w:t xml:space="preserve"> </w:t>
      </w:r>
      <w:r>
        <w:rPr>
          <w:sz w:val="19"/>
        </w:rPr>
        <w:t>issued.</w:t>
      </w:r>
    </w:p>
    <w:p w14:paraId="6017D68B" w14:textId="77777777" w:rsidR="00343FF6" w:rsidRDefault="00343FF6">
      <w:pPr>
        <w:pStyle w:val="BodyText"/>
        <w:rPr>
          <w:sz w:val="22"/>
        </w:rPr>
      </w:pPr>
    </w:p>
    <w:p w14:paraId="0D8E6FA3" w14:textId="77777777" w:rsidR="00343FF6" w:rsidRDefault="00343FF6">
      <w:pPr>
        <w:pStyle w:val="BodyText"/>
        <w:spacing w:before="10"/>
        <w:rPr>
          <w:sz w:val="17"/>
        </w:rPr>
      </w:pPr>
    </w:p>
    <w:p w14:paraId="2C5D6B3A" w14:textId="77777777" w:rsidR="00343FF6" w:rsidRDefault="00635E89">
      <w:pPr>
        <w:pStyle w:val="ListParagraph"/>
        <w:numPr>
          <w:ilvl w:val="0"/>
          <w:numId w:val="59"/>
        </w:numPr>
        <w:tabs>
          <w:tab w:val="left" w:pos="540"/>
        </w:tabs>
        <w:spacing w:line="228" w:lineRule="auto"/>
        <w:ind w:right="122" w:firstLine="0"/>
        <w:rPr>
          <w:sz w:val="19"/>
        </w:rPr>
      </w:pPr>
      <w:r>
        <w:rPr>
          <w:w w:val="95"/>
          <w:sz w:val="19"/>
        </w:rPr>
        <w:t>A further extension of the period of vali</w:t>
      </w:r>
      <w:r>
        <w:rPr>
          <w:w w:val="95"/>
          <w:sz w:val="19"/>
        </w:rPr>
        <w:t>dity of the LON may be granted upon a request for a derogation made to</w:t>
      </w:r>
      <w:r>
        <w:rPr>
          <w:spacing w:val="1"/>
          <w:w w:val="95"/>
          <w:sz w:val="19"/>
        </w:rPr>
        <w:t xml:space="preserve"> </w:t>
      </w:r>
      <w:r>
        <w:rPr>
          <w:w w:val="95"/>
          <w:sz w:val="19"/>
        </w:rPr>
        <w:t>the</w:t>
      </w:r>
      <w:r>
        <w:rPr>
          <w:spacing w:val="8"/>
          <w:w w:val="95"/>
          <w:sz w:val="19"/>
        </w:rPr>
        <w:t xml:space="preserve"> </w:t>
      </w:r>
      <w:r>
        <w:rPr>
          <w:w w:val="95"/>
          <w:sz w:val="19"/>
        </w:rPr>
        <w:t>relevant</w:t>
      </w:r>
      <w:r>
        <w:rPr>
          <w:spacing w:val="8"/>
          <w:w w:val="95"/>
          <w:sz w:val="19"/>
        </w:rPr>
        <w:t xml:space="preserve"> </w:t>
      </w:r>
      <w:r>
        <w:rPr>
          <w:w w:val="95"/>
          <w:sz w:val="19"/>
        </w:rPr>
        <w:t>TSO</w:t>
      </w:r>
      <w:r>
        <w:rPr>
          <w:spacing w:val="8"/>
          <w:w w:val="95"/>
          <w:sz w:val="19"/>
        </w:rPr>
        <w:t xml:space="preserve"> </w:t>
      </w:r>
      <w:r>
        <w:rPr>
          <w:w w:val="95"/>
          <w:sz w:val="19"/>
        </w:rPr>
        <w:t>before</w:t>
      </w:r>
      <w:r>
        <w:rPr>
          <w:spacing w:val="8"/>
          <w:w w:val="95"/>
          <w:sz w:val="19"/>
        </w:rPr>
        <w:t xml:space="preserve"> </w:t>
      </w:r>
      <w:r>
        <w:rPr>
          <w:w w:val="95"/>
          <w:sz w:val="19"/>
        </w:rPr>
        <w:t>the</w:t>
      </w:r>
      <w:r>
        <w:rPr>
          <w:spacing w:val="9"/>
          <w:w w:val="95"/>
          <w:sz w:val="19"/>
        </w:rPr>
        <w:t xml:space="preserve"> </w:t>
      </w:r>
      <w:r>
        <w:rPr>
          <w:w w:val="95"/>
          <w:sz w:val="19"/>
        </w:rPr>
        <w:t>expiry</w:t>
      </w:r>
      <w:r>
        <w:rPr>
          <w:spacing w:val="5"/>
          <w:w w:val="95"/>
          <w:sz w:val="19"/>
        </w:rPr>
        <w:t xml:space="preserve"> </w:t>
      </w:r>
      <w:r>
        <w:rPr>
          <w:w w:val="95"/>
          <w:sz w:val="19"/>
        </w:rPr>
        <w:t>of</w:t>
      </w:r>
      <w:r>
        <w:rPr>
          <w:spacing w:val="11"/>
          <w:w w:val="95"/>
          <w:sz w:val="19"/>
        </w:rPr>
        <w:t xml:space="preserve"> </w:t>
      </w:r>
      <w:r>
        <w:rPr>
          <w:w w:val="95"/>
          <w:sz w:val="19"/>
        </w:rPr>
        <w:t>that</w:t>
      </w:r>
      <w:r>
        <w:rPr>
          <w:spacing w:val="8"/>
          <w:w w:val="95"/>
          <w:sz w:val="19"/>
        </w:rPr>
        <w:t xml:space="preserve"> </w:t>
      </w:r>
      <w:r>
        <w:rPr>
          <w:w w:val="95"/>
          <w:sz w:val="19"/>
        </w:rPr>
        <w:t>period,</w:t>
      </w:r>
      <w:r>
        <w:rPr>
          <w:spacing w:val="8"/>
          <w:w w:val="95"/>
          <w:sz w:val="19"/>
        </w:rPr>
        <w:t xml:space="preserve"> </w:t>
      </w:r>
      <w:r>
        <w:rPr>
          <w:w w:val="95"/>
          <w:sz w:val="19"/>
        </w:rPr>
        <w:t>in</w:t>
      </w:r>
      <w:r>
        <w:rPr>
          <w:spacing w:val="8"/>
          <w:w w:val="95"/>
          <w:sz w:val="19"/>
        </w:rPr>
        <w:t xml:space="preserve"> </w:t>
      </w:r>
      <w:r>
        <w:rPr>
          <w:w w:val="95"/>
          <w:sz w:val="19"/>
        </w:rPr>
        <w:t>accordance</w:t>
      </w:r>
      <w:r>
        <w:rPr>
          <w:spacing w:val="8"/>
          <w:w w:val="95"/>
          <w:sz w:val="19"/>
        </w:rPr>
        <w:t xml:space="preserve"> </w:t>
      </w:r>
      <w:r>
        <w:rPr>
          <w:w w:val="95"/>
          <w:sz w:val="19"/>
        </w:rPr>
        <w:t>with</w:t>
      </w:r>
      <w:r>
        <w:rPr>
          <w:spacing w:val="8"/>
          <w:w w:val="95"/>
          <w:sz w:val="19"/>
        </w:rPr>
        <w:t xml:space="preserve"> </w:t>
      </w:r>
      <w:r>
        <w:rPr>
          <w:w w:val="95"/>
          <w:sz w:val="19"/>
        </w:rPr>
        <w:t>the</w:t>
      </w:r>
      <w:r>
        <w:rPr>
          <w:spacing w:val="9"/>
          <w:w w:val="95"/>
          <w:sz w:val="19"/>
        </w:rPr>
        <w:t xml:space="preserve"> </w:t>
      </w:r>
      <w:r>
        <w:rPr>
          <w:w w:val="95"/>
          <w:sz w:val="19"/>
        </w:rPr>
        <w:t>derogation</w:t>
      </w:r>
      <w:r>
        <w:rPr>
          <w:spacing w:val="6"/>
          <w:w w:val="95"/>
          <w:sz w:val="19"/>
        </w:rPr>
        <w:t xml:space="preserve"> </w:t>
      </w:r>
      <w:r>
        <w:rPr>
          <w:w w:val="95"/>
          <w:sz w:val="19"/>
        </w:rPr>
        <w:t>procedure</w:t>
      </w:r>
      <w:r>
        <w:rPr>
          <w:spacing w:val="8"/>
          <w:w w:val="95"/>
          <w:sz w:val="19"/>
        </w:rPr>
        <w:t xml:space="preserve"> </w:t>
      </w:r>
      <w:r>
        <w:rPr>
          <w:w w:val="95"/>
          <w:sz w:val="19"/>
        </w:rPr>
        <w:t>described</w:t>
      </w:r>
      <w:r>
        <w:rPr>
          <w:spacing w:val="8"/>
          <w:w w:val="95"/>
          <w:sz w:val="19"/>
        </w:rPr>
        <w:t xml:space="preserve"> </w:t>
      </w:r>
      <w:r>
        <w:rPr>
          <w:w w:val="95"/>
          <w:sz w:val="19"/>
        </w:rPr>
        <w:t>in</w:t>
      </w:r>
      <w:r>
        <w:rPr>
          <w:spacing w:val="8"/>
          <w:w w:val="95"/>
          <w:sz w:val="19"/>
        </w:rPr>
        <w:t xml:space="preserve"> </w:t>
      </w:r>
      <w:r>
        <w:rPr>
          <w:w w:val="95"/>
          <w:sz w:val="19"/>
        </w:rPr>
        <w:t>Chapter</w:t>
      </w:r>
      <w:r>
        <w:rPr>
          <w:spacing w:val="9"/>
          <w:w w:val="95"/>
          <w:sz w:val="19"/>
        </w:rPr>
        <w:t xml:space="preserve"> </w:t>
      </w:r>
      <w:r>
        <w:rPr>
          <w:w w:val="95"/>
          <w:sz w:val="19"/>
        </w:rPr>
        <w:t>2</w:t>
      </w:r>
      <w:r>
        <w:rPr>
          <w:spacing w:val="-38"/>
          <w:w w:val="95"/>
          <w:sz w:val="19"/>
        </w:rPr>
        <w:t xml:space="preserve"> </w:t>
      </w:r>
      <w:r>
        <w:rPr>
          <w:sz w:val="19"/>
        </w:rPr>
        <w:t>of</w:t>
      </w:r>
      <w:r>
        <w:rPr>
          <w:spacing w:val="14"/>
          <w:sz w:val="19"/>
        </w:rPr>
        <w:t xml:space="preserve"> </w:t>
      </w:r>
      <w:r>
        <w:rPr>
          <w:sz w:val="19"/>
        </w:rPr>
        <w:t>Title</w:t>
      </w:r>
      <w:r>
        <w:rPr>
          <w:spacing w:val="15"/>
          <w:sz w:val="19"/>
        </w:rPr>
        <w:t xml:space="preserve"> </w:t>
      </w:r>
      <w:r>
        <w:rPr>
          <w:sz w:val="19"/>
        </w:rPr>
        <w:t>V.</w:t>
      </w:r>
    </w:p>
    <w:p w14:paraId="16E74D97" w14:textId="77777777" w:rsidR="00343FF6" w:rsidRDefault="00343FF6">
      <w:pPr>
        <w:pStyle w:val="BodyText"/>
        <w:rPr>
          <w:sz w:val="22"/>
        </w:rPr>
      </w:pPr>
    </w:p>
    <w:p w14:paraId="42985234" w14:textId="77777777" w:rsidR="00343FF6" w:rsidRDefault="00343FF6">
      <w:pPr>
        <w:pStyle w:val="BodyText"/>
        <w:spacing w:before="9"/>
        <w:rPr>
          <w:sz w:val="17"/>
        </w:rPr>
      </w:pPr>
    </w:p>
    <w:p w14:paraId="68965F24" w14:textId="77777777" w:rsidR="00343FF6" w:rsidRDefault="00635E89">
      <w:pPr>
        <w:pStyle w:val="ListParagraph"/>
        <w:numPr>
          <w:ilvl w:val="0"/>
          <w:numId w:val="59"/>
        </w:numPr>
        <w:tabs>
          <w:tab w:val="left" w:pos="540"/>
        </w:tabs>
        <w:spacing w:line="228" w:lineRule="auto"/>
        <w:ind w:right="123" w:firstLine="0"/>
        <w:rPr>
          <w:sz w:val="19"/>
        </w:rPr>
      </w:pPr>
      <w:r>
        <w:rPr>
          <w:w w:val="95"/>
          <w:sz w:val="19"/>
        </w:rPr>
        <w:t xml:space="preserve">The relevant TSO shall have the right to refuse to </w:t>
      </w:r>
      <w:r>
        <w:rPr>
          <w:w w:val="95"/>
          <w:sz w:val="19"/>
        </w:rPr>
        <w:t>allow the operation of the transmission-connected demand</w:t>
      </w:r>
      <w:r>
        <w:rPr>
          <w:spacing w:val="1"/>
          <w:w w:val="95"/>
          <w:sz w:val="19"/>
        </w:rPr>
        <w:t xml:space="preserve"> </w:t>
      </w:r>
      <w:r>
        <w:rPr>
          <w:w w:val="90"/>
          <w:sz w:val="19"/>
        </w:rPr>
        <w:t>facility,</w:t>
      </w:r>
      <w:r>
        <w:rPr>
          <w:spacing w:val="29"/>
          <w:w w:val="90"/>
          <w:sz w:val="19"/>
        </w:rPr>
        <w:t xml:space="preserve"> </w:t>
      </w:r>
      <w:r>
        <w:rPr>
          <w:w w:val="90"/>
          <w:sz w:val="19"/>
        </w:rPr>
        <w:t>the</w:t>
      </w:r>
      <w:r>
        <w:rPr>
          <w:spacing w:val="31"/>
          <w:w w:val="90"/>
          <w:sz w:val="19"/>
        </w:rPr>
        <w:t xml:space="preserve"> </w:t>
      </w:r>
      <w:r>
        <w:rPr>
          <w:w w:val="90"/>
          <w:sz w:val="19"/>
        </w:rPr>
        <w:t>transmission-connected</w:t>
      </w:r>
      <w:r>
        <w:rPr>
          <w:spacing w:val="32"/>
          <w:w w:val="90"/>
          <w:sz w:val="19"/>
        </w:rPr>
        <w:t xml:space="preserve"> </w:t>
      </w:r>
      <w:r>
        <w:rPr>
          <w:w w:val="90"/>
          <w:sz w:val="19"/>
        </w:rPr>
        <w:t>distribution</w:t>
      </w:r>
      <w:r>
        <w:rPr>
          <w:spacing w:val="29"/>
          <w:w w:val="90"/>
          <w:sz w:val="19"/>
        </w:rPr>
        <w:t xml:space="preserve"> </w:t>
      </w:r>
      <w:r>
        <w:rPr>
          <w:w w:val="90"/>
          <w:sz w:val="19"/>
        </w:rPr>
        <w:t>facility,</w:t>
      </w:r>
      <w:r>
        <w:rPr>
          <w:spacing w:val="30"/>
          <w:w w:val="90"/>
          <w:sz w:val="19"/>
        </w:rPr>
        <w:t xml:space="preserve"> </w:t>
      </w:r>
      <w:r>
        <w:rPr>
          <w:w w:val="90"/>
          <w:sz w:val="19"/>
        </w:rPr>
        <w:t>or</w:t>
      </w:r>
      <w:r>
        <w:rPr>
          <w:spacing w:val="34"/>
          <w:sz w:val="19"/>
        </w:rPr>
        <w:t xml:space="preserve"> </w:t>
      </w:r>
      <w:r>
        <w:rPr>
          <w:w w:val="90"/>
          <w:sz w:val="19"/>
        </w:rPr>
        <w:t>the</w:t>
      </w:r>
      <w:r>
        <w:rPr>
          <w:spacing w:val="31"/>
          <w:w w:val="90"/>
          <w:sz w:val="19"/>
        </w:rPr>
        <w:t xml:space="preserve"> </w:t>
      </w:r>
      <w:r>
        <w:rPr>
          <w:w w:val="90"/>
          <w:sz w:val="19"/>
        </w:rPr>
        <w:t>transmission-connected</w:t>
      </w:r>
      <w:r>
        <w:rPr>
          <w:spacing w:val="30"/>
          <w:w w:val="90"/>
          <w:sz w:val="19"/>
        </w:rPr>
        <w:t xml:space="preserve"> </w:t>
      </w:r>
      <w:r>
        <w:rPr>
          <w:w w:val="90"/>
          <w:sz w:val="19"/>
        </w:rPr>
        <w:t>distribution</w:t>
      </w:r>
      <w:r>
        <w:rPr>
          <w:spacing w:val="30"/>
          <w:w w:val="90"/>
          <w:sz w:val="19"/>
        </w:rPr>
        <w:t xml:space="preserve"> </w:t>
      </w:r>
      <w:r>
        <w:rPr>
          <w:w w:val="90"/>
          <w:sz w:val="19"/>
        </w:rPr>
        <w:t>system</w:t>
      </w:r>
      <w:r>
        <w:rPr>
          <w:spacing w:val="29"/>
          <w:w w:val="90"/>
          <w:sz w:val="19"/>
        </w:rPr>
        <w:t xml:space="preserve"> </w:t>
      </w:r>
      <w:r>
        <w:rPr>
          <w:w w:val="90"/>
          <w:sz w:val="19"/>
        </w:rPr>
        <w:t>once</w:t>
      </w:r>
      <w:r>
        <w:rPr>
          <w:spacing w:val="29"/>
          <w:w w:val="90"/>
          <w:sz w:val="19"/>
        </w:rPr>
        <w:t xml:space="preserve"> </w:t>
      </w:r>
      <w:r>
        <w:rPr>
          <w:w w:val="90"/>
          <w:sz w:val="19"/>
        </w:rPr>
        <w:t>the</w:t>
      </w:r>
      <w:r>
        <w:rPr>
          <w:spacing w:val="31"/>
          <w:w w:val="90"/>
          <w:sz w:val="19"/>
        </w:rPr>
        <w:t xml:space="preserve"> </w:t>
      </w:r>
      <w:r>
        <w:rPr>
          <w:w w:val="90"/>
          <w:sz w:val="19"/>
        </w:rPr>
        <w:t>LON</w:t>
      </w:r>
      <w:r>
        <w:rPr>
          <w:spacing w:val="-35"/>
          <w:w w:val="90"/>
          <w:sz w:val="19"/>
        </w:rPr>
        <w:t xml:space="preserve"> </w:t>
      </w:r>
      <w:r>
        <w:rPr>
          <w:sz w:val="19"/>
        </w:rPr>
        <w:t>is</w:t>
      </w:r>
      <w:r>
        <w:rPr>
          <w:spacing w:val="8"/>
          <w:sz w:val="19"/>
        </w:rPr>
        <w:t xml:space="preserve"> </w:t>
      </w:r>
      <w:r>
        <w:rPr>
          <w:sz w:val="19"/>
        </w:rPr>
        <w:t>no</w:t>
      </w:r>
      <w:r>
        <w:rPr>
          <w:spacing w:val="8"/>
          <w:sz w:val="19"/>
        </w:rPr>
        <w:t xml:space="preserve"> </w:t>
      </w:r>
      <w:r>
        <w:rPr>
          <w:sz w:val="19"/>
        </w:rPr>
        <w:t>longer</w:t>
      </w:r>
      <w:r>
        <w:rPr>
          <w:spacing w:val="12"/>
          <w:sz w:val="19"/>
        </w:rPr>
        <w:t xml:space="preserve"> </w:t>
      </w:r>
      <w:r>
        <w:rPr>
          <w:sz w:val="19"/>
        </w:rPr>
        <w:t>valid.</w:t>
      </w:r>
      <w:r>
        <w:rPr>
          <w:spacing w:val="9"/>
          <w:sz w:val="19"/>
        </w:rPr>
        <w:t xml:space="preserve"> </w:t>
      </w:r>
      <w:r>
        <w:rPr>
          <w:sz w:val="19"/>
        </w:rPr>
        <w:t>In</w:t>
      </w:r>
      <w:r>
        <w:rPr>
          <w:spacing w:val="9"/>
          <w:sz w:val="19"/>
        </w:rPr>
        <w:t xml:space="preserve"> </w:t>
      </w:r>
      <w:r>
        <w:rPr>
          <w:sz w:val="19"/>
        </w:rPr>
        <w:t>such</w:t>
      </w:r>
      <w:r>
        <w:rPr>
          <w:spacing w:val="6"/>
          <w:sz w:val="19"/>
        </w:rPr>
        <w:t xml:space="preserve"> </w:t>
      </w:r>
      <w:r>
        <w:rPr>
          <w:sz w:val="19"/>
        </w:rPr>
        <w:t>cases,</w:t>
      </w:r>
      <w:r>
        <w:rPr>
          <w:spacing w:val="9"/>
          <w:sz w:val="19"/>
        </w:rPr>
        <w:t xml:space="preserve"> </w:t>
      </w:r>
      <w:r>
        <w:rPr>
          <w:sz w:val="19"/>
        </w:rPr>
        <w:t>the</w:t>
      </w:r>
      <w:r>
        <w:rPr>
          <w:spacing w:val="8"/>
          <w:sz w:val="19"/>
        </w:rPr>
        <w:t xml:space="preserve"> </w:t>
      </w:r>
      <w:r>
        <w:rPr>
          <w:sz w:val="19"/>
        </w:rPr>
        <w:t>FON</w:t>
      </w:r>
      <w:r>
        <w:rPr>
          <w:spacing w:val="9"/>
          <w:sz w:val="19"/>
        </w:rPr>
        <w:t xml:space="preserve"> </w:t>
      </w:r>
      <w:r>
        <w:rPr>
          <w:sz w:val="19"/>
        </w:rPr>
        <w:t>shall</w:t>
      </w:r>
      <w:r>
        <w:rPr>
          <w:spacing w:val="9"/>
          <w:sz w:val="19"/>
        </w:rPr>
        <w:t xml:space="preserve"> </w:t>
      </w:r>
      <w:r>
        <w:rPr>
          <w:sz w:val="19"/>
        </w:rPr>
        <w:t>automatically</w:t>
      </w:r>
      <w:r>
        <w:rPr>
          <w:spacing w:val="8"/>
          <w:sz w:val="19"/>
        </w:rPr>
        <w:t xml:space="preserve"> </w:t>
      </w:r>
      <w:r>
        <w:rPr>
          <w:sz w:val="19"/>
        </w:rPr>
        <w:t>become</w:t>
      </w:r>
      <w:r>
        <w:rPr>
          <w:spacing w:val="10"/>
          <w:sz w:val="19"/>
        </w:rPr>
        <w:t xml:space="preserve"> </w:t>
      </w:r>
      <w:r>
        <w:rPr>
          <w:sz w:val="19"/>
        </w:rPr>
        <w:t>invalid.</w:t>
      </w:r>
    </w:p>
    <w:p w14:paraId="6BCCE881" w14:textId="77777777" w:rsidR="00343FF6" w:rsidRDefault="00343FF6">
      <w:pPr>
        <w:pStyle w:val="BodyText"/>
        <w:rPr>
          <w:sz w:val="22"/>
        </w:rPr>
      </w:pPr>
    </w:p>
    <w:p w14:paraId="2F008371" w14:textId="77777777" w:rsidR="00343FF6" w:rsidRDefault="00343FF6">
      <w:pPr>
        <w:pStyle w:val="BodyText"/>
        <w:spacing w:before="9"/>
        <w:rPr>
          <w:sz w:val="17"/>
        </w:rPr>
      </w:pPr>
    </w:p>
    <w:p w14:paraId="41BF5327" w14:textId="77777777" w:rsidR="00343FF6" w:rsidRDefault="00635E89">
      <w:pPr>
        <w:pStyle w:val="ListParagraph"/>
        <w:numPr>
          <w:ilvl w:val="0"/>
          <w:numId w:val="59"/>
        </w:numPr>
        <w:tabs>
          <w:tab w:val="left" w:pos="540"/>
        </w:tabs>
        <w:spacing w:line="228" w:lineRule="auto"/>
        <w:ind w:right="124" w:firstLine="0"/>
        <w:rPr>
          <w:sz w:val="19"/>
        </w:rPr>
      </w:pPr>
      <w:r>
        <w:rPr>
          <w:sz w:val="19"/>
        </w:rPr>
        <w:t>If the relevant TSO does not grant an extension of the period of validity of the LON in accordance with</w:t>
      </w:r>
      <w:r>
        <w:rPr>
          <w:spacing w:val="1"/>
          <w:sz w:val="19"/>
        </w:rPr>
        <w:t xml:space="preserve"> </w:t>
      </w:r>
      <w:r>
        <w:rPr>
          <w:w w:val="95"/>
          <w:sz w:val="19"/>
        </w:rPr>
        <w:t>paragraph 5 or if it refuses to allow the operation of the transmission-connected demand facility, the transmission-</w:t>
      </w:r>
      <w:r>
        <w:rPr>
          <w:spacing w:val="1"/>
          <w:w w:val="95"/>
          <w:sz w:val="19"/>
        </w:rPr>
        <w:t xml:space="preserve"> </w:t>
      </w:r>
      <w:r>
        <w:rPr>
          <w:w w:val="95"/>
          <w:sz w:val="19"/>
        </w:rPr>
        <w:t>connected distribution f</w:t>
      </w:r>
      <w:r>
        <w:rPr>
          <w:w w:val="95"/>
          <w:sz w:val="19"/>
        </w:rPr>
        <w:t>acility, or the transmission-connected distribution system once the LON is no longer valid in</w:t>
      </w:r>
      <w:r>
        <w:rPr>
          <w:spacing w:val="1"/>
          <w:w w:val="95"/>
          <w:sz w:val="19"/>
        </w:rPr>
        <w:t xml:space="preserve"> </w:t>
      </w:r>
      <w:r>
        <w:rPr>
          <w:w w:val="90"/>
          <w:sz w:val="19"/>
        </w:rPr>
        <w:t>accordance with paragraph 6, the transmission-connected demand facility owner or</w:t>
      </w:r>
      <w:r>
        <w:rPr>
          <w:spacing w:val="1"/>
          <w:w w:val="90"/>
          <w:sz w:val="19"/>
        </w:rPr>
        <w:t xml:space="preserve"> </w:t>
      </w:r>
      <w:r>
        <w:rPr>
          <w:w w:val="90"/>
          <w:sz w:val="19"/>
        </w:rPr>
        <w:t>transmission-connected distribution</w:t>
      </w:r>
      <w:r>
        <w:rPr>
          <w:spacing w:val="1"/>
          <w:w w:val="90"/>
          <w:sz w:val="19"/>
        </w:rPr>
        <w:t xml:space="preserve"> </w:t>
      </w:r>
      <w:r>
        <w:rPr>
          <w:w w:val="95"/>
          <w:sz w:val="19"/>
        </w:rPr>
        <w:t>system operator may refer the issue for decis</w:t>
      </w:r>
      <w:r>
        <w:rPr>
          <w:w w:val="95"/>
          <w:sz w:val="19"/>
        </w:rPr>
        <w:t>ion to the regulatory authority within six months after the notification of</w:t>
      </w:r>
      <w:r>
        <w:rPr>
          <w:spacing w:val="1"/>
          <w:w w:val="95"/>
          <w:sz w:val="19"/>
        </w:rPr>
        <w:t xml:space="preserve"> </w:t>
      </w:r>
      <w:r>
        <w:rPr>
          <w:sz w:val="19"/>
        </w:rPr>
        <w:t>the</w:t>
      </w:r>
      <w:r>
        <w:rPr>
          <w:spacing w:val="13"/>
          <w:sz w:val="19"/>
        </w:rPr>
        <w:t xml:space="preserve"> </w:t>
      </w:r>
      <w:r>
        <w:rPr>
          <w:sz w:val="19"/>
        </w:rPr>
        <w:t>decision</w:t>
      </w:r>
      <w:r>
        <w:rPr>
          <w:spacing w:val="13"/>
          <w:sz w:val="19"/>
        </w:rPr>
        <w:t xml:space="preserve"> </w:t>
      </w:r>
      <w:r>
        <w:rPr>
          <w:sz w:val="19"/>
        </w:rPr>
        <w:t>of</w:t>
      </w:r>
      <w:r>
        <w:rPr>
          <w:spacing w:val="17"/>
          <w:sz w:val="19"/>
        </w:rPr>
        <w:t xml:space="preserve"> </w:t>
      </w:r>
      <w:r>
        <w:rPr>
          <w:sz w:val="19"/>
        </w:rPr>
        <w:t>the</w:t>
      </w:r>
      <w:r>
        <w:rPr>
          <w:spacing w:val="13"/>
          <w:sz w:val="19"/>
        </w:rPr>
        <w:t xml:space="preserve"> </w:t>
      </w:r>
      <w:r>
        <w:rPr>
          <w:sz w:val="19"/>
        </w:rPr>
        <w:t>relevant</w:t>
      </w:r>
      <w:r>
        <w:rPr>
          <w:spacing w:val="15"/>
          <w:sz w:val="19"/>
        </w:rPr>
        <w:t xml:space="preserve"> </w:t>
      </w:r>
      <w:r>
        <w:rPr>
          <w:sz w:val="19"/>
        </w:rPr>
        <w:t>TSO.</w:t>
      </w:r>
    </w:p>
    <w:p w14:paraId="073FC812" w14:textId="77777777" w:rsidR="00B12060" w:rsidRDefault="00B12060">
      <w:pPr>
        <w:rPr>
          <w:sz w:val="19"/>
        </w:rPr>
      </w:pPr>
      <w:r>
        <w:rPr>
          <w:sz w:val="19"/>
        </w:rPr>
        <w:br w:type="page"/>
      </w:r>
    </w:p>
    <w:p w14:paraId="033BD97B" w14:textId="20EEE123" w:rsidR="00343FF6" w:rsidRDefault="00635E89">
      <w:pPr>
        <w:spacing w:before="96"/>
        <w:ind w:left="618" w:right="635"/>
        <w:jc w:val="center"/>
        <w:rPr>
          <w:sz w:val="17"/>
        </w:rPr>
      </w:pPr>
      <w:r>
        <w:rPr>
          <w:w w:val="90"/>
          <w:sz w:val="17"/>
        </w:rPr>
        <w:lastRenderedPageBreak/>
        <w:t>TITLE</w:t>
      </w:r>
      <w:r>
        <w:rPr>
          <w:spacing w:val="9"/>
          <w:w w:val="90"/>
          <w:sz w:val="17"/>
        </w:rPr>
        <w:t xml:space="preserve"> </w:t>
      </w:r>
      <w:r>
        <w:rPr>
          <w:w w:val="90"/>
          <w:sz w:val="17"/>
        </w:rPr>
        <w:t>III</w:t>
      </w:r>
    </w:p>
    <w:p w14:paraId="2A12F896" w14:textId="77777777" w:rsidR="00343FF6" w:rsidRDefault="00343FF6">
      <w:pPr>
        <w:pStyle w:val="BodyText"/>
        <w:spacing w:before="8"/>
        <w:rPr>
          <w:sz w:val="24"/>
        </w:rPr>
      </w:pPr>
    </w:p>
    <w:p w14:paraId="34D74F1D" w14:textId="77777777" w:rsidR="00343FF6" w:rsidRDefault="00635E89">
      <w:pPr>
        <w:spacing w:line="218" w:lineRule="auto"/>
        <w:ind w:left="616" w:right="635"/>
        <w:jc w:val="center"/>
        <w:rPr>
          <w:rFonts w:ascii="Book Antiqua"/>
          <w:b/>
          <w:sz w:val="17"/>
        </w:rPr>
      </w:pPr>
      <w:r>
        <w:rPr>
          <w:rFonts w:ascii="Book Antiqua"/>
          <w:b/>
          <w:spacing w:val="-1"/>
          <w:w w:val="95"/>
          <w:sz w:val="17"/>
        </w:rPr>
        <w:t>CONNECTION</w:t>
      </w:r>
      <w:r>
        <w:rPr>
          <w:rFonts w:ascii="Book Antiqua"/>
          <w:b/>
          <w:spacing w:val="26"/>
          <w:w w:val="95"/>
          <w:sz w:val="17"/>
        </w:rPr>
        <w:t xml:space="preserve"> </w:t>
      </w:r>
      <w:r>
        <w:rPr>
          <w:rFonts w:ascii="Book Antiqua"/>
          <w:b/>
          <w:w w:val="95"/>
          <w:sz w:val="17"/>
        </w:rPr>
        <w:t>OF</w:t>
      </w:r>
      <w:r>
        <w:rPr>
          <w:rFonts w:ascii="Book Antiqua"/>
          <w:b/>
          <w:spacing w:val="28"/>
          <w:w w:val="95"/>
          <w:sz w:val="17"/>
        </w:rPr>
        <w:t xml:space="preserve"> </w:t>
      </w:r>
      <w:r>
        <w:rPr>
          <w:rFonts w:ascii="Book Antiqua"/>
          <w:b/>
          <w:w w:val="95"/>
          <w:sz w:val="17"/>
        </w:rPr>
        <w:t>DEMAND</w:t>
      </w:r>
      <w:r>
        <w:rPr>
          <w:rFonts w:ascii="Book Antiqua"/>
          <w:b/>
          <w:spacing w:val="28"/>
          <w:w w:val="95"/>
          <w:sz w:val="17"/>
        </w:rPr>
        <w:t xml:space="preserve"> </w:t>
      </w:r>
      <w:r>
        <w:rPr>
          <w:rFonts w:ascii="Book Antiqua"/>
          <w:b/>
          <w:w w:val="95"/>
          <w:sz w:val="17"/>
        </w:rPr>
        <w:t>UNITS</w:t>
      </w:r>
      <w:r>
        <w:rPr>
          <w:rFonts w:ascii="Book Antiqua"/>
          <w:b/>
          <w:spacing w:val="27"/>
          <w:w w:val="95"/>
          <w:sz w:val="17"/>
        </w:rPr>
        <w:t xml:space="preserve"> </w:t>
      </w:r>
      <w:r>
        <w:rPr>
          <w:rFonts w:ascii="Book Antiqua"/>
          <w:b/>
          <w:w w:val="95"/>
          <w:sz w:val="17"/>
        </w:rPr>
        <w:t>USED</w:t>
      </w:r>
      <w:r>
        <w:rPr>
          <w:rFonts w:ascii="Book Antiqua"/>
          <w:b/>
          <w:spacing w:val="28"/>
          <w:w w:val="95"/>
          <w:sz w:val="17"/>
        </w:rPr>
        <w:t xml:space="preserve"> </w:t>
      </w:r>
      <w:r>
        <w:rPr>
          <w:rFonts w:ascii="Book Antiqua"/>
          <w:b/>
          <w:w w:val="95"/>
          <w:sz w:val="17"/>
        </w:rPr>
        <w:t>BY</w:t>
      </w:r>
      <w:r>
        <w:rPr>
          <w:rFonts w:ascii="Book Antiqua"/>
          <w:b/>
          <w:spacing w:val="22"/>
          <w:w w:val="95"/>
          <w:sz w:val="17"/>
        </w:rPr>
        <w:t xml:space="preserve"> </w:t>
      </w:r>
      <w:r>
        <w:rPr>
          <w:rFonts w:ascii="Book Antiqua"/>
          <w:b/>
          <w:w w:val="95"/>
          <w:sz w:val="17"/>
        </w:rPr>
        <w:t>A</w:t>
      </w:r>
      <w:r>
        <w:rPr>
          <w:rFonts w:ascii="Book Antiqua"/>
          <w:b/>
          <w:spacing w:val="28"/>
          <w:w w:val="95"/>
          <w:sz w:val="17"/>
        </w:rPr>
        <w:t xml:space="preserve"> </w:t>
      </w:r>
      <w:r>
        <w:rPr>
          <w:rFonts w:ascii="Book Antiqua"/>
          <w:b/>
          <w:w w:val="95"/>
          <w:sz w:val="17"/>
        </w:rPr>
        <w:t>DEMAND</w:t>
      </w:r>
      <w:r>
        <w:rPr>
          <w:rFonts w:ascii="Book Antiqua"/>
          <w:b/>
          <w:spacing w:val="28"/>
          <w:w w:val="95"/>
          <w:sz w:val="17"/>
        </w:rPr>
        <w:t xml:space="preserve"> </w:t>
      </w:r>
      <w:r>
        <w:rPr>
          <w:rFonts w:ascii="Book Antiqua"/>
          <w:b/>
          <w:w w:val="95"/>
          <w:sz w:val="17"/>
        </w:rPr>
        <w:t>FACILITY</w:t>
      </w:r>
      <w:r>
        <w:rPr>
          <w:rFonts w:ascii="Book Antiqua"/>
          <w:b/>
          <w:spacing w:val="23"/>
          <w:w w:val="95"/>
          <w:sz w:val="17"/>
        </w:rPr>
        <w:t xml:space="preserve"> </w:t>
      </w:r>
      <w:r>
        <w:rPr>
          <w:rFonts w:ascii="Book Antiqua"/>
          <w:b/>
          <w:w w:val="95"/>
          <w:sz w:val="17"/>
        </w:rPr>
        <w:t>OR</w:t>
      </w:r>
      <w:r>
        <w:rPr>
          <w:rFonts w:ascii="Book Antiqua"/>
          <w:b/>
          <w:spacing w:val="28"/>
          <w:w w:val="95"/>
          <w:sz w:val="17"/>
        </w:rPr>
        <w:t xml:space="preserve"> </w:t>
      </w:r>
      <w:r>
        <w:rPr>
          <w:rFonts w:ascii="Book Antiqua"/>
          <w:b/>
          <w:w w:val="95"/>
          <w:sz w:val="17"/>
        </w:rPr>
        <w:t>A</w:t>
      </w:r>
      <w:r>
        <w:rPr>
          <w:rFonts w:ascii="Book Antiqua"/>
          <w:b/>
          <w:spacing w:val="23"/>
          <w:w w:val="95"/>
          <w:sz w:val="17"/>
        </w:rPr>
        <w:t xml:space="preserve"> </w:t>
      </w:r>
      <w:r>
        <w:rPr>
          <w:rFonts w:ascii="Book Antiqua"/>
          <w:b/>
          <w:w w:val="95"/>
          <w:sz w:val="17"/>
        </w:rPr>
        <w:t>CLOSED</w:t>
      </w:r>
      <w:r>
        <w:rPr>
          <w:rFonts w:ascii="Book Antiqua"/>
          <w:b/>
          <w:spacing w:val="26"/>
          <w:w w:val="95"/>
          <w:sz w:val="17"/>
        </w:rPr>
        <w:t xml:space="preserve"> </w:t>
      </w:r>
      <w:r>
        <w:rPr>
          <w:rFonts w:ascii="Book Antiqua"/>
          <w:b/>
          <w:w w:val="95"/>
          <w:sz w:val="17"/>
        </w:rPr>
        <w:t>DISTRIBUTION</w:t>
      </w:r>
      <w:r>
        <w:rPr>
          <w:rFonts w:ascii="Book Antiqua"/>
          <w:b/>
          <w:spacing w:val="-37"/>
          <w:w w:val="95"/>
          <w:sz w:val="17"/>
        </w:rPr>
        <w:t xml:space="preserve"> </w:t>
      </w:r>
      <w:r>
        <w:rPr>
          <w:rFonts w:ascii="Book Antiqua"/>
          <w:b/>
          <w:sz w:val="17"/>
        </w:rPr>
        <w:t>SYSTEM</w:t>
      </w:r>
      <w:r>
        <w:rPr>
          <w:rFonts w:ascii="Book Antiqua"/>
          <w:b/>
          <w:spacing w:val="-7"/>
          <w:sz w:val="17"/>
        </w:rPr>
        <w:t xml:space="preserve"> </w:t>
      </w:r>
      <w:r>
        <w:rPr>
          <w:rFonts w:ascii="Book Antiqua"/>
          <w:b/>
          <w:sz w:val="17"/>
        </w:rPr>
        <w:t>TO</w:t>
      </w:r>
      <w:r>
        <w:rPr>
          <w:rFonts w:ascii="Book Antiqua"/>
          <w:b/>
          <w:spacing w:val="-6"/>
          <w:sz w:val="17"/>
        </w:rPr>
        <w:t xml:space="preserve"> </w:t>
      </w:r>
      <w:r>
        <w:rPr>
          <w:rFonts w:ascii="Book Antiqua"/>
          <w:b/>
          <w:sz w:val="17"/>
        </w:rPr>
        <w:t>PROVIDE</w:t>
      </w:r>
      <w:r>
        <w:rPr>
          <w:rFonts w:ascii="Book Antiqua"/>
          <w:b/>
          <w:spacing w:val="-6"/>
          <w:sz w:val="17"/>
        </w:rPr>
        <w:t xml:space="preserve"> </w:t>
      </w:r>
      <w:r>
        <w:rPr>
          <w:rFonts w:ascii="Book Antiqua"/>
          <w:b/>
          <w:sz w:val="17"/>
        </w:rPr>
        <w:t>DEMAND</w:t>
      </w:r>
      <w:r>
        <w:rPr>
          <w:rFonts w:ascii="Book Antiqua"/>
          <w:b/>
          <w:spacing w:val="-6"/>
          <w:sz w:val="17"/>
        </w:rPr>
        <w:t xml:space="preserve"> </w:t>
      </w:r>
      <w:r>
        <w:rPr>
          <w:rFonts w:ascii="Book Antiqua"/>
          <w:b/>
          <w:sz w:val="17"/>
        </w:rPr>
        <w:t>RESPONSE</w:t>
      </w:r>
      <w:r>
        <w:rPr>
          <w:rFonts w:ascii="Book Antiqua"/>
          <w:b/>
          <w:spacing w:val="-7"/>
          <w:sz w:val="17"/>
        </w:rPr>
        <w:t xml:space="preserve"> </w:t>
      </w:r>
      <w:r>
        <w:rPr>
          <w:rFonts w:ascii="Book Antiqua"/>
          <w:b/>
          <w:sz w:val="17"/>
        </w:rPr>
        <w:t>SERVICES</w:t>
      </w:r>
      <w:r>
        <w:rPr>
          <w:rFonts w:ascii="Book Antiqua"/>
          <w:b/>
          <w:spacing w:val="-6"/>
          <w:sz w:val="17"/>
        </w:rPr>
        <w:t xml:space="preserve"> </w:t>
      </w:r>
      <w:r>
        <w:rPr>
          <w:rFonts w:ascii="Book Antiqua"/>
          <w:b/>
          <w:sz w:val="17"/>
        </w:rPr>
        <w:t>TO</w:t>
      </w:r>
      <w:r>
        <w:rPr>
          <w:rFonts w:ascii="Book Antiqua"/>
          <w:b/>
          <w:spacing w:val="-6"/>
          <w:sz w:val="17"/>
        </w:rPr>
        <w:t xml:space="preserve"> </w:t>
      </w:r>
      <w:r>
        <w:rPr>
          <w:rFonts w:ascii="Book Antiqua"/>
          <w:b/>
          <w:sz w:val="17"/>
        </w:rPr>
        <w:t>SYSTEM</w:t>
      </w:r>
      <w:r>
        <w:rPr>
          <w:rFonts w:ascii="Book Antiqua"/>
          <w:b/>
          <w:spacing w:val="-6"/>
          <w:sz w:val="17"/>
        </w:rPr>
        <w:t xml:space="preserve"> </w:t>
      </w:r>
      <w:r>
        <w:rPr>
          <w:rFonts w:ascii="Book Antiqua"/>
          <w:b/>
          <w:sz w:val="17"/>
        </w:rPr>
        <w:t>OPERATORS</w:t>
      </w:r>
    </w:p>
    <w:p w14:paraId="4302D3FE" w14:textId="77777777" w:rsidR="00343FF6" w:rsidRDefault="00343FF6">
      <w:pPr>
        <w:pStyle w:val="BodyText"/>
        <w:rPr>
          <w:rFonts w:ascii="Book Antiqua"/>
          <w:b/>
          <w:sz w:val="20"/>
        </w:rPr>
      </w:pPr>
    </w:p>
    <w:p w14:paraId="5E8B838D" w14:textId="77777777" w:rsidR="00343FF6" w:rsidRDefault="00343FF6">
      <w:pPr>
        <w:pStyle w:val="BodyText"/>
        <w:rPr>
          <w:rFonts w:ascii="Book Antiqua"/>
          <w:b/>
          <w:sz w:val="26"/>
        </w:rPr>
      </w:pPr>
    </w:p>
    <w:p w14:paraId="29428E9E" w14:textId="77777777" w:rsidR="00343FF6" w:rsidRDefault="00635E89">
      <w:pPr>
        <w:ind w:left="618" w:right="635"/>
        <w:jc w:val="center"/>
        <w:rPr>
          <w:i/>
          <w:sz w:val="17"/>
        </w:rPr>
      </w:pPr>
      <w:r>
        <w:rPr>
          <w:i/>
          <w:sz w:val="17"/>
        </w:rPr>
        <w:t>CHAPTER</w:t>
      </w:r>
      <w:r>
        <w:rPr>
          <w:i/>
          <w:spacing w:val="8"/>
          <w:sz w:val="17"/>
        </w:rPr>
        <w:t xml:space="preserve"> </w:t>
      </w:r>
      <w:r>
        <w:rPr>
          <w:i/>
          <w:sz w:val="17"/>
        </w:rPr>
        <w:t>1</w:t>
      </w:r>
    </w:p>
    <w:p w14:paraId="7966076E" w14:textId="77777777" w:rsidR="00343FF6" w:rsidRDefault="00343FF6">
      <w:pPr>
        <w:pStyle w:val="BodyText"/>
        <w:spacing w:before="1"/>
        <w:rPr>
          <w:i/>
          <w:sz w:val="23"/>
        </w:rPr>
      </w:pPr>
    </w:p>
    <w:p w14:paraId="5A380477" w14:textId="77777777" w:rsidR="00343FF6" w:rsidRDefault="00635E89">
      <w:pPr>
        <w:pStyle w:val="Heading2"/>
        <w:spacing w:before="1"/>
      </w:pPr>
      <w:r>
        <w:rPr>
          <w:spacing w:val="-1"/>
          <w:w w:val="90"/>
        </w:rPr>
        <w:t>General</w:t>
      </w:r>
      <w:r>
        <w:rPr>
          <w:w w:val="90"/>
        </w:rPr>
        <w:t xml:space="preserve"> requirements</w:t>
      </w:r>
    </w:p>
    <w:p w14:paraId="32102CA9" w14:textId="77777777" w:rsidR="00343FF6" w:rsidRDefault="00343FF6">
      <w:pPr>
        <w:pStyle w:val="BodyText"/>
        <w:rPr>
          <w:b/>
          <w:i/>
          <w:sz w:val="22"/>
        </w:rPr>
      </w:pPr>
    </w:p>
    <w:p w14:paraId="318E2AA9" w14:textId="77777777" w:rsidR="00343FF6" w:rsidRDefault="00635E89">
      <w:pPr>
        <w:spacing w:before="157"/>
        <w:ind w:left="618" w:right="635"/>
        <w:jc w:val="center"/>
        <w:rPr>
          <w:i/>
          <w:sz w:val="19"/>
        </w:rPr>
      </w:pPr>
      <w:r>
        <w:rPr>
          <w:i/>
          <w:w w:val="95"/>
          <w:sz w:val="19"/>
        </w:rPr>
        <w:t>Article</w:t>
      </w:r>
      <w:r>
        <w:rPr>
          <w:i/>
          <w:spacing w:val="5"/>
          <w:w w:val="95"/>
          <w:sz w:val="19"/>
        </w:rPr>
        <w:t xml:space="preserve"> </w:t>
      </w:r>
      <w:r>
        <w:rPr>
          <w:i/>
          <w:w w:val="95"/>
          <w:sz w:val="19"/>
        </w:rPr>
        <w:t>27</w:t>
      </w:r>
    </w:p>
    <w:p w14:paraId="36075203" w14:textId="77777777" w:rsidR="00343FF6" w:rsidRDefault="00343FF6">
      <w:pPr>
        <w:pStyle w:val="BodyText"/>
        <w:rPr>
          <w:i/>
          <w:sz w:val="22"/>
        </w:rPr>
      </w:pPr>
    </w:p>
    <w:p w14:paraId="51E214E8" w14:textId="77777777" w:rsidR="00343FF6" w:rsidRDefault="00635E89">
      <w:pPr>
        <w:pStyle w:val="Heading1"/>
        <w:spacing w:before="159"/>
        <w:ind w:right="634"/>
      </w:pPr>
      <w:r>
        <w:rPr>
          <w:w w:val="95"/>
        </w:rPr>
        <w:t>General</w:t>
      </w:r>
      <w:r>
        <w:rPr>
          <w:spacing w:val="-8"/>
          <w:w w:val="95"/>
        </w:rPr>
        <w:t xml:space="preserve"> </w:t>
      </w:r>
      <w:r>
        <w:rPr>
          <w:w w:val="95"/>
        </w:rPr>
        <w:t>provisions</w:t>
      </w:r>
    </w:p>
    <w:p w14:paraId="6948DD9F" w14:textId="77777777" w:rsidR="00343FF6" w:rsidRDefault="00343FF6">
      <w:pPr>
        <w:pStyle w:val="BodyText"/>
        <w:rPr>
          <w:rFonts w:ascii="Book Antiqua"/>
          <w:b/>
          <w:sz w:val="22"/>
        </w:rPr>
      </w:pPr>
    </w:p>
    <w:p w14:paraId="2B6B18B2" w14:textId="77777777" w:rsidR="00343FF6" w:rsidRDefault="00635E89">
      <w:pPr>
        <w:pStyle w:val="ListParagraph"/>
        <w:numPr>
          <w:ilvl w:val="0"/>
          <w:numId w:val="56"/>
        </w:numPr>
        <w:tabs>
          <w:tab w:val="left" w:pos="538"/>
          <w:tab w:val="left" w:pos="540"/>
        </w:tabs>
        <w:spacing w:before="142"/>
        <w:ind w:right="0" w:hanging="433"/>
        <w:rPr>
          <w:sz w:val="19"/>
        </w:rPr>
      </w:pPr>
      <w:r>
        <w:rPr>
          <w:w w:val="90"/>
          <w:sz w:val="19"/>
        </w:rPr>
        <w:t>Demand</w:t>
      </w:r>
      <w:r>
        <w:rPr>
          <w:spacing w:val="19"/>
          <w:w w:val="90"/>
          <w:sz w:val="19"/>
        </w:rPr>
        <w:t xml:space="preserve"> </w:t>
      </w:r>
      <w:r>
        <w:rPr>
          <w:w w:val="90"/>
          <w:sz w:val="19"/>
        </w:rPr>
        <w:t>response</w:t>
      </w:r>
      <w:r>
        <w:rPr>
          <w:spacing w:val="20"/>
          <w:w w:val="90"/>
          <w:sz w:val="19"/>
        </w:rPr>
        <w:t xml:space="preserve"> </w:t>
      </w:r>
      <w:r>
        <w:rPr>
          <w:w w:val="90"/>
          <w:sz w:val="19"/>
        </w:rPr>
        <w:t>services</w:t>
      </w:r>
      <w:r>
        <w:rPr>
          <w:spacing w:val="21"/>
          <w:w w:val="90"/>
          <w:sz w:val="19"/>
        </w:rPr>
        <w:t xml:space="preserve"> </w:t>
      </w:r>
      <w:r>
        <w:rPr>
          <w:w w:val="90"/>
          <w:sz w:val="19"/>
        </w:rPr>
        <w:t>provided</w:t>
      </w:r>
      <w:r>
        <w:rPr>
          <w:spacing w:val="20"/>
          <w:w w:val="90"/>
          <w:sz w:val="19"/>
        </w:rPr>
        <w:t xml:space="preserve"> </w:t>
      </w:r>
      <w:r>
        <w:rPr>
          <w:w w:val="90"/>
          <w:sz w:val="19"/>
        </w:rPr>
        <w:t>to</w:t>
      </w:r>
      <w:r>
        <w:rPr>
          <w:spacing w:val="18"/>
          <w:w w:val="90"/>
          <w:sz w:val="19"/>
        </w:rPr>
        <w:t xml:space="preserve"> </w:t>
      </w:r>
      <w:r>
        <w:rPr>
          <w:w w:val="90"/>
          <w:sz w:val="19"/>
        </w:rPr>
        <w:t>system</w:t>
      </w:r>
      <w:r>
        <w:rPr>
          <w:spacing w:val="19"/>
          <w:w w:val="90"/>
          <w:sz w:val="19"/>
        </w:rPr>
        <w:t xml:space="preserve"> </w:t>
      </w:r>
      <w:r>
        <w:rPr>
          <w:w w:val="90"/>
          <w:sz w:val="19"/>
        </w:rPr>
        <w:t>operators</w:t>
      </w:r>
      <w:r>
        <w:rPr>
          <w:spacing w:val="18"/>
          <w:w w:val="90"/>
          <w:sz w:val="19"/>
        </w:rPr>
        <w:t xml:space="preserve"> </w:t>
      </w:r>
      <w:r>
        <w:rPr>
          <w:w w:val="90"/>
          <w:sz w:val="19"/>
        </w:rPr>
        <w:t>shall</w:t>
      </w:r>
      <w:r>
        <w:rPr>
          <w:spacing w:val="21"/>
          <w:w w:val="90"/>
          <w:sz w:val="19"/>
        </w:rPr>
        <w:t xml:space="preserve"> </w:t>
      </w:r>
      <w:r>
        <w:rPr>
          <w:w w:val="90"/>
          <w:sz w:val="19"/>
        </w:rPr>
        <w:t>be</w:t>
      </w:r>
      <w:r>
        <w:rPr>
          <w:spacing w:val="21"/>
          <w:w w:val="90"/>
          <w:sz w:val="19"/>
        </w:rPr>
        <w:t xml:space="preserve"> </w:t>
      </w:r>
      <w:r>
        <w:rPr>
          <w:w w:val="90"/>
          <w:sz w:val="19"/>
        </w:rPr>
        <w:t>distinguished</w:t>
      </w:r>
      <w:r>
        <w:rPr>
          <w:spacing w:val="19"/>
          <w:w w:val="90"/>
          <w:sz w:val="19"/>
        </w:rPr>
        <w:t xml:space="preserve"> </w:t>
      </w:r>
      <w:r>
        <w:rPr>
          <w:w w:val="90"/>
          <w:sz w:val="19"/>
        </w:rPr>
        <w:t>based</w:t>
      </w:r>
      <w:r>
        <w:rPr>
          <w:spacing w:val="22"/>
          <w:w w:val="90"/>
          <w:sz w:val="19"/>
        </w:rPr>
        <w:t xml:space="preserve"> </w:t>
      </w:r>
      <w:r>
        <w:rPr>
          <w:w w:val="90"/>
          <w:sz w:val="19"/>
        </w:rPr>
        <w:t>on</w:t>
      </w:r>
      <w:r>
        <w:rPr>
          <w:spacing w:val="20"/>
          <w:w w:val="90"/>
          <w:sz w:val="19"/>
        </w:rPr>
        <w:t xml:space="preserve"> </w:t>
      </w:r>
      <w:r>
        <w:rPr>
          <w:w w:val="90"/>
          <w:sz w:val="19"/>
        </w:rPr>
        <w:t>the</w:t>
      </w:r>
      <w:r>
        <w:rPr>
          <w:spacing w:val="21"/>
          <w:w w:val="90"/>
          <w:sz w:val="19"/>
        </w:rPr>
        <w:t xml:space="preserve"> </w:t>
      </w:r>
      <w:r>
        <w:rPr>
          <w:w w:val="90"/>
          <w:sz w:val="19"/>
        </w:rPr>
        <w:t>following</w:t>
      </w:r>
      <w:r>
        <w:rPr>
          <w:spacing w:val="21"/>
          <w:w w:val="90"/>
          <w:sz w:val="19"/>
        </w:rPr>
        <w:t xml:space="preserve"> </w:t>
      </w:r>
      <w:r>
        <w:rPr>
          <w:w w:val="90"/>
          <w:sz w:val="19"/>
        </w:rPr>
        <w:t>categories:</w:t>
      </w:r>
    </w:p>
    <w:p w14:paraId="469F28C6" w14:textId="77777777" w:rsidR="00343FF6" w:rsidRDefault="00343FF6">
      <w:pPr>
        <w:pStyle w:val="BodyText"/>
        <w:spacing w:before="3"/>
        <w:rPr>
          <w:sz w:val="23"/>
        </w:rPr>
      </w:pPr>
    </w:p>
    <w:p w14:paraId="62EC120A" w14:textId="77777777" w:rsidR="00343FF6" w:rsidRDefault="00635E89">
      <w:pPr>
        <w:pStyle w:val="ListParagraph"/>
        <w:numPr>
          <w:ilvl w:val="0"/>
          <w:numId w:val="55"/>
        </w:numPr>
        <w:tabs>
          <w:tab w:val="left" w:pos="402"/>
        </w:tabs>
        <w:ind w:right="0"/>
        <w:rPr>
          <w:sz w:val="19"/>
        </w:rPr>
      </w:pPr>
      <w:r>
        <w:rPr>
          <w:w w:val="90"/>
          <w:sz w:val="19"/>
        </w:rPr>
        <w:t>remotely</w:t>
      </w:r>
      <w:r>
        <w:rPr>
          <w:spacing w:val="21"/>
          <w:w w:val="90"/>
          <w:sz w:val="19"/>
        </w:rPr>
        <w:t xml:space="preserve"> </w:t>
      </w:r>
      <w:r>
        <w:rPr>
          <w:w w:val="90"/>
          <w:sz w:val="19"/>
        </w:rPr>
        <w:t>controlled:</w:t>
      </w:r>
    </w:p>
    <w:p w14:paraId="157CE8DF" w14:textId="77777777" w:rsidR="00343FF6" w:rsidRDefault="00343FF6">
      <w:pPr>
        <w:pStyle w:val="BodyText"/>
        <w:spacing w:before="3"/>
        <w:rPr>
          <w:sz w:val="23"/>
        </w:rPr>
      </w:pPr>
    </w:p>
    <w:p w14:paraId="73FE6151" w14:textId="77777777" w:rsidR="00343FF6" w:rsidRDefault="00635E89">
      <w:pPr>
        <w:pStyle w:val="ListParagraph"/>
        <w:numPr>
          <w:ilvl w:val="1"/>
          <w:numId w:val="55"/>
        </w:numPr>
        <w:tabs>
          <w:tab w:val="left" w:pos="742"/>
        </w:tabs>
        <w:ind w:right="0"/>
        <w:rPr>
          <w:sz w:val="19"/>
        </w:rPr>
      </w:pPr>
      <w:r>
        <w:rPr>
          <w:w w:val="90"/>
          <w:sz w:val="19"/>
        </w:rPr>
        <w:t>demand</w:t>
      </w:r>
      <w:r>
        <w:rPr>
          <w:spacing w:val="21"/>
          <w:w w:val="90"/>
          <w:sz w:val="19"/>
        </w:rPr>
        <w:t xml:space="preserve"> </w:t>
      </w:r>
      <w:r>
        <w:rPr>
          <w:w w:val="90"/>
          <w:sz w:val="19"/>
        </w:rPr>
        <w:t>response</w:t>
      </w:r>
      <w:r>
        <w:rPr>
          <w:spacing w:val="22"/>
          <w:w w:val="90"/>
          <w:sz w:val="19"/>
        </w:rPr>
        <w:t xml:space="preserve"> </w:t>
      </w:r>
      <w:r>
        <w:rPr>
          <w:w w:val="90"/>
          <w:sz w:val="19"/>
        </w:rPr>
        <w:t>active</w:t>
      </w:r>
      <w:r>
        <w:rPr>
          <w:spacing w:val="22"/>
          <w:w w:val="90"/>
          <w:sz w:val="19"/>
        </w:rPr>
        <w:t xml:space="preserve"> </w:t>
      </w:r>
      <w:r>
        <w:rPr>
          <w:w w:val="90"/>
          <w:sz w:val="19"/>
        </w:rPr>
        <w:t>power</w:t>
      </w:r>
      <w:r>
        <w:rPr>
          <w:spacing w:val="22"/>
          <w:w w:val="90"/>
          <w:sz w:val="19"/>
        </w:rPr>
        <w:t xml:space="preserve"> </w:t>
      </w:r>
      <w:r>
        <w:rPr>
          <w:w w:val="90"/>
          <w:sz w:val="19"/>
        </w:rPr>
        <w:t>control;</w:t>
      </w:r>
    </w:p>
    <w:p w14:paraId="00E84402" w14:textId="77777777" w:rsidR="00343FF6" w:rsidRDefault="00343FF6">
      <w:pPr>
        <w:pStyle w:val="BodyText"/>
        <w:spacing w:before="3"/>
        <w:rPr>
          <w:sz w:val="23"/>
        </w:rPr>
      </w:pPr>
    </w:p>
    <w:p w14:paraId="6985C3A3" w14:textId="77777777" w:rsidR="00343FF6" w:rsidRDefault="00635E89">
      <w:pPr>
        <w:pStyle w:val="ListParagraph"/>
        <w:numPr>
          <w:ilvl w:val="1"/>
          <w:numId w:val="55"/>
        </w:numPr>
        <w:tabs>
          <w:tab w:val="left" w:pos="742"/>
        </w:tabs>
        <w:ind w:right="0"/>
        <w:rPr>
          <w:sz w:val="19"/>
        </w:rPr>
      </w:pPr>
      <w:r>
        <w:rPr>
          <w:w w:val="90"/>
          <w:sz w:val="19"/>
        </w:rPr>
        <w:t>demand</w:t>
      </w:r>
      <w:r>
        <w:rPr>
          <w:spacing w:val="19"/>
          <w:w w:val="90"/>
          <w:sz w:val="19"/>
        </w:rPr>
        <w:t xml:space="preserve"> </w:t>
      </w:r>
      <w:r>
        <w:rPr>
          <w:w w:val="90"/>
          <w:sz w:val="19"/>
        </w:rPr>
        <w:t>response</w:t>
      </w:r>
      <w:r>
        <w:rPr>
          <w:spacing w:val="20"/>
          <w:w w:val="90"/>
          <w:sz w:val="19"/>
        </w:rPr>
        <w:t xml:space="preserve"> </w:t>
      </w:r>
      <w:r>
        <w:rPr>
          <w:w w:val="90"/>
          <w:sz w:val="19"/>
        </w:rPr>
        <w:t>reactive</w:t>
      </w:r>
      <w:r>
        <w:rPr>
          <w:spacing w:val="20"/>
          <w:w w:val="90"/>
          <w:sz w:val="19"/>
        </w:rPr>
        <w:t xml:space="preserve"> </w:t>
      </w:r>
      <w:r>
        <w:rPr>
          <w:w w:val="90"/>
          <w:sz w:val="19"/>
        </w:rPr>
        <w:t>power</w:t>
      </w:r>
      <w:r>
        <w:rPr>
          <w:spacing w:val="20"/>
          <w:w w:val="90"/>
          <w:sz w:val="19"/>
        </w:rPr>
        <w:t xml:space="preserve"> </w:t>
      </w:r>
      <w:r>
        <w:rPr>
          <w:w w:val="90"/>
          <w:sz w:val="19"/>
        </w:rPr>
        <w:t>control;</w:t>
      </w:r>
    </w:p>
    <w:p w14:paraId="4BAF25EC" w14:textId="77777777" w:rsidR="00343FF6" w:rsidRDefault="00343FF6">
      <w:pPr>
        <w:pStyle w:val="BodyText"/>
        <w:spacing w:before="3"/>
        <w:rPr>
          <w:sz w:val="23"/>
        </w:rPr>
      </w:pPr>
    </w:p>
    <w:p w14:paraId="194EAEA5" w14:textId="77777777" w:rsidR="00343FF6" w:rsidRDefault="00635E89">
      <w:pPr>
        <w:pStyle w:val="ListParagraph"/>
        <w:numPr>
          <w:ilvl w:val="1"/>
          <w:numId w:val="55"/>
        </w:numPr>
        <w:tabs>
          <w:tab w:val="left" w:pos="742"/>
        </w:tabs>
        <w:ind w:right="0"/>
        <w:rPr>
          <w:sz w:val="19"/>
        </w:rPr>
      </w:pPr>
      <w:r>
        <w:rPr>
          <w:w w:val="90"/>
          <w:sz w:val="19"/>
        </w:rPr>
        <w:t>demand</w:t>
      </w:r>
      <w:r>
        <w:rPr>
          <w:spacing w:val="26"/>
          <w:w w:val="90"/>
          <w:sz w:val="19"/>
        </w:rPr>
        <w:t xml:space="preserve"> </w:t>
      </w:r>
      <w:r>
        <w:rPr>
          <w:w w:val="90"/>
          <w:sz w:val="19"/>
        </w:rPr>
        <w:t>response</w:t>
      </w:r>
      <w:r>
        <w:rPr>
          <w:spacing w:val="27"/>
          <w:w w:val="90"/>
          <w:sz w:val="19"/>
        </w:rPr>
        <w:t xml:space="preserve"> </w:t>
      </w:r>
      <w:r>
        <w:rPr>
          <w:w w:val="90"/>
          <w:sz w:val="19"/>
        </w:rPr>
        <w:t>transmission</w:t>
      </w:r>
      <w:r>
        <w:rPr>
          <w:spacing w:val="28"/>
          <w:w w:val="90"/>
          <w:sz w:val="19"/>
        </w:rPr>
        <w:t xml:space="preserve"> </w:t>
      </w:r>
      <w:r>
        <w:rPr>
          <w:w w:val="90"/>
          <w:sz w:val="19"/>
        </w:rPr>
        <w:t>constraint</w:t>
      </w:r>
      <w:r>
        <w:rPr>
          <w:spacing w:val="26"/>
          <w:w w:val="90"/>
          <w:sz w:val="19"/>
        </w:rPr>
        <w:t xml:space="preserve"> </w:t>
      </w:r>
      <w:r>
        <w:rPr>
          <w:w w:val="90"/>
          <w:sz w:val="19"/>
        </w:rPr>
        <w:t>management.</w:t>
      </w:r>
    </w:p>
    <w:p w14:paraId="7A8EB698" w14:textId="77777777" w:rsidR="00343FF6" w:rsidRDefault="00343FF6">
      <w:pPr>
        <w:pStyle w:val="BodyText"/>
        <w:spacing w:before="3"/>
        <w:rPr>
          <w:sz w:val="23"/>
        </w:rPr>
      </w:pPr>
    </w:p>
    <w:p w14:paraId="4FFFF06F" w14:textId="77777777" w:rsidR="00343FF6" w:rsidRDefault="00635E89">
      <w:pPr>
        <w:pStyle w:val="ListParagraph"/>
        <w:numPr>
          <w:ilvl w:val="0"/>
          <w:numId w:val="55"/>
        </w:numPr>
        <w:tabs>
          <w:tab w:val="left" w:pos="402"/>
        </w:tabs>
        <w:ind w:right="0"/>
        <w:rPr>
          <w:sz w:val="19"/>
        </w:rPr>
      </w:pPr>
      <w:r>
        <w:rPr>
          <w:w w:val="90"/>
          <w:sz w:val="19"/>
        </w:rPr>
        <w:t>autonomously</w:t>
      </w:r>
      <w:r>
        <w:rPr>
          <w:spacing w:val="36"/>
          <w:w w:val="90"/>
          <w:sz w:val="19"/>
        </w:rPr>
        <w:t xml:space="preserve"> </w:t>
      </w:r>
      <w:r>
        <w:rPr>
          <w:w w:val="90"/>
          <w:sz w:val="19"/>
        </w:rPr>
        <w:t>controlled:</w:t>
      </w:r>
    </w:p>
    <w:p w14:paraId="28B7BF0C" w14:textId="77777777" w:rsidR="00343FF6" w:rsidRDefault="00343FF6">
      <w:pPr>
        <w:pStyle w:val="BodyText"/>
        <w:spacing w:before="3"/>
        <w:rPr>
          <w:sz w:val="23"/>
        </w:rPr>
      </w:pPr>
    </w:p>
    <w:p w14:paraId="2C28F857" w14:textId="77777777" w:rsidR="00343FF6" w:rsidRDefault="00635E89">
      <w:pPr>
        <w:pStyle w:val="ListParagraph"/>
        <w:numPr>
          <w:ilvl w:val="1"/>
          <w:numId w:val="55"/>
        </w:numPr>
        <w:tabs>
          <w:tab w:val="left" w:pos="695"/>
        </w:tabs>
        <w:spacing w:before="1"/>
        <w:ind w:left="694" w:right="0" w:hanging="294"/>
        <w:rPr>
          <w:sz w:val="19"/>
        </w:rPr>
      </w:pPr>
      <w:r>
        <w:rPr>
          <w:w w:val="90"/>
          <w:sz w:val="19"/>
        </w:rPr>
        <w:t>demand</w:t>
      </w:r>
      <w:r>
        <w:rPr>
          <w:spacing w:val="22"/>
          <w:w w:val="90"/>
          <w:sz w:val="19"/>
        </w:rPr>
        <w:t xml:space="preserve"> </w:t>
      </w:r>
      <w:r>
        <w:rPr>
          <w:w w:val="90"/>
          <w:sz w:val="19"/>
        </w:rPr>
        <w:t>response</w:t>
      </w:r>
      <w:r>
        <w:rPr>
          <w:spacing w:val="22"/>
          <w:w w:val="90"/>
          <w:sz w:val="19"/>
        </w:rPr>
        <w:t xml:space="preserve"> </w:t>
      </w:r>
      <w:r>
        <w:rPr>
          <w:w w:val="90"/>
          <w:sz w:val="19"/>
        </w:rPr>
        <w:t>system</w:t>
      </w:r>
      <w:r>
        <w:rPr>
          <w:spacing w:val="21"/>
          <w:w w:val="90"/>
          <w:sz w:val="19"/>
        </w:rPr>
        <w:t xml:space="preserve"> </w:t>
      </w:r>
      <w:r>
        <w:rPr>
          <w:w w:val="90"/>
          <w:sz w:val="19"/>
        </w:rPr>
        <w:t>frequency</w:t>
      </w:r>
      <w:r>
        <w:rPr>
          <w:spacing w:val="18"/>
          <w:w w:val="90"/>
          <w:sz w:val="19"/>
        </w:rPr>
        <w:t xml:space="preserve"> </w:t>
      </w:r>
      <w:r>
        <w:rPr>
          <w:w w:val="90"/>
          <w:sz w:val="19"/>
        </w:rPr>
        <w:t>control;</w:t>
      </w:r>
    </w:p>
    <w:p w14:paraId="3ACBF84C" w14:textId="77777777" w:rsidR="00343FF6" w:rsidRDefault="00343FF6">
      <w:pPr>
        <w:pStyle w:val="BodyText"/>
        <w:spacing w:before="2"/>
        <w:rPr>
          <w:sz w:val="23"/>
        </w:rPr>
      </w:pPr>
    </w:p>
    <w:p w14:paraId="3E015B85" w14:textId="77777777" w:rsidR="00343FF6" w:rsidRDefault="00635E89">
      <w:pPr>
        <w:pStyle w:val="ListParagraph"/>
        <w:numPr>
          <w:ilvl w:val="1"/>
          <w:numId w:val="55"/>
        </w:numPr>
        <w:tabs>
          <w:tab w:val="left" w:pos="695"/>
        </w:tabs>
        <w:spacing w:before="1"/>
        <w:ind w:left="694" w:right="0" w:hanging="294"/>
        <w:rPr>
          <w:sz w:val="19"/>
        </w:rPr>
      </w:pPr>
      <w:r>
        <w:rPr>
          <w:w w:val="90"/>
          <w:sz w:val="19"/>
        </w:rPr>
        <w:t>demand</w:t>
      </w:r>
      <w:r>
        <w:rPr>
          <w:spacing w:val="20"/>
          <w:w w:val="90"/>
          <w:sz w:val="19"/>
        </w:rPr>
        <w:t xml:space="preserve"> </w:t>
      </w:r>
      <w:r>
        <w:rPr>
          <w:w w:val="90"/>
          <w:sz w:val="19"/>
        </w:rPr>
        <w:t>response</w:t>
      </w:r>
      <w:r>
        <w:rPr>
          <w:spacing w:val="21"/>
          <w:w w:val="90"/>
          <w:sz w:val="19"/>
        </w:rPr>
        <w:t xml:space="preserve"> </w:t>
      </w:r>
      <w:r>
        <w:rPr>
          <w:w w:val="90"/>
          <w:sz w:val="19"/>
        </w:rPr>
        <w:t>very</w:t>
      </w:r>
      <w:r>
        <w:rPr>
          <w:spacing w:val="22"/>
          <w:w w:val="90"/>
          <w:sz w:val="19"/>
        </w:rPr>
        <w:t xml:space="preserve"> </w:t>
      </w:r>
      <w:r>
        <w:rPr>
          <w:w w:val="90"/>
          <w:sz w:val="19"/>
        </w:rPr>
        <w:t>fast</w:t>
      </w:r>
      <w:r>
        <w:rPr>
          <w:spacing w:val="20"/>
          <w:w w:val="90"/>
          <w:sz w:val="19"/>
        </w:rPr>
        <w:t xml:space="preserve"> </w:t>
      </w:r>
      <w:r>
        <w:rPr>
          <w:w w:val="90"/>
          <w:sz w:val="19"/>
        </w:rPr>
        <w:t>active</w:t>
      </w:r>
      <w:r>
        <w:rPr>
          <w:spacing w:val="22"/>
          <w:w w:val="90"/>
          <w:sz w:val="19"/>
        </w:rPr>
        <w:t xml:space="preserve"> </w:t>
      </w:r>
      <w:r>
        <w:rPr>
          <w:w w:val="90"/>
          <w:sz w:val="19"/>
        </w:rPr>
        <w:t>power</w:t>
      </w:r>
      <w:r>
        <w:rPr>
          <w:spacing w:val="21"/>
          <w:w w:val="90"/>
          <w:sz w:val="19"/>
        </w:rPr>
        <w:t xml:space="preserve"> </w:t>
      </w:r>
      <w:r>
        <w:rPr>
          <w:w w:val="90"/>
          <w:sz w:val="19"/>
        </w:rPr>
        <w:t>control.</w:t>
      </w:r>
    </w:p>
    <w:p w14:paraId="5520C3F9" w14:textId="77777777" w:rsidR="00343FF6" w:rsidRDefault="00343FF6">
      <w:pPr>
        <w:pStyle w:val="BodyText"/>
        <w:rPr>
          <w:sz w:val="24"/>
        </w:rPr>
      </w:pPr>
    </w:p>
    <w:p w14:paraId="650B0C4F" w14:textId="77777777" w:rsidR="00343FF6" w:rsidRDefault="00635E89">
      <w:pPr>
        <w:pStyle w:val="ListParagraph"/>
        <w:numPr>
          <w:ilvl w:val="0"/>
          <w:numId w:val="56"/>
        </w:numPr>
        <w:tabs>
          <w:tab w:val="left" w:pos="540"/>
        </w:tabs>
        <w:spacing w:line="228" w:lineRule="auto"/>
        <w:ind w:left="107" w:right="123" w:firstLine="0"/>
        <w:rPr>
          <w:sz w:val="19"/>
        </w:rPr>
      </w:pPr>
      <w:r>
        <w:rPr>
          <w:w w:val="95"/>
          <w:sz w:val="19"/>
        </w:rPr>
        <w:t xml:space="preserve">Demand facilities and closed distribution </w:t>
      </w:r>
      <w:r>
        <w:rPr>
          <w:w w:val="95"/>
          <w:sz w:val="19"/>
        </w:rPr>
        <w:t>systems may provide demand response services to relevant system</w:t>
      </w:r>
      <w:r>
        <w:rPr>
          <w:spacing w:val="1"/>
          <w:w w:val="95"/>
          <w:sz w:val="19"/>
        </w:rPr>
        <w:t xml:space="preserve"> </w:t>
      </w:r>
      <w:r>
        <w:rPr>
          <w:w w:val="95"/>
          <w:sz w:val="19"/>
        </w:rPr>
        <w:t>operators</w:t>
      </w:r>
      <w:r>
        <w:rPr>
          <w:spacing w:val="1"/>
          <w:w w:val="95"/>
          <w:sz w:val="19"/>
        </w:rPr>
        <w:t xml:space="preserve"> </w:t>
      </w:r>
      <w:r>
        <w:rPr>
          <w:w w:val="95"/>
          <w:sz w:val="19"/>
        </w:rPr>
        <w:t>and</w:t>
      </w:r>
      <w:r>
        <w:rPr>
          <w:spacing w:val="1"/>
          <w:w w:val="95"/>
          <w:sz w:val="19"/>
        </w:rPr>
        <w:t xml:space="preserve"> </w:t>
      </w:r>
      <w:r>
        <w:rPr>
          <w:w w:val="95"/>
          <w:sz w:val="19"/>
        </w:rPr>
        <w:t>relevant</w:t>
      </w:r>
      <w:r>
        <w:rPr>
          <w:spacing w:val="1"/>
          <w:w w:val="95"/>
          <w:sz w:val="19"/>
        </w:rPr>
        <w:t xml:space="preserve"> </w:t>
      </w:r>
      <w:r>
        <w:rPr>
          <w:w w:val="95"/>
          <w:sz w:val="19"/>
        </w:rPr>
        <w:t>TSOs.</w:t>
      </w:r>
      <w:r>
        <w:rPr>
          <w:spacing w:val="1"/>
          <w:w w:val="95"/>
          <w:sz w:val="19"/>
        </w:rPr>
        <w:t xml:space="preserve"> </w:t>
      </w:r>
      <w:r>
        <w:rPr>
          <w:w w:val="95"/>
          <w:sz w:val="19"/>
        </w:rPr>
        <w:t>Demand</w:t>
      </w:r>
      <w:r>
        <w:rPr>
          <w:spacing w:val="1"/>
          <w:w w:val="95"/>
          <w:sz w:val="19"/>
        </w:rPr>
        <w:t xml:space="preserve"> </w:t>
      </w:r>
      <w:r>
        <w:rPr>
          <w:w w:val="95"/>
          <w:sz w:val="19"/>
        </w:rPr>
        <w:t>response</w:t>
      </w:r>
      <w:r>
        <w:rPr>
          <w:spacing w:val="1"/>
          <w:w w:val="95"/>
          <w:sz w:val="19"/>
        </w:rPr>
        <w:t xml:space="preserve"> </w:t>
      </w:r>
      <w:r>
        <w:rPr>
          <w:w w:val="95"/>
          <w:sz w:val="19"/>
        </w:rPr>
        <w:t>services</w:t>
      </w:r>
      <w:r>
        <w:rPr>
          <w:spacing w:val="1"/>
          <w:w w:val="95"/>
          <w:sz w:val="19"/>
        </w:rPr>
        <w:t xml:space="preserve"> </w:t>
      </w:r>
      <w:r>
        <w:rPr>
          <w:w w:val="95"/>
          <w:sz w:val="19"/>
        </w:rPr>
        <w:t>can</w:t>
      </w:r>
      <w:r>
        <w:rPr>
          <w:spacing w:val="1"/>
          <w:w w:val="95"/>
          <w:sz w:val="19"/>
        </w:rPr>
        <w:t xml:space="preserve"> </w:t>
      </w:r>
      <w:r>
        <w:rPr>
          <w:w w:val="95"/>
          <w:sz w:val="19"/>
        </w:rPr>
        <w:t>include,</w:t>
      </w:r>
      <w:r>
        <w:rPr>
          <w:spacing w:val="1"/>
          <w:w w:val="95"/>
          <w:sz w:val="19"/>
        </w:rPr>
        <w:t xml:space="preserve"> </w:t>
      </w:r>
      <w:r>
        <w:rPr>
          <w:w w:val="95"/>
          <w:sz w:val="19"/>
        </w:rPr>
        <w:t>jointly</w:t>
      </w:r>
      <w:r>
        <w:rPr>
          <w:spacing w:val="1"/>
          <w:w w:val="95"/>
          <w:sz w:val="19"/>
        </w:rPr>
        <w:t xml:space="preserve"> </w:t>
      </w:r>
      <w:r>
        <w:rPr>
          <w:w w:val="95"/>
          <w:sz w:val="19"/>
        </w:rPr>
        <w:t>or</w:t>
      </w:r>
      <w:r>
        <w:rPr>
          <w:spacing w:val="1"/>
          <w:w w:val="95"/>
          <w:sz w:val="19"/>
        </w:rPr>
        <w:t xml:space="preserve"> </w:t>
      </w:r>
      <w:r>
        <w:rPr>
          <w:w w:val="95"/>
          <w:sz w:val="19"/>
        </w:rPr>
        <w:t>separately,</w:t>
      </w:r>
      <w:r>
        <w:rPr>
          <w:spacing w:val="1"/>
          <w:w w:val="95"/>
          <w:sz w:val="19"/>
        </w:rPr>
        <w:t xml:space="preserve"> </w:t>
      </w:r>
      <w:r>
        <w:rPr>
          <w:w w:val="95"/>
          <w:sz w:val="19"/>
        </w:rPr>
        <w:t>upward</w:t>
      </w:r>
      <w:r>
        <w:rPr>
          <w:spacing w:val="1"/>
          <w:w w:val="95"/>
          <w:sz w:val="19"/>
        </w:rPr>
        <w:t xml:space="preserve"> </w:t>
      </w:r>
      <w:r>
        <w:rPr>
          <w:w w:val="95"/>
          <w:sz w:val="19"/>
        </w:rPr>
        <w:t>or</w:t>
      </w:r>
      <w:r>
        <w:rPr>
          <w:spacing w:val="1"/>
          <w:w w:val="95"/>
          <w:sz w:val="19"/>
        </w:rPr>
        <w:t xml:space="preserve"> </w:t>
      </w:r>
      <w:r>
        <w:rPr>
          <w:w w:val="95"/>
          <w:sz w:val="19"/>
        </w:rPr>
        <w:t>downward</w:t>
      </w:r>
      <w:r>
        <w:rPr>
          <w:spacing w:val="-37"/>
          <w:w w:val="95"/>
          <w:sz w:val="19"/>
        </w:rPr>
        <w:t xml:space="preserve"> </w:t>
      </w:r>
      <w:r>
        <w:rPr>
          <w:sz w:val="19"/>
        </w:rPr>
        <w:t>modification</w:t>
      </w:r>
      <w:r>
        <w:rPr>
          <w:spacing w:val="15"/>
          <w:sz w:val="19"/>
        </w:rPr>
        <w:t xml:space="preserve"> </w:t>
      </w:r>
      <w:r>
        <w:rPr>
          <w:sz w:val="19"/>
        </w:rPr>
        <w:t>of</w:t>
      </w:r>
      <w:r>
        <w:rPr>
          <w:spacing w:val="14"/>
          <w:sz w:val="19"/>
        </w:rPr>
        <w:t xml:space="preserve"> </w:t>
      </w:r>
      <w:r>
        <w:rPr>
          <w:sz w:val="19"/>
        </w:rPr>
        <w:t>demand.</w:t>
      </w:r>
    </w:p>
    <w:p w14:paraId="73E41F44" w14:textId="77777777" w:rsidR="00343FF6" w:rsidRDefault="00343FF6">
      <w:pPr>
        <w:pStyle w:val="BodyText"/>
        <w:rPr>
          <w:sz w:val="22"/>
        </w:rPr>
      </w:pPr>
    </w:p>
    <w:p w14:paraId="11907B7A" w14:textId="77777777" w:rsidR="00343FF6" w:rsidRDefault="00635E89">
      <w:pPr>
        <w:pStyle w:val="ListParagraph"/>
        <w:numPr>
          <w:ilvl w:val="0"/>
          <w:numId w:val="56"/>
        </w:numPr>
        <w:tabs>
          <w:tab w:val="left" w:pos="540"/>
        </w:tabs>
        <w:spacing w:before="167" w:line="228" w:lineRule="auto"/>
        <w:ind w:left="107" w:right="124" w:firstLine="0"/>
        <w:rPr>
          <w:sz w:val="19"/>
        </w:rPr>
      </w:pPr>
      <w:r>
        <w:rPr>
          <w:w w:val="95"/>
          <w:sz w:val="19"/>
        </w:rPr>
        <w:t xml:space="preserve">The categories referred to in paragraph 1 are not </w:t>
      </w:r>
      <w:r>
        <w:rPr>
          <w:w w:val="95"/>
          <w:sz w:val="19"/>
        </w:rPr>
        <w:t>exclusive and this Regulation does not prevent other categories</w:t>
      </w:r>
      <w:r>
        <w:rPr>
          <w:spacing w:val="1"/>
          <w:w w:val="95"/>
          <w:sz w:val="19"/>
        </w:rPr>
        <w:t xml:space="preserve"> </w:t>
      </w:r>
      <w:r>
        <w:rPr>
          <w:w w:val="95"/>
          <w:sz w:val="19"/>
        </w:rPr>
        <w:t>from being developed. This Regulation does not apply to demand response services provided to other entities than</w:t>
      </w:r>
      <w:r>
        <w:rPr>
          <w:spacing w:val="1"/>
          <w:w w:val="95"/>
          <w:sz w:val="19"/>
        </w:rPr>
        <w:t xml:space="preserve"> </w:t>
      </w:r>
      <w:r>
        <w:rPr>
          <w:sz w:val="19"/>
        </w:rPr>
        <w:t>relevant</w:t>
      </w:r>
      <w:r>
        <w:rPr>
          <w:spacing w:val="12"/>
          <w:sz w:val="19"/>
        </w:rPr>
        <w:t xml:space="preserve"> </w:t>
      </w:r>
      <w:r>
        <w:rPr>
          <w:sz w:val="19"/>
        </w:rPr>
        <w:t>system</w:t>
      </w:r>
      <w:r>
        <w:rPr>
          <w:spacing w:val="11"/>
          <w:sz w:val="19"/>
        </w:rPr>
        <w:t xml:space="preserve"> </w:t>
      </w:r>
      <w:r>
        <w:rPr>
          <w:sz w:val="19"/>
        </w:rPr>
        <w:t>operators</w:t>
      </w:r>
      <w:r>
        <w:rPr>
          <w:spacing w:val="12"/>
          <w:sz w:val="19"/>
        </w:rPr>
        <w:t xml:space="preserve"> </w:t>
      </w:r>
      <w:r>
        <w:rPr>
          <w:sz w:val="19"/>
        </w:rPr>
        <w:t>or</w:t>
      </w:r>
      <w:r>
        <w:rPr>
          <w:spacing w:val="15"/>
          <w:sz w:val="19"/>
        </w:rPr>
        <w:t xml:space="preserve"> </w:t>
      </w:r>
      <w:r>
        <w:rPr>
          <w:sz w:val="19"/>
        </w:rPr>
        <w:t>relevant</w:t>
      </w:r>
      <w:r>
        <w:rPr>
          <w:spacing w:val="13"/>
          <w:sz w:val="19"/>
        </w:rPr>
        <w:t xml:space="preserve"> </w:t>
      </w:r>
      <w:r>
        <w:rPr>
          <w:sz w:val="19"/>
        </w:rPr>
        <w:t>TSOs.</w:t>
      </w:r>
    </w:p>
    <w:p w14:paraId="6EDDAFE3" w14:textId="77777777" w:rsidR="00343FF6" w:rsidRDefault="00343FF6">
      <w:pPr>
        <w:pStyle w:val="BodyText"/>
        <w:rPr>
          <w:sz w:val="22"/>
        </w:rPr>
      </w:pPr>
    </w:p>
    <w:p w14:paraId="49B19CFD" w14:textId="77777777" w:rsidR="00343FF6" w:rsidRDefault="00343FF6">
      <w:pPr>
        <w:pStyle w:val="BodyText"/>
        <w:rPr>
          <w:sz w:val="22"/>
        </w:rPr>
      </w:pPr>
    </w:p>
    <w:p w14:paraId="3DE063C3" w14:textId="77777777" w:rsidR="00343FF6" w:rsidRDefault="00343FF6">
      <w:pPr>
        <w:pStyle w:val="BodyText"/>
        <w:spacing w:before="10"/>
        <w:rPr>
          <w:sz w:val="27"/>
        </w:rPr>
      </w:pPr>
    </w:p>
    <w:p w14:paraId="645FFF1D" w14:textId="77777777" w:rsidR="00343FF6" w:rsidRDefault="00635E89">
      <w:pPr>
        <w:spacing w:before="1"/>
        <w:ind w:left="618" w:right="635"/>
        <w:jc w:val="center"/>
        <w:rPr>
          <w:i/>
          <w:sz w:val="19"/>
        </w:rPr>
      </w:pPr>
      <w:r>
        <w:rPr>
          <w:i/>
          <w:w w:val="95"/>
          <w:sz w:val="19"/>
        </w:rPr>
        <w:t>Article</w:t>
      </w:r>
      <w:r>
        <w:rPr>
          <w:i/>
          <w:spacing w:val="5"/>
          <w:w w:val="95"/>
          <w:sz w:val="19"/>
        </w:rPr>
        <w:t xml:space="preserve"> </w:t>
      </w:r>
      <w:r>
        <w:rPr>
          <w:i/>
          <w:w w:val="95"/>
          <w:sz w:val="19"/>
        </w:rPr>
        <w:t>28</w:t>
      </w:r>
    </w:p>
    <w:p w14:paraId="51CADC1E" w14:textId="77777777" w:rsidR="00343FF6" w:rsidRDefault="00343FF6">
      <w:pPr>
        <w:pStyle w:val="BodyText"/>
        <w:rPr>
          <w:i/>
          <w:sz w:val="22"/>
        </w:rPr>
      </w:pPr>
    </w:p>
    <w:p w14:paraId="6E6B49E8" w14:textId="77777777" w:rsidR="00343FF6" w:rsidRDefault="00635E89">
      <w:pPr>
        <w:pStyle w:val="Heading1"/>
        <w:spacing w:before="171" w:line="223" w:lineRule="auto"/>
        <w:ind w:left="616"/>
      </w:pPr>
      <w:r>
        <w:rPr>
          <w:w w:val="95"/>
        </w:rPr>
        <w:t>Specific</w:t>
      </w:r>
      <w:r>
        <w:rPr>
          <w:spacing w:val="16"/>
          <w:w w:val="95"/>
        </w:rPr>
        <w:t xml:space="preserve"> </w:t>
      </w:r>
      <w:r>
        <w:rPr>
          <w:w w:val="95"/>
        </w:rPr>
        <w:t>provisions</w:t>
      </w:r>
      <w:r>
        <w:rPr>
          <w:spacing w:val="16"/>
          <w:w w:val="95"/>
        </w:rPr>
        <w:t xml:space="preserve"> </w:t>
      </w:r>
      <w:r>
        <w:rPr>
          <w:w w:val="95"/>
        </w:rPr>
        <w:t>for</w:t>
      </w:r>
      <w:r>
        <w:rPr>
          <w:spacing w:val="16"/>
          <w:w w:val="95"/>
        </w:rPr>
        <w:t xml:space="preserve"> </w:t>
      </w:r>
      <w:r>
        <w:rPr>
          <w:w w:val="95"/>
        </w:rPr>
        <w:t>demand</w:t>
      </w:r>
      <w:r>
        <w:rPr>
          <w:spacing w:val="16"/>
          <w:w w:val="95"/>
        </w:rPr>
        <w:t xml:space="preserve"> </w:t>
      </w:r>
      <w:r>
        <w:rPr>
          <w:w w:val="95"/>
        </w:rPr>
        <w:t>units</w:t>
      </w:r>
      <w:r>
        <w:rPr>
          <w:spacing w:val="16"/>
          <w:w w:val="95"/>
        </w:rPr>
        <w:t xml:space="preserve"> </w:t>
      </w:r>
      <w:r>
        <w:rPr>
          <w:w w:val="95"/>
        </w:rPr>
        <w:t>with</w:t>
      </w:r>
      <w:r>
        <w:rPr>
          <w:spacing w:val="16"/>
          <w:w w:val="95"/>
        </w:rPr>
        <w:t xml:space="preserve"> </w:t>
      </w:r>
      <w:r>
        <w:rPr>
          <w:w w:val="95"/>
        </w:rPr>
        <w:t>demand</w:t>
      </w:r>
      <w:r>
        <w:rPr>
          <w:spacing w:val="17"/>
          <w:w w:val="95"/>
        </w:rPr>
        <w:t xml:space="preserve"> </w:t>
      </w:r>
      <w:r>
        <w:rPr>
          <w:w w:val="95"/>
        </w:rPr>
        <w:t>response</w:t>
      </w:r>
      <w:r>
        <w:rPr>
          <w:spacing w:val="16"/>
          <w:w w:val="95"/>
        </w:rPr>
        <w:t xml:space="preserve"> </w:t>
      </w:r>
      <w:r>
        <w:rPr>
          <w:w w:val="95"/>
        </w:rPr>
        <w:t>active</w:t>
      </w:r>
      <w:r>
        <w:rPr>
          <w:spacing w:val="16"/>
          <w:w w:val="95"/>
        </w:rPr>
        <w:t xml:space="preserve"> </w:t>
      </w:r>
      <w:r>
        <w:rPr>
          <w:w w:val="95"/>
        </w:rPr>
        <w:t>power</w:t>
      </w:r>
      <w:r>
        <w:rPr>
          <w:spacing w:val="16"/>
          <w:w w:val="95"/>
        </w:rPr>
        <w:t xml:space="preserve"> </w:t>
      </w:r>
      <w:r>
        <w:rPr>
          <w:w w:val="95"/>
        </w:rPr>
        <w:t>control,</w:t>
      </w:r>
      <w:r>
        <w:rPr>
          <w:spacing w:val="15"/>
          <w:w w:val="95"/>
        </w:rPr>
        <w:t xml:space="preserve"> </w:t>
      </w:r>
      <w:r>
        <w:rPr>
          <w:w w:val="95"/>
        </w:rPr>
        <w:t>reactive</w:t>
      </w:r>
      <w:r>
        <w:rPr>
          <w:spacing w:val="16"/>
          <w:w w:val="95"/>
        </w:rPr>
        <w:t xml:space="preserve"> </w:t>
      </w:r>
      <w:r>
        <w:rPr>
          <w:w w:val="95"/>
        </w:rPr>
        <w:t>power</w:t>
      </w:r>
      <w:r>
        <w:rPr>
          <w:spacing w:val="-42"/>
          <w:w w:val="95"/>
        </w:rPr>
        <w:t xml:space="preserve"> </w:t>
      </w:r>
      <w:r>
        <w:t>control</w:t>
      </w:r>
      <w:r>
        <w:rPr>
          <w:spacing w:val="6"/>
        </w:rPr>
        <w:t xml:space="preserve"> </w:t>
      </w:r>
      <w:r>
        <w:t>and</w:t>
      </w:r>
      <w:r>
        <w:rPr>
          <w:spacing w:val="6"/>
        </w:rPr>
        <w:t xml:space="preserve"> </w:t>
      </w:r>
      <w:r>
        <w:t>transmission</w:t>
      </w:r>
      <w:r>
        <w:rPr>
          <w:spacing w:val="7"/>
        </w:rPr>
        <w:t xml:space="preserve"> </w:t>
      </w:r>
      <w:r>
        <w:t>constraint</w:t>
      </w:r>
      <w:r>
        <w:rPr>
          <w:spacing w:val="7"/>
        </w:rPr>
        <w:t xml:space="preserve"> </w:t>
      </w:r>
      <w:r>
        <w:t>management</w:t>
      </w:r>
    </w:p>
    <w:p w14:paraId="24FF2F69" w14:textId="77777777" w:rsidR="00343FF6" w:rsidRDefault="00343FF6">
      <w:pPr>
        <w:pStyle w:val="BodyText"/>
        <w:rPr>
          <w:rFonts w:ascii="Book Antiqua"/>
          <w:b/>
          <w:sz w:val="22"/>
        </w:rPr>
      </w:pPr>
    </w:p>
    <w:p w14:paraId="6CCA98CC" w14:textId="77777777" w:rsidR="00343FF6" w:rsidRDefault="00635E89">
      <w:pPr>
        <w:pStyle w:val="ListParagraph"/>
        <w:numPr>
          <w:ilvl w:val="0"/>
          <w:numId w:val="54"/>
        </w:numPr>
        <w:tabs>
          <w:tab w:val="left" w:pos="540"/>
        </w:tabs>
        <w:spacing w:before="152" w:line="228" w:lineRule="auto"/>
        <w:ind w:right="124" w:firstLine="0"/>
        <w:rPr>
          <w:sz w:val="19"/>
        </w:rPr>
      </w:pPr>
      <w:r>
        <w:rPr>
          <w:w w:val="95"/>
          <w:sz w:val="19"/>
        </w:rPr>
        <w:t>Demand facilities and closed distribution systems may offer demand response active power control, demand</w:t>
      </w:r>
      <w:r>
        <w:rPr>
          <w:spacing w:val="1"/>
          <w:w w:val="95"/>
          <w:sz w:val="19"/>
        </w:rPr>
        <w:t xml:space="preserve"> </w:t>
      </w:r>
      <w:r>
        <w:rPr>
          <w:w w:val="90"/>
          <w:sz w:val="19"/>
        </w:rPr>
        <w:t>response</w:t>
      </w:r>
      <w:r>
        <w:rPr>
          <w:spacing w:val="1"/>
          <w:w w:val="90"/>
          <w:sz w:val="19"/>
        </w:rPr>
        <w:t xml:space="preserve"> </w:t>
      </w:r>
      <w:r>
        <w:rPr>
          <w:w w:val="90"/>
          <w:sz w:val="19"/>
        </w:rPr>
        <w:t>reactive</w:t>
      </w:r>
      <w:r>
        <w:rPr>
          <w:spacing w:val="1"/>
          <w:w w:val="90"/>
          <w:sz w:val="19"/>
        </w:rPr>
        <w:t xml:space="preserve"> </w:t>
      </w:r>
      <w:r>
        <w:rPr>
          <w:w w:val="90"/>
          <w:sz w:val="19"/>
        </w:rPr>
        <w:t>power</w:t>
      </w:r>
      <w:r>
        <w:rPr>
          <w:spacing w:val="1"/>
          <w:w w:val="90"/>
          <w:sz w:val="19"/>
        </w:rPr>
        <w:t xml:space="preserve"> </w:t>
      </w:r>
      <w:r>
        <w:rPr>
          <w:w w:val="90"/>
          <w:sz w:val="19"/>
        </w:rPr>
        <w:t>control,</w:t>
      </w:r>
      <w:r>
        <w:rPr>
          <w:spacing w:val="1"/>
          <w:w w:val="90"/>
          <w:sz w:val="19"/>
        </w:rPr>
        <w:t xml:space="preserve"> </w:t>
      </w:r>
      <w:r>
        <w:rPr>
          <w:w w:val="90"/>
          <w:sz w:val="19"/>
        </w:rPr>
        <w:t>or</w:t>
      </w:r>
      <w:r>
        <w:rPr>
          <w:spacing w:val="1"/>
          <w:w w:val="90"/>
          <w:sz w:val="19"/>
        </w:rPr>
        <w:t xml:space="preserve"> </w:t>
      </w:r>
      <w:r>
        <w:rPr>
          <w:w w:val="90"/>
          <w:sz w:val="19"/>
        </w:rPr>
        <w:t>demand response</w:t>
      </w:r>
      <w:r>
        <w:rPr>
          <w:spacing w:val="1"/>
          <w:w w:val="90"/>
          <w:sz w:val="19"/>
        </w:rPr>
        <w:t xml:space="preserve"> </w:t>
      </w:r>
      <w:r>
        <w:rPr>
          <w:w w:val="90"/>
          <w:sz w:val="19"/>
        </w:rPr>
        <w:t>transmission</w:t>
      </w:r>
      <w:r>
        <w:rPr>
          <w:spacing w:val="33"/>
          <w:sz w:val="19"/>
        </w:rPr>
        <w:t xml:space="preserve"> </w:t>
      </w:r>
      <w:r>
        <w:rPr>
          <w:w w:val="90"/>
          <w:sz w:val="19"/>
        </w:rPr>
        <w:t>constraint management to relevant</w:t>
      </w:r>
      <w:r>
        <w:rPr>
          <w:spacing w:val="33"/>
          <w:sz w:val="19"/>
        </w:rPr>
        <w:t xml:space="preserve"> </w:t>
      </w:r>
      <w:r>
        <w:rPr>
          <w:w w:val="90"/>
          <w:sz w:val="19"/>
        </w:rPr>
        <w:t>system operators</w:t>
      </w:r>
      <w:r>
        <w:rPr>
          <w:spacing w:val="1"/>
          <w:w w:val="90"/>
          <w:sz w:val="19"/>
        </w:rPr>
        <w:t xml:space="preserve"> </w:t>
      </w:r>
      <w:r>
        <w:rPr>
          <w:sz w:val="19"/>
        </w:rPr>
        <w:t>and</w:t>
      </w:r>
      <w:r>
        <w:rPr>
          <w:spacing w:val="15"/>
          <w:sz w:val="19"/>
        </w:rPr>
        <w:t xml:space="preserve"> </w:t>
      </w:r>
      <w:r>
        <w:rPr>
          <w:sz w:val="19"/>
        </w:rPr>
        <w:t>relevant</w:t>
      </w:r>
      <w:r>
        <w:rPr>
          <w:spacing w:val="14"/>
          <w:sz w:val="19"/>
        </w:rPr>
        <w:t xml:space="preserve"> </w:t>
      </w:r>
      <w:r>
        <w:rPr>
          <w:sz w:val="19"/>
        </w:rPr>
        <w:t>TSOs.</w:t>
      </w:r>
    </w:p>
    <w:p w14:paraId="3354B927" w14:textId="77777777" w:rsidR="00343FF6" w:rsidRDefault="00343FF6">
      <w:pPr>
        <w:pStyle w:val="BodyText"/>
        <w:rPr>
          <w:sz w:val="22"/>
        </w:rPr>
      </w:pPr>
    </w:p>
    <w:p w14:paraId="544FEE80" w14:textId="77777777" w:rsidR="00343FF6" w:rsidRDefault="00635E89">
      <w:pPr>
        <w:pStyle w:val="ListParagraph"/>
        <w:numPr>
          <w:ilvl w:val="0"/>
          <w:numId w:val="54"/>
        </w:numPr>
        <w:tabs>
          <w:tab w:val="left" w:pos="540"/>
        </w:tabs>
        <w:spacing w:before="168" w:line="228" w:lineRule="auto"/>
        <w:ind w:right="124" w:firstLine="0"/>
        <w:rPr>
          <w:sz w:val="19"/>
        </w:rPr>
      </w:pPr>
      <w:r>
        <w:rPr>
          <w:w w:val="95"/>
          <w:sz w:val="19"/>
        </w:rPr>
        <w:t>Demand units with demand response active power control, demand response reactive power control, or demand</w:t>
      </w:r>
      <w:r>
        <w:rPr>
          <w:spacing w:val="1"/>
          <w:w w:val="95"/>
          <w:sz w:val="19"/>
        </w:rPr>
        <w:t xml:space="preserve"> </w:t>
      </w:r>
      <w:r>
        <w:rPr>
          <w:w w:val="95"/>
          <w:sz w:val="19"/>
        </w:rPr>
        <w:t xml:space="preserve">response transmission constraint </w:t>
      </w:r>
      <w:r>
        <w:rPr>
          <w:w w:val="95"/>
          <w:sz w:val="19"/>
        </w:rPr>
        <w:t>management shall comply with the following requirements, either individually or,</w:t>
      </w:r>
      <w:r>
        <w:rPr>
          <w:spacing w:val="1"/>
          <w:w w:val="95"/>
          <w:sz w:val="19"/>
        </w:rPr>
        <w:t xml:space="preserve"> </w:t>
      </w:r>
      <w:r>
        <w:rPr>
          <w:w w:val="95"/>
          <w:sz w:val="19"/>
        </w:rPr>
        <w:t>where</w:t>
      </w:r>
      <w:r>
        <w:rPr>
          <w:spacing w:val="18"/>
          <w:w w:val="95"/>
          <w:sz w:val="19"/>
        </w:rPr>
        <w:t xml:space="preserve"> </w:t>
      </w:r>
      <w:r>
        <w:rPr>
          <w:w w:val="95"/>
          <w:sz w:val="19"/>
        </w:rPr>
        <w:t>it</w:t>
      </w:r>
      <w:r>
        <w:rPr>
          <w:spacing w:val="19"/>
          <w:w w:val="95"/>
          <w:sz w:val="19"/>
        </w:rPr>
        <w:t xml:space="preserve"> </w:t>
      </w:r>
      <w:r>
        <w:rPr>
          <w:w w:val="95"/>
          <w:sz w:val="19"/>
        </w:rPr>
        <w:t>is</w:t>
      </w:r>
      <w:r>
        <w:rPr>
          <w:spacing w:val="19"/>
          <w:w w:val="95"/>
          <w:sz w:val="19"/>
        </w:rPr>
        <w:t xml:space="preserve"> </w:t>
      </w:r>
      <w:r>
        <w:rPr>
          <w:w w:val="95"/>
          <w:sz w:val="19"/>
        </w:rPr>
        <w:t>not</w:t>
      </w:r>
      <w:r>
        <w:rPr>
          <w:spacing w:val="18"/>
          <w:w w:val="95"/>
          <w:sz w:val="19"/>
        </w:rPr>
        <w:t xml:space="preserve"> </w:t>
      </w:r>
      <w:r>
        <w:rPr>
          <w:w w:val="95"/>
          <w:sz w:val="19"/>
        </w:rPr>
        <w:t>part</w:t>
      </w:r>
      <w:r>
        <w:rPr>
          <w:spacing w:val="18"/>
          <w:w w:val="95"/>
          <w:sz w:val="19"/>
        </w:rPr>
        <w:t xml:space="preserve"> </w:t>
      </w:r>
      <w:r>
        <w:rPr>
          <w:w w:val="95"/>
          <w:sz w:val="19"/>
        </w:rPr>
        <w:t>of</w:t>
      </w:r>
      <w:r>
        <w:rPr>
          <w:spacing w:val="18"/>
          <w:w w:val="95"/>
          <w:sz w:val="19"/>
        </w:rPr>
        <w:t xml:space="preserve"> </w:t>
      </w:r>
      <w:r>
        <w:rPr>
          <w:w w:val="95"/>
          <w:sz w:val="19"/>
        </w:rPr>
        <w:t>a</w:t>
      </w:r>
      <w:r>
        <w:rPr>
          <w:spacing w:val="18"/>
          <w:w w:val="95"/>
          <w:sz w:val="19"/>
        </w:rPr>
        <w:t xml:space="preserve"> </w:t>
      </w:r>
      <w:r>
        <w:rPr>
          <w:w w:val="95"/>
          <w:sz w:val="19"/>
        </w:rPr>
        <w:t>transmission-connected</w:t>
      </w:r>
      <w:r>
        <w:rPr>
          <w:spacing w:val="19"/>
          <w:w w:val="95"/>
          <w:sz w:val="19"/>
        </w:rPr>
        <w:t xml:space="preserve"> </w:t>
      </w:r>
      <w:r>
        <w:rPr>
          <w:w w:val="95"/>
          <w:sz w:val="19"/>
        </w:rPr>
        <w:t>demand</w:t>
      </w:r>
      <w:r>
        <w:rPr>
          <w:spacing w:val="19"/>
          <w:w w:val="95"/>
          <w:sz w:val="19"/>
        </w:rPr>
        <w:t xml:space="preserve"> </w:t>
      </w:r>
      <w:r>
        <w:rPr>
          <w:w w:val="95"/>
          <w:sz w:val="19"/>
        </w:rPr>
        <w:t>facility,</w:t>
      </w:r>
      <w:r>
        <w:rPr>
          <w:spacing w:val="19"/>
          <w:w w:val="95"/>
          <w:sz w:val="19"/>
        </w:rPr>
        <w:t xml:space="preserve"> </w:t>
      </w:r>
      <w:r>
        <w:rPr>
          <w:w w:val="95"/>
          <w:sz w:val="19"/>
        </w:rPr>
        <w:t>collectively</w:t>
      </w:r>
      <w:r>
        <w:rPr>
          <w:spacing w:val="19"/>
          <w:w w:val="95"/>
          <w:sz w:val="19"/>
        </w:rPr>
        <w:t xml:space="preserve"> </w:t>
      </w:r>
      <w:r>
        <w:rPr>
          <w:w w:val="95"/>
          <w:sz w:val="19"/>
        </w:rPr>
        <w:t>as</w:t>
      </w:r>
      <w:r>
        <w:rPr>
          <w:spacing w:val="19"/>
          <w:w w:val="95"/>
          <w:sz w:val="19"/>
        </w:rPr>
        <w:t xml:space="preserve"> </w:t>
      </w:r>
      <w:r>
        <w:rPr>
          <w:w w:val="95"/>
          <w:sz w:val="19"/>
        </w:rPr>
        <w:t>part</w:t>
      </w:r>
      <w:r>
        <w:rPr>
          <w:spacing w:val="18"/>
          <w:w w:val="95"/>
          <w:sz w:val="19"/>
        </w:rPr>
        <w:t xml:space="preserve"> </w:t>
      </w:r>
      <w:r>
        <w:rPr>
          <w:w w:val="95"/>
          <w:sz w:val="19"/>
        </w:rPr>
        <w:t>of</w:t>
      </w:r>
      <w:r>
        <w:rPr>
          <w:spacing w:val="19"/>
          <w:w w:val="95"/>
          <w:sz w:val="19"/>
        </w:rPr>
        <w:t xml:space="preserve"> </w:t>
      </w:r>
      <w:r>
        <w:rPr>
          <w:w w:val="95"/>
          <w:sz w:val="19"/>
        </w:rPr>
        <w:t>demand</w:t>
      </w:r>
      <w:r>
        <w:rPr>
          <w:spacing w:val="18"/>
          <w:w w:val="95"/>
          <w:sz w:val="19"/>
        </w:rPr>
        <w:t xml:space="preserve"> </w:t>
      </w:r>
      <w:r>
        <w:rPr>
          <w:w w:val="95"/>
          <w:sz w:val="19"/>
        </w:rPr>
        <w:t>aggregation</w:t>
      </w:r>
      <w:r>
        <w:rPr>
          <w:spacing w:val="18"/>
          <w:w w:val="95"/>
          <w:sz w:val="19"/>
        </w:rPr>
        <w:t xml:space="preserve"> </w:t>
      </w:r>
      <w:r>
        <w:rPr>
          <w:w w:val="95"/>
          <w:sz w:val="19"/>
        </w:rPr>
        <w:t>through</w:t>
      </w:r>
      <w:r>
        <w:rPr>
          <w:spacing w:val="-38"/>
          <w:w w:val="95"/>
          <w:sz w:val="19"/>
        </w:rPr>
        <w:t xml:space="preserve"> </w:t>
      </w:r>
      <w:r>
        <w:rPr>
          <w:sz w:val="19"/>
        </w:rPr>
        <w:t>a</w:t>
      </w:r>
      <w:r>
        <w:rPr>
          <w:spacing w:val="15"/>
          <w:sz w:val="19"/>
        </w:rPr>
        <w:t xml:space="preserve"> </w:t>
      </w:r>
      <w:r>
        <w:rPr>
          <w:sz w:val="19"/>
        </w:rPr>
        <w:t>third</w:t>
      </w:r>
      <w:r>
        <w:rPr>
          <w:spacing w:val="14"/>
          <w:sz w:val="19"/>
        </w:rPr>
        <w:t xml:space="preserve"> </w:t>
      </w:r>
      <w:r>
        <w:rPr>
          <w:sz w:val="19"/>
        </w:rPr>
        <w:t>party:</w:t>
      </w:r>
    </w:p>
    <w:p w14:paraId="197D7C78" w14:textId="77777777" w:rsidR="00343FF6" w:rsidRDefault="00343FF6">
      <w:pPr>
        <w:pStyle w:val="BodyText"/>
        <w:spacing w:before="1"/>
        <w:rPr>
          <w:sz w:val="24"/>
        </w:rPr>
      </w:pPr>
    </w:p>
    <w:p w14:paraId="7E1CC482" w14:textId="41C232BA" w:rsidR="00343FF6" w:rsidRDefault="00635E89">
      <w:pPr>
        <w:pStyle w:val="ListParagraph"/>
        <w:numPr>
          <w:ilvl w:val="0"/>
          <w:numId w:val="53"/>
        </w:numPr>
        <w:tabs>
          <w:tab w:val="left" w:pos="406"/>
        </w:tabs>
        <w:spacing w:line="228" w:lineRule="auto"/>
        <w:rPr>
          <w:sz w:val="19"/>
        </w:rPr>
      </w:pPr>
      <w:r>
        <w:rPr>
          <w:w w:val="95"/>
          <w:sz w:val="19"/>
        </w:rPr>
        <w:t>be</w:t>
      </w:r>
      <w:r>
        <w:rPr>
          <w:spacing w:val="11"/>
          <w:w w:val="95"/>
          <w:sz w:val="19"/>
        </w:rPr>
        <w:t xml:space="preserve"> </w:t>
      </w:r>
      <w:r>
        <w:rPr>
          <w:w w:val="95"/>
          <w:sz w:val="19"/>
        </w:rPr>
        <w:t>capable</w:t>
      </w:r>
      <w:r>
        <w:rPr>
          <w:spacing w:val="11"/>
          <w:w w:val="95"/>
          <w:sz w:val="19"/>
        </w:rPr>
        <w:t xml:space="preserve"> </w:t>
      </w:r>
      <w:r>
        <w:rPr>
          <w:w w:val="95"/>
          <w:sz w:val="19"/>
        </w:rPr>
        <w:t>of</w:t>
      </w:r>
      <w:r>
        <w:rPr>
          <w:spacing w:val="9"/>
          <w:w w:val="95"/>
          <w:sz w:val="19"/>
        </w:rPr>
        <w:t xml:space="preserve"> </w:t>
      </w:r>
      <w:r>
        <w:rPr>
          <w:w w:val="95"/>
          <w:sz w:val="19"/>
        </w:rPr>
        <w:t>operating</w:t>
      </w:r>
      <w:r>
        <w:rPr>
          <w:spacing w:val="9"/>
          <w:w w:val="95"/>
          <w:sz w:val="19"/>
        </w:rPr>
        <w:t xml:space="preserve"> </w:t>
      </w:r>
      <w:r>
        <w:rPr>
          <w:w w:val="95"/>
          <w:sz w:val="19"/>
        </w:rPr>
        <w:t>across</w:t>
      </w:r>
      <w:r>
        <w:rPr>
          <w:spacing w:val="12"/>
          <w:w w:val="95"/>
          <w:sz w:val="19"/>
        </w:rPr>
        <w:t xml:space="preserve"> </w:t>
      </w:r>
      <w:r>
        <w:rPr>
          <w:w w:val="95"/>
          <w:sz w:val="19"/>
        </w:rPr>
        <w:t>the</w:t>
      </w:r>
      <w:r>
        <w:rPr>
          <w:spacing w:val="12"/>
          <w:w w:val="95"/>
          <w:sz w:val="19"/>
        </w:rPr>
        <w:t xml:space="preserve"> </w:t>
      </w:r>
      <w:r>
        <w:rPr>
          <w:w w:val="95"/>
          <w:sz w:val="19"/>
        </w:rPr>
        <w:t>frequency</w:t>
      </w:r>
      <w:r>
        <w:rPr>
          <w:spacing w:val="11"/>
          <w:w w:val="95"/>
          <w:sz w:val="19"/>
        </w:rPr>
        <w:t xml:space="preserve"> </w:t>
      </w:r>
      <w:r>
        <w:rPr>
          <w:w w:val="95"/>
          <w:sz w:val="19"/>
        </w:rPr>
        <w:t>ranges</w:t>
      </w:r>
      <w:r>
        <w:rPr>
          <w:spacing w:val="12"/>
          <w:w w:val="95"/>
          <w:sz w:val="19"/>
        </w:rPr>
        <w:t xml:space="preserve"> </w:t>
      </w:r>
      <w:r>
        <w:rPr>
          <w:w w:val="95"/>
          <w:sz w:val="19"/>
        </w:rPr>
        <w:t>specified</w:t>
      </w:r>
      <w:r>
        <w:rPr>
          <w:spacing w:val="13"/>
          <w:w w:val="95"/>
          <w:sz w:val="19"/>
        </w:rPr>
        <w:t xml:space="preserve"> </w:t>
      </w:r>
      <w:r>
        <w:rPr>
          <w:w w:val="95"/>
          <w:sz w:val="19"/>
        </w:rPr>
        <w:t>in</w:t>
      </w:r>
      <w:r>
        <w:rPr>
          <w:spacing w:val="11"/>
          <w:w w:val="95"/>
          <w:sz w:val="19"/>
        </w:rPr>
        <w:t xml:space="preserve"> </w:t>
      </w:r>
      <w:r>
        <w:rPr>
          <w:w w:val="95"/>
          <w:sz w:val="19"/>
        </w:rPr>
        <w:t>Article</w:t>
      </w:r>
      <w:r>
        <w:rPr>
          <w:spacing w:val="12"/>
          <w:w w:val="95"/>
          <w:sz w:val="19"/>
        </w:rPr>
        <w:t xml:space="preserve"> </w:t>
      </w:r>
      <w:r>
        <w:rPr>
          <w:w w:val="95"/>
          <w:sz w:val="19"/>
        </w:rPr>
        <w:t>12(1)</w:t>
      </w:r>
      <w:r>
        <w:rPr>
          <w:spacing w:val="10"/>
          <w:w w:val="95"/>
          <w:sz w:val="19"/>
        </w:rPr>
        <w:t xml:space="preserve"> </w:t>
      </w:r>
      <w:r>
        <w:rPr>
          <w:w w:val="95"/>
          <w:sz w:val="19"/>
        </w:rPr>
        <w:t>and</w:t>
      </w:r>
      <w:r>
        <w:rPr>
          <w:spacing w:val="12"/>
          <w:w w:val="95"/>
          <w:sz w:val="19"/>
        </w:rPr>
        <w:t xml:space="preserve"> </w:t>
      </w:r>
      <w:r>
        <w:rPr>
          <w:w w:val="95"/>
          <w:sz w:val="19"/>
        </w:rPr>
        <w:t>the</w:t>
      </w:r>
      <w:r>
        <w:rPr>
          <w:spacing w:val="12"/>
          <w:w w:val="95"/>
          <w:sz w:val="19"/>
        </w:rPr>
        <w:t xml:space="preserve"> </w:t>
      </w:r>
      <w:r>
        <w:rPr>
          <w:w w:val="95"/>
          <w:sz w:val="19"/>
        </w:rPr>
        <w:t>extended</w:t>
      </w:r>
      <w:r>
        <w:rPr>
          <w:spacing w:val="12"/>
          <w:w w:val="95"/>
          <w:sz w:val="19"/>
        </w:rPr>
        <w:t xml:space="preserve"> </w:t>
      </w:r>
      <w:r>
        <w:rPr>
          <w:w w:val="95"/>
          <w:sz w:val="19"/>
        </w:rPr>
        <w:t>range</w:t>
      </w:r>
      <w:r>
        <w:rPr>
          <w:spacing w:val="11"/>
          <w:w w:val="95"/>
          <w:sz w:val="19"/>
        </w:rPr>
        <w:t xml:space="preserve"> </w:t>
      </w:r>
      <w:r>
        <w:rPr>
          <w:w w:val="95"/>
          <w:sz w:val="19"/>
        </w:rPr>
        <w:t>specified</w:t>
      </w:r>
      <w:r>
        <w:rPr>
          <w:spacing w:val="11"/>
          <w:w w:val="95"/>
          <w:sz w:val="19"/>
        </w:rPr>
        <w:t xml:space="preserve"> </w:t>
      </w:r>
      <w:r>
        <w:rPr>
          <w:w w:val="95"/>
          <w:sz w:val="19"/>
        </w:rPr>
        <w:t>in</w:t>
      </w:r>
      <w:r>
        <w:rPr>
          <w:spacing w:val="-37"/>
          <w:w w:val="95"/>
          <w:sz w:val="19"/>
        </w:rPr>
        <w:t xml:space="preserve"> </w:t>
      </w:r>
      <w:r>
        <w:rPr>
          <w:sz w:val="19"/>
        </w:rPr>
        <w:t>Article</w:t>
      </w:r>
      <w:r>
        <w:rPr>
          <w:spacing w:val="15"/>
          <w:sz w:val="19"/>
        </w:rPr>
        <w:t xml:space="preserve"> </w:t>
      </w:r>
      <w:r>
        <w:rPr>
          <w:sz w:val="19"/>
        </w:rPr>
        <w:t>12(2);</w:t>
      </w:r>
    </w:p>
    <w:p w14:paraId="5220D732" w14:textId="77777777" w:rsidR="00B12060" w:rsidRDefault="00B12060" w:rsidP="00B12060">
      <w:pPr>
        <w:pStyle w:val="ListParagraph"/>
        <w:tabs>
          <w:tab w:val="left" w:pos="406"/>
        </w:tabs>
        <w:spacing w:line="228" w:lineRule="auto"/>
        <w:ind w:left="405"/>
        <w:rPr>
          <w:sz w:val="19"/>
        </w:rPr>
      </w:pPr>
    </w:p>
    <w:p w14:paraId="4395D63B" w14:textId="77777777" w:rsidR="00343FF6" w:rsidRDefault="00635E89">
      <w:pPr>
        <w:pStyle w:val="ListParagraph"/>
        <w:numPr>
          <w:ilvl w:val="0"/>
          <w:numId w:val="53"/>
        </w:numPr>
        <w:tabs>
          <w:tab w:val="left" w:pos="406"/>
        </w:tabs>
        <w:spacing w:before="101" w:line="228" w:lineRule="auto"/>
        <w:ind w:right="124"/>
        <w:rPr>
          <w:sz w:val="19"/>
        </w:rPr>
      </w:pPr>
      <w:r>
        <w:rPr>
          <w:w w:val="95"/>
          <w:sz w:val="19"/>
        </w:rPr>
        <w:t>be capable of operating across the voltage ranges specified in Article 13 if connected at a voltage level at or above</w:t>
      </w:r>
      <w:r>
        <w:rPr>
          <w:spacing w:val="1"/>
          <w:w w:val="95"/>
          <w:sz w:val="19"/>
        </w:rPr>
        <w:t xml:space="preserve"> </w:t>
      </w:r>
      <w:r>
        <w:rPr>
          <w:sz w:val="19"/>
        </w:rPr>
        <w:t>110</w:t>
      </w:r>
      <w:r>
        <w:rPr>
          <w:spacing w:val="14"/>
          <w:sz w:val="19"/>
        </w:rPr>
        <w:t xml:space="preserve"> </w:t>
      </w:r>
      <w:r>
        <w:rPr>
          <w:sz w:val="19"/>
        </w:rPr>
        <w:t>kV;</w:t>
      </w:r>
    </w:p>
    <w:p w14:paraId="66486C80" w14:textId="77777777" w:rsidR="00343FF6" w:rsidRDefault="00343FF6">
      <w:pPr>
        <w:pStyle w:val="BodyText"/>
        <w:spacing w:before="8"/>
        <w:rPr>
          <w:sz w:val="29"/>
        </w:rPr>
      </w:pPr>
    </w:p>
    <w:p w14:paraId="037746E4" w14:textId="77777777" w:rsidR="00343FF6" w:rsidRDefault="00635E89">
      <w:pPr>
        <w:pStyle w:val="ListParagraph"/>
        <w:numPr>
          <w:ilvl w:val="0"/>
          <w:numId w:val="53"/>
        </w:numPr>
        <w:tabs>
          <w:tab w:val="left" w:pos="406"/>
        </w:tabs>
        <w:spacing w:line="228" w:lineRule="auto"/>
        <w:rPr>
          <w:sz w:val="19"/>
        </w:rPr>
      </w:pPr>
      <w:r>
        <w:rPr>
          <w:w w:val="95"/>
          <w:sz w:val="19"/>
        </w:rPr>
        <w:t>be capable of operating across th</w:t>
      </w:r>
      <w:r>
        <w:rPr>
          <w:w w:val="95"/>
          <w:sz w:val="19"/>
        </w:rPr>
        <w:t>e normal operational voltage range of the system at the connection point, specified</w:t>
      </w:r>
      <w:r>
        <w:rPr>
          <w:spacing w:val="1"/>
          <w:w w:val="95"/>
          <w:sz w:val="19"/>
        </w:rPr>
        <w:t xml:space="preserve"> </w:t>
      </w:r>
      <w:r>
        <w:rPr>
          <w:w w:val="95"/>
          <w:sz w:val="19"/>
        </w:rPr>
        <w:t>by the relevant system operator, if connected at a voltage level below 110 kV. This range shall take into account</w:t>
      </w:r>
      <w:r>
        <w:rPr>
          <w:spacing w:val="1"/>
          <w:w w:val="95"/>
          <w:sz w:val="19"/>
        </w:rPr>
        <w:t xml:space="preserve"> </w:t>
      </w:r>
      <w:r>
        <w:rPr>
          <w:w w:val="95"/>
          <w:sz w:val="19"/>
        </w:rPr>
        <w:t>existing standards and shall, prior to approval in accorda</w:t>
      </w:r>
      <w:r>
        <w:rPr>
          <w:w w:val="95"/>
          <w:sz w:val="19"/>
        </w:rPr>
        <w:t>nce with Article 6, be subject to consultation with the</w:t>
      </w:r>
      <w:r>
        <w:rPr>
          <w:spacing w:val="1"/>
          <w:w w:val="95"/>
          <w:sz w:val="19"/>
        </w:rPr>
        <w:t xml:space="preserve"> </w:t>
      </w:r>
      <w:r>
        <w:rPr>
          <w:sz w:val="19"/>
        </w:rPr>
        <w:t>relevant</w:t>
      </w:r>
      <w:r>
        <w:rPr>
          <w:spacing w:val="10"/>
          <w:sz w:val="19"/>
        </w:rPr>
        <w:t xml:space="preserve"> </w:t>
      </w:r>
      <w:r>
        <w:rPr>
          <w:sz w:val="19"/>
        </w:rPr>
        <w:t>stakeholders</w:t>
      </w:r>
      <w:r>
        <w:rPr>
          <w:spacing w:val="10"/>
          <w:sz w:val="19"/>
        </w:rPr>
        <w:t xml:space="preserve"> </w:t>
      </w:r>
      <w:r>
        <w:rPr>
          <w:sz w:val="19"/>
        </w:rPr>
        <w:t>in</w:t>
      </w:r>
      <w:r>
        <w:rPr>
          <w:spacing w:val="11"/>
          <w:sz w:val="19"/>
        </w:rPr>
        <w:t xml:space="preserve"> </w:t>
      </w:r>
      <w:r>
        <w:rPr>
          <w:sz w:val="19"/>
        </w:rPr>
        <w:t>accordance</w:t>
      </w:r>
      <w:r>
        <w:rPr>
          <w:spacing w:val="11"/>
          <w:sz w:val="19"/>
        </w:rPr>
        <w:t xml:space="preserve"> </w:t>
      </w:r>
      <w:r>
        <w:rPr>
          <w:sz w:val="19"/>
        </w:rPr>
        <w:t>with</w:t>
      </w:r>
      <w:r>
        <w:rPr>
          <w:spacing w:val="10"/>
          <w:sz w:val="19"/>
        </w:rPr>
        <w:t xml:space="preserve"> </w:t>
      </w:r>
      <w:r>
        <w:rPr>
          <w:sz w:val="19"/>
        </w:rPr>
        <w:t>Article</w:t>
      </w:r>
      <w:r>
        <w:rPr>
          <w:spacing w:val="11"/>
          <w:sz w:val="19"/>
        </w:rPr>
        <w:t xml:space="preserve"> </w:t>
      </w:r>
      <w:r>
        <w:rPr>
          <w:sz w:val="19"/>
        </w:rPr>
        <w:t>9(1);</w:t>
      </w:r>
    </w:p>
    <w:p w14:paraId="11E74AE2" w14:textId="77777777" w:rsidR="00343FF6" w:rsidRDefault="00343FF6">
      <w:pPr>
        <w:pStyle w:val="BodyText"/>
        <w:spacing w:before="10"/>
        <w:rPr>
          <w:sz w:val="29"/>
        </w:rPr>
      </w:pPr>
    </w:p>
    <w:p w14:paraId="71308076" w14:textId="77777777" w:rsidR="00343FF6" w:rsidRDefault="00635E89">
      <w:pPr>
        <w:pStyle w:val="ListParagraph"/>
        <w:numPr>
          <w:ilvl w:val="0"/>
          <w:numId w:val="53"/>
        </w:numPr>
        <w:tabs>
          <w:tab w:val="left" w:pos="406"/>
        </w:tabs>
        <w:spacing w:line="228" w:lineRule="auto"/>
        <w:rPr>
          <w:sz w:val="19"/>
        </w:rPr>
      </w:pPr>
      <w:r>
        <w:rPr>
          <w:w w:val="95"/>
          <w:sz w:val="19"/>
        </w:rPr>
        <w:t>be capable of controlling power consumption from the network in a range equal to the range contracted, directly or</w:t>
      </w:r>
      <w:r>
        <w:rPr>
          <w:spacing w:val="1"/>
          <w:w w:val="95"/>
          <w:sz w:val="19"/>
        </w:rPr>
        <w:t xml:space="preserve"> </w:t>
      </w:r>
      <w:r>
        <w:rPr>
          <w:sz w:val="19"/>
        </w:rPr>
        <w:t>indirectly</w:t>
      </w:r>
      <w:r>
        <w:rPr>
          <w:spacing w:val="11"/>
          <w:sz w:val="19"/>
        </w:rPr>
        <w:t xml:space="preserve"> </w:t>
      </w:r>
      <w:r>
        <w:rPr>
          <w:sz w:val="19"/>
        </w:rPr>
        <w:t>through</w:t>
      </w:r>
      <w:r>
        <w:rPr>
          <w:spacing w:val="11"/>
          <w:sz w:val="19"/>
        </w:rPr>
        <w:t xml:space="preserve"> </w:t>
      </w:r>
      <w:r>
        <w:rPr>
          <w:sz w:val="19"/>
        </w:rPr>
        <w:t>a</w:t>
      </w:r>
      <w:r>
        <w:rPr>
          <w:spacing w:val="12"/>
          <w:sz w:val="19"/>
        </w:rPr>
        <w:t xml:space="preserve"> </w:t>
      </w:r>
      <w:r>
        <w:rPr>
          <w:sz w:val="19"/>
        </w:rPr>
        <w:t>third</w:t>
      </w:r>
      <w:r>
        <w:rPr>
          <w:spacing w:val="11"/>
          <w:sz w:val="19"/>
        </w:rPr>
        <w:t xml:space="preserve"> </w:t>
      </w:r>
      <w:r>
        <w:rPr>
          <w:sz w:val="19"/>
        </w:rPr>
        <w:t>party,</w:t>
      </w:r>
      <w:r>
        <w:rPr>
          <w:spacing w:val="11"/>
          <w:sz w:val="19"/>
        </w:rPr>
        <w:t xml:space="preserve"> </w:t>
      </w:r>
      <w:r>
        <w:rPr>
          <w:sz w:val="19"/>
        </w:rPr>
        <w:t>by</w:t>
      </w:r>
      <w:r>
        <w:rPr>
          <w:spacing w:val="10"/>
          <w:sz w:val="19"/>
        </w:rPr>
        <w:t xml:space="preserve"> </w:t>
      </w:r>
      <w:r>
        <w:rPr>
          <w:sz w:val="19"/>
        </w:rPr>
        <w:t>the</w:t>
      </w:r>
      <w:r>
        <w:rPr>
          <w:spacing w:val="12"/>
          <w:sz w:val="19"/>
        </w:rPr>
        <w:t xml:space="preserve"> </w:t>
      </w:r>
      <w:r>
        <w:rPr>
          <w:sz w:val="19"/>
        </w:rPr>
        <w:t>relevant</w:t>
      </w:r>
      <w:r>
        <w:rPr>
          <w:spacing w:val="11"/>
          <w:sz w:val="19"/>
        </w:rPr>
        <w:t xml:space="preserve"> </w:t>
      </w:r>
      <w:r>
        <w:rPr>
          <w:sz w:val="19"/>
        </w:rPr>
        <w:t>TSO;</w:t>
      </w:r>
    </w:p>
    <w:p w14:paraId="6CBD3031" w14:textId="77777777" w:rsidR="00343FF6" w:rsidRDefault="00343FF6">
      <w:pPr>
        <w:pStyle w:val="BodyText"/>
        <w:spacing w:before="9"/>
        <w:rPr>
          <w:sz w:val="29"/>
        </w:rPr>
      </w:pPr>
    </w:p>
    <w:p w14:paraId="30EEB56C" w14:textId="77777777" w:rsidR="00343FF6" w:rsidRDefault="00635E89">
      <w:pPr>
        <w:pStyle w:val="ListParagraph"/>
        <w:numPr>
          <w:ilvl w:val="0"/>
          <w:numId w:val="53"/>
        </w:numPr>
        <w:tabs>
          <w:tab w:val="left" w:pos="406"/>
        </w:tabs>
        <w:spacing w:line="228" w:lineRule="auto"/>
        <w:ind w:right="124"/>
        <w:rPr>
          <w:sz w:val="19"/>
        </w:rPr>
      </w:pPr>
      <w:r>
        <w:rPr>
          <w:w w:val="90"/>
          <w:sz w:val="19"/>
        </w:rPr>
        <w:t>be</w:t>
      </w:r>
      <w:r>
        <w:rPr>
          <w:spacing w:val="22"/>
          <w:w w:val="90"/>
          <w:sz w:val="19"/>
        </w:rPr>
        <w:t xml:space="preserve"> </w:t>
      </w:r>
      <w:r>
        <w:rPr>
          <w:w w:val="90"/>
          <w:sz w:val="19"/>
        </w:rPr>
        <w:t>equipped</w:t>
      </w:r>
      <w:r>
        <w:rPr>
          <w:spacing w:val="22"/>
          <w:w w:val="90"/>
          <w:sz w:val="19"/>
        </w:rPr>
        <w:t xml:space="preserve"> </w:t>
      </w:r>
      <w:r>
        <w:rPr>
          <w:w w:val="90"/>
          <w:sz w:val="19"/>
        </w:rPr>
        <w:t>to</w:t>
      </w:r>
      <w:r>
        <w:rPr>
          <w:spacing w:val="21"/>
          <w:w w:val="90"/>
          <w:sz w:val="19"/>
        </w:rPr>
        <w:t xml:space="preserve"> </w:t>
      </w:r>
      <w:r>
        <w:rPr>
          <w:w w:val="90"/>
          <w:sz w:val="19"/>
        </w:rPr>
        <w:t>receive</w:t>
      </w:r>
      <w:r>
        <w:rPr>
          <w:spacing w:val="23"/>
          <w:w w:val="90"/>
          <w:sz w:val="19"/>
        </w:rPr>
        <w:t xml:space="preserve"> </w:t>
      </w:r>
      <w:r>
        <w:rPr>
          <w:w w:val="90"/>
          <w:sz w:val="19"/>
        </w:rPr>
        <w:t>instructions,</w:t>
      </w:r>
      <w:r>
        <w:rPr>
          <w:spacing w:val="23"/>
          <w:w w:val="90"/>
          <w:sz w:val="19"/>
        </w:rPr>
        <w:t xml:space="preserve"> </w:t>
      </w:r>
      <w:r>
        <w:rPr>
          <w:w w:val="90"/>
          <w:sz w:val="19"/>
        </w:rPr>
        <w:t>directly</w:t>
      </w:r>
      <w:r>
        <w:rPr>
          <w:spacing w:val="18"/>
          <w:w w:val="90"/>
          <w:sz w:val="19"/>
        </w:rPr>
        <w:t xml:space="preserve"> </w:t>
      </w:r>
      <w:r>
        <w:rPr>
          <w:w w:val="90"/>
          <w:sz w:val="19"/>
        </w:rPr>
        <w:t>or</w:t>
      </w:r>
      <w:r>
        <w:rPr>
          <w:spacing w:val="27"/>
          <w:w w:val="90"/>
          <w:sz w:val="19"/>
        </w:rPr>
        <w:t xml:space="preserve"> </w:t>
      </w:r>
      <w:r>
        <w:rPr>
          <w:w w:val="90"/>
          <w:sz w:val="19"/>
        </w:rPr>
        <w:t>indirectly</w:t>
      </w:r>
      <w:r>
        <w:rPr>
          <w:spacing w:val="23"/>
          <w:w w:val="90"/>
          <w:sz w:val="19"/>
        </w:rPr>
        <w:t xml:space="preserve"> </w:t>
      </w:r>
      <w:r>
        <w:rPr>
          <w:w w:val="90"/>
          <w:sz w:val="19"/>
        </w:rPr>
        <w:t>through</w:t>
      </w:r>
      <w:r>
        <w:rPr>
          <w:spacing w:val="22"/>
          <w:w w:val="90"/>
          <w:sz w:val="19"/>
        </w:rPr>
        <w:t xml:space="preserve"> </w:t>
      </w:r>
      <w:r>
        <w:rPr>
          <w:w w:val="90"/>
          <w:sz w:val="19"/>
        </w:rPr>
        <w:t>a</w:t>
      </w:r>
      <w:r>
        <w:rPr>
          <w:spacing w:val="24"/>
          <w:w w:val="90"/>
          <w:sz w:val="19"/>
        </w:rPr>
        <w:t xml:space="preserve"> </w:t>
      </w:r>
      <w:r>
        <w:rPr>
          <w:w w:val="90"/>
          <w:sz w:val="19"/>
        </w:rPr>
        <w:t>third</w:t>
      </w:r>
      <w:r>
        <w:rPr>
          <w:spacing w:val="23"/>
          <w:w w:val="90"/>
          <w:sz w:val="19"/>
        </w:rPr>
        <w:t xml:space="preserve"> </w:t>
      </w:r>
      <w:r>
        <w:rPr>
          <w:w w:val="90"/>
          <w:sz w:val="19"/>
        </w:rPr>
        <w:t>party,</w:t>
      </w:r>
      <w:r>
        <w:rPr>
          <w:spacing w:val="23"/>
          <w:w w:val="90"/>
          <w:sz w:val="19"/>
        </w:rPr>
        <w:t xml:space="preserve"> </w:t>
      </w:r>
      <w:r>
        <w:rPr>
          <w:w w:val="90"/>
          <w:sz w:val="19"/>
        </w:rPr>
        <w:t>from</w:t>
      </w:r>
      <w:r>
        <w:rPr>
          <w:spacing w:val="23"/>
          <w:w w:val="90"/>
          <w:sz w:val="19"/>
        </w:rPr>
        <w:t xml:space="preserve"> </w:t>
      </w:r>
      <w:r>
        <w:rPr>
          <w:w w:val="90"/>
          <w:sz w:val="19"/>
        </w:rPr>
        <w:t>the</w:t>
      </w:r>
      <w:r>
        <w:rPr>
          <w:spacing w:val="23"/>
          <w:w w:val="90"/>
          <w:sz w:val="19"/>
        </w:rPr>
        <w:t xml:space="preserve"> </w:t>
      </w:r>
      <w:r>
        <w:rPr>
          <w:w w:val="90"/>
          <w:sz w:val="19"/>
        </w:rPr>
        <w:t>relevant</w:t>
      </w:r>
      <w:r>
        <w:rPr>
          <w:spacing w:val="22"/>
          <w:w w:val="90"/>
          <w:sz w:val="19"/>
        </w:rPr>
        <w:t xml:space="preserve"> </w:t>
      </w:r>
      <w:r>
        <w:rPr>
          <w:w w:val="90"/>
          <w:sz w:val="19"/>
        </w:rPr>
        <w:t>system</w:t>
      </w:r>
      <w:r>
        <w:rPr>
          <w:spacing w:val="22"/>
          <w:w w:val="90"/>
          <w:sz w:val="19"/>
        </w:rPr>
        <w:t xml:space="preserve"> </w:t>
      </w:r>
      <w:r>
        <w:rPr>
          <w:w w:val="90"/>
          <w:sz w:val="19"/>
        </w:rPr>
        <w:t>operator</w:t>
      </w:r>
      <w:r>
        <w:rPr>
          <w:spacing w:val="23"/>
          <w:w w:val="90"/>
          <w:sz w:val="19"/>
        </w:rPr>
        <w:t xml:space="preserve"> </w:t>
      </w:r>
      <w:r>
        <w:rPr>
          <w:w w:val="90"/>
          <w:sz w:val="19"/>
        </w:rPr>
        <w:t>or</w:t>
      </w:r>
      <w:r>
        <w:rPr>
          <w:spacing w:val="-35"/>
          <w:w w:val="90"/>
          <w:sz w:val="19"/>
        </w:rPr>
        <w:t xml:space="preserve"> </w:t>
      </w:r>
      <w:r>
        <w:rPr>
          <w:w w:val="95"/>
          <w:sz w:val="19"/>
        </w:rPr>
        <w:t xml:space="preserve">the relevant TSO to modify their demand and to transfer the necessary information. The relevant system </w:t>
      </w:r>
      <w:r>
        <w:rPr>
          <w:w w:val="95"/>
          <w:sz w:val="19"/>
        </w:rPr>
        <w:t>operator</w:t>
      </w:r>
      <w:r>
        <w:rPr>
          <w:spacing w:val="1"/>
          <w:w w:val="95"/>
          <w:sz w:val="19"/>
        </w:rPr>
        <w:t xml:space="preserve"> </w:t>
      </w:r>
      <w:r>
        <w:rPr>
          <w:w w:val="90"/>
          <w:sz w:val="19"/>
        </w:rPr>
        <w:t>shall make publicly available the technical specifications approved to enable this transfer of information. For demand</w:t>
      </w:r>
      <w:r>
        <w:rPr>
          <w:spacing w:val="1"/>
          <w:w w:val="90"/>
          <w:sz w:val="19"/>
        </w:rPr>
        <w:t xml:space="preserve"> </w:t>
      </w:r>
      <w:r>
        <w:rPr>
          <w:w w:val="95"/>
          <w:sz w:val="19"/>
        </w:rPr>
        <w:t>units connected at a voltage level below 110 kV, these specifications shall, prior to approval in accordance with</w:t>
      </w:r>
      <w:r>
        <w:rPr>
          <w:spacing w:val="1"/>
          <w:w w:val="95"/>
          <w:sz w:val="19"/>
        </w:rPr>
        <w:t xml:space="preserve"> </w:t>
      </w:r>
      <w:r>
        <w:rPr>
          <w:sz w:val="19"/>
        </w:rPr>
        <w:t>Article</w:t>
      </w:r>
      <w:r>
        <w:rPr>
          <w:spacing w:val="-2"/>
          <w:sz w:val="19"/>
        </w:rPr>
        <w:t xml:space="preserve"> </w:t>
      </w:r>
      <w:r>
        <w:rPr>
          <w:sz w:val="19"/>
        </w:rPr>
        <w:t>6,</w:t>
      </w:r>
      <w:r>
        <w:rPr>
          <w:spacing w:val="-2"/>
          <w:sz w:val="19"/>
        </w:rPr>
        <w:t xml:space="preserve"> </w:t>
      </w:r>
      <w:r>
        <w:rPr>
          <w:sz w:val="19"/>
        </w:rPr>
        <w:t>be</w:t>
      </w:r>
      <w:r>
        <w:rPr>
          <w:spacing w:val="-3"/>
          <w:sz w:val="19"/>
        </w:rPr>
        <w:t xml:space="preserve"> </w:t>
      </w:r>
      <w:r>
        <w:rPr>
          <w:sz w:val="19"/>
        </w:rPr>
        <w:t>subject</w:t>
      </w:r>
      <w:r>
        <w:rPr>
          <w:spacing w:val="-1"/>
          <w:sz w:val="19"/>
        </w:rPr>
        <w:t xml:space="preserve"> </w:t>
      </w:r>
      <w:r>
        <w:rPr>
          <w:sz w:val="19"/>
        </w:rPr>
        <w:t>to</w:t>
      </w:r>
      <w:r>
        <w:rPr>
          <w:spacing w:val="-4"/>
          <w:sz w:val="19"/>
        </w:rPr>
        <w:t xml:space="preserve"> </w:t>
      </w:r>
      <w:r>
        <w:rPr>
          <w:sz w:val="19"/>
        </w:rPr>
        <w:t>consultation</w:t>
      </w:r>
      <w:r>
        <w:rPr>
          <w:spacing w:val="-5"/>
          <w:sz w:val="19"/>
        </w:rPr>
        <w:t xml:space="preserve"> </w:t>
      </w:r>
      <w:r>
        <w:rPr>
          <w:sz w:val="19"/>
        </w:rPr>
        <w:t>with</w:t>
      </w:r>
      <w:r>
        <w:rPr>
          <w:spacing w:val="-3"/>
          <w:sz w:val="19"/>
        </w:rPr>
        <w:t xml:space="preserve"> </w:t>
      </w:r>
      <w:r>
        <w:rPr>
          <w:sz w:val="19"/>
        </w:rPr>
        <w:t>the</w:t>
      </w:r>
      <w:r>
        <w:rPr>
          <w:spacing w:val="-2"/>
          <w:sz w:val="19"/>
        </w:rPr>
        <w:t xml:space="preserve"> </w:t>
      </w:r>
      <w:r>
        <w:rPr>
          <w:sz w:val="19"/>
        </w:rPr>
        <w:t>relevant</w:t>
      </w:r>
      <w:r>
        <w:rPr>
          <w:spacing w:val="-2"/>
          <w:sz w:val="19"/>
        </w:rPr>
        <w:t xml:space="preserve"> </w:t>
      </w:r>
      <w:r>
        <w:rPr>
          <w:sz w:val="19"/>
        </w:rPr>
        <w:t>stakeholders</w:t>
      </w:r>
      <w:r>
        <w:rPr>
          <w:spacing w:val="-2"/>
          <w:sz w:val="19"/>
        </w:rPr>
        <w:t xml:space="preserve"> </w:t>
      </w:r>
      <w:r>
        <w:rPr>
          <w:sz w:val="19"/>
        </w:rPr>
        <w:t>in</w:t>
      </w:r>
      <w:r>
        <w:rPr>
          <w:spacing w:val="-3"/>
          <w:sz w:val="19"/>
        </w:rPr>
        <w:t xml:space="preserve"> </w:t>
      </w:r>
      <w:r>
        <w:rPr>
          <w:sz w:val="19"/>
        </w:rPr>
        <w:t>accordance</w:t>
      </w:r>
      <w:r>
        <w:rPr>
          <w:spacing w:val="-2"/>
          <w:sz w:val="19"/>
        </w:rPr>
        <w:t xml:space="preserve"> </w:t>
      </w:r>
      <w:r>
        <w:rPr>
          <w:sz w:val="19"/>
        </w:rPr>
        <w:t>with</w:t>
      </w:r>
      <w:r>
        <w:rPr>
          <w:spacing w:val="-2"/>
          <w:sz w:val="19"/>
        </w:rPr>
        <w:t xml:space="preserve"> </w:t>
      </w:r>
      <w:r>
        <w:rPr>
          <w:sz w:val="19"/>
        </w:rPr>
        <w:t>Article</w:t>
      </w:r>
      <w:r>
        <w:rPr>
          <w:spacing w:val="-2"/>
          <w:sz w:val="19"/>
        </w:rPr>
        <w:t xml:space="preserve"> </w:t>
      </w:r>
      <w:r>
        <w:rPr>
          <w:sz w:val="19"/>
        </w:rPr>
        <w:t>9(1);</w:t>
      </w:r>
    </w:p>
    <w:p w14:paraId="50B2C02F" w14:textId="77777777" w:rsidR="00343FF6" w:rsidRDefault="00343FF6">
      <w:pPr>
        <w:pStyle w:val="BodyText"/>
        <w:spacing w:before="9"/>
        <w:rPr>
          <w:sz w:val="29"/>
        </w:rPr>
      </w:pPr>
    </w:p>
    <w:p w14:paraId="74839DA4" w14:textId="77777777" w:rsidR="00343FF6" w:rsidRDefault="00635E89">
      <w:pPr>
        <w:pStyle w:val="ListParagraph"/>
        <w:numPr>
          <w:ilvl w:val="0"/>
          <w:numId w:val="53"/>
        </w:numPr>
        <w:tabs>
          <w:tab w:val="left" w:pos="406"/>
        </w:tabs>
        <w:spacing w:line="228" w:lineRule="auto"/>
        <w:ind w:right="122"/>
        <w:rPr>
          <w:sz w:val="19"/>
        </w:rPr>
      </w:pPr>
      <w:r>
        <w:rPr>
          <w:w w:val="95"/>
          <w:sz w:val="19"/>
        </w:rPr>
        <w:t>be capable of adjusting its power consumption within a time period specified by the relevant system operator or the</w:t>
      </w:r>
      <w:r>
        <w:rPr>
          <w:spacing w:val="-37"/>
          <w:w w:val="95"/>
          <w:sz w:val="19"/>
        </w:rPr>
        <w:t xml:space="preserve"> </w:t>
      </w:r>
      <w:r>
        <w:rPr>
          <w:w w:val="95"/>
          <w:sz w:val="19"/>
        </w:rPr>
        <w:t>relevant TSO. For demand units connected at a volta</w:t>
      </w:r>
      <w:r>
        <w:rPr>
          <w:w w:val="95"/>
          <w:sz w:val="19"/>
        </w:rPr>
        <w:t>ge level below 110 kV, these specifications shall, prior</w:t>
      </w:r>
      <w:r>
        <w:rPr>
          <w:spacing w:val="1"/>
          <w:w w:val="95"/>
          <w:sz w:val="19"/>
        </w:rPr>
        <w:t xml:space="preserve"> </w:t>
      </w:r>
      <w:r>
        <w:rPr>
          <w:w w:val="95"/>
          <w:sz w:val="19"/>
        </w:rPr>
        <w:t>to</w:t>
      </w:r>
      <w:r>
        <w:rPr>
          <w:spacing w:val="1"/>
          <w:w w:val="95"/>
          <w:sz w:val="19"/>
        </w:rPr>
        <w:t xml:space="preserve"> </w:t>
      </w:r>
      <w:r>
        <w:rPr>
          <w:w w:val="95"/>
          <w:sz w:val="19"/>
        </w:rPr>
        <w:t>approval in accordance with Article 6, be subject to consultation with the relevant stakeholders in accordance with</w:t>
      </w:r>
      <w:r>
        <w:rPr>
          <w:spacing w:val="1"/>
          <w:w w:val="95"/>
          <w:sz w:val="19"/>
        </w:rPr>
        <w:t xml:space="preserve"> </w:t>
      </w:r>
      <w:r>
        <w:rPr>
          <w:sz w:val="19"/>
        </w:rPr>
        <w:t>Article</w:t>
      </w:r>
      <w:r>
        <w:rPr>
          <w:spacing w:val="15"/>
          <w:sz w:val="19"/>
        </w:rPr>
        <w:t xml:space="preserve"> </w:t>
      </w:r>
      <w:r>
        <w:rPr>
          <w:sz w:val="19"/>
        </w:rPr>
        <w:t>9(1);</w:t>
      </w:r>
    </w:p>
    <w:p w14:paraId="7843A339" w14:textId="77777777" w:rsidR="00343FF6" w:rsidRDefault="00343FF6">
      <w:pPr>
        <w:pStyle w:val="BodyText"/>
        <w:spacing w:before="9"/>
        <w:rPr>
          <w:sz w:val="29"/>
        </w:rPr>
      </w:pPr>
    </w:p>
    <w:p w14:paraId="55D9AB48" w14:textId="77777777" w:rsidR="00343FF6" w:rsidRDefault="00635E89">
      <w:pPr>
        <w:pStyle w:val="ListParagraph"/>
        <w:numPr>
          <w:ilvl w:val="0"/>
          <w:numId w:val="53"/>
        </w:numPr>
        <w:tabs>
          <w:tab w:val="left" w:pos="406"/>
        </w:tabs>
        <w:spacing w:line="228" w:lineRule="auto"/>
        <w:rPr>
          <w:sz w:val="19"/>
        </w:rPr>
      </w:pPr>
      <w:r>
        <w:rPr>
          <w:w w:val="95"/>
          <w:sz w:val="19"/>
        </w:rPr>
        <w:t xml:space="preserve">be capable of full execution of an instruction issued by the </w:t>
      </w:r>
      <w:r>
        <w:rPr>
          <w:w w:val="95"/>
          <w:sz w:val="19"/>
        </w:rPr>
        <w:t>relevant system operator or the relevant TSO to modify</w:t>
      </w:r>
      <w:r>
        <w:rPr>
          <w:spacing w:val="1"/>
          <w:w w:val="95"/>
          <w:sz w:val="19"/>
        </w:rPr>
        <w:t xml:space="preserve"> </w:t>
      </w:r>
      <w:r>
        <w:rPr>
          <w:w w:val="95"/>
          <w:sz w:val="19"/>
        </w:rPr>
        <w:t>its power consumption to the limits of the electrical protection safeguards, unless a contractually agreed method is</w:t>
      </w:r>
      <w:r>
        <w:rPr>
          <w:spacing w:val="1"/>
          <w:w w:val="95"/>
          <w:sz w:val="19"/>
        </w:rPr>
        <w:t xml:space="preserve"> </w:t>
      </w:r>
      <w:r>
        <w:rPr>
          <w:w w:val="95"/>
          <w:sz w:val="19"/>
        </w:rPr>
        <w:t>in place with the relevant system operator or relevant TSO for the replacement of th</w:t>
      </w:r>
      <w:r>
        <w:rPr>
          <w:w w:val="95"/>
          <w:sz w:val="19"/>
        </w:rPr>
        <w:t>eir contribution (including</w:t>
      </w:r>
      <w:r>
        <w:rPr>
          <w:spacing w:val="1"/>
          <w:w w:val="95"/>
          <w:sz w:val="19"/>
        </w:rPr>
        <w:t xml:space="preserve"> </w:t>
      </w:r>
      <w:r>
        <w:rPr>
          <w:sz w:val="19"/>
        </w:rPr>
        <w:t>aggregated</w:t>
      </w:r>
      <w:r>
        <w:rPr>
          <w:spacing w:val="8"/>
          <w:sz w:val="19"/>
        </w:rPr>
        <w:t xml:space="preserve"> </w:t>
      </w:r>
      <w:r>
        <w:rPr>
          <w:sz w:val="19"/>
        </w:rPr>
        <w:t>demand</w:t>
      </w:r>
      <w:r>
        <w:rPr>
          <w:spacing w:val="9"/>
          <w:sz w:val="19"/>
        </w:rPr>
        <w:t xml:space="preserve"> </w:t>
      </w:r>
      <w:r>
        <w:rPr>
          <w:sz w:val="19"/>
        </w:rPr>
        <w:t>facilities'</w:t>
      </w:r>
      <w:r>
        <w:rPr>
          <w:spacing w:val="8"/>
          <w:sz w:val="19"/>
        </w:rPr>
        <w:t xml:space="preserve"> </w:t>
      </w:r>
      <w:r>
        <w:rPr>
          <w:sz w:val="19"/>
        </w:rPr>
        <w:t>contribution</w:t>
      </w:r>
      <w:r>
        <w:rPr>
          <w:spacing w:val="9"/>
          <w:sz w:val="19"/>
        </w:rPr>
        <w:t xml:space="preserve"> </w:t>
      </w:r>
      <w:r>
        <w:rPr>
          <w:sz w:val="19"/>
        </w:rPr>
        <w:t>through</w:t>
      </w:r>
      <w:r>
        <w:rPr>
          <w:spacing w:val="9"/>
          <w:sz w:val="19"/>
        </w:rPr>
        <w:t xml:space="preserve"> </w:t>
      </w:r>
      <w:r>
        <w:rPr>
          <w:sz w:val="19"/>
        </w:rPr>
        <w:t>a</w:t>
      </w:r>
      <w:r>
        <w:rPr>
          <w:spacing w:val="9"/>
          <w:sz w:val="19"/>
        </w:rPr>
        <w:t xml:space="preserve"> </w:t>
      </w:r>
      <w:r>
        <w:rPr>
          <w:sz w:val="19"/>
        </w:rPr>
        <w:t>third</w:t>
      </w:r>
      <w:r>
        <w:rPr>
          <w:spacing w:val="9"/>
          <w:sz w:val="19"/>
        </w:rPr>
        <w:t xml:space="preserve"> </w:t>
      </w:r>
      <w:r>
        <w:rPr>
          <w:sz w:val="19"/>
        </w:rPr>
        <w:t>party);</w:t>
      </w:r>
    </w:p>
    <w:p w14:paraId="1A8CC073" w14:textId="77777777" w:rsidR="00343FF6" w:rsidRDefault="00343FF6">
      <w:pPr>
        <w:pStyle w:val="BodyText"/>
        <w:spacing w:before="8"/>
        <w:rPr>
          <w:sz w:val="29"/>
        </w:rPr>
      </w:pPr>
    </w:p>
    <w:p w14:paraId="24BFC6B5" w14:textId="77777777" w:rsidR="00343FF6" w:rsidRDefault="00635E89">
      <w:pPr>
        <w:pStyle w:val="ListParagraph"/>
        <w:numPr>
          <w:ilvl w:val="0"/>
          <w:numId w:val="53"/>
        </w:numPr>
        <w:tabs>
          <w:tab w:val="left" w:pos="406"/>
        </w:tabs>
        <w:spacing w:before="1" w:line="228" w:lineRule="auto"/>
        <w:ind w:right="124"/>
        <w:rPr>
          <w:sz w:val="19"/>
        </w:rPr>
      </w:pPr>
      <w:r>
        <w:rPr>
          <w:w w:val="95"/>
          <w:sz w:val="19"/>
        </w:rPr>
        <w:t>once a modification to power consumption has taken place and for the duration of the requested modification, only</w:t>
      </w:r>
      <w:r>
        <w:rPr>
          <w:spacing w:val="1"/>
          <w:w w:val="95"/>
          <w:sz w:val="19"/>
        </w:rPr>
        <w:t xml:space="preserve"> </w:t>
      </w:r>
      <w:r>
        <w:rPr>
          <w:w w:val="95"/>
          <w:sz w:val="19"/>
        </w:rPr>
        <w:t xml:space="preserve">modify the demand used to provide the service </w:t>
      </w:r>
      <w:r>
        <w:rPr>
          <w:w w:val="95"/>
          <w:sz w:val="19"/>
        </w:rPr>
        <w:t>if required by the relevant system operator or relevant TSO to the</w:t>
      </w:r>
      <w:r>
        <w:rPr>
          <w:spacing w:val="1"/>
          <w:w w:val="95"/>
          <w:sz w:val="19"/>
        </w:rPr>
        <w:t xml:space="preserve"> </w:t>
      </w:r>
      <w:r>
        <w:rPr>
          <w:w w:val="95"/>
          <w:sz w:val="19"/>
        </w:rPr>
        <w:t>limits of the electrical protection safeguards, unless a contractually agreed method is in place with the relevant</w:t>
      </w:r>
      <w:r>
        <w:rPr>
          <w:spacing w:val="1"/>
          <w:w w:val="95"/>
          <w:sz w:val="19"/>
        </w:rPr>
        <w:t xml:space="preserve"> </w:t>
      </w:r>
      <w:r>
        <w:rPr>
          <w:spacing w:val="-1"/>
          <w:w w:val="95"/>
          <w:sz w:val="19"/>
        </w:rPr>
        <w:t xml:space="preserve">system operator or relevant </w:t>
      </w:r>
      <w:r>
        <w:rPr>
          <w:w w:val="95"/>
          <w:sz w:val="19"/>
        </w:rPr>
        <w:t xml:space="preserve">TSO for the replacement of their contribution </w:t>
      </w:r>
      <w:r>
        <w:rPr>
          <w:w w:val="95"/>
          <w:sz w:val="19"/>
        </w:rPr>
        <w:t>(including aggregated demand facilities'</w:t>
      </w:r>
      <w:r>
        <w:rPr>
          <w:spacing w:val="1"/>
          <w:w w:val="95"/>
          <w:sz w:val="19"/>
        </w:rPr>
        <w:t xml:space="preserve"> </w:t>
      </w:r>
      <w:r>
        <w:rPr>
          <w:w w:val="95"/>
          <w:sz w:val="19"/>
        </w:rPr>
        <w:t>contribution through a third party). Instructions to modify power consumption may have immediate or delayed</w:t>
      </w:r>
      <w:r>
        <w:rPr>
          <w:spacing w:val="1"/>
          <w:w w:val="95"/>
          <w:sz w:val="19"/>
        </w:rPr>
        <w:t xml:space="preserve"> </w:t>
      </w:r>
      <w:r>
        <w:rPr>
          <w:sz w:val="19"/>
        </w:rPr>
        <w:t>effects;</w:t>
      </w:r>
    </w:p>
    <w:p w14:paraId="6C36D9CE" w14:textId="77777777" w:rsidR="00343FF6" w:rsidRDefault="00343FF6">
      <w:pPr>
        <w:pStyle w:val="BodyText"/>
        <w:spacing w:before="7"/>
        <w:rPr>
          <w:sz w:val="29"/>
        </w:rPr>
      </w:pPr>
    </w:p>
    <w:p w14:paraId="0F4E9BB1" w14:textId="77777777" w:rsidR="00343FF6" w:rsidRDefault="00635E89">
      <w:pPr>
        <w:pStyle w:val="ListParagraph"/>
        <w:numPr>
          <w:ilvl w:val="0"/>
          <w:numId w:val="53"/>
        </w:numPr>
        <w:tabs>
          <w:tab w:val="left" w:pos="406"/>
        </w:tabs>
        <w:spacing w:line="228" w:lineRule="auto"/>
        <w:rPr>
          <w:sz w:val="19"/>
        </w:rPr>
      </w:pPr>
      <w:r>
        <w:rPr>
          <w:w w:val="95"/>
          <w:sz w:val="19"/>
        </w:rPr>
        <w:t>notify the relevant system operator or relevant TSO of the modification of demand response capaci</w:t>
      </w:r>
      <w:r>
        <w:rPr>
          <w:w w:val="95"/>
          <w:sz w:val="19"/>
        </w:rPr>
        <w:t>ty. The relevant</w:t>
      </w:r>
      <w:r>
        <w:rPr>
          <w:spacing w:val="1"/>
          <w:w w:val="95"/>
          <w:sz w:val="19"/>
        </w:rPr>
        <w:t xml:space="preserve"> </w:t>
      </w:r>
      <w:r>
        <w:rPr>
          <w:sz w:val="19"/>
        </w:rPr>
        <w:t>system</w:t>
      </w:r>
      <w:r>
        <w:rPr>
          <w:spacing w:val="4"/>
          <w:sz w:val="19"/>
        </w:rPr>
        <w:t xml:space="preserve"> </w:t>
      </w:r>
      <w:r>
        <w:rPr>
          <w:sz w:val="19"/>
        </w:rPr>
        <w:t>operator</w:t>
      </w:r>
      <w:r>
        <w:rPr>
          <w:spacing w:val="5"/>
          <w:sz w:val="19"/>
        </w:rPr>
        <w:t xml:space="preserve"> </w:t>
      </w:r>
      <w:r>
        <w:rPr>
          <w:sz w:val="19"/>
        </w:rPr>
        <w:t>or</w:t>
      </w:r>
      <w:r>
        <w:rPr>
          <w:spacing w:val="10"/>
          <w:sz w:val="19"/>
        </w:rPr>
        <w:t xml:space="preserve"> </w:t>
      </w:r>
      <w:r>
        <w:rPr>
          <w:sz w:val="19"/>
        </w:rPr>
        <w:t>relevant</w:t>
      </w:r>
      <w:r>
        <w:rPr>
          <w:spacing w:val="7"/>
          <w:sz w:val="19"/>
        </w:rPr>
        <w:t xml:space="preserve"> </w:t>
      </w:r>
      <w:r>
        <w:rPr>
          <w:sz w:val="19"/>
        </w:rPr>
        <w:t>TSO</w:t>
      </w:r>
      <w:r>
        <w:rPr>
          <w:spacing w:val="7"/>
          <w:sz w:val="19"/>
        </w:rPr>
        <w:t xml:space="preserve"> </w:t>
      </w:r>
      <w:r>
        <w:rPr>
          <w:sz w:val="19"/>
        </w:rPr>
        <w:t>shall</w:t>
      </w:r>
      <w:r>
        <w:rPr>
          <w:spacing w:val="6"/>
          <w:sz w:val="19"/>
        </w:rPr>
        <w:t xml:space="preserve"> </w:t>
      </w:r>
      <w:r>
        <w:rPr>
          <w:sz w:val="19"/>
        </w:rPr>
        <w:t>specify</w:t>
      </w:r>
      <w:r>
        <w:rPr>
          <w:spacing w:val="7"/>
          <w:sz w:val="19"/>
        </w:rPr>
        <w:t xml:space="preserve"> </w:t>
      </w:r>
      <w:r>
        <w:rPr>
          <w:sz w:val="19"/>
        </w:rPr>
        <w:t>the</w:t>
      </w:r>
      <w:r>
        <w:rPr>
          <w:spacing w:val="7"/>
          <w:sz w:val="19"/>
        </w:rPr>
        <w:t xml:space="preserve"> </w:t>
      </w:r>
      <w:r>
        <w:rPr>
          <w:sz w:val="19"/>
        </w:rPr>
        <w:t>modalities</w:t>
      </w:r>
      <w:r>
        <w:rPr>
          <w:spacing w:val="6"/>
          <w:sz w:val="19"/>
        </w:rPr>
        <w:t xml:space="preserve"> </w:t>
      </w:r>
      <w:r>
        <w:rPr>
          <w:sz w:val="19"/>
        </w:rPr>
        <w:t>of</w:t>
      </w:r>
      <w:r>
        <w:rPr>
          <w:spacing w:val="11"/>
          <w:sz w:val="19"/>
        </w:rPr>
        <w:t xml:space="preserve"> </w:t>
      </w:r>
      <w:r>
        <w:rPr>
          <w:sz w:val="19"/>
        </w:rPr>
        <w:t>the</w:t>
      </w:r>
      <w:r>
        <w:rPr>
          <w:spacing w:val="6"/>
          <w:sz w:val="19"/>
        </w:rPr>
        <w:t xml:space="preserve"> </w:t>
      </w:r>
      <w:r>
        <w:rPr>
          <w:sz w:val="19"/>
        </w:rPr>
        <w:t>notification;</w:t>
      </w:r>
    </w:p>
    <w:p w14:paraId="55B77F7C" w14:textId="77777777" w:rsidR="00343FF6" w:rsidRDefault="00343FF6">
      <w:pPr>
        <w:pStyle w:val="BodyText"/>
        <w:spacing w:before="10"/>
        <w:rPr>
          <w:sz w:val="29"/>
        </w:rPr>
      </w:pPr>
    </w:p>
    <w:p w14:paraId="7BA29BFF" w14:textId="77777777" w:rsidR="00343FF6" w:rsidRDefault="00635E89">
      <w:pPr>
        <w:pStyle w:val="ListParagraph"/>
        <w:numPr>
          <w:ilvl w:val="0"/>
          <w:numId w:val="53"/>
        </w:numPr>
        <w:tabs>
          <w:tab w:val="left" w:pos="406"/>
        </w:tabs>
        <w:spacing w:line="228" w:lineRule="auto"/>
        <w:ind w:right="122"/>
        <w:rPr>
          <w:sz w:val="19"/>
        </w:rPr>
      </w:pPr>
      <w:r>
        <w:rPr>
          <w:w w:val="95"/>
          <w:sz w:val="19"/>
        </w:rPr>
        <w:t>where the relevant system operator or the relevant TSO, directly or indirectly through a third party, command the</w:t>
      </w:r>
      <w:r>
        <w:rPr>
          <w:spacing w:val="1"/>
          <w:w w:val="95"/>
          <w:sz w:val="19"/>
        </w:rPr>
        <w:t xml:space="preserve"> </w:t>
      </w:r>
      <w:r>
        <w:rPr>
          <w:spacing w:val="-1"/>
          <w:sz w:val="19"/>
        </w:rPr>
        <w:t xml:space="preserve">modification </w:t>
      </w:r>
      <w:r>
        <w:rPr>
          <w:sz w:val="19"/>
        </w:rPr>
        <w:t>of the power consumption, ena</w:t>
      </w:r>
      <w:r>
        <w:rPr>
          <w:sz w:val="19"/>
        </w:rPr>
        <w:t>ble the modification of a part of its demand in response to an</w:t>
      </w:r>
      <w:r>
        <w:rPr>
          <w:spacing w:val="1"/>
          <w:sz w:val="19"/>
        </w:rPr>
        <w:t xml:space="preserve"> </w:t>
      </w:r>
      <w:r>
        <w:rPr>
          <w:w w:val="95"/>
          <w:sz w:val="19"/>
        </w:rPr>
        <w:t>instruction by the relevant system operator or the relevant TSO, within the limits agreed with the demand facility</w:t>
      </w:r>
      <w:r>
        <w:rPr>
          <w:spacing w:val="1"/>
          <w:w w:val="95"/>
          <w:sz w:val="19"/>
        </w:rPr>
        <w:t xml:space="preserve"> </w:t>
      </w:r>
      <w:r>
        <w:rPr>
          <w:sz w:val="19"/>
        </w:rPr>
        <w:t>owner</w:t>
      </w:r>
      <w:r>
        <w:rPr>
          <w:spacing w:val="10"/>
          <w:sz w:val="19"/>
        </w:rPr>
        <w:t xml:space="preserve"> </w:t>
      </w:r>
      <w:r>
        <w:rPr>
          <w:sz w:val="19"/>
        </w:rPr>
        <w:t>or</w:t>
      </w:r>
      <w:r>
        <w:rPr>
          <w:spacing w:val="17"/>
          <w:sz w:val="19"/>
        </w:rPr>
        <w:t xml:space="preserve"> </w:t>
      </w:r>
      <w:r>
        <w:rPr>
          <w:sz w:val="19"/>
        </w:rPr>
        <w:t>the</w:t>
      </w:r>
      <w:r>
        <w:rPr>
          <w:spacing w:val="10"/>
          <w:sz w:val="19"/>
        </w:rPr>
        <w:t xml:space="preserve"> </w:t>
      </w:r>
      <w:r>
        <w:rPr>
          <w:sz w:val="19"/>
        </w:rPr>
        <w:t>CDSO</w:t>
      </w:r>
      <w:r>
        <w:rPr>
          <w:spacing w:val="11"/>
          <w:sz w:val="19"/>
        </w:rPr>
        <w:t xml:space="preserve"> </w:t>
      </w:r>
      <w:r>
        <w:rPr>
          <w:sz w:val="19"/>
        </w:rPr>
        <w:t>and</w:t>
      </w:r>
      <w:r>
        <w:rPr>
          <w:spacing w:val="12"/>
          <w:sz w:val="19"/>
        </w:rPr>
        <w:t xml:space="preserve"> </w:t>
      </w:r>
      <w:r>
        <w:rPr>
          <w:sz w:val="19"/>
        </w:rPr>
        <w:t>according</w:t>
      </w:r>
      <w:r>
        <w:rPr>
          <w:spacing w:val="11"/>
          <w:sz w:val="19"/>
        </w:rPr>
        <w:t xml:space="preserve"> </w:t>
      </w:r>
      <w:r>
        <w:rPr>
          <w:sz w:val="19"/>
        </w:rPr>
        <w:t>to</w:t>
      </w:r>
      <w:r>
        <w:rPr>
          <w:spacing w:val="9"/>
          <w:sz w:val="19"/>
        </w:rPr>
        <w:t xml:space="preserve"> </w:t>
      </w:r>
      <w:r>
        <w:rPr>
          <w:sz w:val="19"/>
        </w:rPr>
        <w:t>the</w:t>
      </w:r>
      <w:r>
        <w:rPr>
          <w:spacing w:val="10"/>
          <w:sz w:val="19"/>
        </w:rPr>
        <w:t xml:space="preserve"> </w:t>
      </w:r>
      <w:r>
        <w:rPr>
          <w:sz w:val="19"/>
        </w:rPr>
        <w:t>demand</w:t>
      </w:r>
      <w:r>
        <w:rPr>
          <w:spacing w:val="11"/>
          <w:sz w:val="19"/>
        </w:rPr>
        <w:t xml:space="preserve"> </w:t>
      </w:r>
      <w:r>
        <w:rPr>
          <w:sz w:val="19"/>
        </w:rPr>
        <w:t>unit</w:t>
      </w:r>
      <w:r>
        <w:rPr>
          <w:spacing w:val="10"/>
          <w:sz w:val="19"/>
        </w:rPr>
        <w:t xml:space="preserve"> </w:t>
      </w:r>
      <w:r>
        <w:rPr>
          <w:sz w:val="19"/>
        </w:rPr>
        <w:t>settings;</w:t>
      </w:r>
    </w:p>
    <w:p w14:paraId="284791AE" w14:textId="77777777" w:rsidR="00343FF6" w:rsidRDefault="00343FF6">
      <w:pPr>
        <w:pStyle w:val="BodyText"/>
        <w:spacing w:before="8"/>
        <w:rPr>
          <w:sz w:val="29"/>
        </w:rPr>
      </w:pPr>
    </w:p>
    <w:p w14:paraId="5CAC866B" w14:textId="77777777" w:rsidR="00343FF6" w:rsidRDefault="00635E89">
      <w:pPr>
        <w:pStyle w:val="ListParagraph"/>
        <w:numPr>
          <w:ilvl w:val="0"/>
          <w:numId w:val="53"/>
        </w:numPr>
        <w:tabs>
          <w:tab w:val="left" w:pos="406"/>
        </w:tabs>
        <w:spacing w:before="1" w:line="228" w:lineRule="auto"/>
        <w:ind w:right="122"/>
        <w:rPr>
          <w:sz w:val="19"/>
        </w:rPr>
      </w:pPr>
      <w:r>
        <w:rPr>
          <w:w w:val="95"/>
          <w:sz w:val="19"/>
        </w:rPr>
        <w:t>have</w:t>
      </w:r>
      <w:r>
        <w:rPr>
          <w:spacing w:val="35"/>
          <w:w w:val="95"/>
          <w:sz w:val="19"/>
        </w:rPr>
        <w:t xml:space="preserve"> </w:t>
      </w:r>
      <w:r>
        <w:rPr>
          <w:w w:val="95"/>
          <w:sz w:val="19"/>
        </w:rPr>
        <w:t>the</w:t>
      </w:r>
      <w:r>
        <w:rPr>
          <w:spacing w:val="35"/>
          <w:w w:val="95"/>
          <w:sz w:val="19"/>
        </w:rPr>
        <w:t xml:space="preserve"> </w:t>
      </w:r>
      <w:r>
        <w:rPr>
          <w:w w:val="95"/>
          <w:sz w:val="19"/>
        </w:rPr>
        <w:t>withstand</w:t>
      </w:r>
      <w:r>
        <w:rPr>
          <w:spacing w:val="35"/>
          <w:w w:val="95"/>
          <w:sz w:val="19"/>
        </w:rPr>
        <w:t xml:space="preserve"> </w:t>
      </w:r>
      <w:r>
        <w:rPr>
          <w:w w:val="95"/>
          <w:sz w:val="19"/>
        </w:rPr>
        <w:t>capability</w:t>
      </w:r>
      <w:r>
        <w:rPr>
          <w:spacing w:val="34"/>
          <w:w w:val="95"/>
          <w:sz w:val="19"/>
        </w:rPr>
        <w:t xml:space="preserve"> </w:t>
      </w:r>
      <w:r>
        <w:rPr>
          <w:w w:val="95"/>
          <w:sz w:val="19"/>
        </w:rPr>
        <w:t>to</w:t>
      </w:r>
      <w:r>
        <w:rPr>
          <w:spacing w:val="33"/>
          <w:w w:val="95"/>
          <w:sz w:val="19"/>
        </w:rPr>
        <w:t xml:space="preserve"> </w:t>
      </w:r>
      <w:r>
        <w:rPr>
          <w:w w:val="95"/>
          <w:sz w:val="19"/>
        </w:rPr>
        <w:t>not</w:t>
      </w:r>
      <w:r>
        <w:rPr>
          <w:spacing w:val="35"/>
          <w:w w:val="95"/>
          <w:sz w:val="19"/>
        </w:rPr>
        <w:t xml:space="preserve"> </w:t>
      </w:r>
      <w:r>
        <w:rPr>
          <w:w w:val="95"/>
          <w:sz w:val="19"/>
        </w:rPr>
        <w:t>disconnect</w:t>
      </w:r>
      <w:r>
        <w:rPr>
          <w:spacing w:val="34"/>
          <w:w w:val="95"/>
          <w:sz w:val="19"/>
        </w:rPr>
        <w:t xml:space="preserve"> </w:t>
      </w:r>
      <w:r>
        <w:rPr>
          <w:w w:val="95"/>
          <w:sz w:val="19"/>
        </w:rPr>
        <w:t>from</w:t>
      </w:r>
      <w:r>
        <w:rPr>
          <w:spacing w:val="35"/>
          <w:w w:val="95"/>
          <w:sz w:val="19"/>
        </w:rPr>
        <w:t xml:space="preserve"> </w:t>
      </w:r>
      <w:r>
        <w:rPr>
          <w:w w:val="95"/>
          <w:sz w:val="19"/>
        </w:rPr>
        <w:t>the</w:t>
      </w:r>
      <w:r>
        <w:rPr>
          <w:spacing w:val="35"/>
          <w:w w:val="95"/>
          <w:sz w:val="19"/>
        </w:rPr>
        <w:t xml:space="preserve"> </w:t>
      </w:r>
      <w:r>
        <w:rPr>
          <w:w w:val="95"/>
          <w:sz w:val="19"/>
        </w:rPr>
        <w:t>system</w:t>
      </w:r>
      <w:r>
        <w:rPr>
          <w:spacing w:val="34"/>
          <w:w w:val="95"/>
          <w:sz w:val="19"/>
        </w:rPr>
        <w:t xml:space="preserve"> </w:t>
      </w:r>
      <w:r>
        <w:rPr>
          <w:w w:val="95"/>
          <w:sz w:val="19"/>
        </w:rPr>
        <w:t>due</w:t>
      </w:r>
      <w:r>
        <w:rPr>
          <w:spacing w:val="35"/>
          <w:w w:val="95"/>
          <w:sz w:val="19"/>
        </w:rPr>
        <w:t xml:space="preserve"> </w:t>
      </w:r>
      <w:r>
        <w:rPr>
          <w:w w:val="95"/>
          <w:sz w:val="19"/>
        </w:rPr>
        <w:t>to</w:t>
      </w:r>
      <w:r>
        <w:rPr>
          <w:spacing w:val="33"/>
          <w:w w:val="95"/>
          <w:sz w:val="19"/>
        </w:rPr>
        <w:t xml:space="preserve"> </w:t>
      </w:r>
      <w:r>
        <w:rPr>
          <w:w w:val="95"/>
          <w:sz w:val="19"/>
        </w:rPr>
        <w:t>the</w:t>
      </w:r>
      <w:r>
        <w:rPr>
          <w:spacing w:val="35"/>
          <w:w w:val="95"/>
          <w:sz w:val="19"/>
        </w:rPr>
        <w:t xml:space="preserve"> </w:t>
      </w:r>
      <w:r>
        <w:rPr>
          <w:w w:val="95"/>
          <w:sz w:val="19"/>
        </w:rPr>
        <w:t>rate-of-change-of-frequency</w:t>
      </w:r>
      <w:r>
        <w:rPr>
          <w:spacing w:val="34"/>
          <w:w w:val="95"/>
          <w:sz w:val="19"/>
        </w:rPr>
        <w:t xml:space="preserve"> </w:t>
      </w:r>
      <w:r>
        <w:rPr>
          <w:w w:val="95"/>
          <w:sz w:val="19"/>
        </w:rPr>
        <w:t>up</w:t>
      </w:r>
      <w:r>
        <w:rPr>
          <w:spacing w:val="34"/>
          <w:w w:val="95"/>
          <w:sz w:val="19"/>
        </w:rPr>
        <w:t xml:space="preserve"> </w:t>
      </w:r>
      <w:r>
        <w:rPr>
          <w:w w:val="95"/>
          <w:sz w:val="19"/>
        </w:rPr>
        <w:t>to</w:t>
      </w:r>
      <w:r>
        <w:rPr>
          <w:spacing w:val="-38"/>
          <w:w w:val="95"/>
          <w:sz w:val="19"/>
        </w:rPr>
        <w:t xml:space="preserve"> </w:t>
      </w:r>
      <w:r>
        <w:rPr>
          <w:w w:val="95"/>
          <w:sz w:val="19"/>
        </w:rPr>
        <w:t>a value specified by the relevant TSO. With regard to this withstand capability, the value of rate-of-change-of-</w:t>
      </w:r>
      <w:r>
        <w:rPr>
          <w:spacing w:val="1"/>
          <w:w w:val="95"/>
          <w:sz w:val="19"/>
        </w:rPr>
        <w:t xml:space="preserve"> </w:t>
      </w:r>
      <w:r>
        <w:rPr>
          <w:w w:val="95"/>
          <w:sz w:val="19"/>
        </w:rPr>
        <w:t>frequency</w:t>
      </w:r>
      <w:r>
        <w:rPr>
          <w:spacing w:val="31"/>
          <w:w w:val="95"/>
          <w:sz w:val="19"/>
        </w:rPr>
        <w:t xml:space="preserve"> </w:t>
      </w:r>
      <w:r>
        <w:rPr>
          <w:w w:val="95"/>
          <w:sz w:val="19"/>
        </w:rPr>
        <w:t>shall</w:t>
      </w:r>
      <w:r>
        <w:rPr>
          <w:spacing w:val="31"/>
          <w:w w:val="95"/>
          <w:sz w:val="19"/>
        </w:rPr>
        <w:t xml:space="preserve"> </w:t>
      </w:r>
      <w:r>
        <w:rPr>
          <w:w w:val="95"/>
          <w:sz w:val="19"/>
        </w:rPr>
        <w:t>be</w:t>
      </w:r>
      <w:r>
        <w:rPr>
          <w:spacing w:val="31"/>
          <w:w w:val="95"/>
          <w:sz w:val="19"/>
        </w:rPr>
        <w:t xml:space="preserve"> </w:t>
      </w:r>
      <w:r>
        <w:rPr>
          <w:w w:val="95"/>
          <w:sz w:val="19"/>
        </w:rPr>
        <w:t>calculated</w:t>
      </w:r>
      <w:r>
        <w:rPr>
          <w:spacing w:val="31"/>
          <w:w w:val="95"/>
          <w:sz w:val="19"/>
        </w:rPr>
        <w:t xml:space="preserve"> </w:t>
      </w:r>
      <w:r>
        <w:rPr>
          <w:w w:val="95"/>
          <w:sz w:val="19"/>
        </w:rPr>
        <w:t>over</w:t>
      </w:r>
      <w:r>
        <w:rPr>
          <w:spacing w:val="31"/>
          <w:w w:val="95"/>
          <w:sz w:val="19"/>
        </w:rPr>
        <w:t xml:space="preserve"> </w:t>
      </w:r>
      <w:r>
        <w:rPr>
          <w:w w:val="95"/>
          <w:sz w:val="19"/>
        </w:rPr>
        <w:t>a</w:t>
      </w:r>
      <w:r>
        <w:rPr>
          <w:spacing w:val="31"/>
          <w:w w:val="95"/>
          <w:sz w:val="19"/>
        </w:rPr>
        <w:t xml:space="preserve"> </w:t>
      </w:r>
      <w:r>
        <w:rPr>
          <w:w w:val="95"/>
          <w:sz w:val="19"/>
        </w:rPr>
        <w:t>500</w:t>
      </w:r>
      <w:r>
        <w:rPr>
          <w:spacing w:val="32"/>
          <w:w w:val="95"/>
          <w:sz w:val="19"/>
        </w:rPr>
        <w:t xml:space="preserve"> </w:t>
      </w:r>
      <w:r>
        <w:rPr>
          <w:w w:val="95"/>
          <w:sz w:val="19"/>
        </w:rPr>
        <w:t>ms</w:t>
      </w:r>
      <w:r>
        <w:rPr>
          <w:spacing w:val="31"/>
          <w:w w:val="95"/>
          <w:sz w:val="19"/>
        </w:rPr>
        <w:t xml:space="preserve"> </w:t>
      </w:r>
      <w:r>
        <w:rPr>
          <w:w w:val="95"/>
          <w:sz w:val="19"/>
        </w:rPr>
        <w:t>time</w:t>
      </w:r>
      <w:r>
        <w:rPr>
          <w:spacing w:val="31"/>
          <w:w w:val="95"/>
          <w:sz w:val="19"/>
        </w:rPr>
        <w:t xml:space="preserve"> </w:t>
      </w:r>
      <w:r>
        <w:rPr>
          <w:w w:val="95"/>
          <w:sz w:val="19"/>
        </w:rPr>
        <w:t>frame.</w:t>
      </w:r>
      <w:r>
        <w:rPr>
          <w:spacing w:val="30"/>
          <w:w w:val="95"/>
          <w:sz w:val="19"/>
        </w:rPr>
        <w:t xml:space="preserve"> </w:t>
      </w:r>
      <w:r>
        <w:rPr>
          <w:w w:val="95"/>
          <w:sz w:val="19"/>
        </w:rPr>
        <w:t>For</w:t>
      </w:r>
      <w:r>
        <w:rPr>
          <w:spacing w:val="31"/>
          <w:w w:val="95"/>
          <w:sz w:val="19"/>
        </w:rPr>
        <w:t xml:space="preserve"> </w:t>
      </w:r>
      <w:r>
        <w:rPr>
          <w:w w:val="95"/>
          <w:sz w:val="19"/>
        </w:rPr>
        <w:t>demand</w:t>
      </w:r>
      <w:r>
        <w:rPr>
          <w:spacing w:val="32"/>
          <w:w w:val="95"/>
          <w:sz w:val="19"/>
        </w:rPr>
        <w:t xml:space="preserve"> </w:t>
      </w:r>
      <w:r>
        <w:rPr>
          <w:w w:val="95"/>
          <w:sz w:val="19"/>
        </w:rPr>
        <w:t>units</w:t>
      </w:r>
      <w:r>
        <w:rPr>
          <w:spacing w:val="31"/>
          <w:w w:val="95"/>
          <w:sz w:val="19"/>
        </w:rPr>
        <w:t xml:space="preserve"> </w:t>
      </w:r>
      <w:r>
        <w:rPr>
          <w:w w:val="95"/>
          <w:sz w:val="19"/>
        </w:rPr>
        <w:t>connected</w:t>
      </w:r>
      <w:r>
        <w:rPr>
          <w:spacing w:val="31"/>
          <w:w w:val="95"/>
          <w:sz w:val="19"/>
        </w:rPr>
        <w:t xml:space="preserve"> </w:t>
      </w:r>
      <w:r>
        <w:rPr>
          <w:w w:val="95"/>
          <w:sz w:val="19"/>
        </w:rPr>
        <w:t>at</w:t>
      </w:r>
      <w:r>
        <w:rPr>
          <w:spacing w:val="31"/>
          <w:w w:val="95"/>
          <w:sz w:val="19"/>
        </w:rPr>
        <w:t xml:space="preserve"> </w:t>
      </w:r>
      <w:r>
        <w:rPr>
          <w:w w:val="95"/>
          <w:sz w:val="19"/>
        </w:rPr>
        <w:t>a</w:t>
      </w:r>
      <w:r>
        <w:rPr>
          <w:spacing w:val="30"/>
          <w:w w:val="95"/>
          <w:sz w:val="19"/>
        </w:rPr>
        <w:t xml:space="preserve"> </w:t>
      </w:r>
      <w:r>
        <w:rPr>
          <w:w w:val="95"/>
          <w:sz w:val="19"/>
        </w:rPr>
        <w:t>voltage</w:t>
      </w:r>
      <w:r>
        <w:rPr>
          <w:spacing w:val="30"/>
          <w:w w:val="95"/>
          <w:sz w:val="19"/>
        </w:rPr>
        <w:t xml:space="preserve"> </w:t>
      </w:r>
      <w:r>
        <w:rPr>
          <w:w w:val="95"/>
          <w:sz w:val="19"/>
        </w:rPr>
        <w:t>level</w:t>
      </w:r>
      <w:r>
        <w:rPr>
          <w:spacing w:val="31"/>
          <w:w w:val="95"/>
          <w:sz w:val="19"/>
        </w:rPr>
        <w:t xml:space="preserve"> </w:t>
      </w:r>
      <w:r>
        <w:rPr>
          <w:w w:val="95"/>
          <w:sz w:val="19"/>
        </w:rPr>
        <w:t>below</w:t>
      </w:r>
      <w:r>
        <w:rPr>
          <w:spacing w:val="-37"/>
          <w:w w:val="95"/>
          <w:sz w:val="19"/>
        </w:rPr>
        <w:t xml:space="preserve"> </w:t>
      </w:r>
      <w:r>
        <w:rPr>
          <w:w w:val="95"/>
          <w:sz w:val="19"/>
        </w:rPr>
        <w:t>110 kV, these specifications shall, prior to approval in accordance with Article 6, be subject to consultation with the</w:t>
      </w:r>
      <w:r>
        <w:rPr>
          <w:spacing w:val="1"/>
          <w:w w:val="95"/>
          <w:sz w:val="19"/>
        </w:rPr>
        <w:t xml:space="preserve"> </w:t>
      </w:r>
      <w:r>
        <w:rPr>
          <w:sz w:val="19"/>
        </w:rPr>
        <w:t>relevant</w:t>
      </w:r>
      <w:r>
        <w:rPr>
          <w:spacing w:val="10"/>
          <w:sz w:val="19"/>
        </w:rPr>
        <w:t xml:space="preserve"> </w:t>
      </w:r>
      <w:r>
        <w:rPr>
          <w:sz w:val="19"/>
        </w:rPr>
        <w:t>stakeholders</w:t>
      </w:r>
      <w:r>
        <w:rPr>
          <w:spacing w:val="10"/>
          <w:sz w:val="19"/>
        </w:rPr>
        <w:t xml:space="preserve"> </w:t>
      </w:r>
      <w:r>
        <w:rPr>
          <w:sz w:val="19"/>
        </w:rPr>
        <w:t>in</w:t>
      </w:r>
      <w:r>
        <w:rPr>
          <w:spacing w:val="11"/>
          <w:sz w:val="19"/>
        </w:rPr>
        <w:t xml:space="preserve"> </w:t>
      </w:r>
      <w:r>
        <w:rPr>
          <w:sz w:val="19"/>
        </w:rPr>
        <w:t>accordance</w:t>
      </w:r>
      <w:r>
        <w:rPr>
          <w:spacing w:val="11"/>
          <w:sz w:val="19"/>
        </w:rPr>
        <w:t xml:space="preserve"> </w:t>
      </w:r>
      <w:r>
        <w:rPr>
          <w:sz w:val="19"/>
        </w:rPr>
        <w:t>with</w:t>
      </w:r>
      <w:r>
        <w:rPr>
          <w:spacing w:val="10"/>
          <w:sz w:val="19"/>
        </w:rPr>
        <w:t xml:space="preserve"> </w:t>
      </w:r>
      <w:r>
        <w:rPr>
          <w:sz w:val="19"/>
        </w:rPr>
        <w:t>Article</w:t>
      </w:r>
      <w:r>
        <w:rPr>
          <w:spacing w:val="11"/>
          <w:sz w:val="19"/>
        </w:rPr>
        <w:t xml:space="preserve"> </w:t>
      </w:r>
      <w:r>
        <w:rPr>
          <w:sz w:val="19"/>
        </w:rPr>
        <w:t>9(1);</w:t>
      </w:r>
    </w:p>
    <w:p w14:paraId="61AD9847" w14:textId="77777777" w:rsidR="00343FF6" w:rsidRDefault="00343FF6">
      <w:pPr>
        <w:pStyle w:val="BodyText"/>
        <w:spacing w:before="7"/>
        <w:rPr>
          <w:sz w:val="29"/>
        </w:rPr>
      </w:pPr>
    </w:p>
    <w:p w14:paraId="5BB7BABA" w14:textId="77777777" w:rsidR="00343FF6" w:rsidRDefault="00635E89">
      <w:pPr>
        <w:pStyle w:val="ListParagraph"/>
        <w:numPr>
          <w:ilvl w:val="0"/>
          <w:numId w:val="53"/>
        </w:numPr>
        <w:tabs>
          <w:tab w:val="left" w:pos="406"/>
        </w:tabs>
        <w:spacing w:line="228" w:lineRule="auto"/>
        <w:ind w:right="124"/>
        <w:rPr>
          <w:sz w:val="19"/>
        </w:rPr>
      </w:pPr>
      <w:r>
        <w:rPr>
          <w:w w:val="95"/>
          <w:sz w:val="19"/>
        </w:rPr>
        <w:t>where modificat</w:t>
      </w:r>
      <w:r>
        <w:rPr>
          <w:w w:val="95"/>
          <w:sz w:val="19"/>
        </w:rPr>
        <w:t>ion to the power consumption is specified via frequency or voltage control, or both, and via pre-</w:t>
      </w:r>
      <w:r>
        <w:rPr>
          <w:spacing w:val="1"/>
          <w:w w:val="95"/>
          <w:sz w:val="19"/>
        </w:rPr>
        <w:t xml:space="preserve"> </w:t>
      </w:r>
      <w:r>
        <w:rPr>
          <w:w w:val="95"/>
          <w:sz w:val="19"/>
        </w:rPr>
        <w:t>alert signal sent by the relevant system operator or the relevant TSO, be equipped to receive, directly or indirectly</w:t>
      </w:r>
      <w:r>
        <w:rPr>
          <w:spacing w:val="1"/>
          <w:w w:val="95"/>
          <w:sz w:val="19"/>
        </w:rPr>
        <w:t xml:space="preserve"> </w:t>
      </w:r>
      <w:r>
        <w:rPr>
          <w:w w:val="95"/>
          <w:sz w:val="19"/>
        </w:rPr>
        <w:t xml:space="preserve">through a third party, the instructions </w:t>
      </w:r>
      <w:r>
        <w:rPr>
          <w:w w:val="95"/>
          <w:sz w:val="19"/>
        </w:rPr>
        <w:t>from the relevant system operator or the relevant TSO, to measure the</w:t>
      </w:r>
      <w:r>
        <w:rPr>
          <w:spacing w:val="1"/>
          <w:w w:val="95"/>
          <w:sz w:val="19"/>
        </w:rPr>
        <w:t xml:space="preserve"> </w:t>
      </w:r>
      <w:r>
        <w:rPr>
          <w:w w:val="95"/>
          <w:sz w:val="19"/>
        </w:rPr>
        <w:t>frequency or voltage value, or both, to command the demand trip and to transfer the information. The relevant</w:t>
      </w:r>
      <w:r>
        <w:rPr>
          <w:spacing w:val="1"/>
          <w:w w:val="95"/>
          <w:sz w:val="19"/>
        </w:rPr>
        <w:t xml:space="preserve"> </w:t>
      </w:r>
      <w:r>
        <w:rPr>
          <w:w w:val="90"/>
          <w:sz w:val="19"/>
        </w:rPr>
        <w:t>system</w:t>
      </w:r>
      <w:r>
        <w:rPr>
          <w:spacing w:val="22"/>
          <w:w w:val="90"/>
          <w:sz w:val="19"/>
        </w:rPr>
        <w:t xml:space="preserve"> </w:t>
      </w:r>
      <w:r>
        <w:rPr>
          <w:w w:val="90"/>
          <w:sz w:val="19"/>
        </w:rPr>
        <w:t>operator</w:t>
      </w:r>
      <w:r>
        <w:rPr>
          <w:spacing w:val="24"/>
          <w:w w:val="90"/>
          <w:sz w:val="19"/>
        </w:rPr>
        <w:t xml:space="preserve"> </w:t>
      </w:r>
      <w:r>
        <w:rPr>
          <w:w w:val="90"/>
          <w:sz w:val="19"/>
        </w:rPr>
        <w:t>shall</w:t>
      </w:r>
      <w:r>
        <w:rPr>
          <w:spacing w:val="25"/>
          <w:w w:val="90"/>
          <w:sz w:val="19"/>
        </w:rPr>
        <w:t xml:space="preserve"> </w:t>
      </w:r>
      <w:r>
        <w:rPr>
          <w:w w:val="90"/>
          <w:sz w:val="19"/>
        </w:rPr>
        <w:t>specify</w:t>
      </w:r>
      <w:r>
        <w:rPr>
          <w:spacing w:val="24"/>
          <w:w w:val="90"/>
          <w:sz w:val="19"/>
        </w:rPr>
        <w:t xml:space="preserve"> </w:t>
      </w:r>
      <w:r>
        <w:rPr>
          <w:w w:val="90"/>
          <w:sz w:val="19"/>
        </w:rPr>
        <w:t>and</w:t>
      </w:r>
      <w:r>
        <w:rPr>
          <w:spacing w:val="25"/>
          <w:w w:val="90"/>
          <w:sz w:val="19"/>
        </w:rPr>
        <w:t xml:space="preserve"> </w:t>
      </w:r>
      <w:r>
        <w:rPr>
          <w:w w:val="90"/>
          <w:sz w:val="19"/>
        </w:rPr>
        <w:t>publish</w:t>
      </w:r>
      <w:r>
        <w:rPr>
          <w:spacing w:val="23"/>
          <w:w w:val="90"/>
          <w:sz w:val="19"/>
        </w:rPr>
        <w:t xml:space="preserve"> </w:t>
      </w:r>
      <w:r>
        <w:rPr>
          <w:w w:val="90"/>
          <w:sz w:val="19"/>
        </w:rPr>
        <w:t>the</w:t>
      </w:r>
      <w:r>
        <w:rPr>
          <w:spacing w:val="24"/>
          <w:w w:val="90"/>
          <w:sz w:val="19"/>
        </w:rPr>
        <w:t xml:space="preserve"> </w:t>
      </w:r>
      <w:r>
        <w:rPr>
          <w:w w:val="90"/>
          <w:sz w:val="19"/>
        </w:rPr>
        <w:t>technical</w:t>
      </w:r>
      <w:r>
        <w:rPr>
          <w:spacing w:val="23"/>
          <w:w w:val="90"/>
          <w:sz w:val="19"/>
        </w:rPr>
        <w:t xml:space="preserve"> </w:t>
      </w:r>
      <w:r>
        <w:rPr>
          <w:w w:val="90"/>
          <w:sz w:val="19"/>
        </w:rPr>
        <w:t>specifications</w:t>
      </w:r>
      <w:r>
        <w:rPr>
          <w:spacing w:val="23"/>
          <w:w w:val="90"/>
          <w:sz w:val="19"/>
        </w:rPr>
        <w:t xml:space="preserve"> </w:t>
      </w:r>
      <w:r>
        <w:rPr>
          <w:w w:val="90"/>
          <w:sz w:val="19"/>
        </w:rPr>
        <w:t>approved</w:t>
      </w:r>
      <w:r>
        <w:rPr>
          <w:spacing w:val="24"/>
          <w:w w:val="90"/>
          <w:sz w:val="19"/>
        </w:rPr>
        <w:t xml:space="preserve"> </w:t>
      </w:r>
      <w:r>
        <w:rPr>
          <w:w w:val="90"/>
          <w:sz w:val="19"/>
        </w:rPr>
        <w:t>to</w:t>
      </w:r>
      <w:r>
        <w:rPr>
          <w:spacing w:val="22"/>
          <w:w w:val="90"/>
          <w:sz w:val="19"/>
        </w:rPr>
        <w:t xml:space="preserve"> </w:t>
      </w:r>
      <w:r>
        <w:rPr>
          <w:w w:val="90"/>
          <w:sz w:val="19"/>
        </w:rPr>
        <w:t>enable</w:t>
      </w:r>
      <w:r>
        <w:rPr>
          <w:spacing w:val="24"/>
          <w:w w:val="90"/>
          <w:sz w:val="19"/>
        </w:rPr>
        <w:t xml:space="preserve"> </w:t>
      </w:r>
      <w:r>
        <w:rPr>
          <w:w w:val="90"/>
          <w:sz w:val="19"/>
        </w:rPr>
        <w:t>this</w:t>
      </w:r>
      <w:r>
        <w:rPr>
          <w:spacing w:val="24"/>
          <w:w w:val="90"/>
          <w:sz w:val="19"/>
        </w:rPr>
        <w:t xml:space="preserve"> </w:t>
      </w:r>
      <w:r>
        <w:rPr>
          <w:w w:val="90"/>
          <w:sz w:val="19"/>
        </w:rPr>
        <w:t>transfer</w:t>
      </w:r>
      <w:r>
        <w:rPr>
          <w:spacing w:val="23"/>
          <w:w w:val="90"/>
          <w:sz w:val="19"/>
        </w:rPr>
        <w:t xml:space="preserve"> </w:t>
      </w:r>
      <w:r>
        <w:rPr>
          <w:w w:val="90"/>
          <w:sz w:val="19"/>
        </w:rPr>
        <w:t>of</w:t>
      </w:r>
      <w:r>
        <w:rPr>
          <w:spacing w:val="25"/>
          <w:w w:val="90"/>
          <w:sz w:val="19"/>
        </w:rPr>
        <w:t xml:space="preserve"> </w:t>
      </w:r>
      <w:r>
        <w:rPr>
          <w:w w:val="90"/>
          <w:sz w:val="19"/>
        </w:rPr>
        <w:t>information.</w:t>
      </w:r>
      <w:r>
        <w:rPr>
          <w:spacing w:val="-35"/>
          <w:w w:val="90"/>
          <w:sz w:val="19"/>
        </w:rPr>
        <w:t xml:space="preserve"> </w:t>
      </w:r>
      <w:r>
        <w:rPr>
          <w:w w:val="95"/>
          <w:sz w:val="19"/>
        </w:rPr>
        <w:t>For</w:t>
      </w:r>
      <w:r>
        <w:rPr>
          <w:spacing w:val="1"/>
          <w:w w:val="95"/>
          <w:sz w:val="19"/>
        </w:rPr>
        <w:t xml:space="preserve"> </w:t>
      </w:r>
      <w:r>
        <w:rPr>
          <w:w w:val="95"/>
          <w:sz w:val="19"/>
        </w:rPr>
        <w:t>demand</w:t>
      </w:r>
      <w:r>
        <w:rPr>
          <w:spacing w:val="1"/>
          <w:w w:val="95"/>
          <w:sz w:val="19"/>
        </w:rPr>
        <w:t xml:space="preserve"> </w:t>
      </w:r>
      <w:r>
        <w:rPr>
          <w:w w:val="95"/>
          <w:sz w:val="19"/>
        </w:rPr>
        <w:t>units</w:t>
      </w:r>
      <w:r>
        <w:rPr>
          <w:spacing w:val="1"/>
          <w:w w:val="95"/>
          <w:sz w:val="19"/>
        </w:rPr>
        <w:t xml:space="preserve"> </w:t>
      </w:r>
      <w:r>
        <w:rPr>
          <w:w w:val="95"/>
          <w:sz w:val="19"/>
        </w:rPr>
        <w:t>connected</w:t>
      </w:r>
      <w:r>
        <w:rPr>
          <w:spacing w:val="1"/>
          <w:w w:val="95"/>
          <w:sz w:val="19"/>
        </w:rPr>
        <w:t xml:space="preserve"> </w:t>
      </w:r>
      <w:r>
        <w:rPr>
          <w:w w:val="95"/>
          <w:sz w:val="19"/>
        </w:rPr>
        <w:t>at</w:t>
      </w:r>
      <w:r>
        <w:rPr>
          <w:spacing w:val="1"/>
          <w:w w:val="95"/>
          <w:sz w:val="19"/>
        </w:rPr>
        <w:t xml:space="preserve"> </w:t>
      </w:r>
      <w:r>
        <w:rPr>
          <w:w w:val="95"/>
          <w:sz w:val="19"/>
        </w:rPr>
        <w:t>a</w:t>
      </w:r>
      <w:r>
        <w:rPr>
          <w:spacing w:val="1"/>
          <w:w w:val="95"/>
          <w:sz w:val="19"/>
        </w:rPr>
        <w:t xml:space="preserve"> </w:t>
      </w:r>
      <w:r>
        <w:rPr>
          <w:w w:val="95"/>
          <w:sz w:val="19"/>
        </w:rPr>
        <w:t>voltage</w:t>
      </w:r>
      <w:r>
        <w:rPr>
          <w:spacing w:val="1"/>
          <w:w w:val="95"/>
          <w:sz w:val="19"/>
        </w:rPr>
        <w:t xml:space="preserve"> </w:t>
      </w:r>
      <w:r>
        <w:rPr>
          <w:w w:val="95"/>
          <w:sz w:val="19"/>
        </w:rPr>
        <w:t>level</w:t>
      </w:r>
      <w:r>
        <w:rPr>
          <w:spacing w:val="1"/>
          <w:w w:val="95"/>
          <w:sz w:val="19"/>
        </w:rPr>
        <w:t xml:space="preserve"> </w:t>
      </w:r>
      <w:r>
        <w:rPr>
          <w:w w:val="95"/>
          <w:sz w:val="19"/>
        </w:rPr>
        <w:t>below</w:t>
      </w:r>
      <w:r>
        <w:rPr>
          <w:spacing w:val="1"/>
          <w:w w:val="95"/>
          <w:sz w:val="19"/>
        </w:rPr>
        <w:t xml:space="preserve"> </w:t>
      </w:r>
      <w:r>
        <w:rPr>
          <w:w w:val="95"/>
          <w:sz w:val="19"/>
        </w:rPr>
        <w:t>110</w:t>
      </w:r>
      <w:r>
        <w:rPr>
          <w:spacing w:val="1"/>
          <w:w w:val="95"/>
          <w:sz w:val="19"/>
        </w:rPr>
        <w:t xml:space="preserve"> </w:t>
      </w:r>
      <w:r>
        <w:rPr>
          <w:w w:val="95"/>
          <w:sz w:val="19"/>
        </w:rPr>
        <w:t>kV,</w:t>
      </w:r>
      <w:r>
        <w:rPr>
          <w:spacing w:val="1"/>
          <w:w w:val="95"/>
          <w:sz w:val="19"/>
        </w:rPr>
        <w:t xml:space="preserve"> </w:t>
      </w:r>
      <w:r>
        <w:rPr>
          <w:w w:val="95"/>
          <w:sz w:val="19"/>
        </w:rPr>
        <w:t>these</w:t>
      </w:r>
      <w:r>
        <w:rPr>
          <w:spacing w:val="1"/>
          <w:w w:val="95"/>
          <w:sz w:val="19"/>
        </w:rPr>
        <w:t xml:space="preserve"> </w:t>
      </w:r>
      <w:r>
        <w:rPr>
          <w:w w:val="95"/>
          <w:sz w:val="19"/>
        </w:rPr>
        <w:t>specifications</w:t>
      </w:r>
      <w:r>
        <w:rPr>
          <w:spacing w:val="1"/>
          <w:w w:val="95"/>
          <w:sz w:val="19"/>
        </w:rPr>
        <w:t xml:space="preserve"> </w:t>
      </w:r>
      <w:r>
        <w:rPr>
          <w:w w:val="95"/>
          <w:sz w:val="19"/>
        </w:rPr>
        <w:t>shall,</w:t>
      </w:r>
      <w:r>
        <w:rPr>
          <w:spacing w:val="1"/>
          <w:w w:val="95"/>
          <w:sz w:val="19"/>
        </w:rPr>
        <w:t xml:space="preserve"> </w:t>
      </w:r>
      <w:r>
        <w:rPr>
          <w:w w:val="95"/>
          <w:sz w:val="19"/>
        </w:rPr>
        <w:t>prior</w:t>
      </w:r>
      <w:r>
        <w:rPr>
          <w:spacing w:val="1"/>
          <w:w w:val="95"/>
          <w:sz w:val="19"/>
        </w:rPr>
        <w:t xml:space="preserve"> </w:t>
      </w:r>
      <w:r>
        <w:rPr>
          <w:w w:val="95"/>
          <w:sz w:val="19"/>
        </w:rPr>
        <w:t>to</w:t>
      </w:r>
      <w:r>
        <w:rPr>
          <w:spacing w:val="1"/>
          <w:w w:val="95"/>
          <w:sz w:val="19"/>
        </w:rPr>
        <w:t xml:space="preserve"> </w:t>
      </w:r>
      <w:r>
        <w:rPr>
          <w:w w:val="95"/>
          <w:sz w:val="19"/>
        </w:rPr>
        <w:t>approval</w:t>
      </w:r>
      <w:r>
        <w:rPr>
          <w:spacing w:val="1"/>
          <w:w w:val="95"/>
          <w:sz w:val="19"/>
        </w:rPr>
        <w:t xml:space="preserve"> </w:t>
      </w:r>
      <w:r>
        <w:rPr>
          <w:w w:val="95"/>
          <w:sz w:val="19"/>
        </w:rPr>
        <w:t>in</w:t>
      </w:r>
      <w:r>
        <w:rPr>
          <w:spacing w:val="1"/>
          <w:w w:val="95"/>
          <w:sz w:val="19"/>
        </w:rPr>
        <w:t xml:space="preserve"> </w:t>
      </w:r>
      <w:r>
        <w:rPr>
          <w:w w:val="95"/>
          <w:sz w:val="19"/>
        </w:rPr>
        <w:t>accordance</w:t>
      </w:r>
      <w:r>
        <w:rPr>
          <w:spacing w:val="-3"/>
          <w:w w:val="95"/>
          <w:sz w:val="19"/>
        </w:rPr>
        <w:t xml:space="preserve"> </w:t>
      </w:r>
      <w:r>
        <w:rPr>
          <w:w w:val="95"/>
          <w:sz w:val="19"/>
        </w:rPr>
        <w:t>with</w:t>
      </w:r>
      <w:r>
        <w:rPr>
          <w:spacing w:val="-2"/>
          <w:w w:val="95"/>
          <w:sz w:val="19"/>
        </w:rPr>
        <w:t xml:space="preserve"> </w:t>
      </w:r>
      <w:r>
        <w:rPr>
          <w:w w:val="95"/>
          <w:sz w:val="19"/>
        </w:rPr>
        <w:t>Article</w:t>
      </w:r>
      <w:r>
        <w:rPr>
          <w:spacing w:val="-1"/>
          <w:w w:val="95"/>
          <w:sz w:val="19"/>
        </w:rPr>
        <w:t xml:space="preserve"> </w:t>
      </w:r>
      <w:r>
        <w:rPr>
          <w:w w:val="95"/>
          <w:sz w:val="19"/>
        </w:rPr>
        <w:t>6,</w:t>
      </w:r>
      <w:r>
        <w:rPr>
          <w:spacing w:val="-2"/>
          <w:w w:val="95"/>
          <w:sz w:val="19"/>
        </w:rPr>
        <w:t xml:space="preserve"> </w:t>
      </w:r>
      <w:r>
        <w:rPr>
          <w:w w:val="95"/>
          <w:sz w:val="19"/>
        </w:rPr>
        <w:t>be</w:t>
      </w:r>
      <w:r>
        <w:rPr>
          <w:spacing w:val="-2"/>
          <w:w w:val="95"/>
          <w:sz w:val="19"/>
        </w:rPr>
        <w:t xml:space="preserve"> </w:t>
      </w:r>
      <w:r>
        <w:rPr>
          <w:w w:val="95"/>
          <w:sz w:val="19"/>
        </w:rPr>
        <w:t>subject</w:t>
      </w:r>
      <w:r>
        <w:rPr>
          <w:spacing w:val="-2"/>
          <w:w w:val="95"/>
          <w:sz w:val="19"/>
        </w:rPr>
        <w:t xml:space="preserve"> </w:t>
      </w:r>
      <w:r>
        <w:rPr>
          <w:w w:val="95"/>
          <w:sz w:val="19"/>
        </w:rPr>
        <w:t>to</w:t>
      </w:r>
      <w:r>
        <w:rPr>
          <w:spacing w:val="-4"/>
          <w:w w:val="95"/>
          <w:sz w:val="19"/>
        </w:rPr>
        <w:t xml:space="preserve"> </w:t>
      </w:r>
      <w:r>
        <w:rPr>
          <w:w w:val="95"/>
          <w:sz w:val="19"/>
        </w:rPr>
        <w:t>consultation</w:t>
      </w:r>
      <w:r>
        <w:rPr>
          <w:spacing w:val="-4"/>
          <w:w w:val="95"/>
          <w:sz w:val="19"/>
        </w:rPr>
        <w:t xml:space="preserve"> </w:t>
      </w:r>
      <w:r>
        <w:rPr>
          <w:w w:val="95"/>
          <w:sz w:val="19"/>
        </w:rPr>
        <w:t>with</w:t>
      </w:r>
      <w:r>
        <w:rPr>
          <w:spacing w:val="-2"/>
          <w:w w:val="95"/>
          <w:sz w:val="19"/>
        </w:rPr>
        <w:t xml:space="preserve"> </w:t>
      </w:r>
      <w:r>
        <w:rPr>
          <w:w w:val="95"/>
          <w:sz w:val="19"/>
        </w:rPr>
        <w:t>the</w:t>
      </w:r>
      <w:r>
        <w:rPr>
          <w:spacing w:val="-2"/>
          <w:w w:val="95"/>
          <w:sz w:val="19"/>
        </w:rPr>
        <w:t xml:space="preserve"> </w:t>
      </w:r>
      <w:r>
        <w:rPr>
          <w:w w:val="95"/>
          <w:sz w:val="19"/>
        </w:rPr>
        <w:t>relevant</w:t>
      </w:r>
      <w:r>
        <w:rPr>
          <w:spacing w:val="-2"/>
          <w:w w:val="95"/>
          <w:sz w:val="19"/>
        </w:rPr>
        <w:t xml:space="preserve"> </w:t>
      </w:r>
      <w:r>
        <w:rPr>
          <w:w w:val="95"/>
          <w:sz w:val="19"/>
        </w:rPr>
        <w:t>stakeholders</w:t>
      </w:r>
      <w:r>
        <w:rPr>
          <w:spacing w:val="-2"/>
          <w:w w:val="95"/>
          <w:sz w:val="19"/>
        </w:rPr>
        <w:t xml:space="preserve"> </w:t>
      </w:r>
      <w:r>
        <w:rPr>
          <w:w w:val="95"/>
          <w:sz w:val="19"/>
        </w:rPr>
        <w:t>in</w:t>
      </w:r>
      <w:r>
        <w:rPr>
          <w:spacing w:val="-1"/>
          <w:w w:val="95"/>
          <w:sz w:val="19"/>
        </w:rPr>
        <w:t xml:space="preserve"> </w:t>
      </w:r>
      <w:r>
        <w:rPr>
          <w:w w:val="95"/>
          <w:sz w:val="19"/>
        </w:rPr>
        <w:t>accordance</w:t>
      </w:r>
      <w:r>
        <w:rPr>
          <w:spacing w:val="-2"/>
          <w:w w:val="95"/>
          <w:sz w:val="19"/>
        </w:rPr>
        <w:t xml:space="preserve"> </w:t>
      </w:r>
      <w:r>
        <w:rPr>
          <w:w w:val="95"/>
          <w:sz w:val="19"/>
        </w:rPr>
        <w:t>with</w:t>
      </w:r>
      <w:r>
        <w:rPr>
          <w:spacing w:val="-3"/>
          <w:w w:val="95"/>
          <w:sz w:val="19"/>
        </w:rPr>
        <w:t xml:space="preserve"> </w:t>
      </w:r>
      <w:r>
        <w:rPr>
          <w:w w:val="95"/>
          <w:sz w:val="19"/>
        </w:rPr>
        <w:t>Article</w:t>
      </w:r>
      <w:r>
        <w:rPr>
          <w:spacing w:val="-1"/>
          <w:w w:val="95"/>
          <w:sz w:val="19"/>
        </w:rPr>
        <w:t xml:space="preserve"> </w:t>
      </w:r>
      <w:r>
        <w:rPr>
          <w:w w:val="95"/>
          <w:sz w:val="19"/>
        </w:rPr>
        <w:t>9(1).</w:t>
      </w:r>
    </w:p>
    <w:p w14:paraId="328350BB" w14:textId="77777777" w:rsidR="00343FF6" w:rsidRDefault="00343FF6">
      <w:pPr>
        <w:pStyle w:val="BodyText"/>
        <w:spacing w:before="8"/>
        <w:rPr>
          <w:sz w:val="29"/>
        </w:rPr>
      </w:pPr>
    </w:p>
    <w:p w14:paraId="72BCE3A2" w14:textId="77777777" w:rsidR="00343FF6" w:rsidRDefault="00635E89">
      <w:pPr>
        <w:pStyle w:val="ListParagraph"/>
        <w:numPr>
          <w:ilvl w:val="0"/>
          <w:numId w:val="54"/>
        </w:numPr>
        <w:tabs>
          <w:tab w:val="left" w:pos="539"/>
        </w:tabs>
        <w:spacing w:line="228" w:lineRule="auto"/>
        <w:ind w:right="123" w:firstLine="0"/>
        <w:rPr>
          <w:sz w:val="19"/>
        </w:rPr>
      </w:pPr>
      <w:r>
        <w:rPr>
          <w:w w:val="95"/>
          <w:sz w:val="19"/>
        </w:rPr>
        <w:t>For</w:t>
      </w:r>
      <w:r>
        <w:rPr>
          <w:spacing w:val="1"/>
          <w:w w:val="95"/>
          <w:sz w:val="19"/>
        </w:rPr>
        <w:t xml:space="preserve"> </w:t>
      </w:r>
      <w:r>
        <w:rPr>
          <w:w w:val="95"/>
          <w:sz w:val="19"/>
        </w:rPr>
        <w:t>voltage</w:t>
      </w:r>
      <w:r>
        <w:rPr>
          <w:spacing w:val="1"/>
          <w:w w:val="95"/>
          <w:sz w:val="19"/>
        </w:rPr>
        <w:t xml:space="preserve"> </w:t>
      </w:r>
      <w:r>
        <w:rPr>
          <w:w w:val="95"/>
          <w:sz w:val="19"/>
        </w:rPr>
        <w:t>control</w:t>
      </w:r>
      <w:r>
        <w:rPr>
          <w:spacing w:val="1"/>
          <w:w w:val="95"/>
          <w:sz w:val="19"/>
        </w:rPr>
        <w:t xml:space="preserve"> </w:t>
      </w:r>
      <w:r>
        <w:rPr>
          <w:w w:val="95"/>
          <w:sz w:val="19"/>
        </w:rPr>
        <w:t>with</w:t>
      </w:r>
      <w:r>
        <w:rPr>
          <w:spacing w:val="1"/>
          <w:w w:val="95"/>
          <w:sz w:val="19"/>
        </w:rPr>
        <w:t xml:space="preserve"> </w:t>
      </w:r>
      <w:r>
        <w:rPr>
          <w:w w:val="95"/>
          <w:sz w:val="19"/>
        </w:rPr>
        <w:t>disconnection</w:t>
      </w:r>
      <w:r>
        <w:rPr>
          <w:spacing w:val="1"/>
          <w:w w:val="95"/>
          <w:sz w:val="19"/>
        </w:rPr>
        <w:t xml:space="preserve"> </w:t>
      </w:r>
      <w:r>
        <w:rPr>
          <w:w w:val="95"/>
          <w:sz w:val="19"/>
        </w:rPr>
        <w:t>or</w:t>
      </w:r>
      <w:r>
        <w:rPr>
          <w:spacing w:val="1"/>
          <w:w w:val="95"/>
          <w:sz w:val="19"/>
        </w:rPr>
        <w:t xml:space="preserve"> </w:t>
      </w:r>
      <w:r>
        <w:rPr>
          <w:w w:val="95"/>
          <w:sz w:val="19"/>
        </w:rPr>
        <w:t>reconnection</w:t>
      </w:r>
      <w:r>
        <w:rPr>
          <w:spacing w:val="1"/>
          <w:w w:val="95"/>
          <w:sz w:val="19"/>
        </w:rPr>
        <w:t xml:space="preserve"> </w:t>
      </w:r>
      <w:r>
        <w:rPr>
          <w:w w:val="95"/>
          <w:sz w:val="19"/>
        </w:rPr>
        <w:t>of</w:t>
      </w:r>
      <w:r>
        <w:rPr>
          <w:spacing w:val="1"/>
          <w:w w:val="95"/>
          <w:sz w:val="19"/>
        </w:rPr>
        <w:t xml:space="preserve"> </w:t>
      </w:r>
      <w:r>
        <w:rPr>
          <w:w w:val="95"/>
          <w:sz w:val="19"/>
        </w:rPr>
        <w:t>static</w:t>
      </w:r>
      <w:r>
        <w:rPr>
          <w:spacing w:val="1"/>
          <w:w w:val="95"/>
          <w:sz w:val="19"/>
        </w:rPr>
        <w:t xml:space="preserve"> </w:t>
      </w:r>
      <w:r>
        <w:rPr>
          <w:w w:val="95"/>
          <w:sz w:val="19"/>
        </w:rPr>
        <w:t>compensation</w:t>
      </w:r>
      <w:r>
        <w:rPr>
          <w:spacing w:val="1"/>
          <w:w w:val="95"/>
          <w:sz w:val="19"/>
        </w:rPr>
        <w:t xml:space="preserve"> </w:t>
      </w:r>
      <w:r>
        <w:rPr>
          <w:w w:val="95"/>
          <w:sz w:val="19"/>
        </w:rPr>
        <w:t>facilities,</w:t>
      </w:r>
      <w:r>
        <w:rPr>
          <w:spacing w:val="1"/>
          <w:w w:val="95"/>
          <w:sz w:val="19"/>
        </w:rPr>
        <w:t xml:space="preserve"> </w:t>
      </w:r>
      <w:r>
        <w:rPr>
          <w:w w:val="95"/>
          <w:sz w:val="19"/>
        </w:rPr>
        <w:t>each</w:t>
      </w:r>
      <w:r>
        <w:rPr>
          <w:spacing w:val="1"/>
          <w:w w:val="95"/>
          <w:sz w:val="19"/>
        </w:rPr>
        <w:t xml:space="preserve"> </w:t>
      </w:r>
      <w:r>
        <w:rPr>
          <w:w w:val="95"/>
          <w:sz w:val="19"/>
        </w:rPr>
        <w:t>transmission-</w:t>
      </w:r>
      <w:r>
        <w:rPr>
          <w:spacing w:val="1"/>
          <w:w w:val="95"/>
          <w:sz w:val="19"/>
        </w:rPr>
        <w:t xml:space="preserve"> </w:t>
      </w:r>
      <w:r>
        <w:rPr>
          <w:spacing w:val="-1"/>
          <w:w w:val="95"/>
          <w:sz w:val="19"/>
        </w:rPr>
        <w:t xml:space="preserve">connected </w:t>
      </w:r>
      <w:r>
        <w:rPr>
          <w:w w:val="95"/>
          <w:sz w:val="19"/>
        </w:rPr>
        <w:t>demand facility or transmission-connected closed distribution system shall be able to connect or disconnect</w:t>
      </w:r>
      <w:r>
        <w:rPr>
          <w:spacing w:val="1"/>
          <w:w w:val="95"/>
          <w:sz w:val="19"/>
        </w:rPr>
        <w:t xml:space="preserve"> </w:t>
      </w:r>
      <w:r>
        <w:rPr>
          <w:w w:val="95"/>
          <w:sz w:val="19"/>
        </w:rPr>
        <w:t>its stat</w:t>
      </w:r>
      <w:r>
        <w:rPr>
          <w:w w:val="95"/>
          <w:sz w:val="19"/>
        </w:rPr>
        <w:t>ic compensation facilities, directly or indirectly, either individually or commonly as part of demand aggregation</w:t>
      </w:r>
      <w:r>
        <w:rPr>
          <w:spacing w:val="1"/>
          <w:w w:val="95"/>
          <w:sz w:val="19"/>
        </w:rPr>
        <w:t xml:space="preserve"> </w:t>
      </w:r>
      <w:r>
        <w:rPr>
          <w:w w:val="95"/>
          <w:sz w:val="19"/>
        </w:rPr>
        <w:t>through a third party, in response to an instruction transmitted by the relevant TSO, or in the conditions set forth in the</w:t>
      </w:r>
      <w:r>
        <w:rPr>
          <w:spacing w:val="1"/>
          <w:w w:val="95"/>
          <w:sz w:val="19"/>
        </w:rPr>
        <w:t xml:space="preserve"> </w:t>
      </w:r>
      <w:r>
        <w:rPr>
          <w:sz w:val="19"/>
        </w:rPr>
        <w:t>contract</w:t>
      </w:r>
      <w:r>
        <w:rPr>
          <w:spacing w:val="7"/>
          <w:sz w:val="19"/>
        </w:rPr>
        <w:t xml:space="preserve"> </w:t>
      </w:r>
      <w:r>
        <w:rPr>
          <w:sz w:val="19"/>
        </w:rPr>
        <w:t>between</w:t>
      </w:r>
      <w:r>
        <w:rPr>
          <w:spacing w:val="9"/>
          <w:sz w:val="19"/>
        </w:rPr>
        <w:t xml:space="preserve"> </w:t>
      </w:r>
      <w:r>
        <w:rPr>
          <w:sz w:val="19"/>
        </w:rPr>
        <w:t>t</w:t>
      </w:r>
      <w:r>
        <w:rPr>
          <w:sz w:val="19"/>
        </w:rPr>
        <w:t>he</w:t>
      </w:r>
      <w:r>
        <w:rPr>
          <w:spacing w:val="8"/>
          <w:sz w:val="19"/>
        </w:rPr>
        <w:t xml:space="preserve"> </w:t>
      </w:r>
      <w:r>
        <w:rPr>
          <w:sz w:val="19"/>
        </w:rPr>
        <w:t>relevant</w:t>
      </w:r>
      <w:r>
        <w:rPr>
          <w:spacing w:val="8"/>
          <w:sz w:val="19"/>
        </w:rPr>
        <w:t xml:space="preserve"> </w:t>
      </w:r>
      <w:r>
        <w:rPr>
          <w:sz w:val="19"/>
        </w:rPr>
        <w:t>TSO</w:t>
      </w:r>
      <w:r>
        <w:rPr>
          <w:spacing w:val="8"/>
          <w:sz w:val="19"/>
        </w:rPr>
        <w:t xml:space="preserve"> </w:t>
      </w:r>
      <w:r>
        <w:rPr>
          <w:sz w:val="19"/>
        </w:rPr>
        <w:t>and</w:t>
      </w:r>
      <w:r>
        <w:rPr>
          <w:spacing w:val="9"/>
          <w:sz w:val="19"/>
        </w:rPr>
        <w:t xml:space="preserve"> </w:t>
      </w:r>
      <w:r>
        <w:rPr>
          <w:sz w:val="19"/>
        </w:rPr>
        <w:t>the</w:t>
      </w:r>
      <w:r>
        <w:rPr>
          <w:spacing w:val="8"/>
          <w:sz w:val="19"/>
        </w:rPr>
        <w:t xml:space="preserve"> </w:t>
      </w:r>
      <w:r>
        <w:rPr>
          <w:sz w:val="19"/>
        </w:rPr>
        <w:t>demand</w:t>
      </w:r>
      <w:r>
        <w:rPr>
          <w:spacing w:val="8"/>
          <w:sz w:val="19"/>
        </w:rPr>
        <w:t xml:space="preserve"> </w:t>
      </w:r>
      <w:r>
        <w:rPr>
          <w:sz w:val="19"/>
        </w:rPr>
        <w:t>facility</w:t>
      </w:r>
      <w:r>
        <w:rPr>
          <w:spacing w:val="5"/>
          <w:sz w:val="19"/>
        </w:rPr>
        <w:t xml:space="preserve"> </w:t>
      </w:r>
      <w:r>
        <w:rPr>
          <w:sz w:val="19"/>
        </w:rPr>
        <w:t>owner</w:t>
      </w:r>
      <w:r>
        <w:rPr>
          <w:spacing w:val="8"/>
          <w:sz w:val="19"/>
        </w:rPr>
        <w:t xml:space="preserve"> </w:t>
      </w:r>
      <w:r>
        <w:rPr>
          <w:sz w:val="19"/>
        </w:rPr>
        <w:t>or</w:t>
      </w:r>
      <w:r>
        <w:rPr>
          <w:spacing w:val="14"/>
          <w:sz w:val="19"/>
        </w:rPr>
        <w:t xml:space="preserve"> </w:t>
      </w:r>
      <w:r>
        <w:rPr>
          <w:sz w:val="19"/>
        </w:rPr>
        <w:t>the</w:t>
      </w:r>
      <w:r>
        <w:rPr>
          <w:spacing w:val="8"/>
          <w:sz w:val="19"/>
        </w:rPr>
        <w:t xml:space="preserve"> </w:t>
      </w:r>
      <w:r>
        <w:rPr>
          <w:sz w:val="19"/>
        </w:rPr>
        <w:t>CDSO.</w:t>
      </w:r>
    </w:p>
    <w:p w14:paraId="46CC4C7E" w14:textId="77777777" w:rsidR="00B12060" w:rsidRDefault="00B12060">
      <w:pPr>
        <w:spacing w:before="92"/>
        <w:ind w:left="618" w:right="635"/>
        <w:jc w:val="center"/>
        <w:rPr>
          <w:sz w:val="19"/>
        </w:rPr>
      </w:pPr>
    </w:p>
    <w:p w14:paraId="48CB34FF" w14:textId="77777777" w:rsidR="001A1FB1" w:rsidRDefault="001A1FB1">
      <w:pPr>
        <w:rPr>
          <w:i/>
          <w:w w:val="95"/>
          <w:sz w:val="19"/>
        </w:rPr>
      </w:pPr>
      <w:r>
        <w:rPr>
          <w:i/>
          <w:w w:val="95"/>
          <w:sz w:val="19"/>
        </w:rPr>
        <w:br w:type="page"/>
      </w:r>
    </w:p>
    <w:p w14:paraId="635CFB0C" w14:textId="04D3B4C9" w:rsidR="00343FF6" w:rsidRDefault="00635E89">
      <w:pPr>
        <w:spacing w:before="92"/>
        <w:ind w:left="618" w:right="635"/>
        <w:jc w:val="center"/>
        <w:rPr>
          <w:i/>
          <w:sz w:val="19"/>
        </w:rPr>
      </w:pPr>
      <w:r>
        <w:rPr>
          <w:i/>
          <w:w w:val="95"/>
          <w:sz w:val="19"/>
        </w:rPr>
        <w:lastRenderedPageBreak/>
        <w:t>Article</w:t>
      </w:r>
      <w:r>
        <w:rPr>
          <w:i/>
          <w:spacing w:val="5"/>
          <w:w w:val="95"/>
          <w:sz w:val="19"/>
        </w:rPr>
        <w:t xml:space="preserve"> </w:t>
      </w:r>
      <w:r>
        <w:rPr>
          <w:i/>
          <w:w w:val="95"/>
          <w:sz w:val="19"/>
        </w:rPr>
        <w:t>29</w:t>
      </w:r>
    </w:p>
    <w:p w14:paraId="0117D9A0" w14:textId="77777777" w:rsidR="00343FF6" w:rsidRDefault="00343FF6">
      <w:pPr>
        <w:pStyle w:val="BodyText"/>
        <w:rPr>
          <w:i/>
          <w:sz w:val="22"/>
        </w:rPr>
      </w:pPr>
    </w:p>
    <w:p w14:paraId="0B046F93" w14:textId="77777777" w:rsidR="00343FF6" w:rsidRDefault="00343FF6">
      <w:pPr>
        <w:pStyle w:val="BodyText"/>
        <w:spacing w:before="4"/>
        <w:rPr>
          <w:i/>
          <w:sz w:val="17"/>
        </w:rPr>
      </w:pPr>
    </w:p>
    <w:p w14:paraId="44390078" w14:textId="77777777" w:rsidR="00343FF6" w:rsidRDefault="00635E89">
      <w:pPr>
        <w:pStyle w:val="Heading1"/>
        <w:ind w:left="617"/>
      </w:pPr>
      <w:r>
        <w:rPr>
          <w:w w:val="95"/>
        </w:rPr>
        <w:t>Specific</w:t>
      </w:r>
      <w:r>
        <w:rPr>
          <w:spacing w:val="3"/>
          <w:w w:val="95"/>
        </w:rPr>
        <w:t xml:space="preserve"> </w:t>
      </w:r>
      <w:r>
        <w:rPr>
          <w:w w:val="95"/>
        </w:rPr>
        <w:t>provisions</w:t>
      </w:r>
      <w:r>
        <w:rPr>
          <w:spacing w:val="4"/>
          <w:w w:val="95"/>
        </w:rPr>
        <w:t xml:space="preserve"> </w:t>
      </w:r>
      <w:r>
        <w:rPr>
          <w:w w:val="95"/>
        </w:rPr>
        <w:t>for</w:t>
      </w:r>
      <w:r>
        <w:rPr>
          <w:spacing w:val="4"/>
          <w:w w:val="95"/>
        </w:rPr>
        <w:t xml:space="preserve"> </w:t>
      </w:r>
      <w:r>
        <w:rPr>
          <w:w w:val="95"/>
        </w:rPr>
        <w:t>demand</w:t>
      </w:r>
      <w:r>
        <w:rPr>
          <w:spacing w:val="3"/>
          <w:w w:val="95"/>
        </w:rPr>
        <w:t xml:space="preserve"> </w:t>
      </w:r>
      <w:r>
        <w:rPr>
          <w:w w:val="95"/>
        </w:rPr>
        <w:t>units</w:t>
      </w:r>
      <w:r>
        <w:rPr>
          <w:spacing w:val="4"/>
          <w:w w:val="95"/>
        </w:rPr>
        <w:t xml:space="preserve"> </w:t>
      </w:r>
      <w:r>
        <w:rPr>
          <w:w w:val="95"/>
        </w:rPr>
        <w:t>with</w:t>
      </w:r>
      <w:r>
        <w:rPr>
          <w:spacing w:val="3"/>
          <w:w w:val="95"/>
        </w:rPr>
        <w:t xml:space="preserve"> </w:t>
      </w:r>
      <w:r>
        <w:rPr>
          <w:w w:val="95"/>
        </w:rPr>
        <w:t>demand</w:t>
      </w:r>
      <w:r>
        <w:rPr>
          <w:spacing w:val="4"/>
          <w:w w:val="95"/>
        </w:rPr>
        <w:t xml:space="preserve"> </w:t>
      </w:r>
      <w:r>
        <w:rPr>
          <w:w w:val="95"/>
        </w:rPr>
        <w:t>response</w:t>
      </w:r>
      <w:r>
        <w:rPr>
          <w:spacing w:val="4"/>
          <w:w w:val="95"/>
        </w:rPr>
        <w:t xml:space="preserve"> </w:t>
      </w:r>
      <w:r>
        <w:rPr>
          <w:w w:val="95"/>
        </w:rPr>
        <w:t>system</w:t>
      </w:r>
      <w:r>
        <w:rPr>
          <w:spacing w:val="5"/>
          <w:w w:val="95"/>
        </w:rPr>
        <w:t xml:space="preserve"> </w:t>
      </w:r>
      <w:r>
        <w:rPr>
          <w:w w:val="95"/>
        </w:rPr>
        <w:t>frequency</w:t>
      </w:r>
      <w:r>
        <w:rPr>
          <w:spacing w:val="-2"/>
          <w:w w:val="95"/>
        </w:rPr>
        <w:t xml:space="preserve"> </w:t>
      </w:r>
      <w:r>
        <w:rPr>
          <w:w w:val="95"/>
        </w:rPr>
        <w:t>control</w:t>
      </w:r>
    </w:p>
    <w:p w14:paraId="59D3C50F" w14:textId="77777777" w:rsidR="00343FF6" w:rsidRDefault="00343FF6">
      <w:pPr>
        <w:pStyle w:val="BodyText"/>
        <w:rPr>
          <w:rFonts w:ascii="Book Antiqua"/>
          <w:b/>
          <w:sz w:val="22"/>
        </w:rPr>
      </w:pPr>
    </w:p>
    <w:p w14:paraId="2C3BC14B" w14:textId="77777777" w:rsidR="00343FF6" w:rsidRDefault="00635E89">
      <w:pPr>
        <w:pStyle w:val="ListParagraph"/>
        <w:numPr>
          <w:ilvl w:val="0"/>
          <w:numId w:val="52"/>
        </w:numPr>
        <w:tabs>
          <w:tab w:val="left" w:pos="540"/>
        </w:tabs>
        <w:spacing w:before="194" w:line="228" w:lineRule="auto"/>
        <w:ind w:firstLine="0"/>
        <w:rPr>
          <w:sz w:val="19"/>
        </w:rPr>
      </w:pPr>
      <w:r>
        <w:rPr>
          <w:w w:val="90"/>
          <w:sz w:val="19"/>
        </w:rPr>
        <w:t xml:space="preserve">Demand facilities and closed distribution systems may offer demand response system frequency </w:t>
      </w:r>
      <w:r>
        <w:rPr>
          <w:w w:val="90"/>
          <w:sz w:val="19"/>
        </w:rPr>
        <w:t>control to relevant</w:t>
      </w:r>
      <w:r>
        <w:rPr>
          <w:spacing w:val="1"/>
          <w:w w:val="90"/>
          <w:sz w:val="19"/>
        </w:rPr>
        <w:t xml:space="preserve"> </w:t>
      </w:r>
      <w:r>
        <w:rPr>
          <w:sz w:val="19"/>
        </w:rPr>
        <w:t>system</w:t>
      </w:r>
      <w:r>
        <w:rPr>
          <w:spacing w:val="10"/>
          <w:sz w:val="19"/>
        </w:rPr>
        <w:t xml:space="preserve"> </w:t>
      </w:r>
      <w:r>
        <w:rPr>
          <w:sz w:val="19"/>
        </w:rPr>
        <w:t>operators</w:t>
      </w:r>
      <w:r>
        <w:rPr>
          <w:spacing w:val="11"/>
          <w:sz w:val="19"/>
        </w:rPr>
        <w:t xml:space="preserve"> </w:t>
      </w:r>
      <w:r>
        <w:rPr>
          <w:sz w:val="19"/>
        </w:rPr>
        <w:t>and</w:t>
      </w:r>
      <w:r>
        <w:rPr>
          <w:spacing w:val="14"/>
          <w:sz w:val="19"/>
        </w:rPr>
        <w:t xml:space="preserve"> </w:t>
      </w:r>
      <w:r>
        <w:rPr>
          <w:sz w:val="19"/>
        </w:rPr>
        <w:t>relevant</w:t>
      </w:r>
      <w:r>
        <w:rPr>
          <w:spacing w:val="13"/>
          <w:sz w:val="19"/>
        </w:rPr>
        <w:t xml:space="preserve"> </w:t>
      </w:r>
      <w:r>
        <w:rPr>
          <w:sz w:val="19"/>
        </w:rPr>
        <w:t>TSOs.</w:t>
      </w:r>
    </w:p>
    <w:p w14:paraId="0B7322DB" w14:textId="77777777" w:rsidR="00343FF6" w:rsidRDefault="00343FF6">
      <w:pPr>
        <w:pStyle w:val="BodyText"/>
        <w:rPr>
          <w:sz w:val="22"/>
        </w:rPr>
      </w:pPr>
    </w:p>
    <w:p w14:paraId="5B0CDF68" w14:textId="77777777" w:rsidR="00343FF6" w:rsidRDefault="00343FF6">
      <w:pPr>
        <w:pStyle w:val="BodyText"/>
        <w:spacing w:before="1"/>
        <w:rPr>
          <w:sz w:val="18"/>
        </w:rPr>
      </w:pPr>
    </w:p>
    <w:p w14:paraId="17E38D4C" w14:textId="77777777" w:rsidR="00343FF6" w:rsidRDefault="00635E89">
      <w:pPr>
        <w:pStyle w:val="ListParagraph"/>
        <w:numPr>
          <w:ilvl w:val="0"/>
          <w:numId w:val="52"/>
        </w:numPr>
        <w:tabs>
          <w:tab w:val="left" w:pos="540"/>
        </w:tabs>
        <w:spacing w:before="1" w:line="228" w:lineRule="auto"/>
        <w:ind w:right="124" w:firstLine="0"/>
        <w:rPr>
          <w:sz w:val="19"/>
        </w:rPr>
      </w:pPr>
      <w:r>
        <w:rPr>
          <w:w w:val="95"/>
          <w:sz w:val="19"/>
        </w:rPr>
        <w:t>Demand units with demand response system frequency control shall comply with the following requirements,</w:t>
      </w:r>
      <w:r>
        <w:rPr>
          <w:spacing w:val="1"/>
          <w:w w:val="95"/>
          <w:sz w:val="19"/>
        </w:rPr>
        <w:t xml:space="preserve"> </w:t>
      </w:r>
      <w:r>
        <w:rPr>
          <w:w w:val="95"/>
          <w:sz w:val="19"/>
        </w:rPr>
        <w:t xml:space="preserve">either individually or, where it is not part of a transmission-connected demand facility, </w:t>
      </w:r>
      <w:r>
        <w:rPr>
          <w:w w:val="95"/>
          <w:sz w:val="19"/>
        </w:rPr>
        <w:t>collectively as part of demand</w:t>
      </w:r>
      <w:r>
        <w:rPr>
          <w:spacing w:val="1"/>
          <w:w w:val="95"/>
          <w:sz w:val="19"/>
        </w:rPr>
        <w:t xml:space="preserve"> </w:t>
      </w:r>
      <w:r>
        <w:rPr>
          <w:sz w:val="19"/>
        </w:rPr>
        <w:t>aggregation</w:t>
      </w:r>
      <w:r>
        <w:rPr>
          <w:spacing w:val="13"/>
          <w:sz w:val="19"/>
        </w:rPr>
        <w:t xml:space="preserve"> </w:t>
      </w:r>
      <w:r>
        <w:rPr>
          <w:sz w:val="19"/>
        </w:rPr>
        <w:t>through</w:t>
      </w:r>
      <w:r>
        <w:rPr>
          <w:spacing w:val="13"/>
          <w:sz w:val="19"/>
        </w:rPr>
        <w:t xml:space="preserve"> </w:t>
      </w:r>
      <w:r>
        <w:rPr>
          <w:sz w:val="19"/>
        </w:rPr>
        <w:t>a</w:t>
      </w:r>
      <w:r>
        <w:rPr>
          <w:spacing w:val="14"/>
          <w:sz w:val="19"/>
        </w:rPr>
        <w:t xml:space="preserve"> </w:t>
      </w:r>
      <w:r>
        <w:rPr>
          <w:sz w:val="19"/>
        </w:rPr>
        <w:t>third</w:t>
      </w:r>
      <w:r>
        <w:rPr>
          <w:spacing w:val="13"/>
          <w:sz w:val="19"/>
        </w:rPr>
        <w:t xml:space="preserve"> </w:t>
      </w:r>
      <w:r>
        <w:rPr>
          <w:sz w:val="19"/>
        </w:rPr>
        <w:t>party:</w:t>
      </w:r>
    </w:p>
    <w:p w14:paraId="0FB06166" w14:textId="77777777" w:rsidR="00343FF6" w:rsidRDefault="00343FF6">
      <w:pPr>
        <w:pStyle w:val="BodyText"/>
        <w:spacing w:before="8"/>
        <w:rPr>
          <w:sz w:val="26"/>
        </w:rPr>
      </w:pPr>
    </w:p>
    <w:p w14:paraId="7C952FC9" w14:textId="77777777" w:rsidR="00343FF6" w:rsidRDefault="00635E89">
      <w:pPr>
        <w:pStyle w:val="ListParagraph"/>
        <w:numPr>
          <w:ilvl w:val="0"/>
          <w:numId w:val="51"/>
        </w:numPr>
        <w:tabs>
          <w:tab w:val="left" w:pos="402"/>
        </w:tabs>
        <w:spacing w:line="228" w:lineRule="auto"/>
        <w:rPr>
          <w:sz w:val="19"/>
        </w:rPr>
      </w:pPr>
      <w:r>
        <w:rPr>
          <w:w w:val="95"/>
          <w:sz w:val="19"/>
        </w:rPr>
        <w:t>be capable of operating across the frequency ranges specified in Article 12(1) and the extended range specified in</w:t>
      </w:r>
      <w:r>
        <w:rPr>
          <w:spacing w:val="1"/>
          <w:w w:val="95"/>
          <w:sz w:val="19"/>
        </w:rPr>
        <w:t xml:space="preserve"> </w:t>
      </w:r>
      <w:r>
        <w:rPr>
          <w:sz w:val="19"/>
        </w:rPr>
        <w:t>Article</w:t>
      </w:r>
      <w:r>
        <w:rPr>
          <w:spacing w:val="15"/>
          <w:sz w:val="19"/>
        </w:rPr>
        <w:t xml:space="preserve"> </w:t>
      </w:r>
      <w:r>
        <w:rPr>
          <w:sz w:val="19"/>
        </w:rPr>
        <w:t>12(2);</w:t>
      </w:r>
    </w:p>
    <w:p w14:paraId="025738E5" w14:textId="77777777" w:rsidR="00343FF6" w:rsidRDefault="00343FF6">
      <w:pPr>
        <w:pStyle w:val="BodyText"/>
        <w:spacing w:before="9"/>
        <w:rPr>
          <w:sz w:val="26"/>
        </w:rPr>
      </w:pPr>
    </w:p>
    <w:p w14:paraId="672E5ADE" w14:textId="77777777" w:rsidR="00343FF6" w:rsidRDefault="00635E89">
      <w:pPr>
        <w:pStyle w:val="ListParagraph"/>
        <w:numPr>
          <w:ilvl w:val="0"/>
          <w:numId w:val="51"/>
        </w:numPr>
        <w:tabs>
          <w:tab w:val="left" w:pos="402"/>
        </w:tabs>
        <w:spacing w:line="228" w:lineRule="auto"/>
        <w:ind w:right="124"/>
        <w:rPr>
          <w:sz w:val="19"/>
        </w:rPr>
      </w:pPr>
      <w:r>
        <w:rPr>
          <w:w w:val="95"/>
          <w:sz w:val="19"/>
        </w:rPr>
        <w:t>be capable of operating across the voltage ranges specifie</w:t>
      </w:r>
      <w:r>
        <w:rPr>
          <w:w w:val="95"/>
          <w:sz w:val="19"/>
        </w:rPr>
        <w:t>d in Article 13 if connected at a voltage level at or above</w:t>
      </w:r>
      <w:r>
        <w:rPr>
          <w:spacing w:val="1"/>
          <w:w w:val="95"/>
          <w:sz w:val="19"/>
        </w:rPr>
        <w:t xml:space="preserve"> </w:t>
      </w:r>
      <w:r>
        <w:rPr>
          <w:sz w:val="19"/>
        </w:rPr>
        <w:t>110</w:t>
      </w:r>
      <w:r>
        <w:rPr>
          <w:spacing w:val="15"/>
          <w:sz w:val="19"/>
        </w:rPr>
        <w:t xml:space="preserve"> </w:t>
      </w:r>
      <w:r>
        <w:rPr>
          <w:sz w:val="19"/>
        </w:rPr>
        <w:t>kV;</w:t>
      </w:r>
    </w:p>
    <w:p w14:paraId="7860E0E5" w14:textId="77777777" w:rsidR="00343FF6" w:rsidRDefault="00343FF6">
      <w:pPr>
        <w:pStyle w:val="BodyText"/>
        <w:spacing w:before="7"/>
        <w:rPr>
          <w:sz w:val="26"/>
        </w:rPr>
      </w:pPr>
    </w:p>
    <w:p w14:paraId="37A0B7C3" w14:textId="77777777" w:rsidR="00343FF6" w:rsidRDefault="00635E89">
      <w:pPr>
        <w:pStyle w:val="ListParagraph"/>
        <w:numPr>
          <w:ilvl w:val="0"/>
          <w:numId w:val="51"/>
        </w:numPr>
        <w:tabs>
          <w:tab w:val="left" w:pos="402"/>
        </w:tabs>
        <w:spacing w:before="1" w:line="228" w:lineRule="auto"/>
        <w:rPr>
          <w:sz w:val="19"/>
        </w:rPr>
      </w:pPr>
      <w:r>
        <w:rPr>
          <w:w w:val="95"/>
          <w:sz w:val="19"/>
        </w:rPr>
        <w:t>be capable of operating across the normal operational voltage range of the system at the connection point, specified</w:t>
      </w:r>
      <w:r>
        <w:rPr>
          <w:spacing w:val="1"/>
          <w:w w:val="95"/>
          <w:sz w:val="19"/>
        </w:rPr>
        <w:t xml:space="preserve"> </w:t>
      </w:r>
      <w:r>
        <w:rPr>
          <w:w w:val="95"/>
          <w:sz w:val="19"/>
        </w:rPr>
        <w:t>by the relevant system operator, if connected at a voltage level below</w:t>
      </w:r>
      <w:r>
        <w:rPr>
          <w:w w:val="95"/>
          <w:sz w:val="19"/>
        </w:rPr>
        <w:t xml:space="preserve"> 110 kV. This range shall take into account</w:t>
      </w:r>
      <w:r>
        <w:rPr>
          <w:spacing w:val="1"/>
          <w:w w:val="95"/>
          <w:sz w:val="19"/>
        </w:rPr>
        <w:t xml:space="preserve"> </w:t>
      </w:r>
      <w:r>
        <w:rPr>
          <w:w w:val="95"/>
          <w:sz w:val="19"/>
        </w:rPr>
        <w:t>existing standards, and shall, prior to approval in accordance with Article 6, be subject to consultation with the</w:t>
      </w:r>
      <w:r>
        <w:rPr>
          <w:spacing w:val="1"/>
          <w:w w:val="95"/>
          <w:sz w:val="19"/>
        </w:rPr>
        <w:t xml:space="preserve"> </w:t>
      </w:r>
      <w:r>
        <w:rPr>
          <w:sz w:val="19"/>
        </w:rPr>
        <w:t>relevant</w:t>
      </w:r>
      <w:r>
        <w:rPr>
          <w:spacing w:val="11"/>
          <w:sz w:val="19"/>
        </w:rPr>
        <w:t xml:space="preserve"> </w:t>
      </w:r>
      <w:r>
        <w:rPr>
          <w:sz w:val="19"/>
        </w:rPr>
        <w:t>stakeholders</w:t>
      </w:r>
      <w:r>
        <w:rPr>
          <w:spacing w:val="11"/>
          <w:sz w:val="19"/>
        </w:rPr>
        <w:t xml:space="preserve"> </w:t>
      </w:r>
      <w:r>
        <w:rPr>
          <w:sz w:val="19"/>
        </w:rPr>
        <w:t>in</w:t>
      </w:r>
      <w:r>
        <w:rPr>
          <w:spacing w:val="10"/>
          <w:sz w:val="19"/>
        </w:rPr>
        <w:t xml:space="preserve"> </w:t>
      </w:r>
      <w:r>
        <w:rPr>
          <w:sz w:val="19"/>
        </w:rPr>
        <w:t>accordance</w:t>
      </w:r>
      <w:r>
        <w:rPr>
          <w:spacing w:val="11"/>
          <w:sz w:val="19"/>
        </w:rPr>
        <w:t xml:space="preserve"> </w:t>
      </w:r>
      <w:r>
        <w:rPr>
          <w:sz w:val="19"/>
        </w:rPr>
        <w:t>with</w:t>
      </w:r>
      <w:r>
        <w:rPr>
          <w:spacing w:val="10"/>
          <w:sz w:val="19"/>
        </w:rPr>
        <w:t xml:space="preserve"> </w:t>
      </w:r>
      <w:r>
        <w:rPr>
          <w:sz w:val="19"/>
        </w:rPr>
        <w:t>Article</w:t>
      </w:r>
      <w:r>
        <w:rPr>
          <w:spacing w:val="11"/>
          <w:sz w:val="19"/>
        </w:rPr>
        <w:t xml:space="preserve"> </w:t>
      </w:r>
      <w:r>
        <w:rPr>
          <w:sz w:val="19"/>
        </w:rPr>
        <w:t>9(1);</w:t>
      </w:r>
    </w:p>
    <w:p w14:paraId="2BB6965F" w14:textId="77777777" w:rsidR="00343FF6" w:rsidRDefault="00343FF6">
      <w:pPr>
        <w:pStyle w:val="BodyText"/>
        <w:spacing w:before="7"/>
        <w:rPr>
          <w:sz w:val="26"/>
        </w:rPr>
      </w:pPr>
    </w:p>
    <w:p w14:paraId="16B38EE2" w14:textId="77777777" w:rsidR="00343FF6" w:rsidRDefault="00635E89">
      <w:pPr>
        <w:pStyle w:val="ListParagraph"/>
        <w:numPr>
          <w:ilvl w:val="0"/>
          <w:numId w:val="51"/>
        </w:numPr>
        <w:tabs>
          <w:tab w:val="left" w:pos="402"/>
        </w:tabs>
        <w:spacing w:line="228" w:lineRule="auto"/>
        <w:rPr>
          <w:sz w:val="19"/>
        </w:rPr>
      </w:pPr>
      <w:r>
        <w:rPr>
          <w:w w:val="95"/>
          <w:sz w:val="19"/>
        </w:rPr>
        <w:t>be equipped with a control system that is</w:t>
      </w:r>
      <w:r>
        <w:rPr>
          <w:w w:val="95"/>
          <w:sz w:val="19"/>
        </w:rPr>
        <w:t xml:space="preserve"> insensitive within a dead band around the nominal system frequency of</w:t>
      </w:r>
      <w:r>
        <w:rPr>
          <w:spacing w:val="1"/>
          <w:w w:val="95"/>
          <w:sz w:val="19"/>
        </w:rPr>
        <w:t xml:space="preserve"> </w:t>
      </w:r>
      <w:r>
        <w:rPr>
          <w:w w:val="95"/>
          <w:sz w:val="19"/>
        </w:rPr>
        <w:t>50,00 Hz, of a width to be specified by the relevant TSO in consultation with the TSOs in the synchronous area. For</w:t>
      </w:r>
      <w:r>
        <w:rPr>
          <w:spacing w:val="1"/>
          <w:w w:val="95"/>
          <w:sz w:val="19"/>
        </w:rPr>
        <w:t xml:space="preserve"> </w:t>
      </w:r>
      <w:r>
        <w:rPr>
          <w:w w:val="95"/>
          <w:sz w:val="19"/>
        </w:rPr>
        <w:t>demand units connected at a voltage level below 110 kV, these specifi</w:t>
      </w:r>
      <w:r>
        <w:rPr>
          <w:w w:val="95"/>
          <w:sz w:val="19"/>
        </w:rPr>
        <w:t>cations shall, prior to approval in accordance</w:t>
      </w:r>
      <w:r>
        <w:rPr>
          <w:spacing w:val="1"/>
          <w:w w:val="95"/>
          <w:sz w:val="19"/>
        </w:rPr>
        <w:t xml:space="preserve"> </w:t>
      </w:r>
      <w:r>
        <w:rPr>
          <w:w w:val="95"/>
          <w:sz w:val="19"/>
        </w:rPr>
        <w:t>with</w:t>
      </w:r>
      <w:r>
        <w:rPr>
          <w:spacing w:val="7"/>
          <w:w w:val="95"/>
          <w:sz w:val="19"/>
        </w:rPr>
        <w:t xml:space="preserve"> </w:t>
      </w:r>
      <w:r>
        <w:rPr>
          <w:w w:val="95"/>
          <w:sz w:val="19"/>
        </w:rPr>
        <w:t>Article</w:t>
      </w:r>
      <w:r>
        <w:rPr>
          <w:spacing w:val="8"/>
          <w:w w:val="95"/>
          <w:sz w:val="19"/>
        </w:rPr>
        <w:t xml:space="preserve"> </w:t>
      </w:r>
      <w:r>
        <w:rPr>
          <w:w w:val="95"/>
          <w:sz w:val="19"/>
        </w:rPr>
        <w:t>6,</w:t>
      </w:r>
      <w:r>
        <w:rPr>
          <w:spacing w:val="8"/>
          <w:w w:val="95"/>
          <w:sz w:val="19"/>
        </w:rPr>
        <w:t xml:space="preserve"> </w:t>
      </w:r>
      <w:r>
        <w:rPr>
          <w:w w:val="95"/>
          <w:sz w:val="19"/>
        </w:rPr>
        <w:t>be</w:t>
      </w:r>
      <w:r>
        <w:rPr>
          <w:spacing w:val="7"/>
          <w:w w:val="95"/>
          <w:sz w:val="19"/>
        </w:rPr>
        <w:t xml:space="preserve"> </w:t>
      </w:r>
      <w:r>
        <w:rPr>
          <w:w w:val="95"/>
          <w:sz w:val="19"/>
        </w:rPr>
        <w:t>subject</w:t>
      </w:r>
      <w:r>
        <w:rPr>
          <w:spacing w:val="8"/>
          <w:w w:val="95"/>
          <w:sz w:val="19"/>
        </w:rPr>
        <w:t xml:space="preserve"> </w:t>
      </w:r>
      <w:r>
        <w:rPr>
          <w:w w:val="95"/>
          <w:sz w:val="19"/>
        </w:rPr>
        <w:t>to</w:t>
      </w:r>
      <w:r>
        <w:rPr>
          <w:spacing w:val="6"/>
          <w:w w:val="95"/>
          <w:sz w:val="19"/>
        </w:rPr>
        <w:t xml:space="preserve"> </w:t>
      </w:r>
      <w:r>
        <w:rPr>
          <w:w w:val="95"/>
          <w:sz w:val="19"/>
        </w:rPr>
        <w:t>consultation</w:t>
      </w:r>
      <w:r>
        <w:rPr>
          <w:spacing w:val="4"/>
          <w:w w:val="95"/>
          <w:sz w:val="19"/>
        </w:rPr>
        <w:t xml:space="preserve"> </w:t>
      </w:r>
      <w:r>
        <w:rPr>
          <w:w w:val="95"/>
          <w:sz w:val="19"/>
        </w:rPr>
        <w:t>with</w:t>
      </w:r>
      <w:r>
        <w:rPr>
          <w:spacing w:val="7"/>
          <w:w w:val="95"/>
          <w:sz w:val="19"/>
        </w:rPr>
        <w:t xml:space="preserve"> </w:t>
      </w:r>
      <w:r>
        <w:rPr>
          <w:w w:val="95"/>
          <w:sz w:val="19"/>
        </w:rPr>
        <w:t>the</w:t>
      </w:r>
      <w:r>
        <w:rPr>
          <w:spacing w:val="8"/>
          <w:w w:val="95"/>
          <w:sz w:val="19"/>
        </w:rPr>
        <w:t xml:space="preserve"> </w:t>
      </w:r>
      <w:r>
        <w:rPr>
          <w:w w:val="95"/>
          <w:sz w:val="19"/>
        </w:rPr>
        <w:t>relevant</w:t>
      </w:r>
      <w:r>
        <w:rPr>
          <w:spacing w:val="8"/>
          <w:w w:val="95"/>
          <w:sz w:val="19"/>
        </w:rPr>
        <w:t xml:space="preserve"> </w:t>
      </w:r>
      <w:r>
        <w:rPr>
          <w:w w:val="95"/>
          <w:sz w:val="19"/>
        </w:rPr>
        <w:t>stakeholders</w:t>
      </w:r>
      <w:r>
        <w:rPr>
          <w:spacing w:val="7"/>
          <w:w w:val="95"/>
          <w:sz w:val="19"/>
        </w:rPr>
        <w:t xml:space="preserve"> </w:t>
      </w:r>
      <w:r>
        <w:rPr>
          <w:w w:val="95"/>
          <w:sz w:val="19"/>
        </w:rPr>
        <w:t>in</w:t>
      </w:r>
      <w:r>
        <w:rPr>
          <w:spacing w:val="7"/>
          <w:w w:val="95"/>
          <w:sz w:val="19"/>
        </w:rPr>
        <w:t xml:space="preserve"> </w:t>
      </w:r>
      <w:r>
        <w:rPr>
          <w:w w:val="95"/>
          <w:sz w:val="19"/>
        </w:rPr>
        <w:t>accordance</w:t>
      </w:r>
      <w:r>
        <w:rPr>
          <w:spacing w:val="8"/>
          <w:w w:val="95"/>
          <w:sz w:val="19"/>
        </w:rPr>
        <w:t xml:space="preserve"> </w:t>
      </w:r>
      <w:r>
        <w:rPr>
          <w:w w:val="95"/>
          <w:sz w:val="19"/>
        </w:rPr>
        <w:t>with</w:t>
      </w:r>
      <w:r>
        <w:rPr>
          <w:spacing w:val="7"/>
          <w:w w:val="95"/>
          <w:sz w:val="19"/>
        </w:rPr>
        <w:t xml:space="preserve"> </w:t>
      </w:r>
      <w:r>
        <w:rPr>
          <w:w w:val="95"/>
          <w:sz w:val="19"/>
        </w:rPr>
        <w:t>Article</w:t>
      </w:r>
      <w:r>
        <w:rPr>
          <w:spacing w:val="8"/>
          <w:w w:val="95"/>
          <w:sz w:val="19"/>
        </w:rPr>
        <w:t xml:space="preserve"> </w:t>
      </w:r>
      <w:r>
        <w:rPr>
          <w:w w:val="95"/>
          <w:sz w:val="19"/>
        </w:rPr>
        <w:t>9(1);</w:t>
      </w:r>
    </w:p>
    <w:p w14:paraId="017D3BD0" w14:textId="77777777" w:rsidR="00343FF6" w:rsidRDefault="00343FF6">
      <w:pPr>
        <w:pStyle w:val="BodyText"/>
        <w:spacing w:before="8"/>
        <w:rPr>
          <w:sz w:val="26"/>
        </w:rPr>
      </w:pPr>
    </w:p>
    <w:p w14:paraId="3C6C4785" w14:textId="77777777" w:rsidR="00343FF6" w:rsidRDefault="00635E89">
      <w:pPr>
        <w:pStyle w:val="ListParagraph"/>
        <w:numPr>
          <w:ilvl w:val="0"/>
          <w:numId w:val="51"/>
        </w:numPr>
        <w:tabs>
          <w:tab w:val="left" w:pos="402"/>
        </w:tabs>
        <w:spacing w:line="228" w:lineRule="auto"/>
        <w:rPr>
          <w:sz w:val="19"/>
        </w:rPr>
      </w:pPr>
      <w:r>
        <w:rPr>
          <w:w w:val="95"/>
          <w:sz w:val="19"/>
        </w:rPr>
        <w:t xml:space="preserve">be capable of, upon return to frequency within the dead band specified in paragraph 2(d), initiating </w:t>
      </w:r>
      <w:r>
        <w:rPr>
          <w:w w:val="95"/>
          <w:sz w:val="19"/>
        </w:rPr>
        <w:t>a random time</w:t>
      </w:r>
      <w:r>
        <w:rPr>
          <w:spacing w:val="1"/>
          <w:w w:val="95"/>
          <w:sz w:val="19"/>
        </w:rPr>
        <w:t xml:space="preserve"> </w:t>
      </w:r>
      <w:r>
        <w:rPr>
          <w:sz w:val="19"/>
        </w:rPr>
        <w:t>delay</w:t>
      </w:r>
      <w:r>
        <w:rPr>
          <w:spacing w:val="7"/>
          <w:sz w:val="19"/>
        </w:rPr>
        <w:t xml:space="preserve"> </w:t>
      </w:r>
      <w:r>
        <w:rPr>
          <w:sz w:val="19"/>
        </w:rPr>
        <w:t>of</w:t>
      </w:r>
      <w:r>
        <w:rPr>
          <w:spacing w:val="11"/>
          <w:sz w:val="19"/>
        </w:rPr>
        <w:t xml:space="preserve"> </w:t>
      </w:r>
      <w:r>
        <w:rPr>
          <w:sz w:val="19"/>
        </w:rPr>
        <w:t>up</w:t>
      </w:r>
      <w:r>
        <w:rPr>
          <w:spacing w:val="9"/>
          <w:sz w:val="19"/>
        </w:rPr>
        <w:t xml:space="preserve"> </w:t>
      </w:r>
      <w:r>
        <w:rPr>
          <w:sz w:val="19"/>
        </w:rPr>
        <w:t>to</w:t>
      </w:r>
      <w:r>
        <w:rPr>
          <w:spacing w:val="8"/>
          <w:sz w:val="19"/>
        </w:rPr>
        <w:t xml:space="preserve"> </w:t>
      </w:r>
      <w:r>
        <w:rPr>
          <w:sz w:val="19"/>
        </w:rPr>
        <w:t>5</w:t>
      </w:r>
      <w:r>
        <w:rPr>
          <w:spacing w:val="11"/>
          <w:sz w:val="19"/>
        </w:rPr>
        <w:t xml:space="preserve"> </w:t>
      </w:r>
      <w:r>
        <w:rPr>
          <w:sz w:val="19"/>
        </w:rPr>
        <w:t>minutes</w:t>
      </w:r>
      <w:r>
        <w:rPr>
          <w:spacing w:val="11"/>
          <w:sz w:val="19"/>
        </w:rPr>
        <w:t xml:space="preserve"> </w:t>
      </w:r>
      <w:r>
        <w:rPr>
          <w:sz w:val="19"/>
        </w:rPr>
        <w:t>before</w:t>
      </w:r>
      <w:r>
        <w:rPr>
          <w:spacing w:val="11"/>
          <w:sz w:val="19"/>
        </w:rPr>
        <w:t xml:space="preserve"> </w:t>
      </w:r>
      <w:r>
        <w:rPr>
          <w:sz w:val="19"/>
        </w:rPr>
        <w:t>resuming</w:t>
      </w:r>
      <w:r>
        <w:rPr>
          <w:spacing w:val="12"/>
          <w:sz w:val="19"/>
        </w:rPr>
        <w:t xml:space="preserve"> </w:t>
      </w:r>
      <w:r>
        <w:rPr>
          <w:sz w:val="19"/>
        </w:rPr>
        <w:t>normal</w:t>
      </w:r>
      <w:r>
        <w:rPr>
          <w:spacing w:val="12"/>
          <w:sz w:val="19"/>
        </w:rPr>
        <w:t xml:space="preserve"> </w:t>
      </w:r>
      <w:r>
        <w:rPr>
          <w:sz w:val="19"/>
        </w:rPr>
        <w:t>operation.</w:t>
      </w:r>
    </w:p>
    <w:p w14:paraId="2100928F" w14:textId="77777777" w:rsidR="00343FF6" w:rsidRDefault="00343FF6">
      <w:pPr>
        <w:pStyle w:val="BodyText"/>
        <w:spacing w:before="7"/>
        <w:rPr>
          <w:sz w:val="26"/>
        </w:rPr>
      </w:pPr>
    </w:p>
    <w:p w14:paraId="2E0343B4" w14:textId="77777777" w:rsidR="00343FF6" w:rsidRDefault="00635E89">
      <w:pPr>
        <w:pStyle w:val="BodyText"/>
        <w:spacing w:before="1" w:line="228" w:lineRule="auto"/>
        <w:ind w:left="401" w:right="125"/>
        <w:jc w:val="both"/>
      </w:pPr>
      <w:r>
        <w:rPr>
          <w:w w:val="95"/>
        </w:rPr>
        <w:t>The maximum frequency deviation from nominal value of 50,00 Hz to respond to shall be specified by the relevant</w:t>
      </w:r>
      <w:r>
        <w:rPr>
          <w:spacing w:val="1"/>
          <w:w w:val="95"/>
        </w:rPr>
        <w:t xml:space="preserve"> </w:t>
      </w:r>
      <w:r>
        <w:rPr>
          <w:w w:val="95"/>
        </w:rPr>
        <w:t xml:space="preserve">TSO in coordination with the TSOs in the synchronous area. For demand </w:t>
      </w:r>
      <w:r>
        <w:rPr>
          <w:w w:val="95"/>
        </w:rPr>
        <w:t>units connected at a voltage level below</w:t>
      </w:r>
      <w:r>
        <w:rPr>
          <w:spacing w:val="1"/>
          <w:w w:val="95"/>
        </w:rPr>
        <w:t xml:space="preserve"> </w:t>
      </w:r>
      <w:r>
        <w:rPr>
          <w:w w:val="95"/>
        </w:rPr>
        <w:t>110 kV, these specifications shall, prior to approval in accordance with Article 6, be subject to consultation with the</w:t>
      </w:r>
      <w:r>
        <w:rPr>
          <w:spacing w:val="1"/>
          <w:w w:val="95"/>
        </w:rPr>
        <w:t xml:space="preserve"> </w:t>
      </w:r>
      <w:r>
        <w:t>relevant</w:t>
      </w:r>
      <w:r>
        <w:rPr>
          <w:spacing w:val="11"/>
        </w:rPr>
        <w:t xml:space="preserve"> </w:t>
      </w:r>
      <w:r>
        <w:t>stakeholders</w:t>
      </w:r>
      <w:r>
        <w:rPr>
          <w:spacing w:val="12"/>
        </w:rPr>
        <w:t xml:space="preserve"> </w:t>
      </w:r>
      <w:r>
        <w:t>in</w:t>
      </w:r>
      <w:r>
        <w:rPr>
          <w:spacing w:val="9"/>
        </w:rPr>
        <w:t xml:space="preserve"> </w:t>
      </w:r>
      <w:r>
        <w:t>accordance</w:t>
      </w:r>
      <w:r>
        <w:rPr>
          <w:spacing w:val="12"/>
        </w:rPr>
        <w:t xml:space="preserve"> </w:t>
      </w:r>
      <w:r>
        <w:t>with</w:t>
      </w:r>
      <w:r>
        <w:rPr>
          <w:spacing w:val="9"/>
        </w:rPr>
        <w:t xml:space="preserve"> </w:t>
      </w:r>
      <w:r>
        <w:t>Article</w:t>
      </w:r>
      <w:r>
        <w:rPr>
          <w:spacing w:val="12"/>
        </w:rPr>
        <w:t xml:space="preserve"> </w:t>
      </w:r>
      <w:r>
        <w:t>9(1).</w:t>
      </w:r>
    </w:p>
    <w:p w14:paraId="4E491C5E" w14:textId="77777777" w:rsidR="00343FF6" w:rsidRDefault="00343FF6">
      <w:pPr>
        <w:pStyle w:val="BodyText"/>
        <w:spacing w:before="7"/>
        <w:rPr>
          <w:sz w:val="26"/>
        </w:rPr>
      </w:pPr>
    </w:p>
    <w:p w14:paraId="65D22307" w14:textId="77777777" w:rsidR="00343FF6" w:rsidRDefault="00635E89">
      <w:pPr>
        <w:pStyle w:val="BodyText"/>
        <w:spacing w:line="228" w:lineRule="auto"/>
        <w:ind w:left="401" w:right="125"/>
        <w:jc w:val="both"/>
      </w:pPr>
      <w:r>
        <w:rPr>
          <w:w w:val="95"/>
        </w:rPr>
        <w:t xml:space="preserve">The demand shall be increased or </w:t>
      </w:r>
      <w:r>
        <w:rPr>
          <w:w w:val="95"/>
        </w:rPr>
        <w:t>decreased for a system frequency above or below the dead band of nominal</w:t>
      </w:r>
      <w:r>
        <w:rPr>
          <w:spacing w:val="1"/>
          <w:w w:val="95"/>
        </w:rPr>
        <w:t xml:space="preserve"> </w:t>
      </w:r>
      <w:r>
        <w:t>(50,00</w:t>
      </w:r>
      <w:r>
        <w:rPr>
          <w:spacing w:val="14"/>
        </w:rPr>
        <w:t xml:space="preserve"> </w:t>
      </w:r>
      <w:r>
        <w:t>Hz)</w:t>
      </w:r>
      <w:r>
        <w:rPr>
          <w:spacing w:val="14"/>
        </w:rPr>
        <w:t xml:space="preserve"> </w:t>
      </w:r>
      <w:r>
        <w:t>respectively;</w:t>
      </w:r>
    </w:p>
    <w:p w14:paraId="4996BE6D" w14:textId="77777777" w:rsidR="00343FF6" w:rsidRDefault="00343FF6">
      <w:pPr>
        <w:pStyle w:val="BodyText"/>
        <w:spacing w:before="8"/>
        <w:rPr>
          <w:sz w:val="26"/>
        </w:rPr>
      </w:pPr>
    </w:p>
    <w:p w14:paraId="3714313E" w14:textId="77777777" w:rsidR="00343FF6" w:rsidRDefault="00635E89">
      <w:pPr>
        <w:pStyle w:val="ListParagraph"/>
        <w:numPr>
          <w:ilvl w:val="0"/>
          <w:numId w:val="51"/>
        </w:numPr>
        <w:tabs>
          <w:tab w:val="left" w:pos="402"/>
        </w:tabs>
        <w:spacing w:line="228" w:lineRule="auto"/>
        <w:rPr>
          <w:sz w:val="19"/>
        </w:rPr>
      </w:pPr>
      <w:r>
        <w:rPr>
          <w:spacing w:val="-1"/>
          <w:w w:val="95"/>
          <w:sz w:val="19"/>
        </w:rPr>
        <w:t xml:space="preserve">be </w:t>
      </w:r>
      <w:r>
        <w:rPr>
          <w:w w:val="95"/>
          <w:sz w:val="19"/>
        </w:rPr>
        <w:t>equipped with a controller that measures the actual system frequency. Measurements shall be updated at least</w:t>
      </w:r>
      <w:r>
        <w:rPr>
          <w:spacing w:val="1"/>
          <w:w w:val="95"/>
          <w:sz w:val="19"/>
        </w:rPr>
        <w:t xml:space="preserve"> </w:t>
      </w:r>
      <w:r>
        <w:rPr>
          <w:sz w:val="19"/>
        </w:rPr>
        <w:t>every</w:t>
      </w:r>
      <w:r>
        <w:rPr>
          <w:spacing w:val="14"/>
          <w:sz w:val="19"/>
        </w:rPr>
        <w:t xml:space="preserve"> </w:t>
      </w:r>
      <w:r>
        <w:rPr>
          <w:sz w:val="19"/>
        </w:rPr>
        <w:t>0,2</w:t>
      </w:r>
      <w:r>
        <w:rPr>
          <w:spacing w:val="14"/>
          <w:sz w:val="19"/>
        </w:rPr>
        <w:t xml:space="preserve"> </w:t>
      </w:r>
      <w:r>
        <w:rPr>
          <w:sz w:val="19"/>
        </w:rPr>
        <w:t>seconds;</w:t>
      </w:r>
    </w:p>
    <w:p w14:paraId="1CB1E29B" w14:textId="77777777" w:rsidR="00343FF6" w:rsidRDefault="00343FF6">
      <w:pPr>
        <w:pStyle w:val="BodyText"/>
        <w:spacing w:before="9"/>
        <w:rPr>
          <w:sz w:val="26"/>
        </w:rPr>
      </w:pPr>
    </w:p>
    <w:p w14:paraId="6F4F07EE" w14:textId="77777777" w:rsidR="00343FF6" w:rsidRDefault="00635E89">
      <w:pPr>
        <w:pStyle w:val="ListParagraph"/>
        <w:numPr>
          <w:ilvl w:val="0"/>
          <w:numId w:val="51"/>
        </w:numPr>
        <w:tabs>
          <w:tab w:val="left" w:pos="402"/>
        </w:tabs>
        <w:spacing w:line="228" w:lineRule="auto"/>
        <w:ind w:right="122"/>
        <w:rPr>
          <w:sz w:val="19"/>
        </w:rPr>
      </w:pPr>
      <w:r>
        <w:rPr>
          <w:w w:val="95"/>
          <w:sz w:val="19"/>
        </w:rPr>
        <w:t>be able to detect a chang</w:t>
      </w:r>
      <w:r>
        <w:rPr>
          <w:w w:val="95"/>
          <w:sz w:val="19"/>
        </w:rPr>
        <w:t>e in system frequency of 0,01 Hz, in order to give overall linear proportional system</w:t>
      </w:r>
      <w:r>
        <w:rPr>
          <w:spacing w:val="1"/>
          <w:w w:val="95"/>
          <w:sz w:val="19"/>
        </w:rPr>
        <w:t xml:space="preserve"> </w:t>
      </w:r>
      <w:r>
        <w:rPr>
          <w:w w:val="90"/>
          <w:sz w:val="19"/>
        </w:rPr>
        <w:t>response, with regard to the demand response system frequency control's sensitivity and accuracy of</w:t>
      </w:r>
      <w:r>
        <w:rPr>
          <w:spacing w:val="1"/>
          <w:w w:val="90"/>
          <w:sz w:val="19"/>
        </w:rPr>
        <w:t xml:space="preserve"> </w:t>
      </w:r>
      <w:r>
        <w:rPr>
          <w:w w:val="90"/>
          <w:sz w:val="19"/>
        </w:rPr>
        <w:t>the frequency</w:t>
      </w:r>
      <w:r>
        <w:rPr>
          <w:spacing w:val="1"/>
          <w:w w:val="90"/>
          <w:sz w:val="19"/>
        </w:rPr>
        <w:t xml:space="preserve"> </w:t>
      </w:r>
      <w:r>
        <w:rPr>
          <w:w w:val="95"/>
          <w:sz w:val="19"/>
        </w:rPr>
        <w:t>measurement</w:t>
      </w:r>
      <w:r>
        <w:rPr>
          <w:spacing w:val="1"/>
          <w:w w:val="95"/>
          <w:sz w:val="19"/>
        </w:rPr>
        <w:t xml:space="preserve"> </w:t>
      </w:r>
      <w:r>
        <w:rPr>
          <w:w w:val="95"/>
          <w:sz w:val="19"/>
        </w:rPr>
        <w:t>and</w:t>
      </w:r>
      <w:r>
        <w:rPr>
          <w:spacing w:val="1"/>
          <w:w w:val="95"/>
          <w:sz w:val="19"/>
        </w:rPr>
        <w:t xml:space="preserve"> </w:t>
      </w:r>
      <w:r>
        <w:rPr>
          <w:w w:val="95"/>
          <w:sz w:val="19"/>
        </w:rPr>
        <w:t>the</w:t>
      </w:r>
      <w:r>
        <w:rPr>
          <w:spacing w:val="1"/>
          <w:w w:val="95"/>
          <w:sz w:val="19"/>
        </w:rPr>
        <w:t xml:space="preserve"> </w:t>
      </w:r>
      <w:r>
        <w:rPr>
          <w:w w:val="95"/>
          <w:sz w:val="19"/>
        </w:rPr>
        <w:t>consequent</w:t>
      </w:r>
      <w:r>
        <w:rPr>
          <w:spacing w:val="1"/>
          <w:w w:val="95"/>
          <w:sz w:val="19"/>
        </w:rPr>
        <w:t xml:space="preserve"> </w:t>
      </w:r>
      <w:r>
        <w:rPr>
          <w:w w:val="95"/>
          <w:sz w:val="19"/>
        </w:rPr>
        <w:t>modification</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deman</w:t>
      </w:r>
      <w:r>
        <w:rPr>
          <w:w w:val="95"/>
          <w:sz w:val="19"/>
        </w:rPr>
        <w:t>d.</w:t>
      </w:r>
      <w:r>
        <w:rPr>
          <w:spacing w:val="1"/>
          <w:w w:val="95"/>
          <w:sz w:val="19"/>
        </w:rPr>
        <w:t xml:space="preserve"> </w:t>
      </w:r>
      <w:r>
        <w:rPr>
          <w:w w:val="95"/>
          <w:sz w:val="19"/>
        </w:rPr>
        <w:t>The</w:t>
      </w:r>
      <w:r>
        <w:rPr>
          <w:spacing w:val="1"/>
          <w:w w:val="95"/>
          <w:sz w:val="19"/>
        </w:rPr>
        <w:t xml:space="preserve"> </w:t>
      </w:r>
      <w:r>
        <w:rPr>
          <w:w w:val="95"/>
          <w:sz w:val="19"/>
        </w:rPr>
        <w:t>demand</w:t>
      </w:r>
      <w:r>
        <w:rPr>
          <w:spacing w:val="1"/>
          <w:w w:val="95"/>
          <w:sz w:val="19"/>
        </w:rPr>
        <w:t xml:space="preserve"> </w:t>
      </w:r>
      <w:r>
        <w:rPr>
          <w:w w:val="95"/>
          <w:sz w:val="19"/>
        </w:rPr>
        <w:t>unit</w:t>
      </w:r>
      <w:r>
        <w:rPr>
          <w:spacing w:val="1"/>
          <w:w w:val="95"/>
          <w:sz w:val="19"/>
        </w:rPr>
        <w:t xml:space="preserve"> </w:t>
      </w:r>
      <w:r>
        <w:rPr>
          <w:w w:val="95"/>
          <w:sz w:val="19"/>
        </w:rPr>
        <w:t>shall</w:t>
      </w:r>
      <w:r>
        <w:rPr>
          <w:spacing w:val="1"/>
          <w:w w:val="95"/>
          <w:sz w:val="19"/>
        </w:rPr>
        <w:t xml:space="preserve"> </w:t>
      </w:r>
      <w:r>
        <w:rPr>
          <w:w w:val="95"/>
          <w:sz w:val="19"/>
        </w:rPr>
        <w:t>be</w:t>
      </w:r>
      <w:r>
        <w:rPr>
          <w:spacing w:val="1"/>
          <w:w w:val="95"/>
          <w:sz w:val="19"/>
        </w:rPr>
        <w:t xml:space="preserve"> </w:t>
      </w:r>
      <w:r>
        <w:rPr>
          <w:w w:val="95"/>
          <w:sz w:val="19"/>
        </w:rPr>
        <w:t>capable</w:t>
      </w:r>
      <w:r>
        <w:rPr>
          <w:spacing w:val="1"/>
          <w:w w:val="95"/>
          <w:sz w:val="19"/>
        </w:rPr>
        <w:t xml:space="preserve"> </w:t>
      </w:r>
      <w:r>
        <w:rPr>
          <w:w w:val="95"/>
          <w:sz w:val="19"/>
        </w:rPr>
        <w:t>of</w:t>
      </w:r>
      <w:r>
        <w:rPr>
          <w:spacing w:val="1"/>
          <w:w w:val="95"/>
          <w:sz w:val="19"/>
        </w:rPr>
        <w:t xml:space="preserve"> </w:t>
      </w:r>
      <w:r>
        <w:rPr>
          <w:w w:val="95"/>
          <w:sz w:val="19"/>
        </w:rPr>
        <w:t>a</w:t>
      </w:r>
      <w:r>
        <w:rPr>
          <w:spacing w:val="37"/>
          <w:sz w:val="19"/>
        </w:rPr>
        <w:t xml:space="preserve"> </w:t>
      </w:r>
      <w:r>
        <w:rPr>
          <w:w w:val="95"/>
          <w:sz w:val="19"/>
        </w:rPr>
        <w:t>rapid</w:t>
      </w:r>
      <w:r>
        <w:rPr>
          <w:spacing w:val="1"/>
          <w:w w:val="95"/>
          <w:sz w:val="19"/>
        </w:rPr>
        <w:t xml:space="preserve"> </w:t>
      </w:r>
      <w:r>
        <w:rPr>
          <w:w w:val="95"/>
          <w:sz w:val="19"/>
        </w:rPr>
        <w:t>detection and response to changes in system frequency, to be specified by the relevant TSO in coordination with the</w:t>
      </w:r>
      <w:r>
        <w:rPr>
          <w:spacing w:val="-37"/>
          <w:w w:val="95"/>
          <w:sz w:val="19"/>
        </w:rPr>
        <w:t xml:space="preserve"> </w:t>
      </w:r>
      <w:r>
        <w:rPr>
          <w:w w:val="95"/>
          <w:sz w:val="19"/>
        </w:rPr>
        <w:t>TSOs</w:t>
      </w:r>
      <w:r>
        <w:rPr>
          <w:spacing w:val="21"/>
          <w:w w:val="95"/>
          <w:sz w:val="19"/>
        </w:rPr>
        <w:t xml:space="preserve"> </w:t>
      </w:r>
      <w:r>
        <w:rPr>
          <w:w w:val="95"/>
          <w:sz w:val="19"/>
        </w:rPr>
        <w:t>in</w:t>
      </w:r>
      <w:r>
        <w:rPr>
          <w:spacing w:val="23"/>
          <w:w w:val="95"/>
          <w:sz w:val="19"/>
        </w:rPr>
        <w:t xml:space="preserve"> </w:t>
      </w:r>
      <w:r>
        <w:rPr>
          <w:w w:val="95"/>
          <w:sz w:val="19"/>
        </w:rPr>
        <w:t>the</w:t>
      </w:r>
      <w:r>
        <w:rPr>
          <w:spacing w:val="21"/>
          <w:w w:val="95"/>
          <w:sz w:val="19"/>
        </w:rPr>
        <w:t xml:space="preserve"> </w:t>
      </w:r>
      <w:r>
        <w:rPr>
          <w:w w:val="95"/>
          <w:sz w:val="19"/>
        </w:rPr>
        <w:t>synchronous</w:t>
      </w:r>
      <w:r>
        <w:rPr>
          <w:spacing w:val="22"/>
          <w:w w:val="95"/>
          <w:sz w:val="19"/>
        </w:rPr>
        <w:t xml:space="preserve"> </w:t>
      </w:r>
      <w:r>
        <w:rPr>
          <w:w w:val="95"/>
          <w:sz w:val="19"/>
        </w:rPr>
        <w:t>area.</w:t>
      </w:r>
      <w:r>
        <w:rPr>
          <w:spacing w:val="22"/>
          <w:w w:val="95"/>
          <w:sz w:val="19"/>
        </w:rPr>
        <w:t xml:space="preserve"> </w:t>
      </w:r>
      <w:r>
        <w:rPr>
          <w:w w:val="95"/>
          <w:sz w:val="19"/>
        </w:rPr>
        <w:t>An</w:t>
      </w:r>
      <w:r>
        <w:rPr>
          <w:spacing w:val="23"/>
          <w:w w:val="95"/>
          <w:sz w:val="19"/>
        </w:rPr>
        <w:t xml:space="preserve"> </w:t>
      </w:r>
      <w:r>
        <w:rPr>
          <w:w w:val="95"/>
          <w:sz w:val="19"/>
        </w:rPr>
        <w:t>offset</w:t>
      </w:r>
      <w:r>
        <w:rPr>
          <w:spacing w:val="21"/>
          <w:w w:val="95"/>
          <w:sz w:val="19"/>
        </w:rPr>
        <w:t xml:space="preserve"> </w:t>
      </w:r>
      <w:r>
        <w:rPr>
          <w:w w:val="95"/>
          <w:sz w:val="19"/>
        </w:rPr>
        <w:t>in</w:t>
      </w:r>
      <w:r>
        <w:rPr>
          <w:spacing w:val="23"/>
          <w:w w:val="95"/>
          <w:sz w:val="19"/>
        </w:rPr>
        <w:t xml:space="preserve"> </w:t>
      </w:r>
      <w:r>
        <w:rPr>
          <w:w w:val="95"/>
          <w:sz w:val="19"/>
        </w:rPr>
        <w:t>the</w:t>
      </w:r>
      <w:r>
        <w:rPr>
          <w:spacing w:val="21"/>
          <w:w w:val="95"/>
          <w:sz w:val="19"/>
        </w:rPr>
        <w:t xml:space="preserve"> </w:t>
      </w:r>
      <w:r>
        <w:rPr>
          <w:w w:val="95"/>
          <w:sz w:val="19"/>
        </w:rPr>
        <w:t>steady-state</w:t>
      </w:r>
      <w:r>
        <w:rPr>
          <w:spacing w:val="21"/>
          <w:w w:val="95"/>
          <w:sz w:val="19"/>
        </w:rPr>
        <w:t xml:space="preserve"> </w:t>
      </w:r>
      <w:r>
        <w:rPr>
          <w:w w:val="95"/>
          <w:sz w:val="19"/>
        </w:rPr>
        <w:t>measurement</w:t>
      </w:r>
      <w:r>
        <w:rPr>
          <w:spacing w:val="20"/>
          <w:w w:val="95"/>
          <w:sz w:val="19"/>
        </w:rPr>
        <w:t xml:space="preserve"> </w:t>
      </w:r>
      <w:r>
        <w:rPr>
          <w:w w:val="95"/>
          <w:sz w:val="19"/>
        </w:rPr>
        <w:t>of</w:t>
      </w:r>
      <w:r>
        <w:rPr>
          <w:spacing w:val="22"/>
          <w:w w:val="95"/>
          <w:sz w:val="19"/>
        </w:rPr>
        <w:t xml:space="preserve"> </w:t>
      </w:r>
      <w:r>
        <w:rPr>
          <w:w w:val="95"/>
          <w:sz w:val="19"/>
        </w:rPr>
        <w:t>frequency</w:t>
      </w:r>
      <w:r>
        <w:rPr>
          <w:spacing w:val="22"/>
          <w:w w:val="95"/>
          <w:sz w:val="19"/>
        </w:rPr>
        <w:t xml:space="preserve"> </w:t>
      </w:r>
      <w:r>
        <w:rPr>
          <w:w w:val="95"/>
          <w:sz w:val="19"/>
        </w:rPr>
        <w:t>shall</w:t>
      </w:r>
      <w:r>
        <w:rPr>
          <w:spacing w:val="23"/>
          <w:w w:val="95"/>
          <w:sz w:val="19"/>
        </w:rPr>
        <w:t xml:space="preserve"> </w:t>
      </w:r>
      <w:r>
        <w:rPr>
          <w:w w:val="95"/>
          <w:sz w:val="19"/>
        </w:rPr>
        <w:t>be</w:t>
      </w:r>
      <w:r>
        <w:rPr>
          <w:spacing w:val="21"/>
          <w:w w:val="95"/>
          <w:sz w:val="19"/>
        </w:rPr>
        <w:t xml:space="preserve"> </w:t>
      </w:r>
      <w:r>
        <w:rPr>
          <w:w w:val="95"/>
          <w:sz w:val="19"/>
        </w:rPr>
        <w:t>acceptable</w:t>
      </w:r>
      <w:r>
        <w:rPr>
          <w:spacing w:val="21"/>
          <w:w w:val="95"/>
          <w:sz w:val="19"/>
        </w:rPr>
        <w:t xml:space="preserve"> </w:t>
      </w:r>
      <w:r>
        <w:rPr>
          <w:w w:val="95"/>
          <w:sz w:val="19"/>
        </w:rPr>
        <w:t>up</w:t>
      </w:r>
      <w:r>
        <w:rPr>
          <w:spacing w:val="20"/>
          <w:w w:val="95"/>
          <w:sz w:val="19"/>
        </w:rPr>
        <w:t xml:space="preserve"> </w:t>
      </w:r>
      <w:r>
        <w:rPr>
          <w:w w:val="95"/>
          <w:sz w:val="19"/>
        </w:rPr>
        <w:t>to</w:t>
      </w:r>
      <w:r>
        <w:rPr>
          <w:spacing w:val="-37"/>
          <w:w w:val="95"/>
          <w:sz w:val="19"/>
        </w:rPr>
        <w:t xml:space="preserve"> </w:t>
      </w:r>
      <w:r>
        <w:rPr>
          <w:sz w:val="19"/>
        </w:rPr>
        <w:t>0,05</w:t>
      </w:r>
      <w:r>
        <w:rPr>
          <w:spacing w:val="14"/>
          <w:sz w:val="19"/>
        </w:rPr>
        <w:t xml:space="preserve"> </w:t>
      </w:r>
      <w:r>
        <w:rPr>
          <w:sz w:val="19"/>
        </w:rPr>
        <w:t>Hz.</w:t>
      </w:r>
    </w:p>
    <w:p w14:paraId="45F03B6F" w14:textId="1DD19CFC" w:rsidR="00343FF6" w:rsidRDefault="00343FF6">
      <w:pPr>
        <w:pStyle w:val="BodyText"/>
        <w:rPr>
          <w:ins w:id="28" w:author="Author"/>
          <w:sz w:val="22"/>
        </w:rPr>
      </w:pPr>
    </w:p>
    <w:p w14:paraId="2F2C684D" w14:textId="77777777" w:rsidR="00A250B6" w:rsidRPr="00A250B6" w:rsidRDefault="00A250B6" w:rsidP="00A250B6">
      <w:pPr>
        <w:pStyle w:val="ListParagraph"/>
        <w:numPr>
          <w:ilvl w:val="0"/>
          <w:numId w:val="110"/>
        </w:numPr>
        <w:tabs>
          <w:tab w:val="left" w:pos="540"/>
        </w:tabs>
        <w:spacing w:before="1" w:line="228" w:lineRule="auto"/>
        <w:ind w:right="124"/>
        <w:rPr>
          <w:ins w:id="29" w:author="Author"/>
          <w:w w:val="95"/>
          <w:sz w:val="19"/>
        </w:rPr>
      </w:pPr>
      <w:ins w:id="30" w:author="Author">
        <w:r w:rsidRPr="00A250B6">
          <w:rPr>
            <w:w w:val="95"/>
            <w:sz w:val="19"/>
          </w:rPr>
          <w:t>Small demand units with flexibility capabilities on household level, e.g. storages, heat pumps and electric vehicles, shall offer their fast demand response to the overall system. Maximum reaction times and measurement precision should be made public by the manufacturer. However, no external certification or notification to SO shall be required. A single self-declaration of the offered capabilities shall be sufficient for all European SOs. If the manufacturer cannot offer the required measurement precision (2g), measurement resolution (2f) or adequate reaction time, the manufacturer shall notify the SO, but the SO shall not exclude the relevant generation unit from the market for these reasons.</w:t>
        </w:r>
      </w:ins>
    </w:p>
    <w:p w14:paraId="077D4E43" w14:textId="55AA188E" w:rsidR="001A1FB1" w:rsidRDefault="00A250B6" w:rsidP="00635E89">
      <w:pPr>
        <w:pStyle w:val="ListParagraph"/>
        <w:tabs>
          <w:tab w:val="left" w:pos="540"/>
        </w:tabs>
        <w:spacing w:before="1" w:line="228" w:lineRule="auto"/>
        <w:ind w:left="538" w:right="124"/>
        <w:rPr>
          <w:ins w:id="31" w:author="Author"/>
          <w:sz w:val="19"/>
        </w:rPr>
        <w:pPrChange w:id="32" w:author="Author">
          <w:pPr>
            <w:pStyle w:val="ListParagraph"/>
            <w:numPr>
              <w:numId w:val="109"/>
            </w:numPr>
            <w:tabs>
              <w:tab w:val="left" w:pos="540"/>
            </w:tabs>
            <w:spacing w:before="1" w:line="228" w:lineRule="auto"/>
            <w:ind w:right="124" w:hanging="432"/>
          </w:pPr>
        </w:pPrChange>
      </w:pPr>
      <w:ins w:id="33" w:author="Author">
        <w:r w:rsidRPr="00A250B6">
          <w:rPr>
            <w:w w:val="95"/>
            <w:sz w:val="19"/>
          </w:rPr>
          <w:t>Further requirements in different member states shall be prohibited to ensure open market conditions for small, decentralised loads.</w:t>
        </w:r>
      </w:ins>
    </w:p>
    <w:p w14:paraId="0D8027D2" w14:textId="77777777" w:rsidR="001A1FB1" w:rsidRDefault="001A1FB1">
      <w:pPr>
        <w:pStyle w:val="BodyText"/>
        <w:rPr>
          <w:sz w:val="22"/>
        </w:rPr>
      </w:pPr>
    </w:p>
    <w:p w14:paraId="2C24E279" w14:textId="77777777" w:rsidR="00343FF6" w:rsidRDefault="00343FF6">
      <w:pPr>
        <w:pStyle w:val="BodyText"/>
        <w:rPr>
          <w:sz w:val="22"/>
        </w:rPr>
      </w:pPr>
    </w:p>
    <w:p w14:paraId="1E110AEF" w14:textId="77777777" w:rsidR="00343FF6" w:rsidRDefault="00343FF6">
      <w:pPr>
        <w:pStyle w:val="BodyText"/>
        <w:rPr>
          <w:sz w:val="22"/>
        </w:rPr>
      </w:pPr>
    </w:p>
    <w:p w14:paraId="0EDD3789"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30</w:t>
      </w:r>
    </w:p>
    <w:p w14:paraId="57A84BE6" w14:textId="77777777" w:rsidR="00343FF6" w:rsidRDefault="00343FF6">
      <w:pPr>
        <w:pStyle w:val="BodyText"/>
        <w:rPr>
          <w:i/>
          <w:sz w:val="22"/>
        </w:rPr>
      </w:pPr>
    </w:p>
    <w:p w14:paraId="6E749B2E" w14:textId="77777777" w:rsidR="00343FF6" w:rsidRDefault="00343FF6">
      <w:pPr>
        <w:pStyle w:val="BodyText"/>
        <w:spacing w:before="4"/>
        <w:rPr>
          <w:i/>
          <w:sz w:val="17"/>
        </w:rPr>
      </w:pPr>
    </w:p>
    <w:p w14:paraId="0A7231BE" w14:textId="77777777" w:rsidR="00343FF6" w:rsidRDefault="00635E89">
      <w:pPr>
        <w:pStyle w:val="Heading1"/>
        <w:ind w:left="617"/>
      </w:pPr>
      <w:r>
        <w:rPr>
          <w:w w:val="95"/>
        </w:rPr>
        <w:t>Specific</w:t>
      </w:r>
      <w:r>
        <w:rPr>
          <w:spacing w:val="6"/>
          <w:w w:val="95"/>
        </w:rPr>
        <w:t xml:space="preserve"> </w:t>
      </w:r>
      <w:r>
        <w:rPr>
          <w:w w:val="95"/>
        </w:rPr>
        <w:t>provisions</w:t>
      </w:r>
      <w:r>
        <w:rPr>
          <w:spacing w:val="6"/>
          <w:w w:val="95"/>
        </w:rPr>
        <w:t xml:space="preserve"> </w:t>
      </w:r>
      <w:r>
        <w:rPr>
          <w:w w:val="95"/>
        </w:rPr>
        <w:t>for</w:t>
      </w:r>
      <w:r>
        <w:rPr>
          <w:spacing w:val="6"/>
          <w:w w:val="95"/>
        </w:rPr>
        <w:t xml:space="preserve"> </w:t>
      </w:r>
      <w:r>
        <w:rPr>
          <w:w w:val="95"/>
        </w:rPr>
        <w:t>demand</w:t>
      </w:r>
      <w:r>
        <w:rPr>
          <w:spacing w:val="5"/>
          <w:w w:val="95"/>
        </w:rPr>
        <w:t xml:space="preserve"> </w:t>
      </w:r>
      <w:r>
        <w:rPr>
          <w:w w:val="95"/>
        </w:rPr>
        <w:t>units</w:t>
      </w:r>
      <w:r>
        <w:rPr>
          <w:spacing w:val="7"/>
          <w:w w:val="95"/>
        </w:rPr>
        <w:t xml:space="preserve"> </w:t>
      </w:r>
      <w:r>
        <w:rPr>
          <w:w w:val="95"/>
        </w:rPr>
        <w:t>with</w:t>
      </w:r>
      <w:r>
        <w:rPr>
          <w:spacing w:val="5"/>
          <w:w w:val="95"/>
        </w:rPr>
        <w:t xml:space="preserve"> </w:t>
      </w:r>
      <w:r>
        <w:rPr>
          <w:w w:val="95"/>
        </w:rPr>
        <w:t>demand</w:t>
      </w:r>
      <w:r>
        <w:rPr>
          <w:spacing w:val="6"/>
          <w:w w:val="95"/>
        </w:rPr>
        <w:t xml:space="preserve"> </w:t>
      </w:r>
      <w:r>
        <w:rPr>
          <w:w w:val="95"/>
        </w:rPr>
        <w:t>response</w:t>
      </w:r>
      <w:r>
        <w:rPr>
          <w:spacing w:val="5"/>
          <w:w w:val="95"/>
        </w:rPr>
        <w:t xml:space="preserve"> </w:t>
      </w:r>
      <w:r>
        <w:rPr>
          <w:w w:val="95"/>
        </w:rPr>
        <w:t>very</w:t>
      </w:r>
      <w:r>
        <w:rPr>
          <w:spacing w:val="7"/>
          <w:w w:val="95"/>
        </w:rPr>
        <w:t xml:space="preserve"> </w:t>
      </w:r>
      <w:r>
        <w:rPr>
          <w:w w:val="95"/>
        </w:rPr>
        <w:t>fast</w:t>
      </w:r>
      <w:r>
        <w:rPr>
          <w:spacing w:val="8"/>
          <w:w w:val="95"/>
        </w:rPr>
        <w:t xml:space="preserve"> </w:t>
      </w:r>
      <w:r>
        <w:rPr>
          <w:w w:val="95"/>
        </w:rPr>
        <w:t>active</w:t>
      </w:r>
      <w:r>
        <w:rPr>
          <w:spacing w:val="6"/>
          <w:w w:val="95"/>
        </w:rPr>
        <w:t xml:space="preserve"> </w:t>
      </w:r>
      <w:r>
        <w:rPr>
          <w:w w:val="95"/>
        </w:rPr>
        <w:t>power</w:t>
      </w:r>
      <w:r>
        <w:rPr>
          <w:spacing w:val="6"/>
          <w:w w:val="95"/>
        </w:rPr>
        <w:t xml:space="preserve"> </w:t>
      </w:r>
      <w:r>
        <w:rPr>
          <w:w w:val="95"/>
        </w:rPr>
        <w:t>control</w:t>
      </w:r>
    </w:p>
    <w:p w14:paraId="59EB0D94" w14:textId="77777777" w:rsidR="00343FF6" w:rsidRDefault="00343FF6">
      <w:pPr>
        <w:pStyle w:val="BodyText"/>
        <w:rPr>
          <w:rFonts w:ascii="Book Antiqua"/>
          <w:b/>
          <w:sz w:val="22"/>
        </w:rPr>
      </w:pPr>
    </w:p>
    <w:p w14:paraId="2974D284" w14:textId="443E0F49" w:rsidR="00343FF6" w:rsidRDefault="00635E89">
      <w:pPr>
        <w:pStyle w:val="ListParagraph"/>
        <w:numPr>
          <w:ilvl w:val="0"/>
          <w:numId w:val="50"/>
        </w:numPr>
        <w:tabs>
          <w:tab w:val="left" w:pos="540"/>
        </w:tabs>
        <w:spacing w:before="195" w:line="228" w:lineRule="auto"/>
        <w:ind w:right="124" w:firstLine="0"/>
        <w:rPr>
          <w:sz w:val="19"/>
        </w:rPr>
      </w:pPr>
      <w:r>
        <w:rPr>
          <w:w w:val="95"/>
          <w:sz w:val="19"/>
        </w:rPr>
        <w:t>The</w:t>
      </w:r>
      <w:r>
        <w:rPr>
          <w:spacing w:val="12"/>
          <w:w w:val="95"/>
          <w:sz w:val="19"/>
        </w:rPr>
        <w:t xml:space="preserve"> </w:t>
      </w:r>
      <w:r>
        <w:rPr>
          <w:w w:val="95"/>
          <w:sz w:val="19"/>
        </w:rPr>
        <w:t>relevant</w:t>
      </w:r>
      <w:r>
        <w:rPr>
          <w:spacing w:val="13"/>
          <w:w w:val="95"/>
          <w:sz w:val="19"/>
        </w:rPr>
        <w:t xml:space="preserve"> </w:t>
      </w:r>
      <w:r>
        <w:rPr>
          <w:w w:val="95"/>
          <w:sz w:val="19"/>
        </w:rPr>
        <w:t>TSO</w:t>
      </w:r>
      <w:r>
        <w:rPr>
          <w:spacing w:val="14"/>
          <w:w w:val="95"/>
          <w:sz w:val="19"/>
        </w:rPr>
        <w:t xml:space="preserve"> </w:t>
      </w:r>
      <w:r>
        <w:rPr>
          <w:w w:val="95"/>
          <w:sz w:val="19"/>
        </w:rPr>
        <w:t>in</w:t>
      </w:r>
      <w:r>
        <w:rPr>
          <w:spacing w:val="13"/>
          <w:w w:val="95"/>
          <w:sz w:val="19"/>
        </w:rPr>
        <w:t xml:space="preserve"> </w:t>
      </w:r>
      <w:r>
        <w:rPr>
          <w:w w:val="95"/>
          <w:sz w:val="19"/>
        </w:rPr>
        <w:t>coordination</w:t>
      </w:r>
      <w:r>
        <w:rPr>
          <w:spacing w:val="11"/>
          <w:w w:val="95"/>
          <w:sz w:val="19"/>
        </w:rPr>
        <w:t xml:space="preserve"> </w:t>
      </w:r>
      <w:r>
        <w:rPr>
          <w:w w:val="95"/>
          <w:sz w:val="19"/>
        </w:rPr>
        <w:t>with</w:t>
      </w:r>
      <w:r>
        <w:rPr>
          <w:spacing w:val="13"/>
          <w:w w:val="95"/>
          <w:sz w:val="19"/>
        </w:rPr>
        <w:t xml:space="preserve"> </w:t>
      </w:r>
      <w:r>
        <w:rPr>
          <w:w w:val="95"/>
          <w:sz w:val="19"/>
        </w:rPr>
        <w:t>the</w:t>
      </w:r>
      <w:r>
        <w:rPr>
          <w:spacing w:val="13"/>
          <w:w w:val="95"/>
          <w:sz w:val="19"/>
        </w:rPr>
        <w:t xml:space="preserve"> </w:t>
      </w:r>
      <w:r>
        <w:rPr>
          <w:w w:val="95"/>
          <w:sz w:val="19"/>
        </w:rPr>
        <w:t>relevant</w:t>
      </w:r>
      <w:r>
        <w:rPr>
          <w:spacing w:val="13"/>
          <w:w w:val="95"/>
          <w:sz w:val="19"/>
        </w:rPr>
        <w:t xml:space="preserve"> </w:t>
      </w:r>
      <w:r>
        <w:rPr>
          <w:w w:val="95"/>
          <w:sz w:val="19"/>
        </w:rPr>
        <w:t>system</w:t>
      </w:r>
      <w:r>
        <w:rPr>
          <w:spacing w:val="12"/>
          <w:w w:val="95"/>
          <w:sz w:val="19"/>
        </w:rPr>
        <w:t xml:space="preserve"> </w:t>
      </w:r>
      <w:r>
        <w:rPr>
          <w:w w:val="95"/>
          <w:sz w:val="19"/>
        </w:rPr>
        <w:t>operator</w:t>
      </w:r>
      <w:r>
        <w:rPr>
          <w:spacing w:val="14"/>
          <w:w w:val="95"/>
          <w:sz w:val="19"/>
        </w:rPr>
        <w:t xml:space="preserve"> </w:t>
      </w:r>
      <w:r>
        <w:rPr>
          <w:w w:val="95"/>
          <w:sz w:val="19"/>
        </w:rPr>
        <w:t>may</w:t>
      </w:r>
      <w:r>
        <w:rPr>
          <w:spacing w:val="13"/>
          <w:w w:val="95"/>
          <w:sz w:val="19"/>
        </w:rPr>
        <w:t xml:space="preserve"> </w:t>
      </w:r>
      <w:r>
        <w:rPr>
          <w:w w:val="95"/>
          <w:sz w:val="19"/>
        </w:rPr>
        <w:t>agree</w:t>
      </w:r>
      <w:r>
        <w:rPr>
          <w:spacing w:val="13"/>
          <w:w w:val="95"/>
          <w:sz w:val="19"/>
        </w:rPr>
        <w:t xml:space="preserve"> </w:t>
      </w:r>
      <w:r>
        <w:rPr>
          <w:w w:val="95"/>
          <w:sz w:val="19"/>
        </w:rPr>
        <w:t>with</w:t>
      </w:r>
      <w:r>
        <w:rPr>
          <w:spacing w:val="14"/>
          <w:w w:val="95"/>
          <w:sz w:val="19"/>
        </w:rPr>
        <w:t xml:space="preserve"> </w:t>
      </w:r>
      <w:r>
        <w:rPr>
          <w:w w:val="95"/>
          <w:sz w:val="19"/>
        </w:rPr>
        <w:t>a</w:t>
      </w:r>
      <w:r>
        <w:rPr>
          <w:spacing w:val="13"/>
          <w:w w:val="95"/>
          <w:sz w:val="19"/>
        </w:rPr>
        <w:t xml:space="preserve"> </w:t>
      </w:r>
      <w:r>
        <w:rPr>
          <w:w w:val="95"/>
          <w:sz w:val="19"/>
        </w:rPr>
        <w:t>demand</w:t>
      </w:r>
      <w:r>
        <w:rPr>
          <w:spacing w:val="13"/>
          <w:w w:val="95"/>
          <w:sz w:val="19"/>
        </w:rPr>
        <w:t xml:space="preserve"> </w:t>
      </w:r>
      <w:r>
        <w:rPr>
          <w:w w:val="95"/>
          <w:sz w:val="19"/>
        </w:rPr>
        <w:t>facility</w:t>
      </w:r>
      <w:r>
        <w:rPr>
          <w:spacing w:val="11"/>
          <w:w w:val="95"/>
          <w:sz w:val="19"/>
        </w:rPr>
        <w:t xml:space="preserve"> </w:t>
      </w:r>
      <w:r>
        <w:rPr>
          <w:w w:val="95"/>
          <w:sz w:val="19"/>
        </w:rPr>
        <w:t>owner</w:t>
      </w:r>
      <w:r>
        <w:rPr>
          <w:spacing w:val="13"/>
          <w:w w:val="95"/>
          <w:sz w:val="19"/>
        </w:rPr>
        <w:t xml:space="preserve"> </w:t>
      </w:r>
      <w:r>
        <w:rPr>
          <w:w w:val="95"/>
          <w:sz w:val="19"/>
        </w:rPr>
        <w:t>or</w:t>
      </w:r>
      <w:r>
        <w:rPr>
          <w:spacing w:val="-37"/>
          <w:w w:val="95"/>
          <w:sz w:val="19"/>
        </w:rPr>
        <w:t xml:space="preserve"> </w:t>
      </w:r>
      <w:r>
        <w:rPr>
          <w:w w:val="95"/>
          <w:sz w:val="19"/>
        </w:rPr>
        <w:t>a CDSO (including, but not restricted to, through a third party) on a contract for the delivery of demand response very</w:t>
      </w:r>
      <w:r>
        <w:rPr>
          <w:spacing w:val="1"/>
          <w:w w:val="95"/>
          <w:sz w:val="19"/>
        </w:rPr>
        <w:t xml:space="preserve"> </w:t>
      </w:r>
      <w:r>
        <w:rPr>
          <w:sz w:val="19"/>
        </w:rPr>
        <w:t>fast</w:t>
      </w:r>
      <w:r>
        <w:rPr>
          <w:spacing w:val="14"/>
          <w:sz w:val="19"/>
        </w:rPr>
        <w:t xml:space="preserve"> </w:t>
      </w:r>
      <w:r>
        <w:rPr>
          <w:sz w:val="19"/>
        </w:rPr>
        <w:t>active</w:t>
      </w:r>
      <w:r>
        <w:rPr>
          <w:spacing w:val="14"/>
          <w:sz w:val="19"/>
        </w:rPr>
        <w:t xml:space="preserve"> </w:t>
      </w:r>
      <w:r>
        <w:rPr>
          <w:sz w:val="19"/>
        </w:rPr>
        <w:t>power</w:t>
      </w:r>
      <w:r>
        <w:rPr>
          <w:spacing w:val="14"/>
          <w:sz w:val="19"/>
        </w:rPr>
        <w:t xml:space="preserve"> </w:t>
      </w:r>
      <w:r>
        <w:rPr>
          <w:sz w:val="19"/>
        </w:rPr>
        <w:t>control.</w:t>
      </w:r>
    </w:p>
    <w:p w14:paraId="1BDD472D" w14:textId="77777777" w:rsidR="00B12060" w:rsidRDefault="00B12060" w:rsidP="00B12060">
      <w:pPr>
        <w:pStyle w:val="ListParagraph"/>
        <w:tabs>
          <w:tab w:val="left" w:pos="540"/>
        </w:tabs>
        <w:spacing w:before="195" w:line="228" w:lineRule="auto"/>
        <w:ind w:right="124"/>
        <w:rPr>
          <w:sz w:val="19"/>
        </w:rPr>
      </w:pPr>
    </w:p>
    <w:p w14:paraId="43141171" w14:textId="77777777" w:rsidR="00343FF6" w:rsidRDefault="00635E89">
      <w:pPr>
        <w:pStyle w:val="ListParagraph"/>
        <w:numPr>
          <w:ilvl w:val="0"/>
          <w:numId w:val="50"/>
        </w:numPr>
        <w:tabs>
          <w:tab w:val="left" w:pos="538"/>
          <w:tab w:val="left" w:pos="540"/>
        </w:tabs>
        <w:spacing w:before="92"/>
        <w:ind w:left="539" w:right="0" w:hanging="433"/>
        <w:rPr>
          <w:sz w:val="19"/>
        </w:rPr>
      </w:pPr>
      <w:r>
        <w:rPr>
          <w:w w:val="90"/>
          <w:sz w:val="19"/>
        </w:rPr>
        <w:t>If</w:t>
      </w:r>
      <w:r>
        <w:rPr>
          <w:spacing w:val="22"/>
          <w:w w:val="90"/>
          <w:sz w:val="19"/>
        </w:rPr>
        <w:t xml:space="preserve"> </w:t>
      </w:r>
      <w:r>
        <w:rPr>
          <w:w w:val="90"/>
          <w:sz w:val="19"/>
        </w:rPr>
        <w:t>the</w:t>
      </w:r>
      <w:r>
        <w:rPr>
          <w:spacing w:val="19"/>
          <w:w w:val="90"/>
          <w:sz w:val="19"/>
        </w:rPr>
        <w:t xml:space="preserve"> </w:t>
      </w:r>
      <w:r>
        <w:rPr>
          <w:w w:val="90"/>
          <w:sz w:val="19"/>
        </w:rPr>
        <w:t>agreement</w:t>
      </w:r>
      <w:r>
        <w:rPr>
          <w:spacing w:val="19"/>
          <w:w w:val="90"/>
          <w:sz w:val="19"/>
        </w:rPr>
        <w:t xml:space="preserve"> </w:t>
      </w:r>
      <w:r>
        <w:rPr>
          <w:w w:val="90"/>
          <w:sz w:val="19"/>
        </w:rPr>
        <w:t>referred</w:t>
      </w:r>
      <w:r>
        <w:rPr>
          <w:spacing w:val="19"/>
          <w:w w:val="90"/>
          <w:sz w:val="19"/>
        </w:rPr>
        <w:t xml:space="preserve"> </w:t>
      </w:r>
      <w:r>
        <w:rPr>
          <w:w w:val="90"/>
          <w:sz w:val="19"/>
        </w:rPr>
        <w:t>to</w:t>
      </w:r>
      <w:r>
        <w:rPr>
          <w:spacing w:val="17"/>
          <w:w w:val="90"/>
          <w:sz w:val="19"/>
        </w:rPr>
        <w:t xml:space="preserve"> </w:t>
      </w:r>
      <w:r>
        <w:rPr>
          <w:w w:val="90"/>
          <w:sz w:val="19"/>
        </w:rPr>
        <w:t>in</w:t>
      </w:r>
      <w:r>
        <w:rPr>
          <w:spacing w:val="17"/>
          <w:w w:val="90"/>
          <w:sz w:val="19"/>
        </w:rPr>
        <w:t xml:space="preserve"> </w:t>
      </w:r>
      <w:r>
        <w:rPr>
          <w:w w:val="90"/>
          <w:sz w:val="19"/>
        </w:rPr>
        <w:t>paragraph</w:t>
      </w:r>
      <w:r>
        <w:rPr>
          <w:spacing w:val="18"/>
          <w:w w:val="90"/>
          <w:sz w:val="19"/>
        </w:rPr>
        <w:t xml:space="preserve"> </w:t>
      </w:r>
      <w:r>
        <w:rPr>
          <w:w w:val="90"/>
          <w:sz w:val="19"/>
        </w:rPr>
        <w:t>1</w:t>
      </w:r>
      <w:r>
        <w:rPr>
          <w:spacing w:val="19"/>
          <w:w w:val="90"/>
          <w:sz w:val="19"/>
        </w:rPr>
        <w:t xml:space="preserve"> </w:t>
      </w:r>
      <w:r>
        <w:rPr>
          <w:w w:val="90"/>
          <w:sz w:val="19"/>
        </w:rPr>
        <w:t>takes</w:t>
      </w:r>
      <w:r>
        <w:rPr>
          <w:spacing w:val="17"/>
          <w:w w:val="90"/>
          <w:sz w:val="19"/>
        </w:rPr>
        <w:t xml:space="preserve"> </w:t>
      </w:r>
      <w:r>
        <w:rPr>
          <w:w w:val="90"/>
          <w:sz w:val="19"/>
        </w:rPr>
        <w:t>place,</w:t>
      </w:r>
      <w:r>
        <w:rPr>
          <w:spacing w:val="17"/>
          <w:w w:val="90"/>
          <w:sz w:val="19"/>
        </w:rPr>
        <w:t xml:space="preserve"> </w:t>
      </w:r>
      <w:r>
        <w:rPr>
          <w:w w:val="90"/>
          <w:sz w:val="19"/>
        </w:rPr>
        <w:t>the</w:t>
      </w:r>
      <w:r>
        <w:rPr>
          <w:spacing w:val="20"/>
          <w:w w:val="90"/>
          <w:sz w:val="19"/>
        </w:rPr>
        <w:t xml:space="preserve"> </w:t>
      </w:r>
      <w:r>
        <w:rPr>
          <w:w w:val="90"/>
          <w:sz w:val="19"/>
        </w:rPr>
        <w:t>contract</w:t>
      </w:r>
      <w:r>
        <w:rPr>
          <w:spacing w:val="18"/>
          <w:w w:val="90"/>
          <w:sz w:val="19"/>
        </w:rPr>
        <w:t xml:space="preserve"> </w:t>
      </w:r>
      <w:r>
        <w:rPr>
          <w:w w:val="90"/>
          <w:sz w:val="19"/>
        </w:rPr>
        <w:t>referred</w:t>
      </w:r>
      <w:r>
        <w:rPr>
          <w:spacing w:val="20"/>
          <w:w w:val="90"/>
          <w:sz w:val="19"/>
        </w:rPr>
        <w:t xml:space="preserve"> </w:t>
      </w:r>
      <w:r>
        <w:rPr>
          <w:w w:val="90"/>
          <w:sz w:val="19"/>
        </w:rPr>
        <w:t>to</w:t>
      </w:r>
      <w:r>
        <w:rPr>
          <w:spacing w:val="17"/>
          <w:w w:val="90"/>
          <w:sz w:val="19"/>
        </w:rPr>
        <w:t xml:space="preserve"> </w:t>
      </w:r>
      <w:r>
        <w:rPr>
          <w:w w:val="90"/>
          <w:sz w:val="19"/>
        </w:rPr>
        <w:t>in</w:t>
      </w:r>
      <w:r>
        <w:rPr>
          <w:spacing w:val="17"/>
          <w:w w:val="90"/>
          <w:sz w:val="19"/>
        </w:rPr>
        <w:t xml:space="preserve"> </w:t>
      </w:r>
      <w:r>
        <w:rPr>
          <w:w w:val="90"/>
          <w:sz w:val="19"/>
        </w:rPr>
        <w:t>paragraph</w:t>
      </w:r>
      <w:r>
        <w:rPr>
          <w:spacing w:val="17"/>
          <w:w w:val="90"/>
          <w:sz w:val="19"/>
        </w:rPr>
        <w:t xml:space="preserve"> </w:t>
      </w:r>
      <w:r>
        <w:rPr>
          <w:w w:val="90"/>
          <w:sz w:val="19"/>
        </w:rPr>
        <w:t>1</w:t>
      </w:r>
      <w:r>
        <w:rPr>
          <w:spacing w:val="19"/>
          <w:w w:val="90"/>
          <w:sz w:val="19"/>
        </w:rPr>
        <w:t xml:space="preserve"> </w:t>
      </w:r>
      <w:r>
        <w:rPr>
          <w:w w:val="90"/>
          <w:sz w:val="19"/>
        </w:rPr>
        <w:t>shall</w:t>
      </w:r>
      <w:r>
        <w:rPr>
          <w:spacing w:val="20"/>
          <w:w w:val="90"/>
          <w:sz w:val="19"/>
        </w:rPr>
        <w:t xml:space="preserve"> </w:t>
      </w:r>
      <w:r>
        <w:rPr>
          <w:w w:val="90"/>
          <w:sz w:val="19"/>
        </w:rPr>
        <w:t>specify:</w:t>
      </w:r>
    </w:p>
    <w:p w14:paraId="73EDF717" w14:textId="77777777" w:rsidR="00343FF6" w:rsidRDefault="00343FF6">
      <w:pPr>
        <w:pStyle w:val="BodyText"/>
        <w:spacing w:before="4"/>
        <w:rPr>
          <w:sz w:val="23"/>
        </w:rPr>
      </w:pPr>
    </w:p>
    <w:p w14:paraId="0B2D1270" w14:textId="77777777" w:rsidR="00343FF6" w:rsidRDefault="00635E89">
      <w:pPr>
        <w:pStyle w:val="ListParagraph"/>
        <w:numPr>
          <w:ilvl w:val="0"/>
          <w:numId w:val="49"/>
        </w:numPr>
        <w:tabs>
          <w:tab w:val="left" w:pos="402"/>
        </w:tabs>
        <w:spacing w:line="228" w:lineRule="auto"/>
        <w:ind w:right="124"/>
        <w:rPr>
          <w:sz w:val="19"/>
        </w:rPr>
      </w:pPr>
      <w:r>
        <w:rPr>
          <w:w w:val="95"/>
          <w:sz w:val="19"/>
        </w:rPr>
        <w:t>a</w:t>
      </w:r>
      <w:r>
        <w:rPr>
          <w:spacing w:val="36"/>
          <w:w w:val="95"/>
          <w:sz w:val="19"/>
        </w:rPr>
        <w:t xml:space="preserve"> </w:t>
      </w:r>
      <w:r>
        <w:rPr>
          <w:w w:val="95"/>
          <w:sz w:val="19"/>
        </w:rPr>
        <w:t>change</w:t>
      </w:r>
      <w:r>
        <w:rPr>
          <w:spacing w:val="38"/>
          <w:w w:val="95"/>
          <w:sz w:val="19"/>
        </w:rPr>
        <w:t xml:space="preserve"> </w:t>
      </w:r>
      <w:r>
        <w:rPr>
          <w:w w:val="95"/>
          <w:sz w:val="19"/>
        </w:rPr>
        <w:t>of</w:t>
      </w:r>
      <w:r>
        <w:rPr>
          <w:spacing w:val="35"/>
          <w:w w:val="95"/>
          <w:sz w:val="19"/>
        </w:rPr>
        <w:t xml:space="preserve"> </w:t>
      </w:r>
      <w:r>
        <w:rPr>
          <w:w w:val="95"/>
          <w:sz w:val="19"/>
        </w:rPr>
        <w:t>active</w:t>
      </w:r>
      <w:r>
        <w:rPr>
          <w:spacing w:val="37"/>
          <w:w w:val="95"/>
          <w:sz w:val="19"/>
        </w:rPr>
        <w:t xml:space="preserve"> </w:t>
      </w:r>
      <w:r>
        <w:rPr>
          <w:w w:val="95"/>
          <w:sz w:val="19"/>
        </w:rPr>
        <w:t>power</w:t>
      </w:r>
      <w:r>
        <w:rPr>
          <w:spacing w:val="1"/>
          <w:w w:val="95"/>
          <w:sz w:val="19"/>
        </w:rPr>
        <w:t xml:space="preserve"> </w:t>
      </w:r>
      <w:r>
        <w:rPr>
          <w:w w:val="95"/>
          <w:sz w:val="19"/>
        </w:rPr>
        <w:t>related</w:t>
      </w:r>
      <w:r>
        <w:rPr>
          <w:spacing w:val="35"/>
          <w:w w:val="95"/>
          <w:sz w:val="19"/>
        </w:rPr>
        <w:t xml:space="preserve"> </w:t>
      </w:r>
      <w:r>
        <w:rPr>
          <w:w w:val="95"/>
          <w:sz w:val="19"/>
        </w:rPr>
        <w:t>to</w:t>
      </w:r>
      <w:r>
        <w:rPr>
          <w:spacing w:val="36"/>
          <w:w w:val="95"/>
          <w:sz w:val="19"/>
        </w:rPr>
        <w:t xml:space="preserve"> </w:t>
      </w:r>
      <w:r>
        <w:rPr>
          <w:w w:val="95"/>
          <w:sz w:val="19"/>
        </w:rPr>
        <w:t>a</w:t>
      </w:r>
      <w:r>
        <w:rPr>
          <w:spacing w:val="36"/>
          <w:w w:val="95"/>
          <w:sz w:val="19"/>
        </w:rPr>
        <w:t xml:space="preserve"> </w:t>
      </w:r>
      <w:r>
        <w:rPr>
          <w:w w:val="95"/>
          <w:sz w:val="19"/>
        </w:rPr>
        <w:t>measure</w:t>
      </w:r>
      <w:r>
        <w:rPr>
          <w:spacing w:val="38"/>
          <w:w w:val="95"/>
          <w:sz w:val="19"/>
        </w:rPr>
        <w:t xml:space="preserve"> </w:t>
      </w:r>
      <w:r>
        <w:rPr>
          <w:w w:val="95"/>
          <w:sz w:val="19"/>
        </w:rPr>
        <w:t>such</w:t>
      </w:r>
      <w:r>
        <w:rPr>
          <w:spacing w:val="36"/>
          <w:w w:val="95"/>
          <w:sz w:val="19"/>
        </w:rPr>
        <w:t xml:space="preserve"> </w:t>
      </w:r>
      <w:r>
        <w:rPr>
          <w:w w:val="95"/>
          <w:sz w:val="19"/>
        </w:rPr>
        <w:t>as</w:t>
      </w:r>
      <w:r>
        <w:rPr>
          <w:spacing w:val="37"/>
          <w:w w:val="95"/>
          <w:sz w:val="19"/>
        </w:rPr>
        <w:t xml:space="preserve"> </w:t>
      </w:r>
      <w:r>
        <w:rPr>
          <w:w w:val="95"/>
          <w:sz w:val="19"/>
        </w:rPr>
        <w:t>the</w:t>
      </w:r>
      <w:r>
        <w:rPr>
          <w:spacing w:val="37"/>
          <w:w w:val="95"/>
          <w:sz w:val="19"/>
        </w:rPr>
        <w:t xml:space="preserve"> </w:t>
      </w:r>
      <w:r>
        <w:rPr>
          <w:w w:val="95"/>
          <w:sz w:val="19"/>
        </w:rPr>
        <w:t>rate-of-change-of-frequency</w:t>
      </w:r>
      <w:r>
        <w:rPr>
          <w:spacing w:val="37"/>
          <w:w w:val="95"/>
          <w:sz w:val="19"/>
        </w:rPr>
        <w:t xml:space="preserve"> </w:t>
      </w:r>
      <w:r>
        <w:rPr>
          <w:w w:val="95"/>
          <w:sz w:val="19"/>
        </w:rPr>
        <w:t>for</w:t>
      </w:r>
      <w:r>
        <w:rPr>
          <w:spacing w:val="2"/>
          <w:w w:val="95"/>
          <w:sz w:val="19"/>
        </w:rPr>
        <w:t xml:space="preserve"> </w:t>
      </w:r>
      <w:r>
        <w:rPr>
          <w:w w:val="95"/>
          <w:sz w:val="19"/>
        </w:rPr>
        <w:t>that</w:t>
      </w:r>
      <w:r>
        <w:rPr>
          <w:spacing w:val="37"/>
          <w:w w:val="95"/>
          <w:sz w:val="19"/>
        </w:rPr>
        <w:t xml:space="preserve"> </w:t>
      </w:r>
      <w:r>
        <w:rPr>
          <w:w w:val="95"/>
          <w:sz w:val="19"/>
        </w:rPr>
        <w:t>portion</w:t>
      </w:r>
      <w:r>
        <w:rPr>
          <w:spacing w:val="37"/>
          <w:w w:val="95"/>
          <w:sz w:val="19"/>
        </w:rPr>
        <w:t xml:space="preserve"> </w:t>
      </w:r>
      <w:r>
        <w:rPr>
          <w:w w:val="95"/>
          <w:sz w:val="19"/>
        </w:rPr>
        <w:t>of</w:t>
      </w:r>
      <w:r>
        <w:rPr>
          <w:spacing w:val="39"/>
          <w:w w:val="95"/>
          <w:sz w:val="19"/>
        </w:rPr>
        <w:t xml:space="preserve"> </w:t>
      </w:r>
      <w:r>
        <w:rPr>
          <w:w w:val="95"/>
          <w:sz w:val="19"/>
        </w:rPr>
        <w:t>its</w:t>
      </w:r>
      <w:r>
        <w:rPr>
          <w:spacing w:val="-37"/>
          <w:w w:val="95"/>
          <w:sz w:val="19"/>
        </w:rPr>
        <w:t xml:space="preserve"> </w:t>
      </w:r>
      <w:r>
        <w:rPr>
          <w:sz w:val="19"/>
        </w:rPr>
        <w:t>demand;</w:t>
      </w:r>
    </w:p>
    <w:p w14:paraId="5B290783" w14:textId="77777777" w:rsidR="00343FF6" w:rsidRDefault="00343FF6">
      <w:pPr>
        <w:pStyle w:val="BodyText"/>
        <w:spacing w:before="8"/>
        <w:rPr>
          <w:sz w:val="22"/>
        </w:rPr>
      </w:pPr>
    </w:p>
    <w:p w14:paraId="5012089A" w14:textId="77777777" w:rsidR="00343FF6" w:rsidRDefault="00635E89">
      <w:pPr>
        <w:pStyle w:val="ListParagraph"/>
        <w:numPr>
          <w:ilvl w:val="0"/>
          <w:numId w:val="49"/>
        </w:numPr>
        <w:tabs>
          <w:tab w:val="left" w:pos="402"/>
        </w:tabs>
        <w:ind w:right="0"/>
        <w:rPr>
          <w:sz w:val="19"/>
        </w:rPr>
      </w:pPr>
      <w:r>
        <w:rPr>
          <w:w w:val="90"/>
          <w:sz w:val="19"/>
        </w:rPr>
        <w:t>the</w:t>
      </w:r>
      <w:r>
        <w:rPr>
          <w:spacing w:val="21"/>
          <w:w w:val="90"/>
          <w:sz w:val="19"/>
        </w:rPr>
        <w:t xml:space="preserve"> </w:t>
      </w:r>
      <w:r>
        <w:rPr>
          <w:w w:val="90"/>
          <w:sz w:val="19"/>
        </w:rPr>
        <w:t>operating</w:t>
      </w:r>
      <w:r>
        <w:rPr>
          <w:spacing w:val="21"/>
          <w:w w:val="90"/>
          <w:sz w:val="19"/>
        </w:rPr>
        <w:t xml:space="preserve"> </w:t>
      </w:r>
      <w:r>
        <w:rPr>
          <w:w w:val="90"/>
          <w:sz w:val="19"/>
        </w:rPr>
        <w:t>principle</w:t>
      </w:r>
      <w:r>
        <w:rPr>
          <w:spacing w:val="23"/>
          <w:w w:val="90"/>
          <w:sz w:val="19"/>
        </w:rPr>
        <w:t xml:space="preserve"> </w:t>
      </w:r>
      <w:r>
        <w:rPr>
          <w:w w:val="90"/>
          <w:sz w:val="19"/>
        </w:rPr>
        <w:t>of</w:t>
      </w:r>
      <w:r>
        <w:rPr>
          <w:spacing w:val="25"/>
          <w:w w:val="90"/>
          <w:sz w:val="19"/>
        </w:rPr>
        <w:t xml:space="preserve"> </w:t>
      </w:r>
      <w:r>
        <w:rPr>
          <w:w w:val="90"/>
          <w:sz w:val="19"/>
        </w:rPr>
        <w:t>this</w:t>
      </w:r>
      <w:r>
        <w:rPr>
          <w:spacing w:val="22"/>
          <w:w w:val="90"/>
          <w:sz w:val="19"/>
        </w:rPr>
        <w:t xml:space="preserve"> </w:t>
      </w:r>
      <w:r>
        <w:rPr>
          <w:w w:val="90"/>
          <w:sz w:val="19"/>
        </w:rPr>
        <w:t>control</w:t>
      </w:r>
      <w:r>
        <w:rPr>
          <w:spacing w:val="22"/>
          <w:w w:val="90"/>
          <w:sz w:val="19"/>
        </w:rPr>
        <w:t xml:space="preserve"> </w:t>
      </w:r>
      <w:r>
        <w:rPr>
          <w:w w:val="90"/>
          <w:sz w:val="19"/>
        </w:rPr>
        <w:t>system</w:t>
      </w:r>
      <w:r>
        <w:rPr>
          <w:spacing w:val="20"/>
          <w:w w:val="90"/>
          <w:sz w:val="19"/>
        </w:rPr>
        <w:t xml:space="preserve"> </w:t>
      </w:r>
      <w:r>
        <w:rPr>
          <w:w w:val="90"/>
          <w:sz w:val="19"/>
        </w:rPr>
        <w:t>and</w:t>
      </w:r>
      <w:r>
        <w:rPr>
          <w:spacing w:val="23"/>
          <w:w w:val="90"/>
          <w:sz w:val="19"/>
        </w:rPr>
        <w:t xml:space="preserve"> </w:t>
      </w:r>
      <w:r>
        <w:rPr>
          <w:w w:val="90"/>
          <w:sz w:val="19"/>
        </w:rPr>
        <w:t>the</w:t>
      </w:r>
      <w:r>
        <w:rPr>
          <w:spacing w:val="21"/>
          <w:w w:val="90"/>
          <w:sz w:val="19"/>
        </w:rPr>
        <w:t xml:space="preserve"> </w:t>
      </w:r>
      <w:r>
        <w:rPr>
          <w:w w:val="90"/>
          <w:sz w:val="19"/>
        </w:rPr>
        <w:t>associated</w:t>
      </w:r>
      <w:r>
        <w:rPr>
          <w:spacing w:val="21"/>
          <w:w w:val="90"/>
          <w:sz w:val="19"/>
        </w:rPr>
        <w:t xml:space="preserve"> </w:t>
      </w:r>
      <w:r>
        <w:rPr>
          <w:w w:val="90"/>
          <w:sz w:val="19"/>
        </w:rPr>
        <w:t>performance</w:t>
      </w:r>
      <w:r>
        <w:rPr>
          <w:spacing w:val="22"/>
          <w:w w:val="90"/>
          <w:sz w:val="19"/>
        </w:rPr>
        <w:t xml:space="preserve"> </w:t>
      </w:r>
      <w:r>
        <w:rPr>
          <w:w w:val="90"/>
          <w:sz w:val="19"/>
        </w:rPr>
        <w:t>parameters;</w:t>
      </w:r>
    </w:p>
    <w:p w14:paraId="5EE0D7E1" w14:textId="77777777" w:rsidR="00343FF6" w:rsidRDefault="00343FF6">
      <w:pPr>
        <w:pStyle w:val="BodyText"/>
        <w:spacing w:before="7"/>
        <w:rPr>
          <w:sz w:val="22"/>
        </w:rPr>
      </w:pPr>
    </w:p>
    <w:p w14:paraId="72C6CE11" w14:textId="77777777" w:rsidR="00343FF6" w:rsidRDefault="00635E89">
      <w:pPr>
        <w:pStyle w:val="ListParagraph"/>
        <w:numPr>
          <w:ilvl w:val="0"/>
          <w:numId w:val="49"/>
        </w:numPr>
        <w:tabs>
          <w:tab w:val="left" w:pos="402"/>
        </w:tabs>
        <w:ind w:right="0"/>
        <w:rPr>
          <w:sz w:val="19"/>
        </w:rPr>
      </w:pPr>
      <w:r>
        <w:rPr>
          <w:w w:val="95"/>
          <w:sz w:val="19"/>
        </w:rPr>
        <w:t>the response</w:t>
      </w:r>
      <w:r>
        <w:rPr>
          <w:spacing w:val="1"/>
          <w:w w:val="95"/>
          <w:sz w:val="19"/>
        </w:rPr>
        <w:t xml:space="preserve"> </w:t>
      </w:r>
      <w:r>
        <w:rPr>
          <w:w w:val="95"/>
          <w:sz w:val="19"/>
        </w:rPr>
        <w:t>time</w:t>
      </w:r>
      <w:r>
        <w:rPr>
          <w:spacing w:val="1"/>
          <w:w w:val="95"/>
          <w:sz w:val="19"/>
        </w:rPr>
        <w:t xml:space="preserve"> </w:t>
      </w:r>
      <w:r>
        <w:rPr>
          <w:w w:val="95"/>
          <w:sz w:val="19"/>
        </w:rPr>
        <w:t>for</w:t>
      </w:r>
      <w:r>
        <w:rPr>
          <w:spacing w:val="4"/>
          <w:w w:val="95"/>
          <w:sz w:val="19"/>
        </w:rPr>
        <w:t xml:space="preserve"> </w:t>
      </w:r>
      <w:r>
        <w:rPr>
          <w:w w:val="95"/>
          <w:sz w:val="19"/>
        </w:rPr>
        <w:t>very</w:t>
      </w:r>
      <w:r>
        <w:rPr>
          <w:spacing w:val="1"/>
          <w:w w:val="95"/>
          <w:sz w:val="19"/>
        </w:rPr>
        <w:t xml:space="preserve"> </w:t>
      </w:r>
      <w:r>
        <w:rPr>
          <w:w w:val="95"/>
          <w:sz w:val="19"/>
        </w:rPr>
        <w:t>fast</w:t>
      </w:r>
      <w:r>
        <w:rPr>
          <w:spacing w:val="1"/>
          <w:w w:val="95"/>
          <w:sz w:val="19"/>
        </w:rPr>
        <w:t xml:space="preserve"> </w:t>
      </w:r>
      <w:r>
        <w:rPr>
          <w:w w:val="95"/>
          <w:sz w:val="19"/>
        </w:rPr>
        <w:t>active</w:t>
      </w:r>
      <w:r>
        <w:rPr>
          <w:spacing w:val="1"/>
          <w:w w:val="95"/>
          <w:sz w:val="19"/>
        </w:rPr>
        <w:t xml:space="preserve"> </w:t>
      </w:r>
      <w:r>
        <w:rPr>
          <w:w w:val="95"/>
          <w:sz w:val="19"/>
        </w:rPr>
        <w:t>power</w:t>
      </w:r>
      <w:r>
        <w:rPr>
          <w:spacing w:val="1"/>
          <w:w w:val="95"/>
          <w:sz w:val="19"/>
        </w:rPr>
        <w:t xml:space="preserve"> </w:t>
      </w:r>
      <w:r>
        <w:rPr>
          <w:w w:val="95"/>
          <w:sz w:val="19"/>
        </w:rPr>
        <w:t>control, which shall</w:t>
      </w:r>
      <w:r>
        <w:rPr>
          <w:spacing w:val="1"/>
          <w:w w:val="95"/>
          <w:sz w:val="19"/>
        </w:rPr>
        <w:t xml:space="preserve"> </w:t>
      </w:r>
      <w:r>
        <w:rPr>
          <w:w w:val="95"/>
          <w:sz w:val="19"/>
        </w:rPr>
        <w:t>not</w:t>
      </w:r>
      <w:r>
        <w:rPr>
          <w:spacing w:val="1"/>
          <w:w w:val="95"/>
          <w:sz w:val="19"/>
        </w:rPr>
        <w:t xml:space="preserve"> </w:t>
      </w:r>
      <w:r>
        <w:rPr>
          <w:w w:val="95"/>
          <w:sz w:val="19"/>
        </w:rPr>
        <w:t>be longer</w:t>
      </w:r>
      <w:r>
        <w:rPr>
          <w:spacing w:val="4"/>
          <w:w w:val="95"/>
          <w:sz w:val="19"/>
        </w:rPr>
        <w:t xml:space="preserve"> </w:t>
      </w:r>
      <w:r>
        <w:rPr>
          <w:w w:val="95"/>
          <w:sz w:val="19"/>
        </w:rPr>
        <w:t>than</w:t>
      </w:r>
      <w:r>
        <w:rPr>
          <w:spacing w:val="1"/>
          <w:w w:val="95"/>
          <w:sz w:val="19"/>
        </w:rPr>
        <w:t xml:space="preserve"> </w:t>
      </w:r>
      <w:r>
        <w:rPr>
          <w:w w:val="95"/>
          <w:sz w:val="19"/>
        </w:rPr>
        <w:t>2</w:t>
      </w:r>
      <w:r>
        <w:rPr>
          <w:spacing w:val="1"/>
          <w:w w:val="95"/>
          <w:sz w:val="19"/>
        </w:rPr>
        <w:t xml:space="preserve"> </w:t>
      </w:r>
      <w:r>
        <w:rPr>
          <w:w w:val="95"/>
          <w:sz w:val="19"/>
        </w:rPr>
        <w:t>seconds.</w:t>
      </w:r>
    </w:p>
    <w:p w14:paraId="4FDC61A1" w14:textId="77777777" w:rsidR="00343FF6" w:rsidRDefault="00343FF6">
      <w:pPr>
        <w:pStyle w:val="BodyText"/>
        <w:rPr>
          <w:sz w:val="22"/>
        </w:rPr>
      </w:pPr>
    </w:p>
    <w:p w14:paraId="549A3647" w14:textId="77777777" w:rsidR="00343FF6" w:rsidRDefault="00343FF6">
      <w:pPr>
        <w:pStyle w:val="BodyText"/>
        <w:spacing w:before="3"/>
        <w:rPr>
          <w:sz w:val="24"/>
        </w:rPr>
      </w:pPr>
    </w:p>
    <w:p w14:paraId="3B212500" w14:textId="77777777" w:rsidR="00343FF6" w:rsidRDefault="00635E89">
      <w:pPr>
        <w:ind w:left="618" w:right="635"/>
        <w:jc w:val="center"/>
        <w:rPr>
          <w:i/>
          <w:sz w:val="17"/>
        </w:rPr>
      </w:pPr>
      <w:r>
        <w:rPr>
          <w:i/>
          <w:sz w:val="17"/>
        </w:rPr>
        <w:t>CHAPTER</w:t>
      </w:r>
      <w:r>
        <w:rPr>
          <w:i/>
          <w:spacing w:val="8"/>
          <w:sz w:val="17"/>
        </w:rPr>
        <w:t xml:space="preserve"> </w:t>
      </w:r>
      <w:r>
        <w:rPr>
          <w:i/>
          <w:sz w:val="17"/>
        </w:rPr>
        <w:t>2</w:t>
      </w:r>
    </w:p>
    <w:p w14:paraId="0195375D" w14:textId="77777777" w:rsidR="00343FF6" w:rsidRDefault="00343FF6">
      <w:pPr>
        <w:pStyle w:val="BodyText"/>
        <w:spacing w:before="5"/>
        <w:rPr>
          <w:i/>
          <w:sz w:val="22"/>
        </w:rPr>
      </w:pPr>
    </w:p>
    <w:p w14:paraId="54798D67" w14:textId="77777777" w:rsidR="00343FF6" w:rsidRDefault="00635E89">
      <w:pPr>
        <w:pStyle w:val="Heading2"/>
        <w:spacing w:before="1"/>
      </w:pPr>
      <w:r>
        <w:rPr>
          <w:w w:val="90"/>
        </w:rPr>
        <w:t>Operational</w:t>
      </w:r>
      <w:r>
        <w:rPr>
          <w:spacing w:val="10"/>
          <w:w w:val="90"/>
        </w:rPr>
        <w:t xml:space="preserve"> </w:t>
      </w:r>
      <w:r>
        <w:rPr>
          <w:w w:val="90"/>
        </w:rPr>
        <w:t>notification</w:t>
      </w:r>
      <w:r>
        <w:rPr>
          <w:spacing w:val="10"/>
          <w:w w:val="90"/>
        </w:rPr>
        <w:t xml:space="preserve"> </w:t>
      </w:r>
      <w:r>
        <w:rPr>
          <w:w w:val="90"/>
        </w:rPr>
        <w:t>procedure</w:t>
      </w:r>
    </w:p>
    <w:p w14:paraId="56327F1C" w14:textId="77777777" w:rsidR="00343FF6" w:rsidRDefault="00343FF6">
      <w:pPr>
        <w:pStyle w:val="BodyText"/>
        <w:rPr>
          <w:b/>
          <w:i/>
          <w:sz w:val="22"/>
        </w:rPr>
      </w:pPr>
    </w:p>
    <w:p w14:paraId="6A43408B" w14:textId="77777777" w:rsidR="00343FF6" w:rsidRDefault="00635E89">
      <w:pPr>
        <w:spacing w:before="145"/>
        <w:ind w:left="618" w:right="635"/>
        <w:jc w:val="center"/>
        <w:rPr>
          <w:i/>
          <w:sz w:val="19"/>
        </w:rPr>
      </w:pPr>
      <w:r>
        <w:rPr>
          <w:i/>
          <w:w w:val="95"/>
          <w:sz w:val="19"/>
        </w:rPr>
        <w:t>Article</w:t>
      </w:r>
      <w:r>
        <w:rPr>
          <w:i/>
          <w:spacing w:val="5"/>
          <w:w w:val="95"/>
          <w:sz w:val="19"/>
        </w:rPr>
        <w:t xml:space="preserve"> </w:t>
      </w:r>
      <w:r>
        <w:rPr>
          <w:i/>
          <w:w w:val="95"/>
          <w:sz w:val="19"/>
        </w:rPr>
        <w:t>31</w:t>
      </w:r>
    </w:p>
    <w:p w14:paraId="310FF980" w14:textId="77777777" w:rsidR="00343FF6" w:rsidRDefault="00343FF6">
      <w:pPr>
        <w:pStyle w:val="BodyText"/>
        <w:rPr>
          <w:i/>
          <w:sz w:val="22"/>
        </w:rPr>
      </w:pPr>
    </w:p>
    <w:p w14:paraId="4CE377A5" w14:textId="77777777" w:rsidR="00343FF6" w:rsidRDefault="00635E89">
      <w:pPr>
        <w:pStyle w:val="Heading1"/>
        <w:spacing w:before="147"/>
        <w:ind w:right="634"/>
      </w:pPr>
      <w:r>
        <w:rPr>
          <w:w w:val="95"/>
        </w:rPr>
        <w:t>General</w:t>
      </w:r>
      <w:r>
        <w:rPr>
          <w:spacing w:val="-8"/>
          <w:w w:val="95"/>
        </w:rPr>
        <w:t xml:space="preserve"> </w:t>
      </w:r>
      <w:r>
        <w:rPr>
          <w:w w:val="95"/>
        </w:rPr>
        <w:t>provisions</w:t>
      </w:r>
    </w:p>
    <w:p w14:paraId="4D71CE1B" w14:textId="77777777" w:rsidR="00343FF6" w:rsidRDefault="00343FF6">
      <w:pPr>
        <w:pStyle w:val="BodyText"/>
        <w:rPr>
          <w:rFonts w:ascii="Book Antiqua"/>
          <w:b/>
          <w:sz w:val="22"/>
        </w:rPr>
      </w:pPr>
    </w:p>
    <w:p w14:paraId="21FCC17F" w14:textId="77777777" w:rsidR="00343FF6" w:rsidRDefault="00635E89">
      <w:pPr>
        <w:pStyle w:val="ListParagraph"/>
        <w:numPr>
          <w:ilvl w:val="0"/>
          <w:numId w:val="48"/>
        </w:numPr>
        <w:tabs>
          <w:tab w:val="left" w:pos="540"/>
        </w:tabs>
        <w:spacing w:before="138" w:line="228" w:lineRule="auto"/>
        <w:ind w:right="123" w:firstLine="0"/>
        <w:rPr>
          <w:sz w:val="19"/>
        </w:rPr>
      </w:pPr>
      <w:r>
        <w:rPr>
          <w:spacing w:val="-1"/>
          <w:w w:val="95"/>
          <w:sz w:val="19"/>
        </w:rPr>
        <w:t xml:space="preserve">The operational </w:t>
      </w:r>
      <w:r>
        <w:rPr>
          <w:w w:val="95"/>
          <w:sz w:val="19"/>
        </w:rPr>
        <w:t>notification</w:t>
      </w:r>
      <w:r>
        <w:rPr>
          <w:w w:val="95"/>
          <w:sz w:val="19"/>
        </w:rPr>
        <w:t xml:space="preserve"> procedure for demand units used by a demand facility or a closed distribution system</w:t>
      </w:r>
      <w:r>
        <w:rPr>
          <w:spacing w:val="1"/>
          <w:w w:val="95"/>
          <w:sz w:val="19"/>
        </w:rPr>
        <w:t xml:space="preserve"> </w:t>
      </w:r>
      <w:r>
        <w:rPr>
          <w:sz w:val="19"/>
        </w:rPr>
        <w:t>to</w:t>
      </w:r>
      <w:r>
        <w:rPr>
          <w:spacing w:val="3"/>
          <w:sz w:val="19"/>
        </w:rPr>
        <w:t xml:space="preserve"> </w:t>
      </w:r>
      <w:r>
        <w:rPr>
          <w:sz w:val="19"/>
        </w:rPr>
        <w:t>provide</w:t>
      </w:r>
      <w:r>
        <w:rPr>
          <w:spacing w:val="6"/>
          <w:sz w:val="19"/>
        </w:rPr>
        <w:t xml:space="preserve"> </w:t>
      </w:r>
      <w:r>
        <w:rPr>
          <w:sz w:val="19"/>
        </w:rPr>
        <w:t>demand</w:t>
      </w:r>
      <w:r>
        <w:rPr>
          <w:spacing w:val="5"/>
          <w:sz w:val="19"/>
        </w:rPr>
        <w:t xml:space="preserve"> </w:t>
      </w:r>
      <w:r>
        <w:rPr>
          <w:sz w:val="19"/>
        </w:rPr>
        <w:t>response</w:t>
      </w:r>
      <w:r>
        <w:rPr>
          <w:spacing w:val="6"/>
          <w:sz w:val="19"/>
        </w:rPr>
        <w:t xml:space="preserve"> </w:t>
      </w:r>
      <w:r>
        <w:rPr>
          <w:sz w:val="19"/>
        </w:rPr>
        <w:t>to</w:t>
      </w:r>
      <w:r>
        <w:rPr>
          <w:spacing w:val="3"/>
          <w:sz w:val="19"/>
        </w:rPr>
        <w:t xml:space="preserve"> </w:t>
      </w:r>
      <w:r>
        <w:rPr>
          <w:sz w:val="19"/>
        </w:rPr>
        <w:t>system</w:t>
      </w:r>
      <w:r>
        <w:rPr>
          <w:spacing w:val="4"/>
          <w:sz w:val="19"/>
        </w:rPr>
        <w:t xml:space="preserve"> </w:t>
      </w:r>
      <w:r>
        <w:rPr>
          <w:sz w:val="19"/>
        </w:rPr>
        <w:t>operators</w:t>
      </w:r>
      <w:r>
        <w:rPr>
          <w:spacing w:val="4"/>
          <w:sz w:val="19"/>
        </w:rPr>
        <w:t xml:space="preserve"> </w:t>
      </w:r>
      <w:r>
        <w:rPr>
          <w:sz w:val="19"/>
        </w:rPr>
        <w:t>shall</w:t>
      </w:r>
      <w:r>
        <w:rPr>
          <w:spacing w:val="5"/>
          <w:sz w:val="19"/>
        </w:rPr>
        <w:t xml:space="preserve"> </w:t>
      </w:r>
      <w:r>
        <w:rPr>
          <w:sz w:val="19"/>
        </w:rPr>
        <w:t>be</w:t>
      </w:r>
      <w:r>
        <w:rPr>
          <w:spacing w:val="6"/>
          <w:sz w:val="19"/>
        </w:rPr>
        <w:t xml:space="preserve"> </w:t>
      </w:r>
      <w:r>
        <w:rPr>
          <w:sz w:val="19"/>
        </w:rPr>
        <w:t>distinguished</w:t>
      </w:r>
      <w:r>
        <w:rPr>
          <w:spacing w:val="5"/>
          <w:sz w:val="19"/>
        </w:rPr>
        <w:t xml:space="preserve"> </w:t>
      </w:r>
      <w:r>
        <w:rPr>
          <w:sz w:val="19"/>
        </w:rPr>
        <w:t>between:</w:t>
      </w:r>
    </w:p>
    <w:p w14:paraId="7897D6E3" w14:textId="77777777" w:rsidR="00343FF6" w:rsidRDefault="00343FF6">
      <w:pPr>
        <w:pStyle w:val="BodyText"/>
        <w:spacing w:before="6"/>
        <w:rPr>
          <w:sz w:val="23"/>
        </w:rPr>
      </w:pPr>
    </w:p>
    <w:p w14:paraId="741BB3AE" w14:textId="77777777" w:rsidR="00343FF6" w:rsidRDefault="00635E89">
      <w:pPr>
        <w:pStyle w:val="ListParagraph"/>
        <w:numPr>
          <w:ilvl w:val="0"/>
          <w:numId w:val="47"/>
        </w:numPr>
        <w:tabs>
          <w:tab w:val="left" w:pos="402"/>
        </w:tabs>
        <w:spacing w:line="228" w:lineRule="auto"/>
        <w:rPr>
          <w:sz w:val="19"/>
        </w:rPr>
      </w:pPr>
      <w:r>
        <w:rPr>
          <w:w w:val="95"/>
          <w:sz w:val="19"/>
        </w:rPr>
        <w:t>demand</w:t>
      </w:r>
      <w:r>
        <w:rPr>
          <w:spacing w:val="26"/>
          <w:w w:val="95"/>
          <w:sz w:val="19"/>
        </w:rPr>
        <w:t xml:space="preserve"> </w:t>
      </w:r>
      <w:r>
        <w:rPr>
          <w:w w:val="95"/>
          <w:sz w:val="19"/>
        </w:rPr>
        <w:t>units</w:t>
      </w:r>
      <w:r>
        <w:rPr>
          <w:spacing w:val="27"/>
          <w:w w:val="95"/>
          <w:sz w:val="19"/>
        </w:rPr>
        <w:t xml:space="preserve"> </w:t>
      </w:r>
      <w:r>
        <w:rPr>
          <w:w w:val="95"/>
          <w:sz w:val="19"/>
        </w:rPr>
        <w:t>within</w:t>
      </w:r>
      <w:r>
        <w:rPr>
          <w:spacing w:val="27"/>
          <w:w w:val="95"/>
          <w:sz w:val="19"/>
        </w:rPr>
        <w:t xml:space="preserve"> </w:t>
      </w:r>
      <w:r>
        <w:rPr>
          <w:w w:val="95"/>
          <w:sz w:val="19"/>
        </w:rPr>
        <w:t>a</w:t>
      </w:r>
      <w:r>
        <w:rPr>
          <w:spacing w:val="27"/>
          <w:w w:val="95"/>
          <w:sz w:val="19"/>
        </w:rPr>
        <w:t xml:space="preserve"> </w:t>
      </w:r>
      <w:r>
        <w:rPr>
          <w:w w:val="95"/>
          <w:sz w:val="19"/>
        </w:rPr>
        <w:t>demand</w:t>
      </w:r>
      <w:r>
        <w:rPr>
          <w:spacing w:val="26"/>
          <w:w w:val="95"/>
          <w:sz w:val="19"/>
        </w:rPr>
        <w:t xml:space="preserve"> </w:t>
      </w:r>
      <w:r>
        <w:rPr>
          <w:w w:val="95"/>
          <w:sz w:val="19"/>
        </w:rPr>
        <w:t>facility</w:t>
      </w:r>
      <w:r>
        <w:rPr>
          <w:spacing w:val="24"/>
          <w:w w:val="95"/>
          <w:sz w:val="19"/>
        </w:rPr>
        <w:t xml:space="preserve"> </w:t>
      </w:r>
      <w:r>
        <w:rPr>
          <w:w w:val="95"/>
          <w:sz w:val="19"/>
        </w:rPr>
        <w:t>or</w:t>
      </w:r>
      <w:r>
        <w:rPr>
          <w:spacing w:val="26"/>
          <w:w w:val="95"/>
          <w:sz w:val="19"/>
        </w:rPr>
        <w:t xml:space="preserve"> </w:t>
      </w:r>
      <w:r>
        <w:rPr>
          <w:w w:val="95"/>
          <w:sz w:val="19"/>
        </w:rPr>
        <w:t>a</w:t>
      </w:r>
      <w:r>
        <w:rPr>
          <w:spacing w:val="27"/>
          <w:w w:val="95"/>
          <w:sz w:val="19"/>
        </w:rPr>
        <w:t xml:space="preserve"> </w:t>
      </w:r>
      <w:r>
        <w:rPr>
          <w:w w:val="95"/>
          <w:sz w:val="19"/>
        </w:rPr>
        <w:t>closed</w:t>
      </w:r>
      <w:r>
        <w:rPr>
          <w:spacing w:val="26"/>
          <w:w w:val="95"/>
          <w:sz w:val="19"/>
        </w:rPr>
        <w:t xml:space="preserve"> </w:t>
      </w:r>
      <w:r>
        <w:rPr>
          <w:w w:val="95"/>
          <w:sz w:val="19"/>
        </w:rPr>
        <w:t>distribution</w:t>
      </w:r>
      <w:r>
        <w:rPr>
          <w:spacing w:val="28"/>
          <w:w w:val="95"/>
          <w:sz w:val="19"/>
        </w:rPr>
        <w:t xml:space="preserve"> </w:t>
      </w:r>
      <w:r>
        <w:rPr>
          <w:w w:val="95"/>
          <w:sz w:val="19"/>
        </w:rPr>
        <w:t>system</w:t>
      </w:r>
      <w:r>
        <w:rPr>
          <w:spacing w:val="25"/>
          <w:w w:val="95"/>
          <w:sz w:val="19"/>
        </w:rPr>
        <w:t xml:space="preserve"> </w:t>
      </w:r>
      <w:r>
        <w:rPr>
          <w:w w:val="95"/>
          <w:sz w:val="19"/>
        </w:rPr>
        <w:t>connected</w:t>
      </w:r>
      <w:r>
        <w:rPr>
          <w:spacing w:val="25"/>
          <w:w w:val="95"/>
          <w:sz w:val="19"/>
        </w:rPr>
        <w:t xml:space="preserve"> </w:t>
      </w:r>
      <w:r>
        <w:rPr>
          <w:w w:val="95"/>
          <w:sz w:val="19"/>
        </w:rPr>
        <w:t>at</w:t>
      </w:r>
      <w:r>
        <w:rPr>
          <w:spacing w:val="25"/>
          <w:w w:val="95"/>
          <w:sz w:val="19"/>
        </w:rPr>
        <w:t xml:space="preserve"> </w:t>
      </w:r>
      <w:r>
        <w:rPr>
          <w:w w:val="95"/>
          <w:sz w:val="19"/>
        </w:rPr>
        <w:t>a</w:t>
      </w:r>
      <w:r>
        <w:rPr>
          <w:spacing w:val="26"/>
          <w:w w:val="95"/>
          <w:sz w:val="19"/>
        </w:rPr>
        <w:t xml:space="preserve"> </w:t>
      </w:r>
      <w:r>
        <w:rPr>
          <w:w w:val="95"/>
          <w:sz w:val="19"/>
        </w:rPr>
        <w:t>voltage</w:t>
      </w:r>
      <w:r>
        <w:rPr>
          <w:spacing w:val="25"/>
          <w:w w:val="95"/>
          <w:sz w:val="19"/>
        </w:rPr>
        <w:t xml:space="preserve"> </w:t>
      </w:r>
      <w:r>
        <w:rPr>
          <w:w w:val="95"/>
          <w:sz w:val="19"/>
        </w:rPr>
        <w:t>level</w:t>
      </w:r>
      <w:r>
        <w:rPr>
          <w:spacing w:val="27"/>
          <w:w w:val="95"/>
          <w:sz w:val="19"/>
        </w:rPr>
        <w:t xml:space="preserve"> </w:t>
      </w:r>
      <w:r>
        <w:rPr>
          <w:w w:val="95"/>
          <w:sz w:val="19"/>
        </w:rPr>
        <w:t>of</w:t>
      </w:r>
      <w:r>
        <w:rPr>
          <w:spacing w:val="23"/>
          <w:w w:val="95"/>
          <w:sz w:val="19"/>
        </w:rPr>
        <w:t xml:space="preserve"> </w:t>
      </w:r>
      <w:r>
        <w:rPr>
          <w:w w:val="95"/>
          <w:sz w:val="19"/>
        </w:rPr>
        <w:t>or</w:t>
      </w:r>
      <w:r>
        <w:rPr>
          <w:spacing w:val="26"/>
          <w:w w:val="95"/>
          <w:sz w:val="19"/>
        </w:rPr>
        <w:t xml:space="preserve"> </w:t>
      </w:r>
      <w:r>
        <w:rPr>
          <w:w w:val="95"/>
          <w:sz w:val="19"/>
        </w:rPr>
        <w:t>below</w:t>
      </w:r>
      <w:r>
        <w:rPr>
          <w:spacing w:val="-37"/>
          <w:w w:val="95"/>
          <w:sz w:val="19"/>
        </w:rPr>
        <w:t xml:space="preserve"> </w:t>
      </w:r>
      <w:r>
        <w:rPr>
          <w:sz w:val="19"/>
        </w:rPr>
        <w:t>1</w:t>
      </w:r>
      <w:r>
        <w:rPr>
          <w:spacing w:val="21"/>
          <w:sz w:val="19"/>
        </w:rPr>
        <w:t xml:space="preserve"> </w:t>
      </w:r>
      <w:r>
        <w:rPr>
          <w:sz w:val="19"/>
        </w:rPr>
        <w:t>000</w:t>
      </w:r>
      <w:r>
        <w:rPr>
          <w:spacing w:val="15"/>
          <w:sz w:val="19"/>
        </w:rPr>
        <w:t xml:space="preserve"> </w:t>
      </w:r>
      <w:r>
        <w:rPr>
          <w:sz w:val="19"/>
        </w:rPr>
        <w:t>V;</w:t>
      </w:r>
    </w:p>
    <w:p w14:paraId="65C905BB" w14:textId="77777777" w:rsidR="00343FF6" w:rsidRDefault="00343FF6">
      <w:pPr>
        <w:pStyle w:val="BodyText"/>
        <w:spacing w:before="8"/>
        <w:rPr>
          <w:sz w:val="22"/>
        </w:rPr>
      </w:pPr>
    </w:p>
    <w:p w14:paraId="6BEDC9F2" w14:textId="77777777" w:rsidR="00343FF6" w:rsidRDefault="00635E89">
      <w:pPr>
        <w:pStyle w:val="ListParagraph"/>
        <w:numPr>
          <w:ilvl w:val="0"/>
          <w:numId w:val="47"/>
        </w:numPr>
        <w:tabs>
          <w:tab w:val="left" w:pos="402"/>
        </w:tabs>
        <w:spacing w:before="1"/>
        <w:ind w:right="0"/>
        <w:rPr>
          <w:sz w:val="19"/>
        </w:rPr>
      </w:pPr>
      <w:r>
        <w:rPr>
          <w:w w:val="95"/>
          <w:sz w:val="19"/>
        </w:rPr>
        <w:t>demand</w:t>
      </w:r>
      <w:r>
        <w:rPr>
          <w:spacing w:val="-1"/>
          <w:w w:val="95"/>
          <w:sz w:val="19"/>
        </w:rPr>
        <w:t xml:space="preserve"> </w:t>
      </w:r>
      <w:r>
        <w:rPr>
          <w:w w:val="95"/>
          <w:sz w:val="19"/>
        </w:rPr>
        <w:t>units within</w:t>
      </w:r>
      <w:r>
        <w:rPr>
          <w:spacing w:val="1"/>
          <w:w w:val="95"/>
          <w:sz w:val="19"/>
        </w:rPr>
        <w:t xml:space="preserve"> </w:t>
      </w:r>
      <w:r>
        <w:rPr>
          <w:w w:val="95"/>
          <w:sz w:val="19"/>
        </w:rPr>
        <w:t>a</w:t>
      </w:r>
      <w:r>
        <w:rPr>
          <w:spacing w:val="1"/>
          <w:w w:val="95"/>
          <w:sz w:val="19"/>
        </w:rPr>
        <w:t xml:space="preserve"> </w:t>
      </w:r>
      <w:r>
        <w:rPr>
          <w:w w:val="95"/>
          <w:sz w:val="19"/>
        </w:rPr>
        <w:t>demand</w:t>
      </w:r>
      <w:r>
        <w:rPr>
          <w:spacing w:val="-1"/>
          <w:w w:val="95"/>
          <w:sz w:val="19"/>
        </w:rPr>
        <w:t xml:space="preserve"> </w:t>
      </w:r>
      <w:r>
        <w:rPr>
          <w:w w:val="95"/>
          <w:sz w:val="19"/>
        </w:rPr>
        <w:t>facility</w:t>
      </w:r>
      <w:r>
        <w:rPr>
          <w:spacing w:val="-2"/>
          <w:w w:val="95"/>
          <w:sz w:val="19"/>
        </w:rPr>
        <w:t xml:space="preserve"> </w:t>
      </w:r>
      <w:r>
        <w:rPr>
          <w:w w:val="95"/>
          <w:sz w:val="19"/>
        </w:rPr>
        <w:t>or a</w:t>
      </w:r>
      <w:r>
        <w:rPr>
          <w:spacing w:val="1"/>
          <w:w w:val="95"/>
          <w:sz w:val="19"/>
        </w:rPr>
        <w:t xml:space="preserve"> </w:t>
      </w:r>
      <w:r>
        <w:rPr>
          <w:w w:val="95"/>
          <w:sz w:val="19"/>
        </w:rPr>
        <w:t>closed distribution system</w:t>
      </w:r>
      <w:r>
        <w:rPr>
          <w:spacing w:val="-1"/>
          <w:w w:val="95"/>
          <w:sz w:val="19"/>
        </w:rPr>
        <w:t xml:space="preserve"> </w:t>
      </w:r>
      <w:r>
        <w:rPr>
          <w:w w:val="95"/>
          <w:sz w:val="19"/>
        </w:rPr>
        <w:t>connected at a</w:t>
      </w:r>
      <w:r>
        <w:rPr>
          <w:spacing w:val="-1"/>
          <w:w w:val="95"/>
          <w:sz w:val="19"/>
        </w:rPr>
        <w:t xml:space="preserve"> </w:t>
      </w:r>
      <w:r>
        <w:rPr>
          <w:w w:val="95"/>
          <w:sz w:val="19"/>
        </w:rPr>
        <w:t>voltage level above 1</w:t>
      </w:r>
      <w:r>
        <w:rPr>
          <w:spacing w:val="5"/>
          <w:w w:val="95"/>
          <w:sz w:val="19"/>
        </w:rPr>
        <w:t xml:space="preserve"> </w:t>
      </w:r>
      <w:r>
        <w:rPr>
          <w:w w:val="95"/>
          <w:sz w:val="19"/>
        </w:rPr>
        <w:t>000 V.</w:t>
      </w:r>
    </w:p>
    <w:p w14:paraId="1C694227" w14:textId="77777777" w:rsidR="00343FF6" w:rsidRDefault="00343FF6">
      <w:pPr>
        <w:pStyle w:val="BodyText"/>
        <w:spacing w:before="4"/>
        <w:rPr>
          <w:sz w:val="23"/>
        </w:rPr>
      </w:pPr>
    </w:p>
    <w:p w14:paraId="0D1B81C0" w14:textId="77777777" w:rsidR="00343FF6" w:rsidRDefault="00635E89">
      <w:pPr>
        <w:pStyle w:val="ListParagraph"/>
        <w:numPr>
          <w:ilvl w:val="0"/>
          <w:numId w:val="48"/>
        </w:numPr>
        <w:tabs>
          <w:tab w:val="left" w:pos="540"/>
        </w:tabs>
        <w:spacing w:line="228" w:lineRule="auto"/>
        <w:ind w:right="122" w:firstLine="0"/>
        <w:rPr>
          <w:sz w:val="19"/>
        </w:rPr>
      </w:pPr>
      <w:r>
        <w:rPr>
          <w:w w:val="95"/>
          <w:sz w:val="19"/>
        </w:rPr>
        <w:t>Each demand facility owner or CDSO, providing demand response to a relevant system operator or a relevant</w:t>
      </w:r>
      <w:r>
        <w:rPr>
          <w:w w:val="95"/>
          <w:sz w:val="19"/>
        </w:rPr>
        <w:t xml:space="preserve"> TSO,</w:t>
      </w:r>
      <w:r>
        <w:rPr>
          <w:spacing w:val="-37"/>
          <w:w w:val="95"/>
          <w:sz w:val="19"/>
        </w:rPr>
        <w:t xml:space="preserve"> </w:t>
      </w:r>
      <w:r>
        <w:rPr>
          <w:w w:val="95"/>
          <w:sz w:val="19"/>
        </w:rPr>
        <w:t>shall confirm to the relevant system operator, or relevant TSO, directly or indirectly through a third party, its ability to</w:t>
      </w:r>
      <w:r>
        <w:rPr>
          <w:spacing w:val="1"/>
          <w:w w:val="95"/>
          <w:sz w:val="19"/>
        </w:rPr>
        <w:t xml:space="preserve"> </w:t>
      </w:r>
      <w:r>
        <w:rPr>
          <w:w w:val="95"/>
          <w:sz w:val="19"/>
        </w:rPr>
        <w:t>satisfy</w:t>
      </w:r>
      <w:r>
        <w:rPr>
          <w:spacing w:val="3"/>
          <w:w w:val="95"/>
          <w:sz w:val="19"/>
        </w:rPr>
        <w:t xml:space="preserve"> </w:t>
      </w:r>
      <w:r>
        <w:rPr>
          <w:w w:val="95"/>
          <w:sz w:val="19"/>
        </w:rPr>
        <w:t>the</w:t>
      </w:r>
      <w:r>
        <w:rPr>
          <w:spacing w:val="3"/>
          <w:w w:val="95"/>
          <w:sz w:val="19"/>
        </w:rPr>
        <w:t xml:space="preserve"> </w:t>
      </w:r>
      <w:r>
        <w:rPr>
          <w:w w:val="95"/>
          <w:sz w:val="19"/>
        </w:rPr>
        <w:t>technical</w:t>
      </w:r>
      <w:r>
        <w:rPr>
          <w:spacing w:val="3"/>
          <w:w w:val="95"/>
          <w:sz w:val="19"/>
        </w:rPr>
        <w:t xml:space="preserve"> </w:t>
      </w:r>
      <w:r>
        <w:rPr>
          <w:w w:val="95"/>
          <w:sz w:val="19"/>
        </w:rPr>
        <w:t>design</w:t>
      </w:r>
      <w:r>
        <w:rPr>
          <w:spacing w:val="3"/>
          <w:w w:val="95"/>
          <w:sz w:val="19"/>
        </w:rPr>
        <w:t xml:space="preserve"> </w:t>
      </w:r>
      <w:r>
        <w:rPr>
          <w:w w:val="95"/>
          <w:sz w:val="19"/>
        </w:rPr>
        <w:t>and</w:t>
      </w:r>
      <w:r>
        <w:rPr>
          <w:spacing w:val="3"/>
          <w:w w:val="95"/>
          <w:sz w:val="19"/>
        </w:rPr>
        <w:t xml:space="preserve"> </w:t>
      </w:r>
      <w:r>
        <w:rPr>
          <w:w w:val="95"/>
          <w:sz w:val="19"/>
        </w:rPr>
        <w:t>operational</w:t>
      </w:r>
      <w:r>
        <w:rPr>
          <w:spacing w:val="3"/>
          <w:w w:val="95"/>
          <w:sz w:val="19"/>
        </w:rPr>
        <w:t xml:space="preserve"> </w:t>
      </w:r>
      <w:r>
        <w:rPr>
          <w:w w:val="95"/>
          <w:sz w:val="19"/>
        </w:rPr>
        <w:t>requirements</w:t>
      </w:r>
      <w:r>
        <w:rPr>
          <w:spacing w:val="3"/>
          <w:w w:val="95"/>
          <w:sz w:val="19"/>
        </w:rPr>
        <w:t xml:space="preserve"> </w:t>
      </w:r>
      <w:r>
        <w:rPr>
          <w:w w:val="95"/>
          <w:sz w:val="19"/>
        </w:rPr>
        <w:t>as</w:t>
      </w:r>
      <w:r>
        <w:rPr>
          <w:spacing w:val="4"/>
          <w:w w:val="95"/>
          <w:sz w:val="19"/>
        </w:rPr>
        <w:t xml:space="preserve"> </w:t>
      </w:r>
      <w:r>
        <w:rPr>
          <w:w w:val="95"/>
          <w:sz w:val="19"/>
        </w:rPr>
        <w:t>referred</w:t>
      </w:r>
      <w:r>
        <w:rPr>
          <w:spacing w:val="4"/>
          <w:w w:val="95"/>
          <w:sz w:val="19"/>
        </w:rPr>
        <w:t xml:space="preserve"> </w:t>
      </w:r>
      <w:r>
        <w:rPr>
          <w:w w:val="95"/>
          <w:sz w:val="19"/>
        </w:rPr>
        <w:t>to</w:t>
      </w:r>
      <w:r>
        <w:rPr>
          <w:spacing w:val="1"/>
          <w:w w:val="95"/>
          <w:sz w:val="19"/>
        </w:rPr>
        <w:t xml:space="preserve"> </w:t>
      </w:r>
      <w:r>
        <w:rPr>
          <w:w w:val="95"/>
          <w:sz w:val="19"/>
        </w:rPr>
        <w:t>in</w:t>
      </w:r>
      <w:r>
        <w:rPr>
          <w:spacing w:val="4"/>
          <w:w w:val="95"/>
          <w:sz w:val="19"/>
        </w:rPr>
        <w:t xml:space="preserve"> </w:t>
      </w:r>
      <w:r>
        <w:rPr>
          <w:w w:val="95"/>
          <w:sz w:val="19"/>
        </w:rPr>
        <w:t>Chapter</w:t>
      </w:r>
      <w:r>
        <w:rPr>
          <w:spacing w:val="3"/>
          <w:w w:val="95"/>
          <w:sz w:val="19"/>
        </w:rPr>
        <w:t xml:space="preserve"> </w:t>
      </w:r>
      <w:r>
        <w:rPr>
          <w:w w:val="95"/>
          <w:sz w:val="19"/>
        </w:rPr>
        <w:t>1</w:t>
      </w:r>
      <w:r>
        <w:rPr>
          <w:spacing w:val="3"/>
          <w:w w:val="95"/>
          <w:sz w:val="19"/>
        </w:rPr>
        <w:t xml:space="preserve"> </w:t>
      </w:r>
      <w:r>
        <w:rPr>
          <w:w w:val="95"/>
          <w:sz w:val="19"/>
        </w:rPr>
        <w:t>of</w:t>
      </w:r>
      <w:r>
        <w:rPr>
          <w:spacing w:val="3"/>
          <w:w w:val="95"/>
          <w:sz w:val="19"/>
        </w:rPr>
        <w:t xml:space="preserve"> </w:t>
      </w:r>
      <w:r>
        <w:rPr>
          <w:w w:val="95"/>
          <w:sz w:val="19"/>
        </w:rPr>
        <w:t>Title</w:t>
      </w:r>
      <w:r>
        <w:rPr>
          <w:spacing w:val="4"/>
          <w:w w:val="95"/>
          <w:sz w:val="19"/>
        </w:rPr>
        <w:t xml:space="preserve"> </w:t>
      </w:r>
      <w:r>
        <w:rPr>
          <w:w w:val="95"/>
          <w:sz w:val="19"/>
        </w:rPr>
        <w:t>III</w:t>
      </w:r>
      <w:r>
        <w:rPr>
          <w:spacing w:val="3"/>
          <w:w w:val="95"/>
          <w:sz w:val="19"/>
        </w:rPr>
        <w:t xml:space="preserve"> </w:t>
      </w:r>
      <w:r>
        <w:rPr>
          <w:w w:val="95"/>
          <w:sz w:val="19"/>
        </w:rPr>
        <w:t>of</w:t>
      </w:r>
      <w:r>
        <w:rPr>
          <w:spacing w:val="5"/>
          <w:w w:val="95"/>
          <w:sz w:val="19"/>
        </w:rPr>
        <w:t xml:space="preserve"> </w:t>
      </w:r>
      <w:r>
        <w:rPr>
          <w:w w:val="95"/>
          <w:sz w:val="19"/>
        </w:rPr>
        <w:t>this</w:t>
      </w:r>
      <w:r>
        <w:rPr>
          <w:spacing w:val="4"/>
          <w:w w:val="95"/>
          <w:sz w:val="19"/>
        </w:rPr>
        <w:t xml:space="preserve"> </w:t>
      </w:r>
      <w:r>
        <w:rPr>
          <w:w w:val="95"/>
          <w:sz w:val="19"/>
        </w:rPr>
        <w:t>Regulation.</w:t>
      </w:r>
    </w:p>
    <w:p w14:paraId="734D6356" w14:textId="77777777" w:rsidR="00343FF6" w:rsidRDefault="00343FF6">
      <w:pPr>
        <w:pStyle w:val="BodyText"/>
        <w:rPr>
          <w:sz w:val="22"/>
        </w:rPr>
      </w:pPr>
    </w:p>
    <w:p w14:paraId="7AE8CA1B" w14:textId="77777777" w:rsidR="00343FF6" w:rsidRDefault="00635E89">
      <w:pPr>
        <w:pStyle w:val="ListParagraph"/>
        <w:numPr>
          <w:ilvl w:val="0"/>
          <w:numId w:val="48"/>
        </w:numPr>
        <w:tabs>
          <w:tab w:val="left" w:pos="540"/>
        </w:tabs>
        <w:spacing w:before="155" w:line="228" w:lineRule="auto"/>
        <w:ind w:right="123" w:firstLine="0"/>
        <w:rPr>
          <w:sz w:val="19"/>
        </w:rPr>
      </w:pPr>
      <w:r>
        <w:rPr>
          <w:w w:val="95"/>
          <w:sz w:val="19"/>
        </w:rPr>
        <w:t xml:space="preserve">The </w:t>
      </w:r>
      <w:r>
        <w:rPr>
          <w:w w:val="95"/>
          <w:sz w:val="19"/>
        </w:rPr>
        <w:t>demand facility owner or the CDSO shall notify, directly or indirectly, through a third party, the relevant</w:t>
      </w:r>
      <w:r>
        <w:rPr>
          <w:spacing w:val="1"/>
          <w:w w:val="95"/>
          <w:sz w:val="19"/>
        </w:rPr>
        <w:t xml:space="preserve"> </w:t>
      </w:r>
      <w:r>
        <w:rPr>
          <w:w w:val="95"/>
          <w:sz w:val="19"/>
        </w:rPr>
        <w:t>system operator or relevant TSO, in advance of any decision to cease offering demand response services and/or about</w:t>
      </w:r>
      <w:r>
        <w:rPr>
          <w:spacing w:val="1"/>
          <w:w w:val="95"/>
          <w:sz w:val="19"/>
        </w:rPr>
        <w:t xml:space="preserve"> </w:t>
      </w:r>
      <w:r>
        <w:rPr>
          <w:w w:val="95"/>
          <w:sz w:val="19"/>
        </w:rPr>
        <w:t>the permanent removal of the dem</w:t>
      </w:r>
      <w:r>
        <w:rPr>
          <w:w w:val="95"/>
          <w:sz w:val="19"/>
        </w:rPr>
        <w:t>and unit with demand response. This information may be aggregated as specified by</w:t>
      </w:r>
      <w:r>
        <w:rPr>
          <w:spacing w:val="1"/>
          <w:w w:val="95"/>
          <w:sz w:val="19"/>
        </w:rPr>
        <w:t xml:space="preserve"> </w:t>
      </w:r>
      <w:r>
        <w:rPr>
          <w:sz w:val="19"/>
        </w:rPr>
        <w:t>the</w:t>
      </w:r>
      <w:r>
        <w:rPr>
          <w:spacing w:val="11"/>
          <w:sz w:val="19"/>
        </w:rPr>
        <w:t xml:space="preserve"> </w:t>
      </w:r>
      <w:r>
        <w:rPr>
          <w:sz w:val="19"/>
        </w:rPr>
        <w:t>relevant</w:t>
      </w:r>
      <w:r>
        <w:rPr>
          <w:spacing w:val="13"/>
          <w:sz w:val="19"/>
        </w:rPr>
        <w:t xml:space="preserve"> </w:t>
      </w:r>
      <w:r>
        <w:rPr>
          <w:sz w:val="19"/>
        </w:rPr>
        <w:t>system</w:t>
      </w:r>
      <w:r>
        <w:rPr>
          <w:spacing w:val="13"/>
          <w:sz w:val="19"/>
        </w:rPr>
        <w:t xml:space="preserve"> </w:t>
      </w:r>
      <w:r>
        <w:rPr>
          <w:sz w:val="19"/>
        </w:rPr>
        <w:t>operator</w:t>
      </w:r>
      <w:r>
        <w:rPr>
          <w:spacing w:val="13"/>
          <w:sz w:val="19"/>
        </w:rPr>
        <w:t xml:space="preserve"> </w:t>
      </w:r>
      <w:r>
        <w:rPr>
          <w:sz w:val="19"/>
        </w:rPr>
        <w:t>or</w:t>
      </w:r>
      <w:r>
        <w:rPr>
          <w:spacing w:val="16"/>
          <w:sz w:val="19"/>
        </w:rPr>
        <w:t xml:space="preserve"> </w:t>
      </w:r>
      <w:r>
        <w:rPr>
          <w:sz w:val="19"/>
        </w:rPr>
        <w:t>relevant</w:t>
      </w:r>
      <w:r>
        <w:rPr>
          <w:spacing w:val="12"/>
          <w:sz w:val="19"/>
        </w:rPr>
        <w:t xml:space="preserve"> </w:t>
      </w:r>
      <w:r>
        <w:rPr>
          <w:sz w:val="19"/>
        </w:rPr>
        <w:t>TSO.</w:t>
      </w:r>
    </w:p>
    <w:p w14:paraId="4F9E755A" w14:textId="77777777" w:rsidR="00343FF6" w:rsidRDefault="00343FF6">
      <w:pPr>
        <w:pStyle w:val="BodyText"/>
        <w:rPr>
          <w:sz w:val="22"/>
        </w:rPr>
      </w:pPr>
    </w:p>
    <w:p w14:paraId="0D08EE2B" w14:textId="77777777" w:rsidR="00343FF6" w:rsidRDefault="00635E89">
      <w:pPr>
        <w:pStyle w:val="ListParagraph"/>
        <w:numPr>
          <w:ilvl w:val="0"/>
          <w:numId w:val="48"/>
        </w:numPr>
        <w:tabs>
          <w:tab w:val="left" w:pos="540"/>
        </w:tabs>
        <w:spacing w:before="154" w:line="228" w:lineRule="auto"/>
        <w:ind w:firstLine="0"/>
        <w:rPr>
          <w:sz w:val="19"/>
        </w:rPr>
      </w:pPr>
      <w:r>
        <w:rPr>
          <w:w w:val="90"/>
          <w:sz w:val="19"/>
        </w:rPr>
        <w:t>The</w:t>
      </w:r>
      <w:r>
        <w:rPr>
          <w:spacing w:val="1"/>
          <w:w w:val="90"/>
          <w:sz w:val="19"/>
        </w:rPr>
        <w:t xml:space="preserve"> </w:t>
      </w:r>
      <w:r>
        <w:rPr>
          <w:w w:val="90"/>
          <w:sz w:val="19"/>
        </w:rPr>
        <w:t>relevant</w:t>
      </w:r>
      <w:r>
        <w:rPr>
          <w:spacing w:val="1"/>
          <w:w w:val="90"/>
          <w:sz w:val="19"/>
        </w:rPr>
        <w:t xml:space="preserve"> </w:t>
      </w:r>
      <w:r>
        <w:rPr>
          <w:w w:val="90"/>
          <w:sz w:val="19"/>
        </w:rPr>
        <w:t>system</w:t>
      </w:r>
      <w:r>
        <w:rPr>
          <w:spacing w:val="1"/>
          <w:w w:val="90"/>
          <w:sz w:val="19"/>
        </w:rPr>
        <w:t xml:space="preserve"> </w:t>
      </w:r>
      <w:r>
        <w:rPr>
          <w:w w:val="90"/>
          <w:sz w:val="19"/>
        </w:rPr>
        <w:t>operator</w:t>
      </w:r>
      <w:r>
        <w:rPr>
          <w:spacing w:val="1"/>
          <w:w w:val="90"/>
          <w:sz w:val="19"/>
        </w:rPr>
        <w:t xml:space="preserve"> </w:t>
      </w:r>
      <w:r>
        <w:rPr>
          <w:w w:val="90"/>
          <w:sz w:val="19"/>
        </w:rPr>
        <w:t>shall</w:t>
      </w:r>
      <w:r>
        <w:rPr>
          <w:spacing w:val="1"/>
          <w:w w:val="90"/>
          <w:sz w:val="19"/>
        </w:rPr>
        <w:t xml:space="preserve"> </w:t>
      </w:r>
      <w:r>
        <w:rPr>
          <w:w w:val="90"/>
          <w:sz w:val="19"/>
        </w:rPr>
        <w:t>specify</w:t>
      </w:r>
      <w:r>
        <w:rPr>
          <w:spacing w:val="1"/>
          <w:w w:val="90"/>
          <w:sz w:val="19"/>
        </w:rPr>
        <w:t xml:space="preserve"> </w:t>
      </w:r>
      <w:r>
        <w:rPr>
          <w:w w:val="90"/>
          <w:sz w:val="19"/>
        </w:rPr>
        <w:t>and</w:t>
      </w:r>
      <w:r>
        <w:rPr>
          <w:spacing w:val="1"/>
          <w:w w:val="90"/>
          <w:sz w:val="19"/>
        </w:rPr>
        <w:t xml:space="preserve"> </w:t>
      </w:r>
      <w:r>
        <w:rPr>
          <w:w w:val="90"/>
          <w:sz w:val="19"/>
        </w:rPr>
        <w:t>make publicly</w:t>
      </w:r>
      <w:r>
        <w:rPr>
          <w:spacing w:val="1"/>
          <w:w w:val="90"/>
          <w:sz w:val="19"/>
        </w:rPr>
        <w:t xml:space="preserve"> </w:t>
      </w:r>
      <w:r>
        <w:rPr>
          <w:w w:val="90"/>
          <w:sz w:val="19"/>
        </w:rPr>
        <w:t>available</w:t>
      </w:r>
      <w:r>
        <w:rPr>
          <w:spacing w:val="1"/>
          <w:w w:val="90"/>
          <w:sz w:val="19"/>
        </w:rPr>
        <w:t xml:space="preserve"> </w:t>
      </w:r>
      <w:r>
        <w:rPr>
          <w:w w:val="90"/>
          <w:sz w:val="19"/>
        </w:rPr>
        <w:t>further</w:t>
      </w:r>
      <w:r>
        <w:rPr>
          <w:spacing w:val="1"/>
          <w:w w:val="90"/>
          <w:sz w:val="19"/>
        </w:rPr>
        <w:t xml:space="preserve"> </w:t>
      </w:r>
      <w:r>
        <w:rPr>
          <w:w w:val="90"/>
          <w:sz w:val="19"/>
        </w:rPr>
        <w:t>details</w:t>
      </w:r>
      <w:r>
        <w:rPr>
          <w:spacing w:val="1"/>
          <w:w w:val="90"/>
          <w:sz w:val="19"/>
        </w:rPr>
        <w:t xml:space="preserve"> </w:t>
      </w:r>
      <w:r>
        <w:rPr>
          <w:w w:val="90"/>
          <w:sz w:val="19"/>
        </w:rPr>
        <w:t>concerning</w:t>
      </w:r>
      <w:r>
        <w:rPr>
          <w:spacing w:val="1"/>
          <w:w w:val="90"/>
          <w:sz w:val="19"/>
        </w:rPr>
        <w:t xml:space="preserve"> </w:t>
      </w:r>
      <w:r>
        <w:rPr>
          <w:w w:val="90"/>
          <w:sz w:val="19"/>
        </w:rPr>
        <w:t>the</w:t>
      </w:r>
      <w:r>
        <w:rPr>
          <w:spacing w:val="1"/>
          <w:w w:val="90"/>
          <w:sz w:val="19"/>
        </w:rPr>
        <w:t xml:space="preserve"> </w:t>
      </w:r>
      <w:r>
        <w:rPr>
          <w:w w:val="90"/>
          <w:sz w:val="19"/>
        </w:rPr>
        <w:t>operational</w:t>
      </w:r>
      <w:r>
        <w:rPr>
          <w:spacing w:val="1"/>
          <w:w w:val="90"/>
          <w:sz w:val="19"/>
        </w:rPr>
        <w:t xml:space="preserve"> </w:t>
      </w:r>
      <w:r>
        <w:rPr>
          <w:sz w:val="19"/>
        </w:rPr>
        <w:t>notification</w:t>
      </w:r>
      <w:r>
        <w:rPr>
          <w:spacing w:val="11"/>
          <w:sz w:val="19"/>
        </w:rPr>
        <w:t xml:space="preserve"> </w:t>
      </w:r>
      <w:r>
        <w:rPr>
          <w:sz w:val="19"/>
        </w:rPr>
        <w:t>procedure.</w:t>
      </w:r>
    </w:p>
    <w:p w14:paraId="2AA58D63" w14:textId="77777777" w:rsidR="00343FF6" w:rsidRDefault="00343FF6">
      <w:pPr>
        <w:pStyle w:val="BodyText"/>
        <w:rPr>
          <w:sz w:val="22"/>
        </w:rPr>
      </w:pPr>
    </w:p>
    <w:p w14:paraId="2C2DD76C" w14:textId="77777777" w:rsidR="00343FF6" w:rsidRDefault="00343FF6">
      <w:pPr>
        <w:pStyle w:val="BodyText"/>
        <w:rPr>
          <w:sz w:val="22"/>
        </w:rPr>
      </w:pPr>
    </w:p>
    <w:p w14:paraId="75AE1682" w14:textId="77777777" w:rsidR="00343FF6" w:rsidRDefault="00343FF6">
      <w:pPr>
        <w:pStyle w:val="BodyText"/>
        <w:spacing w:before="10"/>
        <w:rPr>
          <w:sz w:val="25"/>
        </w:rPr>
      </w:pPr>
    </w:p>
    <w:p w14:paraId="32A275FC"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32</w:t>
      </w:r>
    </w:p>
    <w:p w14:paraId="1D9508A9" w14:textId="77777777" w:rsidR="00343FF6" w:rsidRDefault="00343FF6">
      <w:pPr>
        <w:pStyle w:val="BodyText"/>
        <w:rPr>
          <w:i/>
          <w:sz w:val="22"/>
        </w:rPr>
      </w:pPr>
    </w:p>
    <w:p w14:paraId="7979F323" w14:textId="27E7AC4C" w:rsidR="00343FF6" w:rsidRDefault="00635E89">
      <w:pPr>
        <w:pStyle w:val="Heading1"/>
        <w:spacing w:before="162" w:line="220" w:lineRule="auto"/>
        <w:ind w:left="616"/>
      </w:pPr>
      <w:r>
        <w:rPr>
          <w:w w:val="95"/>
        </w:rPr>
        <w:t>Procedures</w:t>
      </w:r>
      <w:r>
        <w:rPr>
          <w:spacing w:val="5"/>
          <w:w w:val="95"/>
        </w:rPr>
        <w:t xml:space="preserve"> </w:t>
      </w:r>
      <w:r>
        <w:rPr>
          <w:w w:val="95"/>
        </w:rPr>
        <w:t>for</w:t>
      </w:r>
      <w:r>
        <w:rPr>
          <w:spacing w:val="4"/>
          <w:w w:val="95"/>
        </w:rPr>
        <w:t xml:space="preserve"> </w:t>
      </w:r>
      <w:r>
        <w:rPr>
          <w:w w:val="95"/>
        </w:rPr>
        <w:t>demand</w:t>
      </w:r>
      <w:r>
        <w:rPr>
          <w:spacing w:val="6"/>
          <w:w w:val="95"/>
        </w:rPr>
        <w:t xml:space="preserve"> </w:t>
      </w:r>
      <w:r>
        <w:rPr>
          <w:w w:val="95"/>
        </w:rPr>
        <w:t>units</w:t>
      </w:r>
      <w:r>
        <w:rPr>
          <w:spacing w:val="6"/>
          <w:w w:val="95"/>
        </w:rPr>
        <w:t xml:space="preserve"> </w:t>
      </w:r>
      <w:r>
        <w:rPr>
          <w:w w:val="95"/>
        </w:rPr>
        <w:t>within</w:t>
      </w:r>
      <w:r>
        <w:rPr>
          <w:spacing w:val="6"/>
          <w:w w:val="95"/>
        </w:rPr>
        <w:t xml:space="preserve"> </w:t>
      </w:r>
      <w:r>
        <w:rPr>
          <w:w w:val="95"/>
        </w:rPr>
        <w:t>a</w:t>
      </w:r>
      <w:r>
        <w:rPr>
          <w:spacing w:val="6"/>
          <w:w w:val="95"/>
        </w:rPr>
        <w:t xml:space="preserve"> </w:t>
      </w:r>
      <w:r>
        <w:rPr>
          <w:w w:val="95"/>
        </w:rPr>
        <w:t>demand</w:t>
      </w:r>
      <w:r>
        <w:rPr>
          <w:spacing w:val="6"/>
          <w:w w:val="95"/>
        </w:rPr>
        <w:t xml:space="preserve"> </w:t>
      </w:r>
      <w:r>
        <w:rPr>
          <w:w w:val="95"/>
        </w:rPr>
        <w:t>facility</w:t>
      </w:r>
      <w:r>
        <w:rPr>
          <w:spacing w:val="2"/>
          <w:w w:val="95"/>
        </w:rPr>
        <w:t xml:space="preserve"> </w:t>
      </w:r>
      <w:r>
        <w:rPr>
          <w:w w:val="95"/>
        </w:rPr>
        <w:t>or</w:t>
      </w:r>
      <w:r>
        <w:rPr>
          <w:spacing w:val="6"/>
          <w:w w:val="95"/>
        </w:rPr>
        <w:t xml:space="preserve"> </w:t>
      </w:r>
      <w:r>
        <w:rPr>
          <w:w w:val="95"/>
        </w:rPr>
        <w:t>a</w:t>
      </w:r>
      <w:r>
        <w:rPr>
          <w:spacing w:val="6"/>
          <w:w w:val="95"/>
        </w:rPr>
        <w:t xml:space="preserve"> </w:t>
      </w:r>
      <w:r>
        <w:rPr>
          <w:w w:val="95"/>
        </w:rPr>
        <w:t>closed</w:t>
      </w:r>
      <w:r>
        <w:rPr>
          <w:spacing w:val="5"/>
          <w:w w:val="95"/>
        </w:rPr>
        <w:t xml:space="preserve"> </w:t>
      </w:r>
      <w:r>
        <w:rPr>
          <w:w w:val="95"/>
        </w:rPr>
        <w:t>distribution</w:t>
      </w:r>
      <w:r>
        <w:rPr>
          <w:spacing w:val="7"/>
          <w:w w:val="95"/>
        </w:rPr>
        <w:t xml:space="preserve"> </w:t>
      </w:r>
      <w:r>
        <w:rPr>
          <w:w w:val="95"/>
        </w:rPr>
        <w:t>system</w:t>
      </w:r>
      <w:r>
        <w:rPr>
          <w:spacing w:val="7"/>
          <w:w w:val="95"/>
        </w:rPr>
        <w:t xml:space="preserve"> </w:t>
      </w:r>
      <w:r>
        <w:rPr>
          <w:w w:val="95"/>
        </w:rPr>
        <w:t>connected</w:t>
      </w:r>
      <w:r>
        <w:rPr>
          <w:spacing w:val="6"/>
          <w:w w:val="95"/>
        </w:rPr>
        <w:t xml:space="preserve"> </w:t>
      </w:r>
      <w:r>
        <w:rPr>
          <w:w w:val="95"/>
        </w:rPr>
        <w:t>at</w:t>
      </w:r>
      <w:r>
        <w:rPr>
          <w:spacing w:val="-42"/>
          <w:w w:val="95"/>
        </w:rPr>
        <w:t xml:space="preserve"> </w:t>
      </w:r>
      <w:r>
        <w:t>a</w:t>
      </w:r>
      <w:r>
        <w:rPr>
          <w:spacing w:val="6"/>
        </w:rPr>
        <w:t xml:space="preserve"> </w:t>
      </w:r>
      <w:r>
        <w:t>voltage</w:t>
      </w:r>
      <w:r>
        <w:rPr>
          <w:spacing w:val="10"/>
        </w:rPr>
        <w:t xml:space="preserve"> </w:t>
      </w:r>
      <w:r>
        <w:t>level</w:t>
      </w:r>
      <w:r>
        <w:rPr>
          <w:spacing w:val="9"/>
        </w:rPr>
        <w:t xml:space="preserve"> </w:t>
      </w:r>
      <w:r>
        <w:t>of</w:t>
      </w:r>
      <w:r>
        <w:rPr>
          <w:spacing w:val="6"/>
        </w:rPr>
        <w:t xml:space="preserve"> </w:t>
      </w:r>
      <w:r>
        <w:t>or</w:t>
      </w:r>
      <w:r>
        <w:rPr>
          <w:spacing w:val="8"/>
        </w:rPr>
        <w:t xml:space="preserve"> </w:t>
      </w:r>
      <w:r>
        <w:t>below</w:t>
      </w:r>
      <w:r>
        <w:rPr>
          <w:spacing w:val="8"/>
        </w:rPr>
        <w:t xml:space="preserve"> </w:t>
      </w:r>
      <w:r>
        <w:t>1</w:t>
      </w:r>
      <w:r>
        <w:rPr>
          <w:spacing w:val="14"/>
        </w:rPr>
        <w:t xml:space="preserve"> </w:t>
      </w:r>
      <w:r>
        <w:t>000</w:t>
      </w:r>
      <w:r>
        <w:rPr>
          <w:spacing w:val="9"/>
        </w:rPr>
        <w:t xml:space="preserve"> </w:t>
      </w:r>
      <w:r>
        <w:t>V</w:t>
      </w:r>
      <w:ins w:id="34" w:author="Author">
        <w:r w:rsidR="00A250B6">
          <w:t>,</w:t>
        </w:r>
        <w:r w:rsidR="00A250B6" w:rsidRPr="00A250B6">
          <w:t xml:space="preserve"> and of power levels higher than 1 MW</w:t>
        </w:r>
        <w:r w:rsidR="00A250B6">
          <w:t xml:space="preserve"> </w:t>
        </w:r>
      </w:ins>
    </w:p>
    <w:p w14:paraId="56718B50" w14:textId="77777777" w:rsidR="00343FF6" w:rsidRDefault="00343FF6">
      <w:pPr>
        <w:pStyle w:val="BodyText"/>
        <w:rPr>
          <w:rFonts w:ascii="Book Antiqua"/>
          <w:b/>
          <w:sz w:val="22"/>
        </w:rPr>
      </w:pPr>
    </w:p>
    <w:p w14:paraId="5CFA50CE" w14:textId="77777777" w:rsidR="00343FF6" w:rsidRDefault="00635E89">
      <w:pPr>
        <w:pStyle w:val="ListParagraph"/>
        <w:numPr>
          <w:ilvl w:val="0"/>
          <w:numId w:val="46"/>
        </w:numPr>
        <w:tabs>
          <w:tab w:val="left" w:pos="540"/>
        </w:tabs>
        <w:spacing w:before="143" w:line="228" w:lineRule="auto"/>
        <w:ind w:right="123" w:firstLine="0"/>
        <w:rPr>
          <w:sz w:val="19"/>
        </w:rPr>
      </w:pPr>
      <w:r>
        <w:rPr>
          <w:w w:val="95"/>
          <w:sz w:val="19"/>
        </w:rPr>
        <w:t>The operational notification procedure for a demand unit</w:t>
      </w:r>
      <w:r>
        <w:rPr>
          <w:w w:val="95"/>
          <w:sz w:val="19"/>
        </w:rPr>
        <w:t xml:space="preserve"> within a demand facility or a closed distribution system</w:t>
      </w:r>
      <w:r>
        <w:rPr>
          <w:spacing w:val="1"/>
          <w:w w:val="95"/>
          <w:sz w:val="19"/>
        </w:rPr>
        <w:t xml:space="preserve"> </w:t>
      </w:r>
      <w:r>
        <w:rPr>
          <w:sz w:val="19"/>
        </w:rPr>
        <w:t>connected</w:t>
      </w:r>
      <w:r>
        <w:rPr>
          <w:spacing w:val="3"/>
          <w:sz w:val="19"/>
        </w:rPr>
        <w:t xml:space="preserve"> </w:t>
      </w:r>
      <w:r>
        <w:rPr>
          <w:sz w:val="19"/>
        </w:rPr>
        <w:t>at</w:t>
      </w:r>
      <w:r>
        <w:rPr>
          <w:spacing w:val="6"/>
          <w:sz w:val="19"/>
        </w:rPr>
        <w:t xml:space="preserve"> </w:t>
      </w:r>
      <w:r>
        <w:rPr>
          <w:sz w:val="19"/>
        </w:rPr>
        <w:t>a</w:t>
      </w:r>
      <w:r>
        <w:rPr>
          <w:spacing w:val="4"/>
          <w:sz w:val="19"/>
        </w:rPr>
        <w:t xml:space="preserve"> </w:t>
      </w:r>
      <w:r>
        <w:rPr>
          <w:sz w:val="19"/>
        </w:rPr>
        <w:t>voltage</w:t>
      </w:r>
      <w:r>
        <w:rPr>
          <w:spacing w:val="5"/>
          <w:sz w:val="19"/>
        </w:rPr>
        <w:t xml:space="preserve"> </w:t>
      </w:r>
      <w:r>
        <w:rPr>
          <w:sz w:val="19"/>
        </w:rPr>
        <w:t>level</w:t>
      </w:r>
      <w:r>
        <w:rPr>
          <w:spacing w:val="6"/>
          <w:sz w:val="19"/>
        </w:rPr>
        <w:t xml:space="preserve"> </w:t>
      </w:r>
      <w:r>
        <w:rPr>
          <w:sz w:val="19"/>
        </w:rPr>
        <w:t>of</w:t>
      </w:r>
      <w:r>
        <w:rPr>
          <w:spacing w:val="3"/>
          <w:sz w:val="19"/>
        </w:rPr>
        <w:t xml:space="preserve"> </w:t>
      </w:r>
      <w:r>
        <w:rPr>
          <w:sz w:val="19"/>
        </w:rPr>
        <w:t>or</w:t>
      </w:r>
      <w:r>
        <w:rPr>
          <w:spacing w:val="5"/>
          <w:sz w:val="19"/>
        </w:rPr>
        <w:t xml:space="preserve"> </w:t>
      </w:r>
      <w:r>
        <w:rPr>
          <w:sz w:val="19"/>
        </w:rPr>
        <w:t>below</w:t>
      </w:r>
      <w:r>
        <w:rPr>
          <w:spacing w:val="5"/>
          <w:sz w:val="19"/>
        </w:rPr>
        <w:t xml:space="preserve"> </w:t>
      </w:r>
      <w:r>
        <w:rPr>
          <w:sz w:val="19"/>
        </w:rPr>
        <w:t>1</w:t>
      </w:r>
      <w:r>
        <w:rPr>
          <w:spacing w:val="11"/>
          <w:sz w:val="19"/>
        </w:rPr>
        <w:t xml:space="preserve"> </w:t>
      </w:r>
      <w:r>
        <w:rPr>
          <w:sz w:val="19"/>
        </w:rPr>
        <w:t>000</w:t>
      </w:r>
      <w:r>
        <w:rPr>
          <w:spacing w:val="6"/>
          <w:sz w:val="19"/>
        </w:rPr>
        <w:t xml:space="preserve"> </w:t>
      </w:r>
      <w:r>
        <w:rPr>
          <w:sz w:val="19"/>
        </w:rPr>
        <w:t>V</w:t>
      </w:r>
      <w:r>
        <w:rPr>
          <w:spacing w:val="6"/>
          <w:sz w:val="19"/>
        </w:rPr>
        <w:t xml:space="preserve"> </w:t>
      </w:r>
      <w:r>
        <w:rPr>
          <w:sz w:val="19"/>
        </w:rPr>
        <w:t>shall</w:t>
      </w:r>
      <w:r>
        <w:rPr>
          <w:spacing w:val="5"/>
          <w:sz w:val="19"/>
        </w:rPr>
        <w:t xml:space="preserve"> </w:t>
      </w:r>
      <w:r>
        <w:rPr>
          <w:sz w:val="19"/>
        </w:rPr>
        <w:t>comprise</w:t>
      </w:r>
      <w:r>
        <w:rPr>
          <w:spacing w:val="6"/>
          <w:sz w:val="19"/>
        </w:rPr>
        <w:t xml:space="preserve"> </w:t>
      </w:r>
      <w:r>
        <w:rPr>
          <w:sz w:val="19"/>
        </w:rPr>
        <w:t>an</w:t>
      </w:r>
      <w:r>
        <w:rPr>
          <w:spacing w:val="5"/>
          <w:sz w:val="19"/>
        </w:rPr>
        <w:t xml:space="preserve"> </w:t>
      </w:r>
      <w:r>
        <w:rPr>
          <w:sz w:val="19"/>
        </w:rPr>
        <w:t>installation</w:t>
      </w:r>
      <w:r>
        <w:rPr>
          <w:spacing w:val="6"/>
          <w:sz w:val="19"/>
        </w:rPr>
        <w:t xml:space="preserve"> </w:t>
      </w:r>
      <w:r>
        <w:rPr>
          <w:sz w:val="19"/>
        </w:rPr>
        <w:t>document.</w:t>
      </w:r>
    </w:p>
    <w:p w14:paraId="09FAD963" w14:textId="77777777" w:rsidR="00343FF6" w:rsidRDefault="00343FF6">
      <w:pPr>
        <w:pStyle w:val="BodyText"/>
        <w:rPr>
          <w:sz w:val="22"/>
        </w:rPr>
      </w:pPr>
    </w:p>
    <w:p w14:paraId="777269AD" w14:textId="77777777" w:rsidR="00343FF6" w:rsidRDefault="00635E89">
      <w:pPr>
        <w:pStyle w:val="ListParagraph"/>
        <w:numPr>
          <w:ilvl w:val="0"/>
          <w:numId w:val="46"/>
        </w:numPr>
        <w:tabs>
          <w:tab w:val="left" w:pos="540"/>
        </w:tabs>
        <w:spacing w:before="155" w:line="228" w:lineRule="auto"/>
        <w:ind w:firstLine="0"/>
        <w:rPr>
          <w:sz w:val="19"/>
        </w:rPr>
      </w:pPr>
      <w:r>
        <w:rPr>
          <w:w w:val="95"/>
          <w:sz w:val="19"/>
        </w:rPr>
        <w:t>The installation document template shall be provided by the relevant system operator, and the contents agre</w:t>
      </w:r>
      <w:r>
        <w:rPr>
          <w:w w:val="95"/>
          <w:sz w:val="19"/>
        </w:rPr>
        <w:t>ed</w:t>
      </w:r>
      <w:r>
        <w:rPr>
          <w:spacing w:val="1"/>
          <w:w w:val="95"/>
          <w:sz w:val="19"/>
        </w:rPr>
        <w:t xml:space="preserve"> </w:t>
      </w:r>
      <w:r>
        <w:rPr>
          <w:sz w:val="19"/>
        </w:rPr>
        <w:t>with</w:t>
      </w:r>
      <w:r>
        <w:rPr>
          <w:spacing w:val="8"/>
          <w:sz w:val="19"/>
        </w:rPr>
        <w:t xml:space="preserve"> </w:t>
      </w:r>
      <w:r>
        <w:rPr>
          <w:sz w:val="19"/>
        </w:rPr>
        <w:t>the</w:t>
      </w:r>
      <w:r>
        <w:rPr>
          <w:spacing w:val="8"/>
          <w:sz w:val="19"/>
        </w:rPr>
        <w:t xml:space="preserve"> </w:t>
      </w:r>
      <w:r>
        <w:rPr>
          <w:sz w:val="19"/>
        </w:rPr>
        <w:t>relevant</w:t>
      </w:r>
      <w:r>
        <w:rPr>
          <w:spacing w:val="9"/>
          <w:sz w:val="19"/>
        </w:rPr>
        <w:t xml:space="preserve"> </w:t>
      </w:r>
      <w:r>
        <w:rPr>
          <w:sz w:val="19"/>
        </w:rPr>
        <w:t>TSO,</w:t>
      </w:r>
      <w:r>
        <w:rPr>
          <w:spacing w:val="8"/>
          <w:sz w:val="19"/>
        </w:rPr>
        <w:t xml:space="preserve"> </w:t>
      </w:r>
      <w:r>
        <w:rPr>
          <w:sz w:val="19"/>
        </w:rPr>
        <w:t>either</w:t>
      </w:r>
      <w:r>
        <w:rPr>
          <w:spacing w:val="8"/>
          <w:sz w:val="19"/>
        </w:rPr>
        <w:t xml:space="preserve"> </w:t>
      </w:r>
      <w:r>
        <w:rPr>
          <w:sz w:val="19"/>
        </w:rPr>
        <w:t>directly</w:t>
      </w:r>
      <w:r>
        <w:rPr>
          <w:spacing w:val="5"/>
          <w:sz w:val="19"/>
        </w:rPr>
        <w:t xml:space="preserve"> </w:t>
      </w:r>
      <w:r>
        <w:rPr>
          <w:sz w:val="19"/>
        </w:rPr>
        <w:t>or</w:t>
      </w:r>
      <w:r>
        <w:rPr>
          <w:spacing w:val="12"/>
          <w:sz w:val="19"/>
        </w:rPr>
        <w:t xml:space="preserve"> </w:t>
      </w:r>
      <w:r>
        <w:rPr>
          <w:sz w:val="19"/>
        </w:rPr>
        <w:t>indirectly</w:t>
      </w:r>
      <w:r>
        <w:rPr>
          <w:spacing w:val="8"/>
          <w:sz w:val="19"/>
        </w:rPr>
        <w:t xml:space="preserve"> </w:t>
      </w:r>
      <w:r>
        <w:rPr>
          <w:sz w:val="19"/>
        </w:rPr>
        <w:t>through</w:t>
      </w:r>
      <w:r>
        <w:rPr>
          <w:spacing w:val="9"/>
          <w:sz w:val="19"/>
        </w:rPr>
        <w:t xml:space="preserve"> </w:t>
      </w:r>
      <w:r>
        <w:rPr>
          <w:sz w:val="19"/>
        </w:rPr>
        <w:t>a</w:t>
      </w:r>
      <w:r>
        <w:rPr>
          <w:spacing w:val="9"/>
          <w:sz w:val="19"/>
        </w:rPr>
        <w:t xml:space="preserve"> </w:t>
      </w:r>
      <w:r>
        <w:rPr>
          <w:sz w:val="19"/>
        </w:rPr>
        <w:t>third</w:t>
      </w:r>
      <w:r>
        <w:rPr>
          <w:spacing w:val="8"/>
          <w:sz w:val="19"/>
        </w:rPr>
        <w:t xml:space="preserve"> </w:t>
      </w:r>
      <w:r>
        <w:rPr>
          <w:sz w:val="19"/>
        </w:rPr>
        <w:t>party.</w:t>
      </w:r>
    </w:p>
    <w:p w14:paraId="7B4D1352" w14:textId="77777777" w:rsidR="00343FF6" w:rsidRDefault="00343FF6">
      <w:pPr>
        <w:pStyle w:val="BodyText"/>
        <w:rPr>
          <w:sz w:val="22"/>
        </w:rPr>
      </w:pPr>
    </w:p>
    <w:p w14:paraId="56EB2C32" w14:textId="13005328" w:rsidR="00343FF6" w:rsidRDefault="00635E89">
      <w:pPr>
        <w:pStyle w:val="ListParagraph"/>
        <w:numPr>
          <w:ilvl w:val="0"/>
          <w:numId w:val="46"/>
        </w:numPr>
        <w:tabs>
          <w:tab w:val="left" w:pos="540"/>
        </w:tabs>
        <w:spacing w:before="156" w:line="228" w:lineRule="auto"/>
        <w:ind w:right="124" w:firstLine="0"/>
        <w:rPr>
          <w:sz w:val="19"/>
        </w:rPr>
      </w:pPr>
      <w:r>
        <w:rPr>
          <w:w w:val="95"/>
          <w:sz w:val="19"/>
        </w:rPr>
        <w:t>Based on an installation document, the demand facility owner or the CDSO shall submit information, directly or</w:t>
      </w:r>
      <w:r>
        <w:rPr>
          <w:spacing w:val="1"/>
          <w:w w:val="95"/>
          <w:sz w:val="19"/>
        </w:rPr>
        <w:t xml:space="preserve"> </w:t>
      </w:r>
      <w:r>
        <w:rPr>
          <w:w w:val="95"/>
          <w:sz w:val="19"/>
        </w:rPr>
        <w:t>indirectly through a third party, to the relevant system operator</w:t>
      </w:r>
      <w:r>
        <w:rPr>
          <w:w w:val="95"/>
          <w:sz w:val="19"/>
        </w:rPr>
        <w:t xml:space="preserve"> or relevant TSO. The date of this submission shall be</w:t>
      </w:r>
      <w:r>
        <w:rPr>
          <w:spacing w:val="1"/>
          <w:w w:val="95"/>
          <w:sz w:val="19"/>
        </w:rPr>
        <w:t xml:space="preserve"> </w:t>
      </w:r>
      <w:r>
        <w:rPr>
          <w:w w:val="95"/>
          <w:sz w:val="19"/>
        </w:rPr>
        <w:t>prior to the offer in the market of the capacity of the demand response by the demand unit. The requirements set in the</w:t>
      </w:r>
      <w:r>
        <w:rPr>
          <w:spacing w:val="1"/>
          <w:w w:val="95"/>
          <w:sz w:val="19"/>
        </w:rPr>
        <w:t xml:space="preserve"> </w:t>
      </w:r>
      <w:r>
        <w:rPr>
          <w:w w:val="90"/>
          <w:sz w:val="19"/>
        </w:rPr>
        <w:t>installation document</w:t>
      </w:r>
      <w:r>
        <w:rPr>
          <w:spacing w:val="1"/>
          <w:w w:val="90"/>
          <w:sz w:val="19"/>
        </w:rPr>
        <w:t xml:space="preserve"> </w:t>
      </w:r>
      <w:r>
        <w:rPr>
          <w:w w:val="90"/>
          <w:sz w:val="19"/>
        </w:rPr>
        <w:t>shall</w:t>
      </w:r>
      <w:r>
        <w:rPr>
          <w:spacing w:val="1"/>
          <w:w w:val="90"/>
          <w:sz w:val="19"/>
        </w:rPr>
        <w:t xml:space="preserve"> </w:t>
      </w:r>
      <w:r>
        <w:rPr>
          <w:w w:val="90"/>
          <w:sz w:val="19"/>
        </w:rPr>
        <w:t>differentiate between</w:t>
      </w:r>
      <w:r>
        <w:rPr>
          <w:spacing w:val="1"/>
          <w:w w:val="90"/>
          <w:sz w:val="19"/>
        </w:rPr>
        <w:t xml:space="preserve"> </w:t>
      </w:r>
      <w:r>
        <w:rPr>
          <w:w w:val="90"/>
          <w:sz w:val="19"/>
        </w:rPr>
        <w:t>different types</w:t>
      </w:r>
      <w:r>
        <w:rPr>
          <w:spacing w:val="1"/>
          <w:w w:val="90"/>
          <w:sz w:val="19"/>
        </w:rPr>
        <w:t xml:space="preserve"> </w:t>
      </w:r>
      <w:r>
        <w:rPr>
          <w:w w:val="90"/>
          <w:sz w:val="19"/>
        </w:rPr>
        <w:t>of</w:t>
      </w:r>
      <w:r>
        <w:rPr>
          <w:spacing w:val="1"/>
          <w:w w:val="90"/>
          <w:sz w:val="19"/>
        </w:rPr>
        <w:t xml:space="preserve"> </w:t>
      </w:r>
      <w:r>
        <w:rPr>
          <w:w w:val="90"/>
          <w:sz w:val="19"/>
        </w:rPr>
        <w:t xml:space="preserve">connections </w:t>
      </w:r>
      <w:r>
        <w:rPr>
          <w:w w:val="90"/>
          <w:sz w:val="19"/>
        </w:rPr>
        <w:t>and</w:t>
      </w:r>
      <w:r>
        <w:rPr>
          <w:spacing w:val="1"/>
          <w:w w:val="90"/>
          <w:sz w:val="19"/>
        </w:rPr>
        <w:t xml:space="preserve"> </w:t>
      </w:r>
      <w:r>
        <w:rPr>
          <w:w w:val="90"/>
          <w:sz w:val="19"/>
        </w:rPr>
        <w:t>between</w:t>
      </w:r>
      <w:r>
        <w:rPr>
          <w:spacing w:val="1"/>
          <w:w w:val="90"/>
          <w:sz w:val="19"/>
        </w:rPr>
        <w:t xml:space="preserve"> </w:t>
      </w:r>
      <w:r>
        <w:rPr>
          <w:w w:val="90"/>
          <w:sz w:val="19"/>
        </w:rPr>
        <w:t>the</w:t>
      </w:r>
      <w:r>
        <w:rPr>
          <w:spacing w:val="1"/>
          <w:w w:val="90"/>
          <w:sz w:val="19"/>
        </w:rPr>
        <w:t xml:space="preserve"> </w:t>
      </w:r>
      <w:r>
        <w:rPr>
          <w:w w:val="90"/>
          <w:sz w:val="19"/>
        </w:rPr>
        <w:t>different</w:t>
      </w:r>
      <w:r>
        <w:rPr>
          <w:spacing w:val="1"/>
          <w:w w:val="90"/>
          <w:sz w:val="19"/>
        </w:rPr>
        <w:t xml:space="preserve"> </w:t>
      </w:r>
      <w:r>
        <w:rPr>
          <w:w w:val="90"/>
          <w:sz w:val="19"/>
        </w:rPr>
        <w:t>categories of</w:t>
      </w:r>
      <w:r>
        <w:rPr>
          <w:spacing w:val="1"/>
          <w:w w:val="90"/>
          <w:sz w:val="19"/>
        </w:rPr>
        <w:t xml:space="preserve"> </w:t>
      </w:r>
      <w:r>
        <w:rPr>
          <w:sz w:val="19"/>
        </w:rPr>
        <w:t>demand</w:t>
      </w:r>
      <w:r>
        <w:rPr>
          <w:spacing w:val="13"/>
          <w:sz w:val="19"/>
        </w:rPr>
        <w:t xml:space="preserve"> </w:t>
      </w:r>
      <w:r>
        <w:rPr>
          <w:sz w:val="19"/>
        </w:rPr>
        <w:t>response</w:t>
      </w:r>
      <w:r>
        <w:rPr>
          <w:spacing w:val="13"/>
          <w:sz w:val="19"/>
        </w:rPr>
        <w:t xml:space="preserve"> </w:t>
      </w:r>
      <w:r>
        <w:rPr>
          <w:sz w:val="19"/>
        </w:rPr>
        <w:t>services.</w:t>
      </w:r>
    </w:p>
    <w:p w14:paraId="4C5058F6" w14:textId="77777777" w:rsidR="00B12060" w:rsidRPr="00B12060" w:rsidRDefault="00B12060" w:rsidP="00B12060">
      <w:pPr>
        <w:pStyle w:val="ListParagraph"/>
        <w:rPr>
          <w:sz w:val="19"/>
        </w:rPr>
      </w:pPr>
    </w:p>
    <w:p w14:paraId="2993F12C" w14:textId="77777777" w:rsidR="00343FF6" w:rsidRDefault="00635E89">
      <w:pPr>
        <w:pStyle w:val="ListParagraph"/>
        <w:numPr>
          <w:ilvl w:val="0"/>
          <w:numId w:val="46"/>
        </w:numPr>
        <w:tabs>
          <w:tab w:val="left" w:pos="538"/>
          <w:tab w:val="left" w:pos="540"/>
        </w:tabs>
        <w:spacing w:before="92"/>
        <w:ind w:left="539" w:right="0" w:hanging="433"/>
        <w:rPr>
          <w:sz w:val="19"/>
        </w:rPr>
      </w:pPr>
      <w:r>
        <w:rPr>
          <w:w w:val="90"/>
          <w:sz w:val="19"/>
        </w:rPr>
        <w:t>For</w:t>
      </w:r>
      <w:r>
        <w:rPr>
          <w:spacing w:val="20"/>
          <w:w w:val="90"/>
          <w:sz w:val="19"/>
        </w:rPr>
        <w:t xml:space="preserve"> </w:t>
      </w:r>
      <w:r>
        <w:rPr>
          <w:w w:val="90"/>
          <w:sz w:val="19"/>
        </w:rPr>
        <w:t>subsequent</w:t>
      </w:r>
      <w:r>
        <w:rPr>
          <w:spacing w:val="22"/>
          <w:w w:val="90"/>
          <w:sz w:val="19"/>
        </w:rPr>
        <w:t xml:space="preserve"> </w:t>
      </w:r>
      <w:r>
        <w:rPr>
          <w:w w:val="90"/>
          <w:sz w:val="19"/>
        </w:rPr>
        <w:t>demand</w:t>
      </w:r>
      <w:r>
        <w:rPr>
          <w:spacing w:val="20"/>
          <w:w w:val="90"/>
          <w:sz w:val="19"/>
        </w:rPr>
        <w:t xml:space="preserve"> </w:t>
      </w:r>
      <w:r>
        <w:rPr>
          <w:w w:val="90"/>
          <w:sz w:val="19"/>
        </w:rPr>
        <w:t>units</w:t>
      </w:r>
      <w:r>
        <w:rPr>
          <w:spacing w:val="21"/>
          <w:w w:val="90"/>
          <w:sz w:val="19"/>
        </w:rPr>
        <w:t xml:space="preserve"> </w:t>
      </w:r>
      <w:r>
        <w:rPr>
          <w:w w:val="90"/>
          <w:sz w:val="19"/>
        </w:rPr>
        <w:t>with</w:t>
      </w:r>
      <w:r>
        <w:rPr>
          <w:spacing w:val="20"/>
          <w:w w:val="90"/>
          <w:sz w:val="19"/>
        </w:rPr>
        <w:t xml:space="preserve"> </w:t>
      </w:r>
      <w:r>
        <w:rPr>
          <w:w w:val="90"/>
          <w:sz w:val="19"/>
        </w:rPr>
        <w:t>demand</w:t>
      </w:r>
      <w:r>
        <w:rPr>
          <w:spacing w:val="21"/>
          <w:w w:val="90"/>
          <w:sz w:val="19"/>
        </w:rPr>
        <w:t xml:space="preserve"> </w:t>
      </w:r>
      <w:r>
        <w:rPr>
          <w:w w:val="90"/>
          <w:sz w:val="19"/>
        </w:rPr>
        <w:t>response,</w:t>
      </w:r>
      <w:r>
        <w:rPr>
          <w:spacing w:val="22"/>
          <w:w w:val="90"/>
          <w:sz w:val="19"/>
        </w:rPr>
        <w:t xml:space="preserve"> </w:t>
      </w:r>
      <w:r>
        <w:rPr>
          <w:w w:val="90"/>
          <w:sz w:val="19"/>
        </w:rPr>
        <w:t>separate</w:t>
      </w:r>
      <w:r>
        <w:rPr>
          <w:spacing w:val="18"/>
          <w:w w:val="90"/>
          <w:sz w:val="19"/>
        </w:rPr>
        <w:t xml:space="preserve"> </w:t>
      </w:r>
      <w:r>
        <w:rPr>
          <w:w w:val="90"/>
          <w:sz w:val="19"/>
        </w:rPr>
        <w:t>installation</w:t>
      </w:r>
      <w:r>
        <w:rPr>
          <w:spacing w:val="20"/>
          <w:w w:val="90"/>
          <w:sz w:val="19"/>
        </w:rPr>
        <w:t xml:space="preserve"> </w:t>
      </w:r>
      <w:r>
        <w:rPr>
          <w:w w:val="90"/>
          <w:sz w:val="19"/>
        </w:rPr>
        <w:t>documents</w:t>
      </w:r>
      <w:r>
        <w:rPr>
          <w:spacing w:val="21"/>
          <w:w w:val="90"/>
          <w:sz w:val="19"/>
        </w:rPr>
        <w:t xml:space="preserve"> </w:t>
      </w:r>
      <w:r>
        <w:rPr>
          <w:w w:val="90"/>
          <w:sz w:val="19"/>
        </w:rPr>
        <w:t>shall</w:t>
      </w:r>
      <w:r>
        <w:rPr>
          <w:spacing w:val="21"/>
          <w:w w:val="90"/>
          <w:sz w:val="19"/>
        </w:rPr>
        <w:t xml:space="preserve"> </w:t>
      </w:r>
      <w:r>
        <w:rPr>
          <w:w w:val="90"/>
          <w:sz w:val="19"/>
        </w:rPr>
        <w:t>be</w:t>
      </w:r>
      <w:r>
        <w:rPr>
          <w:spacing w:val="21"/>
          <w:w w:val="90"/>
          <w:sz w:val="19"/>
        </w:rPr>
        <w:t xml:space="preserve"> </w:t>
      </w:r>
      <w:r>
        <w:rPr>
          <w:w w:val="90"/>
          <w:sz w:val="19"/>
        </w:rPr>
        <w:t>provided.</w:t>
      </w:r>
    </w:p>
    <w:p w14:paraId="2B97FD7A" w14:textId="77777777" w:rsidR="00343FF6" w:rsidRDefault="00343FF6">
      <w:pPr>
        <w:pStyle w:val="BodyText"/>
        <w:rPr>
          <w:sz w:val="22"/>
        </w:rPr>
      </w:pPr>
    </w:p>
    <w:p w14:paraId="00E3F8A8" w14:textId="77777777" w:rsidR="00343FF6" w:rsidRDefault="00635E89">
      <w:pPr>
        <w:pStyle w:val="ListParagraph"/>
        <w:numPr>
          <w:ilvl w:val="0"/>
          <w:numId w:val="46"/>
        </w:numPr>
        <w:tabs>
          <w:tab w:val="left" w:pos="540"/>
        </w:tabs>
        <w:spacing w:before="148" w:line="228" w:lineRule="auto"/>
        <w:ind w:right="123" w:firstLine="0"/>
        <w:rPr>
          <w:sz w:val="19"/>
        </w:rPr>
      </w:pPr>
      <w:r>
        <w:rPr>
          <w:w w:val="95"/>
          <w:sz w:val="19"/>
        </w:rPr>
        <w:t xml:space="preserve">The content of the installation document of individual demand units may be aggregated </w:t>
      </w:r>
      <w:r>
        <w:rPr>
          <w:w w:val="95"/>
          <w:sz w:val="19"/>
        </w:rPr>
        <w:t>by the relevant system</w:t>
      </w:r>
      <w:r>
        <w:rPr>
          <w:spacing w:val="1"/>
          <w:w w:val="95"/>
          <w:sz w:val="19"/>
        </w:rPr>
        <w:t xml:space="preserve"> </w:t>
      </w:r>
      <w:r>
        <w:rPr>
          <w:sz w:val="19"/>
        </w:rPr>
        <w:t>operator</w:t>
      </w:r>
      <w:r>
        <w:rPr>
          <w:spacing w:val="14"/>
          <w:sz w:val="19"/>
        </w:rPr>
        <w:t xml:space="preserve"> </w:t>
      </w:r>
      <w:r>
        <w:rPr>
          <w:sz w:val="19"/>
        </w:rPr>
        <w:t>or</w:t>
      </w:r>
      <w:r>
        <w:rPr>
          <w:spacing w:val="18"/>
          <w:sz w:val="19"/>
        </w:rPr>
        <w:t xml:space="preserve"> </w:t>
      </w:r>
      <w:r>
        <w:rPr>
          <w:sz w:val="19"/>
        </w:rPr>
        <w:t>relevant</w:t>
      </w:r>
      <w:r>
        <w:rPr>
          <w:spacing w:val="14"/>
          <w:sz w:val="19"/>
        </w:rPr>
        <w:t xml:space="preserve"> </w:t>
      </w:r>
      <w:r>
        <w:rPr>
          <w:sz w:val="19"/>
        </w:rPr>
        <w:t>TSO.</w:t>
      </w:r>
    </w:p>
    <w:p w14:paraId="44C6F583" w14:textId="77777777" w:rsidR="00343FF6" w:rsidRDefault="00343FF6">
      <w:pPr>
        <w:pStyle w:val="BodyText"/>
        <w:rPr>
          <w:sz w:val="22"/>
        </w:rPr>
      </w:pPr>
    </w:p>
    <w:p w14:paraId="1FC56A13" w14:textId="77777777" w:rsidR="00343FF6" w:rsidRDefault="00635E89">
      <w:pPr>
        <w:pStyle w:val="ListParagraph"/>
        <w:numPr>
          <w:ilvl w:val="0"/>
          <w:numId w:val="46"/>
        </w:numPr>
        <w:tabs>
          <w:tab w:val="left" w:pos="538"/>
          <w:tab w:val="left" w:pos="540"/>
        </w:tabs>
        <w:spacing w:before="141"/>
        <w:ind w:left="539" w:right="0" w:hanging="433"/>
        <w:rPr>
          <w:sz w:val="19"/>
        </w:rPr>
      </w:pPr>
      <w:r>
        <w:rPr>
          <w:spacing w:val="-1"/>
          <w:w w:val="95"/>
          <w:sz w:val="19"/>
        </w:rPr>
        <w:t>The</w:t>
      </w:r>
      <w:r>
        <w:rPr>
          <w:spacing w:val="-3"/>
          <w:w w:val="95"/>
          <w:sz w:val="19"/>
        </w:rPr>
        <w:t xml:space="preserve"> </w:t>
      </w:r>
      <w:r>
        <w:rPr>
          <w:spacing w:val="-1"/>
          <w:w w:val="95"/>
          <w:sz w:val="19"/>
        </w:rPr>
        <w:t xml:space="preserve">installation </w:t>
      </w:r>
      <w:r>
        <w:rPr>
          <w:w w:val="95"/>
          <w:sz w:val="19"/>
        </w:rPr>
        <w:t>document</w:t>
      </w:r>
      <w:r>
        <w:rPr>
          <w:spacing w:val="-3"/>
          <w:w w:val="95"/>
          <w:sz w:val="19"/>
        </w:rPr>
        <w:t xml:space="preserve"> </w:t>
      </w:r>
      <w:r>
        <w:rPr>
          <w:w w:val="95"/>
          <w:sz w:val="19"/>
        </w:rPr>
        <w:t>shall</w:t>
      </w:r>
      <w:r>
        <w:rPr>
          <w:spacing w:val="-1"/>
          <w:w w:val="95"/>
          <w:sz w:val="19"/>
        </w:rPr>
        <w:t xml:space="preserve"> </w:t>
      </w:r>
      <w:r>
        <w:rPr>
          <w:w w:val="95"/>
          <w:sz w:val="19"/>
        </w:rPr>
        <w:t>contain</w:t>
      </w:r>
      <w:r>
        <w:rPr>
          <w:spacing w:val="-2"/>
          <w:w w:val="95"/>
          <w:sz w:val="19"/>
        </w:rPr>
        <w:t xml:space="preserve"> </w:t>
      </w:r>
      <w:r>
        <w:rPr>
          <w:w w:val="95"/>
          <w:sz w:val="19"/>
        </w:rPr>
        <w:t>the</w:t>
      </w:r>
      <w:r>
        <w:rPr>
          <w:spacing w:val="-1"/>
          <w:w w:val="95"/>
          <w:sz w:val="19"/>
        </w:rPr>
        <w:t xml:space="preserve"> </w:t>
      </w:r>
      <w:r>
        <w:rPr>
          <w:w w:val="95"/>
          <w:sz w:val="19"/>
        </w:rPr>
        <w:t>following</w:t>
      </w:r>
      <w:r>
        <w:rPr>
          <w:spacing w:val="-2"/>
          <w:w w:val="95"/>
          <w:sz w:val="19"/>
        </w:rPr>
        <w:t xml:space="preserve"> </w:t>
      </w:r>
      <w:r>
        <w:rPr>
          <w:w w:val="95"/>
          <w:sz w:val="19"/>
        </w:rPr>
        <w:t>items:</w:t>
      </w:r>
    </w:p>
    <w:p w14:paraId="738324C7" w14:textId="77777777" w:rsidR="00343FF6" w:rsidRDefault="00343FF6">
      <w:pPr>
        <w:pStyle w:val="BodyText"/>
        <w:spacing w:before="3"/>
        <w:rPr>
          <w:sz w:val="22"/>
        </w:rPr>
      </w:pPr>
    </w:p>
    <w:p w14:paraId="0926EA3F" w14:textId="77777777" w:rsidR="00343FF6" w:rsidRDefault="00635E89">
      <w:pPr>
        <w:pStyle w:val="ListParagraph"/>
        <w:numPr>
          <w:ilvl w:val="0"/>
          <w:numId w:val="45"/>
        </w:numPr>
        <w:tabs>
          <w:tab w:val="left" w:pos="402"/>
        </w:tabs>
        <w:spacing w:before="1"/>
        <w:ind w:right="0"/>
        <w:rPr>
          <w:sz w:val="19"/>
        </w:rPr>
      </w:pPr>
      <w:r>
        <w:rPr>
          <w:w w:val="95"/>
          <w:sz w:val="19"/>
        </w:rPr>
        <w:t>the</w:t>
      </w:r>
      <w:r>
        <w:rPr>
          <w:spacing w:val="-1"/>
          <w:w w:val="95"/>
          <w:sz w:val="19"/>
        </w:rPr>
        <w:t xml:space="preserve"> </w:t>
      </w:r>
      <w:r>
        <w:rPr>
          <w:w w:val="95"/>
          <w:sz w:val="19"/>
        </w:rPr>
        <w:t>location</w:t>
      </w:r>
      <w:r>
        <w:rPr>
          <w:spacing w:val="-1"/>
          <w:w w:val="95"/>
          <w:sz w:val="19"/>
        </w:rPr>
        <w:t xml:space="preserve"> </w:t>
      </w:r>
      <w:r>
        <w:rPr>
          <w:w w:val="95"/>
          <w:sz w:val="19"/>
        </w:rPr>
        <w:t>at which the</w:t>
      </w:r>
      <w:r>
        <w:rPr>
          <w:spacing w:val="-1"/>
          <w:w w:val="95"/>
          <w:sz w:val="19"/>
        </w:rPr>
        <w:t xml:space="preserve"> </w:t>
      </w:r>
      <w:r>
        <w:rPr>
          <w:w w:val="95"/>
          <w:sz w:val="19"/>
        </w:rPr>
        <w:t>demand</w:t>
      </w:r>
      <w:r>
        <w:rPr>
          <w:spacing w:val="-1"/>
          <w:w w:val="95"/>
          <w:sz w:val="19"/>
        </w:rPr>
        <w:t xml:space="preserve"> </w:t>
      </w:r>
      <w:r>
        <w:rPr>
          <w:w w:val="95"/>
          <w:sz w:val="19"/>
        </w:rPr>
        <w:t>unit with</w:t>
      </w:r>
      <w:r>
        <w:rPr>
          <w:spacing w:val="-1"/>
          <w:w w:val="95"/>
          <w:sz w:val="19"/>
        </w:rPr>
        <w:t xml:space="preserve"> </w:t>
      </w:r>
      <w:r>
        <w:rPr>
          <w:w w:val="95"/>
          <w:sz w:val="19"/>
        </w:rPr>
        <w:t>demand</w:t>
      </w:r>
      <w:r>
        <w:rPr>
          <w:spacing w:val="-1"/>
          <w:w w:val="95"/>
          <w:sz w:val="19"/>
        </w:rPr>
        <w:t xml:space="preserve"> </w:t>
      </w:r>
      <w:r>
        <w:rPr>
          <w:w w:val="95"/>
          <w:sz w:val="19"/>
        </w:rPr>
        <w:t>response</w:t>
      </w:r>
      <w:r>
        <w:rPr>
          <w:spacing w:val="-1"/>
          <w:w w:val="95"/>
          <w:sz w:val="19"/>
        </w:rPr>
        <w:t xml:space="preserve"> </w:t>
      </w:r>
      <w:r>
        <w:rPr>
          <w:w w:val="95"/>
          <w:sz w:val="19"/>
        </w:rPr>
        <w:t>is connected</w:t>
      </w:r>
      <w:r>
        <w:rPr>
          <w:spacing w:val="-2"/>
          <w:w w:val="95"/>
          <w:sz w:val="19"/>
        </w:rPr>
        <w:t xml:space="preserve"> </w:t>
      </w:r>
      <w:r>
        <w:rPr>
          <w:w w:val="95"/>
          <w:sz w:val="19"/>
        </w:rPr>
        <w:t>to</w:t>
      </w:r>
      <w:r>
        <w:rPr>
          <w:spacing w:val="-3"/>
          <w:w w:val="95"/>
          <w:sz w:val="19"/>
        </w:rPr>
        <w:t xml:space="preserve"> </w:t>
      </w:r>
      <w:r>
        <w:rPr>
          <w:w w:val="95"/>
          <w:sz w:val="19"/>
        </w:rPr>
        <w:t>the network;</w:t>
      </w:r>
    </w:p>
    <w:p w14:paraId="34F5216B" w14:textId="77777777" w:rsidR="00343FF6" w:rsidRDefault="00343FF6">
      <w:pPr>
        <w:pStyle w:val="BodyText"/>
        <w:spacing w:before="3"/>
        <w:rPr>
          <w:sz w:val="22"/>
        </w:rPr>
      </w:pPr>
    </w:p>
    <w:p w14:paraId="3B0FD7FE" w14:textId="77777777" w:rsidR="00343FF6" w:rsidRDefault="00635E89">
      <w:pPr>
        <w:pStyle w:val="ListParagraph"/>
        <w:numPr>
          <w:ilvl w:val="0"/>
          <w:numId w:val="45"/>
        </w:numPr>
        <w:tabs>
          <w:tab w:val="left" w:pos="402"/>
        </w:tabs>
        <w:ind w:right="0"/>
        <w:rPr>
          <w:sz w:val="19"/>
        </w:rPr>
      </w:pPr>
      <w:r>
        <w:rPr>
          <w:w w:val="95"/>
          <w:sz w:val="19"/>
        </w:rPr>
        <w:t>the maximum</w:t>
      </w:r>
      <w:r>
        <w:rPr>
          <w:spacing w:val="2"/>
          <w:w w:val="95"/>
          <w:sz w:val="19"/>
        </w:rPr>
        <w:t xml:space="preserve"> </w:t>
      </w:r>
      <w:r>
        <w:rPr>
          <w:w w:val="95"/>
          <w:sz w:val="19"/>
        </w:rPr>
        <w:t>capacity</w:t>
      </w:r>
      <w:r>
        <w:rPr>
          <w:spacing w:val="-3"/>
          <w:w w:val="95"/>
          <w:sz w:val="19"/>
        </w:rPr>
        <w:t xml:space="preserve"> </w:t>
      </w:r>
      <w:r>
        <w:rPr>
          <w:w w:val="95"/>
          <w:sz w:val="19"/>
        </w:rPr>
        <w:t>of</w:t>
      </w:r>
      <w:r>
        <w:rPr>
          <w:spacing w:val="3"/>
          <w:w w:val="95"/>
          <w:sz w:val="19"/>
        </w:rPr>
        <w:t xml:space="preserve"> </w:t>
      </w:r>
      <w:r>
        <w:rPr>
          <w:w w:val="95"/>
          <w:sz w:val="19"/>
        </w:rPr>
        <w:t>the</w:t>
      </w:r>
      <w:r>
        <w:rPr>
          <w:spacing w:val="1"/>
          <w:w w:val="95"/>
          <w:sz w:val="19"/>
        </w:rPr>
        <w:t xml:space="preserve"> </w:t>
      </w:r>
      <w:r>
        <w:rPr>
          <w:w w:val="95"/>
          <w:sz w:val="19"/>
        </w:rPr>
        <w:t>demand response</w:t>
      </w:r>
      <w:r>
        <w:rPr>
          <w:spacing w:val="1"/>
          <w:w w:val="95"/>
          <w:sz w:val="19"/>
        </w:rPr>
        <w:t xml:space="preserve"> </w:t>
      </w:r>
      <w:r>
        <w:rPr>
          <w:w w:val="95"/>
          <w:sz w:val="19"/>
        </w:rPr>
        <w:t>installation</w:t>
      </w:r>
      <w:r>
        <w:rPr>
          <w:spacing w:val="1"/>
          <w:w w:val="95"/>
          <w:sz w:val="19"/>
        </w:rPr>
        <w:t xml:space="preserve"> </w:t>
      </w:r>
      <w:r>
        <w:rPr>
          <w:w w:val="95"/>
          <w:sz w:val="19"/>
        </w:rPr>
        <w:t>in kW;</w:t>
      </w:r>
    </w:p>
    <w:p w14:paraId="69DE081B" w14:textId="77777777" w:rsidR="00343FF6" w:rsidRDefault="00343FF6">
      <w:pPr>
        <w:pStyle w:val="BodyText"/>
        <w:spacing w:before="3"/>
        <w:rPr>
          <w:sz w:val="22"/>
        </w:rPr>
      </w:pPr>
    </w:p>
    <w:p w14:paraId="05E9F60A" w14:textId="77777777" w:rsidR="00343FF6" w:rsidRDefault="00635E89">
      <w:pPr>
        <w:pStyle w:val="ListParagraph"/>
        <w:numPr>
          <w:ilvl w:val="0"/>
          <w:numId w:val="45"/>
        </w:numPr>
        <w:tabs>
          <w:tab w:val="left" w:pos="402"/>
        </w:tabs>
        <w:ind w:right="0"/>
        <w:rPr>
          <w:sz w:val="19"/>
        </w:rPr>
      </w:pPr>
      <w:r>
        <w:rPr>
          <w:w w:val="90"/>
          <w:sz w:val="19"/>
        </w:rPr>
        <w:t>the</w:t>
      </w:r>
      <w:r>
        <w:rPr>
          <w:spacing w:val="18"/>
          <w:w w:val="90"/>
          <w:sz w:val="19"/>
        </w:rPr>
        <w:t xml:space="preserve"> </w:t>
      </w:r>
      <w:r>
        <w:rPr>
          <w:w w:val="90"/>
          <w:sz w:val="19"/>
        </w:rPr>
        <w:t>type</w:t>
      </w:r>
      <w:r>
        <w:rPr>
          <w:spacing w:val="19"/>
          <w:w w:val="90"/>
          <w:sz w:val="19"/>
        </w:rPr>
        <w:t xml:space="preserve"> </w:t>
      </w:r>
      <w:r>
        <w:rPr>
          <w:w w:val="90"/>
          <w:sz w:val="19"/>
        </w:rPr>
        <w:t>of</w:t>
      </w:r>
      <w:r>
        <w:rPr>
          <w:spacing w:val="19"/>
          <w:w w:val="90"/>
          <w:sz w:val="19"/>
        </w:rPr>
        <w:t xml:space="preserve"> </w:t>
      </w:r>
      <w:r>
        <w:rPr>
          <w:w w:val="90"/>
          <w:sz w:val="19"/>
        </w:rPr>
        <w:t>demand</w:t>
      </w:r>
      <w:r>
        <w:rPr>
          <w:spacing w:val="18"/>
          <w:w w:val="90"/>
          <w:sz w:val="19"/>
        </w:rPr>
        <w:t xml:space="preserve"> </w:t>
      </w:r>
      <w:r>
        <w:rPr>
          <w:w w:val="90"/>
          <w:sz w:val="19"/>
        </w:rPr>
        <w:t>response</w:t>
      </w:r>
      <w:r>
        <w:rPr>
          <w:spacing w:val="19"/>
          <w:w w:val="90"/>
          <w:sz w:val="19"/>
        </w:rPr>
        <w:t xml:space="preserve"> </w:t>
      </w:r>
      <w:r>
        <w:rPr>
          <w:w w:val="90"/>
          <w:sz w:val="19"/>
        </w:rPr>
        <w:t>services;</w:t>
      </w:r>
    </w:p>
    <w:p w14:paraId="7B908544" w14:textId="77777777" w:rsidR="00343FF6" w:rsidRDefault="00343FF6">
      <w:pPr>
        <w:pStyle w:val="BodyText"/>
        <w:spacing w:before="1"/>
        <w:rPr>
          <w:sz w:val="23"/>
        </w:rPr>
      </w:pPr>
    </w:p>
    <w:p w14:paraId="72558546" w14:textId="07FBB693" w:rsidR="00343FF6" w:rsidRDefault="00635E89">
      <w:pPr>
        <w:pStyle w:val="ListParagraph"/>
        <w:numPr>
          <w:ilvl w:val="0"/>
          <w:numId w:val="45"/>
        </w:numPr>
        <w:tabs>
          <w:tab w:val="left" w:pos="402"/>
        </w:tabs>
        <w:spacing w:line="228" w:lineRule="auto"/>
        <w:rPr>
          <w:sz w:val="19"/>
        </w:rPr>
      </w:pPr>
      <w:r>
        <w:rPr>
          <w:w w:val="95"/>
          <w:sz w:val="19"/>
        </w:rPr>
        <w:t>the</w:t>
      </w:r>
      <w:r>
        <w:rPr>
          <w:spacing w:val="23"/>
          <w:w w:val="95"/>
          <w:sz w:val="19"/>
        </w:rPr>
        <w:t xml:space="preserve"> </w:t>
      </w:r>
      <w:r>
        <w:rPr>
          <w:w w:val="95"/>
          <w:sz w:val="19"/>
        </w:rPr>
        <w:t>demand</w:t>
      </w:r>
      <w:r>
        <w:rPr>
          <w:spacing w:val="22"/>
          <w:w w:val="95"/>
          <w:sz w:val="19"/>
        </w:rPr>
        <w:t xml:space="preserve"> </w:t>
      </w:r>
      <w:r>
        <w:rPr>
          <w:w w:val="95"/>
          <w:sz w:val="19"/>
        </w:rPr>
        <w:t>unit</w:t>
      </w:r>
      <w:r>
        <w:rPr>
          <w:spacing w:val="22"/>
          <w:w w:val="95"/>
          <w:sz w:val="19"/>
        </w:rPr>
        <w:t xml:space="preserve"> </w:t>
      </w:r>
      <w:r>
        <w:rPr>
          <w:w w:val="95"/>
          <w:sz w:val="19"/>
        </w:rPr>
        <w:t>certificate</w:t>
      </w:r>
      <w:r>
        <w:rPr>
          <w:spacing w:val="23"/>
          <w:w w:val="95"/>
          <w:sz w:val="19"/>
        </w:rPr>
        <w:t xml:space="preserve"> </w:t>
      </w:r>
      <w:r>
        <w:rPr>
          <w:w w:val="95"/>
          <w:sz w:val="19"/>
        </w:rPr>
        <w:t>and</w:t>
      </w:r>
      <w:r>
        <w:rPr>
          <w:spacing w:val="22"/>
          <w:w w:val="95"/>
          <w:sz w:val="19"/>
        </w:rPr>
        <w:t xml:space="preserve"> </w:t>
      </w:r>
      <w:r>
        <w:rPr>
          <w:w w:val="95"/>
          <w:sz w:val="19"/>
        </w:rPr>
        <w:t>the</w:t>
      </w:r>
      <w:r>
        <w:rPr>
          <w:spacing w:val="23"/>
          <w:w w:val="95"/>
          <w:sz w:val="19"/>
        </w:rPr>
        <w:t xml:space="preserve"> </w:t>
      </w:r>
      <w:del w:id="35" w:author="Author">
        <w:r w:rsidDel="00B14F02">
          <w:rPr>
            <w:w w:val="95"/>
            <w:sz w:val="19"/>
          </w:rPr>
          <w:delText>equipment</w:delText>
        </w:r>
        <w:r w:rsidDel="00B14F02">
          <w:rPr>
            <w:spacing w:val="22"/>
            <w:w w:val="95"/>
            <w:sz w:val="19"/>
          </w:rPr>
          <w:delText xml:space="preserve"> </w:delText>
        </w:r>
      </w:del>
      <w:ins w:id="36" w:author="Author">
        <w:r w:rsidR="00B14F02">
          <w:rPr>
            <w:w w:val="95"/>
            <w:sz w:val="19"/>
          </w:rPr>
          <w:t>type-test</w:t>
        </w:r>
        <w:r w:rsidR="00B14F02">
          <w:rPr>
            <w:spacing w:val="22"/>
            <w:w w:val="95"/>
            <w:sz w:val="19"/>
          </w:rPr>
          <w:t xml:space="preserve"> </w:t>
        </w:r>
      </w:ins>
      <w:r>
        <w:rPr>
          <w:w w:val="95"/>
          <w:sz w:val="19"/>
        </w:rPr>
        <w:t>certificate</w:t>
      </w:r>
      <w:r>
        <w:rPr>
          <w:spacing w:val="23"/>
          <w:w w:val="95"/>
          <w:sz w:val="19"/>
        </w:rPr>
        <w:t xml:space="preserve"> </w:t>
      </w:r>
      <w:r>
        <w:rPr>
          <w:w w:val="95"/>
          <w:sz w:val="19"/>
        </w:rPr>
        <w:t>as</w:t>
      </w:r>
      <w:r>
        <w:rPr>
          <w:spacing w:val="22"/>
          <w:w w:val="95"/>
          <w:sz w:val="19"/>
        </w:rPr>
        <w:t xml:space="preserve"> </w:t>
      </w:r>
      <w:r>
        <w:rPr>
          <w:w w:val="95"/>
          <w:sz w:val="19"/>
        </w:rPr>
        <w:t>relevant</w:t>
      </w:r>
      <w:r>
        <w:rPr>
          <w:spacing w:val="23"/>
          <w:w w:val="95"/>
          <w:sz w:val="19"/>
        </w:rPr>
        <w:t xml:space="preserve"> </w:t>
      </w:r>
      <w:r>
        <w:rPr>
          <w:w w:val="95"/>
          <w:sz w:val="19"/>
        </w:rPr>
        <w:t>for</w:t>
      </w:r>
      <w:r>
        <w:rPr>
          <w:spacing w:val="27"/>
          <w:w w:val="95"/>
          <w:sz w:val="19"/>
        </w:rPr>
        <w:t xml:space="preserve"> </w:t>
      </w:r>
      <w:r>
        <w:rPr>
          <w:w w:val="95"/>
          <w:sz w:val="19"/>
        </w:rPr>
        <w:t>the</w:t>
      </w:r>
      <w:r>
        <w:rPr>
          <w:spacing w:val="22"/>
          <w:w w:val="95"/>
          <w:sz w:val="19"/>
        </w:rPr>
        <w:t xml:space="preserve"> </w:t>
      </w:r>
      <w:r>
        <w:rPr>
          <w:w w:val="95"/>
          <w:sz w:val="19"/>
        </w:rPr>
        <w:t>demand</w:t>
      </w:r>
      <w:r>
        <w:rPr>
          <w:spacing w:val="23"/>
          <w:w w:val="95"/>
          <w:sz w:val="19"/>
        </w:rPr>
        <w:t xml:space="preserve"> </w:t>
      </w:r>
      <w:r>
        <w:rPr>
          <w:w w:val="95"/>
          <w:sz w:val="19"/>
        </w:rPr>
        <w:t>response</w:t>
      </w:r>
      <w:r>
        <w:rPr>
          <w:spacing w:val="23"/>
          <w:w w:val="95"/>
          <w:sz w:val="19"/>
        </w:rPr>
        <w:t xml:space="preserve"> </w:t>
      </w:r>
      <w:r>
        <w:rPr>
          <w:w w:val="95"/>
          <w:sz w:val="19"/>
        </w:rPr>
        <w:t>service,</w:t>
      </w:r>
      <w:r>
        <w:rPr>
          <w:spacing w:val="22"/>
          <w:w w:val="95"/>
          <w:sz w:val="19"/>
        </w:rPr>
        <w:t xml:space="preserve"> </w:t>
      </w:r>
      <w:r>
        <w:rPr>
          <w:w w:val="95"/>
          <w:sz w:val="19"/>
        </w:rPr>
        <w:t>or</w:t>
      </w:r>
      <w:r>
        <w:rPr>
          <w:spacing w:val="25"/>
          <w:w w:val="95"/>
          <w:sz w:val="19"/>
        </w:rPr>
        <w:t xml:space="preserve"> </w:t>
      </w:r>
      <w:r>
        <w:rPr>
          <w:w w:val="95"/>
          <w:sz w:val="19"/>
        </w:rPr>
        <w:t>if</w:t>
      </w:r>
      <w:r>
        <w:rPr>
          <w:spacing w:val="23"/>
          <w:w w:val="95"/>
          <w:sz w:val="19"/>
        </w:rPr>
        <w:t xml:space="preserve"> </w:t>
      </w:r>
      <w:r>
        <w:rPr>
          <w:w w:val="95"/>
          <w:sz w:val="19"/>
        </w:rPr>
        <w:t>not</w:t>
      </w:r>
      <w:r>
        <w:rPr>
          <w:spacing w:val="-37"/>
          <w:w w:val="95"/>
          <w:sz w:val="19"/>
        </w:rPr>
        <w:t xml:space="preserve"> </w:t>
      </w:r>
      <w:r>
        <w:rPr>
          <w:sz w:val="19"/>
        </w:rPr>
        <w:t>available,</w:t>
      </w:r>
      <w:r>
        <w:rPr>
          <w:spacing w:val="12"/>
          <w:sz w:val="19"/>
        </w:rPr>
        <w:t xml:space="preserve"> </w:t>
      </w:r>
      <w:r>
        <w:rPr>
          <w:sz w:val="19"/>
        </w:rPr>
        <w:t>equivalent</w:t>
      </w:r>
      <w:r>
        <w:rPr>
          <w:spacing w:val="13"/>
          <w:sz w:val="19"/>
        </w:rPr>
        <w:t xml:space="preserve"> </w:t>
      </w:r>
      <w:r>
        <w:rPr>
          <w:sz w:val="19"/>
        </w:rPr>
        <w:t>information;</w:t>
      </w:r>
    </w:p>
    <w:p w14:paraId="55E6CD22" w14:textId="77777777" w:rsidR="00343FF6" w:rsidRDefault="00343FF6">
      <w:pPr>
        <w:pStyle w:val="BodyText"/>
        <w:spacing w:before="2"/>
        <w:rPr>
          <w:sz w:val="23"/>
        </w:rPr>
      </w:pPr>
    </w:p>
    <w:p w14:paraId="12587130" w14:textId="77777777" w:rsidR="00343FF6" w:rsidRDefault="00635E89">
      <w:pPr>
        <w:pStyle w:val="ListParagraph"/>
        <w:numPr>
          <w:ilvl w:val="0"/>
          <w:numId w:val="45"/>
        </w:numPr>
        <w:tabs>
          <w:tab w:val="left" w:pos="402"/>
        </w:tabs>
        <w:spacing w:line="228" w:lineRule="auto"/>
        <w:rPr>
          <w:sz w:val="19"/>
        </w:rPr>
      </w:pPr>
      <w:r>
        <w:rPr>
          <w:w w:val="95"/>
          <w:sz w:val="19"/>
        </w:rPr>
        <w:t>the</w:t>
      </w:r>
      <w:r>
        <w:rPr>
          <w:spacing w:val="8"/>
          <w:w w:val="95"/>
          <w:sz w:val="19"/>
        </w:rPr>
        <w:t xml:space="preserve"> </w:t>
      </w:r>
      <w:r>
        <w:rPr>
          <w:w w:val="95"/>
          <w:sz w:val="19"/>
        </w:rPr>
        <w:t>contact</w:t>
      </w:r>
      <w:r>
        <w:rPr>
          <w:spacing w:val="7"/>
          <w:w w:val="95"/>
          <w:sz w:val="19"/>
        </w:rPr>
        <w:t xml:space="preserve"> </w:t>
      </w:r>
      <w:r>
        <w:rPr>
          <w:w w:val="95"/>
          <w:sz w:val="19"/>
        </w:rPr>
        <w:t>details</w:t>
      </w:r>
      <w:r>
        <w:rPr>
          <w:spacing w:val="7"/>
          <w:w w:val="95"/>
          <w:sz w:val="19"/>
        </w:rPr>
        <w:t xml:space="preserve"> </w:t>
      </w:r>
      <w:r>
        <w:rPr>
          <w:w w:val="95"/>
          <w:sz w:val="19"/>
        </w:rPr>
        <w:t>of</w:t>
      </w:r>
      <w:r>
        <w:rPr>
          <w:spacing w:val="11"/>
          <w:w w:val="95"/>
          <w:sz w:val="19"/>
        </w:rPr>
        <w:t xml:space="preserve"> </w:t>
      </w:r>
      <w:r>
        <w:rPr>
          <w:w w:val="95"/>
          <w:sz w:val="19"/>
        </w:rPr>
        <w:t>the</w:t>
      </w:r>
      <w:r>
        <w:rPr>
          <w:spacing w:val="8"/>
          <w:w w:val="95"/>
          <w:sz w:val="19"/>
        </w:rPr>
        <w:t xml:space="preserve"> </w:t>
      </w:r>
      <w:r>
        <w:rPr>
          <w:w w:val="95"/>
          <w:sz w:val="19"/>
        </w:rPr>
        <w:t>demand</w:t>
      </w:r>
      <w:r>
        <w:rPr>
          <w:spacing w:val="8"/>
          <w:w w:val="95"/>
          <w:sz w:val="19"/>
        </w:rPr>
        <w:t xml:space="preserve"> </w:t>
      </w:r>
      <w:r>
        <w:rPr>
          <w:w w:val="95"/>
          <w:sz w:val="19"/>
        </w:rPr>
        <w:t>facility</w:t>
      </w:r>
      <w:r>
        <w:rPr>
          <w:spacing w:val="4"/>
          <w:w w:val="95"/>
          <w:sz w:val="19"/>
        </w:rPr>
        <w:t xml:space="preserve"> </w:t>
      </w:r>
      <w:r>
        <w:rPr>
          <w:w w:val="95"/>
          <w:sz w:val="19"/>
        </w:rPr>
        <w:t>owner,</w:t>
      </w:r>
      <w:r>
        <w:rPr>
          <w:spacing w:val="7"/>
          <w:w w:val="95"/>
          <w:sz w:val="19"/>
        </w:rPr>
        <w:t xml:space="preserve"> </w:t>
      </w:r>
      <w:r>
        <w:rPr>
          <w:w w:val="95"/>
          <w:sz w:val="19"/>
        </w:rPr>
        <w:t>the</w:t>
      </w:r>
      <w:r>
        <w:rPr>
          <w:spacing w:val="8"/>
          <w:w w:val="95"/>
          <w:sz w:val="19"/>
        </w:rPr>
        <w:t xml:space="preserve"> </w:t>
      </w:r>
      <w:r>
        <w:rPr>
          <w:w w:val="95"/>
          <w:sz w:val="19"/>
        </w:rPr>
        <w:t>closed</w:t>
      </w:r>
      <w:r>
        <w:rPr>
          <w:spacing w:val="7"/>
          <w:w w:val="95"/>
          <w:sz w:val="19"/>
        </w:rPr>
        <w:t xml:space="preserve"> </w:t>
      </w:r>
      <w:r>
        <w:rPr>
          <w:w w:val="95"/>
          <w:sz w:val="19"/>
        </w:rPr>
        <w:t>distribution</w:t>
      </w:r>
      <w:r>
        <w:rPr>
          <w:spacing w:val="7"/>
          <w:w w:val="95"/>
          <w:sz w:val="19"/>
        </w:rPr>
        <w:t xml:space="preserve"> </w:t>
      </w:r>
      <w:r>
        <w:rPr>
          <w:w w:val="95"/>
          <w:sz w:val="19"/>
        </w:rPr>
        <w:t>system</w:t>
      </w:r>
      <w:r>
        <w:rPr>
          <w:spacing w:val="6"/>
          <w:w w:val="95"/>
          <w:sz w:val="19"/>
        </w:rPr>
        <w:t xml:space="preserve"> </w:t>
      </w:r>
      <w:r>
        <w:rPr>
          <w:w w:val="95"/>
          <w:sz w:val="19"/>
        </w:rPr>
        <w:t>operator</w:t>
      </w:r>
      <w:r>
        <w:rPr>
          <w:spacing w:val="6"/>
          <w:w w:val="95"/>
          <w:sz w:val="19"/>
        </w:rPr>
        <w:t xml:space="preserve"> </w:t>
      </w:r>
      <w:r>
        <w:rPr>
          <w:w w:val="95"/>
          <w:sz w:val="19"/>
        </w:rPr>
        <w:t>or</w:t>
      </w:r>
      <w:r>
        <w:rPr>
          <w:spacing w:val="13"/>
          <w:w w:val="95"/>
          <w:sz w:val="19"/>
        </w:rPr>
        <w:t xml:space="preserve"> </w:t>
      </w:r>
      <w:r>
        <w:rPr>
          <w:w w:val="95"/>
          <w:sz w:val="19"/>
        </w:rPr>
        <w:t>the</w:t>
      </w:r>
      <w:r>
        <w:rPr>
          <w:spacing w:val="8"/>
          <w:w w:val="95"/>
          <w:sz w:val="19"/>
        </w:rPr>
        <w:t xml:space="preserve"> </w:t>
      </w:r>
      <w:r>
        <w:rPr>
          <w:w w:val="95"/>
          <w:sz w:val="19"/>
        </w:rPr>
        <w:t>third</w:t>
      </w:r>
      <w:r>
        <w:rPr>
          <w:spacing w:val="8"/>
          <w:w w:val="95"/>
          <w:sz w:val="19"/>
        </w:rPr>
        <w:t xml:space="preserve"> </w:t>
      </w:r>
      <w:r>
        <w:rPr>
          <w:w w:val="95"/>
          <w:sz w:val="19"/>
        </w:rPr>
        <w:t>party</w:t>
      </w:r>
      <w:r>
        <w:rPr>
          <w:spacing w:val="-37"/>
          <w:w w:val="95"/>
          <w:sz w:val="19"/>
        </w:rPr>
        <w:t xml:space="preserve"> </w:t>
      </w:r>
      <w:r>
        <w:rPr>
          <w:sz w:val="19"/>
        </w:rPr>
        <w:t>aggregating</w:t>
      </w:r>
      <w:r>
        <w:rPr>
          <w:spacing w:val="3"/>
          <w:sz w:val="19"/>
        </w:rPr>
        <w:t xml:space="preserve"> </w:t>
      </w:r>
      <w:r>
        <w:rPr>
          <w:sz w:val="19"/>
        </w:rPr>
        <w:t>the</w:t>
      </w:r>
      <w:r>
        <w:rPr>
          <w:spacing w:val="3"/>
          <w:sz w:val="19"/>
        </w:rPr>
        <w:t xml:space="preserve"> </w:t>
      </w:r>
      <w:r>
        <w:rPr>
          <w:sz w:val="19"/>
        </w:rPr>
        <w:t>demand</w:t>
      </w:r>
      <w:r>
        <w:rPr>
          <w:spacing w:val="2"/>
          <w:sz w:val="19"/>
        </w:rPr>
        <w:t xml:space="preserve"> </w:t>
      </w:r>
      <w:r>
        <w:rPr>
          <w:sz w:val="19"/>
        </w:rPr>
        <w:t>units</w:t>
      </w:r>
      <w:r>
        <w:rPr>
          <w:spacing w:val="3"/>
          <w:sz w:val="19"/>
        </w:rPr>
        <w:t xml:space="preserve"> </w:t>
      </w:r>
      <w:r>
        <w:rPr>
          <w:sz w:val="19"/>
        </w:rPr>
        <w:t>from</w:t>
      </w:r>
      <w:r>
        <w:rPr>
          <w:spacing w:val="3"/>
          <w:sz w:val="19"/>
        </w:rPr>
        <w:t xml:space="preserve"> </w:t>
      </w:r>
      <w:r>
        <w:rPr>
          <w:sz w:val="19"/>
        </w:rPr>
        <w:t>the</w:t>
      </w:r>
      <w:r>
        <w:rPr>
          <w:spacing w:val="3"/>
          <w:sz w:val="19"/>
        </w:rPr>
        <w:t xml:space="preserve"> </w:t>
      </w:r>
      <w:r>
        <w:rPr>
          <w:sz w:val="19"/>
        </w:rPr>
        <w:t>demand</w:t>
      </w:r>
      <w:r>
        <w:rPr>
          <w:spacing w:val="3"/>
          <w:sz w:val="19"/>
        </w:rPr>
        <w:t xml:space="preserve"> </w:t>
      </w:r>
      <w:r>
        <w:rPr>
          <w:sz w:val="19"/>
        </w:rPr>
        <w:t>facility or</w:t>
      </w:r>
      <w:r>
        <w:rPr>
          <w:spacing w:val="8"/>
          <w:sz w:val="19"/>
        </w:rPr>
        <w:t xml:space="preserve"> </w:t>
      </w:r>
      <w:r>
        <w:rPr>
          <w:sz w:val="19"/>
        </w:rPr>
        <w:t>the</w:t>
      </w:r>
      <w:r>
        <w:rPr>
          <w:spacing w:val="3"/>
          <w:sz w:val="19"/>
        </w:rPr>
        <w:t xml:space="preserve"> </w:t>
      </w:r>
      <w:r>
        <w:rPr>
          <w:sz w:val="19"/>
        </w:rPr>
        <w:t>closed</w:t>
      </w:r>
      <w:r>
        <w:rPr>
          <w:spacing w:val="3"/>
          <w:sz w:val="19"/>
        </w:rPr>
        <w:t xml:space="preserve"> </w:t>
      </w:r>
      <w:r>
        <w:rPr>
          <w:sz w:val="19"/>
        </w:rPr>
        <w:t>distribution</w:t>
      </w:r>
      <w:r>
        <w:rPr>
          <w:spacing w:val="2"/>
          <w:sz w:val="19"/>
        </w:rPr>
        <w:t xml:space="preserve"> </w:t>
      </w:r>
      <w:r>
        <w:rPr>
          <w:sz w:val="19"/>
        </w:rPr>
        <w:t>system.</w:t>
      </w:r>
    </w:p>
    <w:p w14:paraId="65FAFE20" w14:textId="77777777" w:rsidR="00343FF6" w:rsidRDefault="00343FF6">
      <w:pPr>
        <w:pStyle w:val="BodyText"/>
        <w:rPr>
          <w:sz w:val="22"/>
        </w:rPr>
      </w:pPr>
    </w:p>
    <w:p w14:paraId="68F3FA99" w14:textId="77777777" w:rsidR="00343FF6" w:rsidRDefault="00343FF6">
      <w:pPr>
        <w:pStyle w:val="BodyText"/>
        <w:rPr>
          <w:sz w:val="22"/>
        </w:rPr>
      </w:pPr>
    </w:p>
    <w:p w14:paraId="72E1ABC7" w14:textId="77777777" w:rsidR="00343FF6" w:rsidRDefault="00635E89">
      <w:pPr>
        <w:spacing w:before="157"/>
        <w:ind w:left="618" w:right="635"/>
        <w:jc w:val="center"/>
        <w:rPr>
          <w:i/>
          <w:sz w:val="19"/>
        </w:rPr>
      </w:pPr>
      <w:r>
        <w:rPr>
          <w:i/>
          <w:w w:val="95"/>
          <w:sz w:val="19"/>
        </w:rPr>
        <w:t>Article</w:t>
      </w:r>
      <w:r>
        <w:rPr>
          <w:i/>
          <w:spacing w:val="5"/>
          <w:w w:val="95"/>
          <w:sz w:val="19"/>
        </w:rPr>
        <w:t xml:space="preserve"> </w:t>
      </w:r>
      <w:r>
        <w:rPr>
          <w:i/>
          <w:w w:val="95"/>
          <w:sz w:val="19"/>
        </w:rPr>
        <w:t>33</w:t>
      </w:r>
    </w:p>
    <w:p w14:paraId="5687D638" w14:textId="77777777" w:rsidR="00343FF6" w:rsidRDefault="00343FF6">
      <w:pPr>
        <w:pStyle w:val="BodyText"/>
        <w:rPr>
          <w:i/>
          <w:sz w:val="22"/>
        </w:rPr>
      </w:pPr>
    </w:p>
    <w:p w14:paraId="343215F6" w14:textId="77777777" w:rsidR="00343FF6" w:rsidRDefault="00635E89">
      <w:pPr>
        <w:pStyle w:val="Heading1"/>
        <w:spacing w:before="155" w:line="220" w:lineRule="auto"/>
        <w:ind w:left="616"/>
      </w:pPr>
      <w:r>
        <w:rPr>
          <w:w w:val="95"/>
        </w:rPr>
        <w:t>Procedures</w:t>
      </w:r>
      <w:r>
        <w:rPr>
          <w:spacing w:val="5"/>
          <w:w w:val="95"/>
        </w:rPr>
        <w:t xml:space="preserve"> </w:t>
      </w:r>
      <w:r>
        <w:rPr>
          <w:w w:val="95"/>
        </w:rPr>
        <w:t>for</w:t>
      </w:r>
      <w:r>
        <w:rPr>
          <w:spacing w:val="4"/>
          <w:w w:val="95"/>
        </w:rPr>
        <w:t xml:space="preserve"> </w:t>
      </w:r>
      <w:r>
        <w:rPr>
          <w:w w:val="95"/>
        </w:rPr>
        <w:t>demand</w:t>
      </w:r>
      <w:r>
        <w:rPr>
          <w:spacing w:val="6"/>
          <w:w w:val="95"/>
        </w:rPr>
        <w:t xml:space="preserve"> </w:t>
      </w:r>
      <w:r>
        <w:rPr>
          <w:w w:val="95"/>
        </w:rPr>
        <w:t>units</w:t>
      </w:r>
      <w:r>
        <w:rPr>
          <w:spacing w:val="6"/>
          <w:w w:val="95"/>
        </w:rPr>
        <w:t xml:space="preserve"> </w:t>
      </w:r>
      <w:r>
        <w:rPr>
          <w:w w:val="95"/>
        </w:rPr>
        <w:t>within</w:t>
      </w:r>
      <w:r>
        <w:rPr>
          <w:spacing w:val="6"/>
          <w:w w:val="95"/>
        </w:rPr>
        <w:t xml:space="preserve"> </w:t>
      </w:r>
      <w:r>
        <w:rPr>
          <w:w w:val="95"/>
        </w:rPr>
        <w:t>a</w:t>
      </w:r>
      <w:r>
        <w:rPr>
          <w:spacing w:val="6"/>
          <w:w w:val="95"/>
        </w:rPr>
        <w:t xml:space="preserve"> </w:t>
      </w:r>
      <w:r>
        <w:rPr>
          <w:w w:val="95"/>
        </w:rPr>
        <w:t>demand</w:t>
      </w:r>
      <w:r>
        <w:rPr>
          <w:spacing w:val="6"/>
          <w:w w:val="95"/>
        </w:rPr>
        <w:t xml:space="preserve"> </w:t>
      </w:r>
      <w:r>
        <w:rPr>
          <w:w w:val="95"/>
        </w:rPr>
        <w:t>facility</w:t>
      </w:r>
      <w:r>
        <w:rPr>
          <w:spacing w:val="2"/>
          <w:w w:val="95"/>
        </w:rPr>
        <w:t xml:space="preserve"> </w:t>
      </w:r>
      <w:r>
        <w:rPr>
          <w:w w:val="95"/>
        </w:rPr>
        <w:t>or</w:t>
      </w:r>
      <w:r>
        <w:rPr>
          <w:spacing w:val="6"/>
          <w:w w:val="95"/>
        </w:rPr>
        <w:t xml:space="preserve"> </w:t>
      </w:r>
      <w:r>
        <w:rPr>
          <w:w w:val="95"/>
        </w:rPr>
        <w:t>a</w:t>
      </w:r>
      <w:r>
        <w:rPr>
          <w:spacing w:val="6"/>
          <w:w w:val="95"/>
        </w:rPr>
        <w:t xml:space="preserve"> </w:t>
      </w:r>
      <w:r>
        <w:rPr>
          <w:w w:val="95"/>
        </w:rPr>
        <w:t>closed</w:t>
      </w:r>
      <w:r>
        <w:rPr>
          <w:spacing w:val="5"/>
          <w:w w:val="95"/>
        </w:rPr>
        <w:t xml:space="preserve"> </w:t>
      </w:r>
      <w:r>
        <w:rPr>
          <w:w w:val="95"/>
        </w:rPr>
        <w:t>distribution</w:t>
      </w:r>
      <w:r>
        <w:rPr>
          <w:spacing w:val="7"/>
          <w:w w:val="95"/>
        </w:rPr>
        <w:t xml:space="preserve"> </w:t>
      </w:r>
      <w:r>
        <w:rPr>
          <w:w w:val="95"/>
        </w:rPr>
        <w:t>system</w:t>
      </w:r>
      <w:r>
        <w:rPr>
          <w:spacing w:val="7"/>
          <w:w w:val="95"/>
        </w:rPr>
        <w:t xml:space="preserve"> </w:t>
      </w:r>
      <w:r>
        <w:rPr>
          <w:w w:val="95"/>
        </w:rPr>
        <w:t>connected</w:t>
      </w:r>
      <w:r>
        <w:rPr>
          <w:spacing w:val="6"/>
          <w:w w:val="95"/>
        </w:rPr>
        <w:t xml:space="preserve"> </w:t>
      </w:r>
      <w:r>
        <w:rPr>
          <w:w w:val="95"/>
        </w:rPr>
        <w:t>at</w:t>
      </w:r>
      <w:r>
        <w:rPr>
          <w:spacing w:val="-42"/>
          <w:w w:val="95"/>
        </w:rPr>
        <w:t xml:space="preserve"> </w:t>
      </w:r>
      <w:r>
        <w:t>a</w:t>
      </w:r>
      <w:r>
        <w:rPr>
          <w:spacing w:val="6"/>
        </w:rPr>
        <w:t xml:space="preserve"> </w:t>
      </w:r>
      <w:r>
        <w:t>voltage</w:t>
      </w:r>
      <w:r>
        <w:rPr>
          <w:spacing w:val="10"/>
        </w:rPr>
        <w:t xml:space="preserve"> </w:t>
      </w:r>
      <w:r>
        <w:t>level</w:t>
      </w:r>
      <w:r>
        <w:rPr>
          <w:spacing w:val="8"/>
        </w:rPr>
        <w:t xml:space="preserve"> </w:t>
      </w:r>
      <w:r>
        <w:t>above</w:t>
      </w:r>
      <w:r>
        <w:rPr>
          <w:spacing w:val="9"/>
        </w:rPr>
        <w:t xml:space="preserve"> </w:t>
      </w:r>
      <w:r>
        <w:t>1</w:t>
      </w:r>
      <w:r>
        <w:rPr>
          <w:spacing w:val="14"/>
        </w:rPr>
        <w:t xml:space="preserve"> </w:t>
      </w:r>
      <w:r>
        <w:t>000</w:t>
      </w:r>
      <w:r>
        <w:rPr>
          <w:spacing w:val="8"/>
        </w:rPr>
        <w:t xml:space="preserve"> </w:t>
      </w:r>
      <w:r>
        <w:t>V</w:t>
      </w:r>
    </w:p>
    <w:p w14:paraId="00813C43" w14:textId="77777777" w:rsidR="00343FF6" w:rsidRDefault="00343FF6">
      <w:pPr>
        <w:pStyle w:val="BodyText"/>
        <w:rPr>
          <w:rFonts w:ascii="Book Antiqua"/>
          <w:b/>
          <w:sz w:val="22"/>
        </w:rPr>
      </w:pPr>
    </w:p>
    <w:p w14:paraId="78F18B29" w14:textId="77777777" w:rsidR="00343FF6" w:rsidRDefault="00635E89">
      <w:pPr>
        <w:pStyle w:val="ListParagraph"/>
        <w:numPr>
          <w:ilvl w:val="0"/>
          <w:numId w:val="44"/>
        </w:numPr>
        <w:tabs>
          <w:tab w:val="left" w:pos="540"/>
        </w:tabs>
        <w:spacing w:before="139" w:line="228" w:lineRule="auto"/>
        <w:ind w:right="123" w:firstLine="0"/>
        <w:rPr>
          <w:sz w:val="19"/>
        </w:rPr>
      </w:pPr>
      <w:r>
        <w:rPr>
          <w:w w:val="95"/>
          <w:sz w:val="19"/>
        </w:rPr>
        <w:t>The operational notification procedure for a demand unit within a demand facility or a closed distribution system</w:t>
      </w:r>
      <w:r>
        <w:rPr>
          <w:spacing w:val="1"/>
          <w:w w:val="95"/>
          <w:sz w:val="19"/>
        </w:rPr>
        <w:t xml:space="preserve"> </w:t>
      </w:r>
      <w:r>
        <w:rPr>
          <w:w w:val="95"/>
          <w:sz w:val="19"/>
        </w:rPr>
        <w:t xml:space="preserve">connected at a voltage level above 1 000 V shall comprise a DRUD. The relevant system </w:t>
      </w:r>
      <w:r>
        <w:rPr>
          <w:w w:val="95"/>
          <w:sz w:val="19"/>
        </w:rPr>
        <w:t>operator, in coordination with</w:t>
      </w:r>
      <w:r>
        <w:rPr>
          <w:spacing w:val="1"/>
          <w:w w:val="95"/>
          <w:sz w:val="19"/>
        </w:rPr>
        <w:t xml:space="preserve"> </w:t>
      </w:r>
      <w:r>
        <w:rPr>
          <w:w w:val="95"/>
          <w:sz w:val="19"/>
        </w:rPr>
        <w:t>the relevant TSO, shall specify the content required for the DRUD. The content of the DRUD shall require a statement of</w:t>
      </w:r>
      <w:r>
        <w:rPr>
          <w:spacing w:val="1"/>
          <w:w w:val="95"/>
          <w:sz w:val="19"/>
        </w:rPr>
        <w:t xml:space="preserve"> </w:t>
      </w:r>
      <w:r>
        <w:rPr>
          <w:w w:val="95"/>
          <w:sz w:val="19"/>
        </w:rPr>
        <w:t>compliance which contains the information in Articles 36 to 47 for demand facilities and closed distribut</w:t>
      </w:r>
      <w:r>
        <w:rPr>
          <w:w w:val="95"/>
          <w:sz w:val="19"/>
        </w:rPr>
        <w:t>ion systems,</w:t>
      </w:r>
      <w:r>
        <w:rPr>
          <w:spacing w:val="1"/>
          <w:w w:val="95"/>
          <w:sz w:val="19"/>
        </w:rPr>
        <w:t xml:space="preserve"> </w:t>
      </w:r>
      <w:r>
        <w:rPr>
          <w:w w:val="95"/>
          <w:sz w:val="19"/>
        </w:rPr>
        <w:t>but the compliance requirements in Articles 36 to 47 for demand facilities and closed distribution systems can be</w:t>
      </w:r>
      <w:r>
        <w:rPr>
          <w:spacing w:val="1"/>
          <w:w w:val="95"/>
          <w:sz w:val="19"/>
        </w:rPr>
        <w:t xml:space="preserve"> </w:t>
      </w:r>
      <w:r>
        <w:rPr>
          <w:w w:val="95"/>
          <w:sz w:val="19"/>
        </w:rPr>
        <w:t>simplified to a single operational notification stage as well as be reduced. The demand facility owner or CDSO shall</w:t>
      </w:r>
      <w:r>
        <w:rPr>
          <w:spacing w:val="1"/>
          <w:w w:val="95"/>
          <w:sz w:val="19"/>
        </w:rPr>
        <w:t xml:space="preserve"> </w:t>
      </w:r>
      <w:r>
        <w:rPr>
          <w:w w:val="90"/>
          <w:sz w:val="19"/>
        </w:rPr>
        <w:t xml:space="preserve">provide the </w:t>
      </w:r>
      <w:r>
        <w:rPr>
          <w:w w:val="90"/>
          <w:sz w:val="19"/>
        </w:rPr>
        <w:t>information required and submit it to the relevant system operator. Subsequent demand units with demand</w:t>
      </w:r>
      <w:r>
        <w:rPr>
          <w:spacing w:val="1"/>
          <w:w w:val="90"/>
          <w:sz w:val="19"/>
        </w:rPr>
        <w:t xml:space="preserve"> </w:t>
      </w:r>
      <w:r>
        <w:rPr>
          <w:sz w:val="19"/>
        </w:rPr>
        <w:t>response</w:t>
      </w:r>
      <w:r>
        <w:rPr>
          <w:spacing w:val="12"/>
          <w:sz w:val="19"/>
        </w:rPr>
        <w:t xml:space="preserve"> </w:t>
      </w:r>
      <w:r>
        <w:rPr>
          <w:sz w:val="19"/>
        </w:rPr>
        <w:t>shall</w:t>
      </w:r>
      <w:r>
        <w:rPr>
          <w:spacing w:val="13"/>
          <w:sz w:val="19"/>
        </w:rPr>
        <w:t xml:space="preserve"> </w:t>
      </w:r>
      <w:r>
        <w:rPr>
          <w:sz w:val="19"/>
        </w:rPr>
        <w:t>provide</w:t>
      </w:r>
      <w:r>
        <w:rPr>
          <w:spacing w:val="12"/>
          <w:sz w:val="19"/>
        </w:rPr>
        <w:t xml:space="preserve"> </w:t>
      </w:r>
      <w:r>
        <w:rPr>
          <w:sz w:val="19"/>
        </w:rPr>
        <w:t>separate</w:t>
      </w:r>
      <w:r>
        <w:rPr>
          <w:spacing w:val="11"/>
          <w:sz w:val="19"/>
        </w:rPr>
        <w:t xml:space="preserve"> </w:t>
      </w:r>
      <w:r>
        <w:rPr>
          <w:sz w:val="19"/>
        </w:rPr>
        <w:t>DRUDs.</w:t>
      </w:r>
    </w:p>
    <w:p w14:paraId="6574A645" w14:textId="77777777" w:rsidR="00343FF6" w:rsidRDefault="00343FF6">
      <w:pPr>
        <w:pStyle w:val="BodyText"/>
        <w:rPr>
          <w:sz w:val="22"/>
        </w:rPr>
      </w:pPr>
    </w:p>
    <w:p w14:paraId="471B8C8B" w14:textId="77777777" w:rsidR="00343FF6" w:rsidRDefault="00635E89">
      <w:pPr>
        <w:pStyle w:val="ListParagraph"/>
        <w:numPr>
          <w:ilvl w:val="0"/>
          <w:numId w:val="44"/>
        </w:numPr>
        <w:tabs>
          <w:tab w:val="left" w:pos="538"/>
          <w:tab w:val="left" w:pos="540"/>
        </w:tabs>
        <w:spacing w:before="138"/>
        <w:ind w:left="539" w:right="0" w:hanging="433"/>
        <w:rPr>
          <w:sz w:val="19"/>
        </w:rPr>
      </w:pPr>
      <w:r>
        <w:rPr>
          <w:w w:val="95"/>
          <w:sz w:val="19"/>
        </w:rPr>
        <w:t>Based</w:t>
      </w:r>
      <w:r>
        <w:rPr>
          <w:spacing w:val="3"/>
          <w:w w:val="95"/>
          <w:sz w:val="19"/>
        </w:rPr>
        <w:t xml:space="preserve"> </w:t>
      </w:r>
      <w:r>
        <w:rPr>
          <w:w w:val="95"/>
          <w:sz w:val="19"/>
        </w:rPr>
        <w:t>on</w:t>
      </w:r>
      <w:r>
        <w:rPr>
          <w:spacing w:val="6"/>
          <w:w w:val="95"/>
          <w:sz w:val="19"/>
        </w:rPr>
        <w:t xml:space="preserve"> </w:t>
      </w:r>
      <w:r>
        <w:rPr>
          <w:w w:val="95"/>
          <w:sz w:val="19"/>
        </w:rPr>
        <w:t>the</w:t>
      </w:r>
      <w:r>
        <w:rPr>
          <w:spacing w:val="4"/>
          <w:w w:val="95"/>
          <w:sz w:val="19"/>
        </w:rPr>
        <w:t xml:space="preserve"> </w:t>
      </w:r>
      <w:r>
        <w:rPr>
          <w:w w:val="95"/>
          <w:sz w:val="19"/>
        </w:rPr>
        <w:t>DRUD,</w:t>
      </w:r>
      <w:r>
        <w:rPr>
          <w:spacing w:val="5"/>
          <w:w w:val="95"/>
          <w:sz w:val="19"/>
        </w:rPr>
        <w:t xml:space="preserve"> </w:t>
      </w:r>
      <w:r>
        <w:rPr>
          <w:w w:val="95"/>
          <w:sz w:val="19"/>
        </w:rPr>
        <w:t>the</w:t>
      </w:r>
      <w:r>
        <w:rPr>
          <w:spacing w:val="4"/>
          <w:w w:val="95"/>
          <w:sz w:val="19"/>
        </w:rPr>
        <w:t xml:space="preserve"> </w:t>
      </w:r>
      <w:r>
        <w:rPr>
          <w:w w:val="95"/>
          <w:sz w:val="19"/>
        </w:rPr>
        <w:t>relevant</w:t>
      </w:r>
      <w:r>
        <w:rPr>
          <w:spacing w:val="6"/>
          <w:w w:val="95"/>
          <w:sz w:val="19"/>
        </w:rPr>
        <w:t xml:space="preserve"> </w:t>
      </w:r>
      <w:r>
        <w:rPr>
          <w:w w:val="95"/>
          <w:sz w:val="19"/>
        </w:rPr>
        <w:t>system</w:t>
      </w:r>
      <w:r>
        <w:rPr>
          <w:spacing w:val="3"/>
          <w:w w:val="95"/>
          <w:sz w:val="19"/>
        </w:rPr>
        <w:t xml:space="preserve"> </w:t>
      </w:r>
      <w:r>
        <w:rPr>
          <w:w w:val="95"/>
          <w:sz w:val="19"/>
        </w:rPr>
        <w:t>operator</w:t>
      </w:r>
      <w:r>
        <w:rPr>
          <w:spacing w:val="3"/>
          <w:w w:val="95"/>
          <w:sz w:val="19"/>
        </w:rPr>
        <w:t xml:space="preserve"> </w:t>
      </w:r>
      <w:r>
        <w:rPr>
          <w:w w:val="95"/>
          <w:sz w:val="19"/>
        </w:rPr>
        <w:t>shall</w:t>
      </w:r>
      <w:r>
        <w:rPr>
          <w:spacing w:val="5"/>
          <w:w w:val="95"/>
          <w:sz w:val="19"/>
        </w:rPr>
        <w:t xml:space="preserve"> </w:t>
      </w:r>
      <w:r>
        <w:rPr>
          <w:w w:val="95"/>
          <w:sz w:val="19"/>
        </w:rPr>
        <w:t>issue</w:t>
      </w:r>
      <w:r>
        <w:rPr>
          <w:spacing w:val="4"/>
          <w:w w:val="95"/>
          <w:sz w:val="19"/>
        </w:rPr>
        <w:t xml:space="preserve"> </w:t>
      </w:r>
      <w:r>
        <w:rPr>
          <w:w w:val="95"/>
          <w:sz w:val="19"/>
        </w:rPr>
        <w:t>a</w:t>
      </w:r>
      <w:r>
        <w:rPr>
          <w:spacing w:val="5"/>
          <w:w w:val="95"/>
          <w:sz w:val="19"/>
        </w:rPr>
        <w:t xml:space="preserve"> </w:t>
      </w:r>
      <w:r>
        <w:rPr>
          <w:w w:val="95"/>
          <w:sz w:val="19"/>
        </w:rPr>
        <w:t>FON</w:t>
      </w:r>
      <w:r>
        <w:rPr>
          <w:spacing w:val="5"/>
          <w:w w:val="95"/>
          <w:sz w:val="19"/>
        </w:rPr>
        <w:t xml:space="preserve"> </w:t>
      </w:r>
      <w:r>
        <w:rPr>
          <w:w w:val="95"/>
          <w:sz w:val="19"/>
        </w:rPr>
        <w:t>to</w:t>
      </w:r>
      <w:r>
        <w:rPr>
          <w:spacing w:val="3"/>
          <w:w w:val="95"/>
          <w:sz w:val="19"/>
        </w:rPr>
        <w:t xml:space="preserve"> </w:t>
      </w:r>
      <w:r>
        <w:rPr>
          <w:w w:val="95"/>
          <w:sz w:val="19"/>
        </w:rPr>
        <w:t>the</w:t>
      </w:r>
      <w:r>
        <w:rPr>
          <w:spacing w:val="4"/>
          <w:w w:val="95"/>
          <w:sz w:val="19"/>
        </w:rPr>
        <w:t xml:space="preserve"> </w:t>
      </w:r>
      <w:r>
        <w:rPr>
          <w:w w:val="95"/>
          <w:sz w:val="19"/>
        </w:rPr>
        <w:t>demand</w:t>
      </w:r>
      <w:r>
        <w:rPr>
          <w:spacing w:val="5"/>
          <w:w w:val="95"/>
          <w:sz w:val="19"/>
        </w:rPr>
        <w:t xml:space="preserve"> </w:t>
      </w:r>
      <w:r>
        <w:rPr>
          <w:w w:val="95"/>
          <w:sz w:val="19"/>
        </w:rPr>
        <w:t>facility</w:t>
      </w:r>
      <w:r>
        <w:rPr>
          <w:spacing w:val="2"/>
          <w:w w:val="95"/>
          <w:sz w:val="19"/>
        </w:rPr>
        <w:t xml:space="preserve"> </w:t>
      </w:r>
      <w:r>
        <w:rPr>
          <w:w w:val="95"/>
          <w:sz w:val="19"/>
        </w:rPr>
        <w:t>owner</w:t>
      </w:r>
      <w:r>
        <w:rPr>
          <w:spacing w:val="5"/>
          <w:w w:val="95"/>
          <w:sz w:val="19"/>
        </w:rPr>
        <w:t xml:space="preserve"> </w:t>
      </w:r>
      <w:r>
        <w:rPr>
          <w:w w:val="95"/>
          <w:sz w:val="19"/>
        </w:rPr>
        <w:t>or</w:t>
      </w:r>
      <w:r>
        <w:rPr>
          <w:spacing w:val="5"/>
          <w:w w:val="95"/>
          <w:sz w:val="19"/>
        </w:rPr>
        <w:t xml:space="preserve"> </w:t>
      </w:r>
      <w:r>
        <w:rPr>
          <w:w w:val="95"/>
          <w:sz w:val="19"/>
        </w:rPr>
        <w:t>CDSO.</w:t>
      </w:r>
    </w:p>
    <w:p w14:paraId="06EB846B" w14:textId="77777777" w:rsidR="00343FF6" w:rsidRDefault="00343FF6">
      <w:pPr>
        <w:pStyle w:val="BodyText"/>
        <w:rPr>
          <w:sz w:val="22"/>
        </w:rPr>
      </w:pPr>
    </w:p>
    <w:p w14:paraId="1443C122" w14:textId="77777777" w:rsidR="00343FF6" w:rsidRDefault="00343FF6">
      <w:pPr>
        <w:pStyle w:val="BodyText"/>
        <w:rPr>
          <w:sz w:val="22"/>
        </w:rPr>
      </w:pPr>
    </w:p>
    <w:p w14:paraId="0654FB0A" w14:textId="77777777" w:rsidR="00343FF6" w:rsidRDefault="00635E89">
      <w:pPr>
        <w:spacing w:before="155"/>
        <w:ind w:left="617" w:right="636"/>
        <w:jc w:val="center"/>
        <w:rPr>
          <w:sz w:val="17"/>
        </w:rPr>
      </w:pPr>
      <w:r>
        <w:rPr>
          <w:w w:val="95"/>
          <w:sz w:val="17"/>
        </w:rPr>
        <w:t>TITLE</w:t>
      </w:r>
      <w:r>
        <w:rPr>
          <w:spacing w:val="1"/>
          <w:w w:val="95"/>
          <w:sz w:val="17"/>
        </w:rPr>
        <w:t xml:space="preserve"> </w:t>
      </w:r>
      <w:r>
        <w:rPr>
          <w:w w:val="95"/>
          <w:sz w:val="17"/>
        </w:rPr>
        <w:t>IV</w:t>
      </w:r>
    </w:p>
    <w:p w14:paraId="052F5F44" w14:textId="77777777" w:rsidR="00343FF6" w:rsidRDefault="00343FF6">
      <w:pPr>
        <w:pStyle w:val="BodyText"/>
        <w:spacing w:before="6"/>
        <w:rPr>
          <w:sz w:val="22"/>
        </w:rPr>
      </w:pPr>
    </w:p>
    <w:p w14:paraId="056662C3" w14:textId="77777777" w:rsidR="00343FF6" w:rsidRDefault="00635E89">
      <w:pPr>
        <w:ind w:left="617" w:right="635"/>
        <w:jc w:val="center"/>
        <w:rPr>
          <w:rFonts w:ascii="Book Antiqua"/>
          <w:b/>
          <w:sz w:val="17"/>
        </w:rPr>
      </w:pPr>
      <w:r>
        <w:rPr>
          <w:rFonts w:ascii="Book Antiqua"/>
          <w:b/>
          <w:sz w:val="17"/>
        </w:rPr>
        <w:t>COMPLIANCE</w:t>
      </w:r>
    </w:p>
    <w:p w14:paraId="43E78903" w14:textId="77777777" w:rsidR="00343FF6" w:rsidRDefault="00343FF6">
      <w:pPr>
        <w:pStyle w:val="BodyText"/>
        <w:rPr>
          <w:rFonts w:ascii="Book Antiqua"/>
          <w:b/>
          <w:sz w:val="20"/>
        </w:rPr>
      </w:pPr>
    </w:p>
    <w:p w14:paraId="24801E72" w14:textId="77777777" w:rsidR="00343FF6" w:rsidRDefault="00343FF6">
      <w:pPr>
        <w:pStyle w:val="BodyText"/>
        <w:spacing w:before="9"/>
        <w:rPr>
          <w:rFonts w:ascii="Book Antiqua"/>
          <w:b/>
          <w:sz w:val="23"/>
        </w:rPr>
      </w:pPr>
    </w:p>
    <w:p w14:paraId="621CB389" w14:textId="77777777" w:rsidR="00343FF6" w:rsidRDefault="00635E89">
      <w:pPr>
        <w:ind w:left="618" w:right="635"/>
        <w:jc w:val="center"/>
        <w:rPr>
          <w:i/>
          <w:sz w:val="17"/>
        </w:rPr>
      </w:pPr>
      <w:r>
        <w:rPr>
          <w:i/>
          <w:sz w:val="17"/>
        </w:rPr>
        <w:t>CHAPTER</w:t>
      </w:r>
      <w:r>
        <w:rPr>
          <w:i/>
          <w:spacing w:val="8"/>
          <w:sz w:val="17"/>
        </w:rPr>
        <w:t xml:space="preserve"> </w:t>
      </w:r>
      <w:r>
        <w:rPr>
          <w:i/>
          <w:sz w:val="17"/>
        </w:rPr>
        <w:t>1</w:t>
      </w:r>
    </w:p>
    <w:p w14:paraId="02206A7C" w14:textId="77777777" w:rsidR="00343FF6" w:rsidRDefault="00343FF6">
      <w:pPr>
        <w:pStyle w:val="BodyText"/>
        <w:spacing w:before="1"/>
        <w:rPr>
          <w:i/>
          <w:sz w:val="22"/>
        </w:rPr>
      </w:pPr>
    </w:p>
    <w:p w14:paraId="30A1D71D" w14:textId="77777777" w:rsidR="00343FF6" w:rsidRDefault="00635E89">
      <w:pPr>
        <w:pStyle w:val="Heading2"/>
      </w:pPr>
      <w:r>
        <w:rPr>
          <w:w w:val="90"/>
        </w:rPr>
        <w:t>General</w:t>
      </w:r>
      <w:r>
        <w:rPr>
          <w:spacing w:val="17"/>
          <w:w w:val="90"/>
        </w:rPr>
        <w:t xml:space="preserve"> </w:t>
      </w:r>
      <w:r>
        <w:rPr>
          <w:w w:val="90"/>
        </w:rPr>
        <w:t>provisions</w:t>
      </w:r>
    </w:p>
    <w:p w14:paraId="4BC632A0" w14:textId="77777777" w:rsidR="00343FF6" w:rsidRDefault="00343FF6">
      <w:pPr>
        <w:pStyle w:val="BodyText"/>
        <w:rPr>
          <w:b/>
          <w:i/>
          <w:sz w:val="22"/>
        </w:rPr>
      </w:pPr>
    </w:p>
    <w:p w14:paraId="0D9112B9" w14:textId="77777777" w:rsidR="00343FF6" w:rsidRDefault="00635E89">
      <w:pPr>
        <w:spacing w:before="140"/>
        <w:ind w:left="618" w:right="635"/>
        <w:jc w:val="center"/>
        <w:rPr>
          <w:i/>
          <w:sz w:val="19"/>
        </w:rPr>
      </w:pPr>
      <w:r>
        <w:rPr>
          <w:i/>
          <w:w w:val="95"/>
          <w:sz w:val="19"/>
        </w:rPr>
        <w:t>Article</w:t>
      </w:r>
      <w:r>
        <w:rPr>
          <w:i/>
          <w:spacing w:val="5"/>
          <w:w w:val="95"/>
          <w:sz w:val="19"/>
        </w:rPr>
        <w:t xml:space="preserve"> </w:t>
      </w:r>
      <w:r>
        <w:rPr>
          <w:i/>
          <w:w w:val="95"/>
          <w:sz w:val="19"/>
        </w:rPr>
        <w:t>34</w:t>
      </w:r>
    </w:p>
    <w:p w14:paraId="1187FA95" w14:textId="77777777" w:rsidR="00343FF6" w:rsidRDefault="00343FF6">
      <w:pPr>
        <w:pStyle w:val="BodyText"/>
        <w:rPr>
          <w:i/>
          <w:sz w:val="22"/>
        </w:rPr>
      </w:pPr>
    </w:p>
    <w:p w14:paraId="28A4E286" w14:textId="77777777" w:rsidR="00343FF6" w:rsidRDefault="00635E89">
      <w:pPr>
        <w:pStyle w:val="Heading1"/>
        <w:spacing w:before="156" w:line="220" w:lineRule="auto"/>
        <w:ind w:right="636"/>
      </w:pPr>
      <w:r>
        <w:rPr>
          <w:w w:val="95"/>
        </w:rPr>
        <w:t>Responsibility</w:t>
      </w:r>
      <w:r>
        <w:rPr>
          <w:spacing w:val="43"/>
          <w:w w:val="95"/>
        </w:rPr>
        <w:t xml:space="preserve"> </w:t>
      </w:r>
      <w:r>
        <w:rPr>
          <w:w w:val="95"/>
        </w:rPr>
        <w:t>of</w:t>
      </w:r>
      <w:r>
        <w:rPr>
          <w:spacing w:val="8"/>
          <w:w w:val="95"/>
        </w:rPr>
        <w:t xml:space="preserve"> </w:t>
      </w:r>
      <w:r>
        <w:rPr>
          <w:w w:val="95"/>
        </w:rPr>
        <w:t>the</w:t>
      </w:r>
      <w:r>
        <w:rPr>
          <w:spacing w:val="3"/>
          <w:w w:val="95"/>
        </w:rPr>
        <w:t xml:space="preserve"> </w:t>
      </w:r>
      <w:r>
        <w:rPr>
          <w:w w:val="95"/>
        </w:rPr>
        <w:t>demand</w:t>
      </w:r>
      <w:r>
        <w:rPr>
          <w:spacing w:val="2"/>
          <w:w w:val="95"/>
        </w:rPr>
        <w:t xml:space="preserve"> </w:t>
      </w:r>
      <w:r>
        <w:rPr>
          <w:w w:val="95"/>
        </w:rPr>
        <w:t>facility</w:t>
      </w:r>
      <w:r>
        <w:rPr>
          <w:spacing w:val="44"/>
          <w:w w:val="95"/>
        </w:rPr>
        <w:t xml:space="preserve"> </w:t>
      </w:r>
      <w:r>
        <w:rPr>
          <w:w w:val="95"/>
        </w:rPr>
        <w:t>owner,</w:t>
      </w:r>
      <w:r>
        <w:rPr>
          <w:spacing w:val="3"/>
          <w:w w:val="95"/>
        </w:rPr>
        <w:t xml:space="preserve"> </w:t>
      </w:r>
      <w:r>
        <w:rPr>
          <w:w w:val="95"/>
        </w:rPr>
        <w:t>the</w:t>
      </w:r>
      <w:r>
        <w:rPr>
          <w:spacing w:val="3"/>
          <w:w w:val="95"/>
        </w:rPr>
        <w:t xml:space="preserve"> </w:t>
      </w:r>
      <w:r>
        <w:rPr>
          <w:w w:val="95"/>
        </w:rPr>
        <w:t>distribution</w:t>
      </w:r>
      <w:r>
        <w:rPr>
          <w:spacing w:val="2"/>
          <w:w w:val="95"/>
        </w:rPr>
        <w:t xml:space="preserve"> </w:t>
      </w:r>
      <w:r>
        <w:rPr>
          <w:w w:val="95"/>
        </w:rPr>
        <w:t>system</w:t>
      </w:r>
      <w:r>
        <w:rPr>
          <w:spacing w:val="3"/>
          <w:w w:val="95"/>
        </w:rPr>
        <w:t xml:space="preserve"> </w:t>
      </w:r>
      <w:r>
        <w:rPr>
          <w:w w:val="95"/>
        </w:rPr>
        <w:t>operator</w:t>
      </w:r>
      <w:r>
        <w:rPr>
          <w:spacing w:val="2"/>
          <w:w w:val="95"/>
        </w:rPr>
        <w:t xml:space="preserve"> </w:t>
      </w:r>
      <w:r>
        <w:rPr>
          <w:w w:val="95"/>
        </w:rPr>
        <w:t>and</w:t>
      </w:r>
      <w:r>
        <w:rPr>
          <w:spacing w:val="4"/>
          <w:w w:val="95"/>
        </w:rPr>
        <w:t xml:space="preserve"> </w:t>
      </w:r>
      <w:r>
        <w:rPr>
          <w:w w:val="95"/>
        </w:rPr>
        <w:t>the</w:t>
      </w:r>
      <w:r>
        <w:rPr>
          <w:spacing w:val="3"/>
          <w:w w:val="95"/>
        </w:rPr>
        <w:t xml:space="preserve"> </w:t>
      </w:r>
      <w:r>
        <w:rPr>
          <w:w w:val="95"/>
        </w:rPr>
        <w:t>closed</w:t>
      </w:r>
      <w:r>
        <w:rPr>
          <w:spacing w:val="-43"/>
          <w:w w:val="95"/>
        </w:rPr>
        <w:t xml:space="preserve"> </w:t>
      </w:r>
      <w:r>
        <w:t>distribution</w:t>
      </w:r>
      <w:r>
        <w:rPr>
          <w:spacing w:val="7"/>
        </w:rPr>
        <w:t xml:space="preserve"> </w:t>
      </w:r>
      <w:r>
        <w:t>system</w:t>
      </w:r>
      <w:r>
        <w:rPr>
          <w:spacing w:val="8"/>
        </w:rPr>
        <w:t xml:space="preserve"> </w:t>
      </w:r>
      <w:r>
        <w:t>operator</w:t>
      </w:r>
    </w:p>
    <w:p w14:paraId="5892F197" w14:textId="77777777" w:rsidR="00343FF6" w:rsidRDefault="00343FF6">
      <w:pPr>
        <w:pStyle w:val="BodyText"/>
        <w:rPr>
          <w:rFonts w:ascii="Book Antiqua"/>
          <w:b/>
          <w:sz w:val="22"/>
        </w:rPr>
      </w:pPr>
    </w:p>
    <w:p w14:paraId="184B0F91" w14:textId="28E8DB3F" w:rsidR="00343FF6" w:rsidRDefault="00635E89">
      <w:pPr>
        <w:pStyle w:val="ListParagraph"/>
        <w:numPr>
          <w:ilvl w:val="0"/>
          <w:numId w:val="43"/>
        </w:numPr>
        <w:tabs>
          <w:tab w:val="left" w:pos="540"/>
        </w:tabs>
        <w:spacing w:before="138" w:line="228" w:lineRule="auto"/>
        <w:ind w:right="123" w:firstLine="0"/>
        <w:rPr>
          <w:sz w:val="19"/>
        </w:rPr>
      </w:pPr>
      <w:r>
        <w:rPr>
          <w:w w:val="90"/>
          <w:sz w:val="19"/>
        </w:rPr>
        <w:lastRenderedPageBreak/>
        <w:t>Transmission-connected demand</w:t>
      </w:r>
      <w:r>
        <w:rPr>
          <w:spacing w:val="1"/>
          <w:w w:val="90"/>
          <w:sz w:val="19"/>
        </w:rPr>
        <w:t xml:space="preserve"> </w:t>
      </w:r>
      <w:r>
        <w:rPr>
          <w:w w:val="90"/>
          <w:sz w:val="19"/>
        </w:rPr>
        <w:t>facility owners</w:t>
      </w:r>
      <w:r>
        <w:rPr>
          <w:spacing w:val="1"/>
          <w:w w:val="90"/>
          <w:sz w:val="19"/>
        </w:rPr>
        <w:t xml:space="preserve"> </w:t>
      </w:r>
      <w:r>
        <w:rPr>
          <w:w w:val="90"/>
          <w:sz w:val="19"/>
        </w:rPr>
        <w:t>and</w:t>
      </w:r>
      <w:r>
        <w:rPr>
          <w:spacing w:val="1"/>
          <w:w w:val="90"/>
          <w:sz w:val="19"/>
        </w:rPr>
        <w:t xml:space="preserve"> </w:t>
      </w:r>
      <w:r>
        <w:rPr>
          <w:w w:val="90"/>
          <w:sz w:val="19"/>
        </w:rPr>
        <w:t>DSOs</w:t>
      </w:r>
      <w:r>
        <w:rPr>
          <w:spacing w:val="1"/>
          <w:w w:val="90"/>
          <w:sz w:val="19"/>
        </w:rPr>
        <w:t xml:space="preserve"> </w:t>
      </w:r>
      <w:r>
        <w:rPr>
          <w:w w:val="90"/>
          <w:sz w:val="19"/>
        </w:rPr>
        <w:t>shall</w:t>
      </w:r>
      <w:r>
        <w:rPr>
          <w:spacing w:val="1"/>
          <w:w w:val="90"/>
          <w:sz w:val="19"/>
        </w:rPr>
        <w:t xml:space="preserve"> </w:t>
      </w:r>
      <w:r>
        <w:rPr>
          <w:w w:val="90"/>
          <w:sz w:val="19"/>
        </w:rPr>
        <w:t>ensure</w:t>
      </w:r>
      <w:r>
        <w:rPr>
          <w:spacing w:val="1"/>
          <w:w w:val="90"/>
          <w:sz w:val="19"/>
        </w:rPr>
        <w:t xml:space="preserve"> </w:t>
      </w:r>
      <w:r>
        <w:rPr>
          <w:w w:val="90"/>
          <w:sz w:val="19"/>
        </w:rPr>
        <w:t>that</w:t>
      </w:r>
      <w:r>
        <w:rPr>
          <w:spacing w:val="1"/>
          <w:w w:val="90"/>
          <w:sz w:val="19"/>
        </w:rPr>
        <w:t xml:space="preserve"> </w:t>
      </w:r>
      <w:r>
        <w:rPr>
          <w:w w:val="90"/>
          <w:sz w:val="19"/>
        </w:rPr>
        <w:t>their</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or</w:t>
      </w:r>
      <w:r>
        <w:rPr>
          <w:spacing w:val="33"/>
          <w:sz w:val="19"/>
        </w:rPr>
        <w:t xml:space="preserve"> </w:t>
      </w:r>
      <w:r>
        <w:rPr>
          <w:w w:val="90"/>
          <w:sz w:val="19"/>
        </w:rPr>
        <w:t>distribution</w:t>
      </w:r>
      <w:r>
        <w:rPr>
          <w:spacing w:val="33"/>
          <w:sz w:val="19"/>
        </w:rPr>
        <w:t xml:space="preserve"> </w:t>
      </w:r>
      <w:r>
        <w:rPr>
          <w:w w:val="90"/>
          <w:sz w:val="19"/>
        </w:rPr>
        <w:t>systems</w:t>
      </w:r>
      <w:r>
        <w:rPr>
          <w:spacing w:val="34"/>
          <w:sz w:val="19"/>
        </w:rPr>
        <w:t xml:space="preserve"> </w:t>
      </w:r>
      <w:r>
        <w:rPr>
          <w:w w:val="90"/>
          <w:sz w:val="19"/>
        </w:rPr>
        <w:t>comply</w:t>
      </w:r>
      <w:r>
        <w:rPr>
          <w:spacing w:val="33"/>
          <w:sz w:val="19"/>
        </w:rPr>
        <w:t xml:space="preserve"> </w:t>
      </w:r>
      <w:r>
        <w:rPr>
          <w:w w:val="90"/>
          <w:sz w:val="19"/>
        </w:rPr>
        <w:t>with</w:t>
      </w:r>
      <w:r>
        <w:rPr>
          <w:spacing w:val="34"/>
          <w:sz w:val="19"/>
        </w:rPr>
        <w:t xml:space="preserve"> </w:t>
      </w:r>
      <w:r>
        <w:rPr>
          <w:w w:val="90"/>
          <w:sz w:val="19"/>
        </w:rPr>
        <w:t>the</w:t>
      </w:r>
      <w:r>
        <w:rPr>
          <w:spacing w:val="33"/>
          <w:sz w:val="19"/>
        </w:rPr>
        <w:t xml:space="preserve"> </w:t>
      </w:r>
      <w:r>
        <w:rPr>
          <w:w w:val="90"/>
          <w:sz w:val="19"/>
        </w:rPr>
        <w:t>requirements</w:t>
      </w:r>
      <w:r>
        <w:rPr>
          <w:spacing w:val="34"/>
          <w:sz w:val="19"/>
        </w:rPr>
        <w:t xml:space="preserve"> </w:t>
      </w:r>
      <w:r>
        <w:rPr>
          <w:w w:val="90"/>
          <w:sz w:val="19"/>
        </w:rPr>
        <w:t>provided</w:t>
      </w:r>
      <w:r>
        <w:rPr>
          <w:spacing w:val="1"/>
          <w:w w:val="90"/>
          <w:sz w:val="19"/>
        </w:rPr>
        <w:t xml:space="preserve"> </w:t>
      </w:r>
      <w:r>
        <w:rPr>
          <w:w w:val="95"/>
          <w:sz w:val="19"/>
        </w:rPr>
        <w:t>for in this Regulation. A demand facility owner or a CDSO providing demand response services to re</w:t>
      </w:r>
      <w:r>
        <w:rPr>
          <w:w w:val="95"/>
          <w:sz w:val="19"/>
        </w:rPr>
        <w:t>levant system</w:t>
      </w:r>
      <w:r>
        <w:rPr>
          <w:spacing w:val="1"/>
          <w:w w:val="95"/>
          <w:sz w:val="19"/>
        </w:rPr>
        <w:t xml:space="preserve"> </w:t>
      </w:r>
      <w:r>
        <w:rPr>
          <w:w w:val="95"/>
          <w:sz w:val="19"/>
        </w:rPr>
        <w:t>operators and relevant TSOs shall ensure that the demand unit complies with the requirements provided for in this</w:t>
      </w:r>
      <w:r>
        <w:rPr>
          <w:spacing w:val="1"/>
          <w:w w:val="95"/>
          <w:sz w:val="19"/>
        </w:rPr>
        <w:t xml:space="preserve"> </w:t>
      </w:r>
      <w:r>
        <w:rPr>
          <w:sz w:val="19"/>
        </w:rPr>
        <w:t>Regulation.</w:t>
      </w:r>
    </w:p>
    <w:p w14:paraId="082FC8DF" w14:textId="77777777" w:rsidR="00B12060" w:rsidRDefault="00B12060" w:rsidP="00B12060">
      <w:pPr>
        <w:pStyle w:val="ListParagraph"/>
        <w:tabs>
          <w:tab w:val="left" w:pos="540"/>
        </w:tabs>
        <w:spacing w:before="138" w:line="228" w:lineRule="auto"/>
        <w:ind w:right="123"/>
        <w:rPr>
          <w:sz w:val="19"/>
        </w:rPr>
      </w:pPr>
    </w:p>
    <w:p w14:paraId="401B7027" w14:textId="77777777" w:rsidR="00343FF6" w:rsidRDefault="00635E89">
      <w:pPr>
        <w:pStyle w:val="ListParagraph"/>
        <w:numPr>
          <w:ilvl w:val="0"/>
          <w:numId w:val="43"/>
        </w:numPr>
        <w:tabs>
          <w:tab w:val="left" w:pos="540"/>
        </w:tabs>
        <w:spacing w:before="101" w:line="228" w:lineRule="auto"/>
        <w:ind w:right="124" w:firstLine="0"/>
        <w:rPr>
          <w:sz w:val="19"/>
        </w:rPr>
      </w:pPr>
      <w:r>
        <w:rPr>
          <w:w w:val="95"/>
          <w:sz w:val="19"/>
        </w:rPr>
        <w:t>Where the requirements of this Regulation are applicable to demand units used by a demand facility or a closed</w:t>
      </w:r>
      <w:r>
        <w:rPr>
          <w:spacing w:val="1"/>
          <w:w w:val="95"/>
          <w:sz w:val="19"/>
        </w:rPr>
        <w:t xml:space="preserve"> </w:t>
      </w:r>
      <w:r>
        <w:rPr>
          <w:w w:val="90"/>
          <w:sz w:val="19"/>
        </w:rPr>
        <w:t>distribution</w:t>
      </w:r>
      <w:r>
        <w:rPr>
          <w:spacing w:val="1"/>
          <w:w w:val="90"/>
          <w:sz w:val="19"/>
        </w:rPr>
        <w:t xml:space="preserve"> </w:t>
      </w:r>
      <w:r>
        <w:rPr>
          <w:w w:val="90"/>
          <w:sz w:val="19"/>
        </w:rPr>
        <w:t>system</w:t>
      </w:r>
      <w:r>
        <w:rPr>
          <w:spacing w:val="1"/>
          <w:w w:val="90"/>
          <w:sz w:val="19"/>
        </w:rPr>
        <w:t xml:space="preserve"> </w:t>
      </w:r>
      <w:r>
        <w:rPr>
          <w:w w:val="90"/>
          <w:sz w:val="19"/>
        </w:rPr>
        <w:t>to</w:t>
      </w:r>
      <w:r>
        <w:rPr>
          <w:spacing w:val="1"/>
          <w:w w:val="90"/>
          <w:sz w:val="19"/>
        </w:rPr>
        <w:t xml:space="preserve"> </w:t>
      </w:r>
      <w:r>
        <w:rPr>
          <w:w w:val="90"/>
          <w:sz w:val="19"/>
        </w:rPr>
        <w:t>provide</w:t>
      </w:r>
      <w:r>
        <w:rPr>
          <w:spacing w:val="1"/>
          <w:w w:val="90"/>
          <w:sz w:val="19"/>
        </w:rPr>
        <w:t xml:space="preserve"> </w:t>
      </w:r>
      <w:r>
        <w:rPr>
          <w:w w:val="90"/>
          <w:sz w:val="19"/>
        </w:rPr>
        <w:t>demand</w:t>
      </w:r>
      <w:r>
        <w:rPr>
          <w:spacing w:val="1"/>
          <w:w w:val="90"/>
          <w:sz w:val="19"/>
        </w:rPr>
        <w:t xml:space="preserve"> </w:t>
      </w:r>
      <w:r>
        <w:rPr>
          <w:w w:val="90"/>
          <w:sz w:val="19"/>
        </w:rPr>
        <w:t>response</w:t>
      </w:r>
      <w:r>
        <w:rPr>
          <w:spacing w:val="1"/>
          <w:w w:val="90"/>
          <w:sz w:val="19"/>
        </w:rPr>
        <w:t xml:space="preserve"> </w:t>
      </w:r>
      <w:r>
        <w:rPr>
          <w:w w:val="90"/>
          <w:sz w:val="19"/>
        </w:rPr>
        <w:t>services</w:t>
      </w:r>
      <w:r>
        <w:rPr>
          <w:spacing w:val="1"/>
          <w:w w:val="90"/>
          <w:sz w:val="19"/>
        </w:rPr>
        <w:t xml:space="preserve"> </w:t>
      </w:r>
      <w:r>
        <w:rPr>
          <w:w w:val="90"/>
          <w:sz w:val="19"/>
        </w:rPr>
        <w:t>to</w:t>
      </w:r>
      <w:r>
        <w:rPr>
          <w:spacing w:val="1"/>
          <w:w w:val="90"/>
          <w:sz w:val="19"/>
        </w:rPr>
        <w:t xml:space="preserve"> </w:t>
      </w:r>
      <w:r>
        <w:rPr>
          <w:w w:val="90"/>
          <w:sz w:val="19"/>
        </w:rPr>
        <w:t>relevant</w:t>
      </w:r>
      <w:r>
        <w:rPr>
          <w:spacing w:val="1"/>
          <w:w w:val="90"/>
          <w:sz w:val="19"/>
        </w:rPr>
        <w:t xml:space="preserve"> </w:t>
      </w:r>
      <w:r>
        <w:rPr>
          <w:w w:val="90"/>
          <w:sz w:val="19"/>
        </w:rPr>
        <w:t>system</w:t>
      </w:r>
      <w:r>
        <w:rPr>
          <w:spacing w:val="1"/>
          <w:w w:val="90"/>
          <w:sz w:val="19"/>
        </w:rPr>
        <w:t xml:space="preserve"> </w:t>
      </w:r>
      <w:r>
        <w:rPr>
          <w:w w:val="90"/>
          <w:sz w:val="19"/>
        </w:rPr>
        <w:t>operators</w:t>
      </w:r>
      <w:r>
        <w:rPr>
          <w:spacing w:val="1"/>
          <w:w w:val="90"/>
          <w:sz w:val="19"/>
        </w:rPr>
        <w:t xml:space="preserve"> </w:t>
      </w:r>
      <w:r>
        <w:rPr>
          <w:w w:val="90"/>
          <w:sz w:val="19"/>
        </w:rPr>
        <w:t>and</w:t>
      </w:r>
      <w:r>
        <w:rPr>
          <w:spacing w:val="1"/>
          <w:w w:val="90"/>
          <w:sz w:val="19"/>
        </w:rPr>
        <w:t xml:space="preserve"> </w:t>
      </w:r>
      <w:r>
        <w:rPr>
          <w:w w:val="90"/>
          <w:sz w:val="19"/>
        </w:rPr>
        <w:t>relevant</w:t>
      </w:r>
      <w:r>
        <w:rPr>
          <w:spacing w:val="1"/>
          <w:w w:val="90"/>
          <w:sz w:val="19"/>
        </w:rPr>
        <w:t xml:space="preserve"> </w:t>
      </w:r>
      <w:r>
        <w:rPr>
          <w:w w:val="90"/>
          <w:sz w:val="19"/>
        </w:rPr>
        <w:t>TSOs,</w:t>
      </w:r>
      <w:r>
        <w:rPr>
          <w:spacing w:val="33"/>
          <w:sz w:val="19"/>
        </w:rPr>
        <w:t xml:space="preserve"> </w:t>
      </w:r>
      <w:r>
        <w:rPr>
          <w:w w:val="90"/>
          <w:sz w:val="19"/>
        </w:rPr>
        <w:t>the</w:t>
      </w:r>
      <w:r>
        <w:rPr>
          <w:spacing w:val="33"/>
          <w:sz w:val="19"/>
        </w:rPr>
        <w:t xml:space="preserve"> </w:t>
      </w:r>
      <w:r>
        <w:rPr>
          <w:w w:val="90"/>
          <w:sz w:val="19"/>
        </w:rPr>
        <w:t>demand</w:t>
      </w:r>
      <w:r>
        <w:rPr>
          <w:spacing w:val="-35"/>
          <w:w w:val="90"/>
          <w:sz w:val="19"/>
        </w:rPr>
        <w:t xml:space="preserve"> </w:t>
      </w:r>
      <w:r>
        <w:rPr>
          <w:w w:val="95"/>
          <w:sz w:val="19"/>
        </w:rPr>
        <w:t>facility owner or the CDSO may totally or partially delegate to third parties tasks such as communicating with the</w:t>
      </w:r>
      <w:r>
        <w:rPr>
          <w:spacing w:val="1"/>
          <w:w w:val="95"/>
          <w:sz w:val="19"/>
        </w:rPr>
        <w:t xml:space="preserve"> </w:t>
      </w:r>
      <w:r>
        <w:rPr>
          <w:w w:val="95"/>
          <w:sz w:val="19"/>
        </w:rPr>
        <w:t>relevant system operator o</w:t>
      </w:r>
      <w:r>
        <w:rPr>
          <w:w w:val="95"/>
          <w:sz w:val="19"/>
        </w:rPr>
        <w:t>r relevant TSO and gathering the documentation from the demand facility owner, the DSO or</w:t>
      </w:r>
      <w:r>
        <w:rPr>
          <w:spacing w:val="1"/>
          <w:w w:val="95"/>
          <w:sz w:val="19"/>
        </w:rPr>
        <w:t xml:space="preserve"> </w:t>
      </w:r>
      <w:r>
        <w:rPr>
          <w:sz w:val="19"/>
        </w:rPr>
        <w:t>the</w:t>
      </w:r>
      <w:r>
        <w:rPr>
          <w:spacing w:val="13"/>
          <w:sz w:val="19"/>
        </w:rPr>
        <w:t xml:space="preserve"> </w:t>
      </w:r>
      <w:r>
        <w:rPr>
          <w:sz w:val="19"/>
        </w:rPr>
        <w:t>CDSO</w:t>
      </w:r>
      <w:r>
        <w:rPr>
          <w:spacing w:val="14"/>
          <w:sz w:val="19"/>
        </w:rPr>
        <w:t xml:space="preserve"> </w:t>
      </w:r>
      <w:r>
        <w:rPr>
          <w:sz w:val="19"/>
        </w:rPr>
        <w:t>evidencing</w:t>
      </w:r>
      <w:r>
        <w:rPr>
          <w:spacing w:val="14"/>
          <w:sz w:val="19"/>
        </w:rPr>
        <w:t xml:space="preserve"> </w:t>
      </w:r>
      <w:r>
        <w:rPr>
          <w:sz w:val="19"/>
        </w:rPr>
        <w:t>compliance.</w:t>
      </w:r>
    </w:p>
    <w:p w14:paraId="77AA575D" w14:textId="77777777" w:rsidR="00343FF6" w:rsidRDefault="00343FF6">
      <w:pPr>
        <w:pStyle w:val="BodyText"/>
        <w:rPr>
          <w:sz w:val="22"/>
        </w:rPr>
      </w:pPr>
    </w:p>
    <w:p w14:paraId="5CE68AC3" w14:textId="77777777" w:rsidR="00343FF6" w:rsidRDefault="00635E89">
      <w:pPr>
        <w:pStyle w:val="BodyText"/>
        <w:spacing w:before="133" w:line="228" w:lineRule="auto"/>
        <w:ind w:left="107" w:right="122"/>
        <w:jc w:val="both"/>
      </w:pPr>
      <w:r>
        <w:rPr>
          <w:w w:val="95"/>
        </w:rPr>
        <w:t>Third</w:t>
      </w:r>
      <w:r>
        <w:rPr>
          <w:spacing w:val="1"/>
          <w:w w:val="95"/>
        </w:rPr>
        <w:t xml:space="preserve"> </w:t>
      </w:r>
      <w:r>
        <w:rPr>
          <w:w w:val="95"/>
        </w:rPr>
        <w:t>parties</w:t>
      </w:r>
      <w:r>
        <w:rPr>
          <w:spacing w:val="1"/>
          <w:w w:val="95"/>
        </w:rPr>
        <w:t xml:space="preserve"> </w:t>
      </w:r>
      <w:r>
        <w:rPr>
          <w:w w:val="95"/>
        </w:rPr>
        <w:t>shall</w:t>
      </w:r>
      <w:r>
        <w:rPr>
          <w:spacing w:val="1"/>
          <w:w w:val="95"/>
        </w:rPr>
        <w:t xml:space="preserve"> </w:t>
      </w:r>
      <w:r>
        <w:rPr>
          <w:w w:val="95"/>
        </w:rPr>
        <w:t>be</w:t>
      </w:r>
      <w:r>
        <w:rPr>
          <w:spacing w:val="1"/>
          <w:w w:val="95"/>
        </w:rPr>
        <w:t xml:space="preserve"> </w:t>
      </w:r>
      <w:r>
        <w:rPr>
          <w:w w:val="95"/>
        </w:rPr>
        <w:t>treated</w:t>
      </w:r>
      <w:r>
        <w:rPr>
          <w:spacing w:val="1"/>
          <w:w w:val="95"/>
        </w:rPr>
        <w:t xml:space="preserve"> </w:t>
      </w:r>
      <w:r>
        <w:rPr>
          <w:w w:val="95"/>
        </w:rPr>
        <w:t>as</w:t>
      </w:r>
      <w:r>
        <w:rPr>
          <w:spacing w:val="1"/>
          <w:w w:val="95"/>
        </w:rPr>
        <w:t xml:space="preserve"> </w:t>
      </w:r>
      <w:r>
        <w:rPr>
          <w:w w:val="95"/>
        </w:rPr>
        <w:t>single</w:t>
      </w:r>
      <w:r>
        <w:rPr>
          <w:spacing w:val="1"/>
          <w:w w:val="95"/>
        </w:rPr>
        <w:t xml:space="preserve"> </w:t>
      </w:r>
      <w:r>
        <w:rPr>
          <w:w w:val="95"/>
        </w:rPr>
        <w:t>users</w:t>
      </w:r>
      <w:r>
        <w:rPr>
          <w:spacing w:val="1"/>
          <w:w w:val="95"/>
        </w:rPr>
        <w:t xml:space="preserve"> </w:t>
      </w:r>
      <w:r>
        <w:rPr>
          <w:w w:val="95"/>
        </w:rPr>
        <w:t>with</w:t>
      </w:r>
      <w:r>
        <w:rPr>
          <w:spacing w:val="1"/>
          <w:w w:val="95"/>
        </w:rPr>
        <w:t xml:space="preserve"> </w:t>
      </w:r>
      <w:r>
        <w:rPr>
          <w:w w:val="95"/>
        </w:rPr>
        <w:t>the</w:t>
      </w:r>
      <w:r>
        <w:rPr>
          <w:spacing w:val="1"/>
          <w:w w:val="95"/>
        </w:rPr>
        <w:t xml:space="preserve"> </w:t>
      </w:r>
      <w:r>
        <w:rPr>
          <w:w w:val="95"/>
        </w:rPr>
        <w:t>right</w:t>
      </w:r>
      <w:r>
        <w:rPr>
          <w:spacing w:val="1"/>
          <w:w w:val="95"/>
        </w:rPr>
        <w:t xml:space="preserve"> </w:t>
      </w:r>
      <w:r>
        <w:rPr>
          <w:w w:val="95"/>
        </w:rPr>
        <w:t>to compile relevant</w:t>
      </w:r>
      <w:r>
        <w:rPr>
          <w:spacing w:val="1"/>
          <w:w w:val="95"/>
        </w:rPr>
        <w:t xml:space="preserve"> </w:t>
      </w:r>
      <w:r>
        <w:rPr>
          <w:w w:val="95"/>
        </w:rPr>
        <w:t>documentation</w:t>
      </w:r>
      <w:r>
        <w:rPr>
          <w:spacing w:val="1"/>
          <w:w w:val="95"/>
        </w:rPr>
        <w:t xml:space="preserve"> </w:t>
      </w:r>
      <w:r>
        <w:rPr>
          <w:w w:val="95"/>
        </w:rPr>
        <w:t>and</w:t>
      </w:r>
      <w:r>
        <w:rPr>
          <w:spacing w:val="1"/>
          <w:w w:val="95"/>
        </w:rPr>
        <w:t xml:space="preserve"> </w:t>
      </w:r>
      <w:r>
        <w:rPr>
          <w:w w:val="95"/>
        </w:rPr>
        <w:t>demonstrate</w:t>
      </w:r>
      <w:r>
        <w:rPr>
          <w:spacing w:val="1"/>
          <w:w w:val="95"/>
        </w:rPr>
        <w:t xml:space="preserve"> </w:t>
      </w:r>
      <w:r>
        <w:rPr>
          <w:w w:val="95"/>
        </w:rPr>
        <w:t xml:space="preserve">compliance of their </w:t>
      </w:r>
      <w:r>
        <w:rPr>
          <w:w w:val="95"/>
        </w:rPr>
        <w:t>aggregated demand facilities or aggregated closed distribution systems with the provisions of this</w:t>
      </w:r>
      <w:r>
        <w:rPr>
          <w:spacing w:val="1"/>
          <w:w w:val="95"/>
        </w:rPr>
        <w:t xml:space="preserve"> </w:t>
      </w:r>
      <w:r>
        <w:rPr>
          <w:w w:val="90"/>
        </w:rPr>
        <w:t>Regulation.</w:t>
      </w:r>
      <w:r>
        <w:rPr>
          <w:spacing w:val="1"/>
          <w:w w:val="90"/>
        </w:rPr>
        <w:t xml:space="preserve"> </w:t>
      </w:r>
      <w:r>
        <w:rPr>
          <w:w w:val="90"/>
        </w:rPr>
        <w:t>Demand</w:t>
      </w:r>
      <w:r>
        <w:rPr>
          <w:spacing w:val="1"/>
          <w:w w:val="90"/>
        </w:rPr>
        <w:t xml:space="preserve"> </w:t>
      </w:r>
      <w:r>
        <w:rPr>
          <w:w w:val="90"/>
        </w:rPr>
        <w:t>facilities</w:t>
      </w:r>
      <w:r>
        <w:rPr>
          <w:spacing w:val="1"/>
          <w:w w:val="90"/>
        </w:rPr>
        <w:t xml:space="preserve"> </w:t>
      </w:r>
      <w:r>
        <w:rPr>
          <w:w w:val="90"/>
        </w:rPr>
        <w:t>and</w:t>
      </w:r>
      <w:r>
        <w:rPr>
          <w:spacing w:val="1"/>
          <w:w w:val="90"/>
        </w:rPr>
        <w:t xml:space="preserve"> </w:t>
      </w:r>
      <w:r>
        <w:rPr>
          <w:w w:val="90"/>
        </w:rPr>
        <w:t>closed</w:t>
      </w:r>
      <w:r>
        <w:rPr>
          <w:spacing w:val="1"/>
          <w:w w:val="90"/>
        </w:rPr>
        <w:t xml:space="preserve"> </w:t>
      </w:r>
      <w:r>
        <w:rPr>
          <w:w w:val="90"/>
        </w:rPr>
        <w:t>distribution</w:t>
      </w:r>
      <w:r>
        <w:rPr>
          <w:spacing w:val="1"/>
          <w:w w:val="90"/>
        </w:rPr>
        <w:t xml:space="preserve"> </w:t>
      </w:r>
      <w:r>
        <w:rPr>
          <w:w w:val="90"/>
        </w:rPr>
        <w:t>systems</w:t>
      </w:r>
      <w:r>
        <w:rPr>
          <w:spacing w:val="1"/>
          <w:w w:val="90"/>
        </w:rPr>
        <w:t xml:space="preserve"> </w:t>
      </w:r>
      <w:r>
        <w:rPr>
          <w:w w:val="90"/>
        </w:rPr>
        <w:t>providing</w:t>
      </w:r>
      <w:r>
        <w:rPr>
          <w:spacing w:val="1"/>
          <w:w w:val="90"/>
        </w:rPr>
        <w:t xml:space="preserve"> </w:t>
      </w:r>
      <w:r>
        <w:rPr>
          <w:w w:val="90"/>
        </w:rPr>
        <w:t>demand</w:t>
      </w:r>
      <w:r>
        <w:rPr>
          <w:spacing w:val="1"/>
          <w:w w:val="90"/>
        </w:rPr>
        <w:t xml:space="preserve"> </w:t>
      </w:r>
      <w:r>
        <w:rPr>
          <w:w w:val="90"/>
        </w:rPr>
        <w:t>response</w:t>
      </w:r>
      <w:r>
        <w:rPr>
          <w:spacing w:val="1"/>
          <w:w w:val="90"/>
        </w:rPr>
        <w:t xml:space="preserve"> </w:t>
      </w:r>
      <w:r>
        <w:rPr>
          <w:w w:val="90"/>
        </w:rPr>
        <w:t>services</w:t>
      </w:r>
      <w:r>
        <w:rPr>
          <w:spacing w:val="1"/>
          <w:w w:val="90"/>
        </w:rPr>
        <w:t xml:space="preserve"> </w:t>
      </w:r>
      <w:r>
        <w:rPr>
          <w:w w:val="90"/>
        </w:rPr>
        <w:t>to</w:t>
      </w:r>
      <w:r>
        <w:rPr>
          <w:spacing w:val="1"/>
          <w:w w:val="90"/>
        </w:rPr>
        <w:t xml:space="preserve"> </w:t>
      </w:r>
      <w:r>
        <w:rPr>
          <w:w w:val="90"/>
        </w:rPr>
        <w:t>relevant</w:t>
      </w:r>
      <w:r>
        <w:rPr>
          <w:spacing w:val="1"/>
          <w:w w:val="90"/>
        </w:rPr>
        <w:t xml:space="preserve"> </w:t>
      </w:r>
      <w:r>
        <w:rPr>
          <w:w w:val="90"/>
        </w:rPr>
        <w:t>system</w:t>
      </w:r>
      <w:r>
        <w:rPr>
          <w:spacing w:val="1"/>
          <w:w w:val="90"/>
        </w:rPr>
        <w:t xml:space="preserve"> </w:t>
      </w:r>
      <w:r>
        <w:t>operators</w:t>
      </w:r>
      <w:r>
        <w:rPr>
          <w:spacing w:val="9"/>
        </w:rPr>
        <w:t xml:space="preserve"> </w:t>
      </w:r>
      <w:r>
        <w:t>and</w:t>
      </w:r>
      <w:r>
        <w:rPr>
          <w:spacing w:val="8"/>
        </w:rPr>
        <w:t xml:space="preserve"> </w:t>
      </w:r>
      <w:r>
        <w:t>relevant</w:t>
      </w:r>
      <w:r>
        <w:rPr>
          <w:spacing w:val="9"/>
        </w:rPr>
        <w:t xml:space="preserve"> </w:t>
      </w:r>
      <w:r>
        <w:t>TSOs</w:t>
      </w:r>
      <w:r>
        <w:rPr>
          <w:spacing w:val="8"/>
        </w:rPr>
        <w:t xml:space="preserve"> </w:t>
      </w:r>
      <w:r>
        <w:t>may</w:t>
      </w:r>
      <w:r>
        <w:rPr>
          <w:spacing w:val="9"/>
        </w:rPr>
        <w:t xml:space="preserve"> </w:t>
      </w:r>
      <w:r>
        <w:t>act</w:t>
      </w:r>
      <w:r>
        <w:rPr>
          <w:spacing w:val="8"/>
        </w:rPr>
        <w:t xml:space="preserve"> </w:t>
      </w:r>
      <w:r>
        <w:t>colle</w:t>
      </w:r>
      <w:r>
        <w:t>ctively</w:t>
      </w:r>
      <w:r>
        <w:rPr>
          <w:spacing w:val="8"/>
        </w:rPr>
        <w:t xml:space="preserve"> </w:t>
      </w:r>
      <w:r>
        <w:t>through</w:t>
      </w:r>
      <w:r>
        <w:rPr>
          <w:spacing w:val="9"/>
        </w:rPr>
        <w:t xml:space="preserve"> </w:t>
      </w:r>
      <w:r>
        <w:t>third</w:t>
      </w:r>
      <w:r>
        <w:rPr>
          <w:spacing w:val="9"/>
        </w:rPr>
        <w:t xml:space="preserve"> </w:t>
      </w:r>
      <w:r>
        <w:t>parties.</w:t>
      </w:r>
    </w:p>
    <w:p w14:paraId="13663DF9" w14:textId="77777777" w:rsidR="00343FF6" w:rsidRDefault="00343FF6">
      <w:pPr>
        <w:pStyle w:val="BodyText"/>
        <w:rPr>
          <w:sz w:val="22"/>
        </w:rPr>
      </w:pPr>
    </w:p>
    <w:p w14:paraId="546438D8" w14:textId="77777777" w:rsidR="00343FF6" w:rsidRDefault="00635E89">
      <w:pPr>
        <w:pStyle w:val="ListParagraph"/>
        <w:numPr>
          <w:ilvl w:val="0"/>
          <w:numId w:val="43"/>
        </w:numPr>
        <w:tabs>
          <w:tab w:val="left" w:pos="540"/>
        </w:tabs>
        <w:spacing w:before="135" w:line="228" w:lineRule="auto"/>
        <w:ind w:firstLine="0"/>
        <w:rPr>
          <w:sz w:val="19"/>
        </w:rPr>
      </w:pPr>
      <w:r>
        <w:rPr>
          <w:w w:val="95"/>
          <w:sz w:val="19"/>
        </w:rPr>
        <w:t>Where obligations are fulfilled through third parties, third parties shall only be required to inform the relevant</w:t>
      </w:r>
      <w:r>
        <w:rPr>
          <w:spacing w:val="1"/>
          <w:w w:val="95"/>
          <w:sz w:val="19"/>
        </w:rPr>
        <w:t xml:space="preserve"> </w:t>
      </w:r>
      <w:r>
        <w:rPr>
          <w:spacing w:val="-1"/>
          <w:sz w:val="19"/>
        </w:rPr>
        <w:t>system</w:t>
      </w:r>
      <w:r>
        <w:rPr>
          <w:spacing w:val="-7"/>
          <w:sz w:val="19"/>
        </w:rPr>
        <w:t xml:space="preserve"> </w:t>
      </w:r>
      <w:r>
        <w:rPr>
          <w:sz w:val="19"/>
        </w:rPr>
        <w:t>operator</w:t>
      </w:r>
      <w:r>
        <w:rPr>
          <w:spacing w:val="-6"/>
          <w:sz w:val="19"/>
        </w:rPr>
        <w:t xml:space="preserve"> </w:t>
      </w:r>
      <w:r>
        <w:rPr>
          <w:sz w:val="19"/>
        </w:rPr>
        <w:t>of</w:t>
      </w:r>
      <w:r>
        <w:rPr>
          <w:spacing w:val="-4"/>
          <w:sz w:val="19"/>
        </w:rPr>
        <w:t xml:space="preserve"> </w:t>
      </w:r>
      <w:r>
        <w:rPr>
          <w:sz w:val="19"/>
        </w:rPr>
        <w:t>changes</w:t>
      </w:r>
      <w:r>
        <w:rPr>
          <w:spacing w:val="-5"/>
          <w:sz w:val="19"/>
        </w:rPr>
        <w:t xml:space="preserve"> </w:t>
      </w:r>
      <w:r>
        <w:rPr>
          <w:sz w:val="19"/>
        </w:rPr>
        <w:t>to</w:t>
      </w:r>
      <w:r>
        <w:rPr>
          <w:spacing w:val="-6"/>
          <w:sz w:val="19"/>
        </w:rPr>
        <w:t xml:space="preserve"> </w:t>
      </w:r>
      <w:r>
        <w:rPr>
          <w:sz w:val="19"/>
        </w:rPr>
        <w:t>the</w:t>
      </w:r>
      <w:r>
        <w:rPr>
          <w:spacing w:val="-4"/>
          <w:sz w:val="19"/>
        </w:rPr>
        <w:t xml:space="preserve"> </w:t>
      </w:r>
      <w:r>
        <w:rPr>
          <w:sz w:val="19"/>
        </w:rPr>
        <w:t>total</w:t>
      </w:r>
      <w:r>
        <w:rPr>
          <w:spacing w:val="-6"/>
          <w:sz w:val="19"/>
        </w:rPr>
        <w:t xml:space="preserve"> </w:t>
      </w:r>
      <w:r>
        <w:rPr>
          <w:sz w:val="19"/>
        </w:rPr>
        <w:t>services</w:t>
      </w:r>
      <w:r>
        <w:rPr>
          <w:spacing w:val="-5"/>
          <w:sz w:val="19"/>
        </w:rPr>
        <w:t xml:space="preserve"> </w:t>
      </w:r>
      <w:r>
        <w:rPr>
          <w:sz w:val="19"/>
        </w:rPr>
        <w:t>being</w:t>
      </w:r>
      <w:r>
        <w:rPr>
          <w:spacing w:val="-4"/>
          <w:sz w:val="19"/>
        </w:rPr>
        <w:t xml:space="preserve"> </w:t>
      </w:r>
      <w:r>
        <w:rPr>
          <w:sz w:val="19"/>
        </w:rPr>
        <w:t>offered,</w:t>
      </w:r>
      <w:r>
        <w:rPr>
          <w:spacing w:val="-6"/>
          <w:sz w:val="19"/>
        </w:rPr>
        <w:t xml:space="preserve"> </w:t>
      </w:r>
      <w:r>
        <w:rPr>
          <w:sz w:val="19"/>
        </w:rPr>
        <w:t>taking</w:t>
      </w:r>
      <w:r>
        <w:rPr>
          <w:spacing w:val="-5"/>
          <w:sz w:val="19"/>
        </w:rPr>
        <w:t xml:space="preserve"> </w:t>
      </w:r>
      <w:r>
        <w:rPr>
          <w:sz w:val="19"/>
        </w:rPr>
        <w:t>account</w:t>
      </w:r>
      <w:r>
        <w:rPr>
          <w:spacing w:val="-6"/>
          <w:sz w:val="19"/>
        </w:rPr>
        <w:t xml:space="preserve"> </w:t>
      </w:r>
      <w:r>
        <w:rPr>
          <w:sz w:val="19"/>
        </w:rPr>
        <w:t>of</w:t>
      </w:r>
      <w:r>
        <w:rPr>
          <w:spacing w:val="3"/>
          <w:sz w:val="19"/>
        </w:rPr>
        <w:t xml:space="preserve"> </w:t>
      </w:r>
      <w:r>
        <w:rPr>
          <w:sz w:val="19"/>
        </w:rPr>
        <w:t>location</w:t>
      </w:r>
      <w:r>
        <w:rPr>
          <w:spacing w:val="-4"/>
          <w:sz w:val="19"/>
        </w:rPr>
        <w:t xml:space="preserve"> </w:t>
      </w:r>
      <w:r>
        <w:rPr>
          <w:sz w:val="19"/>
        </w:rPr>
        <w:t>specific</w:t>
      </w:r>
      <w:r>
        <w:rPr>
          <w:spacing w:val="-5"/>
          <w:sz w:val="19"/>
        </w:rPr>
        <w:t xml:space="preserve"> </w:t>
      </w:r>
      <w:r>
        <w:rPr>
          <w:sz w:val="19"/>
        </w:rPr>
        <w:t>services.</w:t>
      </w:r>
    </w:p>
    <w:p w14:paraId="23E5A9EF" w14:textId="77777777" w:rsidR="00343FF6" w:rsidRDefault="00343FF6">
      <w:pPr>
        <w:pStyle w:val="BodyText"/>
        <w:rPr>
          <w:sz w:val="22"/>
        </w:rPr>
      </w:pPr>
    </w:p>
    <w:p w14:paraId="3CB50C24" w14:textId="77777777" w:rsidR="00343FF6" w:rsidRDefault="00635E89">
      <w:pPr>
        <w:pStyle w:val="ListParagraph"/>
        <w:numPr>
          <w:ilvl w:val="0"/>
          <w:numId w:val="43"/>
        </w:numPr>
        <w:tabs>
          <w:tab w:val="left" w:pos="540"/>
        </w:tabs>
        <w:spacing w:before="135" w:line="228" w:lineRule="auto"/>
        <w:ind w:firstLine="0"/>
        <w:rPr>
          <w:sz w:val="19"/>
        </w:rPr>
      </w:pPr>
      <w:r>
        <w:rPr>
          <w:w w:val="95"/>
          <w:sz w:val="19"/>
        </w:rPr>
        <w:t>Where the requirements are specified by the relevant TSO, or are for the purpose of the operation of the relevant</w:t>
      </w:r>
      <w:r>
        <w:rPr>
          <w:spacing w:val="1"/>
          <w:w w:val="95"/>
          <w:sz w:val="19"/>
        </w:rPr>
        <w:t xml:space="preserve"> </w:t>
      </w:r>
      <w:r>
        <w:rPr>
          <w:w w:val="90"/>
          <w:sz w:val="19"/>
        </w:rPr>
        <w:t>TSO's system, alternative tests or requirements for test result acceptance for these requirements may be agreed with the</w:t>
      </w:r>
      <w:r>
        <w:rPr>
          <w:spacing w:val="1"/>
          <w:w w:val="90"/>
          <w:sz w:val="19"/>
        </w:rPr>
        <w:t xml:space="preserve"> </w:t>
      </w:r>
      <w:r>
        <w:rPr>
          <w:sz w:val="19"/>
        </w:rPr>
        <w:t>relevant</w:t>
      </w:r>
      <w:r>
        <w:rPr>
          <w:spacing w:val="14"/>
          <w:sz w:val="19"/>
        </w:rPr>
        <w:t xml:space="preserve"> </w:t>
      </w:r>
      <w:r>
        <w:rPr>
          <w:sz w:val="19"/>
        </w:rPr>
        <w:t>TSO.</w:t>
      </w:r>
    </w:p>
    <w:p w14:paraId="089FA483" w14:textId="77777777" w:rsidR="00343FF6" w:rsidRDefault="00343FF6">
      <w:pPr>
        <w:pStyle w:val="BodyText"/>
        <w:rPr>
          <w:sz w:val="22"/>
        </w:rPr>
      </w:pPr>
    </w:p>
    <w:p w14:paraId="6F76EA7D" w14:textId="77777777" w:rsidR="00343FF6" w:rsidRDefault="00635E89">
      <w:pPr>
        <w:pStyle w:val="ListParagraph"/>
        <w:numPr>
          <w:ilvl w:val="0"/>
          <w:numId w:val="43"/>
        </w:numPr>
        <w:tabs>
          <w:tab w:val="left" w:pos="540"/>
        </w:tabs>
        <w:spacing w:before="134" w:line="228" w:lineRule="auto"/>
        <w:ind w:firstLine="0"/>
        <w:rPr>
          <w:sz w:val="19"/>
        </w:rPr>
      </w:pPr>
      <w:r>
        <w:rPr>
          <w:spacing w:val="-1"/>
          <w:w w:val="95"/>
          <w:sz w:val="19"/>
        </w:rPr>
        <w:t xml:space="preserve">Any </w:t>
      </w:r>
      <w:r>
        <w:rPr>
          <w:spacing w:val="-1"/>
          <w:w w:val="95"/>
          <w:sz w:val="19"/>
        </w:rPr>
        <w:t xml:space="preserve">intention to modify the technical capabilities </w:t>
      </w:r>
      <w:r>
        <w:rPr>
          <w:w w:val="95"/>
          <w:sz w:val="19"/>
        </w:rPr>
        <w:t>of the transmission-connected demand facility, the transmission-</w:t>
      </w:r>
      <w:r>
        <w:rPr>
          <w:spacing w:val="-37"/>
          <w:w w:val="95"/>
          <w:sz w:val="19"/>
        </w:rPr>
        <w:t xml:space="preserve"> </w:t>
      </w:r>
      <w:r>
        <w:rPr>
          <w:w w:val="95"/>
          <w:sz w:val="19"/>
        </w:rPr>
        <w:t>connected distribution facility, the distribution system, or the demand unit, which has impact on compliance with the</w:t>
      </w:r>
      <w:r>
        <w:rPr>
          <w:spacing w:val="1"/>
          <w:w w:val="95"/>
          <w:sz w:val="19"/>
        </w:rPr>
        <w:t xml:space="preserve"> </w:t>
      </w:r>
      <w:r>
        <w:rPr>
          <w:w w:val="95"/>
          <w:sz w:val="19"/>
        </w:rPr>
        <w:t xml:space="preserve">requirements provided for </w:t>
      </w:r>
      <w:r>
        <w:rPr>
          <w:w w:val="95"/>
          <w:sz w:val="19"/>
        </w:rPr>
        <w:t>in Chapters 2 to 4 of Title IV, shall be notified to the relevant system operator, directly or</w:t>
      </w:r>
      <w:r>
        <w:rPr>
          <w:spacing w:val="1"/>
          <w:w w:val="95"/>
          <w:sz w:val="19"/>
        </w:rPr>
        <w:t xml:space="preserve"> </w:t>
      </w:r>
      <w:r>
        <w:rPr>
          <w:w w:val="95"/>
          <w:sz w:val="19"/>
        </w:rPr>
        <w:t>indirectly through a third party, prior to pursuing such modification, within the time frame provided by the relevant</w:t>
      </w:r>
      <w:r>
        <w:rPr>
          <w:spacing w:val="1"/>
          <w:w w:val="95"/>
          <w:sz w:val="19"/>
        </w:rPr>
        <w:t xml:space="preserve"> </w:t>
      </w:r>
      <w:r>
        <w:rPr>
          <w:sz w:val="19"/>
        </w:rPr>
        <w:t>system</w:t>
      </w:r>
      <w:r>
        <w:rPr>
          <w:spacing w:val="12"/>
          <w:sz w:val="19"/>
        </w:rPr>
        <w:t xml:space="preserve"> </w:t>
      </w:r>
      <w:r>
        <w:rPr>
          <w:sz w:val="19"/>
        </w:rPr>
        <w:t>operator.</w:t>
      </w:r>
    </w:p>
    <w:p w14:paraId="400EA064" w14:textId="77777777" w:rsidR="00343FF6" w:rsidRDefault="00343FF6">
      <w:pPr>
        <w:pStyle w:val="BodyText"/>
        <w:rPr>
          <w:sz w:val="22"/>
        </w:rPr>
      </w:pPr>
    </w:p>
    <w:p w14:paraId="0C2BF439" w14:textId="77777777" w:rsidR="00343FF6" w:rsidRDefault="00635E89">
      <w:pPr>
        <w:pStyle w:val="ListParagraph"/>
        <w:numPr>
          <w:ilvl w:val="0"/>
          <w:numId w:val="43"/>
        </w:numPr>
        <w:tabs>
          <w:tab w:val="left" w:pos="540"/>
        </w:tabs>
        <w:spacing w:before="135" w:line="228" w:lineRule="auto"/>
        <w:ind w:firstLine="0"/>
        <w:rPr>
          <w:sz w:val="19"/>
        </w:rPr>
      </w:pPr>
      <w:r>
        <w:rPr>
          <w:spacing w:val="-1"/>
          <w:w w:val="95"/>
          <w:sz w:val="19"/>
        </w:rPr>
        <w:t>Any operational incidents</w:t>
      </w:r>
      <w:r>
        <w:rPr>
          <w:spacing w:val="-1"/>
          <w:w w:val="95"/>
          <w:sz w:val="19"/>
        </w:rPr>
        <w:t xml:space="preserve"> or </w:t>
      </w:r>
      <w:r>
        <w:rPr>
          <w:w w:val="95"/>
          <w:sz w:val="19"/>
        </w:rPr>
        <w:t>failures of the transmission-connected demand facility, the transmission-connected</w:t>
      </w:r>
      <w:r>
        <w:rPr>
          <w:spacing w:val="1"/>
          <w:w w:val="95"/>
          <w:sz w:val="19"/>
        </w:rPr>
        <w:t xml:space="preserve"> </w:t>
      </w:r>
      <w:r>
        <w:rPr>
          <w:w w:val="95"/>
          <w:sz w:val="19"/>
        </w:rPr>
        <w:t>distribution</w:t>
      </w:r>
      <w:r>
        <w:rPr>
          <w:spacing w:val="1"/>
          <w:w w:val="95"/>
          <w:sz w:val="19"/>
        </w:rPr>
        <w:t xml:space="preserve"> </w:t>
      </w:r>
      <w:r>
        <w:rPr>
          <w:w w:val="95"/>
          <w:sz w:val="19"/>
        </w:rPr>
        <w:t>facility,</w:t>
      </w:r>
      <w:r>
        <w:rPr>
          <w:spacing w:val="1"/>
          <w:w w:val="95"/>
          <w:sz w:val="19"/>
        </w:rPr>
        <w:t xml:space="preserve"> </w:t>
      </w:r>
      <w:r>
        <w:rPr>
          <w:w w:val="95"/>
          <w:sz w:val="19"/>
        </w:rPr>
        <w:t>the</w:t>
      </w:r>
      <w:r>
        <w:rPr>
          <w:spacing w:val="1"/>
          <w:w w:val="95"/>
          <w:sz w:val="19"/>
        </w:rPr>
        <w:t xml:space="preserve"> </w:t>
      </w:r>
      <w:r>
        <w:rPr>
          <w:w w:val="95"/>
          <w:sz w:val="19"/>
        </w:rPr>
        <w:t>distribution</w:t>
      </w:r>
      <w:r>
        <w:rPr>
          <w:spacing w:val="1"/>
          <w:w w:val="95"/>
          <w:sz w:val="19"/>
        </w:rPr>
        <w:t xml:space="preserve"> </w:t>
      </w:r>
      <w:r>
        <w:rPr>
          <w:w w:val="95"/>
          <w:sz w:val="19"/>
        </w:rPr>
        <w:t>system</w:t>
      </w:r>
      <w:r>
        <w:rPr>
          <w:spacing w:val="1"/>
          <w:w w:val="95"/>
          <w:sz w:val="19"/>
        </w:rPr>
        <w:t xml:space="preserve"> </w:t>
      </w:r>
      <w:r>
        <w:rPr>
          <w:w w:val="95"/>
          <w:sz w:val="19"/>
        </w:rPr>
        <w:t>or</w:t>
      </w:r>
      <w:r>
        <w:rPr>
          <w:spacing w:val="1"/>
          <w:w w:val="95"/>
          <w:sz w:val="19"/>
        </w:rPr>
        <w:t xml:space="preserve"> </w:t>
      </w:r>
      <w:r>
        <w:rPr>
          <w:w w:val="95"/>
          <w:sz w:val="19"/>
        </w:rPr>
        <w:t>the</w:t>
      </w:r>
      <w:r>
        <w:rPr>
          <w:spacing w:val="1"/>
          <w:w w:val="95"/>
          <w:sz w:val="19"/>
        </w:rPr>
        <w:t xml:space="preserve"> </w:t>
      </w:r>
      <w:r>
        <w:rPr>
          <w:w w:val="95"/>
          <w:sz w:val="19"/>
        </w:rPr>
        <w:t>demand</w:t>
      </w:r>
      <w:r>
        <w:rPr>
          <w:spacing w:val="1"/>
          <w:w w:val="95"/>
          <w:sz w:val="19"/>
        </w:rPr>
        <w:t xml:space="preserve"> </w:t>
      </w:r>
      <w:r>
        <w:rPr>
          <w:w w:val="95"/>
          <w:sz w:val="19"/>
        </w:rPr>
        <w:t>unit,</w:t>
      </w:r>
      <w:r>
        <w:rPr>
          <w:spacing w:val="1"/>
          <w:w w:val="95"/>
          <w:sz w:val="19"/>
        </w:rPr>
        <w:t xml:space="preserve"> </w:t>
      </w:r>
      <w:r>
        <w:rPr>
          <w:w w:val="95"/>
          <w:sz w:val="19"/>
        </w:rPr>
        <w:t>which</w:t>
      </w:r>
      <w:r>
        <w:rPr>
          <w:spacing w:val="1"/>
          <w:w w:val="95"/>
          <w:sz w:val="19"/>
        </w:rPr>
        <w:t xml:space="preserve"> </w:t>
      </w:r>
      <w:r>
        <w:rPr>
          <w:w w:val="95"/>
          <w:sz w:val="19"/>
        </w:rPr>
        <w:t>have</w:t>
      </w:r>
      <w:r>
        <w:rPr>
          <w:spacing w:val="1"/>
          <w:w w:val="95"/>
          <w:sz w:val="19"/>
        </w:rPr>
        <w:t xml:space="preserve"> </w:t>
      </w:r>
      <w:r>
        <w:rPr>
          <w:w w:val="95"/>
          <w:sz w:val="19"/>
        </w:rPr>
        <w:t>an</w:t>
      </w:r>
      <w:r>
        <w:rPr>
          <w:spacing w:val="1"/>
          <w:w w:val="95"/>
          <w:sz w:val="19"/>
        </w:rPr>
        <w:t xml:space="preserve"> </w:t>
      </w:r>
      <w:r>
        <w:rPr>
          <w:w w:val="95"/>
          <w:sz w:val="19"/>
        </w:rPr>
        <w:t>impact</w:t>
      </w:r>
      <w:r>
        <w:rPr>
          <w:spacing w:val="1"/>
          <w:w w:val="95"/>
          <w:sz w:val="19"/>
        </w:rPr>
        <w:t xml:space="preserve"> </w:t>
      </w:r>
      <w:r>
        <w:rPr>
          <w:w w:val="95"/>
          <w:sz w:val="19"/>
        </w:rPr>
        <w:t>on</w:t>
      </w:r>
      <w:r>
        <w:rPr>
          <w:spacing w:val="1"/>
          <w:w w:val="95"/>
          <w:sz w:val="19"/>
        </w:rPr>
        <w:t xml:space="preserve"> </w:t>
      </w:r>
      <w:r>
        <w:rPr>
          <w:w w:val="95"/>
          <w:sz w:val="19"/>
        </w:rPr>
        <w:t>compliance</w:t>
      </w:r>
      <w:r>
        <w:rPr>
          <w:spacing w:val="1"/>
          <w:w w:val="95"/>
          <w:sz w:val="19"/>
        </w:rPr>
        <w:t xml:space="preserve"> </w:t>
      </w:r>
      <w:r>
        <w:rPr>
          <w:w w:val="95"/>
          <w:sz w:val="19"/>
        </w:rPr>
        <w:t>with</w:t>
      </w:r>
      <w:r>
        <w:rPr>
          <w:spacing w:val="1"/>
          <w:w w:val="95"/>
          <w:sz w:val="19"/>
        </w:rPr>
        <w:t xml:space="preserve"> </w:t>
      </w:r>
      <w:r>
        <w:rPr>
          <w:w w:val="95"/>
          <w:sz w:val="19"/>
        </w:rPr>
        <w:t>the</w:t>
      </w:r>
      <w:r>
        <w:rPr>
          <w:spacing w:val="1"/>
          <w:w w:val="95"/>
          <w:sz w:val="19"/>
        </w:rPr>
        <w:t xml:space="preserve"> </w:t>
      </w:r>
      <w:r>
        <w:rPr>
          <w:w w:val="95"/>
          <w:sz w:val="19"/>
        </w:rPr>
        <w:t xml:space="preserve">requirements provided for in Chapters 2 to 4 of Title IV, </w:t>
      </w:r>
      <w:r>
        <w:rPr>
          <w:w w:val="95"/>
          <w:sz w:val="19"/>
        </w:rPr>
        <w:t>shall be notified to the relevant system operator, directly or</w:t>
      </w:r>
      <w:r>
        <w:rPr>
          <w:spacing w:val="1"/>
          <w:w w:val="95"/>
          <w:sz w:val="19"/>
        </w:rPr>
        <w:t xml:space="preserve"> </w:t>
      </w:r>
      <w:r>
        <w:rPr>
          <w:sz w:val="19"/>
        </w:rPr>
        <w:t>indirectly</w:t>
      </w:r>
      <w:r>
        <w:rPr>
          <w:spacing w:val="2"/>
          <w:sz w:val="19"/>
        </w:rPr>
        <w:t xml:space="preserve"> </w:t>
      </w:r>
      <w:r>
        <w:rPr>
          <w:sz w:val="19"/>
        </w:rPr>
        <w:t>through</w:t>
      </w:r>
      <w:r>
        <w:rPr>
          <w:spacing w:val="4"/>
          <w:sz w:val="19"/>
        </w:rPr>
        <w:t xml:space="preserve"> </w:t>
      </w:r>
      <w:r>
        <w:rPr>
          <w:sz w:val="19"/>
        </w:rPr>
        <w:t>a</w:t>
      </w:r>
      <w:r>
        <w:rPr>
          <w:spacing w:val="2"/>
          <w:sz w:val="19"/>
        </w:rPr>
        <w:t xml:space="preserve"> </w:t>
      </w:r>
      <w:r>
        <w:rPr>
          <w:sz w:val="19"/>
        </w:rPr>
        <w:t>third</w:t>
      </w:r>
      <w:r>
        <w:rPr>
          <w:spacing w:val="5"/>
          <w:sz w:val="19"/>
        </w:rPr>
        <w:t xml:space="preserve"> </w:t>
      </w:r>
      <w:r>
        <w:rPr>
          <w:sz w:val="19"/>
        </w:rPr>
        <w:t>party,</w:t>
      </w:r>
      <w:r>
        <w:rPr>
          <w:spacing w:val="4"/>
          <w:sz w:val="19"/>
        </w:rPr>
        <w:t xml:space="preserve"> </w:t>
      </w:r>
      <w:r>
        <w:rPr>
          <w:sz w:val="19"/>
        </w:rPr>
        <w:t>as</w:t>
      </w:r>
      <w:r>
        <w:rPr>
          <w:spacing w:val="4"/>
          <w:sz w:val="19"/>
        </w:rPr>
        <w:t xml:space="preserve"> </w:t>
      </w:r>
      <w:r>
        <w:rPr>
          <w:sz w:val="19"/>
        </w:rPr>
        <w:t>soon</w:t>
      </w:r>
      <w:r>
        <w:rPr>
          <w:spacing w:val="3"/>
          <w:sz w:val="19"/>
        </w:rPr>
        <w:t xml:space="preserve"> </w:t>
      </w:r>
      <w:r>
        <w:rPr>
          <w:sz w:val="19"/>
        </w:rPr>
        <w:t>as</w:t>
      </w:r>
      <w:r>
        <w:rPr>
          <w:spacing w:val="3"/>
          <w:sz w:val="19"/>
        </w:rPr>
        <w:t xml:space="preserve"> </w:t>
      </w:r>
      <w:r>
        <w:rPr>
          <w:sz w:val="19"/>
        </w:rPr>
        <w:t>possible</w:t>
      </w:r>
      <w:r>
        <w:rPr>
          <w:spacing w:val="3"/>
          <w:sz w:val="19"/>
        </w:rPr>
        <w:t xml:space="preserve"> </w:t>
      </w:r>
      <w:r>
        <w:rPr>
          <w:sz w:val="19"/>
        </w:rPr>
        <w:t>after</w:t>
      </w:r>
      <w:r>
        <w:rPr>
          <w:spacing w:val="7"/>
          <w:sz w:val="19"/>
        </w:rPr>
        <w:t xml:space="preserve"> </w:t>
      </w:r>
      <w:r>
        <w:rPr>
          <w:sz w:val="19"/>
        </w:rPr>
        <w:t>the</w:t>
      </w:r>
      <w:r>
        <w:rPr>
          <w:spacing w:val="3"/>
          <w:sz w:val="19"/>
        </w:rPr>
        <w:t xml:space="preserve"> </w:t>
      </w:r>
      <w:r>
        <w:rPr>
          <w:sz w:val="19"/>
        </w:rPr>
        <w:t>occurrence</w:t>
      </w:r>
      <w:r>
        <w:rPr>
          <w:spacing w:val="3"/>
          <w:sz w:val="19"/>
        </w:rPr>
        <w:t xml:space="preserve"> </w:t>
      </w:r>
      <w:r>
        <w:rPr>
          <w:sz w:val="19"/>
        </w:rPr>
        <w:t>of</w:t>
      </w:r>
      <w:r>
        <w:rPr>
          <w:spacing w:val="4"/>
          <w:sz w:val="19"/>
        </w:rPr>
        <w:t xml:space="preserve"> </w:t>
      </w:r>
      <w:r>
        <w:rPr>
          <w:sz w:val="19"/>
        </w:rPr>
        <w:t>such</w:t>
      </w:r>
      <w:r>
        <w:rPr>
          <w:spacing w:val="2"/>
          <w:sz w:val="19"/>
        </w:rPr>
        <w:t xml:space="preserve"> </w:t>
      </w:r>
      <w:r>
        <w:rPr>
          <w:sz w:val="19"/>
        </w:rPr>
        <w:t>an</w:t>
      </w:r>
      <w:r>
        <w:rPr>
          <w:spacing w:val="3"/>
          <w:sz w:val="19"/>
        </w:rPr>
        <w:t xml:space="preserve"> </w:t>
      </w:r>
      <w:r>
        <w:rPr>
          <w:sz w:val="19"/>
        </w:rPr>
        <w:t>incident.</w:t>
      </w:r>
    </w:p>
    <w:p w14:paraId="0D44E4A9" w14:textId="77777777" w:rsidR="00343FF6" w:rsidRDefault="00343FF6">
      <w:pPr>
        <w:pStyle w:val="BodyText"/>
        <w:rPr>
          <w:sz w:val="22"/>
        </w:rPr>
      </w:pPr>
    </w:p>
    <w:p w14:paraId="2704D27B" w14:textId="77777777" w:rsidR="00343FF6" w:rsidRDefault="00635E89">
      <w:pPr>
        <w:pStyle w:val="ListParagraph"/>
        <w:numPr>
          <w:ilvl w:val="0"/>
          <w:numId w:val="43"/>
        </w:numPr>
        <w:tabs>
          <w:tab w:val="left" w:pos="540"/>
        </w:tabs>
        <w:spacing w:before="133" w:line="228" w:lineRule="auto"/>
        <w:ind w:right="123" w:firstLine="0"/>
        <w:rPr>
          <w:sz w:val="19"/>
        </w:rPr>
      </w:pPr>
      <w:r>
        <w:rPr>
          <w:w w:val="90"/>
          <w:sz w:val="19"/>
        </w:rPr>
        <w:t xml:space="preserve">Any planned test schedules and procedures to verify compliance of the transmission-connected </w:t>
      </w:r>
      <w:r>
        <w:rPr>
          <w:w w:val="90"/>
          <w:sz w:val="19"/>
        </w:rPr>
        <w:t>demand facility, the</w:t>
      </w:r>
      <w:r>
        <w:rPr>
          <w:spacing w:val="1"/>
          <w:w w:val="90"/>
          <w:sz w:val="19"/>
        </w:rPr>
        <w:t xml:space="preserve"> </w:t>
      </w:r>
      <w:r>
        <w:rPr>
          <w:spacing w:val="-1"/>
          <w:w w:val="95"/>
          <w:sz w:val="19"/>
        </w:rPr>
        <w:t xml:space="preserve">transmission-connected distribution </w:t>
      </w:r>
      <w:r>
        <w:rPr>
          <w:w w:val="95"/>
          <w:sz w:val="19"/>
        </w:rPr>
        <w:t>facility, the distribution system, or the demand unit, with the requirements of this</w:t>
      </w:r>
      <w:r>
        <w:rPr>
          <w:spacing w:val="1"/>
          <w:w w:val="95"/>
          <w:sz w:val="19"/>
        </w:rPr>
        <w:t xml:space="preserve"> </w:t>
      </w:r>
      <w:r>
        <w:rPr>
          <w:w w:val="95"/>
          <w:sz w:val="19"/>
        </w:rPr>
        <w:t>Regulation, shall be notified to the relevant system operator within the time frame specified by the relevant syst</w:t>
      </w:r>
      <w:r>
        <w:rPr>
          <w:w w:val="95"/>
          <w:sz w:val="19"/>
        </w:rPr>
        <w:t>em</w:t>
      </w:r>
      <w:r>
        <w:rPr>
          <w:spacing w:val="1"/>
          <w:w w:val="95"/>
          <w:sz w:val="19"/>
        </w:rPr>
        <w:t xml:space="preserve"> </w:t>
      </w:r>
      <w:r>
        <w:rPr>
          <w:sz w:val="19"/>
        </w:rPr>
        <w:t>operator</w:t>
      </w:r>
      <w:r>
        <w:rPr>
          <w:spacing w:val="5"/>
          <w:sz w:val="19"/>
        </w:rPr>
        <w:t xml:space="preserve"> </w:t>
      </w:r>
      <w:r>
        <w:rPr>
          <w:sz w:val="19"/>
        </w:rPr>
        <w:t>and</w:t>
      </w:r>
      <w:r>
        <w:rPr>
          <w:spacing w:val="4"/>
          <w:sz w:val="19"/>
        </w:rPr>
        <w:t xml:space="preserve"> </w:t>
      </w:r>
      <w:r>
        <w:rPr>
          <w:sz w:val="19"/>
        </w:rPr>
        <w:t>approved</w:t>
      </w:r>
      <w:r>
        <w:rPr>
          <w:spacing w:val="5"/>
          <w:sz w:val="19"/>
        </w:rPr>
        <w:t xml:space="preserve"> </w:t>
      </w:r>
      <w:r>
        <w:rPr>
          <w:sz w:val="19"/>
        </w:rPr>
        <w:t>by</w:t>
      </w:r>
      <w:r>
        <w:rPr>
          <w:spacing w:val="3"/>
          <w:sz w:val="19"/>
        </w:rPr>
        <w:t xml:space="preserve"> </w:t>
      </w:r>
      <w:r>
        <w:rPr>
          <w:sz w:val="19"/>
        </w:rPr>
        <w:t>the</w:t>
      </w:r>
      <w:r>
        <w:rPr>
          <w:spacing w:val="4"/>
          <w:sz w:val="19"/>
        </w:rPr>
        <w:t xml:space="preserve"> </w:t>
      </w:r>
      <w:r>
        <w:rPr>
          <w:sz w:val="19"/>
        </w:rPr>
        <w:t>relevant</w:t>
      </w:r>
      <w:r>
        <w:rPr>
          <w:spacing w:val="6"/>
          <w:sz w:val="19"/>
        </w:rPr>
        <w:t xml:space="preserve"> </w:t>
      </w:r>
      <w:r>
        <w:rPr>
          <w:sz w:val="19"/>
        </w:rPr>
        <w:t>system</w:t>
      </w:r>
      <w:r>
        <w:rPr>
          <w:spacing w:val="3"/>
          <w:sz w:val="19"/>
        </w:rPr>
        <w:t xml:space="preserve"> </w:t>
      </w:r>
      <w:r>
        <w:rPr>
          <w:sz w:val="19"/>
        </w:rPr>
        <w:t>operator</w:t>
      </w:r>
      <w:r>
        <w:rPr>
          <w:spacing w:val="6"/>
          <w:sz w:val="19"/>
        </w:rPr>
        <w:t xml:space="preserve"> </w:t>
      </w:r>
      <w:r>
        <w:rPr>
          <w:sz w:val="19"/>
        </w:rPr>
        <w:t>prior</w:t>
      </w:r>
      <w:r>
        <w:rPr>
          <w:spacing w:val="9"/>
          <w:sz w:val="19"/>
        </w:rPr>
        <w:t xml:space="preserve"> </w:t>
      </w:r>
      <w:r>
        <w:rPr>
          <w:sz w:val="19"/>
        </w:rPr>
        <w:t>to</w:t>
      </w:r>
      <w:r>
        <w:rPr>
          <w:spacing w:val="3"/>
          <w:sz w:val="19"/>
        </w:rPr>
        <w:t xml:space="preserve"> </w:t>
      </w:r>
      <w:r>
        <w:rPr>
          <w:sz w:val="19"/>
        </w:rPr>
        <w:t>their</w:t>
      </w:r>
      <w:r>
        <w:rPr>
          <w:spacing w:val="5"/>
          <w:sz w:val="19"/>
        </w:rPr>
        <w:t xml:space="preserve"> </w:t>
      </w:r>
      <w:r>
        <w:rPr>
          <w:sz w:val="19"/>
        </w:rPr>
        <w:t>commencement.</w:t>
      </w:r>
    </w:p>
    <w:p w14:paraId="7F0B7D2A" w14:textId="77777777" w:rsidR="00343FF6" w:rsidRDefault="00343FF6">
      <w:pPr>
        <w:pStyle w:val="BodyText"/>
        <w:rPr>
          <w:sz w:val="22"/>
        </w:rPr>
      </w:pPr>
    </w:p>
    <w:p w14:paraId="76CDB535" w14:textId="77777777" w:rsidR="00343FF6" w:rsidRDefault="00635E89">
      <w:pPr>
        <w:pStyle w:val="ListParagraph"/>
        <w:numPr>
          <w:ilvl w:val="0"/>
          <w:numId w:val="43"/>
        </w:numPr>
        <w:tabs>
          <w:tab w:val="left" w:pos="540"/>
        </w:tabs>
        <w:spacing w:before="135" w:line="228" w:lineRule="auto"/>
        <w:ind w:right="126" w:firstLine="0"/>
        <w:rPr>
          <w:sz w:val="19"/>
        </w:rPr>
      </w:pPr>
      <w:r>
        <w:rPr>
          <w:w w:val="95"/>
          <w:sz w:val="19"/>
        </w:rPr>
        <w:t>The relevant system operator may participate in such tests and may record the performance of the transmission-</w:t>
      </w:r>
      <w:r>
        <w:rPr>
          <w:spacing w:val="1"/>
          <w:w w:val="95"/>
          <w:sz w:val="19"/>
        </w:rPr>
        <w:t xml:space="preserve"> </w:t>
      </w:r>
      <w:r>
        <w:rPr>
          <w:w w:val="90"/>
          <w:sz w:val="19"/>
        </w:rPr>
        <w:t>connected</w:t>
      </w:r>
      <w:r>
        <w:rPr>
          <w:spacing w:val="22"/>
          <w:w w:val="90"/>
          <w:sz w:val="19"/>
        </w:rPr>
        <w:t xml:space="preserve"> </w:t>
      </w:r>
      <w:r>
        <w:rPr>
          <w:w w:val="90"/>
          <w:sz w:val="19"/>
        </w:rPr>
        <w:t>demand</w:t>
      </w:r>
      <w:r>
        <w:rPr>
          <w:spacing w:val="25"/>
          <w:w w:val="90"/>
          <w:sz w:val="19"/>
        </w:rPr>
        <w:t xml:space="preserve"> </w:t>
      </w:r>
      <w:r>
        <w:rPr>
          <w:w w:val="90"/>
          <w:sz w:val="19"/>
        </w:rPr>
        <w:t>facility,</w:t>
      </w:r>
      <w:r>
        <w:rPr>
          <w:spacing w:val="25"/>
          <w:w w:val="90"/>
          <w:sz w:val="19"/>
        </w:rPr>
        <w:t xml:space="preserve"> </w:t>
      </w:r>
      <w:r>
        <w:rPr>
          <w:w w:val="90"/>
          <w:sz w:val="19"/>
        </w:rPr>
        <w:t>the</w:t>
      </w:r>
      <w:r>
        <w:rPr>
          <w:spacing w:val="25"/>
          <w:w w:val="90"/>
          <w:sz w:val="19"/>
        </w:rPr>
        <w:t xml:space="preserve"> </w:t>
      </w:r>
      <w:r>
        <w:rPr>
          <w:w w:val="90"/>
          <w:sz w:val="19"/>
        </w:rPr>
        <w:t>transmission-connected</w:t>
      </w:r>
      <w:r>
        <w:rPr>
          <w:spacing w:val="24"/>
          <w:w w:val="90"/>
          <w:sz w:val="19"/>
        </w:rPr>
        <w:t xml:space="preserve"> </w:t>
      </w:r>
      <w:r>
        <w:rPr>
          <w:w w:val="90"/>
          <w:sz w:val="19"/>
        </w:rPr>
        <w:t>distribution</w:t>
      </w:r>
      <w:r>
        <w:rPr>
          <w:spacing w:val="25"/>
          <w:w w:val="90"/>
          <w:sz w:val="19"/>
        </w:rPr>
        <w:t xml:space="preserve"> </w:t>
      </w:r>
      <w:r>
        <w:rPr>
          <w:w w:val="90"/>
          <w:sz w:val="19"/>
        </w:rPr>
        <w:t>facility,</w:t>
      </w:r>
      <w:r>
        <w:rPr>
          <w:spacing w:val="26"/>
          <w:w w:val="90"/>
          <w:sz w:val="19"/>
        </w:rPr>
        <w:t xml:space="preserve"> </w:t>
      </w:r>
      <w:r>
        <w:rPr>
          <w:w w:val="90"/>
          <w:sz w:val="19"/>
        </w:rPr>
        <w:t>the</w:t>
      </w:r>
      <w:r>
        <w:rPr>
          <w:spacing w:val="25"/>
          <w:w w:val="90"/>
          <w:sz w:val="19"/>
        </w:rPr>
        <w:t xml:space="preserve"> </w:t>
      </w:r>
      <w:r>
        <w:rPr>
          <w:w w:val="90"/>
          <w:sz w:val="19"/>
        </w:rPr>
        <w:t>distribution</w:t>
      </w:r>
      <w:r>
        <w:rPr>
          <w:spacing w:val="25"/>
          <w:w w:val="90"/>
          <w:sz w:val="19"/>
        </w:rPr>
        <w:t xml:space="preserve"> </w:t>
      </w:r>
      <w:r>
        <w:rPr>
          <w:w w:val="90"/>
          <w:sz w:val="19"/>
        </w:rPr>
        <w:t>system,</w:t>
      </w:r>
      <w:r>
        <w:rPr>
          <w:spacing w:val="26"/>
          <w:w w:val="90"/>
          <w:sz w:val="19"/>
        </w:rPr>
        <w:t xml:space="preserve"> </w:t>
      </w:r>
      <w:r>
        <w:rPr>
          <w:w w:val="90"/>
          <w:sz w:val="19"/>
        </w:rPr>
        <w:t>and</w:t>
      </w:r>
      <w:r>
        <w:rPr>
          <w:spacing w:val="26"/>
          <w:w w:val="90"/>
          <w:sz w:val="19"/>
        </w:rPr>
        <w:t xml:space="preserve"> </w:t>
      </w:r>
      <w:r>
        <w:rPr>
          <w:w w:val="90"/>
          <w:sz w:val="19"/>
        </w:rPr>
        <w:t>the</w:t>
      </w:r>
      <w:r>
        <w:rPr>
          <w:spacing w:val="24"/>
          <w:w w:val="90"/>
          <w:sz w:val="19"/>
        </w:rPr>
        <w:t xml:space="preserve"> </w:t>
      </w:r>
      <w:r>
        <w:rPr>
          <w:w w:val="90"/>
          <w:sz w:val="19"/>
        </w:rPr>
        <w:t>demand</w:t>
      </w:r>
      <w:r>
        <w:rPr>
          <w:spacing w:val="25"/>
          <w:w w:val="90"/>
          <w:sz w:val="19"/>
        </w:rPr>
        <w:t xml:space="preserve"> </w:t>
      </w:r>
      <w:r>
        <w:rPr>
          <w:w w:val="90"/>
          <w:sz w:val="19"/>
        </w:rPr>
        <w:t>unit.</w:t>
      </w:r>
    </w:p>
    <w:p w14:paraId="4CADA352" w14:textId="77777777" w:rsidR="00343FF6" w:rsidRDefault="00343FF6">
      <w:pPr>
        <w:pStyle w:val="BodyText"/>
        <w:rPr>
          <w:sz w:val="22"/>
        </w:rPr>
      </w:pPr>
    </w:p>
    <w:p w14:paraId="3C5F5E60" w14:textId="77777777" w:rsidR="00343FF6" w:rsidRDefault="00343FF6">
      <w:pPr>
        <w:pStyle w:val="BodyText"/>
        <w:rPr>
          <w:sz w:val="22"/>
        </w:rPr>
      </w:pPr>
    </w:p>
    <w:p w14:paraId="31B45DB2" w14:textId="77777777" w:rsidR="00343FF6" w:rsidRDefault="00343FF6">
      <w:pPr>
        <w:pStyle w:val="BodyText"/>
        <w:spacing w:before="4"/>
        <w:rPr>
          <w:sz w:val="22"/>
        </w:rPr>
      </w:pPr>
    </w:p>
    <w:p w14:paraId="6F7B40D1"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35</w:t>
      </w:r>
    </w:p>
    <w:p w14:paraId="667272E2" w14:textId="77777777" w:rsidR="00343FF6" w:rsidRDefault="00343FF6">
      <w:pPr>
        <w:pStyle w:val="BodyText"/>
        <w:spacing w:before="9"/>
        <w:rPr>
          <w:i/>
          <w:sz w:val="32"/>
        </w:rPr>
      </w:pPr>
    </w:p>
    <w:p w14:paraId="4FAE23BD" w14:textId="77777777" w:rsidR="00343FF6" w:rsidRDefault="00635E89">
      <w:pPr>
        <w:pStyle w:val="Heading1"/>
      </w:pPr>
      <w:r>
        <w:rPr>
          <w:w w:val="95"/>
        </w:rPr>
        <w:t>Tasks</w:t>
      </w:r>
      <w:r>
        <w:rPr>
          <w:spacing w:val="7"/>
          <w:w w:val="95"/>
        </w:rPr>
        <w:t xml:space="preserve"> </w:t>
      </w:r>
      <w:r>
        <w:rPr>
          <w:w w:val="95"/>
        </w:rPr>
        <w:t>of</w:t>
      </w:r>
      <w:r>
        <w:rPr>
          <w:spacing w:val="12"/>
          <w:w w:val="95"/>
        </w:rPr>
        <w:t xml:space="preserve"> </w:t>
      </w:r>
      <w:r>
        <w:rPr>
          <w:w w:val="95"/>
        </w:rPr>
        <w:t>the</w:t>
      </w:r>
      <w:r>
        <w:rPr>
          <w:spacing w:val="7"/>
          <w:w w:val="95"/>
        </w:rPr>
        <w:t xml:space="preserve"> </w:t>
      </w:r>
      <w:r>
        <w:rPr>
          <w:w w:val="95"/>
        </w:rPr>
        <w:t>relevant</w:t>
      </w:r>
      <w:r>
        <w:rPr>
          <w:spacing w:val="7"/>
          <w:w w:val="95"/>
        </w:rPr>
        <w:t xml:space="preserve"> </w:t>
      </w:r>
      <w:r>
        <w:rPr>
          <w:w w:val="95"/>
        </w:rPr>
        <w:t>system</w:t>
      </w:r>
      <w:r>
        <w:rPr>
          <w:spacing w:val="8"/>
          <w:w w:val="95"/>
        </w:rPr>
        <w:t xml:space="preserve"> </w:t>
      </w:r>
      <w:r>
        <w:rPr>
          <w:w w:val="95"/>
        </w:rPr>
        <w:t>operator</w:t>
      </w:r>
    </w:p>
    <w:p w14:paraId="669DE91E" w14:textId="77777777" w:rsidR="00343FF6" w:rsidRDefault="00343FF6">
      <w:pPr>
        <w:pStyle w:val="BodyText"/>
        <w:spacing w:before="10"/>
        <w:rPr>
          <w:rFonts w:ascii="Book Antiqua"/>
          <w:b/>
          <w:sz w:val="31"/>
        </w:rPr>
      </w:pPr>
    </w:p>
    <w:p w14:paraId="53050D79" w14:textId="77777777" w:rsidR="00343FF6" w:rsidRDefault="00635E89">
      <w:pPr>
        <w:pStyle w:val="ListParagraph"/>
        <w:numPr>
          <w:ilvl w:val="0"/>
          <w:numId w:val="42"/>
        </w:numPr>
        <w:tabs>
          <w:tab w:val="left" w:pos="540"/>
        </w:tabs>
        <w:spacing w:line="228" w:lineRule="auto"/>
        <w:ind w:firstLine="0"/>
        <w:rPr>
          <w:sz w:val="19"/>
        </w:rPr>
      </w:pPr>
      <w:r>
        <w:rPr>
          <w:w w:val="95"/>
          <w:sz w:val="19"/>
        </w:rPr>
        <w:t>The</w:t>
      </w:r>
      <w:r>
        <w:rPr>
          <w:spacing w:val="34"/>
          <w:w w:val="95"/>
          <w:sz w:val="19"/>
        </w:rPr>
        <w:t xml:space="preserve"> </w:t>
      </w:r>
      <w:r>
        <w:rPr>
          <w:w w:val="95"/>
          <w:sz w:val="19"/>
        </w:rPr>
        <w:t>relevant</w:t>
      </w:r>
      <w:r>
        <w:rPr>
          <w:spacing w:val="70"/>
          <w:sz w:val="19"/>
        </w:rPr>
        <w:t xml:space="preserve"> </w:t>
      </w:r>
      <w:r>
        <w:rPr>
          <w:w w:val="95"/>
          <w:sz w:val="19"/>
        </w:rPr>
        <w:t>system</w:t>
      </w:r>
      <w:r>
        <w:rPr>
          <w:spacing w:val="70"/>
          <w:sz w:val="19"/>
        </w:rPr>
        <w:t xml:space="preserve"> </w:t>
      </w:r>
      <w:r>
        <w:rPr>
          <w:w w:val="95"/>
          <w:sz w:val="19"/>
        </w:rPr>
        <w:t>operator</w:t>
      </w:r>
      <w:r>
        <w:rPr>
          <w:spacing w:val="70"/>
          <w:sz w:val="19"/>
        </w:rPr>
        <w:t xml:space="preserve"> </w:t>
      </w:r>
      <w:r>
        <w:rPr>
          <w:w w:val="95"/>
          <w:sz w:val="19"/>
        </w:rPr>
        <w:t>shall</w:t>
      </w:r>
      <w:r>
        <w:rPr>
          <w:spacing w:val="71"/>
          <w:sz w:val="19"/>
        </w:rPr>
        <w:t xml:space="preserve"> </w:t>
      </w:r>
      <w:r>
        <w:rPr>
          <w:w w:val="95"/>
          <w:sz w:val="19"/>
        </w:rPr>
        <w:t>assess</w:t>
      </w:r>
      <w:r>
        <w:rPr>
          <w:spacing w:val="71"/>
          <w:sz w:val="19"/>
        </w:rPr>
        <w:t xml:space="preserve"> </w:t>
      </w:r>
      <w:r>
        <w:rPr>
          <w:w w:val="95"/>
          <w:sz w:val="19"/>
        </w:rPr>
        <w:t>the</w:t>
      </w:r>
      <w:r>
        <w:rPr>
          <w:spacing w:val="71"/>
          <w:sz w:val="19"/>
        </w:rPr>
        <w:t xml:space="preserve"> </w:t>
      </w:r>
      <w:r>
        <w:rPr>
          <w:w w:val="95"/>
          <w:sz w:val="19"/>
        </w:rPr>
        <w:t>compliance</w:t>
      </w:r>
      <w:r>
        <w:rPr>
          <w:spacing w:val="70"/>
          <w:sz w:val="19"/>
        </w:rPr>
        <w:t xml:space="preserve"> </w:t>
      </w:r>
      <w:r>
        <w:rPr>
          <w:w w:val="95"/>
          <w:sz w:val="19"/>
        </w:rPr>
        <w:t>of</w:t>
      </w:r>
      <w:r>
        <w:rPr>
          <w:spacing w:val="70"/>
          <w:sz w:val="19"/>
        </w:rPr>
        <w:t xml:space="preserve"> </w:t>
      </w:r>
      <w:r>
        <w:rPr>
          <w:w w:val="95"/>
          <w:sz w:val="19"/>
        </w:rPr>
        <w:t>a</w:t>
      </w:r>
      <w:r>
        <w:rPr>
          <w:spacing w:val="70"/>
          <w:sz w:val="19"/>
        </w:rPr>
        <w:t xml:space="preserve"> </w:t>
      </w:r>
      <w:r>
        <w:rPr>
          <w:w w:val="95"/>
          <w:sz w:val="19"/>
        </w:rPr>
        <w:t>transmission-connected</w:t>
      </w:r>
      <w:r>
        <w:rPr>
          <w:spacing w:val="71"/>
          <w:sz w:val="19"/>
        </w:rPr>
        <w:t xml:space="preserve"> </w:t>
      </w:r>
      <w:r>
        <w:rPr>
          <w:w w:val="95"/>
          <w:sz w:val="19"/>
        </w:rPr>
        <w:t>demand</w:t>
      </w:r>
      <w:r>
        <w:rPr>
          <w:spacing w:val="70"/>
          <w:sz w:val="19"/>
        </w:rPr>
        <w:t xml:space="preserve"> </w:t>
      </w:r>
      <w:r>
        <w:rPr>
          <w:w w:val="95"/>
          <w:sz w:val="19"/>
        </w:rPr>
        <w:t>facility,</w:t>
      </w:r>
      <w:r>
        <w:rPr>
          <w:spacing w:val="-38"/>
          <w:w w:val="95"/>
          <w:sz w:val="19"/>
        </w:rPr>
        <w:t xml:space="preserve"> </w:t>
      </w:r>
      <w:r>
        <w:rPr>
          <w:w w:val="95"/>
          <w:sz w:val="19"/>
        </w:rPr>
        <w:t xml:space="preserve">a transmission-connected </w:t>
      </w:r>
      <w:r>
        <w:rPr>
          <w:w w:val="95"/>
          <w:sz w:val="19"/>
        </w:rPr>
        <w:t>distribution facility, a distribution system, or a demand unit, with the requirements of this</w:t>
      </w:r>
      <w:r>
        <w:rPr>
          <w:spacing w:val="1"/>
          <w:w w:val="95"/>
          <w:sz w:val="19"/>
        </w:rPr>
        <w:t xml:space="preserve"> </w:t>
      </w:r>
      <w:r>
        <w:rPr>
          <w:w w:val="95"/>
          <w:sz w:val="19"/>
        </w:rPr>
        <w:t>Regulation</w:t>
      </w:r>
      <w:r>
        <w:rPr>
          <w:spacing w:val="1"/>
          <w:w w:val="95"/>
          <w:sz w:val="19"/>
        </w:rPr>
        <w:t xml:space="preserve"> </w:t>
      </w:r>
      <w:r>
        <w:rPr>
          <w:w w:val="95"/>
          <w:sz w:val="19"/>
        </w:rPr>
        <w:t>throughout</w:t>
      </w:r>
      <w:r>
        <w:rPr>
          <w:spacing w:val="1"/>
          <w:w w:val="95"/>
          <w:sz w:val="19"/>
        </w:rPr>
        <w:t xml:space="preserve"> </w:t>
      </w:r>
      <w:r>
        <w:rPr>
          <w:w w:val="95"/>
          <w:sz w:val="19"/>
        </w:rPr>
        <w:t>the</w:t>
      </w:r>
      <w:r>
        <w:rPr>
          <w:spacing w:val="1"/>
          <w:w w:val="95"/>
          <w:sz w:val="19"/>
        </w:rPr>
        <w:t xml:space="preserve"> </w:t>
      </w:r>
      <w:r>
        <w:rPr>
          <w:w w:val="95"/>
          <w:sz w:val="19"/>
        </w:rPr>
        <w:t>lifetime</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distribution facility, the distribution system, or th</w:t>
      </w:r>
      <w:r>
        <w:rPr>
          <w:w w:val="95"/>
          <w:sz w:val="19"/>
        </w:rPr>
        <w:t>e demand unit. The demand facility owner, the DSO or the CDSO shall</w:t>
      </w:r>
      <w:r>
        <w:rPr>
          <w:spacing w:val="1"/>
          <w:w w:val="95"/>
          <w:sz w:val="19"/>
        </w:rPr>
        <w:t xml:space="preserve"> </w:t>
      </w:r>
      <w:r>
        <w:rPr>
          <w:sz w:val="19"/>
        </w:rPr>
        <w:t>be</w:t>
      </w:r>
      <w:r>
        <w:rPr>
          <w:spacing w:val="12"/>
          <w:sz w:val="19"/>
        </w:rPr>
        <w:t xml:space="preserve"> </w:t>
      </w:r>
      <w:r>
        <w:rPr>
          <w:sz w:val="19"/>
        </w:rPr>
        <w:t>informed</w:t>
      </w:r>
      <w:r>
        <w:rPr>
          <w:spacing w:val="12"/>
          <w:sz w:val="19"/>
        </w:rPr>
        <w:t xml:space="preserve"> </w:t>
      </w:r>
      <w:r>
        <w:rPr>
          <w:sz w:val="19"/>
        </w:rPr>
        <w:t>of</w:t>
      </w:r>
      <w:r>
        <w:rPr>
          <w:spacing w:val="17"/>
          <w:sz w:val="19"/>
        </w:rPr>
        <w:t xml:space="preserve"> </w:t>
      </w:r>
      <w:r>
        <w:rPr>
          <w:sz w:val="19"/>
        </w:rPr>
        <w:t>the</w:t>
      </w:r>
      <w:r>
        <w:rPr>
          <w:spacing w:val="12"/>
          <w:sz w:val="19"/>
        </w:rPr>
        <w:t xml:space="preserve"> </w:t>
      </w:r>
      <w:r>
        <w:rPr>
          <w:sz w:val="19"/>
        </w:rPr>
        <w:t>outcome</w:t>
      </w:r>
      <w:r>
        <w:rPr>
          <w:spacing w:val="11"/>
          <w:sz w:val="19"/>
        </w:rPr>
        <w:t xml:space="preserve"> </w:t>
      </w:r>
      <w:r>
        <w:rPr>
          <w:sz w:val="19"/>
        </w:rPr>
        <w:t>of</w:t>
      </w:r>
      <w:r>
        <w:rPr>
          <w:spacing w:val="17"/>
          <w:sz w:val="19"/>
        </w:rPr>
        <w:t xml:space="preserve"> </w:t>
      </w:r>
      <w:r>
        <w:rPr>
          <w:sz w:val="19"/>
        </w:rPr>
        <w:t>this</w:t>
      </w:r>
      <w:r>
        <w:rPr>
          <w:spacing w:val="13"/>
          <w:sz w:val="19"/>
        </w:rPr>
        <w:t xml:space="preserve"> </w:t>
      </w:r>
      <w:r>
        <w:rPr>
          <w:sz w:val="19"/>
        </w:rPr>
        <w:t>assessment.</w:t>
      </w:r>
    </w:p>
    <w:p w14:paraId="03E2B22D" w14:textId="77777777" w:rsidR="00343FF6" w:rsidRDefault="00343FF6">
      <w:pPr>
        <w:pStyle w:val="BodyText"/>
        <w:rPr>
          <w:sz w:val="22"/>
        </w:rPr>
      </w:pPr>
    </w:p>
    <w:p w14:paraId="2ADA2C4F" w14:textId="77777777" w:rsidR="00343FF6" w:rsidRDefault="00635E89">
      <w:pPr>
        <w:pStyle w:val="BodyText"/>
        <w:spacing w:before="135" w:line="228" w:lineRule="auto"/>
        <w:ind w:left="107" w:right="124"/>
        <w:jc w:val="both"/>
      </w:pPr>
      <w:r>
        <w:rPr>
          <w:w w:val="95"/>
        </w:rPr>
        <w:t>The compliance of a demand unit used by a demand facility or a closed distribution system to provide demand response</w:t>
      </w:r>
      <w:r>
        <w:rPr>
          <w:spacing w:val="-37"/>
          <w:w w:val="95"/>
        </w:rPr>
        <w:t xml:space="preserve"> </w:t>
      </w:r>
      <w:r>
        <w:rPr>
          <w:w w:val="95"/>
        </w:rPr>
        <w:t>services</w:t>
      </w:r>
      <w:r>
        <w:rPr>
          <w:spacing w:val="1"/>
          <w:w w:val="95"/>
        </w:rPr>
        <w:t xml:space="preserve"> </w:t>
      </w:r>
      <w:r>
        <w:rPr>
          <w:w w:val="95"/>
        </w:rPr>
        <w:t>to</w:t>
      </w:r>
      <w:r>
        <w:rPr>
          <w:spacing w:val="1"/>
          <w:w w:val="95"/>
        </w:rPr>
        <w:t xml:space="preserve"> </w:t>
      </w:r>
      <w:r>
        <w:rPr>
          <w:w w:val="95"/>
        </w:rPr>
        <w:t>relevant</w:t>
      </w:r>
      <w:r>
        <w:rPr>
          <w:spacing w:val="1"/>
          <w:w w:val="95"/>
        </w:rPr>
        <w:t xml:space="preserve"> </w:t>
      </w:r>
      <w:r>
        <w:rPr>
          <w:w w:val="95"/>
        </w:rPr>
        <w:t>TSOs,</w:t>
      </w:r>
      <w:r>
        <w:rPr>
          <w:spacing w:val="1"/>
          <w:w w:val="95"/>
        </w:rPr>
        <w:t xml:space="preserve"> </w:t>
      </w:r>
      <w:r>
        <w:rPr>
          <w:w w:val="95"/>
        </w:rPr>
        <w:t>shall</w:t>
      </w:r>
      <w:r>
        <w:rPr>
          <w:spacing w:val="1"/>
          <w:w w:val="95"/>
        </w:rPr>
        <w:t xml:space="preserve"> </w:t>
      </w:r>
      <w:r>
        <w:rPr>
          <w:w w:val="95"/>
        </w:rPr>
        <w:t>be</w:t>
      </w:r>
      <w:r>
        <w:rPr>
          <w:spacing w:val="1"/>
          <w:w w:val="95"/>
        </w:rPr>
        <w:t xml:space="preserve"> </w:t>
      </w:r>
      <w:r>
        <w:rPr>
          <w:w w:val="95"/>
        </w:rPr>
        <w:t>jointly</w:t>
      </w:r>
      <w:r>
        <w:rPr>
          <w:spacing w:val="1"/>
          <w:w w:val="95"/>
        </w:rPr>
        <w:t xml:space="preserve"> </w:t>
      </w:r>
      <w:r>
        <w:rPr>
          <w:w w:val="95"/>
        </w:rPr>
        <w:t>assessed</w:t>
      </w:r>
      <w:r>
        <w:rPr>
          <w:spacing w:val="1"/>
          <w:w w:val="95"/>
        </w:rPr>
        <w:t xml:space="preserve"> </w:t>
      </w:r>
      <w:r>
        <w:rPr>
          <w:w w:val="95"/>
        </w:rPr>
        <w:t>by the</w:t>
      </w:r>
      <w:r>
        <w:rPr>
          <w:spacing w:val="1"/>
          <w:w w:val="95"/>
        </w:rPr>
        <w:t xml:space="preserve"> </w:t>
      </w:r>
      <w:r>
        <w:rPr>
          <w:w w:val="95"/>
        </w:rPr>
        <w:t>relevant</w:t>
      </w:r>
      <w:r>
        <w:rPr>
          <w:spacing w:val="1"/>
          <w:w w:val="95"/>
        </w:rPr>
        <w:t xml:space="preserve"> </w:t>
      </w:r>
      <w:r>
        <w:rPr>
          <w:w w:val="95"/>
        </w:rPr>
        <w:t>TSO</w:t>
      </w:r>
      <w:r>
        <w:rPr>
          <w:spacing w:val="1"/>
          <w:w w:val="95"/>
        </w:rPr>
        <w:t xml:space="preserve"> </w:t>
      </w:r>
      <w:r>
        <w:rPr>
          <w:w w:val="95"/>
        </w:rPr>
        <w:t>and</w:t>
      </w:r>
      <w:r>
        <w:rPr>
          <w:spacing w:val="1"/>
          <w:w w:val="95"/>
        </w:rPr>
        <w:t xml:space="preserve"> </w:t>
      </w:r>
      <w:r>
        <w:rPr>
          <w:w w:val="95"/>
        </w:rPr>
        <w:t>the</w:t>
      </w:r>
      <w:r>
        <w:rPr>
          <w:spacing w:val="1"/>
          <w:w w:val="95"/>
        </w:rPr>
        <w:t xml:space="preserve"> </w:t>
      </w:r>
      <w:r>
        <w:rPr>
          <w:w w:val="95"/>
        </w:rPr>
        <w:t>relevant</w:t>
      </w:r>
      <w:r>
        <w:rPr>
          <w:spacing w:val="1"/>
          <w:w w:val="95"/>
        </w:rPr>
        <w:t xml:space="preserve"> </w:t>
      </w:r>
      <w:r>
        <w:rPr>
          <w:w w:val="95"/>
        </w:rPr>
        <w:t>system operator,</w:t>
      </w:r>
      <w:r>
        <w:rPr>
          <w:spacing w:val="1"/>
          <w:w w:val="95"/>
        </w:rPr>
        <w:t xml:space="preserve"> </w:t>
      </w:r>
      <w:r>
        <w:rPr>
          <w:w w:val="95"/>
        </w:rPr>
        <w:t>and</w:t>
      </w:r>
      <w:r>
        <w:rPr>
          <w:spacing w:val="1"/>
          <w:w w:val="95"/>
        </w:rPr>
        <w:t xml:space="preserve"> </w:t>
      </w:r>
      <w:r>
        <w:rPr>
          <w:w w:val="95"/>
        </w:rPr>
        <w:t>if</w:t>
      </w:r>
      <w:r>
        <w:rPr>
          <w:spacing w:val="1"/>
          <w:w w:val="95"/>
        </w:rPr>
        <w:t xml:space="preserve"> </w:t>
      </w:r>
      <w:r>
        <w:t>applicable</w:t>
      </w:r>
      <w:r>
        <w:rPr>
          <w:spacing w:val="6"/>
        </w:rPr>
        <w:t xml:space="preserve"> </w:t>
      </w:r>
      <w:r>
        <w:t>in</w:t>
      </w:r>
      <w:r>
        <w:rPr>
          <w:spacing w:val="8"/>
        </w:rPr>
        <w:t xml:space="preserve"> </w:t>
      </w:r>
      <w:r>
        <w:t>coordination</w:t>
      </w:r>
      <w:r>
        <w:rPr>
          <w:spacing w:val="5"/>
        </w:rPr>
        <w:t xml:space="preserve"> </w:t>
      </w:r>
      <w:r>
        <w:t>with</w:t>
      </w:r>
      <w:r>
        <w:rPr>
          <w:spacing w:val="6"/>
        </w:rPr>
        <w:t xml:space="preserve"> </w:t>
      </w:r>
      <w:r>
        <w:t>the</w:t>
      </w:r>
      <w:r>
        <w:rPr>
          <w:spacing w:val="7"/>
        </w:rPr>
        <w:t xml:space="preserve"> </w:t>
      </w:r>
      <w:r>
        <w:t>third</w:t>
      </w:r>
      <w:r>
        <w:rPr>
          <w:spacing w:val="7"/>
        </w:rPr>
        <w:t xml:space="preserve"> </w:t>
      </w:r>
      <w:r>
        <w:t>party</w:t>
      </w:r>
      <w:r>
        <w:rPr>
          <w:spacing w:val="7"/>
        </w:rPr>
        <w:t xml:space="preserve"> </w:t>
      </w:r>
      <w:r>
        <w:t>involved</w:t>
      </w:r>
      <w:r>
        <w:rPr>
          <w:spacing w:val="7"/>
        </w:rPr>
        <w:t xml:space="preserve"> </w:t>
      </w:r>
      <w:r>
        <w:t>in</w:t>
      </w:r>
      <w:r>
        <w:rPr>
          <w:spacing w:val="8"/>
        </w:rPr>
        <w:t xml:space="preserve"> </w:t>
      </w:r>
      <w:r>
        <w:t>demand</w:t>
      </w:r>
      <w:r>
        <w:rPr>
          <w:spacing w:val="7"/>
        </w:rPr>
        <w:t xml:space="preserve"> </w:t>
      </w:r>
      <w:r>
        <w:t>aggregation.</w:t>
      </w:r>
    </w:p>
    <w:p w14:paraId="0EE2A2E0" w14:textId="77777777" w:rsidR="00343FF6" w:rsidRDefault="00343FF6">
      <w:pPr>
        <w:pStyle w:val="BodyText"/>
        <w:rPr>
          <w:sz w:val="22"/>
        </w:rPr>
      </w:pPr>
    </w:p>
    <w:p w14:paraId="278F2C7D" w14:textId="77777777" w:rsidR="00343FF6" w:rsidRDefault="00635E89">
      <w:pPr>
        <w:pStyle w:val="ListParagraph"/>
        <w:numPr>
          <w:ilvl w:val="0"/>
          <w:numId w:val="42"/>
        </w:numPr>
        <w:tabs>
          <w:tab w:val="left" w:pos="540"/>
        </w:tabs>
        <w:spacing w:before="134" w:line="228" w:lineRule="auto"/>
        <w:ind w:firstLine="0"/>
        <w:rPr>
          <w:sz w:val="19"/>
        </w:rPr>
      </w:pPr>
      <w:r>
        <w:rPr>
          <w:w w:val="95"/>
          <w:sz w:val="19"/>
        </w:rPr>
        <w:t>The relevant system operator shall have the right to request that the demand facil</w:t>
      </w:r>
      <w:r>
        <w:rPr>
          <w:w w:val="95"/>
          <w:sz w:val="19"/>
        </w:rPr>
        <w:t>ity owner, the DSO or the CDSO</w:t>
      </w:r>
      <w:r>
        <w:rPr>
          <w:spacing w:val="1"/>
          <w:w w:val="95"/>
          <w:sz w:val="19"/>
        </w:rPr>
        <w:t xml:space="preserve"> </w:t>
      </w:r>
      <w:r>
        <w:rPr>
          <w:w w:val="95"/>
          <w:sz w:val="19"/>
        </w:rPr>
        <w:lastRenderedPageBreak/>
        <w:t>carries</w:t>
      </w:r>
      <w:r>
        <w:rPr>
          <w:spacing w:val="1"/>
          <w:w w:val="95"/>
          <w:sz w:val="19"/>
        </w:rPr>
        <w:t xml:space="preserve"> </w:t>
      </w:r>
      <w:r>
        <w:rPr>
          <w:w w:val="95"/>
          <w:sz w:val="19"/>
        </w:rPr>
        <w:t>out</w:t>
      </w:r>
      <w:r>
        <w:rPr>
          <w:spacing w:val="1"/>
          <w:w w:val="95"/>
          <w:sz w:val="19"/>
        </w:rPr>
        <w:t xml:space="preserve"> </w:t>
      </w:r>
      <w:r>
        <w:rPr>
          <w:w w:val="95"/>
          <w:sz w:val="19"/>
        </w:rPr>
        <w:t>compliance</w:t>
      </w:r>
      <w:r>
        <w:rPr>
          <w:spacing w:val="1"/>
          <w:w w:val="95"/>
          <w:sz w:val="19"/>
        </w:rPr>
        <w:t xml:space="preserve"> </w:t>
      </w:r>
      <w:r>
        <w:rPr>
          <w:w w:val="95"/>
          <w:sz w:val="19"/>
        </w:rPr>
        <w:t>tests</w:t>
      </w:r>
      <w:r>
        <w:rPr>
          <w:spacing w:val="1"/>
          <w:w w:val="95"/>
          <w:sz w:val="19"/>
        </w:rPr>
        <w:t xml:space="preserve"> </w:t>
      </w:r>
      <w:r>
        <w:rPr>
          <w:w w:val="95"/>
          <w:sz w:val="19"/>
        </w:rPr>
        <w:t>and</w:t>
      </w:r>
      <w:r>
        <w:rPr>
          <w:spacing w:val="1"/>
          <w:w w:val="95"/>
          <w:sz w:val="19"/>
        </w:rPr>
        <w:t xml:space="preserve"> </w:t>
      </w:r>
      <w:r>
        <w:rPr>
          <w:w w:val="95"/>
          <w:sz w:val="19"/>
        </w:rPr>
        <w:t>simulations</w:t>
      </w:r>
      <w:r>
        <w:rPr>
          <w:spacing w:val="1"/>
          <w:w w:val="95"/>
          <w:sz w:val="19"/>
        </w:rPr>
        <w:t xml:space="preserve"> </w:t>
      </w:r>
      <w:r>
        <w:rPr>
          <w:w w:val="95"/>
          <w:sz w:val="19"/>
        </w:rPr>
        <w:t>according</w:t>
      </w:r>
      <w:r>
        <w:rPr>
          <w:spacing w:val="1"/>
          <w:w w:val="95"/>
          <w:sz w:val="19"/>
        </w:rPr>
        <w:t xml:space="preserve"> </w:t>
      </w:r>
      <w:r>
        <w:rPr>
          <w:w w:val="95"/>
          <w:sz w:val="19"/>
        </w:rPr>
        <w:t>to</w:t>
      </w:r>
      <w:r>
        <w:rPr>
          <w:spacing w:val="1"/>
          <w:w w:val="95"/>
          <w:sz w:val="19"/>
        </w:rPr>
        <w:t xml:space="preserve"> </w:t>
      </w:r>
      <w:r>
        <w:rPr>
          <w:w w:val="95"/>
          <w:sz w:val="19"/>
        </w:rPr>
        <w:t>a</w:t>
      </w:r>
      <w:r>
        <w:rPr>
          <w:spacing w:val="1"/>
          <w:w w:val="95"/>
          <w:sz w:val="19"/>
        </w:rPr>
        <w:t xml:space="preserve"> </w:t>
      </w:r>
      <w:r>
        <w:rPr>
          <w:w w:val="95"/>
          <w:sz w:val="19"/>
        </w:rPr>
        <w:t>repeat</w:t>
      </w:r>
      <w:r>
        <w:rPr>
          <w:spacing w:val="1"/>
          <w:w w:val="95"/>
          <w:sz w:val="19"/>
        </w:rPr>
        <w:t xml:space="preserve"> </w:t>
      </w:r>
      <w:r>
        <w:rPr>
          <w:w w:val="95"/>
          <w:sz w:val="19"/>
        </w:rPr>
        <w:t>plan</w:t>
      </w:r>
      <w:r>
        <w:rPr>
          <w:spacing w:val="1"/>
          <w:w w:val="95"/>
          <w:sz w:val="19"/>
        </w:rPr>
        <w:t xml:space="preserve"> </w:t>
      </w:r>
      <w:r>
        <w:rPr>
          <w:w w:val="95"/>
          <w:sz w:val="19"/>
        </w:rPr>
        <w:t>or</w:t>
      </w:r>
      <w:r>
        <w:rPr>
          <w:spacing w:val="1"/>
          <w:w w:val="95"/>
          <w:sz w:val="19"/>
        </w:rPr>
        <w:t xml:space="preserve"> </w:t>
      </w:r>
      <w:r>
        <w:rPr>
          <w:w w:val="95"/>
          <w:sz w:val="19"/>
        </w:rPr>
        <w:t>general</w:t>
      </w:r>
      <w:r>
        <w:rPr>
          <w:spacing w:val="1"/>
          <w:w w:val="95"/>
          <w:sz w:val="19"/>
        </w:rPr>
        <w:t xml:space="preserve"> </w:t>
      </w:r>
      <w:r>
        <w:rPr>
          <w:w w:val="95"/>
          <w:sz w:val="19"/>
        </w:rPr>
        <w:t>scheme</w:t>
      </w:r>
      <w:r>
        <w:rPr>
          <w:spacing w:val="1"/>
          <w:w w:val="95"/>
          <w:sz w:val="19"/>
        </w:rPr>
        <w:t xml:space="preserve"> </w:t>
      </w:r>
      <w:r>
        <w:rPr>
          <w:w w:val="95"/>
          <w:sz w:val="19"/>
        </w:rPr>
        <w:t>or</w:t>
      </w:r>
      <w:r>
        <w:rPr>
          <w:spacing w:val="1"/>
          <w:w w:val="95"/>
          <w:sz w:val="19"/>
        </w:rPr>
        <w:t xml:space="preserve"> </w:t>
      </w:r>
      <w:r>
        <w:rPr>
          <w:w w:val="95"/>
          <w:sz w:val="19"/>
        </w:rPr>
        <w:t>after</w:t>
      </w:r>
      <w:r>
        <w:rPr>
          <w:spacing w:val="1"/>
          <w:w w:val="95"/>
          <w:sz w:val="19"/>
        </w:rPr>
        <w:t xml:space="preserve"> </w:t>
      </w:r>
      <w:r>
        <w:rPr>
          <w:w w:val="95"/>
          <w:sz w:val="19"/>
        </w:rPr>
        <w:t>any</w:t>
      </w:r>
      <w:r>
        <w:rPr>
          <w:spacing w:val="1"/>
          <w:w w:val="95"/>
          <w:sz w:val="19"/>
        </w:rPr>
        <w:t xml:space="preserve"> </w:t>
      </w:r>
      <w:r>
        <w:rPr>
          <w:w w:val="95"/>
          <w:sz w:val="19"/>
        </w:rPr>
        <w:t>failure,</w:t>
      </w:r>
      <w:r>
        <w:rPr>
          <w:spacing w:val="1"/>
          <w:w w:val="95"/>
          <w:sz w:val="19"/>
        </w:rPr>
        <w:t xml:space="preserve"> </w:t>
      </w:r>
      <w:r>
        <w:rPr>
          <w:w w:val="95"/>
          <w:sz w:val="19"/>
        </w:rPr>
        <w:t>modification</w:t>
      </w:r>
      <w:r>
        <w:rPr>
          <w:spacing w:val="1"/>
          <w:w w:val="95"/>
          <w:sz w:val="19"/>
        </w:rPr>
        <w:t xml:space="preserve"> </w:t>
      </w:r>
      <w:r>
        <w:rPr>
          <w:w w:val="95"/>
          <w:sz w:val="19"/>
        </w:rPr>
        <w:t>or</w:t>
      </w:r>
      <w:r>
        <w:rPr>
          <w:spacing w:val="1"/>
          <w:w w:val="95"/>
          <w:sz w:val="19"/>
        </w:rPr>
        <w:t xml:space="preserve"> </w:t>
      </w:r>
      <w:r>
        <w:rPr>
          <w:w w:val="95"/>
          <w:sz w:val="19"/>
        </w:rPr>
        <w:t>replacement</w:t>
      </w:r>
      <w:r>
        <w:rPr>
          <w:spacing w:val="1"/>
          <w:w w:val="95"/>
          <w:sz w:val="19"/>
        </w:rPr>
        <w:t xml:space="preserve"> </w:t>
      </w:r>
      <w:r>
        <w:rPr>
          <w:w w:val="95"/>
          <w:sz w:val="19"/>
        </w:rPr>
        <w:t>of</w:t>
      </w:r>
      <w:r>
        <w:rPr>
          <w:spacing w:val="1"/>
          <w:w w:val="95"/>
          <w:sz w:val="19"/>
        </w:rPr>
        <w:t xml:space="preserve"> </w:t>
      </w:r>
      <w:r>
        <w:rPr>
          <w:w w:val="95"/>
          <w:sz w:val="19"/>
        </w:rPr>
        <w:t>any</w:t>
      </w:r>
      <w:r>
        <w:rPr>
          <w:spacing w:val="1"/>
          <w:w w:val="95"/>
          <w:sz w:val="19"/>
        </w:rPr>
        <w:t xml:space="preserve"> </w:t>
      </w:r>
      <w:r>
        <w:rPr>
          <w:w w:val="95"/>
          <w:sz w:val="19"/>
        </w:rPr>
        <w:t>equipment</w:t>
      </w:r>
      <w:r>
        <w:rPr>
          <w:spacing w:val="1"/>
          <w:w w:val="95"/>
          <w:sz w:val="19"/>
        </w:rPr>
        <w:t xml:space="preserve"> </w:t>
      </w:r>
      <w:r>
        <w:rPr>
          <w:w w:val="95"/>
          <w:sz w:val="19"/>
        </w:rPr>
        <w:t>that</w:t>
      </w:r>
      <w:r>
        <w:rPr>
          <w:spacing w:val="1"/>
          <w:w w:val="95"/>
          <w:sz w:val="19"/>
        </w:rPr>
        <w:t xml:space="preserve"> </w:t>
      </w:r>
      <w:r>
        <w:rPr>
          <w:w w:val="95"/>
          <w:sz w:val="19"/>
        </w:rPr>
        <w:t>may</w:t>
      </w:r>
      <w:r>
        <w:rPr>
          <w:spacing w:val="1"/>
          <w:w w:val="95"/>
          <w:sz w:val="19"/>
        </w:rPr>
        <w:t xml:space="preserve"> </w:t>
      </w:r>
      <w:r>
        <w:rPr>
          <w:w w:val="95"/>
          <w:sz w:val="19"/>
        </w:rPr>
        <w:t>have</w:t>
      </w:r>
      <w:r>
        <w:rPr>
          <w:spacing w:val="1"/>
          <w:w w:val="95"/>
          <w:sz w:val="19"/>
        </w:rPr>
        <w:t xml:space="preserve"> </w:t>
      </w:r>
      <w:r>
        <w:rPr>
          <w:w w:val="95"/>
          <w:sz w:val="19"/>
        </w:rPr>
        <w:t>an</w:t>
      </w:r>
      <w:r>
        <w:rPr>
          <w:spacing w:val="1"/>
          <w:w w:val="95"/>
          <w:sz w:val="19"/>
        </w:rPr>
        <w:t xml:space="preserve"> </w:t>
      </w:r>
      <w:r>
        <w:rPr>
          <w:w w:val="95"/>
          <w:sz w:val="19"/>
        </w:rPr>
        <w:t>impact</w:t>
      </w:r>
      <w:r>
        <w:rPr>
          <w:spacing w:val="1"/>
          <w:w w:val="95"/>
          <w:sz w:val="19"/>
        </w:rPr>
        <w:t xml:space="preserve"> </w:t>
      </w:r>
      <w:r>
        <w:rPr>
          <w:w w:val="95"/>
          <w:sz w:val="19"/>
        </w:rPr>
        <w:t>on</w:t>
      </w:r>
      <w:r>
        <w:rPr>
          <w:spacing w:val="1"/>
          <w:w w:val="95"/>
          <w:sz w:val="19"/>
        </w:rPr>
        <w:t xml:space="preserve"> </w:t>
      </w:r>
      <w:r>
        <w:rPr>
          <w:w w:val="95"/>
          <w:sz w:val="19"/>
        </w:rPr>
        <w:t>the</w:t>
      </w:r>
      <w:r>
        <w:rPr>
          <w:spacing w:val="1"/>
          <w:w w:val="95"/>
          <w:sz w:val="19"/>
        </w:rPr>
        <w:t xml:space="preserve"> </w:t>
      </w:r>
      <w:r>
        <w:rPr>
          <w:w w:val="95"/>
          <w:sz w:val="19"/>
        </w:rPr>
        <w:t>compliance</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transmission-</w:t>
      </w:r>
      <w:r>
        <w:rPr>
          <w:spacing w:val="1"/>
          <w:w w:val="95"/>
          <w:sz w:val="19"/>
        </w:rPr>
        <w:t xml:space="preserve"> </w:t>
      </w:r>
      <w:r>
        <w:rPr>
          <w:w w:val="90"/>
          <w:sz w:val="19"/>
        </w:rPr>
        <w:t>connected demand</w:t>
      </w:r>
      <w:r>
        <w:rPr>
          <w:spacing w:val="1"/>
          <w:w w:val="90"/>
          <w:sz w:val="19"/>
        </w:rPr>
        <w:t xml:space="preserve"> </w:t>
      </w:r>
      <w:r>
        <w:rPr>
          <w:w w:val="90"/>
          <w:sz w:val="19"/>
        </w:rPr>
        <w:t>facility,</w:t>
      </w:r>
      <w:r>
        <w:rPr>
          <w:spacing w:val="1"/>
          <w:w w:val="90"/>
          <w:sz w:val="19"/>
        </w:rPr>
        <w:t xml:space="preserve"> </w:t>
      </w:r>
      <w:r>
        <w:rPr>
          <w:w w:val="90"/>
          <w:sz w:val="19"/>
        </w:rPr>
        <w:t>the</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facility,</w:t>
      </w:r>
      <w:r>
        <w:rPr>
          <w:spacing w:val="1"/>
          <w:w w:val="90"/>
          <w:sz w:val="19"/>
        </w:rPr>
        <w:t xml:space="preserve"> </w:t>
      </w:r>
      <w:r>
        <w:rPr>
          <w:w w:val="90"/>
          <w:sz w:val="19"/>
        </w:rPr>
        <w:t>the</w:t>
      </w:r>
      <w:r>
        <w:rPr>
          <w:spacing w:val="1"/>
          <w:w w:val="90"/>
          <w:sz w:val="19"/>
        </w:rPr>
        <w:t xml:space="preserve"> </w:t>
      </w:r>
      <w:r>
        <w:rPr>
          <w:w w:val="90"/>
          <w:sz w:val="19"/>
        </w:rPr>
        <w:t>distribution</w:t>
      </w:r>
      <w:r>
        <w:rPr>
          <w:spacing w:val="1"/>
          <w:w w:val="90"/>
          <w:sz w:val="19"/>
        </w:rPr>
        <w:t xml:space="preserve"> </w:t>
      </w:r>
      <w:r>
        <w:rPr>
          <w:w w:val="90"/>
          <w:sz w:val="19"/>
        </w:rPr>
        <w:t>system,</w:t>
      </w:r>
      <w:r>
        <w:rPr>
          <w:spacing w:val="33"/>
          <w:sz w:val="19"/>
        </w:rPr>
        <w:t xml:space="preserve"> </w:t>
      </w:r>
      <w:r>
        <w:rPr>
          <w:w w:val="90"/>
          <w:sz w:val="19"/>
        </w:rPr>
        <w:t>or</w:t>
      </w:r>
      <w:r>
        <w:rPr>
          <w:spacing w:val="33"/>
          <w:sz w:val="19"/>
        </w:rPr>
        <w:t xml:space="preserve"> </w:t>
      </w:r>
      <w:r>
        <w:rPr>
          <w:w w:val="90"/>
          <w:sz w:val="19"/>
        </w:rPr>
        <w:t>the</w:t>
      </w:r>
      <w:r>
        <w:rPr>
          <w:spacing w:val="34"/>
          <w:sz w:val="19"/>
        </w:rPr>
        <w:t xml:space="preserve"> </w:t>
      </w:r>
      <w:r>
        <w:rPr>
          <w:w w:val="90"/>
          <w:sz w:val="19"/>
        </w:rPr>
        <w:t>demand</w:t>
      </w:r>
      <w:r>
        <w:rPr>
          <w:spacing w:val="33"/>
          <w:sz w:val="19"/>
        </w:rPr>
        <w:t xml:space="preserve"> </w:t>
      </w:r>
      <w:r>
        <w:rPr>
          <w:w w:val="90"/>
          <w:sz w:val="19"/>
        </w:rPr>
        <w:t>unit</w:t>
      </w:r>
      <w:r>
        <w:rPr>
          <w:spacing w:val="1"/>
          <w:w w:val="90"/>
          <w:sz w:val="19"/>
        </w:rPr>
        <w:t xml:space="preserve"> </w:t>
      </w:r>
      <w:r>
        <w:rPr>
          <w:sz w:val="19"/>
        </w:rPr>
        <w:t>with</w:t>
      </w:r>
      <w:r>
        <w:rPr>
          <w:spacing w:val="12"/>
          <w:sz w:val="19"/>
        </w:rPr>
        <w:t xml:space="preserve"> </w:t>
      </w:r>
      <w:r>
        <w:rPr>
          <w:sz w:val="19"/>
        </w:rPr>
        <w:t>the</w:t>
      </w:r>
      <w:r>
        <w:rPr>
          <w:spacing w:val="12"/>
          <w:sz w:val="19"/>
        </w:rPr>
        <w:t xml:space="preserve"> </w:t>
      </w:r>
      <w:r>
        <w:rPr>
          <w:sz w:val="19"/>
        </w:rPr>
        <w:t>requirements</w:t>
      </w:r>
      <w:r>
        <w:rPr>
          <w:spacing w:val="14"/>
          <w:sz w:val="19"/>
        </w:rPr>
        <w:t xml:space="preserve"> </w:t>
      </w:r>
      <w:r>
        <w:rPr>
          <w:sz w:val="19"/>
        </w:rPr>
        <w:t>of</w:t>
      </w:r>
      <w:r>
        <w:rPr>
          <w:spacing w:val="17"/>
          <w:sz w:val="19"/>
        </w:rPr>
        <w:t xml:space="preserve"> </w:t>
      </w:r>
      <w:r>
        <w:rPr>
          <w:sz w:val="19"/>
        </w:rPr>
        <w:t>this</w:t>
      </w:r>
      <w:r>
        <w:rPr>
          <w:spacing w:val="13"/>
          <w:sz w:val="19"/>
        </w:rPr>
        <w:t xml:space="preserve"> </w:t>
      </w:r>
      <w:r>
        <w:rPr>
          <w:sz w:val="19"/>
        </w:rPr>
        <w:t>Regulation.</w:t>
      </w:r>
    </w:p>
    <w:p w14:paraId="3BB00024" w14:textId="77777777" w:rsidR="00343FF6" w:rsidRDefault="00635E89">
      <w:pPr>
        <w:pStyle w:val="BodyText"/>
        <w:spacing w:before="101" w:line="228" w:lineRule="auto"/>
        <w:ind w:left="107"/>
      </w:pPr>
      <w:r>
        <w:rPr>
          <w:w w:val="95"/>
        </w:rPr>
        <w:t>The</w:t>
      </w:r>
      <w:r>
        <w:rPr>
          <w:spacing w:val="30"/>
          <w:w w:val="95"/>
        </w:rPr>
        <w:t xml:space="preserve"> </w:t>
      </w:r>
      <w:r>
        <w:rPr>
          <w:w w:val="95"/>
        </w:rPr>
        <w:t>demand</w:t>
      </w:r>
      <w:r>
        <w:rPr>
          <w:spacing w:val="30"/>
          <w:w w:val="95"/>
        </w:rPr>
        <w:t xml:space="preserve"> </w:t>
      </w:r>
      <w:r>
        <w:rPr>
          <w:w w:val="95"/>
        </w:rPr>
        <w:t>facility</w:t>
      </w:r>
      <w:r>
        <w:rPr>
          <w:spacing w:val="26"/>
          <w:w w:val="95"/>
        </w:rPr>
        <w:t xml:space="preserve"> </w:t>
      </w:r>
      <w:r>
        <w:rPr>
          <w:w w:val="95"/>
        </w:rPr>
        <w:t>owner,</w:t>
      </w:r>
      <w:r>
        <w:rPr>
          <w:spacing w:val="32"/>
          <w:w w:val="95"/>
        </w:rPr>
        <w:t xml:space="preserve"> </w:t>
      </w:r>
      <w:r>
        <w:rPr>
          <w:w w:val="95"/>
        </w:rPr>
        <w:t>the</w:t>
      </w:r>
      <w:r>
        <w:rPr>
          <w:spacing w:val="30"/>
          <w:w w:val="95"/>
        </w:rPr>
        <w:t xml:space="preserve"> </w:t>
      </w:r>
      <w:r>
        <w:rPr>
          <w:w w:val="95"/>
        </w:rPr>
        <w:t>DSO</w:t>
      </w:r>
      <w:r>
        <w:rPr>
          <w:spacing w:val="31"/>
          <w:w w:val="95"/>
        </w:rPr>
        <w:t xml:space="preserve"> </w:t>
      </w:r>
      <w:r>
        <w:rPr>
          <w:w w:val="95"/>
        </w:rPr>
        <w:t>or</w:t>
      </w:r>
      <w:r>
        <w:rPr>
          <w:spacing w:val="36"/>
          <w:w w:val="95"/>
        </w:rPr>
        <w:t xml:space="preserve"> </w:t>
      </w:r>
      <w:r>
        <w:rPr>
          <w:w w:val="95"/>
        </w:rPr>
        <w:t>the</w:t>
      </w:r>
      <w:r>
        <w:rPr>
          <w:spacing w:val="30"/>
          <w:w w:val="95"/>
        </w:rPr>
        <w:t xml:space="preserve"> </w:t>
      </w:r>
      <w:r>
        <w:rPr>
          <w:w w:val="95"/>
        </w:rPr>
        <w:t>CDSO</w:t>
      </w:r>
      <w:r>
        <w:rPr>
          <w:spacing w:val="32"/>
          <w:w w:val="95"/>
        </w:rPr>
        <w:t xml:space="preserve"> </w:t>
      </w:r>
      <w:r>
        <w:rPr>
          <w:w w:val="95"/>
        </w:rPr>
        <w:t>shall</w:t>
      </w:r>
      <w:r>
        <w:rPr>
          <w:spacing w:val="31"/>
          <w:w w:val="95"/>
        </w:rPr>
        <w:t xml:space="preserve"> </w:t>
      </w:r>
      <w:r>
        <w:rPr>
          <w:w w:val="95"/>
        </w:rPr>
        <w:t>be</w:t>
      </w:r>
      <w:r>
        <w:rPr>
          <w:spacing w:val="31"/>
          <w:w w:val="95"/>
        </w:rPr>
        <w:t xml:space="preserve"> </w:t>
      </w:r>
      <w:r>
        <w:rPr>
          <w:w w:val="95"/>
        </w:rPr>
        <w:t>informed</w:t>
      </w:r>
      <w:r>
        <w:rPr>
          <w:spacing w:val="31"/>
          <w:w w:val="95"/>
        </w:rPr>
        <w:t xml:space="preserve"> </w:t>
      </w:r>
      <w:r>
        <w:rPr>
          <w:w w:val="95"/>
        </w:rPr>
        <w:t>of</w:t>
      </w:r>
      <w:r>
        <w:rPr>
          <w:spacing w:val="34"/>
          <w:w w:val="95"/>
        </w:rPr>
        <w:t xml:space="preserve"> </w:t>
      </w:r>
      <w:r>
        <w:rPr>
          <w:w w:val="95"/>
        </w:rPr>
        <w:t>the</w:t>
      </w:r>
      <w:r>
        <w:rPr>
          <w:spacing w:val="32"/>
          <w:w w:val="95"/>
        </w:rPr>
        <w:t xml:space="preserve"> </w:t>
      </w:r>
      <w:r>
        <w:rPr>
          <w:w w:val="95"/>
        </w:rPr>
        <w:t>outcome</w:t>
      </w:r>
      <w:r>
        <w:rPr>
          <w:spacing w:val="30"/>
          <w:w w:val="95"/>
        </w:rPr>
        <w:t xml:space="preserve"> </w:t>
      </w:r>
      <w:r>
        <w:rPr>
          <w:w w:val="95"/>
        </w:rPr>
        <w:t>of</w:t>
      </w:r>
      <w:r>
        <w:rPr>
          <w:spacing w:val="35"/>
          <w:w w:val="95"/>
        </w:rPr>
        <w:t xml:space="preserve"> </w:t>
      </w:r>
      <w:r>
        <w:rPr>
          <w:w w:val="95"/>
        </w:rPr>
        <w:t>those</w:t>
      </w:r>
      <w:r>
        <w:rPr>
          <w:spacing w:val="30"/>
          <w:w w:val="95"/>
        </w:rPr>
        <w:t xml:space="preserve"> </w:t>
      </w:r>
      <w:r>
        <w:rPr>
          <w:w w:val="95"/>
        </w:rPr>
        <w:t>compliance</w:t>
      </w:r>
      <w:r>
        <w:rPr>
          <w:spacing w:val="31"/>
          <w:w w:val="95"/>
        </w:rPr>
        <w:t xml:space="preserve"> </w:t>
      </w:r>
      <w:r>
        <w:rPr>
          <w:w w:val="95"/>
        </w:rPr>
        <w:t>tests</w:t>
      </w:r>
      <w:r>
        <w:rPr>
          <w:spacing w:val="31"/>
          <w:w w:val="95"/>
        </w:rPr>
        <w:t xml:space="preserve"> </w:t>
      </w:r>
      <w:r>
        <w:rPr>
          <w:w w:val="95"/>
        </w:rPr>
        <w:t>and</w:t>
      </w:r>
      <w:r>
        <w:rPr>
          <w:spacing w:val="-37"/>
          <w:w w:val="95"/>
        </w:rPr>
        <w:t xml:space="preserve"> </w:t>
      </w:r>
      <w:r>
        <w:t>simulations.</w:t>
      </w:r>
    </w:p>
    <w:p w14:paraId="6A022AC2" w14:textId="77777777" w:rsidR="00343FF6" w:rsidRDefault="00343FF6">
      <w:pPr>
        <w:pStyle w:val="BodyText"/>
        <w:spacing w:before="9"/>
        <w:rPr>
          <w:sz w:val="31"/>
        </w:rPr>
      </w:pPr>
    </w:p>
    <w:p w14:paraId="702F51D4" w14:textId="77777777" w:rsidR="00343FF6" w:rsidRDefault="00635E89">
      <w:pPr>
        <w:pStyle w:val="ListParagraph"/>
        <w:numPr>
          <w:ilvl w:val="0"/>
          <w:numId w:val="42"/>
        </w:numPr>
        <w:tabs>
          <w:tab w:val="left" w:pos="540"/>
        </w:tabs>
        <w:spacing w:line="228" w:lineRule="auto"/>
        <w:ind w:firstLine="0"/>
        <w:rPr>
          <w:sz w:val="19"/>
        </w:rPr>
      </w:pPr>
      <w:r>
        <w:rPr>
          <w:spacing w:val="-1"/>
          <w:w w:val="95"/>
          <w:sz w:val="19"/>
        </w:rPr>
        <w:t>The</w:t>
      </w:r>
      <w:r>
        <w:rPr>
          <w:spacing w:val="-3"/>
          <w:w w:val="95"/>
          <w:sz w:val="19"/>
        </w:rPr>
        <w:t xml:space="preserve"> </w:t>
      </w:r>
      <w:r>
        <w:rPr>
          <w:spacing w:val="-1"/>
          <w:w w:val="95"/>
          <w:sz w:val="19"/>
        </w:rPr>
        <w:t>relevant</w:t>
      </w:r>
      <w:r>
        <w:rPr>
          <w:spacing w:val="-2"/>
          <w:w w:val="95"/>
          <w:sz w:val="19"/>
        </w:rPr>
        <w:t xml:space="preserve"> </w:t>
      </w:r>
      <w:r>
        <w:rPr>
          <w:spacing w:val="-1"/>
          <w:w w:val="95"/>
          <w:sz w:val="19"/>
        </w:rPr>
        <w:t>system</w:t>
      </w:r>
      <w:r>
        <w:rPr>
          <w:spacing w:val="-3"/>
          <w:w w:val="95"/>
          <w:sz w:val="19"/>
        </w:rPr>
        <w:t xml:space="preserve"> </w:t>
      </w:r>
      <w:r>
        <w:rPr>
          <w:spacing w:val="-1"/>
          <w:w w:val="95"/>
          <w:sz w:val="19"/>
        </w:rPr>
        <w:t>operator</w:t>
      </w:r>
      <w:r>
        <w:rPr>
          <w:spacing w:val="-2"/>
          <w:w w:val="95"/>
          <w:sz w:val="19"/>
        </w:rPr>
        <w:t xml:space="preserve"> </w:t>
      </w:r>
      <w:r>
        <w:rPr>
          <w:spacing w:val="-1"/>
          <w:w w:val="95"/>
          <w:sz w:val="19"/>
        </w:rPr>
        <w:t>shall</w:t>
      </w:r>
      <w:r>
        <w:rPr>
          <w:spacing w:val="-2"/>
          <w:w w:val="95"/>
          <w:sz w:val="19"/>
        </w:rPr>
        <w:t xml:space="preserve"> </w:t>
      </w:r>
      <w:r>
        <w:rPr>
          <w:w w:val="95"/>
          <w:sz w:val="19"/>
        </w:rPr>
        <w:t>make</w:t>
      </w:r>
      <w:r>
        <w:rPr>
          <w:spacing w:val="-1"/>
          <w:w w:val="95"/>
          <w:sz w:val="19"/>
        </w:rPr>
        <w:t xml:space="preserve"> </w:t>
      </w:r>
      <w:r>
        <w:rPr>
          <w:w w:val="95"/>
          <w:sz w:val="19"/>
        </w:rPr>
        <w:t>publicly</w:t>
      </w:r>
      <w:r>
        <w:rPr>
          <w:spacing w:val="-3"/>
          <w:w w:val="95"/>
          <w:sz w:val="19"/>
        </w:rPr>
        <w:t xml:space="preserve"> </w:t>
      </w:r>
      <w:r>
        <w:rPr>
          <w:w w:val="95"/>
          <w:sz w:val="19"/>
        </w:rPr>
        <w:t>available</w:t>
      </w:r>
      <w:r>
        <w:rPr>
          <w:spacing w:val="-3"/>
          <w:w w:val="95"/>
          <w:sz w:val="19"/>
        </w:rPr>
        <w:t xml:space="preserve"> </w:t>
      </w:r>
      <w:r>
        <w:rPr>
          <w:w w:val="95"/>
          <w:sz w:val="19"/>
        </w:rPr>
        <w:t>the</w:t>
      </w:r>
      <w:r>
        <w:rPr>
          <w:spacing w:val="-2"/>
          <w:w w:val="95"/>
          <w:sz w:val="19"/>
        </w:rPr>
        <w:t xml:space="preserve"> </w:t>
      </w:r>
      <w:r>
        <w:rPr>
          <w:w w:val="95"/>
          <w:sz w:val="19"/>
        </w:rPr>
        <w:t>list</w:t>
      </w:r>
      <w:r>
        <w:rPr>
          <w:spacing w:val="-4"/>
          <w:w w:val="95"/>
          <w:sz w:val="19"/>
        </w:rPr>
        <w:t xml:space="preserve"> </w:t>
      </w:r>
      <w:r>
        <w:rPr>
          <w:w w:val="95"/>
          <w:sz w:val="19"/>
        </w:rPr>
        <w:t>of information</w:t>
      </w:r>
      <w:r>
        <w:rPr>
          <w:spacing w:val="-3"/>
          <w:w w:val="95"/>
          <w:sz w:val="19"/>
        </w:rPr>
        <w:t xml:space="preserve"> </w:t>
      </w:r>
      <w:r>
        <w:rPr>
          <w:w w:val="95"/>
          <w:sz w:val="19"/>
        </w:rPr>
        <w:t>and</w:t>
      </w:r>
      <w:r>
        <w:rPr>
          <w:spacing w:val="-1"/>
          <w:w w:val="95"/>
          <w:sz w:val="19"/>
        </w:rPr>
        <w:t xml:space="preserve"> </w:t>
      </w:r>
      <w:r>
        <w:rPr>
          <w:w w:val="95"/>
          <w:sz w:val="19"/>
        </w:rPr>
        <w:t>documents</w:t>
      </w:r>
      <w:r>
        <w:rPr>
          <w:spacing w:val="-2"/>
          <w:w w:val="95"/>
          <w:sz w:val="19"/>
        </w:rPr>
        <w:t xml:space="preserve"> </w:t>
      </w:r>
      <w:r>
        <w:rPr>
          <w:w w:val="95"/>
          <w:sz w:val="19"/>
        </w:rPr>
        <w:t>to</w:t>
      </w:r>
      <w:r>
        <w:rPr>
          <w:spacing w:val="-4"/>
          <w:w w:val="95"/>
          <w:sz w:val="19"/>
        </w:rPr>
        <w:t xml:space="preserve"> </w:t>
      </w:r>
      <w:r>
        <w:rPr>
          <w:w w:val="95"/>
          <w:sz w:val="19"/>
        </w:rPr>
        <w:t>be</w:t>
      </w:r>
      <w:r>
        <w:rPr>
          <w:spacing w:val="-2"/>
          <w:w w:val="95"/>
          <w:sz w:val="19"/>
        </w:rPr>
        <w:t xml:space="preserve"> </w:t>
      </w:r>
      <w:r>
        <w:rPr>
          <w:w w:val="95"/>
          <w:sz w:val="19"/>
        </w:rPr>
        <w:t>provided</w:t>
      </w:r>
      <w:r>
        <w:rPr>
          <w:spacing w:val="-2"/>
          <w:w w:val="95"/>
          <w:sz w:val="19"/>
        </w:rPr>
        <w:t xml:space="preserve"> </w:t>
      </w:r>
      <w:r>
        <w:rPr>
          <w:w w:val="95"/>
          <w:sz w:val="19"/>
        </w:rPr>
        <w:t>as</w:t>
      </w:r>
      <w:r>
        <w:rPr>
          <w:spacing w:val="-38"/>
          <w:w w:val="95"/>
          <w:sz w:val="19"/>
        </w:rPr>
        <w:t xml:space="preserve"> </w:t>
      </w:r>
      <w:r>
        <w:rPr>
          <w:sz w:val="19"/>
        </w:rPr>
        <w:t>well as the requirements to be fulfilled by the demand facility owner, the DSO or the CDSO in the frame of</w:t>
      </w:r>
      <w:r>
        <w:rPr>
          <w:sz w:val="19"/>
        </w:rPr>
        <w:t xml:space="preserve"> the</w:t>
      </w:r>
      <w:r>
        <w:rPr>
          <w:spacing w:val="1"/>
          <w:sz w:val="19"/>
        </w:rPr>
        <w:t xml:space="preserve"> </w:t>
      </w:r>
      <w:r>
        <w:rPr>
          <w:spacing w:val="-1"/>
          <w:sz w:val="19"/>
        </w:rPr>
        <w:t>compliance</w:t>
      </w:r>
      <w:r>
        <w:rPr>
          <w:spacing w:val="-5"/>
          <w:sz w:val="19"/>
        </w:rPr>
        <w:t xml:space="preserve"> </w:t>
      </w:r>
      <w:r>
        <w:rPr>
          <w:spacing w:val="-1"/>
          <w:sz w:val="19"/>
        </w:rPr>
        <w:t>process.</w:t>
      </w:r>
      <w:r>
        <w:rPr>
          <w:spacing w:val="-5"/>
          <w:sz w:val="19"/>
        </w:rPr>
        <w:t xml:space="preserve"> </w:t>
      </w:r>
      <w:r>
        <w:rPr>
          <w:sz w:val="19"/>
        </w:rPr>
        <w:t>The</w:t>
      </w:r>
      <w:r>
        <w:rPr>
          <w:spacing w:val="-5"/>
          <w:sz w:val="19"/>
        </w:rPr>
        <w:t xml:space="preserve"> </w:t>
      </w:r>
      <w:r>
        <w:rPr>
          <w:sz w:val="19"/>
        </w:rPr>
        <w:t>list</w:t>
      </w:r>
      <w:r>
        <w:rPr>
          <w:spacing w:val="-5"/>
          <w:sz w:val="19"/>
        </w:rPr>
        <w:t xml:space="preserve"> </w:t>
      </w:r>
      <w:r>
        <w:rPr>
          <w:sz w:val="19"/>
        </w:rPr>
        <w:t>shall</w:t>
      </w:r>
      <w:r>
        <w:rPr>
          <w:spacing w:val="-5"/>
          <w:sz w:val="19"/>
        </w:rPr>
        <w:t xml:space="preserve"> </w:t>
      </w:r>
      <w:r>
        <w:rPr>
          <w:sz w:val="19"/>
        </w:rPr>
        <w:t>cover</w:t>
      </w:r>
      <w:r>
        <w:rPr>
          <w:spacing w:val="-4"/>
          <w:sz w:val="19"/>
        </w:rPr>
        <w:t xml:space="preserve"> </w:t>
      </w:r>
      <w:r>
        <w:rPr>
          <w:sz w:val="19"/>
        </w:rPr>
        <w:t>at</w:t>
      </w:r>
      <w:r>
        <w:rPr>
          <w:spacing w:val="-5"/>
          <w:sz w:val="19"/>
        </w:rPr>
        <w:t xml:space="preserve"> </w:t>
      </w:r>
      <w:r>
        <w:rPr>
          <w:sz w:val="19"/>
        </w:rPr>
        <w:t>least</w:t>
      </w:r>
      <w:r>
        <w:rPr>
          <w:spacing w:val="-4"/>
          <w:sz w:val="19"/>
        </w:rPr>
        <w:t xml:space="preserve"> </w:t>
      </w:r>
      <w:r>
        <w:rPr>
          <w:sz w:val="19"/>
        </w:rPr>
        <w:t>the</w:t>
      </w:r>
      <w:r>
        <w:rPr>
          <w:spacing w:val="-5"/>
          <w:sz w:val="19"/>
        </w:rPr>
        <w:t xml:space="preserve"> </w:t>
      </w:r>
      <w:r>
        <w:rPr>
          <w:sz w:val="19"/>
        </w:rPr>
        <w:t>following</w:t>
      </w:r>
      <w:r>
        <w:rPr>
          <w:spacing w:val="-5"/>
          <w:sz w:val="19"/>
        </w:rPr>
        <w:t xml:space="preserve"> </w:t>
      </w:r>
      <w:r>
        <w:rPr>
          <w:sz w:val="19"/>
        </w:rPr>
        <w:t>information,</w:t>
      </w:r>
      <w:r>
        <w:rPr>
          <w:spacing w:val="-5"/>
          <w:sz w:val="19"/>
        </w:rPr>
        <w:t xml:space="preserve"> </w:t>
      </w:r>
      <w:r>
        <w:rPr>
          <w:sz w:val="19"/>
        </w:rPr>
        <w:t>documents</w:t>
      </w:r>
      <w:r>
        <w:rPr>
          <w:spacing w:val="-4"/>
          <w:sz w:val="19"/>
        </w:rPr>
        <w:t xml:space="preserve"> </w:t>
      </w:r>
      <w:r>
        <w:rPr>
          <w:sz w:val="19"/>
        </w:rPr>
        <w:t>and</w:t>
      </w:r>
      <w:r>
        <w:rPr>
          <w:spacing w:val="-5"/>
          <w:sz w:val="19"/>
        </w:rPr>
        <w:t xml:space="preserve"> </w:t>
      </w:r>
      <w:r>
        <w:rPr>
          <w:sz w:val="19"/>
        </w:rPr>
        <w:t>requirements:</w:t>
      </w:r>
    </w:p>
    <w:p w14:paraId="62632DCC" w14:textId="77777777" w:rsidR="00343FF6" w:rsidRDefault="00343FF6">
      <w:pPr>
        <w:pStyle w:val="BodyText"/>
        <w:spacing w:before="5"/>
        <w:rPr>
          <w:sz w:val="20"/>
        </w:rPr>
      </w:pPr>
    </w:p>
    <w:p w14:paraId="11E0C7A6" w14:textId="77777777" w:rsidR="00343FF6" w:rsidRDefault="00635E89">
      <w:pPr>
        <w:pStyle w:val="ListParagraph"/>
        <w:numPr>
          <w:ilvl w:val="0"/>
          <w:numId w:val="41"/>
        </w:numPr>
        <w:tabs>
          <w:tab w:val="left" w:pos="402"/>
        </w:tabs>
        <w:ind w:right="0"/>
        <w:rPr>
          <w:sz w:val="19"/>
        </w:rPr>
      </w:pPr>
      <w:r>
        <w:rPr>
          <w:w w:val="95"/>
          <w:sz w:val="19"/>
        </w:rPr>
        <w:t>all</w:t>
      </w:r>
      <w:r>
        <w:rPr>
          <w:spacing w:val="4"/>
          <w:w w:val="95"/>
          <w:sz w:val="19"/>
        </w:rPr>
        <w:t xml:space="preserve"> </w:t>
      </w:r>
      <w:r>
        <w:rPr>
          <w:w w:val="95"/>
          <w:sz w:val="19"/>
        </w:rPr>
        <w:t>documentation</w:t>
      </w:r>
      <w:r>
        <w:rPr>
          <w:spacing w:val="4"/>
          <w:w w:val="95"/>
          <w:sz w:val="19"/>
        </w:rPr>
        <w:t xml:space="preserve"> </w:t>
      </w:r>
      <w:r>
        <w:rPr>
          <w:w w:val="95"/>
          <w:sz w:val="19"/>
        </w:rPr>
        <w:t>and</w:t>
      </w:r>
      <w:r>
        <w:rPr>
          <w:spacing w:val="5"/>
          <w:w w:val="95"/>
          <w:sz w:val="19"/>
        </w:rPr>
        <w:t xml:space="preserve"> </w:t>
      </w:r>
      <w:r>
        <w:rPr>
          <w:w w:val="95"/>
          <w:sz w:val="19"/>
        </w:rPr>
        <w:t>certificates</w:t>
      </w:r>
      <w:r>
        <w:rPr>
          <w:spacing w:val="5"/>
          <w:w w:val="95"/>
          <w:sz w:val="19"/>
        </w:rPr>
        <w:t xml:space="preserve"> </w:t>
      </w:r>
      <w:r>
        <w:rPr>
          <w:w w:val="95"/>
          <w:sz w:val="19"/>
        </w:rPr>
        <w:t>to</w:t>
      </w:r>
      <w:r>
        <w:rPr>
          <w:spacing w:val="3"/>
          <w:w w:val="95"/>
          <w:sz w:val="19"/>
        </w:rPr>
        <w:t xml:space="preserve"> </w:t>
      </w:r>
      <w:r>
        <w:rPr>
          <w:w w:val="95"/>
          <w:sz w:val="19"/>
        </w:rPr>
        <w:t>be</w:t>
      </w:r>
      <w:r>
        <w:rPr>
          <w:spacing w:val="4"/>
          <w:w w:val="95"/>
          <w:sz w:val="19"/>
        </w:rPr>
        <w:t xml:space="preserve"> </w:t>
      </w:r>
      <w:r>
        <w:rPr>
          <w:w w:val="95"/>
          <w:sz w:val="19"/>
        </w:rPr>
        <w:t>provided</w:t>
      </w:r>
      <w:r>
        <w:rPr>
          <w:spacing w:val="5"/>
          <w:w w:val="95"/>
          <w:sz w:val="19"/>
        </w:rPr>
        <w:t xml:space="preserve"> </w:t>
      </w:r>
      <w:r>
        <w:rPr>
          <w:w w:val="95"/>
          <w:sz w:val="19"/>
        </w:rPr>
        <w:t>by</w:t>
      </w:r>
      <w:r>
        <w:rPr>
          <w:spacing w:val="2"/>
          <w:w w:val="95"/>
          <w:sz w:val="19"/>
        </w:rPr>
        <w:t xml:space="preserve"> </w:t>
      </w:r>
      <w:r>
        <w:rPr>
          <w:w w:val="95"/>
          <w:sz w:val="19"/>
        </w:rPr>
        <w:t>the</w:t>
      </w:r>
      <w:r>
        <w:rPr>
          <w:spacing w:val="5"/>
          <w:w w:val="95"/>
          <w:sz w:val="19"/>
        </w:rPr>
        <w:t xml:space="preserve"> </w:t>
      </w:r>
      <w:r>
        <w:rPr>
          <w:w w:val="95"/>
          <w:sz w:val="19"/>
        </w:rPr>
        <w:t>demand</w:t>
      </w:r>
      <w:r>
        <w:rPr>
          <w:spacing w:val="4"/>
          <w:w w:val="95"/>
          <w:sz w:val="19"/>
        </w:rPr>
        <w:t xml:space="preserve"> </w:t>
      </w:r>
      <w:r>
        <w:rPr>
          <w:w w:val="95"/>
          <w:sz w:val="19"/>
        </w:rPr>
        <w:t>facility owner,</w:t>
      </w:r>
      <w:r>
        <w:rPr>
          <w:spacing w:val="4"/>
          <w:w w:val="95"/>
          <w:sz w:val="19"/>
        </w:rPr>
        <w:t xml:space="preserve"> </w:t>
      </w:r>
      <w:r>
        <w:rPr>
          <w:w w:val="95"/>
          <w:sz w:val="19"/>
        </w:rPr>
        <w:t>the</w:t>
      </w:r>
      <w:r>
        <w:rPr>
          <w:spacing w:val="5"/>
          <w:w w:val="95"/>
          <w:sz w:val="19"/>
        </w:rPr>
        <w:t xml:space="preserve"> </w:t>
      </w:r>
      <w:r>
        <w:rPr>
          <w:w w:val="95"/>
          <w:sz w:val="19"/>
        </w:rPr>
        <w:t>DSO</w:t>
      </w:r>
      <w:r>
        <w:rPr>
          <w:spacing w:val="4"/>
          <w:w w:val="95"/>
          <w:sz w:val="19"/>
        </w:rPr>
        <w:t xml:space="preserve"> </w:t>
      </w:r>
      <w:r>
        <w:rPr>
          <w:w w:val="95"/>
          <w:sz w:val="19"/>
        </w:rPr>
        <w:t>or</w:t>
      </w:r>
      <w:r>
        <w:rPr>
          <w:spacing w:val="10"/>
          <w:w w:val="95"/>
          <w:sz w:val="19"/>
        </w:rPr>
        <w:t xml:space="preserve"> </w:t>
      </w:r>
      <w:r>
        <w:rPr>
          <w:w w:val="95"/>
          <w:sz w:val="19"/>
        </w:rPr>
        <w:t>the</w:t>
      </w:r>
      <w:r>
        <w:rPr>
          <w:spacing w:val="4"/>
          <w:w w:val="95"/>
          <w:sz w:val="19"/>
        </w:rPr>
        <w:t xml:space="preserve"> </w:t>
      </w:r>
      <w:r>
        <w:rPr>
          <w:w w:val="95"/>
          <w:sz w:val="19"/>
        </w:rPr>
        <w:t>CDSO;</w:t>
      </w:r>
    </w:p>
    <w:p w14:paraId="7757EB4A" w14:textId="77777777" w:rsidR="00343FF6" w:rsidRDefault="00343FF6">
      <w:pPr>
        <w:pStyle w:val="BodyText"/>
        <w:spacing w:before="1"/>
        <w:rPr>
          <w:sz w:val="21"/>
        </w:rPr>
      </w:pPr>
    </w:p>
    <w:p w14:paraId="02EA7ABC" w14:textId="77777777" w:rsidR="00343FF6" w:rsidRDefault="00635E89">
      <w:pPr>
        <w:pStyle w:val="ListParagraph"/>
        <w:numPr>
          <w:ilvl w:val="0"/>
          <w:numId w:val="41"/>
        </w:numPr>
        <w:tabs>
          <w:tab w:val="left" w:pos="402"/>
        </w:tabs>
        <w:spacing w:line="228" w:lineRule="auto"/>
        <w:rPr>
          <w:sz w:val="19"/>
        </w:rPr>
      </w:pPr>
      <w:r>
        <w:rPr>
          <w:w w:val="90"/>
          <w:sz w:val="19"/>
        </w:rPr>
        <w:t>details</w:t>
      </w:r>
      <w:r>
        <w:rPr>
          <w:spacing w:val="1"/>
          <w:w w:val="90"/>
          <w:sz w:val="19"/>
        </w:rPr>
        <w:t xml:space="preserve"> </w:t>
      </w:r>
      <w:r>
        <w:rPr>
          <w:w w:val="90"/>
          <w:sz w:val="19"/>
        </w:rPr>
        <w:t>of</w:t>
      </w:r>
      <w:r>
        <w:rPr>
          <w:spacing w:val="1"/>
          <w:w w:val="90"/>
          <w:sz w:val="19"/>
        </w:rPr>
        <w:t xml:space="preserve"> </w:t>
      </w:r>
      <w:r>
        <w:rPr>
          <w:w w:val="90"/>
          <w:sz w:val="19"/>
        </w:rPr>
        <w:t>the</w:t>
      </w:r>
      <w:r>
        <w:rPr>
          <w:spacing w:val="1"/>
          <w:w w:val="90"/>
          <w:sz w:val="19"/>
        </w:rPr>
        <w:t xml:space="preserve"> </w:t>
      </w:r>
      <w:r>
        <w:rPr>
          <w:w w:val="90"/>
          <w:sz w:val="19"/>
        </w:rPr>
        <w:t>technical</w:t>
      </w:r>
      <w:r>
        <w:rPr>
          <w:spacing w:val="1"/>
          <w:w w:val="90"/>
          <w:sz w:val="19"/>
        </w:rPr>
        <w:t xml:space="preserve"> </w:t>
      </w:r>
      <w:r>
        <w:rPr>
          <w:w w:val="90"/>
          <w:sz w:val="19"/>
        </w:rPr>
        <w:t>data</w:t>
      </w:r>
      <w:r>
        <w:rPr>
          <w:spacing w:val="1"/>
          <w:w w:val="90"/>
          <w:sz w:val="19"/>
        </w:rPr>
        <w:t xml:space="preserve"> </w:t>
      </w:r>
      <w:r>
        <w:rPr>
          <w:w w:val="90"/>
          <w:sz w:val="19"/>
        </w:rPr>
        <w:t>required</w:t>
      </w:r>
      <w:r>
        <w:rPr>
          <w:spacing w:val="1"/>
          <w:w w:val="90"/>
          <w:sz w:val="19"/>
        </w:rPr>
        <w:t xml:space="preserve"> </w:t>
      </w:r>
      <w:r>
        <w:rPr>
          <w:w w:val="90"/>
          <w:sz w:val="19"/>
        </w:rPr>
        <w:t>from</w:t>
      </w:r>
      <w:r>
        <w:rPr>
          <w:spacing w:val="1"/>
          <w:w w:val="90"/>
          <w:sz w:val="19"/>
        </w:rPr>
        <w:t xml:space="preserve"> </w:t>
      </w:r>
      <w:r>
        <w:rPr>
          <w:w w:val="90"/>
          <w:sz w:val="19"/>
        </w:rPr>
        <w:t>the</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facility,</w:t>
      </w:r>
      <w:r>
        <w:rPr>
          <w:spacing w:val="1"/>
          <w:w w:val="90"/>
          <w:sz w:val="19"/>
        </w:rPr>
        <w:t xml:space="preserve"> </w:t>
      </w:r>
      <w:r>
        <w:rPr>
          <w:w w:val="90"/>
          <w:sz w:val="19"/>
        </w:rPr>
        <w:t>the</w:t>
      </w:r>
      <w:r>
        <w:rPr>
          <w:spacing w:val="1"/>
          <w:w w:val="90"/>
          <w:sz w:val="19"/>
        </w:rPr>
        <w:t xml:space="preserve"> </w:t>
      </w:r>
      <w:r>
        <w:rPr>
          <w:w w:val="90"/>
          <w:sz w:val="19"/>
        </w:rPr>
        <w:t>transmission-connected</w:t>
      </w:r>
      <w:r>
        <w:rPr>
          <w:spacing w:val="1"/>
          <w:w w:val="90"/>
          <w:sz w:val="19"/>
        </w:rPr>
        <w:t xml:space="preserve"> </w:t>
      </w:r>
      <w:r>
        <w:rPr>
          <w:spacing w:val="-1"/>
          <w:w w:val="95"/>
          <w:sz w:val="19"/>
        </w:rPr>
        <w:t>distribution</w:t>
      </w:r>
      <w:r>
        <w:rPr>
          <w:spacing w:val="-3"/>
          <w:w w:val="95"/>
          <w:sz w:val="19"/>
        </w:rPr>
        <w:t xml:space="preserve"> </w:t>
      </w:r>
      <w:r>
        <w:rPr>
          <w:w w:val="95"/>
          <w:sz w:val="19"/>
        </w:rPr>
        <w:t>facility,</w:t>
      </w:r>
      <w:r>
        <w:rPr>
          <w:spacing w:val="-2"/>
          <w:w w:val="95"/>
          <w:sz w:val="19"/>
        </w:rPr>
        <w:t xml:space="preserve"> </w:t>
      </w:r>
      <w:r>
        <w:rPr>
          <w:w w:val="95"/>
          <w:sz w:val="19"/>
        </w:rPr>
        <w:t>the</w:t>
      </w:r>
      <w:r>
        <w:rPr>
          <w:spacing w:val="-1"/>
          <w:w w:val="95"/>
          <w:sz w:val="19"/>
        </w:rPr>
        <w:t xml:space="preserve"> </w:t>
      </w:r>
      <w:r>
        <w:rPr>
          <w:w w:val="95"/>
          <w:sz w:val="19"/>
        </w:rPr>
        <w:t>distribution</w:t>
      </w:r>
      <w:r>
        <w:rPr>
          <w:spacing w:val="-3"/>
          <w:w w:val="95"/>
          <w:sz w:val="19"/>
        </w:rPr>
        <w:t xml:space="preserve"> </w:t>
      </w:r>
      <w:r>
        <w:rPr>
          <w:w w:val="95"/>
          <w:sz w:val="19"/>
        </w:rPr>
        <w:t>system,</w:t>
      </w:r>
      <w:r>
        <w:rPr>
          <w:spacing w:val="-2"/>
          <w:w w:val="95"/>
          <w:sz w:val="19"/>
        </w:rPr>
        <w:t xml:space="preserve"> </w:t>
      </w:r>
      <w:r>
        <w:rPr>
          <w:w w:val="95"/>
          <w:sz w:val="19"/>
        </w:rPr>
        <w:t>or</w:t>
      </w:r>
      <w:r>
        <w:rPr>
          <w:spacing w:val="1"/>
          <w:w w:val="95"/>
          <w:sz w:val="19"/>
        </w:rPr>
        <w:t xml:space="preserve"> </w:t>
      </w:r>
      <w:r>
        <w:rPr>
          <w:w w:val="95"/>
          <w:sz w:val="19"/>
        </w:rPr>
        <w:t>the</w:t>
      </w:r>
      <w:r>
        <w:rPr>
          <w:spacing w:val="-2"/>
          <w:w w:val="95"/>
          <w:sz w:val="19"/>
        </w:rPr>
        <w:t xml:space="preserve"> </w:t>
      </w:r>
      <w:r>
        <w:rPr>
          <w:w w:val="95"/>
          <w:sz w:val="19"/>
        </w:rPr>
        <w:t>demand</w:t>
      </w:r>
      <w:r>
        <w:rPr>
          <w:spacing w:val="-2"/>
          <w:w w:val="95"/>
          <w:sz w:val="19"/>
        </w:rPr>
        <w:t xml:space="preserve"> </w:t>
      </w:r>
      <w:r>
        <w:rPr>
          <w:w w:val="95"/>
          <w:sz w:val="19"/>
        </w:rPr>
        <w:t>unit,</w:t>
      </w:r>
      <w:r>
        <w:rPr>
          <w:spacing w:val="-2"/>
          <w:w w:val="95"/>
          <w:sz w:val="19"/>
        </w:rPr>
        <w:t xml:space="preserve"> </w:t>
      </w:r>
      <w:r>
        <w:rPr>
          <w:w w:val="95"/>
          <w:sz w:val="19"/>
        </w:rPr>
        <w:t>with</w:t>
      </w:r>
      <w:r>
        <w:rPr>
          <w:spacing w:val="-2"/>
          <w:w w:val="95"/>
          <w:sz w:val="19"/>
        </w:rPr>
        <w:t xml:space="preserve"> </w:t>
      </w:r>
      <w:r>
        <w:rPr>
          <w:w w:val="95"/>
          <w:sz w:val="19"/>
        </w:rPr>
        <w:t>relevance</w:t>
      </w:r>
      <w:r>
        <w:rPr>
          <w:spacing w:val="-2"/>
          <w:w w:val="95"/>
          <w:sz w:val="19"/>
        </w:rPr>
        <w:t xml:space="preserve"> </w:t>
      </w:r>
      <w:r>
        <w:rPr>
          <w:w w:val="95"/>
          <w:sz w:val="19"/>
        </w:rPr>
        <w:t>to</w:t>
      </w:r>
      <w:r>
        <w:rPr>
          <w:spacing w:val="-4"/>
          <w:w w:val="95"/>
          <w:sz w:val="19"/>
        </w:rPr>
        <w:t xml:space="preserve"> </w:t>
      </w:r>
      <w:r>
        <w:rPr>
          <w:w w:val="95"/>
          <w:sz w:val="19"/>
        </w:rPr>
        <w:t>the</w:t>
      </w:r>
      <w:r>
        <w:rPr>
          <w:spacing w:val="-2"/>
          <w:w w:val="95"/>
          <w:sz w:val="19"/>
        </w:rPr>
        <w:t xml:space="preserve"> </w:t>
      </w:r>
      <w:r>
        <w:rPr>
          <w:w w:val="95"/>
          <w:sz w:val="19"/>
        </w:rPr>
        <w:t>grid</w:t>
      </w:r>
      <w:r>
        <w:rPr>
          <w:spacing w:val="-2"/>
          <w:w w:val="95"/>
          <w:sz w:val="19"/>
        </w:rPr>
        <w:t xml:space="preserve"> </w:t>
      </w:r>
      <w:r>
        <w:rPr>
          <w:w w:val="95"/>
          <w:sz w:val="19"/>
        </w:rPr>
        <w:t>connection</w:t>
      </w:r>
      <w:r>
        <w:rPr>
          <w:spacing w:val="-3"/>
          <w:w w:val="95"/>
          <w:sz w:val="19"/>
        </w:rPr>
        <w:t xml:space="preserve"> </w:t>
      </w:r>
      <w:r>
        <w:rPr>
          <w:w w:val="95"/>
          <w:sz w:val="19"/>
        </w:rPr>
        <w:t>or</w:t>
      </w:r>
      <w:r>
        <w:rPr>
          <w:spacing w:val="-1"/>
          <w:w w:val="95"/>
          <w:sz w:val="19"/>
        </w:rPr>
        <w:t xml:space="preserve"> </w:t>
      </w:r>
      <w:r>
        <w:rPr>
          <w:w w:val="95"/>
          <w:sz w:val="19"/>
        </w:rPr>
        <w:t>operation;</w:t>
      </w:r>
    </w:p>
    <w:p w14:paraId="787333B8" w14:textId="77777777" w:rsidR="00343FF6" w:rsidRDefault="00343FF6">
      <w:pPr>
        <w:pStyle w:val="BodyText"/>
        <w:spacing w:before="5"/>
        <w:rPr>
          <w:sz w:val="20"/>
        </w:rPr>
      </w:pPr>
    </w:p>
    <w:p w14:paraId="7694073D" w14:textId="77777777" w:rsidR="00343FF6" w:rsidRDefault="00635E89">
      <w:pPr>
        <w:pStyle w:val="ListParagraph"/>
        <w:numPr>
          <w:ilvl w:val="0"/>
          <w:numId w:val="41"/>
        </w:numPr>
        <w:tabs>
          <w:tab w:val="left" w:pos="402"/>
        </w:tabs>
        <w:ind w:right="0"/>
        <w:rPr>
          <w:sz w:val="19"/>
        </w:rPr>
      </w:pPr>
      <w:r>
        <w:rPr>
          <w:w w:val="90"/>
          <w:sz w:val="19"/>
        </w:rPr>
        <w:t>requirements</w:t>
      </w:r>
      <w:r>
        <w:rPr>
          <w:spacing w:val="17"/>
          <w:w w:val="90"/>
          <w:sz w:val="19"/>
        </w:rPr>
        <w:t xml:space="preserve"> </w:t>
      </w:r>
      <w:r>
        <w:rPr>
          <w:w w:val="90"/>
          <w:sz w:val="19"/>
        </w:rPr>
        <w:t>for</w:t>
      </w:r>
      <w:r>
        <w:rPr>
          <w:spacing w:val="20"/>
          <w:w w:val="90"/>
          <w:sz w:val="19"/>
        </w:rPr>
        <w:t xml:space="preserve"> </w:t>
      </w:r>
      <w:r>
        <w:rPr>
          <w:w w:val="90"/>
          <w:sz w:val="19"/>
        </w:rPr>
        <w:t>models</w:t>
      </w:r>
      <w:r>
        <w:rPr>
          <w:spacing w:val="17"/>
          <w:w w:val="90"/>
          <w:sz w:val="19"/>
        </w:rPr>
        <w:t xml:space="preserve"> </w:t>
      </w:r>
      <w:r>
        <w:rPr>
          <w:w w:val="90"/>
          <w:sz w:val="19"/>
        </w:rPr>
        <w:t>for</w:t>
      </w:r>
      <w:r>
        <w:rPr>
          <w:spacing w:val="16"/>
          <w:w w:val="90"/>
          <w:sz w:val="19"/>
        </w:rPr>
        <w:t xml:space="preserve"> </w:t>
      </w:r>
      <w:r>
        <w:rPr>
          <w:w w:val="90"/>
          <w:sz w:val="19"/>
        </w:rPr>
        <w:t>steady-state</w:t>
      </w:r>
      <w:r>
        <w:rPr>
          <w:spacing w:val="16"/>
          <w:w w:val="90"/>
          <w:sz w:val="19"/>
        </w:rPr>
        <w:t xml:space="preserve"> </w:t>
      </w:r>
      <w:r>
        <w:rPr>
          <w:w w:val="90"/>
          <w:sz w:val="19"/>
        </w:rPr>
        <w:t>and</w:t>
      </w:r>
      <w:r>
        <w:rPr>
          <w:spacing w:val="17"/>
          <w:w w:val="90"/>
          <w:sz w:val="19"/>
        </w:rPr>
        <w:t xml:space="preserve"> </w:t>
      </w:r>
      <w:r>
        <w:rPr>
          <w:w w:val="90"/>
          <w:sz w:val="19"/>
        </w:rPr>
        <w:t>dynamic</w:t>
      </w:r>
      <w:r>
        <w:rPr>
          <w:spacing w:val="15"/>
          <w:w w:val="90"/>
          <w:sz w:val="19"/>
        </w:rPr>
        <w:t xml:space="preserve"> </w:t>
      </w:r>
      <w:r>
        <w:rPr>
          <w:w w:val="90"/>
          <w:sz w:val="19"/>
        </w:rPr>
        <w:t>system</w:t>
      </w:r>
      <w:r>
        <w:rPr>
          <w:spacing w:val="16"/>
          <w:w w:val="90"/>
          <w:sz w:val="19"/>
        </w:rPr>
        <w:t xml:space="preserve"> </w:t>
      </w:r>
      <w:r>
        <w:rPr>
          <w:w w:val="90"/>
          <w:sz w:val="19"/>
        </w:rPr>
        <w:t>studies;</w:t>
      </w:r>
    </w:p>
    <w:p w14:paraId="27E6A792" w14:textId="77777777" w:rsidR="00343FF6" w:rsidRDefault="00343FF6">
      <w:pPr>
        <w:pStyle w:val="BodyText"/>
        <w:spacing w:before="4"/>
        <w:rPr>
          <w:sz w:val="20"/>
        </w:rPr>
      </w:pPr>
    </w:p>
    <w:p w14:paraId="56B761FB" w14:textId="77777777" w:rsidR="00343FF6" w:rsidRDefault="00635E89">
      <w:pPr>
        <w:pStyle w:val="ListParagraph"/>
        <w:numPr>
          <w:ilvl w:val="0"/>
          <w:numId w:val="41"/>
        </w:numPr>
        <w:tabs>
          <w:tab w:val="left" w:pos="402"/>
        </w:tabs>
        <w:ind w:right="0"/>
        <w:rPr>
          <w:sz w:val="19"/>
        </w:rPr>
      </w:pPr>
      <w:r>
        <w:rPr>
          <w:w w:val="90"/>
          <w:sz w:val="19"/>
        </w:rPr>
        <w:t>timeline</w:t>
      </w:r>
      <w:r>
        <w:rPr>
          <w:spacing w:val="20"/>
          <w:w w:val="90"/>
          <w:sz w:val="19"/>
        </w:rPr>
        <w:t xml:space="preserve"> </w:t>
      </w:r>
      <w:r>
        <w:rPr>
          <w:w w:val="90"/>
          <w:sz w:val="19"/>
        </w:rPr>
        <w:t>for</w:t>
      </w:r>
      <w:r>
        <w:rPr>
          <w:spacing w:val="26"/>
          <w:w w:val="90"/>
          <w:sz w:val="19"/>
        </w:rPr>
        <w:t xml:space="preserve"> </w:t>
      </w:r>
      <w:r>
        <w:rPr>
          <w:w w:val="90"/>
          <w:sz w:val="19"/>
        </w:rPr>
        <w:t>the</w:t>
      </w:r>
      <w:r>
        <w:rPr>
          <w:spacing w:val="19"/>
          <w:w w:val="90"/>
          <w:sz w:val="19"/>
        </w:rPr>
        <w:t xml:space="preserve"> </w:t>
      </w:r>
      <w:r>
        <w:rPr>
          <w:w w:val="90"/>
          <w:sz w:val="19"/>
        </w:rPr>
        <w:t>provision</w:t>
      </w:r>
      <w:r>
        <w:rPr>
          <w:spacing w:val="19"/>
          <w:w w:val="90"/>
          <w:sz w:val="19"/>
        </w:rPr>
        <w:t xml:space="preserve"> </w:t>
      </w:r>
      <w:r>
        <w:rPr>
          <w:w w:val="90"/>
          <w:sz w:val="19"/>
        </w:rPr>
        <w:t>of</w:t>
      </w:r>
      <w:r>
        <w:rPr>
          <w:spacing w:val="19"/>
          <w:w w:val="90"/>
          <w:sz w:val="19"/>
        </w:rPr>
        <w:t xml:space="preserve"> </w:t>
      </w:r>
      <w:r>
        <w:rPr>
          <w:w w:val="90"/>
          <w:sz w:val="19"/>
        </w:rPr>
        <w:t>system</w:t>
      </w:r>
      <w:r>
        <w:rPr>
          <w:spacing w:val="17"/>
          <w:w w:val="90"/>
          <w:sz w:val="19"/>
        </w:rPr>
        <w:t xml:space="preserve"> </w:t>
      </w:r>
      <w:r>
        <w:rPr>
          <w:w w:val="90"/>
          <w:sz w:val="19"/>
        </w:rPr>
        <w:t>data</w:t>
      </w:r>
      <w:r>
        <w:rPr>
          <w:spacing w:val="19"/>
          <w:w w:val="90"/>
          <w:sz w:val="19"/>
        </w:rPr>
        <w:t xml:space="preserve"> </w:t>
      </w:r>
      <w:r>
        <w:rPr>
          <w:w w:val="90"/>
          <w:sz w:val="19"/>
        </w:rPr>
        <w:t>required</w:t>
      </w:r>
      <w:r>
        <w:rPr>
          <w:spacing w:val="19"/>
          <w:w w:val="90"/>
          <w:sz w:val="19"/>
        </w:rPr>
        <w:t xml:space="preserve"> </w:t>
      </w:r>
      <w:r>
        <w:rPr>
          <w:w w:val="90"/>
          <w:sz w:val="19"/>
        </w:rPr>
        <w:t>to</w:t>
      </w:r>
      <w:r>
        <w:rPr>
          <w:spacing w:val="17"/>
          <w:w w:val="90"/>
          <w:sz w:val="19"/>
        </w:rPr>
        <w:t xml:space="preserve"> </w:t>
      </w:r>
      <w:r>
        <w:rPr>
          <w:w w:val="90"/>
          <w:sz w:val="19"/>
        </w:rPr>
        <w:t>perform</w:t>
      </w:r>
      <w:r>
        <w:rPr>
          <w:spacing w:val="21"/>
          <w:w w:val="90"/>
          <w:sz w:val="19"/>
        </w:rPr>
        <w:t xml:space="preserve"> </w:t>
      </w:r>
      <w:r>
        <w:rPr>
          <w:w w:val="90"/>
          <w:sz w:val="19"/>
        </w:rPr>
        <w:t>the</w:t>
      </w:r>
      <w:r>
        <w:rPr>
          <w:spacing w:val="19"/>
          <w:w w:val="90"/>
          <w:sz w:val="19"/>
        </w:rPr>
        <w:t xml:space="preserve"> </w:t>
      </w:r>
      <w:r>
        <w:rPr>
          <w:w w:val="90"/>
          <w:sz w:val="19"/>
        </w:rPr>
        <w:t>studies;</w:t>
      </w:r>
    </w:p>
    <w:p w14:paraId="5436C122" w14:textId="77777777" w:rsidR="00343FF6" w:rsidRDefault="00343FF6">
      <w:pPr>
        <w:pStyle w:val="BodyText"/>
        <w:rPr>
          <w:sz w:val="21"/>
        </w:rPr>
      </w:pPr>
    </w:p>
    <w:p w14:paraId="539C2538" w14:textId="77777777" w:rsidR="00343FF6" w:rsidRDefault="00635E89">
      <w:pPr>
        <w:pStyle w:val="ListParagraph"/>
        <w:numPr>
          <w:ilvl w:val="0"/>
          <w:numId w:val="41"/>
        </w:numPr>
        <w:tabs>
          <w:tab w:val="left" w:pos="402"/>
        </w:tabs>
        <w:spacing w:before="1" w:line="228" w:lineRule="auto"/>
        <w:rPr>
          <w:sz w:val="19"/>
        </w:rPr>
      </w:pPr>
      <w:r>
        <w:rPr>
          <w:w w:val="95"/>
          <w:sz w:val="19"/>
        </w:rPr>
        <w:t>studies by the demand facility owner, the DSO or the CDSO for demonstrating expected steady-state and dynamic</w:t>
      </w:r>
      <w:r>
        <w:rPr>
          <w:spacing w:val="1"/>
          <w:w w:val="95"/>
          <w:sz w:val="19"/>
        </w:rPr>
        <w:t xml:space="preserve"> </w:t>
      </w:r>
      <w:r>
        <w:rPr>
          <w:sz w:val="19"/>
        </w:rPr>
        <w:t>performance</w:t>
      </w:r>
      <w:r>
        <w:rPr>
          <w:spacing w:val="7"/>
          <w:sz w:val="19"/>
        </w:rPr>
        <w:t xml:space="preserve"> </w:t>
      </w:r>
      <w:r>
        <w:rPr>
          <w:sz w:val="19"/>
        </w:rPr>
        <w:t>referring</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requirements</w:t>
      </w:r>
      <w:r>
        <w:rPr>
          <w:spacing w:val="8"/>
          <w:sz w:val="19"/>
        </w:rPr>
        <w:t xml:space="preserve"> </w:t>
      </w:r>
      <w:r>
        <w:rPr>
          <w:sz w:val="19"/>
        </w:rPr>
        <w:t>set</w:t>
      </w:r>
      <w:r>
        <w:rPr>
          <w:spacing w:val="7"/>
          <w:sz w:val="19"/>
        </w:rPr>
        <w:t xml:space="preserve"> </w:t>
      </w:r>
      <w:r>
        <w:rPr>
          <w:sz w:val="19"/>
        </w:rPr>
        <w:t>forth</w:t>
      </w:r>
      <w:r>
        <w:rPr>
          <w:spacing w:val="8"/>
          <w:sz w:val="19"/>
        </w:rPr>
        <w:t xml:space="preserve"> </w:t>
      </w:r>
      <w:r>
        <w:rPr>
          <w:sz w:val="19"/>
        </w:rPr>
        <w:t>in</w:t>
      </w:r>
      <w:r>
        <w:rPr>
          <w:spacing w:val="8"/>
          <w:sz w:val="19"/>
        </w:rPr>
        <w:t xml:space="preserve"> </w:t>
      </w:r>
      <w:r>
        <w:rPr>
          <w:sz w:val="19"/>
        </w:rPr>
        <w:t>Articles</w:t>
      </w:r>
      <w:r>
        <w:rPr>
          <w:spacing w:val="7"/>
          <w:sz w:val="19"/>
        </w:rPr>
        <w:t xml:space="preserve"> </w:t>
      </w:r>
      <w:r>
        <w:rPr>
          <w:sz w:val="19"/>
        </w:rPr>
        <w:t>43,</w:t>
      </w:r>
      <w:r>
        <w:rPr>
          <w:spacing w:val="8"/>
          <w:sz w:val="19"/>
        </w:rPr>
        <w:t xml:space="preserve"> </w:t>
      </w:r>
      <w:r>
        <w:rPr>
          <w:sz w:val="19"/>
        </w:rPr>
        <w:t>44</w:t>
      </w:r>
      <w:r>
        <w:rPr>
          <w:spacing w:val="7"/>
          <w:sz w:val="19"/>
        </w:rPr>
        <w:t xml:space="preserve"> </w:t>
      </w:r>
      <w:r>
        <w:rPr>
          <w:sz w:val="19"/>
        </w:rPr>
        <w:t>and</w:t>
      </w:r>
      <w:r>
        <w:rPr>
          <w:spacing w:val="8"/>
          <w:sz w:val="19"/>
        </w:rPr>
        <w:t xml:space="preserve"> </w:t>
      </w:r>
      <w:r>
        <w:rPr>
          <w:sz w:val="19"/>
        </w:rPr>
        <w:t>45;</w:t>
      </w:r>
    </w:p>
    <w:p w14:paraId="284CB674" w14:textId="77777777" w:rsidR="00343FF6" w:rsidRDefault="00343FF6">
      <w:pPr>
        <w:pStyle w:val="BodyText"/>
        <w:spacing w:before="5"/>
        <w:rPr>
          <w:sz w:val="20"/>
        </w:rPr>
      </w:pPr>
    </w:p>
    <w:p w14:paraId="22004334" w14:textId="2798937F" w:rsidR="00343FF6" w:rsidRDefault="00635E89">
      <w:pPr>
        <w:pStyle w:val="ListParagraph"/>
        <w:numPr>
          <w:ilvl w:val="0"/>
          <w:numId w:val="41"/>
        </w:numPr>
        <w:tabs>
          <w:tab w:val="left" w:pos="402"/>
        </w:tabs>
        <w:ind w:right="0"/>
        <w:rPr>
          <w:sz w:val="19"/>
        </w:rPr>
      </w:pPr>
      <w:r>
        <w:rPr>
          <w:w w:val="90"/>
          <w:sz w:val="19"/>
        </w:rPr>
        <w:t>conditions</w:t>
      </w:r>
      <w:r>
        <w:rPr>
          <w:spacing w:val="22"/>
          <w:w w:val="90"/>
          <w:sz w:val="19"/>
        </w:rPr>
        <w:t xml:space="preserve"> </w:t>
      </w:r>
      <w:r>
        <w:rPr>
          <w:w w:val="90"/>
          <w:sz w:val="19"/>
        </w:rPr>
        <w:t>and</w:t>
      </w:r>
      <w:r>
        <w:rPr>
          <w:spacing w:val="24"/>
          <w:w w:val="90"/>
          <w:sz w:val="19"/>
        </w:rPr>
        <w:t xml:space="preserve"> </w:t>
      </w:r>
      <w:r>
        <w:rPr>
          <w:w w:val="90"/>
          <w:sz w:val="19"/>
        </w:rPr>
        <w:t>procedures</w:t>
      </w:r>
      <w:r>
        <w:rPr>
          <w:spacing w:val="22"/>
          <w:w w:val="90"/>
          <w:sz w:val="19"/>
        </w:rPr>
        <w:t xml:space="preserve"> </w:t>
      </w:r>
      <w:r>
        <w:rPr>
          <w:w w:val="90"/>
          <w:sz w:val="19"/>
        </w:rPr>
        <w:t>including</w:t>
      </w:r>
      <w:r>
        <w:rPr>
          <w:spacing w:val="24"/>
          <w:w w:val="90"/>
          <w:sz w:val="19"/>
        </w:rPr>
        <w:t xml:space="preserve"> </w:t>
      </w:r>
      <w:r>
        <w:rPr>
          <w:w w:val="90"/>
          <w:sz w:val="19"/>
        </w:rPr>
        <w:t>scope</w:t>
      </w:r>
      <w:r>
        <w:rPr>
          <w:spacing w:val="23"/>
          <w:w w:val="90"/>
          <w:sz w:val="19"/>
        </w:rPr>
        <w:t xml:space="preserve"> </w:t>
      </w:r>
      <w:r>
        <w:rPr>
          <w:w w:val="90"/>
          <w:sz w:val="19"/>
        </w:rPr>
        <w:t>for</w:t>
      </w:r>
      <w:r>
        <w:rPr>
          <w:spacing w:val="28"/>
          <w:w w:val="90"/>
          <w:sz w:val="19"/>
        </w:rPr>
        <w:t xml:space="preserve"> </w:t>
      </w:r>
      <w:r>
        <w:rPr>
          <w:w w:val="90"/>
          <w:sz w:val="19"/>
        </w:rPr>
        <w:t>registering</w:t>
      </w:r>
      <w:r>
        <w:rPr>
          <w:spacing w:val="22"/>
          <w:w w:val="90"/>
          <w:sz w:val="19"/>
        </w:rPr>
        <w:t xml:space="preserve"> </w:t>
      </w:r>
      <w:r>
        <w:rPr>
          <w:w w:val="90"/>
          <w:sz w:val="19"/>
        </w:rPr>
        <w:t>equipment</w:t>
      </w:r>
      <w:ins w:id="37" w:author="Author">
        <w:r w:rsidR="00B14F02" w:rsidRPr="00B14F02">
          <w:rPr>
            <w:w w:val="90"/>
            <w:sz w:val="19"/>
          </w:rPr>
          <w:t xml:space="preserve"> or type-test</w:t>
        </w:r>
      </w:ins>
      <w:r>
        <w:rPr>
          <w:spacing w:val="23"/>
          <w:w w:val="90"/>
          <w:sz w:val="19"/>
        </w:rPr>
        <w:t xml:space="preserve"> </w:t>
      </w:r>
      <w:r>
        <w:rPr>
          <w:w w:val="90"/>
          <w:sz w:val="19"/>
        </w:rPr>
        <w:t>certificates;</w:t>
      </w:r>
    </w:p>
    <w:p w14:paraId="7F1EEB2B" w14:textId="77777777" w:rsidR="00343FF6" w:rsidRDefault="00343FF6">
      <w:pPr>
        <w:pStyle w:val="BodyText"/>
        <w:rPr>
          <w:sz w:val="21"/>
        </w:rPr>
      </w:pPr>
    </w:p>
    <w:p w14:paraId="6030C32F" w14:textId="6944FB50" w:rsidR="00343FF6" w:rsidRDefault="00635E89">
      <w:pPr>
        <w:pStyle w:val="ListParagraph"/>
        <w:numPr>
          <w:ilvl w:val="0"/>
          <w:numId w:val="41"/>
        </w:numPr>
        <w:tabs>
          <w:tab w:val="left" w:pos="402"/>
        </w:tabs>
        <w:spacing w:before="1" w:line="228" w:lineRule="auto"/>
        <w:rPr>
          <w:sz w:val="19"/>
        </w:rPr>
      </w:pPr>
      <w:r>
        <w:rPr>
          <w:w w:val="95"/>
          <w:sz w:val="19"/>
        </w:rPr>
        <w:t>conditions and procedures for the use of relevant equipment</w:t>
      </w:r>
      <w:ins w:id="38" w:author="Author">
        <w:r w:rsidR="00B14F02" w:rsidRPr="00B14F02">
          <w:t xml:space="preserve"> </w:t>
        </w:r>
        <w:r w:rsidR="00B14F02" w:rsidRPr="00B14F02">
          <w:rPr>
            <w:w w:val="95"/>
            <w:sz w:val="19"/>
          </w:rPr>
          <w:t>or type-test</w:t>
        </w:r>
      </w:ins>
      <w:r>
        <w:rPr>
          <w:w w:val="95"/>
          <w:sz w:val="19"/>
        </w:rPr>
        <w:t xml:space="preserve"> certificates issued by an authorised certifier by the</w:t>
      </w:r>
      <w:r>
        <w:rPr>
          <w:spacing w:val="1"/>
          <w:w w:val="95"/>
          <w:sz w:val="19"/>
        </w:rPr>
        <w:t xml:space="preserve"> </w:t>
      </w:r>
      <w:r>
        <w:rPr>
          <w:sz w:val="19"/>
        </w:rPr>
        <w:t>demand</w:t>
      </w:r>
      <w:r>
        <w:rPr>
          <w:spacing w:val="13"/>
          <w:sz w:val="19"/>
        </w:rPr>
        <w:t xml:space="preserve"> </w:t>
      </w:r>
      <w:r>
        <w:rPr>
          <w:sz w:val="19"/>
        </w:rPr>
        <w:t>facility</w:t>
      </w:r>
      <w:r>
        <w:rPr>
          <w:spacing w:val="10"/>
          <w:sz w:val="19"/>
        </w:rPr>
        <w:t xml:space="preserve"> </w:t>
      </w:r>
      <w:r>
        <w:rPr>
          <w:sz w:val="19"/>
        </w:rPr>
        <w:t>owner,</w:t>
      </w:r>
      <w:r>
        <w:rPr>
          <w:spacing w:val="14"/>
          <w:sz w:val="19"/>
        </w:rPr>
        <w:t xml:space="preserve"> </w:t>
      </w:r>
      <w:r>
        <w:rPr>
          <w:sz w:val="19"/>
        </w:rPr>
        <w:t>the</w:t>
      </w:r>
      <w:r>
        <w:rPr>
          <w:spacing w:val="13"/>
          <w:sz w:val="19"/>
        </w:rPr>
        <w:t xml:space="preserve"> </w:t>
      </w:r>
      <w:r>
        <w:rPr>
          <w:sz w:val="19"/>
        </w:rPr>
        <w:t>DSO</w:t>
      </w:r>
      <w:r>
        <w:rPr>
          <w:spacing w:val="13"/>
          <w:sz w:val="19"/>
        </w:rPr>
        <w:t xml:space="preserve"> </w:t>
      </w:r>
      <w:r>
        <w:rPr>
          <w:sz w:val="19"/>
        </w:rPr>
        <w:t>or</w:t>
      </w:r>
      <w:r>
        <w:rPr>
          <w:spacing w:val="20"/>
          <w:sz w:val="19"/>
        </w:rPr>
        <w:t xml:space="preserve"> </w:t>
      </w:r>
      <w:r>
        <w:rPr>
          <w:sz w:val="19"/>
        </w:rPr>
        <w:t>the</w:t>
      </w:r>
      <w:r>
        <w:rPr>
          <w:spacing w:val="13"/>
          <w:sz w:val="19"/>
        </w:rPr>
        <w:t xml:space="preserve"> </w:t>
      </w:r>
      <w:r>
        <w:rPr>
          <w:sz w:val="19"/>
        </w:rPr>
        <w:t>CDSO.</w:t>
      </w:r>
    </w:p>
    <w:p w14:paraId="49BCD7F0" w14:textId="77777777" w:rsidR="00343FF6" w:rsidRDefault="00343FF6">
      <w:pPr>
        <w:pStyle w:val="BodyText"/>
        <w:spacing w:before="2"/>
        <w:rPr>
          <w:sz w:val="21"/>
        </w:rPr>
      </w:pPr>
    </w:p>
    <w:p w14:paraId="6CB4E14F" w14:textId="77777777" w:rsidR="00343FF6" w:rsidRDefault="00635E89">
      <w:pPr>
        <w:pStyle w:val="ListParagraph"/>
        <w:numPr>
          <w:ilvl w:val="0"/>
          <w:numId w:val="42"/>
        </w:numPr>
        <w:tabs>
          <w:tab w:val="left" w:pos="540"/>
        </w:tabs>
        <w:spacing w:before="1" w:line="228" w:lineRule="auto"/>
        <w:ind w:firstLine="0"/>
        <w:rPr>
          <w:sz w:val="19"/>
        </w:rPr>
      </w:pPr>
      <w:r>
        <w:rPr>
          <w:spacing w:val="-1"/>
          <w:w w:val="95"/>
          <w:sz w:val="19"/>
        </w:rPr>
        <w:t xml:space="preserve">The relevant system </w:t>
      </w:r>
      <w:r>
        <w:rPr>
          <w:w w:val="95"/>
          <w:sz w:val="19"/>
        </w:rPr>
        <w:t>operator shall make public the allocation of responsibilities to the demand facility owner, the</w:t>
      </w:r>
      <w:r>
        <w:rPr>
          <w:spacing w:val="1"/>
          <w:w w:val="95"/>
          <w:sz w:val="19"/>
        </w:rPr>
        <w:t xml:space="preserve"> </w:t>
      </w:r>
      <w:r>
        <w:rPr>
          <w:sz w:val="19"/>
        </w:rPr>
        <w:t>DSO</w:t>
      </w:r>
      <w:r>
        <w:rPr>
          <w:spacing w:val="3"/>
          <w:sz w:val="19"/>
        </w:rPr>
        <w:t xml:space="preserve"> </w:t>
      </w:r>
      <w:r>
        <w:rPr>
          <w:sz w:val="19"/>
        </w:rPr>
        <w:t>or</w:t>
      </w:r>
      <w:r>
        <w:rPr>
          <w:spacing w:val="10"/>
          <w:sz w:val="19"/>
        </w:rPr>
        <w:t xml:space="preserve"> </w:t>
      </w:r>
      <w:r>
        <w:rPr>
          <w:sz w:val="19"/>
        </w:rPr>
        <w:t>the</w:t>
      </w:r>
      <w:r>
        <w:rPr>
          <w:spacing w:val="4"/>
          <w:sz w:val="19"/>
        </w:rPr>
        <w:t xml:space="preserve"> </w:t>
      </w:r>
      <w:r>
        <w:rPr>
          <w:sz w:val="19"/>
        </w:rPr>
        <w:t>CDSO</w:t>
      </w:r>
      <w:r>
        <w:rPr>
          <w:spacing w:val="4"/>
          <w:sz w:val="19"/>
        </w:rPr>
        <w:t xml:space="preserve"> </w:t>
      </w:r>
      <w:r>
        <w:rPr>
          <w:sz w:val="19"/>
        </w:rPr>
        <w:t>and</w:t>
      </w:r>
      <w:r>
        <w:rPr>
          <w:spacing w:val="5"/>
          <w:sz w:val="19"/>
        </w:rPr>
        <w:t xml:space="preserve"> </w:t>
      </w:r>
      <w:r>
        <w:rPr>
          <w:sz w:val="19"/>
        </w:rPr>
        <w:t>to</w:t>
      </w:r>
      <w:r>
        <w:rPr>
          <w:spacing w:val="2"/>
          <w:sz w:val="19"/>
        </w:rPr>
        <w:t xml:space="preserve"> </w:t>
      </w:r>
      <w:r>
        <w:rPr>
          <w:sz w:val="19"/>
        </w:rPr>
        <w:t>the</w:t>
      </w:r>
      <w:r>
        <w:rPr>
          <w:spacing w:val="4"/>
          <w:sz w:val="19"/>
        </w:rPr>
        <w:t xml:space="preserve"> </w:t>
      </w:r>
      <w:r>
        <w:rPr>
          <w:sz w:val="19"/>
        </w:rPr>
        <w:t>system</w:t>
      </w:r>
      <w:r>
        <w:rPr>
          <w:spacing w:val="2"/>
          <w:sz w:val="19"/>
        </w:rPr>
        <w:t xml:space="preserve"> </w:t>
      </w:r>
      <w:r>
        <w:rPr>
          <w:sz w:val="19"/>
        </w:rPr>
        <w:t>operator</w:t>
      </w:r>
      <w:r>
        <w:rPr>
          <w:spacing w:val="4"/>
          <w:sz w:val="19"/>
        </w:rPr>
        <w:t xml:space="preserve"> </w:t>
      </w:r>
      <w:r>
        <w:rPr>
          <w:sz w:val="19"/>
        </w:rPr>
        <w:t>for</w:t>
      </w:r>
      <w:r>
        <w:rPr>
          <w:spacing w:val="4"/>
          <w:sz w:val="19"/>
        </w:rPr>
        <w:t xml:space="preserve"> </w:t>
      </w:r>
      <w:r>
        <w:rPr>
          <w:sz w:val="19"/>
        </w:rPr>
        <w:t>compliance</w:t>
      </w:r>
      <w:r>
        <w:rPr>
          <w:spacing w:val="5"/>
          <w:sz w:val="19"/>
        </w:rPr>
        <w:t xml:space="preserve"> </w:t>
      </w:r>
      <w:r>
        <w:rPr>
          <w:sz w:val="19"/>
        </w:rPr>
        <w:t>testing,</w:t>
      </w:r>
      <w:r>
        <w:rPr>
          <w:spacing w:val="5"/>
          <w:sz w:val="19"/>
        </w:rPr>
        <w:t xml:space="preserve"> </w:t>
      </w:r>
      <w:r>
        <w:rPr>
          <w:sz w:val="19"/>
        </w:rPr>
        <w:t>simulation</w:t>
      </w:r>
      <w:r>
        <w:rPr>
          <w:spacing w:val="5"/>
          <w:sz w:val="19"/>
        </w:rPr>
        <w:t xml:space="preserve"> </w:t>
      </w:r>
      <w:r>
        <w:rPr>
          <w:sz w:val="19"/>
        </w:rPr>
        <w:t>and</w:t>
      </w:r>
      <w:r>
        <w:rPr>
          <w:spacing w:val="4"/>
          <w:sz w:val="19"/>
        </w:rPr>
        <w:t xml:space="preserve"> </w:t>
      </w:r>
      <w:r>
        <w:rPr>
          <w:sz w:val="19"/>
        </w:rPr>
        <w:t>monitoring.</w:t>
      </w:r>
    </w:p>
    <w:p w14:paraId="72348CB5" w14:textId="77777777" w:rsidR="00343FF6" w:rsidRDefault="00343FF6">
      <w:pPr>
        <w:pStyle w:val="BodyText"/>
        <w:spacing w:before="9"/>
        <w:rPr>
          <w:sz w:val="31"/>
        </w:rPr>
      </w:pPr>
    </w:p>
    <w:p w14:paraId="6506E314" w14:textId="77777777" w:rsidR="00343FF6" w:rsidRDefault="00635E89">
      <w:pPr>
        <w:pStyle w:val="ListParagraph"/>
        <w:numPr>
          <w:ilvl w:val="0"/>
          <w:numId w:val="42"/>
        </w:numPr>
        <w:tabs>
          <w:tab w:val="left" w:pos="540"/>
        </w:tabs>
        <w:spacing w:line="228" w:lineRule="auto"/>
        <w:ind w:right="122" w:firstLine="0"/>
        <w:rPr>
          <w:sz w:val="19"/>
        </w:rPr>
      </w:pPr>
      <w:r>
        <w:rPr>
          <w:w w:val="95"/>
          <w:sz w:val="19"/>
        </w:rPr>
        <w:t xml:space="preserve">The </w:t>
      </w:r>
      <w:r>
        <w:rPr>
          <w:w w:val="95"/>
          <w:sz w:val="19"/>
        </w:rPr>
        <w:t>relevant system operator may totally or partially delegate the performance of its compliance monitoring to</w:t>
      </w:r>
      <w:r>
        <w:rPr>
          <w:spacing w:val="1"/>
          <w:w w:val="95"/>
          <w:sz w:val="19"/>
        </w:rPr>
        <w:t xml:space="preserve"> </w:t>
      </w:r>
      <w:r>
        <w:rPr>
          <w:w w:val="95"/>
          <w:sz w:val="19"/>
        </w:rPr>
        <w:t>third parties. In such cases, the relevant system operator shall continue ensuring compliance with Article 11, including</w:t>
      </w:r>
      <w:r>
        <w:rPr>
          <w:spacing w:val="1"/>
          <w:w w:val="95"/>
          <w:sz w:val="19"/>
        </w:rPr>
        <w:t xml:space="preserve"> </w:t>
      </w:r>
      <w:r>
        <w:rPr>
          <w:sz w:val="19"/>
        </w:rPr>
        <w:t>entering</w:t>
      </w:r>
      <w:r>
        <w:rPr>
          <w:spacing w:val="10"/>
          <w:sz w:val="19"/>
        </w:rPr>
        <w:t xml:space="preserve"> </w:t>
      </w:r>
      <w:r>
        <w:rPr>
          <w:sz w:val="19"/>
        </w:rPr>
        <w:t>into</w:t>
      </w:r>
      <w:r>
        <w:rPr>
          <w:spacing w:val="8"/>
          <w:sz w:val="19"/>
        </w:rPr>
        <w:t xml:space="preserve"> </w:t>
      </w:r>
      <w:r>
        <w:rPr>
          <w:sz w:val="19"/>
        </w:rPr>
        <w:t>confidentiality</w:t>
      </w:r>
      <w:r>
        <w:rPr>
          <w:spacing w:val="6"/>
          <w:sz w:val="19"/>
        </w:rPr>
        <w:t xml:space="preserve"> </w:t>
      </w:r>
      <w:r>
        <w:rPr>
          <w:sz w:val="19"/>
        </w:rPr>
        <w:t>commitments</w:t>
      </w:r>
      <w:r>
        <w:rPr>
          <w:spacing w:val="10"/>
          <w:sz w:val="19"/>
        </w:rPr>
        <w:t xml:space="preserve"> </w:t>
      </w:r>
      <w:r>
        <w:rPr>
          <w:sz w:val="19"/>
        </w:rPr>
        <w:t>with</w:t>
      </w:r>
      <w:r>
        <w:rPr>
          <w:spacing w:val="11"/>
          <w:sz w:val="19"/>
        </w:rPr>
        <w:t xml:space="preserve"> </w:t>
      </w:r>
      <w:r>
        <w:rPr>
          <w:sz w:val="19"/>
        </w:rPr>
        <w:t>the</w:t>
      </w:r>
      <w:r>
        <w:rPr>
          <w:spacing w:val="10"/>
          <w:sz w:val="19"/>
        </w:rPr>
        <w:t xml:space="preserve"> </w:t>
      </w:r>
      <w:r>
        <w:rPr>
          <w:sz w:val="19"/>
        </w:rPr>
        <w:t>assignee.</w:t>
      </w:r>
    </w:p>
    <w:p w14:paraId="544262B0" w14:textId="77777777" w:rsidR="00343FF6" w:rsidRDefault="00343FF6">
      <w:pPr>
        <w:pStyle w:val="BodyText"/>
        <w:spacing w:before="9"/>
        <w:rPr>
          <w:sz w:val="31"/>
        </w:rPr>
      </w:pPr>
    </w:p>
    <w:p w14:paraId="11D0CD69" w14:textId="77777777" w:rsidR="00343FF6" w:rsidRDefault="00635E89">
      <w:pPr>
        <w:pStyle w:val="ListParagraph"/>
        <w:numPr>
          <w:ilvl w:val="0"/>
          <w:numId w:val="42"/>
        </w:numPr>
        <w:tabs>
          <w:tab w:val="left" w:pos="540"/>
        </w:tabs>
        <w:spacing w:before="1" w:line="228" w:lineRule="auto"/>
        <w:ind w:right="124" w:firstLine="0"/>
        <w:rPr>
          <w:sz w:val="19"/>
        </w:rPr>
      </w:pPr>
      <w:r>
        <w:rPr>
          <w:w w:val="95"/>
          <w:sz w:val="19"/>
        </w:rPr>
        <w:t>If compliance tests or simulations cannot be carried out as agreed between the relevant system operator and the</w:t>
      </w:r>
      <w:r>
        <w:rPr>
          <w:spacing w:val="1"/>
          <w:w w:val="95"/>
          <w:sz w:val="19"/>
        </w:rPr>
        <w:t xml:space="preserve"> </w:t>
      </w:r>
      <w:r>
        <w:rPr>
          <w:w w:val="95"/>
          <w:sz w:val="19"/>
        </w:rPr>
        <w:t>demand facility owner, the DSO or the CDSO due to reasons attributable to the relevant system op</w:t>
      </w:r>
      <w:r>
        <w:rPr>
          <w:w w:val="95"/>
          <w:sz w:val="19"/>
        </w:rPr>
        <w:t>erator, then the</w:t>
      </w:r>
      <w:r>
        <w:rPr>
          <w:spacing w:val="1"/>
          <w:w w:val="95"/>
          <w:sz w:val="19"/>
        </w:rPr>
        <w:t xml:space="preserve"> </w:t>
      </w:r>
      <w:r>
        <w:rPr>
          <w:w w:val="90"/>
          <w:sz w:val="19"/>
        </w:rPr>
        <w:t>relevant</w:t>
      </w:r>
      <w:r>
        <w:rPr>
          <w:spacing w:val="20"/>
          <w:w w:val="90"/>
          <w:sz w:val="19"/>
        </w:rPr>
        <w:t xml:space="preserve"> </w:t>
      </w:r>
      <w:r>
        <w:rPr>
          <w:w w:val="90"/>
          <w:sz w:val="19"/>
        </w:rPr>
        <w:t>system</w:t>
      </w:r>
      <w:r>
        <w:rPr>
          <w:spacing w:val="20"/>
          <w:w w:val="90"/>
          <w:sz w:val="19"/>
        </w:rPr>
        <w:t xml:space="preserve"> </w:t>
      </w:r>
      <w:r>
        <w:rPr>
          <w:w w:val="90"/>
          <w:sz w:val="19"/>
        </w:rPr>
        <w:t>operator</w:t>
      </w:r>
      <w:r>
        <w:rPr>
          <w:spacing w:val="21"/>
          <w:w w:val="90"/>
          <w:sz w:val="19"/>
        </w:rPr>
        <w:t xml:space="preserve"> </w:t>
      </w:r>
      <w:r>
        <w:rPr>
          <w:w w:val="90"/>
          <w:sz w:val="19"/>
        </w:rPr>
        <w:t>shall</w:t>
      </w:r>
      <w:r>
        <w:rPr>
          <w:spacing w:val="21"/>
          <w:w w:val="90"/>
          <w:sz w:val="19"/>
        </w:rPr>
        <w:t xml:space="preserve"> </w:t>
      </w:r>
      <w:r>
        <w:rPr>
          <w:w w:val="90"/>
          <w:sz w:val="19"/>
        </w:rPr>
        <w:t>not</w:t>
      </w:r>
      <w:r>
        <w:rPr>
          <w:spacing w:val="21"/>
          <w:w w:val="90"/>
          <w:sz w:val="19"/>
        </w:rPr>
        <w:t xml:space="preserve"> </w:t>
      </w:r>
      <w:r>
        <w:rPr>
          <w:w w:val="90"/>
          <w:sz w:val="19"/>
        </w:rPr>
        <w:t>unreasonably</w:t>
      </w:r>
      <w:r>
        <w:rPr>
          <w:spacing w:val="21"/>
          <w:w w:val="90"/>
          <w:sz w:val="19"/>
        </w:rPr>
        <w:t xml:space="preserve"> </w:t>
      </w:r>
      <w:r>
        <w:rPr>
          <w:w w:val="90"/>
          <w:sz w:val="19"/>
        </w:rPr>
        <w:t>withhold</w:t>
      </w:r>
      <w:r>
        <w:rPr>
          <w:spacing w:val="20"/>
          <w:w w:val="90"/>
          <w:sz w:val="19"/>
        </w:rPr>
        <w:t xml:space="preserve"> </w:t>
      </w:r>
      <w:r>
        <w:rPr>
          <w:w w:val="90"/>
          <w:sz w:val="19"/>
        </w:rPr>
        <w:t>the</w:t>
      </w:r>
      <w:r>
        <w:rPr>
          <w:spacing w:val="21"/>
          <w:w w:val="90"/>
          <w:sz w:val="19"/>
        </w:rPr>
        <w:t xml:space="preserve"> </w:t>
      </w:r>
      <w:r>
        <w:rPr>
          <w:w w:val="90"/>
          <w:sz w:val="19"/>
        </w:rPr>
        <w:t>operational</w:t>
      </w:r>
      <w:r>
        <w:rPr>
          <w:spacing w:val="19"/>
          <w:w w:val="90"/>
          <w:sz w:val="19"/>
        </w:rPr>
        <w:t xml:space="preserve"> </w:t>
      </w:r>
      <w:r>
        <w:rPr>
          <w:w w:val="90"/>
          <w:sz w:val="19"/>
        </w:rPr>
        <w:t>notification</w:t>
      </w:r>
      <w:r>
        <w:rPr>
          <w:spacing w:val="20"/>
          <w:w w:val="90"/>
          <w:sz w:val="19"/>
        </w:rPr>
        <w:t xml:space="preserve"> </w:t>
      </w:r>
      <w:r>
        <w:rPr>
          <w:w w:val="90"/>
          <w:sz w:val="19"/>
        </w:rPr>
        <w:t>referred</w:t>
      </w:r>
      <w:r>
        <w:rPr>
          <w:spacing w:val="22"/>
          <w:w w:val="90"/>
          <w:sz w:val="19"/>
        </w:rPr>
        <w:t xml:space="preserve"> </w:t>
      </w:r>
      <w:r>
        <w:rPr>
          <w:w w:val="90"/>
          <w:sz w:val="19"/>
        </w:rPr>
        <w:t>to</w:t>
      </w:r>
      <w:r>
        <w:rPr>
          <w:spacing w:val="18"/>
          <w:w w:val="90"/>
          <w:sz w:val="19"/>
        </w:rPr>
        <w:t xml:space="preserve"> </w:t>
      </w:r>
      <w:r>
        <w:rPr>
          <w:w w:val="90"/>
          <w:sz w:val="19"/>
        </w:rPr>
        <w:t>in</w:t>
      </w:r>
      <w:r>
        <w:rPr>
          <w:spacing w:val="9"/>
          <w:w w:val="90"/>
          <w:sz w:val="19"/>
        </w:rPr>
        <w:t xml:space="preserve"> </w:t>
      </w:r>
      <w:r>
        <w:rPr>
          <w:w w:val="90"/>
          <w:sz w:val="19"/>
        </w:rPr>
        <w:t>Title</w:t>
      </w:r>
      <w:r>
        <w:rPr>
          <w:spacing w:val="22"/>
          <w:w w:val="90"/>
          <w:sz w:val="19"/>
        </w:rPr>
        <w:t xml:space="preserve"> </w:t>
      </w:r>
      <w:r>
        <w:rPr>
          <w:w w:val="90"/>
          <w:sz w:val="19"/>
        </w:rPr>
        <w:t>II</w:t>
      </w:r>
      <w:r>
        <w:rPr>
          <w:spacing w:val="21"/>
          <w:w w:val="90"/>
          <w:sz w:val="19"/>
        </w:rPr>
        <w:t xml:space="preserve"> </w:t>
      </w:r>
      <w:r>
        <w:rPr>
          <w:w w:val="90"/>
          <w:sz w:val="19"/>
        </w:rPr>
        <w:t>and</w:t>
      </w:r>
      <w:r>
        <w:rPr>
          <w:spacing w:val="21"/>
          <w:w w:val="90"/>
          <w:sz w:val="19"/>
        </w:rPr>
        <w:t xml:space="preserve"> </w:t>
      </w:r>
      <w:r>
        <w:rPr>
          <w:w w:val="90"/>
          <w:sz w:val="19"/>
        </w:rPr>
        <w:t>Title</w:t>
      </w:r>
      <w:r>
        <w:rPr>
          <w:spacing w:val="22"/>
          <w:w w:val="90"/>
          <w:sz w:val="19"/>
        </w:rPr>
        <w:t xml:space="preserve"> </w:t>
      </w:r>
      <w:r>
        <w:rPr>
          <w:w w:val="90"/>
          <w:sz w:val="19"/>
        </w:rPr>
        <w:t>III.</w:t>
      </w:r>
    </w:p>
    <w:p w14:paraId="1264F5F6" w14:textId="77777777" w:rsidR="00343FF6" w:rsidRDefault="00343FF6">
      <w:pPr>
        <w:pStyle w:val="BodyText"/>
        <w:rPr>
          <w:sz w:val="22"/>
        </w:rPr>
      </w:pPr>
    </w:p>
    <w:p w14:paraId="463C966A" w14:textId="77777777" w:rsidR="00343FF6" w:rsidRDefault="00343FF6">
      <w:pPr>
        <w:pStyle w:val="BodyText"/>
        <w:spacing w:before="5"/>
        <w:rPr>
          <w:sz w:val="30"/>
        </w:rPr>
      </w:pPr>
    </w:p>
    <w:p w14:paraId="1D633541" w14:textId="77777777" w:rsidR="00343FF6" w:rsidRDefault="00635E89">
      <w:pPr>
        <w:spacing w:before="1"/>
        <w:ind w:left="618" w:right="635"/>
        <w:jc w:val="center"/>
        <w:rPr>
          <w:i/>
          <w:sz w:val="17"/>
        </w:rPr>
      </w:pPr>
      <w:r>
        <w:rPr>
          <w:i/>
          <w:sz w:val="17"/>
        </w:rPr>
        <w:t>CHAPTER</w:t>
      </w:r>
      <w:r>
        <w:rPr>
          <w:i/>
          <w:spacing w:val="8"/>
          <w:sz w:val="17"/>
        </w:rPr>
        <w:t xml:space="preserve"> </w:t>
      </w:r>
      <w:r>
        <w:rPr>
          <w:i/>
          <w:sz w:val="17"/>
        </w:rPr>
        <w:t>2</w:t>
      </w:r>
    </w:p>
    <w:p w14:paraId="01FEC2CD" w14:textId="77777777" w:rsidR="00343FF6" w:rsidRDefault="00343FF6">
      <w:pPr>
        <w:pStyle w:val="BodyText"/>
        <w:spacing w:before="1"/>
        <w:rPr>
          <w:i/>
          <w:sz w:val="20"/>
        </w:rPr>
      </w:pPr>
    </w:p>
    <w:p w14:paraId="2583F131" w14:textId="77777777" w:rsidR="00343FF6" w:rsidRDefault="00635E89">
      <w:pPr>
        <w:pStyle w:val="Heading2"/>
        <w:spacing w:before="1"/>
        <w:ind w:left="618" w:right="634"/>
      </w:pPr>
      <w:r>
        <w:rPr>
          <w:w w:val="90"/>
        </w:rPr>
        <w:t>Compliance</w:t>
      </w:r>
      <w:r>
        <w:rPr>
          <w:spacing w:val="24"/>
          <w:w w:val="90"/>
        </w:rPr>
        <w:t xml:space="preserve"> </w:t>
      </w:r>
      <w:r>
        <w:rPr>
          <w:w w:val="90"/>
        </w:rPr>
        <w:t>testing</w:t>
      </w:r>
    </w:p>
    <w:p w14:paraId="51C8998D" w14:textId="77777777" w:rsidR="00343FF6" w:rsidRDefault="00343FF6">
      <w:pPr>
        <w:pStyle w:val="BodyText"/>
        <w:spacing w:before="11"/>
        <w:rPr>
          <w:b/>
          <w:i/>
          <w:sz w:val="30"/>
        </w:rPr>
      </w:pPr>
    </w:p>
    <w:p w14:paraId="17B7A246"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36</w:t>
      </w:r>
    </w:p>
    <w:p w14:paraId="7AD9080E" w14:textId="77777777" w:rsidR="00343FF6" w:rsidRDefault="00343FF6">
      <w:pPr>
        <w:pStyle w:val="BodyText"/>
        <w:spacing w:before="1"/>
        <w:rPr>
          <w:i/>
          <w:sz w:val="31"/>
        </w:rPr>
      </w:pPr>
    </w:p>
    <w:p w14:paraId="7316FCDD" w14:textId="77777777" w:rsidR="00343FF6" w:rsidRDefault="00635E89">
      <w:pPr>
        <w:pStyle w:val="Heading1"/>
        <w:ind w:left="617"/>
      </w:pPr>
      <w:r>
        <w:rPr>
          <w:w w:val="95"/>
        </w:rPr>
        <w:t>Common</w:t>
      </w:r>
      <w:r>
        <w:rPr>
          <w:spacing w:val="5"/>
          <w:w w:val="95"/>
        </w:rPr>
        <w:t xml:space="preserve"> </w:t>
      </w:r>
      <w:r>
        <w:rPr>
          <w:w w:val="95"/>
        </w:rPr>
        <w:t>provisions</w:t>
      </w:r>
      <w:r>
        <w:rPr>
          <w:spacing w:val="5"/>
          <w:w w:val="95"/>
        </w:rPr>
        <w:t xml:space="preserve"> </w:t>
      </w:r>
      <w:r>
        <w:rPr>
          <w:w w:val="95"/>
        </w:rPr>
        <w:t>for</w:t>
      </w:r>
      <w:r>
        <w:rPr>
          <w:spacing w:val="3"/>
          <w:w w:val="95"/>
        </w:rPr>
        <w:t xml:space="preserve"> </w:t>
      </w:r>
      <w:r>
        <w:rPr>
          <w:w w:val="95"/>
        </w:rPr>
        <w:t>compliance</w:t>
      </w:r>
      <w:r>
        <w:rPr>
          <w:spacing w:val="5"/>
          <w:w w:val="95"/>
        </w:rPr>
        <w:t xml:space="preserve"> </w:t>
      </w:r>
      <w:r>
        <w:rPr>
          <w:w w:val="95"/>
        </w:rPr>
        <w:t>testing</w:t>
      </w:r>
    </w:p>
    <w:p w14:paraId="53EFAD2F" w14:textId="77777777" w:rsidR="00343FF6" w:rsidRDefault="00343FF6">
      <w:pPr>
        <w:pStyle w:val="BodyText"/>
        <w:spacing w:before="2"/>
        <w:rPr>
          <w:rFonts w:ascii="Book Antiqua"/>
          <w:b/>
          <w:sz w:val="30"/>
        </w:rPr>
      </w:pPr>
    </w:p>
    <w:p w14:paraId="2CD3CA81" w14:textId="77777777" w:rsidR="00343FF6" w:rsidRDefault="00635E89">
      <w:pPr>
        <w:pStyle w:val="ListParagraph"/>
        <w:numPr>
          <w:ilvl w:val="0"/>
          <w:numId w:val="40"/>
        </w:numPr>
        <w:tabs>
          <w:tab w:val="left" w:pos="540"/>
        </w:tabs>
        <w:spacing w:before="1" w:line="228" w:lineRule="auto"/>
        <w:ind w:right="124" w:firstLine="0"/>
        <w:rPr>
          <w:sz w:val="19"/>
        </w:rPr>
      </w:pPr>
      <w:r>
        <w:rPr>
          <w:w w:val="95"/>
          <w:sz w:val="19"/>
        </w:rPr>
        <w:t xml:space="preserve">Testing of the performance </w:t>
      </w:r>
      <w:r>
        <w:rPr>
          <w:w w:val="95"/>
          <w:sz w:val="19"/>
        </w:rPr>
        <w:t>of a transmission-connected demand facility, a transmission-connected distribution</w:t>
      </w:r>
      <w:r>
        <w:rPr>
          <w:spacing w:val="1"/>
          <w:w w:val="95"/>
          <w:sz w:val="19"/>
        </w:rPr>
        <w:t xml:space="preserve"> </w:t>
      </w:r>
      <w:r>
        <w:rPr>
          <w:w w:val="95"/>
          <w:sz w:val="19"/>
        </w:rPr>
        <w:t>facility, or a demand unit with demand response active power control, demand response reactive power control or</w:t>
      </w:r>
      <w:r>
        <w:rPr>
          <w:spacing w:val="1"/>
          <w:w w:val="95"/>
          <w:sz w:val="19"/>
        </w:rPr>
        <w:t xml:space="preserve"> </w:t>
      </w:r>
      <w:r>
        <w:rPr>
          <w:w w:val="95"/>
          <w:sz w:val="19"/>
        </w:rPr>
        <w:t>demand</w:t>
      </w:r>
      <w:r>
        <w:rPr>
          <w:spacing w:val="1"/>
          <w:w w:val="95"/>
          <w:sz w:val="19"/>
        </w:rPr>
        <w:t xml:space="preserve"> </w:t>
      </w:r>
      <w:r>
        <w:rPr>
          <w:w w:val="95"/>
          <w:sz w:val="19"/>
        </w:rPr>
        <w:t>response</w:t>
      </w:r>
      <w:r>
        <w:rPr>
          <w:spacing w:val="1"/>
          <w:w w:val="95"/>
          <w:sz w:val="19"/>
        </w:rPr>
        <w:t xml:space="preserve"> </w:t>
      </w:r>
      <w:r>
        <w:rPr>
          <w:w w:val="95"/>
          <w:sz w:val="19"/>
        </w:rPr>
        <w:t>transmission</w:t>
      </w:r>
      <w:r>
        <w:rPr>
          <w:spacing w:val="1"/>
          <w:w w:val="95"/>
          <w:sz w:val="19"/>
        </w:rPr>
        <w:t xml:space="preserve"> </w:t>
      </w:r>
      <w:r>
        <w:rPr>
          <w:w w:val="95"/>
          <w:sz w:val="19"/>
        </w:rPr>
        <w:t>constraint</w:t>
      </w:r>
      <w:r>
        <w:rPr>
          <w:spacing w:val="1"/>
          <w:w w:val="95"/>
          <w:sz w:val="19"/>
        </w:rPr>
        <w:t xml:space="preserve"> </w:t>
      </w:r>
      <w:r>
        <w:rPr>
          <w:w w:val="95"/>
          <w:sz w:val="19"/>
        </w:rPr>
        <w:t>management,</w:t>
      </w:r>
      <w:r>
        <w:rPr>
          <w:spacing w:val="1"/>
          <w:w w:val="95"/>
          <w:sz w:val="19"/>
        </w:rPr>
        <w:t xml:space="preserve"> </w:t>
      </w:r>
      <w:r>
        <w:rPr>
          <w:w w:val="95"/>
          <w:sz w:val="19"/>
        </w:rPr>
        <w:t>shall</w:t>
      </w:r>
      <w:r>
        <w:rPr>
          <w:spacing w:val="1"/>
          <w:w w:val="95"/>
          <w:sz w:val="19"/>
        </w:rPr>
        <w:t xml:space="preserve"> </w:t>
      </w:r>
      <w:r>
        <w:rPr>
          <w:w w:val="95"/>
          <w:sz w:val="19"/>
        </w:rPr>
        <w:t>aim</w:t>
      </w:r>
      <w:r>
        <w:rPr>
          <w:spacing w:val="1"/>
          <w:w w:val="95"/>
          <w:sz w:val="19"/>
        </w:rPr>
        <w:t xml:space="preserve"> </w:t>
      </w:r>
      <w:r>
        <w:rPr>
          <w:w w:val="95"/>
          <w:sz w:val="19"/>
        </w:rPr>
        <w:t>at</w:t>
      </w:r>
      <w:r>
        <w:rPr>
          <w:spacing w:val="1"/>
          <w:w w:val="95"/>
          <w:sz w:val="19"/>
        </w:rPr>
        <w:t xml:space="preserve"> </w:t>
      </w:r>
      <w:r>
        <w:rPr>
          <w:w w:val="95"/>
          <w:sz w:val="19"/>
        </w:rPr>
        <w:t>demonstrating</w:t>
      </w:r>
      <w:r>
        <w:rPr>
          <w:spacing w:val="1"/>
          <w:w w:val="95"/>
          <w:sz w:val="19"/>
        </w:rPr>
        <w:t xml:space="preserve"> </w:t>
      </w:r>
      <w:r>
        <w:rPr>
          <w:w w:val="95"/>
          <w:sz w:val="19"/>
        </w:rPr>
        <w:t>that</w:t>
      </w:r>
      <w:r>
        <w:rPr>
          <w:spacing w:val="1"/>
          <w:w w:val="95"/>
          <w:sz w:val="19"/>
        </w:rPr>
        <w:t xml:space="preserve"> </w:t>
      </w:r>
      <w:r>
        <w:rPr>
          <w:w w:val="95"/>
          <w:sz w:val="19"/>
        </w:rPr>
        <w:t>the</w:t>
      </w:r>
      <w:r>
        <w:rPr>
          <w:spacing w:val="1"/>
          <w:w w:val="95"/>
          <w:sz w:val="19"/>
        </w:rPr>
        <w:t xml:space="preserve"> </w:t>
      </w:r>
      <w:r>
        <w:rPr>
          <w:w w:val="95"/>
          <w:sz w:val="19"/>
        </w:rPr>
        <w:t>requirements</w:t>
      </w:r>
      <w:r>
        <w:rPr>
          <w:spacing w:val="1"/>
          <w:w w:val="95"/>
          <w:sz w:val="19"/>
        </w:rPr>
        <w:t xml:space="preserve"> </w:t>
      </w:r>
      <w:r>
        <w:rPr>
          <w:w w:val="95"/>
          <w:sz w:val="19"/>
        </w:rPr>
        <w:t>of</w:t>
      </w:r>
      <w:r>
        <w:rPr>
          <w:spacing w:val="1"/>
          <w:w w:val="95"/>
          <w:sz w:val="19"/>
        </w:rPr>
        <w:t xml:space="preserve"> </w:t>
      </w:r>
      <w:r>
        <w:rPr>
          <w:w w:val="95"/>
          <w:sz w:val="19"/>
        </w:rPr>
        <w:t>this</w:t>
      </w:r>
      <w:r>
        <w:rPr>
          <w:spacing w:val="-37"/>
          <w:w w:val="95"/>
          <w:sz w:val="19"/>
        </w:rPr>
        <w:t xml:space="preserve"> </w:t>
      </w:r>
      <w:r>
        <w:rPr>
          <w:sz w:val="19"/>
        </w:rPr>
        <w:t>Regulation</w:t>
      </w:r>
      <w:r>
        <w:rPr>
          <w:spacing w:val="12"/>
          <w:sz w:val="19"/>
        </w:rPr>
        <w:t xml:space="preserve"> </w:t>
      </w:r>
      <w:r>
        <w:rPr>
          <w:sz w:val="19"/>
        </w:rPr>
        <w:t>have</w:t>
      </w:r>
      <w:r>
        <w:rPr>
          <w:spacing w:val="14"/>
          <w:sz w:val="19"/>
        </w:rPr>
        <w:t xml:space="preserve"> </w:t>
      </w:r>
      <w:r>
        <w:rPr>
          <w:sz w:val="19"/>
        </w:rPr>
        <w:t>been</w:t>
      </w:r>
      <w:r>
        <w:rPr>
          <w:spacing w:val="13"/>
          <w:sz w:val="19"/>
        </w:rPr>
        <w:t xml:space="preserve"> </w:t>
      </w:r>
      <w:r>
        <w:rPr>
          <w:sz w:val="19"/>
        </w:rPr>
        <w:t>complied</w:t>
      </w:r>
      <w:r>
        <w:rPr>
          <w:spacing w:val="14"/>
          <w:sz w:val="19"/>
        </w:rPr>
        <w:t xml:space="preserve"> </w:t>
      </w:r>
      <w:r>
        <w:rPr>
          <w:sz w:val="19"/>
        </w:rPr>
        <w:t>with.</w:t>
      </w:r>
    </w:p>
    <w:p w14:paraId="540C75F4" w14:textId="77777777" w:rsidR="00343FF6" w:rsidRDefault="00343FF6">
      <w:pPr>
        <w:pStyle w:val="BodyText"/>
        <w:spacing w:before="8"/>
        <w:rPr>
          <w:sz w:val="31"/>
        </w:rPr>
      </w:pPr>
    </w:p>
    <w:p w14:paraId="7D15E93A" w14:textId="77777777" w:rsidR="00343FF6" w:rsidRDefault="00635E89">
      <w:pPr>
        <w:pStyle w:val="ListParagraph"/>
        <w:numPr>
          <w:ilvl w:val="0"/>
          <w:numId w:val="40"/>
        </w:numPr>
        <w:tabs>
          <w:tab w:val="left" w:pos="540"/>
        </w:tabs>
        <w:spacing w:before="1" w:line="228" w:lineRule="auto"/>
        <w:ind w:right="123" w:firstLine="0"/>
        <w:rPr>
          <w:sz w:val="19"/>
        </w:rPr>
      </w:pPr>
      <w:r>
        <w:rPr>
          <w:w w:val="90"/>
          <w:sz w:val="19"/>
        </w:rPr>
        <w:t>Notwithstanding the minimum requirements for compliance testing set out in this Regulation, the relevant system</w:t>
      </w:r>
      <w:r>
        <w:rPr>
          <w:spacing w:val="1"/>
          <w:w w:val="90"/>
          <w:sz w:val="19"/>
        </w:rPr>
        <w:t xml:space="preserve"> </w:t>
      </w:r>
      <w:r>
        <w:rPr>
          <w:sz w:val="19"/>
        </w:rPr>
        <w:t>operator</w:t>
      </w:r>
      <w:r>
        <w:rPr>
          <w:spacing w:val="17"/>
          <w:sz w:val="19"/>
        </w:rPr>
        <w:t xml:space="preserve"> </w:t>
      </w:r>
      <w:r>
        <w:rPr>
          <w:sz w:val="19"/>
        </w:rPr>
        <w:t>is</w:t>
      </w:r>
      <w:r>
        <w:rPr>
          <w:spacing w:val="14"/>
          <w:sz w:val="19"/>
        </w:rPr>
        <w:t xml:space="preserve"> </w:t>
      </w:r>
      <w:r>
        <w:rPr>
          <w:sz w:val="19"/>
        </w:rPr>
        <w:t>entitled</w:t>
      </w:r>
      <w:r>
        <w:rPr>
          <w:spacing w:val="13"/>
          <w:sz w:val="19"/>
        </w:rPr>
        <w:t xml:space="preserve"> </w:t>
      </w:r>
      <w:r>
        <w:rPr>
          <w:sz w:val="19"/>
        </w:rPr>
        <w:t>to:</w:t>
      </w:r>
    </w:p>
    <w:p w14:paraId="4CA1633C" w14:textId="77777777" w:rsidR="00343FF6" w:rsidRDefault="00343FF6">
      <w:pPr>
        <w:pStyle w:val="BodyText"/>
        <w:spacing w:before="1"/>
        <w:rPr>
          <w:sz w:val="21"/>
        </w:rPr>
      </w:pPr>
    </w:p>
    <w:p w14:paraId="6668D6BA" w14:textId="77777777" w:rsidR="00343FF6" w:rsidRDefault="00635E89">
      <w:pPr>
        <w:pStyle w:val="ListParagraph"/>
        <w:numPr>
          <w:ilvl w:val="0"/>
          <w:numId w:val="39"/>
        </w:numPr>
        <w:tabs>
          <w:tab w:val="left" w:pos="402"/>
        </w:tabs>
        <w:spacing w:line="228" w:lineRule="auto"/>
        <w:ind w:right="124"/>
        <w:rPr>
          <w:sz w:val="19"/>
        </w:rPr>
      </w:pPr>
      <w:r>
        <w:rPr>
          <w:w w:val="95"/>
          <w:sz w:val="19"/>
        </w:rPr>
        <w:t xml:space="preserve">allow the demand facility owner, </w:t>
      </w:r>
      <w:r>
        <w:rPr>
          <w:w w:val="95"/>
          <w:sz w:val="19"/>
        </w:rPr>
        <w:t>the DSO or the CDSO to carry out an alternative set of tests, provided that those</w:t>
      </w:r>
      <w:r>
        <w:rPr>
          <w:spacing w:val="1"/>
          <w:w w:val="95"/>
          <w:sz w:val="19"/>
        </w:rPr>
        <w:t xml:space="preserve"> </w:t>
      </w:r>
      <w:r>
        <w:rPr>
          <w:w w:val="95"/>
          <w:sz w:val="19"/>
        </w:rPr>
        <w:t>tests are efficient and suffice to demonstrate that a demand facility or a distribution system complies with the</w:t>
      </w:r>
      <w:r>
        <w:rPr>
          <w:spacing w:val="1"/>
          <w:w w:val="95"/>
          <w:sz w:val="19"/>
        </w:rPr>
        <w:t xml:space="preserve"> </w:t>
      </w:r>
      <w:r>
        <w:rPr>
          <w:sz w:val="19"/>
        </w:rPr>
        <w:t>requirements</w:t>
      </w:r>
      <w:r>
        <w:rPr>
          <w:spacing w:val="13"/>
          <w:sz w:val="19"/>
        </w:rPr>
        <w:t xml:space="preserve"> </w:t>
      </w:r>
      <w:r>
        <w:rPr>
          <w:sz w:val="19"/>
        </w:rPr>
        <w:t>of</w:t>
      </w:r>
      <w:r>
        <w:rPr>
          <w:spacing w:val="18"/>
          <w:sz w:val="19"/>
        </w:rPr>
        <w:t xml:space="preserve"> </w:t>
      </w:r>
      <w:r>
        <w:rPr>
          <w:sz w:val="19"/>
        </w:rPr>
        <w:t>this</w:t>
      </w:r>
      <w:r>
        <w:rPr>
          <w:spacing w:val="13"/>
          <w:sz w:val="19"/>
        </w:rPr>
        <w:t xml:space="preserve"> </w:t>
      </w:r>
      <w:r>
        <w:rPr>
          <w:sz w:val="19"/>
        </w:rPr>
        <w:t>Regulation;</w:t>
      </w:r>
      <w:r>
        <w:rPr>
          <w:spacing w:val="13"/>
          <w:sz w:val="19"/>
        </w:rPr>
        <w:t xml:space="preserve"> </w:t>
      </w:r>
      <w:r>
        <w:rPr>
          <w:sz w:val="19"/>
        </w:rPr>
        <w:t>and</w:t>
      </w:r>
    </w:p>
    <w:p w14:paraId="5F0286EB" w14:textId="77777777" w:rsidR="00343FF6" w:rsidRDefault="00343FF6">
      <w:pPr>
        <w:pStyle w:val="BodyText"/>
        <w:spacing w:before="3"/>
        <w:rPr>
          <w:sz w:val="21"/>
        </w:rPr>
      </w:pPr>
    </w:p>
    <w:p w14:paraId="7EFECE0B" w14:textId="1D427AF6" w:rsidR="00343FF6" w:rsidRDefault="00635E89">
      <w:pPr>
        <w:pStyle w:val="ListParagraph"/>
        <w:numPr>
          <w:ilvl w:val="0"/>
          <w:numId w:val="39"/>
        </w:numPr>
        <w:tabs>
          <w:tab w:val="left" w:pos="402"/>
        </w:tabs>
        <w:spacing w:line="228" w:lineRule="auto"/>
        <w:rPr>
          <w:sz w:val="19"/>
        </w:rPr>
      </w:pPr>
      <w:r>
        <w:rPr>
          <w:w w:val="95"/>
          <w:sz w:val="19"/>
        </w:rPr>
        <w:t>require the demand faci</w:t>
      </w:r>
      <w:r>
        <w:rPr>
          <w:w w:val="95"/>
          <w:sz w:val="19"/>
        </w:rPr>
        <w:t>lity owner, the DSO or the CDSO to carry out additional or alternative sets of tests in those</w:t>
      </w:r>
      <w:r>
        <w:rPr>
          <w:spacing w:val="1"/>
          <w:w w:val="95"/>
          <w:sz w:val="19"/>
        </w:rPr>
        <w:t xml:space="preserve"> </w:t>
      </w:r>
      <w:r>
        <w:rPr>
          <w:w w:val="95"/>
          <w:sz w:val="19"/>
        </w:rPr>
        <w:t>cases where the information supplied to the relevant system operator in relation to compliance testing under the</w:t>
      </w:r>
      <w:r>
        <w:rPr>
          <w:spacing w:val="1"/>
          <w:w w:val="95"/>
          <w:sz w:val="19"/>
        </w:rPr>
        <w:t xml:space="preserve"> </w:t>
      </w:r>
      <w:r>
        <w:rPr>
          <w:spacing w:val="-1"/>
          <w:sz w:val="19"/>
        </w:rPr>
        <w:t xml:space="preserve">provisions of Articles </w:t>
      </w:r>
      <w:r>
        <w:rPr>
          <w:sz w:val="19"/>
        </w:rPr>
        <w:t>37 to 41, is not sufficien</w:t>
      </w:r>
      <w:r>
        <w:rPr>
          <w:sz w:val="19"/>
        </w:rPr>
        <w:t>t to demonstrate compliance with the requirements of this</w:t>
      </w:r>
      <w:r>
        <w:rPr>
          <w:spacing w:val="1"/>
          <w:sz w:val="19"/>
        </w:rPr>
        <w:t xml:space="preserve"> </w:t>
      </w:r>
      <w:r>
        <w:rPr>
          <w:sz w:val="19"/>
        </w:rPr>
        <w:lastRenderedPageBreak/>
        <w:t>Regulation.</w:t>
      </w:r>
    </w:p>
    <w:p w14:paraId="6F671560" w14:textId="77777777" w:rsidR="00B12060" w:rsidRPr="00B12060" w:rsidRDefault="00B12060" w:rsidP="00B12060">
      <w:pPr>
        <w:pStyle w:val="ListParagraph"/>
        <w:rPr>
          <w:sz w:val="19"/>
        </w:rPr>
      </w:pPr>
    </w:p>
    <w:p w14:paraId="1A74016B" w14:textId="77777777" w:rsidR="00B12060" w:rsidRDefault="00B12060" w:rsidP="00B12060">
      <w:pPr>
        <w:pStyle w:val="ListParagraph"/>
        <w:tabs>
          <w:tab w:val="left" w:pos="402"/>
        </w:tabs>
        <w:spacing w:line="228" w:lineRule="auto"/>
        <w:ind w:left="401"/>
        <w:rPr>
          <w:sz w:val="19"/>
        </w:rPr>
      </w:pPr>
    </w:p>
    <w:p w14:paraId="20C372A0" w14:textId="77777777" w:rsidR="00343FF6" w:rsidRDefault="00635E89">
      <w:pPr>
        <w:pStyle w:val="ListParagraph"/>
        <w:numPr>
          <w:ilvl w:val="0"/>
          <w:numId w:val="40"/>
        </w:numPr>
        <w:tabs>
          <w:tab w:val="left" w:pos="540"/>
        </w:tabs>
        <w:spacing w:before="101" w:line="228" w:lineRule="auto"/>
        <w:ind w:firstLine="0"/>
        <w:rPr>
          <w:sz w:val="19"/>
        </w:rPr>
      </w:pPr>
      <w:r>
        <w:rPr>
          <w:w w:val="95"/>
          <w:sz w:val="19"/>
        </w:rPr>
        <w:t>The demand facility owner, the DSO or the CDSO is responsible for carrying out the tests in accordance with the</w:t>
      </w:r>
      <w:r>
        <w:rPr>
          <w:spacing w:val="1"/>
          <w:w w:val="95"/>
          <w:sz w:val="19"/>
        </w:rPr>
        <w:t xml:space="preserve"> </w:t>
      </w:r>
      <w:r>
        <w:rPr>
          <w:w w:val="95"/>
          <w:sz w:val="19"/>
        </w:rPr>
        <w:t>conditions laid down in Chapter 2 of Title IV. The relevant system opera</w:t>
      </w:r>
      <w:r>
        <w:rPr>
          <w:w w:val="95"/>
          <w:sz w:val="19"/>
        </w:rPr>
        <w:t>tor shall cooperate and not unduly delay the</w:t>
      </w:r>
      <w:r>
        <w:rPr>
          <w:spacing w:val="1"/>
          <w:w w:val="95"/>
          <w:sz w:val="19"/>
        </w:rPr>
        <w:t xml:space="preserve"> </w:t>
      </w:r>
      <w:r>
        <w:rPr>
          <w:sz w:val="19"/>
        </w:rPr>
        <w:t>performance</w:t>
      </w:r>
      <w:r>
        <w:rPr>
          <w:spacing w:val="13"/>
          <w:sz w:val="19"/>
        </w:rPr>
        <w:t xml:space="preserve"> </w:t>
      </w:r>
      <w:r>
        <w:rPr>
          <w:sz w:val="19"/>
        </w:rPr>
        <w:t>of</w:t>
      </w:r>
      <w:r>
        <w:rPr>
          <w:spacing w:val="17"/>
          <w:sz w:val="19"/>
        </w:rPr>
        <w:t xml:space="preserve"> </w:t>
      </w:r>
      <w:r>
        <w:rPr>
          <w:sz w:val="19"/>
        </w:rPr>
        <w:t>the</w:t>
      </w:r>
      <w:r>
        <w:rPr>
          <w:spacing w:val="13"/>
          <w:sz w:val="19"/>
        </w:rPr>
        <w:t xml:space="preserve"> </w:t>
      </w:r>
      <w:r>
        <w:rPr>
          <w:sz w:val="19"/>
        </w:rPr>
        <w:t>tests.</w:t>
      </w:r>
    </w:p>
    <w:p w14:paraId="05112FCE" w14:textId="77777777" w:rsidR="00343FF6" w:rsidRDefault="00343FF6">
      <w:pPr>
        <w:pStyle w:val="BodyText"/>
        <w:spacing w:before="7"/>
        <w:rPr>
          <w:sz w:val="31"/>
        </w:rPr>
      </w:pPr>
    </w:p>
    <w:p w14:paraId="7F63B6D7" w14:textId="77777777" w:rsidR="00343FF6" w:rsidRDefault="00635E89">
      <w:pPr>
        <w:pStyle w:val="ListParagraph"/>
        <w:numPr>
          <w:ilvl w:val="0"/>
          <w:numId w:val="40"/>
        </w:numPr>
        <w:tabs>
          <w:tab w:val="left" w:pos="540"/>
        </w:tabs>
        <w:spacing w:line="228" w:lineRule="auto"/>
        <w:ind w:right="123" w:firstLine="0"/>
        <w:rPr>
          <w:sz w:val="19"/>
        </w:rPr>
      </w:pPr>
      <w:r>
        <w:rPr>
          <w:w w:val="90"/>
          <w:sz w:val="19"/>
        </w:rPr>
        <w:t>The relevant system operator may participate in the compliance testing either on site or remotely from the system</w:t>
      </w:r>
      <w:r>
        <w:rPr>
          <w:spacing w:val="1"/>
          <w:w w:val="90"/>
          <w:sz w:val="19"/>
        </w:rPr>
        <w:t xml:space="preserve"> </w:t>
      </w:r>
      <w:r>
        <w:rPr>
          <w:sz w:val="19"/>
        </w:rPr>
        <w:t xml:space="preserve">operator's control room. For that purpose, the demand facility owner, </w:t>
      </w:r>
      <w:r>
        <w:rPr>
          <w:sz w:val="19"/>
        </w:rPr>
        <w:t>the DSO or the CDSO shall provide the</w:t>
      </w:r>
      <w:r>
        <w:rPr>
          <w:spacing w:val="1"/>
          <w:sz w:val="19"/>
        </w:rPr>
        <w:t xml:space="preserve"> </w:t>
      </w:r>
      <w:r>
        <w:rPr>
          <w:w w:val="95"/>
          <w:sz w:val="19"/>
        </w:rPr>
        <w:t>monitoring</w:t>
      </w:r>
      <w:r>
        <w:rPr>
          <w:spacing w:val="1"/>
          <w:w w:val="95"/>
          <w:sz w:val="19"/>
        </w:rPr>
        <w:t xml:space="preserve"> </w:t>
      </w:r>
      <w:r>
        <w:rPr>
          <w:w w:val="95"/>
          <w:sz w:val="19"/>
        </w:rPr>
        <w:t>equipment</w:t>
      </w:r>
      <w:r>
        <w:rPr>
          <w:spacing w:val="1"/>
          <w:w w:val="95"/>
          <w:sz w:val="19"/>
        </w:rPr>
        <w:t xml:space="preserve"> </w:t>
      </w:r>
      <w:r>
        <w:rPr>
          <w:w w:val="95"/>
          <w:sz w:val="19"/>
        </w:rPr>
        <w:t>necessary</w:t>
      </w:r>
      <w:r>
        <w:rPr>
          <w:spacing w:val="1"/>
          <w:w w:val="95"/>
          <w:sz w:val="19"/>
        </w:rPr>
        <w:t xml:space="preserve"> </w:t>
      </w:r>
      <w:r>
        <w:rPr>
          <w:w w:val="95"/>
          <w:sz w:val="19"/>
        </w:rPr>
        <w:t>to record</w:t>
      </w:r>
      <w:r>
        <w:rPr>
          <w:spacing w:val="1"/>
          <w:w w:val="95"/>
          <w:sz w:val="19"/>
        </w:rPr>
        <w:t xml:space="preserve"> </w:t>
      </w:r>
      <w:r>
        <w:rPr>
          <w:w w:val="95"/>
          <w:sz w:val="19"/>
        </w:rPr>
        <w:t>all</w:t>
      </w:r>
      <w:r>
        <w:rPr>
          <w:spacing w:val="1"/>
          <w:w w:val="95"/>
          <w:sz w:val="19"/>
        </w:rPr>
        <w:t xml:space="preserve"> </w:t>
      </w:r>
      <w:r>
        <w:rPr>
          <w:w w:val="95"/>
          <w:sz w:val="19"/>
        </w:rPr>
        <w:t>relevant</w:t>
      </w:r>
      <w:r>
        <w:rPr>
          <w:spacing w:val="1"/>
          <w:w w:val="95"/>
          <w:sz w:val="19"/>
        </w:rPr>
        <w:t xml:space="preserve"> </w:t>
      </w:r>
      <w:r>
        <w:rPr>
          <w:w w:val="95"/>
          <w:sz w:val="19"/>
        </w:rPr>
        <w:t>test signals</w:t>
      </w:r>
      <w:r>
        <w:rPr>
          <w:spacing w:val="1"/>
          <w:w w:val="95"/>
          <w:sz w:val="19"/>
        </w:rPr>
        <w:t xml:space="preserve"> </w:t>
      </w:r>
      <w:r>
        <w:rPr>
          <w:w w:val="95"/>
          <w:sz w:val="19"/>
        </w:rPr>
        <w:t>and</w:t>
      </w:r>
      <w:r>
        <w:rPr>
          <w:spacing w:val="1"/>
          <w:w w:val="95"/>
          <w:sz w:val="19"/>
        </w:rPr>
        <w:t xml:space="preserve"> </w:t>
      </w:r>
      <w:r>
        <w:rPr>
          <w:w w:val="95"/>
          <w:sz w:val="19"/>
        </w:rPr>
        <w:t>measurements</w:t>
      </w:r>
      <w:r>
        <w:rPr>
          <w:spacing w:val="1"/>
          <w:w w:val="95"/>
          <w:sz w:val="19"/>
        </w:rPr>
        <w:t xml:space="preserve"> </w:t>
      </w:r>
      <w:r>
        <w:rPr>
          <w:w w:val="95"/>
          <w:sz w:val="19"/>
        </w:rPr>
        <w:t>as</w:t>
      </w:r>
      <w:r>
        <w:rPr>
          <w:spacing w:val="1"/>
          <w:w w:val="95"/>
          <w:sz w:val="19"/>
        </w:rPr>
        <w:t xml:space="preserve"> </w:t>
      </w:r>
      <w:r>
        <w:rPr>
          <w:w w:val="95"/>
          <w:sz w:val="19"/>
        </w:rPr>
        <w:t>well</w:t>
      </w:r>
      <w:r>
        <w:rPr>
          <w:spacing w:val="1"/>
          <w:w w:val="95"/>
          <w:sz w:val="19"/>
        </w:rPr>
        <w:t xml:space="preserve"> </w:t>
      </w:r>
      <w:r>
        <w:rPr>
          <w:w w:val="95"/>
          <w:sz w:val="19"/>
        </w:rPr>
        <w:t>as</w:t>
      </w:r>
      <w:r>
        <w:rPr>
          <w:spacing w:val="1"/>
          <w:w w:val="95"/>
          <w:sz w:val="19"/>
        </w:rPr>
        <w:t xml:space="preserve"> </w:t>
      </w:r>
      <w:r>
        <w:rPr>
          <w:w w:val="95"/>
          <w:sz w:val="19"/>
        </w:rPr>
        <w:t>ensure</w:t>
      </w:r>
      <w:r>
        <w:rPr>
          <w:spacing w:val="1"/>
          <w:w w:val="95"/>
          <w:sz w:val="19"/>
        </w:rPr>
        <w:t xml:space="preserve"> </w:t>
      </w:r>
      <w:r>
        <w:rPr>
          <w:w w:val="95"/>
          <w:sz w:val="19"/>
        </w:rPr>
        <w:t>that</w:t>
      </w:r>
      <w:r>
        <w:rPr>
          <w:spacing w:val="1"/>
          <w:w w:val="95"/>
          <w:sz w:val="19"/>
        </w:rPr>
        <w:t xml:space="preserve"> </w:t>
      </w:r>
      <w:r>
        <w:rPr>
          <w:w w:val="95"/>
          <w:sz w:val="19"/>
        </w:rPr>
        <w:t>the</w:t>
      </w:r>
      <w:r>
        <w:rPr>
          <w:spacing w:val="1"/>
          <w:w w:val="95"/>
          <w:sz w:val="19"/>
        </w:rPr>
        <w:t xml:space="preserve"> </w:t>
      </w:r>
      <w:r>
        <w:rPr>
          <w:w w:val="95"/>
          <w:sz w:val="19"/>
        </w:rPr>
        <w:t>necessary representatives of the demand facility owner, the DSO or the CDSO are available on site for the e</w:t>
      </w:r>
      <w:r>
        <w:rPr>
          <w:w w:val="95"/>
          <w:sz w:val="19"/>
        </w:rPr>
        <w:t>ntire testing</w:t>
      </w:r>
      <w:r>
        <w:rPr>
          <w:spacing w:val="1"/>
          <w:w w:val="95"/>
          <w:sz w:val="19"/>
        </w:rPr>
        <w:t xml:space="preserve"> </w:t>
      </w:r>
      <w:r>
        <w:rPr>
          <w:w w:val="95"/>
          <w:sz w:val="19"/>
        </w:rPr>
        <w:t>period. Signals specified by the relevant system operator shall be provided if, for selected tests, the system operator</w:t>
      </w:r>
      <w:r>
        <w:rPr>
          <w:spacing w:val="1"/>
          <w:w w:val="95"/>
          <w:sz w:val="19"/>
        </w:rPr>
        <w:t xml:space="preserve"> </w:t>
      </w:r>
      <w:r>
        <w:rPr>
          <w:w w:val="95"/>
          <w:sz w:val="19"/>
        </w:rPr>
        <w:t>wishes to use its own equipment to record performance. The relevant system operator has sole discretion to decide</w:t>
      </w:r>
      <w:r>
        <w:rPr>
          <w:spacing w:val="1"/>
          <w:w w:val="95"/>
          <w:sz w:val="19"/>
        </w:rPr>
        <w:t xml:space="preserve"> </w:t>
      </w:r>
      <w:r>
        <w:rPr>
          <w:sz w:val="19"/>
        </w:rPr>
        <w:t>about</w:t>
      </w:r>
      <w:r>
        <w:rPr>
          <w:spacing w:val="13"/>
          <w:sz w:val="19"/>
        </w:rPr>
        <w:t xml:space="preserve"> </w:t>
      </w:r>
      <w:r>
        <w:rPr>
          <w:sz w:val="19"/>
        </w:rPr>
        <w:t>it</w:t>
      </w:r>
      <w:r>
        <w:rPr>
          <w:sz w:val="19"/>
        </w:rPr>
        <w:t>s</w:t>
      </w:r>
      <w:r>
        <w:rPr>
          <w:spacing w:val="14"/>
          <w:sz w:val="19"/>
        </w:rPr>
        <w:t xml:space="preserve"> </w:t>
      </w:r>
      <w:r>
        <w:rPr>
          <w:sz w:val="19"/>
        </w:rPr>
        <w:t>participation.</w:t>
      </w:r>
    </w:p>
    <w:p w14:paraId="2F6A6179" w14:textId="77777777" w:rsidR="00343FF6" w:rsidRDefault="00343FF6">
      <w:pPr>
        <w:pStyle w:val="BodyText"/>
        <w:rPr>
          <w:sz w:val="22"/>
        </w:rPr>
      </w:pPr>
    </w:p>
    <w:p w14:paraId="1F2A331B" w14:textId="77777777" w:rsidR="00343FF6" w:rsidRDefault="00343FF6">
      <w:pPr>
        <w:pStyle w:val="BodyText"/>
        <w:rPr>
          <w:sz w:val="22"/>
        </w:rPr>
      </w:pPr>
    </w:p>
    <w:p w14:paraId="30F7459C" w14:textId="77777777" w:rsidR="00343FF6" w:rsidRDefault="00343FF6">
      <w:pPr>
        <w:pStyle w:val="BodyText"/>
        <w:spacing w:before="7"/>
        <w:rPr>
          <w:sz w:val="18"/>
        </w:rPr>
      </w:pPr>
    </w:p>
    <w:p w14:paraId="1936515C" w14:textId="77777777" w:rsidR="00343FF6" w:rsidRDefault="00635E89">
      <w:pPr>
        <w:ind w:left="618" w:right="635"/>
        <w:jc w:val="center"/>
        <w:rPr>
          <w:i/>
          <w:sz w:val="19"/>
        </w:rPr>
      </w:pPr>
      <w:r>
        <w:rPr>
          <w:i/>
          <w:w w:val="90"/>
          <w:sz w:val="19"/>
        </w:rPr>
        <w:t>Article</w:t>
      </w:r>
      <w:r>
        <w:rPr>
          <w:i/>
          <w:spacing w:val="29"/>
          <w:w w:val="90"/>
          <w:sz w:val="19"/>
        </w:rPr>
        <w:t xml:space="preserve"> </w:t>
      </w:r>
      <w:r>
        <w:rPr>
          <w:i/>
          <w:w w:val="90"/>
          <w:sz w:val="19"/>
        </w:rPr>
        <w:t>37</w:t>
      </w:r>
    </w:p>
    <w:p w14:paraId="53DBE82C" w14:textId="77777777" w:rsidR="00343FF6" w:rsidRDefault="00343FF6">
      <w:pPr>
        <w:pStyle w:val="BodyText"/>
        <w:spacing w:before="2"/>
        <w:rPr>
          <w:i/>
          <w:sz w:val="32"/>
        </w:rPr>
      </w:pPr>
    </w:p>
    <w:p w14:paraId="3666D134" w14:textId="77777777" w:rsidR="00343FF6" w:rsidRDefault="00635E89">
      <w:pPr>
        <w:pStyle w:val="Heading1"/>
        <w:spacing w:before="1" w:line="220" w:lineRule="auto"/>
        <w:ind w:left="616"/>
      </w:pPr>
      <w:r>
        <w:rPr>
          <w:w w:val="95"/>
        </w:rPr>
        <w:t>Compliance</w:t>
      </w:r>
      <w:r>
        <w:rPr>
          <w:spacing w:val="2"/>
          <w:w w:val="95"/>
        </w:rPr>
        <w:t xml:space="preserve"> </w:t>
      </w:r>
      <w:r>
        <w:rPr>
          <w:w w:val="95"/>
        </w:rPr>
        <w:t>testing</w:t>
      </w:r>
      <w:r>
        <w:rPr>
          <w:spacing w:val="1"/>
          <w:w w:val="95"/>
        </w:rPr>
        <w:t xml:space="preserve"> </w:t>
      </w:r>
      <w:r>
        <w:rPr>
          <w:w w:val="95"/>
        </w:rPr>
        <w:t>for</w:t>
      </w:r>
      <w:r>
        <w:rPr>
          <w:spacing w:val="1"/>
          <w:w w:val="95"/>
        </w:rPr>
        <w:t xml:space="preserve"> </w:t>
      </w:r>
      <w:r>
        <w:rPr>
          <w:w w:val="95"/>
        </w:rPr>
        <w:t>disconnection</w:t>
      </w:r>
      <w:r>
        <w:rPr>
          <w:spacing w:val="2"/>
          <w:w w:val="95"/>
        </w:rPr>
        <w:t xml:space="preserve"> </w:t>
      </w:r>
      <w:r>
        <w:rPr>
          <w:w w:val="95"/>
        </w:rPr>
        <w:t>and</w:t>
      </w:r>
      <w:r>
        <w:rPr>
          <w:spacing w:val="2"/>
          <w:w w:val="95"/>
        </w:rPr>
        <w:t xml:space="preserve"> </w:t>
      </w:r>
      <w:r>
        <w:rPr>
          <w:w w:val="95"/>
        </w:rPr>
        <w:t>reconnection</w:t>
      </w:r>
      <w:r>
        <w:rPr>
          <w:spacing w:val="3"/>
          <w:w w:val="95"/>
        </w:rPr>
        <w:t xml:space="preserve"> </w:t>
      </w:r>
      <w:r>
        <w:rPr>
          <w:w w:val="95"/>
        </w:rPr>
        <w:t>of</w:t>
      </w:r>
      <w:r>
        <w:rPr>
          <w:spacing w:val="8"/>
          <w:w w:val="95"/>
        </w:rPr>
        <w:t xml:space="preserve"> </w:t>
      </w:r>
      <w:r>
        <w:rPr>
          <w:w w:val="95"/>
        </w:rPr>
        <w:t>transmission-connected</w:t>
      </w:r>
      <w:r>
        <w:rPr>
          <w:spacing w:val="2"/>
          <w:w w:val="95"/>
        </w:rPr>
        <w:t xml:space="preserve"> </w:t>
      </w:r>
      <w:r>
        <w:rPr>
          <w:w w:val="95"/>
        </w:rPr>
        <w:t>distribution</w:t>
      </w:r>
      <w:r>
        <w:rPr>
          <w:spacing w:val="-43"/>
          <w:w w:val="95"/>
        </w:rPr>
        <w:t xml:space="preserve"> </w:t>
      </w:r>
      <w:r>
        <w:t>facilities</w:t>
      </w:r>
    </w:p>
    <w:p w14:paraId="21747CFA" w14:textId="77777777" w:rsidR="00343FF6" w:rsidRDefault="00343FF6">
      <w:pPr>
        <w:pStyle w:val="BodyText"/>
        <w:spacing w:before="4"/>
        <w:rPr>
          <w:rFonts w:ascii="Book Antiqua"/>
          <w:b/>
          <w:sz w:val="30"/>
        </w:rPr>
      </w:pPr>
    </w:p>
    <w:p w14:paraId="0CEB486F" w14:textId="77777777" w:rsidR="00343FF6" w:rsidRDefault="00635E89">
      <w:pPr>
        <w:pStyle w:val="ListParagraph"/>
        <w:numPr>
          <w:ilvl w:val="0"/>
          <w:numId w:val="38"/>
        </w:numPr>
        <w:tabs>
          <w:tab w:val="left" w:pos="540"/>
        </w:tabs>
        <w:spacing w:line="228" w:lineRule="auto"/>
        <w:ind w:firstLine="0"/>
        <w:rPr>
          <w:sz w:val="19"/>
        </w:rPr>
      </w:pP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facilities</w:t>
      </w:r>
      <w:r>
        <w:rPr>
          <w:spacing w:val="1"/>
          <w:w w:val="95"/>
          <w:sz w:val="19"/>
        </w:rPr>
        <w:t xml:space="preserve"> </w:t>
      </w:r>
      <w:r>
        <w:rPr>
          <w:w w:val="95"/>
          <w:sz w:val="19"/>
        </w:rPr>
        <w:t>shall</w:t>
      </w:r>
      <w:r>
        <w:rPr>
          <w:spacing w:val="1"/>
          <w:w w:val="95"/>
          <w:sz w:val="19"/>
        </w:rPr>
        <w:t xml:space="preserve"> </w:t>
      </w:r>
      <w:r>
        <w:rPr>
          <w:w w:val="95"/>
          <w:sz w:val="19"/>
        </w:rPr>
        <w:t>comply</w:t>
      </w:r>
      <w:r>
        <w:rPr>
          <w:spacing w:val="1"/>
          <w:w w:val="95"/>
          <w:sz w:val="19"/>
        </w:rPr>
        <w:t xml:space="preserve"> </w:t>
      </w:r>
      <w:r>
        <w:rPr>
          <w:w w:val="95"/>
          <w:sz w:val="19"/>
        </w:rPr>
        <w:t>with</w:t>
      </w:r>
      <w:r>
        <w:rPr>
          <w:spacing w:val="1"/>
          <w:w w:val="95"/>
          <w:sz w:val="19"/>
        </w:rPr>
        <w:t xml:space="preserve"> </w:t>
      </w:r>
      <w:r>
        <w:rPr>
          <w:w w:val="95"/>
          <w:sz w:val="19"/>
        </w:rPr>
        <w:t>the</w:t>
      </w:r>
      <w:r>
        <w:rPr>
          <w:spacing w:val="1"/>
          <w:w w:val="95"/>
          <w:sz w:val="19"/>
        </w:rPr>
        <w:t xml:space="preserve"> </w:t>
      </w:r>
      <w:r>
        <w:rPr>
          <w:w w:val="95"/>
          <w:sz w:val="19"/>
        </w:rPr>
        <w:t>requirements</w:t>
      </w:r>
      <w:r>
        <w:rPr>
          <w:spacing w:val="1"/>
          <w:w w:val="95"/>
          <w:sz w:val="19"/>
        </w:rPr>
        <w:t xml:space="preserve"> </w:t>
      </w:r>
      <w:r>
        <w:rPr>
          <w:w w:val="95"/>
          <w:sz w:val="19"/>
        </w:rPr>
        <w:t>for</w:t>
      </w:r>
      <w:r>
        <w:rPr>
          <w:spacing w:val="1"/>
          <w:w w:val="95"/>
          <w:sz w:val="19"/>
        </w:rPr>
        <w:t xml:space="preserve"> </w:t>
      </w:r>
      <w:r>
        <w:rPr>
          <w:w w:val="95"/>
          <w:sz w:val="19"/>
        </w:rPr>
        <w:t>disconnection</w:t>
      </w:r>
      <w:r>
        <w:rPr>
          <w:spacing w:val="1"/>
          <w:w w:val="95"/>
          <w:sz w:val="19"/>
        </w:rPr>
        <w:t xml:space="preserve"> </w:t>
      </w:r>
      <w:r>
        <w:rPr>
          <w:w w:val="95"/>
          <w:sz w:val="19"/>
        </w:rPr>
        <w:t>and</w:t>
      </w:r>
      <w:r>
        <w:rPr>
          <w:spacing w:val="-37"/>
          <w:w w:val="95"/>
          <w:sz w:val="19"/>
        </w:rPr>
        <w:t xml:space="preserve"> </w:t>
      </w:r>
      <w:r>
        <w:rPr>
          <w:sz w:val="19"/>
        </w:rPr>
        <w:t>reconnection</w:t>
      </w:r>
      <w:r>
        <w:rPr>
          <w:spacing w:val="5"/>
          <w:sz w:val="19"/>
        </w:rPr>
        <w:t xml:space="preserve"> </w:t>
      </w:r>
      <w:r>
        <w:rPr>
          <w:sz w:val="19"/>
        </w:rPr>
        <w:t>referred</w:t>
      </w:r>
      <w:r>
        <w:rPr>
          <w:spacing w:val="5"/>
          <w:sz w:val="19"/>
        </w:rPr>
        <w:t xml:space="preserve"> </w:t>
      </w:r>
      <w:r>
        <w:rPr>
          <w:sz w:val="19"/>
        </w:rPr>
        <w:t>in</w:t>
      </w:r>
      <w:r>
        <w:rPr>
          <w:spacing w:val="5"/>
          <w:sz w:val="19"/>
        </w:rPr>
        <w:t xml:space="preserve"> </w:t>
      </w:r>
      <w:r>
        <w:rPr>
          <w:sz w:val="19"/>
        </w:rPr>
        <w:t>Article</w:t>
      </w:r>
      <w:r>
        <w:rPr>
          <w:spacing w:val="5"/>
          <w:sz w:val="19"/>
        </w:rPr>
        <w:t xml:space="preserve"> </w:t>
      </w:r>
      <w:r>
        <w:rPr>
          <w:sz w:val="19"/>
        </w:rPr>
        <w:t>19</w:t>
      </w:r>
      <w:r>
        <w:rPr>
          <w:spacing w:val="5"/>
          <w:sz w:val="19"/>
        </w:rPr>
        <w:t xml:space="preserve"> </w:t>
      </w:r>
      <w:r>
        <w:rPr>
          <w:sz w:val="19"/>
        </w:rPr>
        <w:t>and</w:t>
      </w:r>
      <w:r>
        <w:rPr>
          <w:spacing w:val="3"/>
          <w:sz w:val="19"/>
        </w:rPr>
        <w:t xml:space="preserve"> </w:t>
      </w:r>
      <w:r>
        <w:rPr>
          <w:sz w:val="19"/>
        </w:rPr>
        <w:t>shall</w:t>
      </w:r>
      <w:r>
        <w:rPr>
          <w:spacing w:val="6"/>
          <w:sz w:val="19"/>
        </w:rPr>
        <w:t xml:space="preserve"> </w:t>
      </w:r>
      <w:r>
        <w:rPr>
          <w:sz w:val="19"/>
        </w:rPr>
        <w:t>be</w:t>
      </w:r>
      <w:r>
        <w:rPr>
          <w:spacing w:val="4"/>
          <w:sz w:val="19"/>
        </w:rPr>
        <w:t xml:space="preserve"> </w:t>
      </w:r>
      <w:r>
        <w:rPr>
          <w:sz w:val="19"/>
        </w:rPr>
        <w:t>subject</w:t>
      </w:r>
      <w:r>
        <w:rPr>
          <w:spacing w:val="5"/>
          <w:sz w:val="19"/>
        </w:rPr>
        <w:t xml:space="preserve"> </w:t>
      </w:r>
      <w:r>
        <w:rPr>
          <w:sz w:val="19"/>
        </w:rPr>
        <w:t>to</w:t>
      </w:r>
      <w:r>
        <w:rPr>
          <w:spacing w:val="3"/>
          <w:sz w:val="19"/>
        </w:rPr>
        <w:t xml:space="preserve"> </w:t>
      </w:r>
      <w:r>
        <w:rPr>
          <w:sz w:val="19"/>
        </w:rPr>
        <w:t>the</w:t>
      </w:r>
      <w:r>
        <w:rPr>
          <w:spacing w:val="4"/>
          <w:sz w:val="19"/>
        </w:rPr>
        <w:t xml:space="preserve"> </w:t>
      </w:r>
      <w:r>
        <w:rPr>
          <w:sz w:val="19"/>
        </w:rPr>
        <w:t>following</w:t>
      </w:r>
      <w:r>
        <w:rPr>
          <w:spacing w:val="4"/>
          <w:sz w:val="19"/>
        </w:rPr>
        <w:t xml:space="preserve"> </w:t>
      </w:r>
      <w:r>
        <w:rPr>
          <w:sz w:val="19"/>
        </w:rPr>
        <w:t>compliance</w:t>
      </w:r>
      <w:r>
        <w:rPr>
          <w:spacing w:val="4"/>
          <w:sz w:val="19"/>
        </w:rPr>
        <w:t xml:space="preserve"> </w:t>
      </w:r>
      <w:r>
        <w:rPr>
          <w:sz w:val="19"/>
        </w:rPr>
        <w:t>tests.</w:t>
      </w:r>
    </w:p>
    <w:p w14:paraId="394673FC" w14:textId="77777777" w:rsidR="00343FF6" w:rsidRDefault="00343FF6">
      <w:pPr>
        <w:pStyle w:val="BodyText"/>
        <w:spacing w:before="9"/>
        <w:rPr>
          <w:sz w:val="31"/>
        </w:rPr>
      </w:pPr>
    </w:p>
    <w:p w14:paraId="5EDC6416" w14:textId="77777777" w:rsidR="00343FF6" w:rsidRDefault="00635E89">
      <w:pPr>
        <w:pStyle w:val="ListParagraph"/>
        <w:numPr>
          <w:ilvl w:val="0"/>
          <w:numId w:val="38"/>
        </w:numPr>
        <w:tabs>
          <w:tab w:val="left" w:pos="540"/>
        </w:tabs>
        <w:spacing w:line="228" w:lineRule="auto"/>
        <w:ind w:right="122" w:firstLine="0"/>
        <w:rPr>
          <w:sz w:val="19"/>
        </w:rPr>
      </w:pPr>
      <w:r>
        <w:rPr>
          <w:w w:val="95"/>
          <w:sz w:val="19"/>
        </w:rPr>
        <w:t>With</w:t>
      </w:r>
      <w:r>
        <w:rPr>
          <w:spacing w:val="1"/>
          <w:w w:val="95"/>
          <w:sz w:val="19"/>
        </w:rPr>
        <w:t xml:space="preserve"> </w:t>
      </w:r>
      <w:r>
        <w:rPr>
          <w:w w:val="95"/>
          <w:sz w:val="19"/>
        </w:rPr>
        <w:t>regard</w:t>
      </w:r>
      <w:r>
        <w:rPr>
          <w:spacing w:val="1"/>
          <w:w w:val="95"/>
          <w:sz w:val="19"/>
        </w:rPr>
        <w:t xml:space="preserve"> </w:t>
      </w:r>
      <w:r>
        <w:rPr>
          <w:w w:val="95"/>
          <w:sz w:val="19"/>
        </w:rPr>
        <w:t>to</w:t>
      </w:r>
      <w:r>
        <w:rPr>
          <w:spacing w:val="1"/>
          <w:w w:val="95"/>
          <w:sz w:val="19"/>
        </w:rPr>
        <w:t xml:space="preserve"> </w:t>
      </w:r>
      <w:r>
        <w:rPr>
          <w:w w:val="95"/>
          <w:sz w:val="19"/>
        </w:rPr>
        <w:t>testing</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capability of</w:t>
      </w:r>
      <w:r>
        <w:rPr>
          <w:spacing w:val="1"/>
          <w:w w:val="95"/>
          <w:sz w:val="19"/>
        </w:rPr>
        <w:t xml:space="preserve"> </w:t>
      </w:r>
      <w:r>
        <w:rPr>
          <w:w w:val="95"/>
          <w:sz w:val="19"/>
        </w:rPr>
        <w:t>reconnection</w:t>
      </w:r>
      <w:r>
        <w:rPr>
          <w:spacing w:val="1"/>
          <w:w w:val="95"/>
          <w:sz w:val="19"/>
        </w:rPr>
        <w:t xml:space="preserve"> </w:t>
      </w:r>
      <w:r>
        <w:rPr>
          <w:w w:val="95"/>
          <w:sz w:val="19"/>
        </w:rPr>
        <w:t>after</w:t>
      </w:r>
      <w:r>
        <w:rPr>
          <w:spacing w:val="1"/>
          <w:w w:val="95"/>
          <w:sz w:val="19"/>
        </w:rPr>
        <w:t xml:space="preserve"> </w:t>
      </w:r>
      <w:r>
        <w:rPr>
          <w:w w:val="95"/>
          <w:sz w:val="19"/>
        </w:rPr>
        <w:t>an</w:t>
      </w:r>
      <w:r>
        <w:rPr>
          <w:spacing w:val="1"/>
          <w:w w:val="95"/>
          <w:sz w:val="19"/>
        </w:rPr>
        <w:t xml:space="preserve"> </w:t>
      </w:r>
      <w:r>
        <w:rPr>
          <w:w w:val="95"/>
          <w:sz w:val="19"/>
        </w:rPr>
        <w:t>incidental</w:t>
      </w:r>
      <w:r>
        <w:rPr>
          <w:spacing w:val="1"/>
          <w:w w:val="95"/>
          <w:sz w:val="19"/>
        </w:rPr>
        <w:t xml:space="preserve"> </w:t>
      </w:r>
      <w:r>
        <w:rPr>
          <w:w w:val="95"/>
          <w:sz w:val="19"/>
        </w:rPr>
        <w:t>disconnection</w:t>
      </w:r>
      <w:r>
        <w:rPr>
          <w:spacing w:val="1"/>
          <w:w w:val="95"/>
          <w:sz w:val="19"/>
        </w:rPr>
        <w:t xml:space="preserve"> </w:t>
      </w:r>
      <w:r>
        <w:rPr>
          <w:w w:val="95"/>
          <w:sz w:val="19"/>
        </w:rPr>
        <w:t>due</w:t>
      </w:r>
      <w:r>
        <w:rPr>
          <w:spacing w:val="1"/>
          <w:w w:val="95"/>
          <w:sz w:val="19"/>
        </w:rPr>
        <w:t xml:space="preserve"> </w:t>
      </w:r>
      <w:r>
        <w:rPr>
          <w:w w:val="95"/>
          <w:sz w:val="19"/>
        </w:rPr>
        <w:t>to</w:t>
      </w:r>
      <w:r>
        <w:rPr>
          <w:spacing w:val="1"/>
          <w:w w:val="95"/>
          <w:sz w:val="19"/>
        </w:rPr>
        <w:t xml:space="preserve"> </w:t>
      </w:r>
      <w:r>
        <w:rPr>
          <w:w w:val="95"/>
          <w:sz w:val="19"/>
        </w:rPr>
        <w:t>a</w:t>
      </w:r>
      <w:r>
        <w:rPr>
          <w:spacing w:val="1"/>
          <w:w w:val="95"/>
          <w:sz w:val="19"/>
        </w:rPr>
        <w:t xml:space="preserve"> </w:t>
      </w:r>
      <w:r>
        <w:rPr>
          <w:w w:val="95"/>
          <w:sz w:val="19"/>
        </w:rPr>
        <w:t>network</w:t>
      </w:r>
      <w:r>
        <w:rPr>
          <w:spacing w:val="1"/>
          <w:w w:val="95"/>
          <w:sz w:val="19"/>
        </w:rPr>
        <w:t xml:space="preserve"> </w:t>
      </w:r>
      <w:r>
        <w:rPr>
          <w:w w:val="90"/>
          <w:sz w:val="19"/>
        </w:rPr>
        <w:t>disturbance,</w:t>
      </w:r>
      <w:r>
        <w:rPr>
          <w:spacing w:val="34"/>
          <w:w w:val="90"/>
          <w:sz w:val="19"/>
        </w:rPr>
        <w:t xml:space="preserve"> </w:t>
      </w:r>
      <w:r>
        <w:rPr>
          <w:w w:val="90"/>
          <w:sz w:val="19"/>
        </w:rPr>
        <w:t>reconnection</w:t>
      </w:r>
      <w:r>
        <w:rPr>
          <w:spacing w:val="35"/>
          <w:w w:val="90"/>
          <w:sz w:val="19"/>
        </w:rPr>
        <w:t xml:space="preserve"> </w:t>
      </w:r>
      <w:r>
        <w:rPr>
          <w:w w:val="90"/>
          <w:sz w:val="19"/>
        </w:rPr>
        <w:t>shall</w:t>
      </w:r>
      <w:r>
        <w:rPr>
          <w:spacing w:val="35"/>
          <w:w w:val="90"/>
          <w:sz w:val="19"/>
        </w:rPr>
        <w:t xml:space="preserve"> </w:t>
      </w:r>
      <w:r>
        <w:rPr>
          <w:w w:val="90"/>
          <w:sz w:val="19"/>
        </w:rPr>
        <w:t>be</w:t>
      </w:r>
      <w:r>
        <w:rPr>
          <w:spacing w:val="35"/>
          <w:w w:val="90"/>
          <w:sz w:val="19"/>
        </w:rPr>
        <w:t xml:space="preserve"> </w:t>
      </w:r>
      <w:r>
        <w:rPr>
          <w:w w:val="90"/>
          <w:sz w:val="19"/>
        </w:rPr>
        <w:t>achieved</w:t>
      </w:r>
      <w:r>
        <w:rPr>
          <w:spacing w:val="34"/>
          <w:w w:val="90"/>
          <w:sz w:val="19"/>
        </w:rPr>
        <w:t xml:space="preserve"> </w:t>
      </w:r>
      <w:r>
        <w:rPr>
          <w:w w:val="90"/>
          <w:sz w:val="19"/>
        </w:rPr>
        <w:t>through</w:t>
      </w:r>
      <w:r>
        <w:rPr>
          <w:spacing w:val="34"/>
          <w:w w:val="90"/>
          <w:sz w:val="19"/>
        </w:rPr>
        <w:t xml:space="preserve"> </w:t>
      </w:r>
      <w:r>
        <w:rPr>
          <w:w w:val="90"/>
          <w:sz w:val="19"/>
        </w:rPr>
        <w:t>a</w:t>
      </w:r>
      <w:r>
        <w:rPr>
          <w:spacing w:val="35"/>
          <w:w w:val="90"/>
          <w:sz w:val="19"/>
        </w:rPr>
        <w:t xml:space="preserve"> </w:t>
      </w:r>
      <w:r>
        <w:rPr>
          <w:w w:val="90"/>
          <w:sz w:val="19"/>
        </w:rPr>
        <w:t>reconnection</w:t>
      </w:r>
      <w:r>
        <w:rPr>
          <w:spacing w:val="34"/>
          <w:w w:val="90"/>
          <w:sz w:val="19"/>
        </w:rPr>
        <w:t xml:space="preserve"> </w:t>
      </w:r>
      <w:r>
        <w:rPr>
          <w:w w:val="90"/>
          <w:sz w:val="19"/>
        </w:rPr>
        <w:t>procedure,</w:t>
      </w:r>
      <w:r>
        <w:rPr>
          <w:spacing w:val="35"/>
          <w:w w:val="90"/>
          <w:sz w:val="19"/>
        </w:rPr>
        <w:t xml:space="preserve"> </w:t>
      </w:r>
      <w:r>
        <w:rPr>
          <w:w w:val="90"/>
          <w:sz w:val="19"/>
        </w:rPr>
        <w:t>preferably</w:t>
      </w:r>
      <w:r>
        <w:rPr>
          <w:spacing w:val="36"/>
          <w:w w:val="90"/>
          <w:sz w:val="19"/>
        </w:rPr>
        <w:t xml:space="preserve"> </w:t>
      </w:r>
      <w:r>
        <w:rPr>
          <w:w w:val="90"/>
          <w:sz w:val="19"/>
        </w:rPr>
        <w:t>by</w:t>
      </w:r>
      <w:r>
        <w:rPr>
          <w:spacing w:val="32"/>
          <w:w w:val="90"/>
          <w:sz w:val="19"/>
        </w:rPr>
        <w:t xml:space="preserve"> </w:t>
      </w:r>
      <w:r>
        <w:rPr>
          <w:w w:val="90"/>
          <w:sz w:val="19"/>
        </w:rPr>
        <w:t>automation,</w:t>
      </w:r>
      <w:r>
        <w:rPr>
          <w:spacing w:val="36"/>
          <w:w w:val="90"/>
          <w:sz w:val="19"/>
        </w:rPr>
        <w:t xml:space="preserve"> </w:t>
      </w:r>
      <w:r>
        <w:rPr>
          <w:w w:val="90"/>
          <w:sz w:val="19"/>
        </w:rPr>
        <w:t>authorised</w:t>
      </w:r>
      <w:r>
        <w:rPr>
          <w:spacing w:val="36"/>
          <w:w w:val="90"/>
          <w:sz w:val="19"/>
        </w:rPr>
        <w:t xml:space="preserve"> </w:t>
      </w:r>
      <w:r>
        <w:rPr>
          <w:w w:val="90"/>
          <w:sz w:val="19"/>
        </w:rPr>
        <w:t>by</w:t>
      </w:r>
      <w:r>
        <w:rPr>
          <w:spacing w:val="-35"/>
          <w:w w:val="90"/>
          <w:sz w:val="19"/>
        </w:rPr>
        <w:t xml:space="preserve"> </w:t>
      </w:r>
      <w:r>
        <w:rPr>
          <w:sz w:val="19"/>
        </w:rPr>
        <w:t>the</w:t>
      </w:r>
      <w:r>
        <w:rPr>
          <w:spacing w:val="14"/>
          <w:sz w:val="19"/>
        </w:rPr>
        <w:t xml:space="preserve"> </w:t>
      </w:r>
      <w:r>
        <w:rPr>
          <w:sz w:val="19"/>
        </w:rPr>
        <w:t>relevant</w:t>
      </w:r>
      <w:r>
        <w:rPr>
          <w:spacing w:val="15"/>
          <w:sz w:val="19"/>
        </w:rPr>
        <w:t xml:space="preserve"> </w:t>
      </w:r>
      <w:r>
        <w:rPr>
          <w:sz w:val="19"/>
        </w:rPr>
        <w:t>TSO.</w:t>
      </w:r>
    </w:p>
    <w:p w14:paraId="47F87C27" w14:textId="77777777" w:rsidR="00343FF6" w:rsidRDefault="00343FF6">
      <w:pPr>
        <w:pStyle w:val="BodyText"/>
        <w:spacing w:before="8"/>
        <w:rPr>
          <w:sz w:val="31"/>
        </w:rPr>
      </w:pPr>
    </w:p>
    <w:p w14:paraId="22BFCE0B" w14:textId="77777777" w:rsidR="00343FF6" w:rsidRDefault="00635E89">
      <w:pPr>
        <w:pStyle w:val="ListParagraph"/>
        <w:numPr>
          <w:ilvl w:val="0"/>
          <w:numId w:val="38"/>
        </w:numPr>
        <w:tabs>
          <w:tab w:val="left" w:pos="540"/>
        </w:tabs>
        <w:spacing w:line="228" w:lineRule="auto"/>
        <w:ind w:firstLine="0"/>
        <w:rPr>
          <w:sz w:val="19"/>
        </w:rPr>
      </w:pPr>
      <w:r>
        <w:rPr>
          <w:spacing w:val="-1"/>
          <w:w w:val="95"/>
          <w:sz w:val="19"/>
        </w:rPr>
        <w:t xml:space="preserve">With regard to the synchronisation </w:t>
      </w:r>
      <w:r>
        <w:rPr>
          <w:w w:val="95"/>
          <w:sz w:val="19"/>
        </w:rPr>
        <w:t>test, the technical synchronisation capabilities of the transmission-connected</w:t>
      </w:r>
      <w:r>
        <w:rPr>
          <w:spacing w:val="1"/>
          <w:w w:val="95"/>
          <w:sz w:val="19"/>
        </w:rPr>
        <w:t xml:space="preserve"> </w:t>
      </w:r>
      <w:r>
        <w:rPr>
          <w:w w:val="90"/>
          <w:sz w:val="19"/>
        </w:rPr>
        <w:t>distribution facility shall be demonstrated. This test shall verify the settings of the synchronisation devices. This test shall</w:t>
      </w:r>
      <w:r>
        <w:rPr>
          <w:spacing w:val="1"/>
          <w:w w:val="90"/>
          <w:sz w:val="19"/>
        </w:rPr>
        <w:t xml:space="preserve"> </w:t>
      </w:r>
      <w:r>
        <w:rPr>
          <w:sz w:val="19"/>
        </w:rPr>
        <w:t>cover</w:t>
      </w:r>
      <w:r>
        <w:rPr>
          <w:spacing w:val="-1"/>
          <w:sz w:val="19"/>
        </w:rPr>
        <w:t xml:space="preserve"> </w:t>
      </w:r>
      <w:r>
        <w:rPr>
          <w:sz w:val="19"/>
        </w:rPr>
        <w:t>the</w:t>
      </w:r>
      <w:r>
        <w:rPr>
          <w:spacing w:val="-4"/>
          <w:sz w:val="19"/>
        </w:rPr>
        <w:t xml:space="preserve"> </w:t>
      </w:r>
      <w:r>
        <w:rPr>
          <w:sz w:val="19"/>
        </w:rPr>
        <w:t>following</w:t>
      </w:r>
      <w:r>
        <w:rPr>
          <w:spacing w:val="-4"/>
          <w:sz w:val="19"/>
        </w:rPr>
        <w:t xml:space="preserve"> </w:t>
      </w:r>
      <w:r>
        <w:rPr>
          <w:sz w:val="19"/>
        </w:rPr>
        <w:t>matters:</w:t>
      </w:r>
      <w:r>
        <w:rPr>
          <w:spacing w:val="-5"/>
          <w:sz w:val="19"/>
        </w:rPr>
        <w:t xml:space="preserve"> </w:t>
      </w:r>
      <w:r>
        <w:rPr>
          <w:sz w:val="19"/>
        </w:rPr>
        <w:t>voltage,</w:t>
      </w:r>
      <w:r>
        <w:rPr>
          <w:spacing w:val="-5"/>
          <w:sz w:val="19"/>
        </w:rPr>
        <w:t xml:space="preserve"> </w:t>
      </w:r>
      <w:r>
        <w:rPr>
          <w:sz w:val="19"/>
        </w:rPr>
        <w:t>frequency,</w:t>
      </w:r>
      <w:r>
        <w:rPr>
          <w:spacing w:val="-4"/>
          <w:sz w:val="19"/>
        </w:rPr>
        <w:t xml:space="preserve"> </w:t>
      </w:r>
      <w:r>
        <w:rPr>
          <w:sz w:val="19"/>
        </w:rPr>
        <w:t>phase</w:t>
      </w:r>
      <w:r>
        <w:rPr>
          <w:spacing w:val="-4"/>
          <w:sz w:val="19"/>
        </w:rPr>
        <w:t xml:space="preserve"> </w:t>
      </w:r>
      <w:r>
        <w:rPr>
          <w:sz w:val="19"/>
        </w:rPr>
        <w:t>angle</w:t>
      </w:r>
      <w:r>
        <w:rPr>
          <w:spacing w:val="-4"/>
          <w:sz w:val="19"/>
        </w:rPr>
        <w:t xml:space="preserve"> </w:t>
      </w:r>
      <w:r>
        <w:rPr>
          <w:sz w:val="19"/>
        </w:rPr>
        <w:t>range,</w:t>
      </w:r>
      <w:r>
        <w:rPr>
          <w:spacing w:val="-4"/>
          <w:sz w:val="19"/>
        </w:rPr>
        <w:t xml:space="preserve"> </w:t>
      </w:r>
      <w:r>
        <w:rPr>
          <w:sz w:val="19"/>
        </w:rPr>
        <w:t>deviation</w:t>
      </w:r>
      <w:r>
        <w:rPr>
          <w:spacing w:val="-4"/>
          <w:sz w:val="19"/>
        </w:rPr>
        <w:t xml:space="preserve"> </w:t>
      </w:r>
      <w:r>
        <w:rPr>
          <w:sz w:val="19"/>
        </w:rPr>
        <w:t>of</w:t>
      </w:r>
      <w:r>
        <w:rPr>
          <w:spacing w:val="-4"/>
          <w:sz w:val="19"/>
        </w:rPr>
        <w:t xml:space="preserve"> </w:t>
      </w:r>
      <w:r>
        <w:rPr>
          <w:sz w:val="19"/>
        </w:rPr>
        <w:t>voltage</w:t>
      </w:r>
      <w:r>
        <w:rPr>
          <w:spacing w:val="-3"/>
          <w:sz w:val="19"/>
        </w:rPr>
        <w:t xml:space="preserve"> </w:t>
      </w:r>
      <w:r>
        <w:rPr>
          <w:sz w:val="19"/>
        </w:rPr>
        <w:t>and</w:t>
      </w:r>
      <w:r>
        <w:rPr>
          <w:spacing w:val="-4"/>
          <w:sz w:val="19"/>
        </w:rPr>
        <w:t xml:space="preserve"> </w:t>
      </w:r>
      <w:r>
        <w:rPr>
          <w:sz w:val="19"/>
        </w:rPr>
        <w:t>frequency.</w:t>
      </w:r>
    </w:p>
    <w:p w14:paraId="335048B9" w14:textId="77777777" w:rsidR="00343FF6" w:rsidRDefault="00343FF6">
      <w:pPr>
        <w:pStyle w:val="BodyText"/>
        <w:spacing w:before="8"/>
        <w:rPr>
          <w:sz w:val="31"/>
        </w:rPr>
      </w:pPr>
    </w:p>
    <w:p w14:paraId="2A02BB0C" w14:textId="77777777" w:rsidR="00343FF6" w:rsidRDefault="00635E89">
      <w:pPr>
        <w:pStyle w:val="ListParagraph"/>
        <w:numPr>
          <w:ilvl w:val="0"/>
          <w:numId w:val="38"/>
        </w:numPr>
        <w:tabs>
          <w:tab w:val="left" w:pos="540"/>
        </w:tabs>
        <w:spacing w:before="1" w:line="228" w:lineRule="auto"/>
        <w:ind w:right="124" w:firstLine="0"/>
        <w:rPr>
          <w:sz w:val="19"/>
        </w:rPr>
      </w:pPr>
      <w:r>
        <w:rPr>
          <w:w w:val="90"/>
          <w:sz w:val="19"/>
        </w:rPr>
        <w:t>With</w:t>
      </w:r>
      <w:r>
        <w:rPr>
          <w:spacing w:val="1"/>
          <w:w w:val="90"/>
          <w:sz w:val="19"/>
        </w:rPr>
        <w:t xml:space="preserve"> </w:t>
      </w:r>
      <w:r>
        <w:rPr>
          <w:w w:val="90"/>
          <w:sz w:val="19"/>
        </w:rPr>
        <w:t>regard to the</w:t>
      </w:r>
      <w:r>
        <w:rPr>
          <w:spacing w:val="1"/>
          <w:w w:val="90"/>
          <w:sz w:val="19"/>
        </w:rPr>
        <w:t xml:space="preserve"> </w:t>
      </w:r>
      <w:r>
        <w:rPr>
          <w:w w:val="90"/>
          <w:sz w:val="19"/>
        </w:rPr>
        <w:t>rem</w:t>
      </w:r>
      <w:r>
        <w:rPr>
          <w:w w:val="90"/>
          <w:sz w:val="19"/>
        </w:rPr>
        <w:t>ote disconnection</w:t>
      </w:r>
      <w:r>
        <w:rPr>
          <w:spacing w:val="1"/>
          <w:w w:val="90"/>
          <w:sz w:val="19"/>
        </w:rPr>
        <w:t xml:space="preserve"> </w:t>
      </w:r>
      <w:r>
        <w:rPr>
          <w:w w:val="90"/>
          <w:sz w:val="19"/>
        </w:rPr>
        <w:t>test,</w:t>
      </w:r>
      <w:r>
        <w:rPr>
          <w:spacing w:val="1"/>
          <w:w w:val="90"/>
          <w:sz w:val="19"/>
        </w:rPr>
        <w:t xml:space="preserve"> </w:t>
      </w:r>
      <w:r>
        <w:rPr>
          <w:w w:val="90"/>
          <w:sz w:val="19"/>
        </w:rPr>
        <w:t>the</w:t>
      </w:r>
      <w:r>
        <w:rPr>
          <w:spacing w:val="33"/>
          <w:sz w:val="19"/>
        </w:rPr>
        <w:t xml:space="preserve"> </w:t>
      </w:r>
      <w:r>
        <w:rPr>
          <w:w w:val="90"/>
          <w:sz w:val="19"/>
        </w:rPr>
        <w:t>transmission-connected</w:t>
      </w:r>
      <w:r>
        <w:rPr>
          <w:spacing w:val="33"/>
          <w:sz w:val="19"/>
        </w:rPr>
        <w:t xml:space="preserve"> </w:t>
      </w:r>
      <w:r>
        <w:rPr>
          <w:w w:val="90"/>
          <w:sz w:val="19"/>
        </w:rPr>
        <w:t>distribution</w:t>
      </w:r>
      <w:r>
        <w:rPr>
          <w:spacing w:val="34"/>
          <w:sz w:val="19"/>
        </w:rPr>
        <w:t xml:space="preserve"> </w:t>
      </w:r>
      <w:r>
        <w:rPr>
          <w:w w:val="90"/>
          <w:sz w:val="19"/>
        </w:rPr>
        <w:t>facility's</w:t>
      </w:r>
      <w:r>
        <w:rPr>
          <w:spacing w:val="33"/>
          <w:sz w:val="19"/>
        </w:rPr>
        <w:t xml:space="preserve"> </w:t>
      </w:r>
      <w:r>
        <w:rPr>
          <w:w w:val="90"/>
          <w:sz w:val="19"/>
        </w:rPr>
        <w:t>technical</w:t>
      </w:r>
      <w:r>
        <w:rPr>
          <w:spacing w:val="34"/>
          <w:sz w:val="19"/>
        </w:rPr>
        <w:t xml:space="preserve"> </w:t>
      </w:r>
      <w:r>
        <w:rPr>
          <w:w w:val="90"/>
          <w:sz w:val="19"/>
        </w:rPr>
        <w:t>capability</w:t>
      </w:r>
      <w:r>
        <w:rPr>
          <w:spacing w:val="1"/>
          <w:w w:val="90"/>
          <w:sz w:val="19"/>
        </w:rPr>
        <w:t xml:space="preserve"> </w:t>
      </w:r>
      <w:r>
        <w:rPr>
          <w:w w:val="95"/>
          <w:sz w:val="19"/>
        </w:rPr>
        <w:t>for remote disconnection at the connection point or points from the transmission system when required by the relevant</w:t>
      </w:r>
      <w:r>
        <w:rPr>
          <w:spacing w:val="-37"/>
          <w:w w:val="95"/>
          <w:sz w:val="19"/>
        </w:rPr>
        <w:t xml:space="preserve"> </w:t>
      </w:r>
      <w:r>
        <w:rPr>
          <w:sz w:val="19"/>
        </w:rPr>
        <w:t>TSO</w:t>
      </w:r>
      <w:r>
        <w:rPr>
          <w:spacing w:val="7"/>
          <w:sz w:val="19"/>
        </w:rPr>
        <w:t xml:space="preserve"> </w:t>
      </w:r>
      <w:r>
        <w:rPr>
          <w:sz w:val="19"/>
        </w:rPr>
        <w:t>and</w:t>
      </w:r>
      <w:r>
        <w:rPr>
          <w:spacing w:val="7"/>
          <w:sz w:val="19"/>
        </w:rPr>
        <w:t xml:space="preserve"> </w:t>
      </w:r>
      <w:r>
        <w:rPr>
          <w:sz w:val="19"/>
        </w:rPr>
        <w:t>within</w:t>
      </w:r>
      <w:r>
        <w:rPr>
          <w:spacing w:val="9"/>
          <w:sz w:val="19"/>
        </w:rPr>
        <w:t xml:space="preserve"> </w:t>
      </w:r>
      <w:r>
        <w:rPr>
          <w:sz w:val="19"/>
        </w:rPr>
        <w:t>the</w:t>
      </w:r>
      <w:r>
        <w:rPr>
          <w:spacing w:val="8"/>
          <w:sz w:val="19"/>
        </w:rPr>
        <w:t xml:space="preserve"> </w:t>
      </w:r>
      <w:r>
        <w:rPr>
          <w:sz w:val="19"/>
        </w:rPr>
        <w:t>time</w:t>
      </w:r>
      <w:r>
        <w:rPr>
          <w:spacing w:val="9"/>
          <w:sz w:val="19"/>
        </w:rPr>
        <w:t xml:space="preserve"> </w:t>
      </w:r>
      <w:r>
        <w:rPr>
          <w:sz w:val="19"/>
        </w:rPr>
        <w:t>specified</w:t>
      </w:r>
      <w:r>
        <w:rPr>
          <w:spacing w:val="8"/>
          <w:sz w:val="19"/>
        </w:rPr>
        <w:t xml:space="preserve"> </w:t>
      </w:r>
      <w:r>
        <w:rPr>
          <w:sz w:val="19"/>
        </w:rPr>
        <w:t>by</w:t>
      </w:r>
      <w:r>
        <w:rPr>
          <w:spacing w:val="6"/>
          <w:sz w:val="19"/>
        </w:rPr>
        <w:t xml:space="preserve"> </w:t>
      </w:r>
      <w:r>
        <w:rPr>
          <w:sz w:val="19"/>
        </w:rPr>
        <w:t>the</w:t>
      </w:r>
      <w:r>
        <w:rPr>
          <w:spacing w:val="8"/>
          <w:sz w:val="19"/>
        </w:rPr>
        <w:t xml:space="preserve"> </w:t>
      </w:r>
      <w:r>
        <w:rPr>
          <w:sz w:val="19"/>
        </w:rPr>
        <w:t>relevant</w:t>
      </w:r>
      <w:r>
        <w:rPr>
          <w:spacing w:val="9"/>
          <w:sz w:val="19"/>
        </w:rPr>
        <w:t xml:space="preserve"> </w:t>
      </w:r>
      <w:r>
        <w:rPr>
          <w:sz w:val="19"/>
        </w:rPr>
        <w:t>TSO</w:t>
      </w:r>
      <w:r>
        <w:rPr>
          <w:spacing w:val="7"/>
          <w:sz w:val="19"/>
        </w:rPr>
        <w:t xml:space="preserve"> </w:t>
      </w:r>
      <w:r>
        <w:rPr>
          <w:sz w:val="19"/>
        </w:rPr>
        <w:t>shall</w:t>
      </w:r>
      <w:r>
        <w:rPr>
          <w:spacing w:val="8"/>
          <w:sz w:val="19"/>
        </w:rPr>
        <w:t xml:space="preserve"> </w:t>
      </w:r>
      <w:r>
        <w:rPr>
          <w:sz w:val="19"/>
        </w:rPr>
        <w:t>be</w:t>
      </w:r>
      <w:r>
        <w:rPr>
          <w:spacing w:val="8"/>
          <w:sz w:val="19"/>
        </w:rPr>
        <w:t xml:space="preserve"> </w:t>
      </w:r>
      <w:r>
        <w:rPr>
          <w:sz w:val="19"/>
        </w:rPr>
        <w:t>demonstrated.</w:t>
      </w:r>
    </w:p>
    <w:p w14:paraId="45CE8D08" w14:textId="77777777" w:rsidR="00343FF6" w:rsidRDefault="00343FF6">
      <w:pPr>
        <w:pStyle w:val="BodyText"/>
        <w:spacing w:before="8"/>
        <w:rPr>
          <w:sz w:val="31"/>
        </w:rPr>
      </w:pPr>
    </w:p>
    <w:p w14:paraId="2005454C" w14:textId="77777777" w:rsidR="00343FF6" w:rsidRDefault="00635E89">
      <w:pPr>
        <w:pStyle w:val="ListParagraph"/>
        <w:numPr>
          <w:ilvl w:val="0"/>
          <w:numId w:val="38"/>
        </w:numPr>
        <w:tabs>
          <w:tab w:val="left" w:pos="540"/>
        </w:tabs>
        <w:spacing w:line="228" w:lineRule="auto"/>
        <w:ind w:firstLine="0"/>
        <w:rPr>
          <w:sz w:val="19"/>
        </w:rPr>
      </w:pPr>
      <w:r>
        <w:rPr>
          <w:w w:val="95"/>
          <w:sz w:val="19"/>
        </w:rPr>
        <w:t>With regard to the low frequency demand disconnection test, the transmission-connected distribution facility's</w:t>
      </w:r>
      <w:r>
        <w:rPr>
          <w:spacing w:val="1"/>
          <w:w w:val="95"/>
          <w:sz w:val="19"/>
        </w:rPr>
        <w:t xml:space="preserve"> </w:t>
      </w:r>
      <w:r>
        <w:rPr>
          <w:w w:val="95"/>
          <w:sz w:val="19"/>
        </w:rPr>
        <w:t xml:space="preserve">technical capability of low frequency demand disconnection of a percentage of demand to be specified by the </w:t>
      </w:r>
      <w:r>
        <w:rPr>
          <w:w w:val="95"/>
          <w:sz w:val="19"/>
        </w:rPr>
        <w:t>relevant</w:t>
      </w:r>
      <w:r>
        <w:rPr>
          <w:spacing w:val="1"/>
          <w:w w:val="95"/>
          <w:sz w:val="19"/>
        </w:rPr>
        <w:t xml:space="preserve"> </w:t>
      </w:r>
      <w:r>
        <w:rPr>
          <w:w w:val="95"/>
          <w:sz w:val="19"/>
        </w:rPr>
        <w:t>TSO,</w:t>
      </w:r>
      <w:r>
        <w:rPr>
          <w:spacing w:val="7"/>
          <w:w w:val="95"/>
          <w:sz w:val="19"/>
        </w:rPr>
        <w:t xml:space="preserve"> </w:t>
      </w:r>
      <w:r>
        <w:rPr>
          <w:w w:val="95"/>
          <w:sz w:val="19"/>
        </w:rPr>
        <w:t>in</w:t>
      </w:r>
      <w:r>
        <w:rPr>
          <w:spacing w:val="9"/>
          <w:w w:val="95"/>
          <w:sz w:val="19"/>
        </w:rPr>
        <w:t xml:space="preserve"> </w:t>
      </w:r>
      <w:r>
        <w:rPr>
          <w:w w:val="95"/>
          <w:sz w:val="19"/>
        </w:rPr>
        <w:t>coordination</w:t>
      </w:r>
      <w:r>
        <w:rPr>
          <w:spacing w:val="5"/>
          <w:w w:val="95"/>
          <w:sz w:val="19"/>
        </w:rPr>
        <w:t xml:space="preserve"> </w:t>
      </w:r>
      <w:r>
        <w:rPr>
          <w:w w:val="95"/>
          <w:sz w:val="19"/>
        </w:rPr>
        <w:t>with</w:t>
      </w:r>
      <w:r>
        <w:rPr>
          <w:spacing w:val="8"/>
          <w:w w:val="95"/>
          <w:sz w:val="19"/>
        </w:rPr>
        <w:t xml:space="preserve"> </w:t>
      </w:r>
      <w:r>
        <w:rPr>
          <w:w w:val="95"/>
          <w:sz w:val="19"/>
        </w:rPr>
        <w:t>adjacent</w:t>
      </w:r>
      <w:r>
        <w:rPr>
          <w:spacing w:val="9"/>
          <w:w w:val="95"/>
          <w:sz w:val="19"/>
        </w:rPr>
        <w:t xml:space="preserve"> </w:t>
      </w:r>
      <w:r>
        <w:rPr>
          <w:w w:val="95"/>
          <w:sz w:val="19"/>
        </w:rPr>
        <w:t>TSOs,</w:t>
      </w:r>
      <w:r>
        <w:rPr>
          <w:spacing w:val="8"/>
          <w:w w:val="95"/>
          <w:sz w:val="19"/>
        </w:rPr>
        <w:t xml:space="preserve"> </w:t>
      </w:r>
      <w:r>
        <w:rPr>
          <w:w w:val="95"/>
          <w:sz w:val="19"/>
        </w:rPr>
        <w:t>where</w:t>
      </w:r>
      <w:r>
        <w:rPr>
          <w:spacing w:val="8"/>
          <w:w w:val="95"/>
          <w:sz w:val="19"/>
        </w:rPr>
        <w:t xml:space="preserve"> </w:t>
      </w:r>
      <w:r>
        <w:rPr>
          <w:w w:val="95"/>
          <w:sz w:val="19"/>
        </w:rPr>
        <w:t>equipped</w:t>
      </w:r>
      <w:r>
        <w:rPr>
          <w:spacing w:val="9"/>
          <w:w w:val="95"/>
          <w:sz w:val="19"/>
        </w:rPr>
        <w:t xml:space="preserve"> </w:t>
      </w:r>
      <w:r>
        <w:rPr>
          <w:w w:val="95"/>
          <w:sz w:val="19"/>
        </w:rPr>
        <w:t>as</w:t>
      </w:r>
      <w:r>
        <w:rPr>
          <w:spacing w:val="8"/>
          <w:w w:val="95"/>
          <w:sz w:val="19"/>
        </w:rPr>
        <w:t xml:space="preserve"> </w:t>
      </w:r>
      <w:r>
        <w:rPr>
          <w:w w:val="95"/>
          <w:sz w:val="19"/>
        </w:rPr>
        <w:t>provided</w:t>
      </w:r>
      <w:r>
        <w:rPr>
          <w:spacing w:val="8"/>
          <w:w w:val="95"/>
          <w:sz w:val="19"/>
        </w:rPr>
        <w:t xml:space="preserve"> </w:t>
      </w:r>
      <w:r>
        <w:rPr>
          <w:w w:val="95"/>
          <w:sz w:val="19"/>
        </w:rPr>
        <w:t>for</w:t>
      </w:r>
      <w:r>
        <w:rPr>
          <w:spacing w:val="11"/>
          <w:w w:val="95"/>
          <w:sz w:val="19"/>
        </w:rPr>
        <w:t xml:space="preserve"> </w:t>
      </w:r>
      <w:r>
        <w:rPr>
          <w:w w:val="95"/>
          <w:sz w:val="19"/>
        </w:rPr>
        <w:t>in</w:t>
      </w:r>
      <w:r>
        <w:rPr>
          <w:spacing w:val="8"/>
          <w:w w:val="95"/>
          <w:sz w:val="19"/>
        </w:rPr>
        <w:t xml:space="preserve"> </w:t>
      </w:r>
      <w:r>
        <w:rPr>
          <w:w w:val="95"/>
          <w:sz w:val="19"/>
        </w:rPr>
        <w:t>Article</w:t>
      </w:r>
      <w:r>
        <w:rPr>
          <w:spacing w:val="9"/>
          <w:w w:val="95"/>
          <w:sz w:val="19"/>
        </w:rPr>
        <w:t xml:space="preserve"> </w:t>
      </w:r>
      <w:r>
        <w:rPr>
          <w:w w:val="95"/>
          <w:sz w:val="19"/>
        </w:rPr>
        <w:t>19,</w:t>
      </w:r>
      <w:r>
        <w:rPr>
          <w:spacing w:val="8"/>
          <w:w w:val="95"/>
          <w:sz w:val="19"/>
        </w:rPr>
        <w:t xml:space="preserve"> </w:t>
      </w:r>
      <w:r>
        <w:rPr>
          <w:w w:val="95"/>
          <w:sz w:val="19"/>
        </w:rPr>
        <w:t>shall</w:t>
      </w:r>
      <w:r>
        <w:rPr>
          <w:spacing w:val="8"/>
          <w:w w:val="95"/>
          <w:sz w:val="19"/>
        </w:rPr>
        <w:t xml:space="preserve"> </w:t>
      </w:r>
      <w:r>
        <w:rPr>
          <w:w w:val="95"/>
          <w:sz w:val="19"/>
        </w:rPr>
        <w:t>be</w:t>
      </w:r>
      <w:r>
        <w:rPr>
          <w:spacing w:val="9"/>
          <w:w w:val="95"/>
          <w:sz w:val="19"/>
        </w:rPr>
        <w:t xml:space="preserve"> </w:t>
      </w:r>
      <w:r>
        <w:rPr>
          <w:w w:val="95"/>
          <w:sz w:val="19"/>
        </w:rPr>
        <w:t>demonstrated.</w:t>
      </w:r>
    </w:p>
    <w:p w14:paraId="054042D7" w14:textId="77777777" w:rsidR="00343FF6" w:rsidRDefault="00343FF6">
      <w:pPr>
        <w:pStyle w:val="BodyText"/>
        <w:spacing w:before="7"/>
        <w:rPr>
          <w:sz w:val="31"/>
        </w:rPr>
      </w:pPr>
    </w:p>
    <w:p w14:paraId="0D50D780" w14:textId="77777777" w:rsidR="00343FF6" w:rsidRDefault="00635E89">
      <w:pPr>
        <w:pStyle w:val="ListParagraph"/>
        <w:numPr>
          <w:ilvl w:val="0"/>
          <w:numId w:val="38"/>
        </w:numPr>
        <w:tabs>
          <w:tab w:val="left" w:pos="540"/>
        </w:tabs>
        <w:spacing w:before="1" w:line="228" w:lineRule="auto"/>
        <w:ind w:right="124" w:firstLine="0"/>
        <w:rPr>
          <w:sz w:val="19"/>
        </w:rPr>
      </w:pPr>
      <w:r>
        <w:rPr>
          <w:w w:val="95"/>
          <w:sz w:val="19"/>
        </w:rPr>
        <w:t>With regard to the low frequency demand disconnection relays test, the transmission-connected distribution</w:t>
      </w:r>
      <w:r>
        <w:rPr>
          <w:spacing w:val="1"/>
          <w:w w:val="95"/>
          <w:sz w:val="19"/>
        </w:rPr>
        <w:t xml:space="preserve"> </w:t>
      </w:r>
      <w:r>
        <w:rPr>
          <w:w w:val="95"/>
          <w:sz w:val="19"/>
        </w:rPr>
        <w:t>facility's technical capabili</w:t>
      </w:r>
      <w:r>
        <w:rPr>
          <w:w w:val="95"/>
          <w:sz w:val="19"/>
        </w:rPr>
        <w:t>ty to operate from a nominal AC supply input shall be demonstrated in accordance with</w:t>
      </w:r>
      <w:r>
        <w:rPr>
          <w:spacing w:val="1"/>
          <w:w w:val="95"/>
          <w:sz w:val="19"/>
        </w:rPr>
        <w:t xml:space="preserve"> </w:t>
      </w:r>
      <w:r>
        <w:rPr>
          <w:sz w:val="19"/>
        </w:rPr>
        <w:t>Article</w:t>
      </w:r>
      <w:r>
        <w:rPr>
          <w:spacing w:val="8"/>
          <w:sz w:val="19"/>
        </w:rPr>
        <w:t xml:space="preserve"> </w:t>
      </w:r>
      <w:r>
        <w:rPr>
          <w:sz w:val="19"/>
        </w:rPr>
        <w:t>19(1)</w:t>
      </w:r>
      <w:r>
        <w:rPr>
          <w:spacing w:val="7"/>
          <w:sz w:val="19"/>
        </w:rPr>
        <w:t xml:space="preserve"> </w:t>
      </w:r>
      <w:r>
        <w:rPr>
          <w:sz w:val="19"/>
        </w:rPr>
        <w:t>and</w:t>
      </w:r>
      <w:r>
        <w:rPr>
          <w:spacing w:val="8"/>
          <w:sz w:val="19"/>
        </w:rPr>
        <w:t xml:space="preserve"> </w:t>
      </w:r>
      <w:r>
        <w:rPr>
          <w:sz w:val="19"/>
        </w:rPr>
        <w:t>(2).</w:t>
      </w:r>
      <w:r>
        <w:rPr>
          <w:spacing w:val="7"/>
          <w:sz w:val="19"/>
        </w:rPr>
        <w:t xml:space="preserve"> </w:t>
      </w:r>
      <w:r>
        <w:rPr>
          <w:sz w:val="19"/>
        </w:rPr>
        <w:t>This</w:t>
      </w:r>
      <w:r>
        <w:rPr>
          <w:spacing w:val="7"/>
          <w:sz w:val="19"/>
        </w:rPr>
        <w:t xml:space="preserve"> </w:t>
      </w:r>
      <w:r>
        <w:rPr>
          <w:sz w:val="19"/>
        </w:rPr>
        <w:t>AC</w:t>
      </w:r>
      <w:r>
        <w:rPr>
          <w:spacing w:val="7"/>
          <w:sz w:val="19"/>
        </w:rPr>
        <w:t xml:space="preserve"> </w:t>
      </w:r>
      <w:r>
        <w:rPr>
          <w:sz w:val="19"/>
        </w:rPr>
        <w:t>supply</w:t>
      </w:r>
      <w:r>
        <w:rPr>
          <w:spacing w:val="8"/>
          <w:sz w:val="19"/>
        </w:rPr>
        <w:t xml:space="preserve"> </w:t>
      </w:r>
      <w:r>
        <w:rPr>
          <w:sz w:val="19"/>
        </w:rPr>
        <w:t>input</w:t>
      </w:r>
      <w:r>
        <w:rPr>
          <w:spacing w:val="4"/>
          <w:sz w:val="19"/>
        </w:rPr>
        <w:t xml:space="preserve"> </w:t>
      </w:r>
      <w:r>
        <w:rPr>
          <w:sz w:val="19"/>
        </w:rPr>
        <w:t>shall</w:t>
      </w:r>
      <w:r>
        <w:rPr>
          <w:spacing w:val="8"/>
          <w:sz w:val="19"/>
        </w:rPr>
        <w:t xml:space="preserve"> </w:t>
      </w:r>
      <w:r>
        <w:rPr>
          <w:sz w:val="19"/>
        </w:rPr>
        <w:t>be</w:t>
      </w:r>
      <w:r>
        <w:rPr>
          <w:spacing w:val="7"/>
          <w:sz w:val="19"/>
        </w:rPr>
        <w:t xml:space="preserve"> </w:t>
      </w:r>
      <w:r>
        <w:rPr>
          <w:sz w:val="19"/>
        </w:rPr>
        <w:t>specified</w:t>
      </w:r>
      <w:r>
        <w:rPr>
          <w:spacing w:val="8"/>
          <w:sz w:val="19"/>
        </w:rPr>
        <w:t xml:space="preserve"> </w:t>
      </w:r>
      <w:r>
        <w:rPr>
          <w:sz w:val="19"/>
        </w:rPr>
        <w:t>by</w:t>
      </w:r>
      <w:r>
        <w:rPr>
          <w:spacing w:val="5"/>
          <w:sz w:val="19"/>
        </w:rPr>
        <w:t xml:space="preserve"> </w:t>
      </w:r>
      <w:r>
        <w:rPr>
          <w:sz w:val="19"/>
        </w:rPr>
        <w:t>the</w:t>
      </w:r>
      <w:r>
        <w:rPr>
          <w:spacing w:val="8"/>
          <w:sz w:val="19"/>
        </w:rPr>
        <w:t xml:space="preserve"> </w:t>
      </w:r>
      <w:r>
        <w:rPr>
          <w:sz w:val="19"/>
        </w:rPr>
        <w:t>relevant</w:t>
      </w:r>
      <w:r>
        <w:rPr>
          <w:spacing w:val="7"/>
          <w:sz w:val="19"/>
        </w:rPr>
        <w:t xml:space="preserve"> </w:t>
      </w:r>
      <w:r>
        <w:rPr>
          <w:sz w:val="19"/>
        </w:rPr>
        <w:t>TSO.</w:t>
      </w:r>
    </w:p>
    <w:p w14:paraId="7167EF1C" w14:textId="77777777" w:rsidR="00343FF6" w:rsidRDefault="00343FF6">
      <w:pPr>
        <w:pStyle w:val="BodyText"/>
        <w:spacing w:before="8"/>
        <w:rPr>
          <w:sz w:val="31"/>
        </w:rPr>
      </w:pPr>
    </w:p>
    <w:p w14:paraId="3B4D0C6B" w14:textId="77777777" w:rsidR="00343FF6" w:rsidRDefault="00635E89">
      <w:pPr>
        <w:pStyle w:val="ListParagraph"/>
        <w:numPr>
          <w:ilvl w:val="0"/>
          <w:numId w:val="38"/>
        </w:numPr>
        <w:tabs>
          <w:tab w:val="left" w:pos="540"/>
        </w:tabs>
        <w:spacing w:line="228" w:lineRule="auto"/>
        <w:ind w:firstLine="0"/>
        <w:rPr>
          <w:sz w:val="19"/>
        </w:rPr>
      </w:pPr>
      <w:r>
        <w:rPr>
          <w:w w:val="95"/>
          <w:sz w:val="19"/>
        </w:rPr>
        <w:t>With</w:t>
      </w:r>
      <w:r>
        <w:rPr>
          <w:spacing w:val="1"/>
          <w:w w:val="95"/>
          <w:sz w:val="19"/>
        </w:rPr>
        <w:t xml:space="preserve"> </w:t>
      </w:r>
      <w:r>
        <w:rPr>
          <w:w w:val="95"/>
          <w:sz w:val="19"/>
        </w:rPr>
        <w:t>regard to the</w:t>
      </w:r>
      <w:r>
        <w:rPr>
          <w:spacing w:val="1"/>
          <w:w w:val="95"/>
          <w:sz w:val="19"/>
        </w:rPr>
        <w:t xml:space="preserve"> </w:t>
      </w:r>
      <w:r>
        <w:rPr>
          <w:w w:val="95"/>
          <w:sz w:val="19"/>
        </w:rPr>
        <w:t>low</w:t>
      </w:r>
      <w:r>
        <w:rPr>
          <w:spacing w:val="1"/>
          <w:w w:val="95"/>
          <w:sz w:val="19"/>
        </w:rPr>
        <w:t xml:space="preserve"> </w:t>
      </w:r>
      <w:r>
        <w:rPr>
          <w:w w:val="95"/>
          <w:sz w:val="19"/>
        </w:rPr>
        <w:t>voltage</w:t>
      </w:r>
      <w:r>
        <w:rPr>
          <w:spacing w:val="1"/>
          <w:w w:val="95"/>
          <w:sz w:val="19"/>
        </w:rPr>
        <w:t xml:space="preserve"> </w:t>
      </w:r>
      <w:r>
        <w:rPr>
          <w:w w:val="95"/>
          <w:sz w:val="19"/>
        </w:rPr>
        <w:t>demand</w:t>
      </w:r>
      <w:r>
        <w:rPr>
          <w:spacing w:val="1"/>
          <w:w w:val="95"/>
          <w:sz w:val="19"/>
        </w:rPr>
        <w:t xml:space="preserve"> </w:t>
      </w:r>
      <w:r>
        <w:rPr>
          <w:w w:val="95"/>
          <w:sz w:val="19"/>
        </w:rPr>
        <w:t>disconnection</w:t>
      </w:r>
      <w:r>
        <w:rPr>
          <w:spacing w:val="1"/>
          <w:w w:val="95"/>
          <w:sz w:val="19"/>
        </w:rPr>
        <w:t xml:space="preserve"> </w:t>
      </w:r>
      <w:r>
        <w:rPr>
          <w:w w:val="95"/>
          <w:sz w:val="19"/>
        </w:rPr>
        <w:t>test, the</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facility's</w:t>
      </w:r>
      <w:r>
        <w:rPr>
          <w:spacing w:val="1"/>
          <w:w w:val="95"/>
          <w:sz w:val="19"/>
        </w:rPr>
        <w:t xml:space="preserve"> </w:t>
      </w:r>
      <w:r>
        <w:rPr>
          <w:sz w:val="19"/>
        </w:rPr>
        <w:t>technical capability to operate in a single action with on load tap changer blocking in Article 19(3) shall be</w:t>
      </w:r>
      <w:r>
        <w:rPr>
          <w:spacing w:val="1"/>
          <w:sz w:val="19"/>
        </w:rPr>
        <w:t xml:space="preserve"> </w:t>
      </w:r>
      <w:r>
        <w:rPr>
          <w:sz w:val="19"/>
        </w:rPr>
        <w:t>demonstrated</w:t>
      </w:r>
      <w:r>
        <w:rPr>
          <w:spacing w:val="9"/>
          <w:sz w:val="19"/>
        </w:rPr>
        <w:t xml:space="preserve"> </w:t>
      </w:r>
      <w:r>
        <w:rPr>
          <w:sz w:val="19"/>
        </w:rPr>
        <w:t>in</w:t>
      </w:r>
      <w:r>
        <w:rPr>
          <w:spacing w:val="13"/>
          <w:sz w:val="19"/>
        </w:rPr>
        <w:t xml:space="preserve"> </w:t>
      </w:r>
      <w:r>
        <w:rPr>
          <w:sz w:val="19"/>
        </w:rPr>
        <w:t>accordance</w:t>
      </w:r>
      <w:r>
        <w:rPr>
          <w:spacing w:val="12"/>
          <w:sz w:val="19"/>
        </w:rPr>
        <w:t xml:space="preserve"> </w:t>
      </w:r>
      <w:r>
        <w:rPr>
          <w:sz w:val="19"/>
        </w:rPr>
        <w:t>with</w:t>
      </w:r>
      <w:r>
        <w:rPr>
          <w:spacing w:val="12"/>
          <w:sz w:val="19"/>
        </w:rPr>
        <w:t xml:space="preserve"> </w:t>
      </w:r>
      <w:r>
        <w:rPr>
          <w:sz w:val="19"/>
        </w:rPr>
        <w:t>Article</w:t>
      </w:r>
      <w:r>
        <w:rPr>
          <w:spacing w:val="13"/>
          <w:sz w:val="19"/>
        </w:rPr>
        <w:t xml:space="preserve"> </w:t>
      </w:r>
      <w:r>
        <w:rPr>
          <w:sz w:val="19"/>
        </w:rPr>
        <w:t>19(2).</w:t>
      </w:r>
    </w:p>
    <w:p w14:paraId="15E23978" w14:textId="77777777" w:rsidR="00343FF6" w:rsidRDefault="00343FF6">
      <w:pPr>
        <w:pStyle w:val="BodyText"/>
        <w:spacing w:before="7"/>
        <w:rPr>
          <w:sz w:val="31"/>
        </w:rPr>
      </w:pPr>
    </w:p>
    <w:p w14:paraId="22C366D8" w14:textId="2D6C92DA" w:rsidR="00343FF6" w:rsidRDefault="00635E89">
      <w:pPr>
        <w:pStyle w:val="ListParagraph"/>
        <w:numPr>
          <w:ilvl w:val="0"/>
          <w:numId w:val="38"/>
        </w:numPr>
        <w:tabs>
          <w:tab w:val="left" w:pos="540"/>
        </w:tabs>
        <w:spacing w:before="1" w:line="228" w:lineRule="auto"/>
        <w:ind w:right="124" w:firstLine="0"/>
        <w:rPr>
          <w:sz w:val="19"/>
        </w:rPr>
      </w:pPr>
      <w:r>
        <w:rPr>
          <w:w w:val="95"/>
          <w:sz w:val="19"/>
        </w:rPr>
        <w:t>An equipment</w:t>
      </w:r>
      <w:ins w:id="39" w:author="Author">
        <w:r w:rsidR="00852469" w:rsidRPr="00852469">
          <w:t xml:space="preserve"> </w:t>
        </w:r>
        <w:r w:rsidR="00852469" w:rsidRPr="00852469">
          <w:rPr>
            <w:w w:val="95"/>
            <w:sz w:val="19"/>
          </w:rPr>
          <w:t>or type-test</w:t>
        </w:r>
      </w:ins>
      <w:r>
        <w:rPr>
          <w:w w:val="95"/>
          <w:sz w:val="19"/>
        </w:rPr>
        <w:t xml:space="preserve"> certificate may be used instead of part of the tests provided for in paragraph 1, on the condition</w:t>
      </w:r>
      <w:r>
        <w:rPr>
          <w:spacing w:val="1"/>
          <w:w w:val="95"/>
          <w:sz w:val="19"/>
        </w:rPr>
        <w:t xml:space="preserve"> </w:t>
      </w:r>
      <w:r>
        <w:rPr>
          <w:sz w:val="19"/>
        </w:rPr>
        <w:t>that</w:t>
      </w:r>
      <w:r>
        <w:rPr>
          <w:spacing w:val="12"/>
          <w:sz w:val="19"/>
        </w:rPr>
        <w:t xml:space="preserve"> </w:t>
      </w:r>
      <w:r>
        <w:rPr>
          <w:sz w:val="19"/>
        </w:rPr>
        <w:t>it</w:t>
      </w:r>
      <w:r>
        <w:rPr>
          <w:spacing w:val="13"/>
          <w:sz w:val="19"/>
        </w:rPr>
        <w:t xml:space="preserve"> </w:t>
      </w:r>
      <w:r>
        <w:rPr>
          <w:sz w:val="19"/>
        </w:rPr>
        <w:t>is</w:t>
      </w:r>
      <w:r>
        <w:rPr>
          <w:spacing w:val="13"/>
          <w:sz w:val="19"/>
        </w:rPr>
        <w:t xml:space="preserve"> </w:t>
      </w:r>
      <w:r>
        <w:rPr>
          <w:sz w:val="19"/>
        </w:rPr>
        <w:t>provided</w:t>
      </w:r>
      <w:r>
        <w:rPr>
          <w:spacing w:val="13"/>
          <w:sz w:val="19"/>
        </w:rPr>
        <w:t xml:space="preserve"> </w:t>
      </w:r>
      <w:r>
        <w:rPr>
          <w:sz w:val="19"/>
        </w:rPr>
        <w:t>to</w:t>
      </w:r>
      <w:r>
        <w:rPr>
          <w:spacing w:val="11"/>
          <w:sz w:val="19"/>
        </w:rPr>
        <w:t xml:space="preserve"> </w:t>
      </w:r>
      <w:r>
        <w:rPr>
          <w:sz w:val="19"/>
        </w:rPr>
        <w:t>the</w:t>
      </w:r>
      <w:r>
        <w:rPr>
          <w:spacing w:val="13"/>
          <w:sz w:val="19"/>
        </w:rPr>
        <w:t xml:space="preserve"> </w:t>
      </w:r>
      <w:r>
        <w:rPr>
          <w:sz w:val="19"/>
        </w:rPr>
        <w:t>relevant</w:t>
      </w:r>
      <w:r>
        <w:rPr>
          <w:spacing w:val="14"/>
          <w:sz w:val="19"/>
        </w:rPr>
        <w:t xml:space="preserve"> </w:t>
      </w:r>
      <w:r>
        <w:rPr>
          <w:sz w:val="19"/>
        </w:rPr>
        <w:t>TSO.</w:t>
      </w:r>
    </w:p>
    <w:p w14:paraId="3D4D336D" w14:textId="77777777" w:rsidR="00343FF6" w:rsidRDefault="00343FF6">
      <w:pPr>
        <w:pStyle w:val="BodyText"/>
        <w:rPr>
          <w:sz w:val="22"/>
        </w:rPr>
      </w:pPr>
    </w:p>
    <w:p w14:paraId="55BAB6F6" w14:textId="77777777" w:rsidR="00343FF6" w:rsidRDefault="00343FF6">
      <w:pPr>
        <w:pStyle w:val="BodyText"/>
        <w:rPr>
          <w:sz w:val="22"/>
        </w:rPr>
      </w:pPr>
    </w:p>
    <w:p w14:paraId="7709D773" w14:textId="77777777" w:rsidR="00343FF6" w:rsidRDefault="00343FF6">
      <w:pPr>
        <w:pStyle w:val="BodyText"/>
        <w:spacing w:before="9"/>
        <w:rPr>
          <w:sz w:val="18"/>
        </w:rPr>
      </w:pPr>
    </w:p>
    <w:p w14:paraId="4F9B600C" w14:textId="77777777" w:rsidR="00343FF6" w:rsidRDefault="00635E89">
      <w:pPr>
        <w:spacing w:before="1"/>
        <w:ind w:left="618" w:right="635"/>
        <w:jc w:val="center"/>
        <w:rPr>
          <w:i/>
          <w:sz w:val="19"/>
        </w:rPr>
      </w:pPr>
      <w:r>
        <w:rPr>
          <w:i/>
          <w:w w:val="95"/>
          <w:sz w:val="19"/>
        </w:rPr>
        <w:t>Article</w:t>
      </w:r>
      <w:r>
        <w:rPr>
          <w:i/>
          <w:spacing w:val="5"/>
          <w:w w:val="95"/>
          <w:sz w:val="19"/>
        </w:rPr>
        <w:t xml:space="preserve"> </w:t>
      </w:r>
      <w:r>
        <w:rPr>
          <w:i/>
          <w:w w:val="95"/>
          <w:sz w:val="19"/>
        </w:rPr>
        <w:t>38</w:t>
      </w:r>
    </w:p>
    <w:p w14:paraId="16C07D36" w14:textId="77777777" w:rsidR="00343FF6" w:rsidRDefault="00343FF6">
      <w:pPr>
        <w:pStyle w:val="BodyText"/>
        <w:spacing w:before="11"/>
        <w:rPr>
          <w:i/>
          <w:sz w:val="30"/>
        </w:rPr>
      </w:pPr>
    </w:p>
    <w:p w14:paraId="719033B7" w14:textId="77777777" w:rsidR="00343FF6" w:rsidRDefault="00635E89">
      <w:pPr>
        <w:pStyle w:val="Heading1"/>
        <w:ind w:left="617"/>
      </w:pPr>
      <w:r>
        <w:rPr>
          <w:w w:val="95"/>
        </w:rPr>
        <w:t>Compliance</w:t>
      </w:r>
      <w:r>
        <w:rPr>
          <w:spacing w:val="-3"/>
          <w:w w:val="95"/>
        </w:rPr>
        <w:t xml:space="preserve"> </w:t>
      </w:r>
      <w:r>
        <w:rPr>
          <w:w w:val="95"/>
        </w:rPr>
        <w:t>testing</w:t>
      </w:r>
      <w:r>
        <w:rPr>
          <w:spacing w:val="-1"/>
          <w:w w:val="95"/>
        </w:rPr>
        <w:t xml:space="preserve"> </w:t>
      </w:r>
      <w:r>
        <w:rPr>
          <w:w w:val="95"/>
        </w:rPr>
        <w:t>for information</w:t>
      </w:r>
      <w:r>
        <w:rPr>
          <w:spacing w:val="-1"/>
          <w:w w:val="95"/>
        </w:rPr>
        <w:t xml:space="preserve"> </w:t>
      </w:r>
      <w:r>
        <w:rPr>
          <w:w w:val="95"/>
        </w:rPr>
        <w:t>exchange</w:t>
      </w:r>
      <w:r>
        <w:rPr>
          <w:spacing w:val="-3"/>
          <w:w w:val="95"/>
        </w:rPr>
        <w:t xml:space="preserve"> </w:t>
      </w:r>
      <w:r>
        <w:rPr>
          <w:w w:val="95"/>
        </w:rPr>
        <w:t>of</w:t>
      </w:r>
      <w:r>
        <w:rPr>
          <w:spacing w:val="4"/>
          <w:w w:val="95"/>
        </w:rPr>
        <w:t xml:space="preserve"> </w:t>
      </w:r>
      <w:r>
        <w:rPr>
          <w:w w:val="95"/>
        </w:rPr>
        <w:t>transmission-connected</w:t>
      </w:r>
      <w:r>
        <w:rPr>
          <w:spacing w:val="-3"/>
          <w:w w:val="95"/>
        </w:rPr>
        <w:t xml:space="preserve"> </w:t>
      </w:r>
      <w:r>
        <w:rPr>
          <w:w w:val="95"/>
        </w:rPr>
        <w:t>distribution</w:t>
      </w:r>
      <w:r>
        <w:rPr>
          <w:spacing w:val="-3"/>
          <w:w w:val="95"/>
        </w:rPr>
        <w:t xml:space="preserve"> </w:t>
      </w:r>
      <w:r>
        <w:rPr>
          <w:w w:val="95"/>
        </w:rPr>
        <w:t>facilities</w:t>
      </w:r>
    </w:p>
    <w:p w14:paraId="441CEF0A" w14:textId="77777777" w:rsidR="00343FF6" w:rsidRDefault="00343FF6">
      <w:pPr>
        <w:pStyle w:val="BodyText"/>
        <w:rPr>
          <w:rFonts w:ascii="Book Antiqua"/>
          <w:b/>
          <w:sz w:val="30"/>
        </w:rPr>
      </w:pPr>
    </w:p>
    <w:p w14:paraId="250B1A57" w14:textId="1A23548D" w:rsidR="00343FF6" w:rsidRPr="00B12060" w:rsidRDefault="00635E89">
      <w:pPr>
        <w:pStyle w:val="ListParagraph"/>
        <w:numPr>
          <w:ilvl w:val="0"/>
          <w:numId w:val="37"/>
        </w:numPr>
        <w:tabs>
          <w:tab w:val="left" w:pos="540"/>
        </w:tabs>
        <w:spacing w:line="228" w:lineRule="auto"/>
        <w:ind w:right="122" w:firstLine="0"/>
        <w:rPr>
          <w:sz w:val="19"/>
        </w:rPr>
      </w:pPr>
      <w:r>
        <w:rPr>
          <w:w w:val="95"/>
          <w:sz w:val="19"/>
        </w:rPr>
        <w:t xml:space="preserve">With </w:t>
      </w:r>
      <w:r>
        <w:rPr>
          <w:w w:val="95"/>
          <w:sz w:val="19"/>
        </w:rPr>
        <w:t>regard to information exchange between the relevant TSO and the transmission-connected distribution</w:t>
      </w:r>
      <w:r>
        <w:rPr>
          <w:spacing w:val="1"/>
          <w:w w:val="95"/>
          <w:sz w:val="19"/>
        </w:rPr>
        <w:t xml:space="preserve"> </w:t>
      </w:r>
      <w:r>
        <w:rPr>
          <w:w w:val="95"/>
          <w:sz w:val="19"/>
        </w:rPr>
        <w:t>system operator in real time or periodically, the transmission-connected distribution facility's technical capability to</w:t>
      </w:r>
      <w:r>
        <w:rPr>
          <w:spacing w:val="1"/>
          <w:w w:val="95"/>
          <w:sz w:val="19"/>
        </w:rPr>
        <w:t xml:space="preserve"> </w:t>
      </w:r>
      <w:r>
        <w:rPr>
          <w:w w:val="95"/>
          <w:sz w:val="19"/>
        </w:rPr>
        <w:t>comply</w:t>
      </w:r>
      <w:r>
        <w:rPr>
          <w:spacing w:val="5"/>
          <w:w w:val="95"/>
          <w:sz w:val="19"/>
        </w:rPr>
        <w:t xml:space="preserve"> </w:t>
      </w:r>
      <w:r>
        <w:rPr>
          <w:w w:val="95"/>
          <w:sz w:val="19"/>
        </w:rPr>
        <w:t>with</w:t>
      </w:r>
      <w:r>
        <w:rPr>
          <w:spacing w:val="5"/>
          <w:w w:val="95"/>
          <w:sz w:val="19"/>
        </w:rPr>
        <w:t xml:space="preserve"> </w:t>
      </w:r>
      <w:r>
        <w:rPr>
          <w:w w:val="95"/>
          <w:sz w:val="19"/>
        </w:rPr>
        <w:t>the</w:t>
      </w:r>
      <w:r>
        <w:rPr>
          <w:spacing w:val="6"/>
          <w:w w:val="95"/>
          <w:sz w:val="19"/>
        </w:rPr>
        <w:t xml:space="preserve"> </w:t>
      </w:r>
      <w:r>
        <w:rPr>
          <w:w w:val="95"/>
          <w:sz w:val="19"/>
        </w:rPr>
        <w:t>information</w:t>
      </w:r>
      <w:r>
        <w:rPr>
          <w:spacing w:val="6"/>
          <w:w w:val="95"/>
          <w:sz w:val="19"/>
        </w:rPr>
        <w:t xml:space="preserve"> </w:t>
      </w:r>
      <w:r>
        <w:rPr>
          <w:w w:val="95"/>
          <w:sz w:val="19"/>
        </w:rPr>
        <w:t>exchange</w:t>
      </w:r>
      <w:r>
        <w:rPr>
          <w:spacing w:val="3"/>
          <w:w w:val="95"/>
          <w:sz w:val="19"/>
        </w:rPr>
        <w:t xml:space="preserve"> </w:t>
      </w:r>
      <w:r>
        <w:rPr>
          <w:w w:val="95"/>
          <w:sz w:val="19"/>
        </w:rPr>
        <w:t>standard</w:t>
      </w:r>
      <w:r>
        <w:rPr>
          <w:spacing w:val="7"/>
          <w:w w:val="95"/>
          <w:sz w:val="19"/>
        </w:rPr>
        <w:t xml:space="preserve"> </w:t>
      </w:r>
      <w:r>
        <w:rPr>
          <w:w w:val="95"/>
          <w:sz w:val="19"/>
        </w:rPr>
        <w:t>established</w:t>
      </w:r>
      <w:r>
        <w:rPr>
          <w:spacing w:val="4"/>
          <w:w w:val="95"/>
          <w:sz w:val="19"/>
        </w:rPr>
        <w:t xml:space="preserve"> </w:t>
      </w:r>
      <w:r>
        <w:rPr>
          <w:w w:val="95"/>
          <w:sz w:val="19"/>
        </w:rPr>
        <w:t>pursuant</w:t>
      </w:r>
      <w:r>
        <w:rPr>
          <w:spacing w:val="5"/>
          <w:w w:val="95"/>
          <w:sz w:val="19"/>
        </w:rPr>
        <w:t xml:space="preserve"> </w:t>
      </w:r>
      <w:r>
        <w:rPr>
          <w:w w:val="95"/>
          <w:sz w:val="19"/>
        </w:rPr>
        <w:t>to</w:t>
      </w:r>
      <w:r>
        <w:rPr>
          <w:spacing w:val="4"/>
          <w:w w:val="95"/>
          <w:sz w:val="19"/>
        </w:rPr>
        <w:t xml:space="preserve"> </w:t>
      </w:r>
      <w:r>
        <w:rPr>
          <w:w w:val="95"/>
          <w:sz w:val="19"/>
        </w:rPr>
        <w:t>Article</w:t>
      </w:r>
      <w:r>
        <w:rPr>
          <w:spacing w:val="6"/>
          <w:w w:val="95"/>
          <w:sz w:val="19"/>
        </w:rPr>
        <w:t xml:space="preserve"> </w:t>
      </w:r>
      <w:r>
        <w:rPr>
          <w:w w:val="95"/>
          <w:sz w:val="19"/>
        </w:rPr>
        <w:t>18(3)</w:t>
      </w:r>
      <w:r>
        <w:rPr>
          <w:spacing w:val="6"/>
          <w:w w:val="95"/>
          <w:sz w:val="19"/>
        </w:rPr>
        <w:t xml:space="preserve"> </w:t>
      </w:r>
      <w:r>
        <w:rPr>
          <w:w w:val="95"/>
          <w:sz w:val="19"/>
        </w:rPr>
        <w:t>shall</w:t>
      </w:r>
      <w:r>
        <w:rPr>
          <w:spacing w:val="6"/>
          <w:w w:val="95"/>
          <w:sz w:val="19"/>
        </w:rPr>
        <w:t xml:space="preserve"> </w:t>
      </w:r>
      <w:r>
        <w:rPr>
          <w:w w:val="95"/>
          <w:sz w:val="19"/>
        </w:rPr>
        <w:t>be</w:t>
      </w:r>
      <w:r>
        <w:rPr>
          <w:spacing w:val="5"/>
          <w:w w:val="95"/>
          <w:sz w:val="19"/>
        </w:rPr>
        <w:t xml:space="preserve"> </w:t>
      </w:r>
      <w:r>
        <w:rPr>
          <w:w w:val="95"/>
          <w:sz w:val="19"/>
        </w:rPr>
        <w:t>demonstrated.</w:t>
      </w:r>
    </w:p>
    <w:p w14:paraId="586F618A" w14:textId="17E087BC" w:rsidR="00B12060" w:rsidRDefault="00B12060" w:rsidP="00B12060">
      <w:pPr>
        <w:tabs>
          <w:tab w:val="left" w:pos="540"/>
        </w:tabs>
        <w:spacing w:line="228" w:lineRule="auto"/>
        <w:ind w:right="122"/>
        <w:rPr>
          <w:sz w:val="19"/>
        </w:rPr>
      </w:pPr>
    </w:p>
    <w:p w14:paraId="1BC4066C" w14:textId="4A372FE1" w:rsidR="00B12060" w:rsidRDefault="00B12060" w:rsidP="00B12060">
      <w:pPr>
        <w:tabs>
          <w:tab w:val="left" w:pos="540"/>
        </w:tabs>
        <w:spacing w:line="228" w:lineRule="auto"/>
        <w:ind w:right="122"/>
        <w:rPr>
          <w:sz w:val="19"/>
        </w:rPr>
      </w:pPr>
    </w:p>
    <w:p w14:paraId="7826B356" w14:textId="77777777" w:rsidR="00343FF6" w:rsidRDefault="00635E89">
      <w:pPr>
        <w:pStyle w:val="ListParagraph"/>
        <w:numPr>
          <w:ilvl w:val="0"/>
          <w:numId w:val="37"/>
        </w:numPr>
        <w:tabs>
          <w:tab w:val="left" w:pos="540"/>
        </w:tabs>
        <w:spacing w:before="101" w:line="228" w:lineRule="auto"/>
        <w:ind w:right="124" w:firstLine="0"/>
        <w:rPr>
          <w:sz w:val="19"/>
        </w:rPr>
      </w:pPr>
      <w:r>
        <w:rPr>
          <w:w w:val="95"/>
          <w:sz w:val="19"/>
        </w:rPr>
        <w:t>An equipment certificate may be used instead of part of the tests provided for in paragraph 1, on the condition</w:t>
      </w:r>
      <w:r>
        <w:rPr>
          <w:spacing w:val="1"/>
          <w:w w:val="95"/>
          <w:sz w:val="19"/>
        </w:rPr>
        <w:t xml:space="preserve"> </w:t>
      </w:r>
      <w:r>
        <w:rPr>
          <w:sz w:val="19"/>
        </w:rPr>
        <w:t>that</w:t>
      </w:r>
      <w:r>
        <w:rPr>
          <w:spacing w:val="12"/>
          <w:sz w:val="19"/>
        </w:rPr>
        <w:t xml:space="preserve"> </w:t>
      </w:r>
      <w:r>
        <w:rPr>
          <w:sz w:val="19"/>
        </w:rPr>
        <w:t>it</w:t>
      </w:r>
      <w:r>
        <w:rPr>
          <w:spacing w:val="13"/>
          <w:sz w:val="19"/>
        </w:rPr>
        <w:t xml:space="preserve"> </w:t>
      </w:r>
      <w:r>
        <w:rPr>
          <w:sz w:val="19"/>
        </w:rPr>
        <w:t>is</w:t>
      </w:r>
      <w:r>
        <w:rPr>
          <w:spacing w:val="13"/>
          <w:sz w:val="19"/>
        </w:rPr>
        <w:t xml:space="preserve"> </w:t>
      </w:r>
      <w:r>
        <w:rPr>
          <w:sz w:val="19"/>
        </w:rPr>
        <w:t>provided</w:t>
      </w:r>
      <w:r>
        <w:rPr>
          <w:spacing w:val="13"/>
          <w:sz w:val="19"/>
        </w:rPr>
        <w:t xml:space="preserve"> </w:t>
      </w:r>
      <w:r>
        <w:rPr>
          <w:sz w:val="19"/>
        </w:rPr>
        <w:t>to</w:t>
      </w:r>
      <w:r>
        <w:rPr>
          <w:spacing w:val="11"/>
          <w:sz w:val="19"/>
        </w:rPr>
        <w:t xml:space="preserve"> </w:t>
      </w:r>
      <w:r>
        <w:rPr>
          <w:sz w:val="19"/>
        </w:rPr>
        <w:t>the</w:t>
      </w:r>
      <w:r>
        <w:rPr>
          <w:spacing w:val="13"/>
          <w:sz w:val="19"/>
        </w:rPr>
        <w:t xml:space="preserve"> </w:t>
      </w:r>
      <w:r>
        <w:rPr>
          <w:sz w:val="19"/>
        </w:rPr>
        <w:t>relevant</w:t>
      </w:r>
      <w:r>
        <w:rPr>
          <w:spacing w:val="14"/>
          <w:sz w:val="19"/>
        </w:rPr>
        <w:t xml:space="preserve"> </w:t>
      </w:r>
      <w:r>
        <w:rPr>
          <w:sz w:val="19"/>
        </w:rPr>
        <w:t>TSO.</w:t>
      </w:r>
    </w:p>
    <w:p w14:paraId="7FBAD0E4" w14:textId="77777777" w:rsidR="00343FF6" w:rsidRDefault="00343FF6">
      <w:pPr>
        <w:pStyle w:val="BodyText"/>
        <w:rPr>
          <w:sz w:val="22"/>
        </w:rPr>
      </w:pPr>
    </w:p>
    <w:p w14:paraId="3CECB556" w14:textId="77777777" w:rsidR="00343FF6" w:rsidRDefault="00343FF6">
      <w:pPr>
        <w:pStyle w:val="BodyText"/>
        <w:rPr>
          <w:sz w:val="22"/>
        </w:rPr>
      </w:pPr>
    </w:p>
    <w:p w14:paraId="5FF57D7B" w14:textId="77777777" w:rsidR="00343FF6" w:rsidRDefault="00343FF6">
      <w:pPr>
        <w:pStyle w:val="BodyText"/>
        <w:rPr>
          <w:sz w:val="22"/>
        </w:rPr>
      </w:pPr>
    </w:p>
    <w:p w14:paraId="67DBBE55" w14:textId="77777777" w:rsidR="00343FF6" w:rsidRDefault="00343FF6">
      <w:pPr>
        <w:pStyle w:val="BodyText"/>
        <w:spacing w:before="7"/>
        <w:rPr>
          <w:sz w:val="22"/>
        </w:rPr>
      </w:pPr>
    </w:p>
    <w:p w14:paraId="7421BD3C" w14:textId="77777777" w:rsidR="00343FF6" w:rsidRDefault="00635E89">
      <w:pPr>
        <w:ind w:left="618" w:right="635"/>
        <w:jc w:val="center"/>
        <w:rPr>
          <w:i/>
          <w:sz w:val="19"/>
        </w:rPr>
      </w:pPr>
      <w:r>
        <w:rPr>
          <w:i/>
          <w:w w:val="90"/>
          <w:sz w:val="19"/>
        </w:rPr>
        <w:t>Article</w:t>
      </w:r>
      <w:r>
        <w:rPr>
          <w:i/>
          <w:spacing w:val="29"/>
          <w:w w:val="90"/>
          <w:sz w:val="19"/>
        </w:rPr>
        <w:t xml:space="preserve"> </w:t>
      </w:r>
      <w:r>
        <w:rPr>
          <w:i/>
          <w:w w:val="90"/>
          <w:sz w:val="19"/>
        </w:rPr>
        <w:t>39</w:t>
      </w:r>
    </w:p>
    <w:p w14:paraId="4D659863" w14:textId="77777777" w:rsidR="00343FF6" w:rsidRDefault="00343FF6">
      <w:pPr>
        <w:pStyle w:val="BodyText"/>
        <w:rPr>
          <w:i/>
          <w:sz w:val="22"/>
        </w:rPr>
      </w:pPr>
    </w:p>
    <w:p w14:paraId="4D93F5E4" w14:textId="77777777" w:rsidR="00343FF6" w:rsidRDefault="00343FF6">
      <w:pPr>
        <w:pStyle w:val="BodyText"/>
        <w:spacing w:before="11"/>
        <w:rPr>
          <w:i/>
          <w:sz w:val="22"/>
        </w:rPr>
      </w:pPr>
    </w:p>
    <w:p w14:paraId="404D0332" w14:textId="77777777" w:rsidR="00343FF6" w:rsidRDefault="00635E89">
      <w:pPr>
        <w:pStyle w:val="Heading1"/>
        <w:spacing w:line="223" w:lineRule="auto"/>
        <w:ind w:right="636"/>
      </w:pPr>
      <w:r>
        <w:rPr>
          <w:w w:val="95"/>
        </w:rPr>
        <w:t>Compliance</w:t>
      </w:r>
      <w:r>
        <w:rPr>
          <w:spacing w:val="43"/>
          <w:w w:val="95"/>
        </w:rPr>
        <w:t xml:space="preserve"> </w:t>
      </w:r>
      <w:r>
        <w:rPr>
          <w:w w:val="95"/>
        </w:rPr>
        <w:t>testing</w:t>
      </w:r>
      <w:r>
        <w:rPr>
          <w:spacing w:val="44"/>
          <w:w w:val="95"/>
        </w:rPr>
        <w:t xml:space="preserve"> </w:t>
      </w:r>
      <w:r>
        <w:rPr>
          <w:w w:val="95"/>
        </w:rPr>
        <w:t>for</w:t>
      </w:r>
      <w:r>
        <w:rPr>
          <w:spacing w:val="42"/>
          <w:w w:val="95"/>
        </w:rPr>
        <w:t xml:space="preserve"> </w:t>
      </w:r>
      <w:r>
        <w:rPr>
          <w:w w:val="95"/>
        </w:rPr>
        <w:t>disconnection</w:t>
      </w:r>
      <w:r>
        <w:rPr>
          <w:spacing w:val="43"/>
          <w:w w:val="95"/>
        </w:rPr>
        <w:t xml:space="preserve"> </w:t>
      </w:r>
      <w:r>
        <w:rPr>
          <w:w w:val="95"/>
        </w:rPr>
        <w:t>and</w:t>
      </w:r>
      <w:r>
        <w:rPr>
          <w:spacing w:val="42"/>
          <w:w w:val="95"/>
        </w:rPr>
        <w:t xml:space="preserve"> </w:t>
      </w:r>
      <w:r>
        <w:rPr>
          <w:w w:val="95"/>
        </w:rPr>
        <w:t>reconnection</w:t>
      </w:r>
      <w:r>
        <w:rPr>
          <w:spacing w:val="43"/>
          <w:w w:val="95"/>
        </w:rPr>
        <w:t xml:space="preserve"> </w:t>
      </w:r>
      <w:r>
        <w:rPr>
          <w:w w:val="95"/>
        </w:rPr>
        <w:t>of</w:t>
      </w:r>
      <w:r>
        <w:rPr>
          <w:spacing w:val="2"/>
          <w:w w:val="95"/>
        </w:rPr>
        <w:t xml:space="preserve"> </w:t>
      </w:r>
      <w:r>
        <w:rPr>
          <w:w w:val="95"/>
        </w:rPr>
        <w:t>transmission-connected</w:t>
      </w:r>
      <w:r>
        <w:rPr>
          <w:spacing w:val="42"/>
          <w:w w:val="95"/>
        </w:rPr>
        <w:t xml:space="preserve"> </w:t>
      </w:r>
      <w:r>
        <w:rPr>
          <w:w w:val="95"/>
        </w:rPr>
        <w:t>demand</w:t>
      </w:r>
      <w:r>
        <w:rPr>
          <w:spacing w:val="-43"/>
          <w:w w:val="95"/>
        </w:rPr>
        <w:t xml:space="preserve"> </w:t>
      </w:r>
      <w:r>
        <w:t>facilities</w:t>
      </w:r>
    </w:p>
    <w:p w14:paraId="6580670F" w14:textId="77777777" w:rsidR="00343FF6" w:rsidRDefault="00343FF6">
      <w:pPr>
        <w:pStyle w:val="BodyText"/>
        <w:rPr>
          <w:rFonts w:ascii="Book Antiqua"/>
          <w:b/>
          <w:sz w:val="22"/>
        </w:rPr>
      </w:pPr>
    </w:p>
    <w:p w14:paraId="09FE98BF" w14:textId="77777777" w:rsidR="00343FF6" w:rsidRDefault="00343FF6">
      <w:pPr>
        <w:pStyle w:val="BodyText"/>
        <w:spacing w:before="9"/>
        <w:rPr>
          <w:rFonts w:ascii="Book Antiqua"/>
          <w:b/>
          <w:sz w:val="20"/>
        </w:rPr>
      </w:pPr>
    </w:p>
    <w:p w14:paraId="07369941" w14:textId="77777777" w:rsidR="00343FF6" w:rsidRDefault="00635E89">
      <w:pPr>
        <w:pStyle w:val="ListParagraph"/>
        <w:numPr>
          <w:ilvl w:val="0"/>
          <w:numId w:val="36"/>
        </w:numPr>
        <w:tabs>
          <w:tab w:val="left" w:pos="540"/>
        </w:tabs>
        <w:spacing w:line="228" w:lineRule="auto"/>
        <w:ind w:firstLine="0"/>
        <w:rPr>
          <w:sz w:val="19"/>
        </w:rPr>
      </w:pPr>
      <w:r>
        <w:rPr>
          <w:w w:val="95"/>
          <w:sz w:val="19"/>
        </w:rPr>
        <w:t>The</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facilities</w:t>
      </w:r>
      <w:r>
        <w:rPr>
          <w:spacing w:val="1"/>
          <w:w w:val="95"/>
          <w:sz w:val="19"/>
        </w:rPr>
        <w:t xml:space="preserve"> </w:t>
      </w:r>
      <w:r>
        <w:rPr>
          <w:w w:val="95"/>
          <w:sz w:val="19"/>
        </w:rPr>
        <w:t>shall</w:t>
      </w:r>
      <w:r>
        <w:rPr>
          <w:spacing w:val="1"/>
          <w:w w:val="95"/>
          <w:sz w:val="19"/>
        </w:rPr>
        <w:t xml:space="preserve"> </w:t>
      </w:r>
      <w:r>
        <w:rPr>
          <w:w w:val="95"/>
          <w:sz w:val="19"/>
        </w:rPr>
        <w:t>comply</w:t>
      </w:r>
      <w:r>
        <w:rPr>
          <w:spacing w:val="1"/>
          <w:w w:val="95"/>
          <w:sz w:val="19"/>
        </w:rPr>
        <w:t xml:space="preserve"> </w:t>
      </w:r>
      <w:r>
        <w:rPr>
          <w:w w:val="95"/>
          <w:sz w:val="19"/>
        </w:rPr>
        <w:t>with</w:t>
      </w:r>
      <w:r>
        <w:rPr>
          <w:spacing w:val="1"/>
          <w:w w:val="95"/>
          <w:sz w:val="19"/>
        </w:rPr>
        <w:t xml:space="preserve"> </w:t>
      </w:r>
      <w:r>
        <w:rPr>
          <w:w w:val="95"/>
          <w:sz w:val="19"/>
        </w:rPr>
        <w:t>the</w:t>
      </w:r>
      <w:r>
        <w:rPr>
          <w:spacing w:val="1"/>
          <w:w w:val="95"/>
          <w:sz w:val="19"/>
        </w:rPr>
        <w:t xml:space="preserve"> </w:t>
      </w:r>
      <w:r>
        <w:rPr>
          <w:w w:val="95"/>
          <w:sz w:val="19"/>
        </w:rPr>
        <w:t>requirements</w:t>
      </w:r>
      <w:r>
        <w:rPr>
          <w:spacing w:val="1"/>
          <w:w w:val="95"/>
          <w:sz w:val="19"/>
        </w:rPr>
        <w:t xml:space="preserve"> </w:t>
      </w:r>
      <w:r>
        <w:rPr>
          <w:w w:val="95"/>
          <w:sz w:val="19"/>
        </w:rPr>
        <w:t>for</w:t>
      </w:r>
      <w:r>
        <w:rPr>
          <w:spacing w:val="1"/>
          <w:w w:val="95"/>
          <w:sz w:val="19"/>
        </w:rPr>
        <w:t xml:space="preserve"> </w:t>
      </w:r>
      <w:r>
        <w:rPr>
          <w:w w:val="95"/>
          <w:sz w:val="19"/>
        </w:rPr>
        <w:t>disconnection</w:t>
      </w:r>
      <w:r>
        <w:rPr>
          <w:spacing w:val="1"/>
          <w:w w:val="95"/>
          <w:sz w:val="19"/>
        </w:rPr>
        <w:t xml:space="preserve"> </w:t>
      </w:r>
      <w:r>
        <w:rPr>
          <w:w w:val="95"/>
          <w:sz w:val="19"/>
        </w:rPr>
        <w:t>and</w:t>
      </w:r>
      <w:r>
        <w:rPr>
          <w:spacing w:val="1"/>
          <w:w w:val="95"/>
          <w:sz w:val="19"/>
        </w:rPr>
        <w:t xml:space="preserve"> </w:t>
      </w:r>
      <w:r>
        <w:rPr>
          <w:sz w:val="19"/>
        </w:rPr>
        <w:t>reconnection</w:t>
      </w:r>
      <w:r>
        <w:rPr>
          <w:spacing w:val="4"/>
          <w:sz w:val="19"/>
        </w:rPr>
        <w:t xml:space="preserve"> </w:t>
      </w:r>
      <w:r>
        <w:rPr>
          <w:sz w:val="19"/>
        </w:rPr>
        <w:t>referred</w:t>
      </w:r>
      <w:r>
        <w:rPr>
          <w:spacing w:val="4"/>
          <w:sz w:val="19"/>
        </w:rPr>
        <w:t xml:space="preserve"> </w:t>
      </w:r>
      <w:r>
        <w:rPr>
          <w:sz w:val="19"/>
        </w:rPr>
        <w:t>to</w:t>
      </w:r>
      <w:r>
        <w:rPr>
          <w:spacing w:val="2"/>
          <w:sz w:val="19"/>
        </w:rPr>
        <w:t xml:space="preserve"> </w:t>
      </w:r>
      <w:r>
        <w:rPr>
          <w:sz w:val="19"/>
        </w:rPr>
        <w:t>in</w:t>
      </w:r>
      <w:r>
        <w:rPr>
          <w:spacing w:val="4"/>
          <w:sz w:val="19"/>
        </w:rPr>
        <w:t xml:space="preserve"> </w:t>
      </w:r>
      <w:r>
        <w:rPr>
          <w:sz w:val="19"/>
        </w:rPr>
        <w:t>Article</w:t>
      </w:r>
      <w:r>
        <w:rPr>
          <w:spacing w:val="5"/>
          <w:sz w:val="19"/>
        </w:rPr>
        <w:t xml:space="preserve"> </w:t>
      </w:r>
      <w:r>
        <w:rPr>
          <w:sz w:val="19"/>
        </w:rPr>
        <w:t>19</w:t>
      </w:r>
      <w:r>
        <w:rPr>
          <w:spacing w:val="4"/>
          <w:sz w:val="19"/>
        </w:rPr>
        <w:t xml:space="preserve"> </w:t>
      </w:r>
      <w:r>
        <w:rPr>
          <w:sz w:val="19"/>
        </w:rPr>
        <w:t>and</w:t>
      </w:r>
      <w:r>
        <w:rPr>
          <w:spacing w:val="3"/>
          <w:sz w:val="19"/>
        </w:rPr>
        <w:t xml:space="preserve"> </w:t>
      </w:r>
      <w:r>
        <w:rPr>
          <w:sz w:val="19"/>
        </w:rPr>
        <w:t>shall</w:t>
      </w:r>
      <w:r>
        <w:rPr>
          <w:spacing w:val="4"/>
          <w:sz w:val="19"/>
        </w:rPr>
        <w:t xml:space="preserve"> </w:t>
      </w:r>
      <w:r>
        <w:rPr>
          <w:sz w:val="19"/>
        </w:rPr>
        <w:t>be</w:t>
      </w:r>
      <w:r>
        <w:rPr>
          <w:spacing w:val="4"/>
          <w:sz w:val="19"/>
        </w:rPr>
        <w:t xml:space="preserve"> </w:t>
      </w:r>
      <w:r>
        <w:rPr>
          <w:sz w:val="19"/>
        </w:rPr>
        <w:t>subject</w:t>
      </w:r>
      <w:r>
        <w:rPr>
          <w:spacing w:val="4"/>
          <w:sz w:val="19"/>
        </w:rPr>
        <w:t xml:space="preserve"> </w:t>
      </w:r>
      <w:r>
        <w:rPr>
          <w:sz w:val="19"/>
        </w:rPr>
        <w:t>to</w:t>
      </w:r>
      <w:r>
        <w:rPr>
          <w:spacing w:val="2"/>
          <w:sz w:val="19"/>
        </w:rPr>
        <w:t xml:space="preserve"> </w:t>
      </w:r>
      <w:r>
        <w:rPr>
          <w:sz w:val="19"/>
        </w:rPr>
        <w:t>the</w:t>
      </w:r>
      <w:r>
        <w:rPr>
          <w:spacing w:val="4"/>
          <w:sz w:val="19"/>
        </w:rPr>
        <w:t xml:space="preserve"> </w:t>
      </w:r>
      <w:r>
        <w:rPr>
          <w:sz w:val="19"/>
        </w:rPr>
        <w:t>following</w:t>
      </w:r>
      <w:r>
        <w:rPr>
          <w:spacing w:val="3"/>
          <w:sz w:val="19"/>
        </w:rPr>
        <w:t xml:space="preserve"> </w:t>
      </w:r>
      <w:r>
        <w:rPr>
          <w:sz w:val="19"/>
        </w:rPr>
        <w:t>compliance</w:t>
      </w:r>
      <w:r>
        <w:rPr>
          <w:spacing w:val="4"/>
          <w:sz w:val="19"/>
        </w:rPr>
        <w:t xml:space="preserve"> </w:t>
      </w:r>
      <w:r>
        <w:rPr>
          <w:sz w:val="19"/>
        </w:rPr>
        <w:t>tests.</w:t>
      </w:r>
    </w:p>
    <w:p w14:paraId="54A1F920" w14:textId="77777777" w:rsidR="00343FF6" w:rsidRDefault="00343FF6">
      <w:pPr>
        <w:pStyle w:val="BodyText"/>
        <w:rPr>
          <w:sz w:val="22"/>
        </w:rPr>
      </w:pPr>
    </w:p>
    <w:p w14:paraId="64DF2866" w14:textId="77777777" w:rsidR="00343FF6" w:rsidRDefault="00343FF6">
      <w:pPr>
        <w:pStyle w:val="BodyText"/>
        <w:spacing w:before="9"/>
        <w:rPr>
          <w:sz w:val="22"/>
        </w:rPr>
      </w:pPr>
    </w:p>
    <w:p w14:paraId="601DC0D9" w14:textId="77777777" w:rsidR="00343FF6" w:rsidRDefault="00635E89">
      <w:pPr>
        <w:pStyle w:val="ListParagraph"/>
        <w:numPr>
          <w:ilvl w:val="0"/>
          <w:numId w:val="36"/>
        </w:numPr>
        <w:tabs>
          <w:tab w:val="left" w:pos="540"/>
        </w:tabs>
        <w:spacing w:line="228" w:lineRule="auto"/>
        <w:ind w:right="122" w:firstLine="0"/>
        <w:rPr>
          <w:sz w:val="19"/>
        </w:rPr>
      </w:pPr>
      <w:r>
        <w:rPr>
          <w:w w:val="95"/>
          <w:sz w:val="19"/>
        </w:rPr>
        <w:t>With</w:t>
      </w:r>
      <w:r>
        <w:rPr>
          <w:spacing w:val="1"/>
          <w:w w:val="95"/>
          <w:sz w:val="19"/>
        </w:rPr>
        <w:t xml:space="preserve"> </w:t>
      </w:r>
      <w:r>
        <w:rPr>
          <w:w w:val="95"/>
          <w:sz w:val="19"/>
        </w:rPr>
        <w:t>regard</w:t>
      </w:r>
      <w:r>
        <w:rPr>
          <w:spacing w:val="1"/>
          <w:w w:val="95"/>
          <w:sz w:val="19"/>
        </w:rPr>
        <w:t xml:space="preserve"> </w:t>
      </w:r>
      <w:r>
        <w:rPr>
          <w:w w:val="95"/>
          <w:sz w:val="19"/>
        </w:rPr>
        <w:t>to</w:t>
      </w:r>
      <w:r>
        <w:rPr>
          <w:spacing w:val="1"/>
          <w:w w:val="95"/>
          <w:sz w:val="19"/>
        </w:rPr>
        <w:t xml:space="preserve"> </w:t>
      </w:r>
      <w:r>
        <w:rPr>
          <w:w w:val="95"/>
          <w:sz w:val="19"/>
        </w:rPr>
        <w:t>testing</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capability of</w:t>
      </w:r>
      <w:r>
        <w:rPr>
          <w:spacing w:val="1"/>
          <w:w w:val="95"/>
          <w:sz w:val="19"/>
        </w:rPr>
        <w:t xml:space="preserve"> </w:t>
      </w:r>
      <w:r>
        <w:rPr>
          <w:w w:val="95"/>
          <w:sz w:val="19"/>
        </w:rPr>
        <w:t>reconnection</w:t>
      </w:r>
      <w:r>
        <w:rPr>
          <w:spacing w:val="1"/>
          <w:w w:val="95"/>
          <w:sz w:val="19"/>
        </w:rPr>
        <w:t xml:space="preserve"> </w:t>
      </w:r>
      <w:r>
        <w:rPr>
          <w:w w:val="95"/>
          <w:sz w:val="19"/>
        </w:rPr>
        <w:t>after</w:t>
      </w:r>
      <w:r>
        <w:rPr>
          <w:spacing w:val="1"/>
          <w:w w:val="95"/>
          <w:sz w:val="19"/>
        </w:rPr>
        <w:t xml:space="preserve"> </w:t>
      </w:r>
      <w:r>
        <w:rPr>
          <w:w w:val="95"/>
          <w:sz w:val="19"/>
        </w:rPr>
        <w:t>an</w:t>
      </w:r>
      <w:r>
        <w:rPr>
          <w:spacing w:val="1"/>
          <w:w w:val="95"/>
          <w:sz w:val="19"/>
        </w:rPr>
        <w:t xml:space="preserve"> </w:t>
      </w:r>
      <w:r>
        <w:rPr>
          <w:w w:val="95"/>
          <w:sz w:val="19"/>
        </w:rPr>
        <w:t>incidental</w:t>
      </w:r>
      <w:r>
        <w:rPr>
          <w:spacing w:val="1"/>
          <w:w w:val="95"/>
          <w:sz w:val="19"/>
        </w:rPr>
        <w:t xml:space="preserve"> </w:t>
      </w:r>
      <w:r>
        <w:rPr>
          <w:w w:val="95"/>
          <w:sz w:val="19"/>
        </w:rPr>
        <w:t>disconnection</w:t>
      </w:r>
      <w:r>
        <w:rPr>
          <w:spacing w:val="1"/>
          <w:w w:val="95"/>
          <w:sz w:val="19"/>
        </w:rPr>
        <w:t xml:space="preserve"> </w:t>
      </w:r>
      <w:r>
        <w:rPr>
          <w:w w:val="95"/>
          <w:sz w:val="19"/>
        </w:rPr>
        <w:t>due</w:t>
      </w:r>
      <w:r>
        <w:rPr>
          <w:spacing w:val="1"/>
          <w:w w:val="95"/>
          <w:sz w:val="19"/>
        </w:rPr>
        <w:t xml:space="preserve"> </w:t>
      </w:r>
      <w:r>
        <w:rPr>
          <w:w w:val="95"/>
          <w:sz w:val="19"/>
        </w:rPr>
        <w:t>to</w:t>
      </w:r>
      <w:r>
        <w:rPr>
          <w:spacing w:val="1"/>
          <w:w w:val="95"/>
          <w:sz w:val="19"/>
        </w:rPr>
        <w:t xml:space="preserve"> </w:t>
      </w:r>
      <w:r>
        <w:rPr>
          <w:w w:val="95"/>
          <w:sz w:val="19"/>
        </w:rPr>
        <w:t>a</w:t>
      </w:r>
      <w:r>
        <w:rPr>
          <w:spacing w:val="1"/>
          <w:w w:val="95"/>
          <w:sz w:val="19"/>
        </w:rPr>
        <w:t xml:space="preserve"> </w:t>
      </w:r>
      <w:r>
        <w:rPr>
          <w:w w:val="95"/>
          <w:sz w:val="19"/>
        </w:rPr>
        <w:t>network</w:t>
      </w:r>
      <w:r>
        <w:rPr>
          <w:spacing w:val="1"/>
          <w:w w:val="95"/>
          <w:sz w:val="19"/>
        </w:rPr>
        <w:t xml:space="preserve"> </w:t>
      </w:r>
      <w:r>
        <w:rPr>
          <w:w w:val="90"/>
          <w:sz w:val="19"/>
        </w:rPr>
        <w:t>disturbance,</w:t>
      </w:r>
      <w:r>
        <w:rPr>
          <w:spacing w:val="34"/>
          <w:w w:val="90"/>
          <w:sz w:val="19"/>
        </w:rPr>
        <w:t xml:space="preserve"> </w:t>
      </w:r>
      <w:r>
        <w:rPr>
          <w:w w:val="90"/>
          <w:sz w:val="19"/>
        </w:rPr>
        <w:t>reconnection</w:t>
      </w:r>
      <w:r>
        <w:rPr>
          <w:spacing w:val="35"/>
          <w:w w:val="90"/>
          <w:sz w:val="19"/>
        </w:rPr>
        <w:t xml:space="preserve"> </w:t>
      </w:r>
      <w:r>
        <w:rPr>
          <w:w w:val="90"/>
          <w:sz w:val="19"/>
        </w:rPr>
        <w:t>shall</w:t>
      </w:r>
      <w:r>
        <w:rPr>
          <w:spacing w:val="35"/>
          <w:w w:val="90"/>
          <w:sz w:val="19"/>
        </w:rPr>
        <w:t xml:space="preserve"> </w:t>
      </w:r>
      <w:r>
        <w:rPr>
          <w:w w:val="90"/>
          <w:sz w:val="19"/>
        </w:rPr>
        <w:t>be</w:t>
      </w:r>
      <w:r>
        <w:rPr>
          <w:spacing w:val="35"/>
          <w:w w:val="90"/>
          <w:sz w:val="19"/>
        </w:rPr>
        <w:t xml:space="preserve"> </w:t>
      </w:r>
      <w:r>
        <w:rPr>
          <w:w w:val="90"/>
          <w:sz w:val="19"/>
        </w:rPr>
        <w:t>achieved</w:t>
      </w:r>
      <w:r>
        <w:rPr>
          <w:spacing w:val="34"/>
          <w:w w:val="90"/>
          <w:sz w:val="19"/>
        </w:rPr>
        <w:t xml:space="preserve"> </w:t>
      </w:r>
      <w:r>
        <w:rPr>
          <w:w w:val="90"/>
          <w:sz w:val="19"/>
        </w:rPr>
        <w:t>through</w:t>
      </w:r>
      <w:r>
        <w:rPr>
          <w:spacing w:val="34"/>
          <w:w w:val="90"/>
          <w:sz w:val="19"/>
        </w:rPr>
        <w:t xml:space="preserve"> </w:t>
      </w:r>
      <w:r>
        <w:rPr>
          <w:w w:val="90"/>
          <w:sz w:val="19"/>
        </w:rPr>
        <w:t>a</w:t>
      </w:r>
      <w:r>
        <w:rPr>
          <w:spacing w:val="35"/>
          <w:w w:val="90"/>
          <w:sz w:val="19"/>
        </w:rPr>
        <w:t xml:space="preserve"> </w:t>
      </w:r>
      <w:r>
        <w:rPr>
          <w:w w:val="90"/>
          <w:sz w:val="19"/>
        </w:rPr>
        <w:t>reconnection</w:t>
      </w:r>
      <w:r>
        <w:rPr>
          <w:spacing w:val="34"/>
          <w:w w:val="90"/>
          <w:sz w:val="19"/>
        </w:rPr>
        <w:t xml:space="preserve"> </w:t>
      </w:r>
      <w:r>
        <w:rPr>
          <w:w w:val="90"/>
          <w:sz w:val="19"/>
        </w:rPr>
        <w:t>procedure,</w:t>
      </w:r>
      <w:r>
        <w:rPr>
          <w:spacing w:val="35"/>
          <w:w w:val="90"/>
          <w:sz w:val="19"/>
        </w:rPr>
        <w:t xml:space="preserve"> </w:t>
      </w:r>
      <w:r>
        <w:rPr>
          <w:w w:val="90"/>
          <w:sz w:val="19"/>
        </w:rPr>
        <w:t>preferably</w:t>
      </w:r>
      <w:r>
        <w:rPr>
          <w:spacing w:val="36"/>
          <w:w w:val="90"/>
          <w:sz w:val="19"/>
        </w:rPr>
        <w:t xml:space="preserve"> </w:t>
      </w:r>
      <w:r>
        <w:rPr>
          <w:w w:val="90"/>
          <w:sz w:val="19"/>
        </w:rPr>
        <w:t>by</w:t>
      </w:r>
      <w:r>
        <w:rPr>
          <w:spacing w:val="32"/>
          <w:w w:val="90"/>
          <w:sz w:val="19"/>
        </w:rPr>
        <w:t xml:space="preserve"> </w:t>
      </w:r>
      <w:r>
        <w:rPr>
          <w:w w:val="90"/>
          <w:sz w:val="19"/>
        </w:rPr>
        <w:t>automation,</w:t>
      </w:r>
      <w:r>
        <w:rPr>
          <w:spacing w:val="36"/>
          <w:w w:val="90"/>
          <w:sz w:val="19"/>
        </w:rPr>
        <w:t xml:space="preserve"> </w:t>
      </w:r>
      <w:r>
        <w:rPr>
          <w:w w:val="90"/>
          <w:sz w:val="19"/>
        </w:rPr>
        <w:t>authorised</w:t>
      </w:r>
      <w:r>
        <w:rPr>
          <w:spacing w:val="36"/>
          <w:w w:val="90"/>
          <w:sz w:val="19"/>
        </w:rPr>
        <w:t xml:space="preserve"> </w:t>
      </w:r>
      <w:r>
        <w:rPr>
          <w:w w:val="90"/>
          <w:sz w:val="19"/>
        </w:rPr>
        <w:t>by</w:t>
      </w:r>
      <w:r>
        <w:rPr>
          <w:spacing w:val="-35"/>
          <w:w w:val="90"/>
          <w:sz w:val="19"/>
        </w:rPr>
        <w:t xml:space="preserve"> </w:t>
      </w:r>
      <w:r>
        <w:rPr>
          <w:sz w:val="19"/>
        </w:rPr>
        <w:t>the</w:t>
      </w:r>
      <w:r>
        <w:rPr>
          <w:spacing w:val="14"/>
          <w:sz w:val="19"/>
        </w:rPr>
        <w:t xml:space="preserve"> </w:t>
      </w:r>
      <w:r>
        <w:rPr>
          <w:sz w:val="19"/>
        </w:rPr>
        <w:t>relevant</w:t>
      </w:r>
      <w:r>
        <w:rPr>
          <w:spacing w:val="15"/>
          <w:sz w:val="19"/>
        </w:rPr>
        <w:t xml:space="preserve"> </w:t>
      </w:r>
      <w:r>
        <w:rPr>
          <w:sz w:val="19"/>
        </w:rPr>
        <w:t>TSO.</w:t>
      </w:r>
    </w:p>
    <w:p w14:paraId="707C1EF8" w14:textId="77777777" w:rsidR="00343FF6" w:rsidRDefault="00343FF6">
      <w:pPr>
        <w:pStyle w:val="BodyText"/>
        <w:rPr>
          <w:sz w:val="22"/>
        </w:rPr>
      </w:pPr>
    </w:p>
    <w:p w14:paraId="64BCFDA3" w14:textId="77777777" w:rsidR="00343FF6" w:rsidRDefault="00343FF6">
      <w:pPr>
        <w:pStyle w:val="BodyText"/>
        <w:spacing w:before="7"/>
        <w:rPr>
          <w:sz w:val="22"/>
        </w:rPr>
      </w:pPr>
    </w:p>
    <w:p w14:paraId="415B45A2" w14:textId="77777777" w:rsidR="00343FF6" w:rsidRDefault="00635E89">
      <w:pPr>
        <w:pStyle w:val="ListParagraph"/>
        <w:numPr>
          <w:ilvl w:val="0"/>
          <w:numId w:val="36"/>
        </w:numPr>
        <w:tabs>
          <w:tab w:val="left" w:pos="540"/>
        </w:tabs>
        <w:spacing w:line="228" w:lineRule="auto"/>
        <w:ind w:firstLine="0"/>
        <w:rPr>
          <w:sz w:val="19"/>
        </w:rPr>
      </w:pPr>
      <w:r>
        <w:rPr>
          <w:spacing w:val="-1"/>
          <w:w w:val="95"/>
          <w:sz w:val="19"/>
        </w:rPr>
        <w:t xml:space="preserve">With regard to the synchronisation </w:t>
      </w:r>
      <w:r>
        <w:rPr>
          <w:w w:val="95"/>
          <w:sz w:val="19"/>
        </w:rPr>
        <w:t>test, the technical synchronisation capabilities of the transmission-connected</w:t>
      </w:r>
      <w:r>
        <w:rPr>
          <w:spacing w:val="1"/>
          <w:w w:val="95"/>
          <w:sz w:val="19"/>
        </w:rPr>
        <w:t xml:space="preserve"> </w:t>
      </w:r>
      <w:r>
        <w:rPr>
          <w:w w:val="95"/>
          <w:sz w:val="19"/>
        </w:rPr>
        <w:t>demand facility shall be demonstrated. This test shall verify the settings of the synchronisation</w:t>
      </w:r>
      <w:r>
        <w:rPr>
          <w:w w:val="95"/>
          <w:sz w:val="19"/>
        </w:rPr>
        <w:t xml:space="preserve"> devices. This test shall</w:t>
      </w:r>
      <w:r>
        <w:rPr>
          <w:spacing w:val="1"/>
          <w:w w:val="95"/>
          <w:sz w:val="19"/>
        </w:rPr>
        <w:t xml:space="preserve"> </w:t>
      </w:r>
      <w:r>
        <w:rPr>
          <w:sz w:val="19"/>
        </w:rPr>
        <w:t>cover</w:t>
      </w:r>
      <w:r>
        <w:rPr>
          <w:spacing w:val="-1"/>
          <w:sz w:val="19"/>
        </w:rPr>
        <w:t xml:space="preserve"> </w:t>
      </w:r>
      <w:r>
        <w:rPr>
          <w:sz w:val="19"/>
        </w:rPr>
        <w:t>the</w:t>
      </w:r>
      <w:r>
        <w:rPr>
          <w:spacing w:val="-4"/>
          <w:sz w:val="19"/>
        </w:rPr>
        <w:t xml:space="preserve"> </w:t>
      </w:r>
      <w:r>
        <w:rPr>
          <w:sz w:val="19"/>
        </w:rPr>
        <w:t>following</w:t>
      </w:r>
      <w:r>
        <w:rPr>
          <w:spacing w:val="-4"/>
          <w:sz w:val="19"/>
        </w:rPr>
        <w:t xml:space="preserve"> </w:t>
      </w:r>
      <w:r>
        <w:rPr>
          <w:sz w:val="19"/>
        </w:rPr>
        <w:t>matters:</w:t>
      </w:r>
      <w:r>
        <w:rPr>
          <w:spacing w:val="-5"/>
          <w:sz w:val="19"/>
        </w:rPr>
        <w:t xml:space="preserve"> </w:t>
      </w:r>
      <w:r>
        <w:rPr>
          <w:sz w:val="19"/>
        </w:rPr>
        <w:t>voltage,</w:t>
      </w:r>
      <w:r>
        <w:rPr>
          <w:spacing w:val="-5"/>
          <w:sz w:val="19"/>
        </w:rPr>
        <w:t xml:space="preserve"> </w:t>
      </w:r>
      <w:r>
        <w:rPr>
          <w:sz w:val="19"/>
        </w:rPr>
        <w:t>frequency,</w:t>
      </w:r>
      <w:r>
        <w:rPr>
          <w:spacing w:val="-4"/>
          <w:sz w:val="19"/>
        </w:rPr>
        <w:t xml:space="preserve"> </w:t>
      </w:r>
      <w:r>
        <w:rPr>
          <w:sz w:val="19"/>
        </w:rPr>
        <w:t>phase</w:t>
      </w:r>
      <w:r>
        <w:rPr>
          <w:spacing w:val="-4"/>
          <w:sz w:val="19"/>
        </w:rPr>
        <w:t xml:space="preserve"> </w:t>
      </w:r>
      <w:r>
        <w:rPr>
          <w:sz w:val="19"/>
        </w:rPr>
        <w:t>angle</w:t>
      </w:r>
      <w:r>
        <w:rPr>
          <w:spacing w:val="-4"/>
          <w:sz w:val="19"/>
        </w:rPr>
        <w:t xml:space="preserve"> </w:t>
      </w:r>
      <w:r>
        <w:rPr>
          <w:sz w:val="19"/>
        </w:rPr>
        <w:t>range,</w:t>
      </w:r>
      <w:r>
        <w:rPr>
          <w:spacing w:val="-4"/>
          <w:sz w:val="19"/>
        </w:rPr>
        <w:t xml:space="preserve"> </w:t>
      </w:r>
      <w:r>
        <w:rPr>
          <w:sz w:val="19"/>
        </w:rPr>
        <w:t>deviation</w:t>
      </w:r>
      <w:r>
        <w:rPr>
          <w:spacing w:val="-4"/>
          <w:sz w:val="19"/>
        </w:rPr>
        <w:t xml:space="preserve"> </w:t>
      </w:r>
      <w:r>
        <w:rPr>
          <w:sz w:val="19"/>
        </w:rPr>
        <w:t>of</w:t>
      </w:r>
      <w:r>
        <w:rPr>
          <w:spacing w:val="-4"/>
          <w:sz w:val="19"/>
        </w:rPr>
        <w:t xml:space="preserve"> </w:t>
      </w:r>
      <w:r>
        <w:rPr>
          <w:sz w:val="19"/>
        </w:rPr>
        <w:t>voltage</w:t>
      </w:r>
      <w:r>
        <w:rPr>
          <w:spacing w:val="-3"/>
          <w:sz w:val="19"/>
        </w:rPr>
        <w:t xml:space="preserve"> </w:t>
      </w:r>
      <w:r>
        <w:rPr>
          <w:sz w:val="19"/>
        </w:rPr>
        <w:t>and</w:t>
      </w:r>
      <w:r>
        <w:rPr>
          <w:spacing w:val="-4"/>
          <w:sz w:val="19"/>
        </w:rPr>
        <w:t xml:space="preserve"> </w:t>
      </w:r>
      <w:r>
        <w:rPr>
          <w:sz w:val="19"/>
        </w:rPr>
        <w:t>frequency.</w:t>
      </w:r>
    </w:p>
    <w:p w14:paraId="658B3583" w14:textId="77777777" w:rsidR="00343FF6" w:rsidRDefault="00343FF6">
      <w:pPr>
        <w:pStyle w:val="BodyText"/>
        <w:rPr>
          <w:sz w:val="22"/>
        </w:rPr>
      </w:pPr>
    </w:p>
    <w:p w14:paraId="2890BE61" w14:textId="77777777" w:rsidR="00343FF6" w:rsidRDefault="00343FF6">
      <w:pPr>
        <w:pStyle w:val="BodyText"/>
        <w:spacing w:before="7"/>
        <w:rPr>
          <w:sz w:val="22"/>
        </w:rPr>
      </w:pPr>
    </w:p>
    <w:p w14:paraId="53E45645" w14:textId="77777777" w:rsidR="00343FF6" w:rsidRDefault="00635E89">
      <w:pPr>
        <w:pStyle w:val="ListParagraph"/>
        <w:numPr>
          <w:ilvl w:val="0"/>
          <w:numId w:val="36"/>
        </w:numPr>
        <w:tabs>
          <w:tab w:val="left" w:pos="540"/>
        </w:tabs>
        <w:spacing w:line="228" w:lineRule="auto"/>
        <w:ind w:firstLine="0"/>
        <w:rPr>
          <w:sz w:val="19"/>
        </w:rPr>
      </w:pPr>
      <w:r>
        <w:rPr>
          <w:w w:val="90"/>
          <w:sz w:val="19"/>
        </w:rPr>
        <w:t>With regard to the remote disconnection test, the transmission-connected demand facility's technical capability for</w:t>
      </w:r>
      <w:r>
        <w:rPr>
          <w:spacing w:val="1"/>
          <w:w w:val="90"/>
          <w:sz w:val="19"/>
        </w:rPr>
        <w:t xml:space="preserve"> </w:t>
      </w:r>
      <w:r>
        <w:rPr>
          <w:w w:val="95"/>
          <w:sz w:val="19"/>
        </w:rPr>
        <w:t>remote d</w:t>
      </w:r>
      <w:r>
        <w:rPr>
          <w:w w:val="95"/>
          <w:sz w:val="19"/>
        </w:rPr>
        <w:t>isconnection at the connection point or points from the transmission system when required by the relevant</w:t>
      </w:r>
      <w:r>
        <w:rPr>
          <w:spacing w:val="1"/>
          <w:w w:val="95"/>
          <w:sz w:val="19"/>
        </w:rPr>
        <w:t xml:space="preserve"> </w:t>
      </w:r>
      <w:r>
        <w:rPr>
          <w:sz w:val="19"/>
        </w:rPr>
        <w:t>TSO</w:t>
      </w:r>
      <w:r>
        <w:rPr>
          <w:spacing w:val="7"/>
          <w:sz w:val="19"/>
        </w:rPr>
        <w:t xml:space="preserve"> </w:t>
      </w:r>
      <w:r>
        <w:rPr>
          <w:sz w:val="19"/>
        </w:rPr>
        <w:t>and</w:t>
      </w:r>
      <w:r>
        <w:rPr>
          <w:spacing w:val="7"/>
          <w:sz w:val="19"/>
        </w:rPr>
        <w:t xml:space="preserve"> </w:t>
      </w:r>
      <w:r>
        <w:rPr>
          <w:sz w:val="19"/>
        </w:rPr>
        <w:t>within</w:t>
      </w:r>
      <w:r>
        <w:rPr>
          <w:spacing w:val="9"/>
          <w:sz w:val="19"/>
        </w:rPr>
        <w:t xml:space="preserve"> </w:t>
      </w:r>
      <w:r>
        <w:rPr>
          <w:sz w:val="19"/>
        </w:rPr>
        <w:t>the</w:t>
      </w:r>
      <w:r>
        <w:rPr>
          <w:spacing w:val="8"/>
          <w:sz w:val="19"/>
        </w:rPr>
        <w:t xml:space="preserve"> </w:t>
      </w:r>
      <w:r>
        <w:rPr>
          <w:sz w:val="19"/>
        </w:rPr>
        <w:t>time</w:t>
      </w:r>
      <w:r>
        <w:rPr>
          <w:spacing w:val="9"/>
          <w:sz w:val="19"/>
        </w:rPr>
        <w:t xml:space="preserve"> </w:t>
      </w:r>
      <w:r>
        <w:rPr>
          <w:sz w:val="19"/>
        </w:rPr>
        <w:t>specified</w:t>
      </w:r>
      <w:r>
        <w:rPr>
          <w:spacing w:val="8"/>
          <w:sz w:val="19"/>
        </w:rPr>
        <w:t xml:space="preserve"> </w:t>
      </w:r>
      <w:r>
        <w:rPr>
          <w:sz w:val="19"/>
        </w:rPr>
        <w:t>by</w:t>
      </w:r>
      <w:r>
        <w:rPr>
          <w:spacing w:val="6"/>
          <w:sz w:val="19"/>
        </w:rPr>
        <w:t xml:space="preserve"> </w:t>
      </w:r>
      <w:r>
        <w:rPr>
          <w:sz w:val="19"/>
        </w:rPr>
        <w:t>the</w:t>
      </w:r>
      <w:r>
        <w:rPr>
          <w:spacing w:val="8"/>
          <w:sz w:val="19"/>
        </w:rPr>
        <w:t xml:space="preserve"> </w:t>
      </w:r>
      <w:r>
        <w:rPr>
          <w:sz w:val="19"/>
        </w:rPr>
        <w:t>relevant</w:t>
      </w:r>
      <w:r>
        <w:rPr>
          <w:spacing w:val="9"/>
          <w:sz w:val="19"/>
        </w:rPr>
        <w:t xml:space="preserve"> </w:t>
      </w:r>
      <w:r>
        <w:rPr>
          <w:sz w:val="19"/>
        </w:rPr>
        <w:t>TSO</w:t>
      </w:r>
      <w:r>
        <w:rPr>
          <w:spacing w:val="7"/>
          <w:sz w:val="19"/>
        </w:rPr>
        <w:t xml:space="preserve"> </w:t>
      </w:r>
      <w:r>
        <w:rPr>
          <w:sz w:val="19"/>
        </w:rPr>
        <w:t>shall</w:t>
      </w:r>
      <w:r>
        <w:rPr>
          <w:spacing w:val="8"/>
          <w:sz w:val="19"/>
        </w:rPr>
        <w:t xml:space="preserve"> </w:t>
      </w:r>
      <w:r>
        <w:rPr>
          <w:sz w:val="19"/>
        </w:rPr>
        <w:t>be</w:t>
      </w:r>
      <w:r>
        <w:rPr>
          <w:spacing w:val="8"/>
          <w:sz w:val="19"/>
        </w:rPr>
        <w:t xml:space="preserve"> </w:t>
      </w:r>
      <w:r>
        <w:rPr>
          <w:sz w:val="19"/>
        </w:rPr>
        <w:t>demonstrated.</w:t>
      </w:r>
    </w:p>
    <w:p w14:paraId="79CE7665" w14:textId="77777777" w:rsidR="00343FF6" w:rsidRDefault="00343FF6">
      <w:pPr>
        <w:pStyle w:val="BodyText"/>
        <w:rPr>
          <w:sz w:val="22"/>
        </w:rPr>
      </w:pPr>
    </w:p>
    <w:p w14:paraId="00A0FF06" w14:textId="77777777" w:rsidR="00343FF6" w:rsidRDefault="00343FF6">
      <w:pPr>
        <w:pStyle w:val="BodyText"/>
        <w:spacing w:before="7"/>
        <w:rPr>
          <w:sz w:val="22"/>
        </w:rPr>
      </w:pPr>
    </w:p>
    <w:p w14:paraId="3B64463F" w14:textId="77777777" w:rsidR="00343FF6" w:rsidRDefault="00635E89">
      <w:pPr>
        <w:pStyle w:val="ListParagraph"/>
        <w:numPr>
          <w:ilvl w:val="0"/>
          <w:numId w:val="36"/>
        </w:numPr>
        <w:tabs>
          <w:tab w:val="left" w:pos="540"/>
        </w:tabs>
        <w:spacing w:line="228" w:lineRule="auto"/>
        <w:ind w:right="124" w:firstLine="0"/>
        <w:rPr>
          <w:sz w:val="19"/>
        </w:rPr>
      </w:pPr>
      <w:r>
        <w:rPr>
          <w:w w:val="90"/>
          <w:sz w:val="19"/>
        </w:rPr>
        <w:t>With</w:t>
      </w:r>
      <w:r>
        <w:rPr>
          <w:spacing w:val="1"/>
          <w:w w:val="90"/>
          <w:sz w:val="19"/>
        </w:rPr>
        <w:t xml:space="preserve"> </w:t>
      </w:r>
      <w:r>
        <w:rPr>
          <w:w w:val="90"/>
          <w:sz w:val="19"/>
        </w:rPr>
        <w:t>regard to the</w:t>
      </w:r>
      <w:r>
        <w:rPr>
          <w:spacing w:val="1"/>
          <w:w w:val="90"/>
          <w:sz w:val="19"/>
        </w:rPr>
        <w:t xml:space="preserve"> </w:t>
      </w:r>
      <w:r>
        <w:rPr>
          <w:w w:val="90"/>
          <w:sz w:val="19"/>
        </w:rPr>
        <w:t>low</w:t>
      </w:r>
      <w:r>
        <w:rPr>
          <w:spacing w:val="1"/>
          <w:w w:val="90"/>
          <w:sz w:val="19"/>
        </w:rPr>
        <w:t xml:space="preserve"> </w:t>
      </w:r>
      <w:r>
        <w:rPr>
          <w:w w:val="90"/>
          <w:sz w:val="19"/>
        </w:rPr>
        <w:t>frequency</w:t>
      </w:r>
      <w:r>
        <w:rPr>
          <w:spacing w:val="1"/>
          <w:w w:val="90"/>
          <w:sz w:val="19"/>
        </w:rPr>
        <w:t xml:space="preserve"> </w:t>
      </w:r>
      <w:r>
        <w:rPr>
          <w:w w:val="90"/>
          <w:sz w:val="19"/>
        </w:rPr>
        <w:t>demand</w:t>
      </w:r>
      <w:r>
        <w:rPr>
          <w:spacing w:val="1"/>
          <w:w w:val="90"/>
          <w:sz w:val="19"/>
        </w:rPr>
        <w:t xml:space="preserve"> </w:t>
      </w:r>
      <w:r>
        <w:rPr>
          <w:w w:val="90"/>
          <w:sz w:val="19"/>
        </w:rPr>
        <w:t>disconnection</w:t>
      </w:r>
      <w:r>
        <w:rPr>
          <w:spacing w:val="1"/>
          <w:w w:val="90"/>
          <w:sz w:val="19"/>
        </w:rPr>
        <w:t xml:space="preserve"> </w:t>
      </w:r>
      <w:r>
        <w:rPr>
          <w:w w:val="90"/>
          <w:sz w:val="19"/>
        </w:rPr>
        <w:t>relays</w:t>
      </w:r>
      <w:r>
        <w:rPr>
          <w:spacing w:val="1"/>
          <w:w w:val="90"/>
          <w:sz w:val="19"/>
        </w:rPr>
        <w:t xml:space="preserve"> </w:t>
      </w:r>
      <w:r>
        <w:rPr>
          <w:w w:val="90"/>
          <w:sz w:val="19"/>
        </w:rPr>
        <w:t>test, the</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facility's</w:t>
      </w:r>
      <w:r>
        <w:rPr>
          <w:spacing w:val="1"/>
          <w:w w:val="90"/>
          <w:sz w:val="19"/>
        </w:rPr>
        <w:t xml:space="preserve"> </w:t>
      </w:r>
      <w:r>
        <w:rPr>
          <w:w w:val="95"/>
          <w:sz w:val="19"/>
        </w:rPr>
        <w:t>technical capability to operate from a nominal AC input shall be demonstrated in accordance with Article 19(1) and (2).</w:t>
      </w:r>
      <w:r>
        <w:rPr>
          <w:spacing w:val="1"/>
          <w:w w:val="95"/>
          <w:sz w:val="19"/>
        </w:rPr>
        <w:t xml:space="preserve"> </w:t>
      </w:r>
      <w:r>
        <w:rPr>
          <w:sz w:val="19"/>
        </w:rPr>
        <w:t>This</w:t>
      </w:r>
      <w:r>
        <w:rPr>
          <w:spacing w:val="11"/>
          <w:sz w:val="19"/>
        </w:rPr>
        <w:t xml:space="preserve"> </w:t>
      </w:r>
      <w:r>
        <w:rPr>
          <w:sz w:val="19"/>
        </w:rPr>
        <w:t>AC</w:t>
      </w:r>
      <w:r>
        <w:rPr>
          <w:spacing w:val="12"/>
          <w:sz w:val="19"/>
        </w:rPr>
        <w:t xml:space="preserve"> </w:t>
      </w:r>
      <w:r>
        <w:rPr>
          <w:sz w:val="19"/>
        </w:rPr>
        <w:t>supply</w:t>
      </w:r>
      <w:r>
        <w:rPr>
          <w:spacing w:val="11"/>
          <w:sz w:val="19"/>
        </w:rPr>
        <w:t xml:space="preserve"> </w:t>
      </w:r>
      <w:r>
        <w:rPr>
          <w:sz w:val="19"/>
        </w:rPr>
        <w:t>input</w:t>
      </w:r>
      <w:r>
        <w:rPr>
          <w:spacing w:val="8"/>
          <w:sz w:val="19"/>
        </w:rPr>
        <w:t xml:space="preserve"> </w:t>
      </w:r>
      <w:r>
        <w:rPr>
          <w:sz w:val="19"/>
        </w:rPr>
        <w:t>shall</w:t>
      </w:r>
      <w:r>
        <w:rPr>
          <w:spacing w:val="12"/>
          <w:sz w:val="19"/>
        </w:rPr>
        <w:t xml:space="preserve"> </w:t>
      </w:r>
      <w:r>
        <w:rPr>
          <w:sz w:val="19"/>
        </w:rPr>
        <w:t>be</w:t>
      </w:r>
      <w:r>
        <w:rPr>
          <w:spacing w:val="11"/>
          <w:sz w:val="19"/>
        </w:rPr>
        <w:t xml:space="preserve"> </w:t>
      </w:r>
      <w:r>
        <w:rPr>
          <w:sz w:val="19"/>
        </w:rPr>
        <w:t>specified</w:t>
      </w:r>
      <w:r>
        <w:rPr>
          <w:spacing w:val="11"/>
          <w:sz w:val="19"/>
        </w:rPr>
        <w:t xml:space="preserve"> </w:t>
      </w:r>
      <w:r>
        <w:rPr>
          <w:sz w:val="19"/>
        </w:rPr>
        <w:t>by</w:t>
      </w:r>
      <w:r>
        <w:rPr>
          <w:spacing w:val="10"/>
          <w:sz w:val="19"/>
        </w:rPr>
        <w:t xml:space="preserve"> </w:t>
      </w:r>
      <w:r>
        <w:rPr>
          <w:sz w:val="19"/>
        </w:rPr>
        <w:t>the</w:t>
      </w:r>
      <w:r>
        <w:rPr>
          <w:spacing w:val="11"/>
          <w:sz w:val="19"/>
        </w:rPr>
        <w:t xml:space="preserve"> </w:t>
      </w:r>
      <w:r>
        <w:rPr>
          <w:sz w:val="19"/>
        </w:rPr>
        <w:t>relevant</w:t>
      </w:r>
      <w:r>
        <w:rPr>
          <w:spacing w:val="12"/>
          <w:sz w:val="19"/>
        </w:rPr>
        <w:t xml:space="preserve"> </w:t>
      </w:r>
      <w:r>
        <w:rPr>
          <w:sz w:val="19"/>
        </w:rPr>
        <w:t>TSO.</w:t>
      </w:r>
    </w:p>
    <w:p w14:paraId="10E7BA27" w14:textId="77777777" w:rsidR="00343FF6" w:rsidRDefault="00343FF6">
      <w:pPr>
        <w:pStyle w:val="BodyText"/>
        <w:rPr>
          <w:sz w:val="22"/>
        </w:rPr>
      </w:pPr>
    </w:p>
    <w:p w14:paraId="24DD3240" w14:textId="77777777" w:rsidR="00343FF6" w:rsidRDefault="00343FF6">
      <w:pPr>
        <w:pStyle w:val="BodyText"/>
        <w:spacing w:before="8"/>
        <w:rPr>
          <w:sz w:val="22"/>
        </w:rPr>
      </w:pPr>
    </w:p>
    <w:p w14:paraId="54DD910C" w14:textId="77777777" w:rsidR="00343FF6" w:rsidRDefault="00635E89">
      <w:pPr>
        <w:pStyle w:val="ListParagraph"/>
        <w:numPr>
          <w:ilvl w:val="0"/>
          <w:numId w:val="36"/>
        </w:numPr>
        <w:tabs>
          <w:tab w:val="left" w:pos="540"/>
        </w:tabs>
        <w:spacing w:line="228" w:lineRule="auto"/>
        <w:ind w:right="124" w:firstLine="0"/>
        <w:rPr>
          <w:sz w:val="19"/>
        </w:rPr>
      </w:pPr>
      <w:r>
        <w:rPr>
          <w:spacing w:val="-1"/>
          <w:w w:val="95"/>
          <w:sz w:val="19"/>
        </w:rPr>
        <w:t>With regard to the low voltage d</w:t>
      </w:r>
      <w:r>
        <w:rPr>
          <w:spacing w:val="-1"/>
          <w:w w:val="95"/>
          <w:sz w:val="19"/>
        </w:rPr>
        <w:t xml:space="preserve">emand disconnection test, the </w:t>
      </w:r>
      <w:r>
        <w:rPr>
          <w:w w:val="95"/>
          <w:sz w:val="19"/>
        </w:rPr>
        <w:t>transmission-connected demand facility's technical</w:t>
      </w:r>
      <w:r>
        <w:rPr>
          <w:spacing w:val="1"/>
          <w:w w:val="95"/>
          <w:sz w:val="19"/>
        </w:rPr>
        <w:t xml:space="preserve"> </w:t>
      </w:r>
      <w:r>
        <w:rPr>
          <w:w w:val="95"/>
          <w:sz w:val="19"/>
        </w:rPr>
        <w:t>capability to operate in a single action with on load tap changer blocking in Article 19(3) shall be demonstrated in</w:t>
      </w:r>
      <w:r>
        <w:rPr>
          <w:spacing w:val="1"/>
          <w:w w:val="95"/>
          <w:sz w:val="19"/>
        </w:rPr>
        <w:t xml:space="preserve"> </w:t>
      </w:r>
      <w:r>
        <w:rPr>
          <w:sz w:val="19"/>
        </w:rPr>
        <w:t>accordance</w:t>
      </w:r>
      <w:r>
        <w:rPr>
          <w:spacing w:val="13"/>
          <w:sz w:val="19"/>
        </w:rPr>
        <w:t xml:space="preserve"> </w:t>
      </w:r>
      <w:r>
        <w:rPr>
          <w:sz w:val="19"/>
        </w:rPr>
        <w:t>with</w:t>
      </w:r>
      <w:r>
        <w:rPr>
          <w:spacing w:val="13"/>
          <w:sz w:val="19"/>
        </w:rPr>
        <w:t xml:space="preserve"> </w:t>
      </w:r>
      <w:r>
        <w:rPr>
          <w:sz w:val="19"/>
        </w:rPr>
        <w:t>Article</w:t>
      </w:r>
      <w:r>
        <w:rPr>
          <w:spacing w:val="15"/>
          <w:sz w:val="19"/>
        </w:rPr>
        <w:t xml:space="preserve"> </w:t>
      </w:r>
      <w:r>
        <w:rPr>
          <w:sz w:val="19"/>
        </w:rPr>
        <w:t>19(2).</w:t>
      </w:r>
    </w:p>
    <w:p w14:paraId="5312645B" w14:textId="77777777" w:rsidR="00343FF6" w:rsidRDefault="00343FF6">
      <w:pPr>
        <w:pStyle w:val="BodyText"/>
        <w:rPr>
          <w:sz w:val="22"/>
        </w:rPr>
      </w:pPr>
    </w:p>
    <w:p w14:paraId="03A0DF96" w14:textId="77777777" w:rsidR="00343FF6" w:rsidRDefault="00343FF6">
      <w:pPr>
        <w:pStyle w:val="BodyText"/>
        <w:spacing w:before="7"/>
        <w:rPr>
          <w:sz w:val="22"/>
        </w:rPr>
      </w:pPr>
    </w:p>
    <w:p w14:paraId="4DAE3FE1" w14:textId="5EB949B5" w:rsidR="00343FF6" w:rsidRDefault="00635E89">
      <w:pPr>
        <w:pStyle w:val="ListParagraph"/>
        <w:numPr>
          <w:ilvl w:val="0"/>
          <w:numId w:val="36"/>
        </w:numPr>
        <w:tabs>
          <w:tab w:val="left" w:pos="540"/>
        </w:tabs>
        <w:spacing w:line="228" w:lineRule="auto"/>
        <w:ind w:right="124" w:firstLine="0"/>
        <w:rPr>
          <w:sz w:val="19"/>
        </w:rPr>
      </w:pPr>
      <w:r>
        <w:rPr>
          <w:w w:val="95"/>
          <w:sz w:val="19"/>
        </w:rPr>
        <w:t>An equipment</w:t>
      </w:r>
      <w:ins w:id="40" w:author="Author">
        <w:r w:rsidR="00852469">
          <w:rPr>
            <w:w w:val="95"/>
            <w:sz w:val="19"/>
          </w:rPr>
          <w:t xml:space="preserve"> or type-test</w:t>
        </w:r>
      </w:ins>
      <w:r>
        <w:rPr>
          <w:w w:val="95"/>
          <w:sz w:val="19"/>
        </w:rPr>
        <w:t xml:space="preserve"> certificate may be used instead of part of the tests provided for in paragraph 1, on the condition</w:t>
      </w:r>
      <w:r>
        <w:rPr>
          <w:spacing w:val="1"/>
          <w:w w:val="95"/>
          <w:sz w:val="19"/>
        </w:rPr>
        <w:t xml:space="preserve"> </w:t>
      </w:r>
      <w:r>
        <w:rPr>
          <w:sz w:val="19"/>
        </w:rPr>
        <w:t>that</w:t>
      </w:r>
      <w:r>
        <w:rPr>
          <w:spacing w:val="12"/>
          <w:sz w:val="19"/>
        </w:rPr>
        <w:t xml:space="preserve"> </w:t>
      </w:r>
      <w:r>
        <w:rPr>
          <w:sz w:val="19"/>
        </w:rPr>
        <w:t>it</w:t>
      </w:r>
      <w:r>
        <w:rPr>
          <w:spacing w:val="13"/>
          <w:sz w:val="19"/>
        </w:rPr>
        <w:t xml:space="preserve"> </w:t>
      </w:r>
      <w:r>
        <w:rPr>
          <w:sz w:val="19"/>
        </w:rPr>
        <w:t>is</w:t>
      </w:r>
      <w:r>
        <w:rPr>
          <w:spacing w:val="13"/>
          <w:sz w:val="19"/>
        </w:rPr>
        <w:t xml:space="preserve"> </w:t>
      </w:r>
      <w:r>
        <w:rPr>
          <w:sz w:val="19"/>
        </w:rPr>
        <w:t>provided</w:t>
      </w:r>
      <w:r>
        <w:rPr>
          <w:spacing w:val="13"/>
          <w:sz w:val="19"/>
        </w:rPr>
        <w:t xml:space="preserve"> </w:t>
      </w:r>
      <w:r>
        <w:rPr>
          <w:sz w:val="19"/>
        </w:rPr>
        <w:t>to</w:t>
      </w:r>
      <w:r>
        <w:rPr>
          <w:spacing w:val="11"/>
          <w:sz w:val="19"/>
        </w:rPr>
        <w:t xml:space="preserve"> </w:t>
      </w:r>
      <w:r>
        <w:rPr>
          <w:sz w:val="19"/>
        </w:rPr>
        <w:t>the</w:t>
      </w:r>
      <w:r>
        <w:rPr>
          <w:spacing w:val="13"/>
          <w:sz w:val="19"/>
        </w:rPr>
        <w:t xml:space="preserve"> </w:t>
      </w:r>
      <w:r>
        <w:rPr>
          <w:sz w:val="19"/>
        </w:rPr>
        <w:t>relevant</w:t>
      </w:r>
      <w:r>
        <w:rPr>
          <w:spacing w:val="14"/>
          <w:sz w:val="19"/>
        </w:rPr>
        <w:t xml:space="preserve"> </w:t>
      </w:r>
      <w:r>
        <w:rPr>
          <w:sz w:val="19"/>
        </w:rPr>
        <w:t>TSO.</w:t>
      </w:r>
    </w:p>
    <w:p w14:paraId="30D57208" w14:textId="77777777" w:rsidR="00343FF6" w:rsidRDefault="00343FF6">
      <w:pPr>
        <w:pStyle w:val="BodyText"/>
        <w:rPr>
          <w:sz w:val="22"/>
        </w:rPr>
      </w:pPr>
    </w:p>
    <w:p w14:paraId="078467D7" w14:textId="77777777" w:rsidR="00343FF6" w:rsidRDefault="00343FF6">
      <w:pPr>
        <w:pStyle w:val="BodyText"/>
        <w:rPr>
          <w:sz w:val="22"/>
        </w:rPr>
      </w:pPr>
    </w:p>
    <w:p w14:paraId="7D9048CA" w14:textId="77777777" w:rsidR="00343FF6" w:rsidRDefault="00343FF6">
      <w:pPr>
        <w:pStyle w:val="BodyText"/>
        <w:rPr>
          <w:sz w:val="22"/>
        </w:rPr>
      </w:pPr>
    </w:p>
    <w:p w14:paraId="23457B99" w14:textId="77777777" w:rsidR="00343FF6" w:rsidRDefault="00343FF6">
      <w:pPr>
        <w:pStyle w:val="BodyText"/>
        <w:spacing w:before="7"/>
        <w:rPr>
          <w:sz w:val="22"/>
        </w:rPr>
      </w:pPr>
    </w:p>
    <w:p w14:paraId="3BA36D21" w14:textId="77777777" w:rsidR="00343FF6" w:rsidRDefault="00635E89">
      <w:pPr>
        <w:spacing w:before="1"/>
        <w:ind w:left="618" w:right="635"/>
        <w:jc w:val="center"/>
        <w:rPr>
          <w:i/>
          <w:sz w:val="19"/>
        </w:rPr>
      </w:pPr>
      <w:r>
        <w:rPr>
          <w:i/>
          <w:w w:val="95"/>
          <w:sz w:val="19"/>
        </w:rPr>
        <w:t>Article</w:t>
      </w:r>
      <w:r>
        <w:rPr>
          <w:i/>
          <w:spacing w:val="5"/>
          <w:w w:val="95"/>
          <w:sz w:val="19"/>
        </w:rPr>
        <w:t xml:space="preserve"> </w:t>
      </w:r>
      <w:r>
        <w:rPr>
          <w:i/>
          <w:w w:val="95"/>
          <w:sz w:val="19"/>
        </w:rPr>
        <w:t>40</w:t>
      </w:r>
    </w:p>
    <w:p w14:paraId="079E6EF2" w14:textId="77777777" w:rsidR="00343FF6" w:rsidRDefault="00343FF6">
      <w:pPr>
        <w:pStyle w:val="BodyText"/>
        <w:rPr>
          <w:i/>
          <w:sz w:val="22"/>
        </w:rPr>
      </w:pPr>
    </w:p>
    <w:p w14:paraId="6412F93A" w14:textId="77777777" w:rsidR="00343FF6" w:rsidRDefault="00343FF6">
      <w:pPr>
        <w:pStyle w:val="BodyText"/>
        <w:spacing w:before="9"/>
        <w:rPr>
          <w:i/>
          <w:sz w:val="21"/>
        </w:rPr>
      </w:pPr>
    </w:p>
    <w:p w14:paraId="46F01291" w14:textId="77777777" w:rsidR="00343FF6" w:rsidRDefault="00635E89">
      <w:pPr>
        <w:pStyle w:val="Heading1"/>
        <w:ind w:left="617"/>
      </w:pPr>
      <w:r>
        <w:rPr>
          <w:w w:val="95"/>
        </w:rPr>
        <w:t>Compliance</w:t>
      </w:r>
      <w:r>
        <w:rPr>
          <w:spacing w:val="-3"/>
          <w:w w:val="95"/>
        </w:rPr>
        <w:t xml:space="preserve"> </w:t>
      </w:r>
      <w:r>
        <w:rPr>
          <w:w w:val="95"/>
        </w:rPr>
        <w:t>testing</w:t>
      </w:r>
      <w:r>
        <w:rPr>
          <w:spacing w:val="-2"/>
          <w:w w:val="95"/>
        </w:rPr>
        <w:t xml:space="preserve"> </w:t>
      </w:r>
      <w:r>
        <w:rPr>
          <w:w w:val="95"/>
        </w:rPr>
        <w:t>for</w:t>
      </w:r>
      <w:r>
        <w:rPr>
          <w:spacing w:val="1"/>
          <w:w w:val="95"/>
        </w:rPr>
        <w:t xml:space="preserve"> </w:t>
      </w:r>
      <w:r>
        <w:rPr>
          <w:w w:val="95"/>
        </w:rPr>
        <w:t>information</w:t>
      </w:r>
      <w:r>
        <w:rPr>
          <w:spacing w:val="-4"/>
          <w:w w:val="95"/>
        </w:rPr>
        <w:t xml:space="preserve"> </w:t>
      </w:r>
      <w:r>
        <w:rPr>
          <w:w w:val="95"/>
        </w:rPr>
        <w:t>exchange</w:t>
      </w:r>
      <w:r>
        <w:rPr>
          <w:spacing w:val="-2"/>
          <w:w w:val="95"/>
        </w:rPr>
        <w:t xml:space="preserve"> </w:t>
      </w:r>
      <w:r>
        <w:rPr>
          <w:w w:val="95"/>
        </w:rPr>
        <w:t>of</w:t>
      </w:r>
      <w:r>
        <w:rPr>
          <w:spacing w:val="1"/>
          <w:w w:val="95"/>
        </w:rPr>
        <w:t xml:space="preserve"> </w:t>
      </w:r>
      <w:r>
        <w:rPr>
          <w:w w:val="95"/>
        </w:rPr>
        <w:t>transmission-connected</w:t>
      </w:r>
      <w:r>
        <w:rPr>
          <w:spacing w:val="-3"/>
          <w:w w:val="95"/>
        </w:rPr>
        <w:t xml:space="preserve"> </w:t>
      </w:r>
      <w:r>
        <w:rPr>
          <w:w w:val="95"/>
        </w:rPr>
        <w:t>demand</w:t>
      </w:r>
      <w:r>
        <w:rPr>
          <w:spacing w:val="-3"/>
          <w:w w:val="95"/>
        </w:rPr>
        <w:t xml:space="preserve"> </w:t>
      </w:r>
      <w:r>
        <w:rPr>
          <w:w w:val="95"/>
        </w:rPr>
        <w:t>facilities</w:t>
      </w:r>
    </w:p>
    <w:p w14:paraId="03051F1E" w14:textId="77777777" w:rsidR="00343FF6" w:rsidRDefault="00343FF6">
      <w:pPr>
        <w:pStyle w:val="BodyText"/>
        <w:rPr>
          <w:rFonts w:ascii="Book Antiqua"/>
          <w:b/>
          <w:sz w:val="22"/>
        </w:rPr>
      </w:pPr>
    </w:p>
    <w:p w14:paraId="76877E96" w14:textId="77777777" w:rsidR="00343FF6" w:rsidRDefault="00343FF6">
      <w:pPr>
        <w:pStyle w:val="BodyText"/>
        <w:spacing w:before="8"/>
        <w:rPr>
          <w:rFonts w:ascii="Book Antiqua"/>
          <w:b/>
          <w:sz w:val="20"/>
        </w:rPr>
      </w:pPr>
    </w:p>
    <w:p w14:paraId="471045A4" w14:textId="77777777" w:rsidR="00343FF6" w:rsidRDefault="00635E89">
      <w:pPr>
        <w:pStyle w:val="ListParagraph"/>
        <w:numPr>
          <w:ilvl w:val="0"/>
          <w:numId w:val="35"/>
        </w:numPr>
        <w:tabs>
          <w:tab w:val="left" w:pos="540"/>
        </w:tabs>
        <w:spacing w:line="228" w:lineRule="auto"/>
        <w:ind w:right="122" w:firstLine="0"/>
        <w:rPr>
          <w:sz w:val="19"/>
        </w:rPr>
      </w:pPr>
      <w:r>
        <w:rPr>
          <w:w w:val="95"/>
          <w:sz w:val="19"/>
        </w:rPr>
        <w:t xml:space="preserve">With </w:t>
      </w:r>
      <w:r>
        <w:rPr>
          <w:w w:val="95"/>
          <w:sz w:val="19"/>
        </w:rPr>
        <w:t>regard to information exchange between the relevant TSO and the transmission-connected demand facility</w:t>
      </w:r>
      <w:r>
        <w:rPr>
          <w:spacing w:val="1"/>
          <w:w w:val="95"/>
          <w:sz w:val="19"/>
        </w:rPr>
        <w:t xml:space="preserve"> </w:t>
      </w:r>
      <w:r>
        <w:rPr>
          <w:spacing w:val="-1"/>
          <w:w w:val="95"/>
          <w:sz w:val="19"/>
        </w:rPr>
        <w:t xml:space="preserve">owner in real time or periodically, </w:t>
      </w:r>
      <w:r>
        <w:rPr>
          <w:w w:val="95"/>
          <w:sz w:val="19"/>
        </w:rPr>
        <w:t>the transmission-connected demand facility's technical capability to comply with the</w:t>
      </w:r>
      <w:r>
        <w:rPr>
          <w:spacing w:val="1"/>
          <w:w w:val="95"/>
          <w:sz w:val="19"/>
        </w:rPr>
        <w:t xml:space="preserve"> </w:t>
      </w:r>
      <w:r>
        <w:rPr>
          <w:sz w:val="19"/>
        </w:rPr>
        <w:t>information</w:t>
      </w:r>
      <w:r>
        <w:rPr>
          <w:spacing w:val="1"/>
          <w:sz w:val="19"/>
        </w:rPr>
        <w:t xml:space="preserve"> </w:t>
      </w:r>
      <w:r>
        <w:rPr>
          <w:sz w:val="19"/>
        </w:rPr>
        <w:t>exchange</w:t>
      </w:r>
      <w:r>
        <w:rPr>
          <w:spacing w:val="1"/>
          <w:sz w:val="19"/>
        </w:rPr>
        <w:t xml:space="preserve"> </w:t>
      </w:r>
      <w:r>
        <w:rPr>
          <w:sz w:val="19"/>
        </w:rPr>
        <w:t>standard</w:t>
      </w:r>
      <w:r>
        <w:rPr>
          <w:spacing w:val="1"/>
          <w:sz w:val="19"/>
        </w:rPr>
        <w:t xml:space="preserve"> </w:t>
      </w:r>
      <w:r>
        <w:rPr>
          <w:sz w:val="19"/>
        </w:rPr>
        <w:t>es</w:t>
      </w:r>
      <w:r>
        <w:rPr>
          <w:sz w:val="19"/>
        </w:rPr>
        <w:t>tablished</w:t>
      </w:r>
      <w:r>
        <w:rPr>
          <w:spacing w:val="2"/>
          <w:sz w:val="19"/>
        </w:rPr>
        <w:t xml:space="preserve"> </w:t>
      </w:r>
      <w:r>
        <w:rPr>
          <w:sz w:val="19"/>
        </w:rPr>
        <w:t>pursuant</w:t>
      </w:r>
      <w:r>
        <w:rPr>
          <w:spacing w:val="1"/>
          <w:sz w:val="19"/>
        </w:rPr>
        <w:t xml:space="preserve"> </w:t>
      </w:r>
      <w:r>
        <w:rPr>
          <w:sz w:val="19"/>
        </w:rPr>
        <w:t>to Article</w:t>
      </w:r>
      <w:r>
        <w:rPr>
          <w:spacing w:val="3"/>
          <w:sz w:val="19"/>
        </w:rPr>
        <w:t xml:space="preserve"> </w:t>
      </w:r>
      <w:r>
        <w:rPr>
          <w:sz w:val="19"/>
        </w:rPr>
        <w:t>18(3)</w:t>
      </w:r>
      <w:r>
        <w:rPr>
          <w:spacing w:val="2"/>
          <w:sz w:val="19"/>
        </w:rPr>
        <w:t xml:space="preserve"> </w:t>
      </w:r>
      <w:r>
        <w:rPr>
          <w:sz w:val="19"/>
        </w:rPr>
        <w:t>shall</w:t>
      </w:r>
      <w:r>
        <w:rPr>
          <w:spacing w:val="1"/>
          <w:sz w:val="19"/>
        </w:rPr>
        <w:t xml:space="preserve"> </w:t>
      </w:r>
      <w:r>
        <w:rPr>
          <w:sz w:val="19"/>
        </w:rPr>
        <w:t>be</w:t>
      </w:r>
      <w:r>
        <w:rPr>
          <w:spacing w:val="2"/>
          <w:sz w:val="19"/>
        </w:rPr>
        <w:t xml:space="preserve"> </w:t>
      </w:r>
      <w:r>
        <w:rPr>
          <w:sz w:val="19"/>
        </w:rPr>
        <w:t>demonstrated.</w:t>
      </w:r>
    </w:p>
    <w:p w14:paraId="564C8CCD" w14:textId="77777777" w:rsidR="00343FF6" w:rsidRDefault="00343FF6">
      <w:pPr>
        <w:pStyle w:val="BodyText"/>
        <w:rPr>
          <w:sz w:val="22"/>
        </w:rPr>
      </w:pPr>
    </w:p>
    <w:p w14:paraId="51C287B6" w14:textId="77777777" w:rsidR="00343FF6" w:rsidRDefault="00343FF6">
      <w:pPr>
        <w:pStyle w:val="BodyText"/>
        <w:spacing w:before="8"/>
        <w:rPr>
          <w:sz w:val="22"/>
        </w:rPr>
      </w:pPr>
    </w:p>
    <w:p w14:paraId="2EDD38E5" w14:textId="429333F5" w:rsidR="00343FF6" w:rsidRDefault="00635E89">
      <w:pPr>
        <w:pStyle w:val="ListParagraph"/>
        <w:numPr>
          <w:ilvl w:val="0"/>
          <w:numId w:val="35"/>
        </w:numPr>
        <w:tabs>
          <w:tab w:val="left" w:pos="540"/>
        </w:tabs>
        <w:spacing w:line="228" w:lineRule="auto"/>
        <w:ind w:right="124" w:firstLine="0"/>
        <w:rPr>
          <w:ins w:id="41" w:author="Author"/>
          <w:sz w:val="19"/>
        </w:rPr>
      </w:pPr>
      <w:r>
        <w:rPr>
          <w:w w:val="95"/>
          <w:sz w:val="19"/>
        </w:rPr>
        <w:t>An equipment certificate may be used instead of part of the tests provided for in paragraph 1, on the condition</w:t>
      </w:r>
      <w:r>
        <w:rPr>
          <w:spacing w:val="1"/>
          <w:w w:val="95"/>
          <w:sz w:val="19"/>
        </w:rPr>
        <w:t xml:space="preserve"> </w:t>
      </w:r>
      <w:r>
        <w:rPr>
          <w:sz w:val="19"/>
        </w:rPr>
        <w:t>that</w:t>
      </w:r>
      <w:r>
        <w:rPr>
          <w:spacing w:val="12"/>
          <w:sz w:val="19"/>
        </w:rPr>
        <w:t xml:space="preserve"> </w:t>
      </w:r>
      <w:r>
        <w:rPr>
          <w:sz w:val="19"/>
        </w:rPr>
        <w:t>it</w:t>
      </w:r>
      <w:r>
        <w:rPr>
          <w:spacing w:val="13"/>
          <w:sz w:val="19"/>
        </w:rPr>
        <w:t xml:space="preserve"> </w:t>
      </w:r>
      <w:r>
        <w:rPr>
          <w:sz w:val="19"/>
        </w:rPr>
        <w:t>is</w:t>
      </w:r>
      <w:r>
        <w:rPr>
          <w:spacing w:val="13"/>
          <w:sz w:val="19"/>
        </w:rPr>
        <w:t xml:space="preserve"> </w:t>
      </w:r>
      <w:r>
        <w:rPr>
          <w:sz w:val="19"/>
        </w:rPr>
        <w:t>provided</w:t>
      </w:r>
      <w:r>
        <w:rPr>
          <w:spacing w:val="13"/>
          <w:sz w:val="19"/>
        </w:rPr>
        <w:t xml:space="preserve"> </w:t>
      </w:r>
      <w:r>
        <w:rPr>
          <w:sz w:val="19"/>
        </w:rPr>
        <w:t>to</w:t>
      </w:r>
      <w:r>
        <w:rPr>
          <w:spacing w:val="11"/>
          <w:sz w:val="19"/>
        </w:rPr>
        <w:t xml:space="preserve"> </w:t>
      </w:r>
      <w:r>
        <w:rPr>
          <w:sz w:val="19"/>
        </w:rPr>
        <w:t>the</w:t>
      </w:r>
      <w:r>
        <w:rPr>
          <w:spacing w:val="13"/>
          <w:sz w:val="19"/>
        </w:rPr>
        <w:t xml:space="preserve"> </w:t>
      </w:r>
      <w:r>
        <w:rPr>
          <w:sz w:val="19"/>
        </w:rPr>
        <w:t>relevant</w:t>
      </w:r>
      <w:r>
        <w:rPr>
          <w:spacing w:val="14"/>
          <w:sz w:val="19"/>
        </w:rPr>
        <w:t xml:space="preserve"> </w:t>
      </w:r>
      <w:r>
        <w:rPr>
          <w:sz w:val="19"/>
        </w:rPr>
        <w:t>TSO.</w:t>
      </w:r>
    </w:p>
    <w:p w14:paraId="243D06D6" w14:textId="12DA6D14" w:rsidR="00B70767" w:rsidRDefault="00B70767" w:rsidP="00B70767">
      <w:pPr>
        <w:pStyle w:val="ListParagraph"/>
        <w:tabs>
          <w:tab w:val="left" w:pos="540"/>
        </w:tabs>
        <w:spacing w:line="228" w:lineRule="auto"/>
        <w:ind w:right="124"/>
        <w:rPr>
          <w:ins w:id="42" w:author="Author"/>
          <w:w w:val="95"/>
          <w:sz w:val="19"/>
        </w:rPr>
      </w:pPr>
    </w:p>
    <w:p w14:paraId="60975482" w14:textId="77777777" w:rsidR="00B70767" w:rsidRDefault="00B70767" w:rsidP="009B5821">
      <w:pPr>
        <w:pStyle w:val="ListParagraph"/>
        <w:tabs>
          <w:tab w:val="left" w:pos="540"/>
        </w:tabs>
        <w:spacing w:line="228" w:lineRule="auto"/>
        <w:ind w:right="124"/>
        <w:rPr>
          <w:ins w:id="43" w:author="Author"/>
          <w:sz w:val="19"/>
        </w:rPr>
      </w:pPr>
    </w:p>
    <w:p w14:paraId="40EB8756" w14:textId="4BA9C267" w:rsidR="00B70767" w:rsidRDefault="00B70767">
      <w:pPr>
        <w:pStyle w:val="ListParagraph"/>
        <w:numPr>
          <w:ilvl w:val="0"/>
          <w:numId w:val="35"/>
        </w:numPr>
        <w:tabs>
          <w:tab w:val="left" w:pos="540"/>
        </w:tabs>
        <w:spacing w:line="228" w:lineRule="auto"/>
        <w:ind w:right="124" w:firstLine="0"/>
        <w:rPr>
          <w:sz w:val="19"/>
        </w:rPr>
      </w:pPr>
      <w:ins w:id="44" w:author="Author">
        <w:r w:rsidRPr="00B70767">
          <w:rPr>
            <w:sz w:val="19"/>
          </w:rPr>
          <w:t>For demand unit below 22 kW, type-test certificates shall be used instead of part of the tests provided for in paragraph 1, on the condition that it is provided to the relevant TSO.</w:t>
        </w:r>
      </w:ins>
    </w:p>
    <w:p w14:paraId="5F2617E6" w14:textId="77777777" w:rsidR="00343FF6" w:rsidRDefault="00343FF6">
      <w:pPr>
        <w:pStyle w:val="BodyText"/>
        <w:rPr>
          <w:sz w:val="20"/>
        </w:rPr>
      </w:pPr>
    </w:p>
    <w:p w14:paraId="536FC02D" w14:textId="77777777" w:rsidR="00343FF6" w:rsidRDefault="00343FF6">
      <w:pPr>
        <w:pStyle w:val="BodyText"/>
        <w:rPr>
          <w:sz w:val="20"/>
        </w:rPr>
      </w:pPr>
    </w:p>
    <w:p w14:paraId="012C4E3A" w14:textId="77777777" w:rsidR="00343FF6" w:rsidRDefault="00343FF6">
      <w:pPr>
        <w:pStyle w:val="BodyText"/>
        <w:spacing w:before="2"/>
        <w:rPr>
          <w:sz w:val="16"/>
        </w:rPr>
      </w:pPr>
    </w:p>
    <w:p w14:paraId="30915A18" w14:textId="507DE343" w:rsidR="00B12060" w:rsidRDefault="00B12060" w:rsidP="00B12060">
      <w:pPr>
        <w:spacing w:before="1"/>
        <w:ind w:left="618" w:right="635"/>
        <w:jc w:val="center"/>
        <w:rPr>
          <w:i/>
          <w:sz w:val="19"/>
        </w:rPr>
      </w:pPr>
      <w:r>
        <w:rPr>
          <w:i/>
          <w:w w:val="95"/>
          <w:sz w:val="19"/>
        </w:rPr>
        <w:t>Article</w:t>
      </w:r>
      <w:r>
        <w:rPr>
          <w:i/>
          <w:spacing w:val="5"/>
          <w:w w:val="95"/>
          <w:sz w:val="19"/>
        </w:rPr>
        <w:t xml:space="preserve"> </w:t>
      </w:r>
      <w:r>
        <w:rPr>
          <w:i/>
          <w:w w:val="95"/>
          <w:sz w:val="19"/>
        </w:rPr>
        <w:t>41</w:t>
      </w:r>
    </w:p>
    <w:p w14:paraId="533A2947" w14:textId="0884672C" w:rsidR="00B12060" w:rsidRDefault="00B12060" w:rsidP="00B12060">
      <w:pPr>
        <w:pStyle w:val="BodyText"/>
        <w:rPr>
          <w:i/>
          <w:sz w:val="22"/>
        </w:rPr>
      </w:pPr>
    </w:p>
    <w:p w14:paraId="5A76B0B0" w14:textId="77777777" w:rsidR="00B12060" w:rsidRDefault="00B12060" w:rsidP="00B12060">
      <w:pPr>
        <w:pStyle w:val="BodyText"/>
        <w:rPr>
          <w:i/>
          <w:sz w:val="22"/>
        </w:rPr>
      </w:pPr>
    </w:p>
    <w:p w14:paraId="1BC1AC50" w14:textId="77777777" w:rsidR="00343FF6" w:rsidRDefault="00635E89">
      <w:pPr>
        <w:pStyle w:val="Heading1"/>
        <w:spacing w:before="118" w:line="220" w:lineRule="auto"/>
        <w:ind w:left="616"/>
      </w:pPr>
      <w:r>
        <w:rPr>
          <w:w w:val="95"/>
        </w:rPr>
        <w:t>Compliance</w:t>
      </w:r>
      <w:r>
        <w:rPr>
          <w:spacing w:val="14"/>
          <w:w w:val="95"/>
        </w:rPr>
        <w:t xml:space="preserve"> </w:t>
      </w:r>
      <w:r>
        <w:rPr>
          <w:w w:val="95"/>
        </w:rPr>
        <w:t>testing</w:t>
      </w:r>
      <w:r>
        <w:rPr>
          <w:spacing w:val="15"/>
          <w:w w:val="95"/>
        </w:rPr>
        <w:t xml:space="preserve"> </w:t>
      </w:r>
      <w:r>
        <w:rPr>
          <w:w w:val="95"/>
        </w:rPr>
        <w:t>for</w:t>
      </w:r>
      <w:r>
        <w:rPr>
          <w:spacing w:val="14"/>
          <w:w w:val="95"/>
        </w:rPr>
        <w:t xml:space="preserve"> </w:t>
      </w:r>
      <w:r>
        <w:rPr>
          <w:w w:val="95"/>
        </w:rPr>
        <w:t>demand</w:t>
      </w:r>
      <w:r>
        <w:rPr>
          <w:spacing w:val="15"/>
          <w:w w:val="95"/>
        </w:rPr>
        <w:t xml:space="preserve"> </w:t>
      </w:r>
      <w:r>
        <w:rPr>
          <w:w w:val="95"/>
        </w:rPr>
        <w:t>units</w:t>
      </w:r>
      <w:r>
        <w:rPr>
          <w:spacing w:val="14"/>
          <w:w w:val="95"/>
        </w:rPr>
        <w:t xml:space="preserve"> </w:t>
      </w:r>
      <w:r>
        <w:rPr>
          <w:w w:val="95"/>
        </w:rPr>
        <w:t>with</w:t>
      </w:r>
      <w:r>
        <w:rPr>
          <w:spacing w:val="15"/>
          <w:w w:val="95"/>
        </w:rPr>
        <w:t xml:space="preserve"> </w:t>
      </w:r>
      <w:r>
        <w:rPr>
          <w:w w:val="95"/>
        </w:rPr>
        <w:t>demand</w:t>
      </w:r>
      <w:r>
        <w:rPr>
          <w:spacing w:val="13"/>
          <w:w w:val="95"/>
        </w:rPr>
        <w:t xml:space="preserve"> </w:t>
      </w:r>
      <w:r>
        <w:rPr>
          <w:w w:val="95"/>
        </w:rPr>
        <w:t>response</w:t>
      </w:r>
      <w:r>
        <w:rPr>
          <w:spacing w:val="15"/>
          <w:w w:val="95"/>
        </w:rPr>
        <w:t xml:space="preserve"> </w:t>
      </w:r>
      <w:r>
        <w:rPr>
          <w:w w:val="95"/>
        </w:rPr>
        <w:t>active</w:t>
      </w:r>
      <w:r>
        <w:rPr>
          <w:spacing w:val="14"/>
          <w:w w:val="95"/>
        </w:rPr>
        <w:t xml:space="preserve"> </w:t>
      </w:r>
      <w:r>
        <w:rPr>
          <w:w w:val="95"/>
        </w:rPr>
        <w:t>power</w:t>
      </w:r>
      <w:r>
        <w:rPr>
          <w:spacing w:val="15"/>
          <w:w w:val="95"/>
        </w:rPr>
        <w:t xml:space="preserve"> </w:t>
      </w:r>
      <w:r>
        <w:rPr>
          <w:w w:val="95"/>
        </w:rPr>
        <w:t>control,</w:t>
      </w:r>
      <w:r>
        <w:rPr>
          <w:spacing w:val="13"/>
          <w:w w:val="95"/>
        </w:rPr>
        <w:t xml:space="preserve"> </w:t>
      </w:r>
      <w:r>
        <w:rPr>
          <w:w w:val="95"/>
        </w:rPr>
        <w:t>reactive</w:t>
      </w:r>
      <w:r>
        <w:rPr>
          <w:spacing w:val="15"/>
          <w:w w:val="95"/>
        </w:rPr>
        <w:t xml:space="preserve"> </w:t>
      </w:r>
      <w:r>
        <w:rPr>
          <w:w w:val="95"/>
        </w:rPr>
        <w:t>power</w:t>
      </w:r>
      <w:r>
        <w:rPr>
          <w:spacing w:val="-42"/>
          <w:w w:val="95"/>
        </w:rPr>
        <w:t xml:space="preserve"> </w:t>
      </w:r>
      <w:r>
        <w:t>control</w:t>
      </w:r>
      <w:r>
        <w:rPr>
          <w:spacing w:val="6"/>
        </w:rPr>
        <w:t xml:space="preserve"> </w:t>
      </w:r>
      <w:r>
        <w:t>and</w:t>
      </w:r>
      <w:r>
        <w:rPr>
          <w:spacing w:val="6"/>
        </w:rPr>
        <w:t xml:space="preserve"> </w:t>
      </w:r>
      <w:r>
        <w:t>transmission</w:t>
      </w:r>
      <w:r>
        <w:rPr>
          <w:spacing w:val="7"/>
        </w:rPr>
        <w:t xml:space="preserve"> </w:t>
      </w:r>
      <w:r>
        <w:t>constraint</w:t>
      </w:r>
      <w:r>
        <w:rPr>
          <w:spacing w:val="7"/>
        </w:rPr>
        <w:t xml:space="preserve"> </w:t>
      </w:r>
      <w:r>
        <w:t>management</w:t>
      </w:r>
    </w:p>
    <w:p w14:paraId="6FFC371A" w14:textId="77777777" w:rsidR="00343FF6" w:rsidRDefault="00343FF6">
      <w:pPr>
        <w:pStyle w:val="BodyText"/>
        <w:rPr>
          <w:rFonts w:ascii="Book Antiqua"/>
          <w:b/>
          <w:sz w:val="22"/>
        </w:rPr>
      </w:pPr>
    </w:p>
    <w:p w14:paraId="39DAD512" w14:textId="77777777" w:rsidR="00343FF6" w:rsidRDefault="00635E89">
      <w:pPr>
        <w:pStyle w:val="ListParagraph"/>
        <w:numPr>
          <w:ilvl w:val="0"/>
          <w:numId w:val="34"/>
        </w:numPr>
        <w:tabs>
          <w:tab w:val="left" w:pos="538"/>
          <w:tab w:val="left" w:pos="540"/>
        </w:tabs>
        <w:spacing w:before="178"/>
        <w:ind w:right="0" w:hanging="433"/>
        <w:rPr>
          <w:sz w:val="19"/>
        </w:rPr>
      </w:pPr>
      <w:r>
        <w:rPr>
          <w:w w:val="95"/>
          <w:sz w:val="19"/>
        </w:rPr>
        <w:t>With</w:t>
      </w:r>
      <w:r>
        <w:rPr>
          <w:spacing w:val="-2"/>
          <w:w w:val="95"/>
          <w:sz w:val="19"/>
        </w:rPr>
        <w:t xml:space="preserve"> </w:t>
      </w:r>
      <w:r>
        <w:rPr>
          <w:w w:val="95"/>
          <w:sz w:val="19"/>
        </w:rPr>
        <w:t>regard</w:t>
      </w:r>
      <w:r>
        <w:rPr>
          <w:spacing w:val="-1"/>
          <w:w w:val="95"/>
          <w:sz w:val="19"/>
        </w:rPr>
        <w:t xml:space="preserve"> </w:t>
      </w:r>
      <w:r>
        <w:rPr>
          <w:w w:val="95"/>
          <w:sz w:val="19"/>
        </w:rPr>
        <w:t>to</w:t>
      </w:r>
      <w:r>
        <w:rPr>
          <w:spacing w:val="-3"/>
          <w:w w:val="95"/>
          <w:sz w:val="19"/>
        </w:rPr>
        <w:t xml:space="preserve"> </w:t>
      </w:r>
      <w:r>
        <w:rPr>
          <w:w w:val="95"/>
          <w:sz w:val="19"/>
        </w:rPr>
        <w:t>the</w:t>
      </w:r>
      <w:r>
        <w:rPr>
          <w:spacing w:val="-1"/>
          <w:w w:val="95"/>
          <w:sz w:val="19"/>
        </w:rPr>
        <w:t xml:space="preserve"> </w:t>
      </w:r>
      <w:r>
        <w:rPr>
          <w:w w:val="95"/>
          <w:sz w:val="19"/>
        </w:rPr>
        <w:t>demand</w:t>
      </w:r>
      <w:r>
        <w:rPr>
          <w:spacing w:val="-2"/>
          <w:w w:val="95"/>
          <w:sz w:val="19"/>
        </w:rPr>
        <w:t xml:space="preserve"> </w:t>
      </w:r>
      <w:r>
        <w:rPr>
          <w:w w:val="95"/>
          <w:sz w:val="19"/>
        </w:rPr>
        <w:t>modification test:</w:t>
      </w:r>
    </w:p>
    <w:p w14:paraId="1B2CF613" w14:textId="77777777" w:rsidR="00343FF6" w:rsidRDefault="00343FF6">
      <w:pPr>
        <w:pStyle w:val="BodyText"/>
        <w:spacing w:before="9"/>
        <w:rPr>
          <w:sz w:val="25"/>
        </w:rPr>
      </w:pPr>
    </w:p>
    <w:p w14:paraId="26E8E4E9" w14:textId="77777777" w:rsidR="00343FF6" w:rsidRDefault="00635E89">
      <w:pPr>
        <w:pStyle w:val="ListParagraph"/>
        <w:numPr>
          <w:ilvl w:val="0"/>
          <w:numId w:val="33"/>
        </w:numPr>
        <w:tabs>
          <w:tab w:val="left" w:pos="402"/>
        </w:tabs>
        <w:spacing w:line="228" w:lineRule="auto"/>
        <w:ind w:right="123"/>
        <w:rPr>
          <w:sz w:val="19"/>
        </w:rPr>
      </w:pPr>
      <w:r>
        <w:rPr>
          <w:w w:val="95"/>
          <w:sz w:val="19"/>
        </w:rPr>
        <w:t>the technical capability of the demand unit used by a demand facility or a closed distribution system to provide</w:t>
      </w:r>
      <w:r>
        <w:rPr>
          <w:spacing w:val="1"/>
          <w:w w:val="95"/>
          <w:sz w:val="19"/>
        </w:rPr>
        <w:t xml:space="preserve"> </w:t>
      </w:r>
      <w:r>
        <w:rPr>
          <w:w w:val="90"/>
          <w:sz w:val="19"/>
        </w:rPr>
        <w:t>demand</w:t>
      </w:r>
      <w:r>
        <w:rPr>
          <w:spacing w:val="1"/>
          <w:w w:val="90"/>
          <w:sz w:val="19"/>
        </w:rPr>
        <w:t xml:space="preserve"> </w:t>
      </w:r>
      <w:r>
        <w:rPr>
          <w:w w:val="90"/>
          <w:sz w:val="19"/>
        </w:rPr>
        <w:t>response active</w:t>
      </w:r>
      <w:r>
        <w:rPr>
          <w:spacing w:val="1"/>
          <w:w w:val="90"/>
          <w:sz w:val="19"/>
        </w:rPr>
        <w:t xml:space="preserve"> </w:t>
      </w:r>
      <w:r>
        <w:rPr>
          <w:w w:val="90"/>
          <w:sz w:val="19"/>
        </w:rPr>
        <w:t>power control,</w:t>
      </w:r>
      <w:r>
        <w:rPr>
          <w:spacing w:val="1"/>
          <w:w w:val="90"/>
          <w:sz w:val="19"/>
        </w:rPr>
        <w:t xml:space="preserve"> </w:t>
      </w:r>
      <w:r>
        <w:rPr>
          <w:w w:val="90"/>
          <w:sz w:val="19"/>
        </w:rPr>
        <w:t xml:space="preserve">demand </w:t>
      </w:r>
      <w:r>
        <w:rPr>
          <w:w w:val="90"/>
          <w:sz w:val="19"/>
        </w:rPr>
        <w:t>response</w:t>
      </w:r>
      <w:r>
        <w:rPr>
          <w:spacing w:val="1"/>
          <w:w w:val="90"/>
          <w:sz w:val="19"/>
        </w:rPr>
        <w:t xml:space="preserve"> </w:t>
      </w:r>
      <w:r>
        <w:rPr>
          <w:w w:val="90"/>
          <w:sz w:val="19"/>
        </w:rPr>
        <w:t>reactive</w:t>
      </w:r>
      <w:r>
        <w:rPr>
          <w:spacing w:val="1"/>
          <w:w w:val="90"/>
          <w:sz w:val="19"/>
        </w:rPr>
        <w:t xml:space="preserve"> </w:t>
      </w:r>
      <w:r>
        <w:rPr>
          <w:w w:val="90"/>
          <w:sz w:val="19"/>
        </w:rPr>
        <w:t>power</w:t>
      </w:r>
      <w:r>
        <w:rPr>
          <w:spacing w:val="1"/>
          <w:w w:val="90"/>
          <w:sz w:val="19"/>
        </w:rPr>
        <w:t xml:space="preserve"> </w:t>
      </w:r>
      <w:r>
        <w:rPr>
          <w:w w:val="90"/>
          <w:sz w:val="19"/>
        </w:rPr>
        <w:t>control or demand</w:t>
      </w:r>
      <w:r>
        <w:rPr>
          <w:spacing w:val="1"/>
          <w:w w:val="90"/>
          <w:sz w:val="19"/>
        </w:rPr>
        <w:t xml:space="preserve"> </w:t>
      </w:r>
      <w:r>
        <w:rPr>
          <w:w w:val="90"/>
          <w:sz w:val="19"/>
        </w:rPr>
        <w:t>response</w:t>
      </w:r>
      <w:r>
        <w:rPr>
          <w:spacing w:val="1"/>
          <w:w w:val="90"/>
          <w:sz w:val="19"/>
        </w:rPr>
        <w:t xml:space="preserve"> </w:t>
      </w:r>
      <w:r>
        <w:rPr>
          <w:w w:val="90"/>
          <w:sz w:val="19"/>
        </w:rPr>
        <w:t>transmission</w:t>
      </w:r>
      <w:r>
        <w:rPr>
          <w:spacing w:val="1"/>
          <w:w w:val="90"/>
          <w:sz w:val="19"/>
        </w:rPr>
        <w:t xml:space="preserve"> </w:t>
      </w:r>
      <w:r>
        <w:rPr>
          <w:w w:val="95"/>
          <w:sz w:val="19"/>
        </w:rPr>
        <w:t>constraint management to modify its power consumption, after receiving an instruction from the relevant system</w:t>
      </w:r>
      <w:r>
        <w:rPr>
          <w:spacing w:val="1"/>
          <w:w w:val="95"/>
          <w:sz w:val="19"/>
        </w:rPr>
        <w:t xml:space="preserve"> </w:t>
      </w:r>
      <w:r>
        <w:rPr>
          <w:w w:val="90"/>
          <w:sz w:val="19"/>
        </w:rPr>
        <w:t>operator</w:t>
      </w:r>
      <w:r>
        <w:rPr>
          <w:spacing w:val="23"/>
          <w:w w:val="90"/>
          <w:sz w:val="19"/>
        </w:rPr>
        <w:t xml:space="preserve"> </w:t>
      </w:r>
      <w:r>
        <w:rPr>
          <w:w w:val="90"/>
          <w:sz w:val="19"/>
        </w:rPr>
        <w:t>or</w:t>
      </w:r>
      <w:r>
        <w:rPr>
          <w:spacing w:val="26"/>
          <w:w w:val="90"/>
          <w:sz w:val="19"/>
        </w:rPr>
        <w:t xml:space="preserve"> </w:t>
      </w:r>
      <w:r>
        <w:rPr>
          <w:w w:val="90"/>
          <w:sz w:val="19"/>
        </w:rPr>
        <w:t>relevant</w:t>
      </w:r>
      <w:r>
        <w:rPr>
          <w:spacing w:val="23"/>
          <w:w w:val="90"/>
          <w:sz w:val="19"/>
        </w:rPr>
        <w:t xml:space="preserve"> </w:t>
      </w:r>
      <w:r>
        <w:rPr>
          <w:w w:val="90"/>
          <w:sz w:val="19"/>
        </w:rPr>
        <w:t>TSO,</w:t>
      </w:r>
      <w:r>
        <w:rPr>
          <w:spacing w:val="22"/>
          <w:w w:val="90"/>
          <w:sz w:val="19"/>
        </w:rPr>
        <w:t xml:space="preserve"> </w:t>
      </w:r>
      <w:r>
        <w:rPr>
          <w:w w:val="90"/>
          <w:sz w:val="19"/>
        </w:rPr>
        <w:t>within</w:t>
      </w:r>
      <w:r>
        <w:rPr>
          <w:spacing w:val="22"/>
          <w:w w:val="90"/>
          <w:sz w:val="19"/>
        </w:rPr>
        <w:t xml:space="preserve"> </w:t>
      </w:r>
      <w:r>
        <w:rPr>
          <w:w w:val="90"/>
          <w:sz w:val="19"/>
        </w:rPr>
        <w:t>the</w:t>
      </w:r>
      <w:r>
        <w:rPr>
          <w:spacing w:val="23"/>
          <w:w w:val="90"/>
          <w:sz w:val="19"/>
        </w:rPr>
        <w:t xml:space="preserve"> </w:t>
      </w:r>
      <w:r>
        <w:rPr>
          <w:w w:val="90"/>
          <w:sz w:val="19"/>
        </w:rPr>
        <w:t>range,</w:t>
      </w:r>
      <w:r>
        <w:rPr>
          <w:spacing w:val="23"/>
          <w:w w:val="90"/>
          <w:sz w:val="19"/>
        </w:rPr>
        <w:t xml:space="preserve"> </w:t>
      </w:r>
      <w:r>
        <w:rPr>
          <w:w w:val="90"/>
          <w:sz w:val="19"/>
        </w:rPr>
        <w:t>duration</w:t>
      </w:r>
      <w:r>
        <w:rPr>
          <w:spacing w:val="22"/>
          <w:w w:val="90"/>
          <w:sz w:val="19"/>
        </w:rPr>
        <w:t xml:space="preserve"> </w:t>
      </w:r>
      <w:r>
        <w:rPr>
          <w:w w:val="90"/>
          <w:sz w:val="19"/>
        </w:rPr>
        <w:t>and</w:t>
      </w:r>
      <w:r>
        <w:rPr>
          <w:spacing w:val="23"/>
          <w:w w:val="90"/>
          <w:sz w:val="19"/>
        </w:rPr>
        <w:t xml:space="preserve"> </w:t>
      </w:r>
      <w:r>
        <w:rPr>
          <w:w w:val="90"/>
          <w:sz w:val="19"/>
        </w:rPr>
        <w:t>time</w:t>
      </w:r>
      <w:r>
        <w:rPr>
          <w:spacing w:val="22"/>
          <w:w w:val="90"/>
          <w:sz w:val="19"/>
        </w:rPr>
        <w:t xml:space="preserve"> </w:t>
      </w:r>
      <w:r>
        <w:rPr>
          <w:w w:val="90"/>
          <w:sz w:val="19"/>
        </w:rPr>
        <w:t>frame</w:t>
      </w:r>
      <w:r>
        <w:rPr>
          <w:spacing w:val="24"/>
          <w:w w:val="90"/>
          <w:sz w:val="19"/>
        </w:rPr>
        <w:t xml:space="preserve"> </w:t>
      </w:r>
      <w:r>
        <w:rPr>
          <w:w w:val="90"/>
          <w:sz w:val="19"/>
        </w:rPr>
        <w:t>previously</w:t>
      </w:r>
      <w:r>
        <w:rPr>
          <w:spacing w:val="21"/>
          <w:w w:val="90"/>
          <w:sz w:val="19"/>
        </w:rPr>
        <w:t xml:space="preserve"> </w:t>
      </w:r>
      <w:r>
        <w:rPr>
          <w:w w:val="90"/>
          <w:sz w:val="19"/>
        </w:rPr>
        <w:t>ag</w:t>
      </w:r>
      <w:r>
        <w:rPr>
          <w:w w:val="90"/>
          <w:sz w:val="19"/>
        </w:rPr>
        <w:t>reed</w:t>
      </w:r>
      <w:r>
        <w:rPr>
          <w:spacing w:val="23"/>
          <w:w w:val="90"/>
          <w:sz w:val="19"/>
        </w:rPr>
        <w:t xml:space="preserve"> </w:t>
      </w:r>
      <w:r>
        <w:rPr>
          <w:w w:val="90"/>
          <w:sz w:val="19"/>
        </w:rPr>
        <w:t>and</w:t>
      </w:r>
      <w:r>
        <w:rPr>
          <w:spacing w:val="23"/>
          <w:w w:val="90"/>
          <w:sz w:val="19"/>
        </w:rPr>
        <w:t xml:space="preserve"> </w:t>
      </w:r>
      <w:r>
        <w:rPr>
          <w:w w:val="90"/>
          <w:sz w:val="19"/>
        </w:rPr>
        <w:t>established</w:t>
      </w:r>
      <w:r>
        <w:rPr>
          <w:spacing w:val="22"/>
          <w:w w:val="90"/>
          <w:sz w:val="19"/>
        </w:rPr>
        <w:t xml:space="preserve"> </w:t>
      </w:r>
      <w:r>
        <w:rPr>
          <w:w w:val="90"/>
          <w:sz w:val="19"/>
        </w:rPr>
        <w:t>in</w:t>
      </w:r>
      <w:r>
        <w:rPr>
          <w:spacing w:val="22"/>
          <w:w w:val="90"/>
          <w:sz w:val="19"/>
        </w:rPr>
        <w:t xml:space="preserve"> </w:t>
      </w:r>
      <w:r>
        <w:rPr>
          <w:w w:val="90"/>
          <w:sz w:val="19"/>
        </w:rPr>
        <w:t>accordance</w:t>
      </w:r>
      <w:r>
        <w:rPr>
          <w:spacing w:val="-35"/>
          <w:w w:val="90"/>
          <w:sz w:val="19"/>
        </w:rPr>
        <w:t xml:space="preserve"> </w:t>
      </w:r>
      <w:r>
        <w:rPr>
          <w:w w:val="95"/>
          <w:sz w:val="19"/>
        </w:rPr>
        <w:t>with</w:t>
      </w:r>
      <w:r>
        <w:rPr>
          <w:spacing w:val="21"/>
          <w:w w:val="95"/>
          <w:sz w:val="19"/>
        </w:rPr>
        <w:t xml:space="preserve"> </w:t>
      </w:r>
      <w:r>
        <w:rPr>
          <w:w w:val="95"/>
          <w:sz w:val="19"/>
        </w:rPr>
        <w:t>Article</w:t>
      </w:r>
      <w:r>
        <w:rPr>
          <w:spacing w:val="21"/>
          <w:w w:val="95"/>
          <w:sz w:val="19"/>
        </w:rPr>
        <w:t xml:space="preserve"> </w:t>
      </w:r>
      <w:r>
        <w:rPr>
          <w:w w:val="95"/>
          <w:sz w:val="19"/>
        </w:rPr>
        <w:t>28,</w:t>
      </w:r>
      <w:r>
        <w:rPr>
          <w:spacing w:val="21"/>
          <w:w w:val="95"/>
          <w:sz w:val="19"/>
        </w:rPr>
        <w:t xml:space="preserve"> </w:t>
      </w:r>
      <w:r>
        <w:rPr>
          <w:w w:val="95"/>
          <w:sz w:val="19"/>
        </w:rPr>
        <w:t>shall</w:t>
      </w:r>
      <w:r>
        <w:rPr>
          <w:spacing w:val="21"/>
          <w:w w:val="95"/>
          <w:sz w:val="19"/>
        </w:rPr>
        <w:t xml:space="preserve"> </w:t>
      </w:r>
      <w:r>
        <w:rPr>
          <w:w w:val="95"/>
          <w:sz w:val="19"/>
        </w:rPr>
        <w:t>be</w:t>
      </w:r>
      <w:r>
        <w:rPr>
          <w:spacing w:val="21"/>
          <w:w w:val="95"/>
          <w:sz w:val="19"/>
        </w:rPr>
        <w:t xml:space="preserve"> </w:t>
      </w:r>
      <w:r>
        <w:rPr>
          <w:w w:val="95"/>
          <w:sz w:val="19"/>
        </w:rPr>
        <w:t>demonstrated,</w:t>
      </w:r>
      <w:r>
        <w:rPr>
          <w:spacing w:val="21"/>
          <w:w w:val="95"/>
          <w:sz w:val="19"/>
        </w:rPr>
        <w:t xml:space="preserve"> </w:t>
      </w:r>
      <w:r>
        <w:rPr>
          <w:w w:val="95"/>
          <w:sz w:val="19"/>
        </w:rPr>
        <w:t>either</w:t>
      </w:r>
      <w:r>
        <w:rPr>
          <w:spacing w:val="23"/>
          <w:w w:val="95"/>
          <w:sz w:val="19"/>
        </w:rPr>
        <w:t xml:space="preserve"> </w:t>
      </w:r>
      <w:r>
        <w:rPr>
          <w:w w:val="95"/>
          <w:sz w:val="19"/>
        </w:rPr>
        <w:t>individually</w:t>
      </w:r>
      <w:r>
        <w:rPr>
          <w:spacing w:val="19"/>
          <w:w w:val="95"/>
          <w:sz w:val="19"/>
        </w:rPr>
        <w:t xml:space="preserve"> </w:t>
      </w:r>
      <w:r>
        <w:rPr>
          <w:w w:val="95"/>
          <w:sz w:val="19"/>
        </w:rPr>
        <w:t>or</w:t>
      </w:r>
      <w:r>
        <w:rPr>
          <w:spacing w:val="20"/>
          <w:w w:val="95"/>
          <w:sz w:val="19"/>
        </w:rPr>
        <w:t xml:space="preserve"> </w:t>
      </w:r>
      <w:r>
        <w:rPr>
          <w:w w:val="95"/>
          <w:sz w:val="19"/>
        </w:rPr>
        <w:t>collectively</w:t>
      </w:r>
      <w:r>
        <w:rPr>
          <w:spacing w:val="21"/>
          <w:w w:val="95"/>
          <w:sz w:val="19"/>
        </w:rPr>
        <w:t xml:space="preserve"> </w:t>
      </w:r>
      <w:r>
        <w:rPr>
          <w:w w:val="95"/>
          <w:sz w:val="19"/>
        </w:rPr>
        <w:t>as</w:t>
      </w:r>
      <w:r>
        <w:rPr>
          <w:spacing w:val="21"/>
          <w:w w:val="95"/>
          <w:sz w:val="19"/>
        </w:rPr>
        <w:t xml:space="preserve"> </w:t>
      </w:r>
      <w:r>
        <w:rPr>
          <w:w w:val="95"/>
          <w:sz w:val="19"/>
        </w:rPr>
        <w:t>part</w:t>
      </w:r>
      <w:r>
        <w:rPr>
          <w:spacing w:val="20"/>
          <w:w w:val="95"/>
          <w:sz w:val="19"/>
        </w:rPr>
        <w:t xml:space="preserve"> </w:t>
      </w:r>
      <w:r>
        <w:rPr>
          <w:w w:val="95"/>
          <w:sz w:val="19"/>
        </w:rPr>
        <w:t>of</w:t>
      </w:r>
      <w:r>
        <w:rPr>
          <w:spacing w:val="20"/>
          <w:w w:val="95"/>
          <w:sz w:val="19"/>
        </w:rPr>
        <w:t xml:space="preserve"> </w:t>
      </w:r>
      <w:r>
        <w:rPr>
          <w:w w:val="95"/>
          <w:sz w:val="19"/>
        </w:rPr>
        <w:t>demand</w:t>
      </w:r>
      <w:r>
        <w:rPr>
          <w:spacing w:val="21"/>
          <w:w w:val="95"/>
          <w:sz w:val="19"/>
        </w:rPr>
        <w:t xml:space="preserve"> </w:t>
      </w:r>
      <w:r>
        <w:rPr>
          <w:w w:val="95"/>
          <w:sz w:val="19"/>
        </w:rPr>
        <w:t>aggregation</w:t>
      </w:r>
      <w:r>
        <w:rPr>
          <w:spacing w:val="20"/>
          <w:w w:val="95"/>
          <w:sz w:val="19"/>
        </w:rPr>
        <w:t xml:space="preserve"> </w:t>
      </w:r>
      <w:r>
        <w:rPr>
          <w:w w:val="95"/>
          <w:sz w:val="19"/>
        </w:rPr>
        <w:t>through</w:t>
      </w:r>
      <w:r>
        <w:rPr>
          <w:spacing w:val="-37"/>
          <w:w w:val="95"/>
          <w:sz w:val="19"/>
        </w:rPr>
        <w:t xml:space="preserve"> </w:t>
      </w:r>
      <w:r>
        <w:rPr>
          <w:sz w:val="19"/>
        </w:rPr>
        <w:t>a</w:t>
      </w:r>
      <w:r>
        <w:rPr>
          <w:spacing w:val="15"/>
          <w:sz w:val="19"/>
        </w:rPr>
        <w:t xml:space="preserve"> </w:t>
      </w:r>
      <w:r>
        <w:rPr>
          <w:sz w:val="19"/>
        </w:rPr>
        <w:t>third</w:t>
      </w:r>
      <w:r>
        <w:rPr>
          <w:spacing w:val="14"/>
          <w:sz w:val="19"/>
        </w:rPr>
        <w:t xml:space="preserve"> </w:t>
      </w:r>
      <w:r>
        <w:rPr>
          <w:sz w:val="19"/>
        </w:rPr>
        <w:t>party;</w:t>
      </w:r>
    </w:p>
    <w:p w14:paraId="4FA2865A" w14:textId="77777777" w:rsidR="00343FF6" w:rsidRDefault="00343FF6">
      <w:pPr>
        <w:pStyle w:val="BodyText"/>
        <w:spacing w:before="10"/>
        <w:rPr>
          <w:sz w:val="25"/>
        </w:rPr>
      </w:pPr>
    </w:p>
    <w:p w14:paraId="2908FE04" w14:textId="77777777" w:rsidR="00343FF6" w:rsidRDefault="00635E89">
      <w:pPr>
        <w:pStyle w:val="ListParagraph"/>
        <w:numPr>
          <w:ilvl w:val="0"/>
          <w:numId w:val="33"/>
        </w:numPr>
        <w:tabs>
          <w:tab w:val="left" w:pos="402"/>
        </w:tabs>
        <w:spacing w:line="228" w:lineRule="auto"/>
        <w:rPr>
          <w:sz w:val="19"/>
        </w:rPr>
      </w:pPr>
      <w:r>
        <w:rPr>
          <w:w w:val="95"/>
          <w:sz w:val="19"/>
        </w:rPr>
        <w:t xml:space="preserve">the test shall be carried out either by an instruction or alternatively by simulating the </w:t>
      </w:r>
      <w:r>
        <w:rPr>
          <w:w w:val="95"/>
          <w:sz w:val="19"/>
        </w:rPr>
        <w:t>receipt of an instruction from</w:t>
      </w:r>
      <w:r>
        <w:rPr>
          <w:spacing w:val="1"/>
          <w:w w:val="95"/>
          <w:sz w:val="19"/>
        </w:rPr>
        <w:t xml:space="preserve"> </w:t>
      </w:r>
      <w:r>
        <w:rPr>
          <w:w w:val="95"/>
          <w:sz w:val="19"/>
        </w:rPr>
        <w:t>the relevant system operator or relevant TSO and adjusting the power demand of the demand facility or the closed</w:t>
      </w:r>
      <w:r>
        <w:rPr>
          <w:spacing w:val="1"/>
          <w:w w:val="95"/>
          <w:sz w:val="19"/>
        </w:rPr>
        <w:t xml:space="preserve"> </w:t>
      </w:r>
      <w:r>
        <w:rPr>
          <w:sz w:val="19"/>
        </w:rPr>
        <w:t>distribution</w:t>
      </w:r>
      <w:r>
        <w:rPr>
          <w:spacing w:val="13"/>
          <w:sz w:val="19"/>
        </w:rPr>
        <w:t xml:space="preserve"> </w:t>
      </w:r>
      <w:r>
        <w:rPr>
          <w:sz w:val="19"/>
        </w:rPr>
        <w:t>system;</w:t>
      </w:r>
    </w:p>
    <w:p w14:paraId="5905B8B1" w14:textId="77777777" w:rsidR="00343FF6" w:rsidRDefault="00343FF6">
      <w:pPr>
        <w:pStyle w:val="BodyText"/>
        <w:spacing w:before="11"/>
        <w:rPr>
          <w:sz w:val="25"/>
        </w:rPr>
      </w:pPr>
    </w:p>
    <w:p w14:paraId="4B8B44F4" w14:textId="77777777" w:rsidR="00343FF6" w:rsidRDefault="00635E89">
      <w:pPr>
        <w:pStyle w:val="ListParagraph"/>
        <w:numPr>
          <w:ilvl w:val="0"/>
          <w:numId w:val="33"/>
        </w:numPr>
        <w:tabs>
          <w:tab w:val="left" w:pos="402"/>
        </w:tabs>
        <w:spacing w:line="228" w:lineRule="auto"/>
        <w:rPr>
          <w:sz w:val="19"/>
        </w:rPr>
      </w:pPr>
      <w:r>
        <w:rPr>
          <w:w w:val="90"/>
          <w:sz w:val="19"/>
        </w:rPr>
        <w:t>the</w:t>
      </w:r>
      <w:r>
        <w:rPr>
          <w:spacing w:val="1"/>
          <w:w w:val="90"/>
          <w:sz w:val="19"/>
        </w:rPr>
        <w:t xml:space="preserve"> </w:t>
      </w:r>
      <w:r>
        <w:rPr>
          <w:w w:val="90"/>
          <w:sz w:val="19"/>
        </w:rPr>
        <w:t>test</w:t>
      </w:r>
      <w:r>
        <w:rPr>
          <w:spacing w:val="1"/>
          <w:w w:val="90"/>
          <w:sz w:val="19"/>
        </w:rPr>
        <w:t xml:space="preserve"> </w:t>
      </w:r>
      <w:r>
        <w:rPr>
          <w:w w:val="90"/>
          <w:sz w:val="19"/>
        </w:rPr>
        <w:t>shall</w:t>
      </w:r>
      <w:r>
        <w:rPr>
          <w:spacing w:val="33"/>
          <w:sz w:val="19"/>
        </w:rPr>
        <w:t xml:space="preserve"> </w:t>
      </w:r>
      <w:r>
        <w:rPr>
          <w:w w:val="90"/>
          <w:sz w:val="19"/>
        </w:rPr>
        <w:t>be</w:t>
      </w:r>
      <w:r>
        <w:rPr>
          <w:spacing w:val="33"/>
          <w:sz w:val="19"/>
        </w:rPr>
        <w:t xml:space="preserve"> </w:t>
      </w:r>
      <w:r>
        <w:rPr>
          <w:w w:val="90"/>
          <w:sz w:val="19"/>
        </w:rPr>
        <w:t>deemed passed, provided that</w:t>
      </w:r>
      <w:r>
        <w:rPr>
          <w:spacing w:val="34"/>
          <w:sz w:val="19"/>
        </w:rPr>
        <w:t xml:space="preserve"> </w:t>
      </w:r>
      <w:r>
        <w:rPr>
          <w:w w:val="90"/>
          <w:sz w:val="19"/>
        </w:rPr>
        <w:t>the</w:t>
      </w:r>
      <w:r>
        <w:rPr>
          <w:spacing w:val="33"/>
          <w:sz w:val="19"/>
        </w:rPr>
        <w:t xml:space="preserve"> </w:t>
      </w:r>
      <w:r>
        <w:rPr>
          <w:w w:val="90"/>
          <w:sz w:val="19"/>
        </w:rPr>
        <w:t>conditions specified by the</w:t>
      </w:r>
      <w:r>
        <w:rPr>
          <w:spacing w:val="34"/>
          <w:sz w:val="19"/>
        </w:rPr>
        <w:t xml:space="preserve"> </w:t>
      </w:r>
      <w:r>
        <w:rPr>
          <w:w w:val="90"/>
          <w:sz w:val="19"/>
        </w:rPr>
        <w:t>relevant</w:t>
      </w:r>
      <w:r>
        <w:rPr>
          <w:spacing w:val="33"/>
          <w:sz w:val="19"/>
        </w:rPr>
        <w:t xml:space="preserve"> </w:t>
      </w:r>
      <w:r>
        <w:rPr>
          <w:w w:val="90"/>
          <w:sz w:val="19"/>
        </w:rPr>
        <w:t>system operator or</w:t>
      </w:r>
      <w:r>
        <w:rPr>
          <w:spacing w:val="34"/>
          <w:sz w:val="19"/>
        </w:rPr>
        <w:t xml:space="preserve"> </w:t>
      </w:r>
      <w:r>
        <w:rPr>
          <w:w w:val="90"/>
          <w:sz w:val="19"/>
        </w:rPr>
        <w:t>relevant</w:t>
      </w:r>
      <w:r>
        <w:rPr>
          <w:spacing w:val="1"/>
          <w:w w:val="90"/>
          <w:sz w:val="19"/>
        </w:rPr>
        <w:t xml:space="preserve"> </w:t>
      </w:r>
      <w:r>
        <w:rPr>
          <w:sz w:val="19"/>
        </w:rPr>
        <w:t>TSO</w:t>
      </w:r>
      <w:r>
        <w:rPr>
          <w:spacing w:val="7"/>
          <w:sz w:val="19"/>
        </w:rPr>
        <w:t xml:space="preserve"> </w:t>
      </w:r>
      <w:r>
        <w:rPr>
          <w:sz w:val="19"/>
        </w:rPr>
        <w:t>pursuant</w:t>
      </w:r>
      <w:r>
        <w:rPr>
          <w:spacing w:val="7"/>
          <w:sz w:val="19"/>
        </w:rPr>
        <w:t xml:space="preserve"> </w:t>
      </w:r>
      <w:r>
        <w:rPr>
          <w:sz w:val="19"/>
        </w:rPr>
        <w:t>to</w:t>
      </w:r>
      <w:r>
        <w:rPr>
          <w:spacing w:val="6"/>
          <w:sz w:val="19"/>
        </w:rPr>
        <w:t xml:space="preserve"> </w:t>
      </w:r>
      <w:r>
        <w:rPr>
          <w:sz w:val="19"/>
        </w:rPr>
        <w:t>Article</w:t>
      </w:r>
      <w:r>
        <w:rPr>
          <w:spacing w:val="9"/>
          <w:sz w:val="19"/>
        </w:rPr>
        <w:t xml:space="preserve"> </w:t>
      </w:r>
      <w:r>
        <w:rPr>
          <w:sz w:val="19"/>
        </w:rPr>
        <w:t>28(2)(d)(f)(g)(h)(k)</w:t>
      </w:r>
      <w:r>
        <w:rPr>
          <w:spacing w:val="8"/>
          <w:sz w:val="19"/>
        </w:rPr>
        <w:t xml:space="preserve"> </w:t>
      </w:r>
      <w:r>
        <w:rPr>
          <w:sz w:val="19"/>
        </w:rPr>
        <w:t>and</w:t>
      </w:r>
      <w:r>
        <w:rPr>
          <w:spacing w:val="6"/>
          <w:sz w:val="19"/>
        </w:rPr>
        <w:t xml:space="preserve"> </w:t>
      </w:r>
      <w:r>
        <w:rPr>
          <w:sz w:val="19"/>
        </w:rPr>
        <w:t>(l)</w:t>
      </w:r>
      <w:r>
        <w:rPr>
          <w:spacing w:val="9"/>
          <w:sz w:val="19"/>
        </w:rPr>
        <w:t xml:space="preserve"> </w:t>
      </w:r>
      <w:r>
        <w:rPr>
          <w:sz w:val="19"/>
        </w:rPr>
        <w:t>are</w:t>
      </w:r>
      <w:r>
        <w:rPr>
          <w:spacing w:val="7"/>
          <w:sz w:val="19"/>
        </w:rPr>
        <w:t xml:space="preserve"> </w:t>
      </w:r>
      <w:r>
        <w:rPr>
          <w:sz w:val="19"/>
        </w:rPr>
        <w:t>fulfilled;</w:t>
      </w:r>
    </w:p>
    <w:p w14:paraId="38E118A3" w14:textId="77777777" w:rsidR="00343FF6" w:rsidRDefault="00343FF6">
      <w:pPr>
        <w:pStyle w:val="BodyText"/>
        <w:spacing w:before="10"/>
        <w:rPr>
          <w:sz w:val="25"/>
        </w:rPr>
      </w:pPr>
    </w:p>
    <w:p w14:paraId="2E7AF072" w14:textId="77777777" w:rsidR="00343FF6" w:rsidRDefault="00635E89">
      <w:pPr>
        <w:pStyle w:val="ListParagraph"/>
        <w:numPr>
          <w:ilvl w:val="0"/>
          <w:numId w:val="33"/>
        </w:numPr>
        <w:tabs>
          <w:tab w:val="left" w:pos="402"/>
        </w:tabs>
        <w:spacing w:before="1" w:line="228" w:lineRule="auto"/>
        <w:ind w:right="124"/>
        <w:rPr>
          <w:sz w:val="19"/>
        </w:rPr>
      </w:pPr>
      <w:r>
        <w:rPr>
          <w:w w:val="95"/>
          <w:sz w:val="19"/>
        </w:rPr>
        <w:t>an equipment certificate may be used instead of part of the tests provided for in paragraph 1(b), on the condition</w:t>
      </w:r>
      <w:r>
        <w:rPr>
          <w:spacing w:val="1"/>
          <w:w w:val="95"/>
          <w:sz w:val="19"/>
        </w:rPr>
        <w:t xml:space="preserve"> </w:t>
      </w:r>
      <w:r>
        <w:rPr>
          <w:sz w:val="19"/>
        </w:rPr>
        <w:t>that</w:t>
      </w:r>
      <w:r>
        <w:rPr>
          <w:spacing w:val="8"/>
          <w:sz w:val="19"/>
        </w:rPr>
        <w:t xml:space="preserve"> </w:t>
      </w:r>
      <w:r>
        <w:rPr>
          <w:sz w:val="19"/>
        </w:rPr>
        <w:t>it</w:t>
      </w:r>
      <w:r>
        <w:rPr>
          <w:spacing w:val="9"/>
          <w:sz w:val="19"/>
        </w:rPr>
        <w:t xml:space="preserve"> </w:t>
      </w:r>
      <w:r>
        <w:rPr>
          <w:sz w:val="19"/>
        </w:rPr>
        <w:t>is</w:t>
      </w:r>
      <w:r>
        <w:rPr>
          <w:spacing w:val="9"/>
          <w:sz w:val="19"/>
        </w:rPr>
        <w:t xml:space="preserve"> </w:t>
      </w:r>
      <w:r>
        <w:rPr>
          <w:sz w:val="19"/>
        </w:rPr>
        <w:t>provided</w:t>
      </w:r>
      <w:r>
        <w:rPr>
          <w:spacing w:val="9"/>
          <w:sz w:val="19"/>
        </w:rPr>
        <w:t xml:space="preserve"> </w:t>
      </w:r>
      <w:r>
        <w:rPr>
          <w:sz w:val="19"/>
        </w:rPr>
        <w:t>to</w:t>
      </w:r>
      <w:r>
        <w:rPr>
          <w:spacing w:val="7"/>
          <w:sz w:val="19"/>
        </w:rPr>
        <w:t xml:space="preserve"> </w:t>
      </w:r>
      <w:r>
        <w:rPr>
          <w:sz w:val="19"/>
        </w:rPr>
        <w:t>the</w:t>
      </w:r>
      <w:r>
        <w:rPr>
          <w:spacing w:val="9"/>
          <w:sz w:val="19"/>
        </w:rPr>
        <w:t xml:space="preserve"> </w:t>
      </w:r>
      <w:r>
        <w:rPr>
          <w:sz w:val="19"/>
        </w:rPr>
        <w:t>relevant</w:t>
      </w:r>
      <w:r>
        <w:rPr>
          <w:spacing w:val="10"/>
          <w:sz w:val="19"/>
        </w:rPr>
        <w:t xml:space="preserve"> </w:t>
      </w:r>
      <w:r>
        <w:rPr>
          <w:sz w:val="19"/>
        </w:rPr>
        <w:t>system</w:t>
      </w:r>
      <w:r>
        <w:rPr>
          <w:spacing w:val="7"/>
          <w:sz w:val="19"/>
        </w:rPr>
        <w:t xml:space="preserve"> </w:t>
      </w:r>
      <w:r>
        <w:rPr>
          <w:sz w:val="19"/>
        </w:rPr>
        <w:t>o</w:t>
      </w:r>
      <w:r>
        <w:rPr>
          <w:sz w:val="19"/>
        </w:rPr>
        <w:t>perator</w:t>
      </w:r>
      <w:r>
        <w:rPr>
          <w:spacing w:val="10"/>
          <w:sz w:val="19"/>
        </w:rPr>
        <w:t xml:space="preserve"> </w:t>
      </w:r>
      <w:r>
        <w:rPr>
          <w:sz w:val="19"/>
        </w:rPr>
        <w:t>or</w:t>
      </w:r>
      <w:r>
        <w:rPr>
          <w:spacing w:val="13"/>
          <w:sz w:val="19"/>
        </w:rPr>
        <w:t xml:space="preserve"> </w:t>
      </w:r>
      <w:r>
        <w:rPr>
          <w:sz w:val="19"/>
        </w:rPr>
        <w:t>relevant</w:t>
      </w:r>
      <w:r>
        <w:rPr>
          <w:spacing w:val="9"/>
          <w:sz w:val="19"/>
        </w:rPr>
        <w:t xml:space="preserve"> </w:t>
      </w:r>
      <w:r>
        <w:rPr>
          <w:sz w:val="19"/>
        </w:rPr>
        <w:t>TSO.</w:t>
      </w:r>
    </w:p>
    <w:p w14:paraId="3D6706FA" w14:textId="77777777" w:rsidR="00343FF6" w:rsidRDefault="00343FF6">
      <w:pPr>
        <w:pStyle w:val="BodyText"/>
        <w:spacing w:before="2"/>
        <w:rPr>
          <w:sz w:val="25"/>
        </w:rPr>
      </w:pPr>
    </w:p>
    <w:p w14:paraId="34837C30" w14:textId="77777777" w:rsidR="00343FF6" w:rsidRDefault="00635E89">
      <w:pPr>
        <w:pStyle w:val="ListParagraph"/>
        <w:numPr>
          <w:ilvl w:val="0"/>
          <w:numId w:val="34"/>
        </w:numPr>
        <w:tabs>
          <w:tab w:val="left" w:pos="538"/>
          <w:tab w:val="left" w:pos="540"/>
        </w:tabs>
        <w:ind w:right="0" w:hanging="433"/>
        <w:rPr>
          <w:sz w:val="19"/>
        </w:rPr>
      </w:pPr>
      <w:r>
        <w:rPr>
          <w:spacing w:val="-1"/>
          <w:w w:val="95"/>
          <w:sz w:val="19"/>
        </w:rPr>
        <w:t>With</w:t>
      </w:r>
      <w:r>
        <w:rPr>
          <w:spacing w:val="-3"/>
          <w:w w:val="95"/>
          <w:sz w:val="19"/>
        </w:rPr>
        <w:t xml:space="preserve"> </w:t>
      </w:r>
      <w:r>
        <w:rPr>
          <w:spacing w:val="-1"/>
          <w:w w:val="95"/>
          <w:sz w:val="19"/>
        </w:rPr>
        <w:t>regard</w:t>
      </w:r>
      <w:r>
        <w:rPr>
          <w:spacing w:val="-2"/>
          <w:w w:val="95"/>
          <w:sz w:val="19"/>
        </w:rPr>
        <w:t xml:space="preserve"> </w:t>
      </w:r>
      <w:r>
        <w:rPr>
          <w:spacing w:val="-1"/>
          <w:w w:val="95"/>
          <w:sz w:val="19"/>
        </w:rPr>
        <w:t>to</w:t>
      </w:r>
      <w:r>
        <w:rPr>
          <w:spacing w:val="-4"/>
          <w:w w:val="95"/>
          <w:sz w:val="19"/>
        </w:rPr>
        <w:t xml:space="preserve"> </w:t>
      </w:r>
      <w:r>
        <w:rPr>
          <w:spacing w:val="-1"/>
          <w:w w:val="95"/>
          <w:sz w:val="19"/>
        </w:rPr>
        <w:t>the</w:t>
      </w:r>
      <w:r>
        <w:rPr>
          <w:spacing w:val="-3"/>
          <w:w w:val="95"/>
          <w:sz w:val="19"/>
        </w:rPr>
        <w:t xml:space="preserve"> </w:t>
      </w:r>
      <w:r>
        <w:rPr>
          <w:w w:val="95"/>
          <w:sz w:val="19"/>
        </w:rPr>
        <w:t>disconnection</w:t>
      </w:r>
      <w:r>
        <w:rPr>
          <w:spacing w:val="-3"/>
          <w:w w:val="95"/>
          <w:sz w:val="19"/>
        </w:rPr>
        <w:t xml:space="preserve"> </w:t>
      </w:r>
      <w:r>
        <w:rPr>
          <w:w w:val="95"/>
          <w:sz w:val="19"/>
        </w:rPr>
        <w:t>or reconnection</w:t>
      </w:r>
      <w:r>
        <w:rPr>
          <w:spacing w:val="-2"/>
          <w:w w:val="95"/>
          <w:sz w:val="19"/>
        </w:rPr>
        <w:t xml:space="preserve"> </w:t>
      </w:r>
      <w:r>
        <w:rPr>
          <w:w w:val="95"/>
          <w:sz w:val="19"/>
        </w:rPr>
        <w:t>of</w:t>
      </w:r>
      <w:r>
        <w:rPr>
          <w:spacing w:val="-3"/>
          <w:w w:val="95"/>
          <w:sz w:val="19"/>
        </w:rPr>
        <w:t xml:space="preserve"> </w:t>
      </w:r>
      <w:r>
        <w:rPr>
          <w:w w:val="95"/>
          <w:sz w:val="19"/>
        </w:rPr>
        <w:t>static</w:t>
      </w:r>
      <w:r>
        <w:rPr>
          <w:spacing w:val="-2"/>
          <w:w w:val="95"/>
          <w:sz w:val="19"/>
        </w:rPr>
        <w:t xml:space="preserve"> </w:t>
      </w:r>
      <w:r>
        <w:rPr>
          <w:w w:val="95"/>
          <w:sz w:val="19"/>
        </w:rPr>
        <w:t>compensation</w:t>
      </w:r>
      <w:r>
        <w:rPr>
          <w:spacing w:val="-2"/>
          <w:w w:val="95"/>
          <w:sz w:val="19"/>
        </w:rPr>
        <w:t xml:space="preserve"> </w:t>
      </w:r>
      <w:r>
        <w:rPr>
          <w:w w:val="95"/>
          <w:sz w:val="19"/>
        </w:rPr>
        <w:t>facilities</w:t>
      </w:r>
      <w:r>
        <w:rPr>
          <w:spacing w:val="-2"/>
          <w:w w:val="95"/>
          <w:sz w:val="19"/>
        </w:rPr>
        <w:t xml:space="preserve"> </w:t>
      </w:r>
      <w:r>
        <w:rPr>
          <w:w w:val="95"/>
          <w:sz w:val="19"/>
        </w:rPr>
        <w:t>test:</w:t>
      </w:r>
    </w:p>
    <w:p w14:paraId="33400F56" w14:textId="77777777" w:rsidR="00343FF6" w:rsidRDefault="00343FF6">
      <w:pPr>
        <w:pStyle w:val="BodyText"/>
        <w:spacing w:before="10"/>
        <w:rPr>
          <w:sz w:val="25"/>
        </w:rPr>
      </w:pPr>
    </w:p>
    <w:p w14:paraId="3B991E2D" w14:textId="77777777" w:rsidR="00343FF6" w:rsidRDefault="00635E89">
      <w:pPr>
        <w:pStyle w:val="ListParagraph"/>
        <w:numPr>
          <w:ilvl w:val="0"/>
          <w:numId w:val="32"/>
        </w:numPr>
        <w:tabs>
          <w:tab w:val="left" w:pos="402"/>
        </w:tabs>
        <w:spacing w:line="228" w:lineRule="auto"/>
        <w:ind w:right="123"/>
        <w:rPr>
          <w:sz w:val="19"/>
        </w:rPr>
      </w:pPr>
      <w:r>
        <w:rPr>
          <w:w w:val="95"/>
          <w:sz w:val="19"/>
        </w:rPr>
        <w:t>the technical capability of the demand unit used by a demand facility owner or closed distribution system operator</w:t>
      </w:r>
      <w:r>
        <w:rPr>
          <w:spacing w:val="1"/>
          <w:w w:val="95"/>
          <w:sz w:val="19"/>
        </w:rPr>
        <w:t xml:space="preserve"> </w:t>
      </w:r>
      <w:r>
        <w:rPr>
          <w:w w:val="95"/>
          <w:sz w:val="19"/>
        </w:rPr>
        <w:t xml:space="preserve">to provide demand </w:t>
      </w:r>
      <w:r>
        <w:rPr>
          <w:w w:val="95"/>
          <w:sz w:val="19"/>
        </w:rPr>
        <w:t>response active power control, demand response reactive power control or demand response</w:t>
      </w:r>
      <w:r>
        <w:rPr>
          <w:spacing w:val="1"/>
          <w:w w:val="95"/>
          <w:sz w:val="19"/>
        </w:rPr>
        <w:t xml:space="preserve"> </w:t>
      </w:r>
      <w:r>
        <w:rPr>
          <w:w w:val="95"/>
          <w:sz w:val="19"/>
        </w:rPr>
        <w:t>transmission constraint management to disconnect or reconnect, or both, its static compensation facility when</w:t>
      </w:r>
      <w:r>
        <w:rPr>
          <w:spacing w:val="1"/>
          <w:w w:val="95"/>
          <w:sz w:val="19"/>
        </w:rPr>
        <w:t xml:space="preserve"> </w:t>
      </w:r>
      <w:r>
        <w:rPr>
          <w:w w:val="95"/>
          <w:sz w:val="19"/>
        </w:rPr>
        <w:t>receiving</w:t>
      </w:r>
      <w:r>
        <w:rPr>
          <w:spacing w:val="1"/>
          <w:w w:val="95"/>
          <w:sz w:val="19"/>
        </w:rPr>
        <w:t xml:space="preserve"> </w:t>
      </w:r>
      <w:r>
        <w:rPr>
          <w:w w:val="95"/>
          <w:sz w:val="19"/>
        </w:rPr>
        <w:t>an</w:t>
      </w:r>
      <w:r>
        <w:rPr>
          <w:spacing w:val="1"/>
          <w:w w:val="95"/>
          <w:sz w:val="19"/>
        </w:rPr>
        <w:t xml:space="preserve"> </w:t>
      </w:r>
      <w:r>
        <w:rPr>
          <w:w w:val="95"/>
          <w:sz w:val="19"/>
        </w:rPr>
        <w:t>instruction</w:t>
      </w:r>
      <w:r>
        <w:rPr>
          <w:spacing w:val="1"/>
          <w:w w:val="95"/>
          <w:sz w:val="19"/>
        </w:rPr>
        <w:t xml:space="preserve"> </w:t>
      </w:r>
      <w:r>
        <w:rPr>
          <w:w w:val="95"/>
          <w:sz w:val="19"/>
        </w:rPr>
        <w:t>from</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system</w:t>
      </w:r>
      <w:r>
        <w:rPr>
          <w:spacing w:val="1"/>
          <w:w w:val="95"/>
          <w:sz w:val="19"/>
        </w:rPr>
        <w:t xml:space="preserve"> </w:t>
      </w:r>
      <w:r>
        <w:rPr>
          <w:w w:val="95"/>
          <w:sz w:val="19"/>
        </w:rPr>
        <w:t>operato</w:t>
      </w:r>
      <w:r>
        <w:rPr>
          <w:w w:val="95"/>
          <w:sz w:val="19"/>
        </w:rPr>
        <w:t>r</w:t>
      </w:r>
      <w:r>
        <w:rPr>
          <w:spacing w:val="1"/>
          <w:w w:val="95"/>
          <w:sz w:val="19"/>
        </w:rPr>
        <w:t xml:space="preserve"> </w:t>
      </w:r>
      <w:r>
        <w:rPr>
          <w:w w:val="95"/>
          <w:sz w:val="19"/>
        </w:rPr>
        <w:t>or</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in</w:t>
      </w:r>
      <w:r>
        <w:rPr>
          <w:spacing w:val="1"/>
          <w:w w:val="95"/>
          <w:sz w:val="19"/>
        </w:rPr>
        <w:t xml:space="preserve"> </w:t>
      </w:r>
      <w:r>
        <w:rPr>
          <w:w w:val="95"/>
          <w:sz w:val="19"/>
        </w:rPr>
        <w:t>the</w:t>
      </w:r>
      <w:r>
        <w:rPr>
          <w:spacing w:val="1"/>
          <w:w w:val="95"/>
          <w:sz w:val="19"/>
        </w:rPr>
        <w:t xml:space="preserve"> </w:t>
      </w:r>
      <w:r>
        <w:rPr>
          <w:w w:val="95"/>
          <w:sz w:val="19"/>
        </w:rPr>
        <w:t>time</w:t>
      </w:r>
      <w:r>
        <w:rPr>
          <w:spacing w:val="1"/>
          <w:w w:val="95"/>
          <w:sz w:val="19"/>
        </w:rPr>
        <w:t xml:space="preserve"> </w:t>
      </w:r>
      <w:r>
        <w:rPr>
          <w:w w:val="95"/>
          <w:sz w:val="19"/>
        </w:rPr>
        <w:t>frame</w:t>
      </w:r>
      <w:r>
        <w:rPr>
          <w:spacing w:val="1"/>
          <w:w w:val="95"/>
          <w:sz w:val="19"/>
        </w:rPr>
        <w:t xml:space="preserve"> </w:t>
      </w:r>
      <w:r>
        <w:rPr>
          <w:w w:val="95"/>
          <w:sz w:val="19"/>
        </w:rPr>
        <w:t>expected</w:t>
      </w:r>
      <w:r>
        <w:rPr>
          <w:spacing w:val="1"/>
          <w:w w:val="95"/>
          <w:sz w:val="19"/>
        </w:rPr>
        <w:t xml:space="preserve"> </w:t>
      </w:r>
      <w:r>
        <w:rPr>
          <w:w w:val="95"/>
          <w:sz w:val="19"/>
        </w:rPr>
        <w:t>in</w:t>
      </w:r>
      <w:r>
        <w:rPr>
          <w:spacing w:val="1"/>
          <w:w w:val="95"/>
          <w:sz w:val="19"/>
        </w:rPr>
        <w:t xml:space="preserve"> </w:t>
      </w:r>
      <w:r>
        <w:rPr>
          <w:w w:val="95"/>
          <w:sz w:val="19"/>
        </w:rPr>
        <w:t>accordance with Article 28, shall be demonstrated, either individually or collectively as part of demand aggregation</w:t>
      </w:r>
      <w:r>
        <w:rPr>
          <w:spacing w:val="1"/>
          <w:w w:val="95"/>
          <w:sz w:val="19"/>
        </w:rPr>
        <w:t xml:space="preserve"> </w:t>
      </w:r>
      <w:r>
        <w:rPr>
          <w:sz w:val="19"/>
        </w:rPr>
        <w:t>through</w:t>
      </w:r>
      <w:r>
        <w:rPr>
          <w:spacing w:val="13"/>
          <w:sz w:val="19"/>
        </w:rPr>
        <w:t xml:space="preserve"> </w:t>
      </w:r>
      <w:r>
        <w:rPr>
          <w:sz w:val="19"/>
        </w:rPr>
        <w:t>a</w:t>
      </w:r>
      <w:r>
        <w:rPr>
          <w:spacing w:val="15"/>
          <w:sz w:val="19"/>
        </w:rPr>
        <w:t xml:space="preserve"> </w:t>
      </w:r>
      <w:r>
        <w:rPr>
          <w:sz w:val="19"/>
        </w:rPr>
        <w:t>third</w:t>
      </w:r>
      <w:r>
        <w:rPr>
          <w:spacing w:val="14"/>
          <w:sz w:val="19"/>
        </w:rPr>
        <w:t xml:space="preserve"> </w:t>
      </w:r>
      <w:r>
        <w:rPr>
          <w:sz w:val="19"/>
        </w:rPr>
        <w:t>party;</w:t>
      </w:r>
    </w:p>
    <w:p w14:paraId="7C276635" w14:textId="77777777" w:rsidR="00343FF6" w:rsidRDefault="00343FF6">
      <w:pPr>
        <w:pStyle w:val="BodyText"/>
        <w:spacing w:before="9"/>
        <w:rPr>
          <w:sz w:val="25"/>
        </w:rPr>
      </w:pPr>
    </w:p>
    <w:p w14:paraId="0E88F27F" w14:textId="77777777" w:rsidR="00343FF6" w:rsidRDefault="00635E89">
      <w:pPr>
        <w:pStyle w:val="ListParagraph"/>
        <w:numPr>
          <w:ilvl w:val="0"/>
          <w:numId w:val="32"/>
        </w:numPr>
        <w:tabs>
          <w:tab w:val="left" w:pos="402"/>
        </w:tabs>
        <w:spacing w:line="228" w:lineRule="auto"/>
        <w:rPr>
          <w:sz w:val="19"/>
        </w:rPr>
      </w:pPr>
      <w:r>
        <w:rPr>
          <w:spacing w:val="-1"/>
          <w:w w:val="95"/>
          <w:sz w:val="19"/>
        </w:rPr>
        <w:t xml:space="preserve">the test shall be carried </w:t>
      </w:r>
      <w:r>
        <w:rPr>
          <w:w w:val="95"/>
          <w:sz w:val="19"/>
        </w:rPr>
        <w:t>out by simulating the receipt of an inst</w:t>
      </w:r>
      <w:r>
        <w:rPr>
          <w:w w:val="95"/>
          <w:sz w:val="19"/>
        </w:rPr>
        <w:t>ruction from the relevant system operator or relevant</w:t>
      </w:r>
      <w:r>
        <w:rPr>
          <w:spacing w:val="-37"/>
          <w:w w:val="95"/>
          <w:sz w:val="19"/>
        </w:rPr>
        <w:t xml:space="preserve"> </w:t>
      </w:r>
      <w:r>
        <w:rPr>
          <w:w w:val="95"/>
          <w:sz w:val="19"/>
        </w:rPr>
        <w:t>TSO and subsequently disconnecting the static compensation facility, and by simulating the receipt of an instruction</w:t>
      </w:r>
      <w:r>
        <w:rPr>
          <w:spacing w:val="-37"/>
          <w:w w:val="95"/>
          <w:sz w:val="19"/>
        </w:rPr>
        <w:t xml:space="preserve"> </w:t>
      </w:r>
      <w:r>
        <w:rPr>
          <w:sz w:val="19"/>
        </w:rPr>
        <w:t>from the relevant</w:t>
      </w:r>
      <w:r>
        <w:rPr>
          <w:spacing w:val="-1"/>
          <w:sz w:val="19"/>
        </w:rPr>
        <w:t xml:space="preserve"> </w:t>
      </w:r>
      <w:r>
        <w:rPr>
          <w:sz w:val="19"/>
        </w:rPr>
        <w:t>system</w:t>
      </w:r>
      <w:r>
        <w:rPr>
          <w:spacing w:val="-1"/>
          <w:sz w:val="19"/>
        </w:rPr>
        <w:t xml:space="preserve"> </w:t>
      </w:r>
      <w:r>
        <w:rPr>
          <w:sz w:val="19"/>
        </w:rPr>
        <w:t>operator or</w:t>
      </w:r>
      <w:r>
        <w:rPr>
          <w:spacing w:val="3"/>
          <w:sz w:val="19"/>
        </w:rPr>
        <w:t xml:space="preserve"> </w:t>
      </w:r>
      <w:r>
        <w:rPr>
          <w:sz w:val="19"/>
        </w:rPr>
        <w:t>relevant TSO</w:t>
      </w:r>
      <w:r>
        <w:rPr>
          <w:spacing w:val="-1"/>
          <w:sz w:val="19"/>
        </w:rPr>
        <w:t xml:space="preserve"> </w:t>
      </w:r>
      <w:r>
        <w:rPr>
          <w:sz w:val="19"/>
        </w:rPr>
        <w:t>and</w:t>
      </w:r>
      <w:r>
        <w:rPr>
          <w:spacing w:val="1"/>
          <w:sz w:val="19"/>
        </w:rPr>
        <w:t xml:space="preserve"> </w:t>
      </w:r>
      <w:r>
        <w:rPr>
          <w:sz w:val="19"/>
        </w:rPr>
        <w:t>subsequently reconnecting the</w:t>
      </w:r>
      <w:r>
        <w:rPr>
          <w:spacing w:val="-1"/>
          <w:sz w:val="19"/>
        </w:rPr>
        <w:t xml:space="preserve"> </w:t>
      </w:r>
      <w:r>
        <w:rPr>
          <w:sz w:val="19"/>
        </w:rPr>
        <w:t>facility;</w:t>
      </w:r>
    </w:p>
    <w:p w14:paraId="36CBB3B3" w14:textId="77777777" w:rsidR="00343FF6" w:rsidRDefault="00343FF6">
      <w:pPr>
        <w:pStyle w:val="BodyText"/>
        <w:spacing w:before="11"/>
        <w:rPr>
          <w:sz w:val="25"/>
        </w:rPr>
      </w:pPr>
    </w:p>
    <w:p w14:paraId="3FB9B165" w14:textId="77777777" w:rsidR="00343FF6" w:rsidRDefault="00635E89">
      <w:pPr>
        <w:pStyle w:val="ListParagraph"/>
        <w:numPr>
          <w:ilvl w:val="0"/>
          <w:numId w:val="32"/>
        </w:numPr>
        <w:tabs>
          <w:tab w:val="left" w:pos="402"/>
        </w:tabs>
        <w:spacing w:line="228" w:lineRule="auto"/>
        <w:rPr>
          <w:sz w:val="19"/>
        </w:rPr>
      </w:pPr>
      <w:r>
        <w:rPr>
          <w:w w:val="90"/>
          <w:sz w:val="19"/>
        </w:rPr>
        <w:t>the</w:t>
      </w:r>
      <w:r>
        <w:rPr>
          <w:spacing w:val="1"/>
          <w:w w:val="90"/>
          <w:sz w:val="19"/>
        </w:rPr>
        <w:t xml:space="preserve"> </w:t>
      </w:r>
      <w:r>
        <w:rPr>
          <w:w w:val="90"/>
          <w:sz w:val="19"/>
        </w:rPr>
        <w:t>test</w:t>
      </w:r>
      <w:r>
        <w:rPr>
          <w:spacing w:val="1"/>
          <w:w w:val="90"/>
          <w:sz w:val="19"/>
        </w:rPr>
        <w:t xml:space="preserve"> </w:t>
      </w:r>
      <w:r>
        <w:rPr>
          <w:w w:val="90"/>
          <w:sz w:val="19"/>
        </w:rPr>
        <w:t>shall</w:t>
      </w:r>
      <w:r>
        <w:rPr>
          <w:spacing w:val="33"/>
          <w:sz w:val="19"/>
        </w:rPr>
        <w:t xml:space="preserve"> </w:t>
      </w:r>
      <w:r>
        <w:rPr>
          <w:w w:val="90"/>
          <w:sz w:val="19"/>
        </w:rPr>
        <w:t>be</w:t>
      </w:r>
      <w:r>
        <w:rPr>
          <w:spacing w:val="33"/>
          <w:sz w:val="19"/>
        </w:rPr>
        <w:t xml:space="preserve"> </w:t>
      </w:r>
      <w:r>
        <w:rPr>
          <w:w w:val="90"/>
          <w:sz w:val="19"/>
        </w:rPr>
        <w:t>deemed passed, provided that</w:t>
      </w:r>
      <w:r>
        <w:rPr>
          <w:spacing w:val="34"/>
          <w:sz w:val="19"/>
        </w:rPr>
        <w:t xml:space="preserve"> </w:t>
      </w:r>
      <w:r>
        <w:rPr>
          <w:w w:val="90"/>
          <w:sz w:val="19"/>
        </w:rPr>
        <w:t>the</w:t>
      </w:r>
      <w:r>
        <w:rPr>
          <w:spacing w:val="33"/>
          <w:sz w:val="19"/>
        </w:rPr>
        <w:t xml:space="preserve"> </w:t>
      </w:r>
      <w:r>
        <w:rPr>
          <w:w w:val="90"/>
          <w:sz w:val="19"/>
        </w:rPr>
        <w:t>conditions specified by the</w:t>
      </w:r>
      <w:r>
        <w:rPr>
          <w:spacing w:val="34"/>
          <w:sz w:val="19"/>
        </w:rPr>
        <w:t xml:space="preserve"> </w:t>
      </w:r>
      <w:r>
        <w:rPr>
          <w:w w:val="90"/>
          <w:sz w:val="19"/>
        </w:rPr>
        <w:t>relevant</w:t>
      </w:r>
      <w:r>
        <w:rPr>
          <w:spacing w:val="33"/>
          <w:sz w:val="19"/>
        </w:rPr>
        <w:t xml:space="preserve"> </w:t>
      </w:r>
      <w:r>
        <w:rPr>
          <w:w w:val="90"/>
          <w:sz w:val="19"/>
        </w:rPr>
        <w:t>system operator or</w:t>
      </w:r>
      <w:r>
        <w:rPr>
          <w:spacing w:val="34"/>
          <w:sz w:val="19"/>
        </w:rPr>
        <w:t xml:space="preserve"> </w:t>
      </w:r>
      <w:r>
        <w:rPr>
          <w:w w:val="90"/>
          <w:sz w:val="19"/>
        </w:rPr>
        <w:t>relevant</w:t>
      </w:r>
      <w:r>
        <w:rPr>
          <w:spacing w:val="1"/>
          <w:w w:val="90"/>
          <w:sz w:val="19"/>
        </w:rPr>
        <w:t xml:space="preserve"> </w:t>
      </w:r>
      <w:r>
        <w:rPr>
          <w:sz w:val="19"/>
        </w:rPr>
        <w:t>TSO</w:t>
      </w:r>
      <w:r>
        <w:rPr>
          <w:spacing w:val="7"/>
          <w:sz w:val="19"/>
        </w:rPr>
        <w:t xml:space="preserve"> </w:t>
      </w:r>
      <w:r>
        <w:rPr>
          <w:sz w:val="19"/>
        </w:rPr>
        <w:t>pursuant</w:t>
      </w:r>
      <w:r>
        <w:rPr>
          <w:spacing w:val="7"/>
          <w:sz w:val="19"/>
        </w:rPr>
        <w:t xml:space="preserve"> </w:t>
      </w:r>
      <w:r>
        <w:rPr>
          <w:sz w:val="19"/>
        </w:rPr>
        <w:t>to</w:t>
      </w:r>
      <w:r>
        <w:rPr>
          <w:spacing w:val="6"/>
          <w:sz w:val="19"/>
        </w:rPr>
        <w:t xml:space="preserve"> </w:t>
      </w:r>
      <w:r>
        <w:rPr>
          <w:sz w:val="19"/>
        </w:rPr>
        <w:t>Article</w:t>
      </w:r>
      <w:r>
        <w:rPr>
          <w:spacing w:val="10"/>
          <w:sz w:val="19"/>
        </w:rPr>
        <w:t xml:space="preserve"> </w:t>
      </w:r>
      <w:r>
        <w:rPr>
          <w:sz w:val="19"/>
        </w:rPr>
        <w:t>28(2)(d)(f)(g)(h)(k)</w:t>
      </w:r>
      <w:r>
        <w:rPr>
          <w:spacing w:val="7"/>
          <w:sz w:val="19"/>
        </w:rPr>
        <w:t xml:space="preserve"> </w:t>
      </w:r>
      <w:r>
        <w:rPr>
          <w:sz w:val="19"/>
        </w:rPr>
        <w:t>and</w:t>
      </w:r>
      <w:r>
        <w:rPr>
          <w:spacing w:val="7"/>
          <w:sz w:val="19"/>
        </w:rPr>
        <w:t xml:space="preserve"> </w:t>
      </w:r>
      <w:r>
        <w:rPr>
          <w:sz w:val="19"/>
        </w:rPr>
        <w:t>(l)</w:t>
      </w:r>
      <w:r>
        <w:rPr>
          <w:spacing w:val="9"/>
          <w:sz w:val="19"/>
        </w:rPr>
        <w:t xml:space="preserve"> </w:t>
      </w:r>
      <w:r>
        <w:rPr>
          <w:sz w:val="19"/>
        </w:rPr>
        <w:t>are</w:t>
      </w:r>
      <w:r>
        <w:rPr>
          <w:spacing w:val="7"/>
          <w:sz w:val="19"/>
        </w:rPr>
        <w:t xml:space="preserve"> </w:t>
      </w:r>
      <w:r>
        <w:rPr>
          <w:sz w:val="19"/>
        </w:rPr>
        <w:t>fulfilled.</w:t>
      </w:r>
    </w:p>
    <w:p w14:paraId="51D74196" w14:textId="77777777" w:rsidR="00343FF6" w:rsidRDefault="00343FF6">
      <w:pPr>
        <w:pStyle w:val="BodyText"/>
        <w:rPr>
          <w:sz w:val="22"/>
        </w:rPr>
      </w:pPr>
    </w:p>
    <w:p w14:paraId="49FC05C9" w14:textId="77777777" w:rsidR="00343FF6" w:rsidRDefault="00343FF6">
      <w:pPr>
        <w:pStyle w:val="BodyText"/>
        <w:spacing w:before="5"/>
        <w:rPr>
          <w:sz w:val="29"/>
        </w:rPr>
      </w:pPr>
    </w:p>
    <w:p w14:paraId="6476D83E" w14:textId="77777777" w:rsidR="00343FF6" w:rsidRPr="00635E89" w:rsidRDefault="00635E89">
      <w:pPr>
        <w:ind w:left="618" w:right="635"/>
        <w:jc w:val="center"/>
        <w:rPr>
          <w:i/>
          <w:sz w:val="17"/>
          <w:lang w:val="fr-FR"/>
        </w:rPr>
      </w:pPr>
      <w:r w:rsidRPr="00635E89">
        <w:rPr>
          <w:i/>
          <w:sz w:val="17"/>
          <w:lang w:val="fr-FR"/>
        </w:rPr>
        <w:t>CHAPTER</w:t>
      </w:r>
      <w:r w:rsidRPr="00635E89">
        <w:rPr>
          <w:i/>
          <w:spacing w:val="8"/>
          <w:sz w:val="17"/>
          <w:lang w:val="fr-FR"/>
        </w:rPr>
        <w:t xml:space="preserve"> </w:t>
      </w:r>
      <w:r w:rsidRPr="00635E89">
        <w:rPr>
          <w:i/>
          <w:sz w:val="17"/>
          <w:lang w:val="fr-FR"/>
        </w:rPr>
        <w:t>3</w:t>
      </w:r>
    </w:p>
    <w:p w14:paraId="3E52B5C3" w14:textId="77777777" w:rsidR="00343FF6" w:rsidRPr="00635E89" w:rsidRDefault="00343FF6">
      <w:pPr>
        <w:pStyle w:val="BodyText"/>
        <w:spacing w:before="10"/>
        <w:rPr>
          <w:i/>
          <w:sz w:val="24"/>
          <w:lang w:val="fr-FR"/>
        </w:rPr>
      </w:pPr>
    </w:p>
    <w:p w14:paraId="0613E19F" w14:textId="77777777" w:rsidR="00343FF6" w:rsidRPr="00635E89" w:rsidRDefault="00635E89">
      <w:pPr>
        <w:pStyle w:val="Heading2"/>
        <w:spacing w:before="1"/>
        <w:ind w:left="618" w:right="634"/>
        <w:rPr>
          <w:lang w:val="fr-FR"/>
        </w:rPr>
      </w:pPr>
      <w:r w:rsidRPr="00635E89">
        <w:rPr>
          <w:w w:val="90"/>
          <w:lang w:val="fr-FR"/>
        </w:rPr>
        <w:t>Compliance</w:t>
      </w:r>
      <w:r w:rsidRPr="00635E89">
        <w:rPr>
          <w:spacing w:val="24"/>
          <w:w w:val="90"/>
          <w:lang w:val="fr-FR"/>
        </w:rPr>
        <w:t xml:space="preserve"> </w:t>
      </w:r>
      <w:r w:rsidRPr="00635E89">
        <w:rPr>
          <w:w w:val="90"/>
          <w:lang w:val="fr-FR"/>
        </w:rPr>
        <w:t>simulation</w:t>
      </w:r>
    </w:p>
    <w:p w14:paraId="43C333D4" w14:textId="77777777" w:rsidR="00343FF6" w:rsidRPr="00635E89" w:rsidRDefault="00343FF6">
      <w:pPr>
        <w:pStyle w:val="BodyText"/>
        <w:rPr>
          <w:b/>
          <w:i/>
          <w:sz w:val="22"/>
          <w:lang w:val="fr-FR"/>
        </w:rPr>
      </w:pPr>
    </w:p>
    <w:p w14:paraId="32A82628" w14:textId="77777777" w:rsidR="00343FF6" w:rsidRPr="00635E89" w:rsidRDefault="00635E89">
      <w:pPr>
        <w:spacing w:before="189"/>
        <w:ind w:left="618" w:right="635"/>
        <w:jc w:val="center"/>
        <w:rPr>
          <w:i/>
          <w:sz w:val="19"/>
          <w:lang w:val="fr-FR"/>
        </w:rPr>
      </w:pPr>
      <w:r w:rsidRPr="00635E89">
        <w:rPr>
          <w:i/>
          <w:w w:val="95"/>
          <w:sz w:val="19"/>
          <w:lang w:val="fr-FR"/>
        </w:rPr>
        <w:t>Article</w:t>
      </w:r>
      <w:r w:rsidRPr="00635E89">
        <w:rPr>
          <w:i/>
          <w:spacing w:val="5"/>
          <w:w w:val="95"/>
          <w:sz w:val="19"/>
          <w:lang w:val="fr-FR"/>
        </w:rPr>
        <w:t xml:space="preserve"> </w:t>
      </w:r>
      <w:r w:rsidRPr="00635E89">
        <w:rPr>
          <w:i/>
          <w:w w:val="95"/>
          <w:sz w:val="19"/>
          <w:lang w:val="fr-FR"/>
        </w:rPr>
        <w:t>42</w:t>
      </w:r>
    </w:p>
    <w:p w14:paraId="77CC93B6" w14:textId="77777777" w:rsidR="00343FF6" w:rsidRPr="00635E89" w:rsidRDefault="00343FF6">
      <w:pPr>
        <w:pStyle w:val="BodyText"/>
        <w:rPr>
          <w:i/>
          <w:sz w:val="22"/>
          <w:lang w:val="fr-FR"/>
        </w:rPr>
      </w:pPr>
    </w:p>
    <w:p w14:paraId="7E4B9C62" w14:textId="77777777" w:rsidR="00343FF6" w:rsidRPr="00635E89" w:rsidRDefault="00635E89">
      <w:pPr>
        <w:pStyle w:val="Heading1"/>
        <w:spacing w:before="190"/>
        <w:rPr>
          <w:lang w:val="fr-FR"/>
        </w:rPr>
      </w:pPr>
      <w:r w:rsidRPr="00635E89">
        <w:rPr>
          <w:w w:val="95"/>
          <w:lang w:val="fr-FR"/>
        </w:rPr>
        <w:t xml:space="preserve">Common </w:t>
      </w:r>
      <w:r w:rsidRPr="00635E89">
        <w:rPr>
          <w:w w:val="95"/>
          <w:lang w:val="fr-FR"/>
        </w:rPr>
        <w:t>provisions on compliance</w:t>
      </w:r>
      <w:r w:rsidRPr="00635E89">
        <w:rPr>
          <w:spacing w:val="1"/>
          <w:w w:val="95"/>
          <w:lang w:val="fr-FR"/>
        </w:rPr>
        <w:t xml:space="preserve"> </w:t>
      </w:r>
      <w:r w:rsidRPr="00635E89">
        <w:rPr>
          <w:w w:val="95"/>
          <w:lang w:val="fr-FR"/>
        </w:rPr>
        <w:t>simulations</w:t>
      </w:r>
    </w:p>
    <w:p w14:paraId="35BB51C4" w14:textId="77777777" w:rsidR="00343FF6" w:rsidRPr="00635E89" w:rsidRDefault="00343FF6">
      <w:pPr>
        <w:pStyle w:val="BodyText"/>
        <w:rPr>
          <w:rFonts w:ascii="Book Antiqua"/>
          <w:b/>
          <w:sz w:val="22"/>
          <w:lang w:val="fr-FR"/>
        </w:rPr>
      </w:pPr>
    </w:p>
    <w:p w14:paraId="6E3C90E9" w14:textId="77777777" w:rsidR="00343FF6" w:rsidRDefault="00635E89">
      <w:pPr>
        <w:pStyle w:val="ListParagraph"/>
        <w:numPr>
          <w:ilvl w:val="0"/>
          <w:numId w:val="31"/>
        </w:numPr>
        <w:tabs>
          <w:tab w:val="left" w:pos="540"/>
        </w:tabs>
        <w:spacing w:before="182" w:line="228" w:lineRule="auto"/>
        <w:ind w:right="124" w:firstLine="0"/>
        <w:rPr>
          <w:sz w:val="19"/>
        </w:rPr>
      </w:pPr>
      <w:r>
        <w:rPr>
          <w:w w:val="90"/>
          <w:sz w:val="19"/>
        </w:rPr>
        <w:t>Simulation</w:t>
      </w:r>
      <w:r>
        <w:rPr>
          <w:spacing w:val="1"/>
          <w:w w:val="90"/>
          <w:sz w:val="19"/>
        </w:rPr>
        <w:t xml:space="preserve"> </w:t>
      </w:r>
      <w:r>
        <w:rPr>
          <w:w w:val="90"/>
          <w:sz w:val="19"/>
        </w:rPr>
        <w:t>of</w:t>
      </w:r>
      <w:r>
        <w:rPr>
          <w:spacing w:val="1"/>
          <w:w w:val="90"/>
          <w:sz w:val="19"/>
        </w:rPr>
        <w:t xml:space="preserve"> </w:t>
      </w:r>
      <w:r>
        <w:rPr>
          <w:w w:val="90"/>
          <w:sz w:val="19"/>
        </w:rPr>
        <w:t>the</w:t>
      </w:r>
      <w:r>
        <w:rPr>
          <w:spacing w:val="1"/>
          <w:w w:val="90"/>
          <w:sz w:val="19"/>
        </w:rPr>
        <w:t xml:space="preserve"> </w:t>
      </w:r>
      <w:r>
        <w:rPr>
          <w:w w:val="90"/>
          <w:sz w:val="19"/>
        </w:rPr>
        <w:t>performance</w:t>
      </w:r>
      <w:r>
        <w:rPr>
          <w:spacing w:val="1"/>
          <w:w w:val="90"/>
          <w:sz w:val="19"/>
        </w:rPr>
        <w:t xml:space="preserve"> </w:t>
      </w:r>
      <w:r>
        <w:rPr>
          <w:w w:val="90"/>
          <w:sz w:val="19"/>
        </w:rPr>
        <w:t>of</w:t>
      </w:r>
      <w:r>
        <w:rPr>
          <w:spacing w:val="1"/>
          <w:w w:val="90"/>
          <w:sz w:val="19"/>
        </w:rPr>
        <w:t xml:space="preserve"> </w:t>
      </w:r>
      <w:r>
        <w:rPr>
          <w:w w:val="90"/>
          <w:sz w:val="19"/>
        </w:rPr>
        <w:t>a</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facility,</w:t>
      </w:r>
      <w:r>
        <w:rPr>
          <w:spacing w:val="1"/>
          <w:w w:val="90"/>
          <w:sz w:val="19"/>
        </w:rPr>
        <w:t xml:space="preserve"> </w:t>
      </w:r>
      <w:r>
        <w:rPr>
          <w:w w:val="90"/>
          <w:sz w:val="19"/>
        </w:rPr>
        <w:t>a</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35"/>
          <w:w w:val="90"/>
          <w:sz w:val="19"/>
        </w:rPr>
        <w:t xml:space="preserve"> </w:t>
      </w:r>
      <w:r>
        <w:rPr>
          <w:w w:val="95"/>
          <w:sz w:val="19"/>
        </w:rPr>
        <w:t xml:space="preserve">facility, or a demand unit with demand response very fast active power control within a demand facility </w:t>
      </w:r>
      <w:r>
        <w:rPr>
          <w:w w:val="95"/>
          <w:sz w:val="19"/>
        </w:rPr>
        <w:t>or a closed</w:t>
      </w:r>
      <w:r>
        <w:rPr>
          <w:spacing w:val="1"/>
          <w:w w:val="95"/>
          <w:sz w:val="19"/>
        </w:rPr>
        <w:t xml:space="preserve"> </w:t>
      </w:r>
      <w:r>
        <w:rPr>
          <w:w w:val="90"/>
          <w:sz w:val="19"/>
        </w:rPr>
        <w:t>distribution</w:t>
      </w:r>
      <w:r>
        <w:rPr>
          <w:spacing w:val="21"/>
          <w:w w:val="90"/>
          <w:sz w:val="19"/>
        </w:rPr>
        <w:t xml:space="preserve"> </w:t>
      </w:r>
      <w:r>
        <w:rPr>
          <w:w w:val="90"/>
          <w:sz w:val="19"/>
        </w:rPr>
        <w:t>system</w:t>
      </w:r>
      <w:r>
        <w:rPr>
          <w:spacing w:val="19"/>
          <w:w w:val="90"/>
          <w:sz w:val="19"/>
        </w:rPr>
        <w:t xml:space="preserve"> </w:t>
      </w:r>
      <w:r>
        <w:rPr>
          <w:w w:val="90"/>
          <w:sz w:val="19"/>
        </w:rPr>
        <w:t>shall</w:t>
      </w:r>
      <w:r>
        <w:rPr>
          <w:spacing w:val="23"/>
          <w:w w:val="90"/>
          <w:sz w:val="19"/>
        </w:rPr>
        <w:t xml:space="preserve"> </w:t>
      </w:r>
      <w:r>
        <w:rPr>
          <w:w w:val="90"/>
          <w:sz w:val="19"/>
        </w:rPr>
        <w:t>result</w:t>
      </w:r>
      <w:r>
        <w:rPr>
          <w:spacing w:val="22"/>
          <w:w w:val="90"/>
          <w:sz w:val="19"/>
        </w:rPr>
        <w:t xml:space="preserve"> </w:t>
      </w:r>
      <w:r>
        <w:rPr>
          <w:w w:val="90"/>
          <w:sz w:val="19"/>
        </w:rPr>
        <w:t>in</w:t>
      </w:r>
      <w:r>
        <w:rPr>
          <w:spacing w:val="22"/>
          <w:w w:val="90"/>
          <w:sz w:val="19"/>
        </w:rPr>
        <w:t xml:space="preserve"> </w:t>
      </w:r>
      <w:r>
        <w:rPr>
          <w:w w:val="90"/>
          <w:sz w:val="19"/>
        </w:rPr>
        <w:t>demonstrating</w:t>
      </w:r>
      <w:r>
        <w:rPr>
          <w:spacing w:val="21"/>
          <w:w w:val="90"/>
          <w:sz w:val="19"/>
        </w:rPr>
        <w:t xml:space="preserve"> </w:t>
      </w:r>
      <w:r>
        <w:rPr>
          <w:w w:val="90"/>
          <w:sz w:val="19"/>
        </w:rPr>
        <w:t>whether</w:t>
      </w:r>
      <w:r>
        <w:rPr>
          <w:spacing w:val="29"/>
          <w:w w:val="90"/>
          <w:sz w:val="19"/>
        </w:rPr>
        <w:t xml:space="preserve"> </w:t>
      </w:r>
      <w:r>
        <w:rPr>
          <w:w w:val="90"/>
          <w:sz w:val="19"/>
        </w:rPr>
        <w:t>the</w:t>
      </w:r>
      <w:r>
        <w:rPr>
          <w:spacing w:val="21"/>
          <w:w w:val="90"/>
          <w:sz w:val="19"/>
        </w:rPr>
        <w:t xml:space="preserve"> </w:t>
      </w:r>
      <w:r>
        <w:rPr>
          <w:w w:val="90"/>
          <w:sz w:val="19"/>
        </w:rPr>
        <w:t>requirements</w:t>
      </w:r>
      <w:r>
        <w:rPr>
          <w:spacing w:val="22"/>
          <w:w w:val="90"/>
          <w:sz w:val="19"/>
        </w:rPr>
        <w:t xml:space="preserve"> </w:t>
      </w:r>
      <w:r>
        <w:rPr>
          <w:w w:val="90"/>
          <w:sz w:val="19"/>
        </w:rPr>
        <w:t>of</w:t>
      </w:r>
      <w:r>
        <w:rPr>
          <w:spacing w:val="27"/>
          <w:w w:val="90"/>
          <w:sz w:val="19"/>
        </w:rPr>
        <w:t xml:space="preserve"> </w:t>
      </w:r>
      <w:r>
        <w:rPr>
          <w:w w:val="90"/>
          <w:sz w:val="19"/>
        </w:rPr>
        <w:t>this</w:t>
      </w:r>
      <w:r>
        <w:rPr>
          <w:spacing w:val="21"/>
          <w:w w:val="90"/>
          <w:sz w:val="19"/>
        </w:rPr>
        <w:t xml:space="preserve"> </w:t>
      </w:r>
      <w:r>
        <w:rPr>
          <w:w w:val="90"/>
          <w:sz w:val="19"/>
        </w:rPr>
        <w:t>Regulation</w:t>
      </w:r>
      <w:r>
        <w:rPr>
          <w:spacing w:val="22"/>
          <w:w w:val="90"/>
          <w:sz w:val="19"/>
        </w:rPr>
        <w:t xml:space="preserve"> </w:t>
      </w:r>
      <w:r>
        <w:rPr>
          <w:w w:val="90"/>
          <w:sz w:val="19"/>
        </w:rPr>
        <w:t>have</w:t>
      </w:r>
      <w:r>
        <w:rPr>
          <w:spacing w:val="19"/>
          <w:w w:val="90"/>
          <w:sz w:val="19"/>
        </w:rPr>
        <w:t xml:space="preserve"> </w:t>
      </w:r>
      <w:r>
        <w:rPr>
          <w:w w:val="90"/>
          <w:sz w:val="19"/>
        </w:rPr>
        <w:t>been</w:t>
      </w:r>
      <w:r>
        <w:rPr>
          <w:spacing w:val="23"/>
          <w:w w:val="90"/>
          <w:sz w:val="19"/>
        </w:rPr>
        <w:t xml:space="preserve"> </w:t>
      </w:r>
      <w:r>
        <w:rPr>
          <w:w w:val="90"/>
          <w:sz w:val="19"/>
        </w:rPr>
        <w:t>fulfilled</w:t>
      </w:r>
      <w:r>
        <w:rPr>
          <w:spacing w:val="23"/>
          <w:w w:val="90"/>
          <w:sz w:val="19"/>
        </w:rPr>
        <w:t xml:space="preserve"> </w:t>
      </w:r>
      <w:r>
        <w:rPr>
          <w:w w:val="90"/>
          <w:sz w:val="19"/>
        </w:rPr>
        <w:t>or</w:t>
      </w:r>
      <w:r>
        <w:rPr>
          <w:spacing w:val="26"/>
          <w:w w:val="90"/>
          <w:sz w:val="19"/>
        </w:rPr>
        <w:t xml:space="preserve"> </w:t>
      </w:r>
      <w:r>
        <w:rPr>
          <w:w w:val="90"/>
          <w:sz w:val="19"/>
        </w:rPr>
        <w:t>not.</w:t>
      </w:r>
    </w:p>
    <w:p w14:paraId="24902A24" w14:textId="77777777" w:rsidR="00343FF6" w:rsidRDefault="00343FF6">
      <w:pPr>
        <w:pStyle w:val="BodyText"/>
        <w:rPr>
          <w:sz w:val="22"/>
        </w:rPr>
      </w:pPr>
    </w:p>
    <w:p w14:paraId="49AD6558" w14:textId="77777777" w:rsidR="00343FF6" w:rsidRDefault="00635E89">
      <w:pPr>
        <w:pStyle w:val="ListParagraph"/>
        <w:numPr>
          <w:ilvl w:val="0"/>
          <w:numId w:val="31"/>
        </w:numPr>
        <w:tabs>
          <w:tab w:val="left" w:pos="538"/>
          <w:tab w:val="left" w:pos="540"/>
        </w:tabs>
        <w:spacing w:before="190"/>
        <w:ind w:left="539" w:right="0" w:hanging="433"/>
        <w:rPr>
          <w:sz w:val="19"/>
        </w:rPr>
      </w:pPr>
      <w:r>
        <w:rPr>
          <w:w w:val="95"/>
          <w:sz w:val="19"/>
        </w:rPr>
        <w:lastRenderedPageBreak/>
        <w:t>Simulations</w:t>
      </w:r>
      <w:r>
        <w:rPr>
          <w:spacing w:val="-4"/>
          <w:w w:val="95"/>
          <w:sz w:val="19"/>
        </w:rPr>
        <w:t xml:space="preserve"> </w:t>
      </w:r>
      <w:r>
        <w:rPr>
          <w:w w:val="95"/>
          <w:sz w:val="19"/>
        </w:rPr>
        <w:t>shall</w:t>
      </w:r>
      <w:r>
        <w:rPr>
          <w:spacing w:val="-2"/>
          <w:w w:val="95"/>
          <w:sz w:val="19"/>
        </w:rPr>
        <w:t xml:space="preserve"> </w:t>
      </w:r>
      <w:r>
        <w:rPr>
          <w:w w:val="95"/>
          <w:sz w:val="19"/>
        </w:rPr>
        <w:t>be</w:t>
      </w:r>
      <w:r>
        <w:rPr>
          <w:spacing w:val="-2"/>
          <w:w w:val="95"/>
          <w:sz w:val="19"/>
        </w:rPr>
        <w:t xml:space="preserve"> </w:t>
      </w:r>
      <w:r>
        <w:rPr>
          <w:w w:val="95"/>
          <w:sz w:val="19"/>
        </w:rPr>
        <w:t>run</w:t>
      </w:r>
      <w:r>
        <w:rPr>
          <w:spacing w:val="-2"/>
          <w:w w:val="95"/>
          <w:sz w:val="19"/>
        </w:rPr>
        <w:t xml:space="preserve"> </w:t>
      </w:r>
      <w:r>
        <w:rPr>
          <w:w w:val="95"/>
          <w:sz w:val="19"/>
        </w:rPr>
        <w:t>in</w:t>
      </w:r>
      <w:r>
        <w:rPr>
          <w:spacing w:val="-3"/>
          <w:w w:val="95"/>
          <w:sz w:val="19"/>
        </w:rPr>
        <w:t xml:space="preserve"> </w:t>
      </w:r>
      <w:r>
        <w:rPr>
          <w:w w:val="95"/>
          <w:sz w:val="19"/>
        </w:rPr>
        <w:t>the</w:t>
      </w:r>
      <w:r>
        <w:rPr>
          <w:spacing w:val="-3"/>
          <w:w w:val="95"/>
          <w:sz w:val="19"/>
        </w:rPr>
        <w:t xml:space="preserve"> </w:t>
      </w:r>
      <w:r>
        <w:rPr>
          <w:w w:val="95"/>
          <w:sz w:val="19"/>
        </w:rPr>
        <w:t>following</w:t>
      </w:r>
      <w:r>
        <w:rPr>
          <w:spacing w:val="-2"/>
          <w:w w:val="95"/>
          <w:sz w:val="19"/>
        </w:rPr>
        <w:t xml:space="preserve"> </w:t>
      </w:r>
      <w:r>
        <w:rPr>
          <w:w w:val="95"/>
          <w:sz w:val="19"/>
        </w:rPr>
        <w:t>circumstances:</w:t>
      </w:r>
    </w:p>
    <w:p w14:paraId="1C15B8A3" w14:textId="77777777" w:rsidR="00343FF6" w:rsidRDefault="00343FF6">
      <w:pPr>
        <w:pStyle w:val="BodyText"/>
        <w:spacing w:before="1"/>
        <w:rPr>
          <w:sz w:val="25"/>
        </w:rPr>
      </w:pPr>
    </w:p>
    <w:p w14:paraId="08590CA0" w14:textId="77777777" w:rsidR="00343FF6" w:rsidRDefault="00635E89">
      <w:pPr>
        <w:pStyle w:val="ListParagraph"/>
        <w:numPr>
          <w:ilvl w:val="0"/>
          <w:numId w:val="30"/>
        </w:numPr>
        <w:tabs>
          <w:tab w:val="left" w:pos="402"/>
        </w:tabs>
        <w:ind w:right="0"/>
        <w:rPr>
          <w:sz w:val="19"/>
        </w:rPr>
      </w:pPr>
      <w:r>
        <w:rPr>
          <w:w w:val="90"/>
          <w:sz w:val="19"/>
        </w:rPr>
        <w:t>a</w:t>
      </w:r>
      <w:r>
        <w:rPr>
          <w:spacing w:val="21"/>
          <w:w w:val="90"/>
          <w:sz w:val="19"/>
        </w:rPr>
        <w:t xml:space="preserve"> </w:t>
      </w:r>
      <w:r>
        <w:rPr>
          <w:w w:val="90"/>
          <w:sz w:val="19"/>
        </w:rPr>
        <w:t>new</w:t>
      </w:r>
      <w:r>
        <w:rPr>
          <w:spacing w:val="18"/>
          <w:w w:val="90"/>
          <w:sz w:val="19"/>
        </w:rPr>
        <w:t xml:space="preserve"> </w:t>
      </w:r>
      <w:r>
        <w:rPr>
          <w:w w:val="90"/>
          <w:sz w:val="19"/>
        </w:rPr>
        <w:t>connection</w:t>
      </w:r>
      <w:r>
        <w:rPr>
          <w:spacing w:val="20"/>
          <w:w w:val="90"/>
          <w:sz w:val="19"/>
        </w:rPr>
        <w:t xml:space="preserve"> </w:t>
      </w:r>
      <w:r>
        <w:rPr>
          <w:w w:val="90"/>
          <w:sz w:val="19"/>
        </w:rPr>
        <w:t>to</w:t>
      </w:r>
      <w:r>
        <w:rPr>
          <w:spacing w:val="18"/>
          <w:w w:val="90"/>
          <w:sz w:val="19"/>
        </w:rPr>
        <w:t xml:space="preserve"> </w:t>
      </w:r>
      <w:r>
        <w:rPr>
          <w:w w:val="90"/>
          <w:sz w:val="19"/>
        </w:rPr>
        <w:t>the</w:t>
      </w:r>
      <w:r>
        <w:rPr>
          <w:spacing w:val="22"/>
          <w:w w:val="90"/>
          <w:sz w:val="19"/>
        </w:rPr>
        <w:t xml:space="preserve"> </w:t>
      </w:r>
      <w:r>
        <w:rPr>
          <w:w w:val="90"/>
          <w:sz w:val="19"/>
        </w:rPr>
        <w:t>transmission</w:t>
      </w:r>
      <w:r>
        <w:rPr>
          <w:spacing w:val="21"/>
          <w:w w:val="90"/>
          <w:sz w:val="19"/>
        </w:rPr>
        <w:t xml:space="preserve"> </w:t>
      </w:r>
      <w:r>
        <w:rPr>
          <w:w w:val="90"/>
          <w:sz w:val="19"/>
        </w:rPr>
        <w:t>system</w:t>
      </w:r>
      <w:r>
        <w:rPr>
          <w:spacing w:val="19"/>
          <w:w w:val="90"/>
          <w:sz w:val="19"/>
        </w:rPr>
        <w:t xml:space="preserve"> </w:t>
      </w:r>
      <w:r>
        <w:rPr>
          <w:w w:val="90"/>
          <w:sz w:val="19"/>
        </w:rPr>
        <w:t>is</w:t>
      </w:r>
      <w:r>
        <w:rPr>
          <w:spacing w:val="20"/>
          <w:w w:val="90"/>
          <w:sz w:val="19"/>
        </w:rPr>
        <w:t xml:space="preserve"> </w:t>
      </w:r>
      <w:r>
        <w:rPr>
          <w:w w:val="90"/>
          <w:sz w:val="19"/>
        </w:rPr>
        <w:t>required;</w:t>
      </w:r>
    </w:p>
    <w:p w14:paraId="469B13F1" w14:textId="77777777" w:rsidR="00343FF6" w:rsidRDefault="00343FF6">
      <w:pPr>
        <w:rPr>
          <w:sz w:val="19"/>
        </w:rPr>
      </w:pPr>
    </w:p>
    <w:p w14:paraId="298383C4" w14:textId="77777777" w:rsidR="00343FF6" w:rsidRDefault="00635E89">
      <w:pPr>
        <w:pStyle w:val="ListParagraph"/>
        <w:numPr>
          <w:ilvl w:val="0"/>
          <w:numId w:val="30"/>
        </w:numPr>
        <w:tabs>
          <w:tab w:val="left" w:pos="402"/>
        </w:tabs>
        <w:spacing w:before="101" w:line="228" w:lineRule="auto"/>
        <w:rPr>
          <w:sz w:val="19"/>
        </w:rPr>
      </w:pPr>
      <w:r>
        <w:rPr>
          <w:w w:val="95"/>
          <w:sz w:val="19"/>
        </w:rPr>
        <w:t>a new</w:t>
      </w:r>
      <w:r>
        <w:rPr>
          <w:w w:val="95"/>
          <w:sz w:val="19"/>
        </w:rPr>
        <w:t xml:space="preserve"> demand unit used by a demand facility or a closed distribution system to provide demand response very fast</w:t>
      </w:r>
      <w:r>
        <w:rPr>
          <w:spacing w:val="1"/>
          <w:w w:val="95"/>
          <w:sz w:val="19"/>
        </w:rPr>
        <w:t xml:space="preserve"> </w:t>
      </w:r>
      <w:r>
        <w:rPr>
          <w:sz w:val="19"/>
        </w:rPr>
        <w:t>active</w:t>
      </w:r>
      <w:r>
        <w:rPr>
          <w:spacing w:val="3"/>
          <w:sz w:val="19"/>
        </w:rPr>
        <w:t xml:space="preserve"> </w:t>
      </w:r>
      <w:r>
        <w:rPr>
          <w:sz w:val="19"/>
        </w:rPr>
        <w:t>power</w:t>
      </w:r>
      <w:r>
        <w:rPr>
          <w:spacing w:val="4"/>
          <w:sz w:val="19"/>
        </w:rPr>
        <w:t xml:space="preserve"> </w:t>
      </w:r>
      <w:r>
        <w:rPr>
          <w:sz w:val="19"/>
        </w:rPr>
        <w:t>control</w:t>
      </w:r>
      <w:r>
        <w:rPr>
          <w:spacing w:val="3"/>
          <w:sz w:val="19"/>
        </w:rPr>
        <w:t xml:space="preserve"> </w:t>
      </w:r>
      <w:r>
        <w:rPr>
          <w:sz w:val="19"/>
        </w:rPr>
        <w:t>to</w:t>
      </w:r>
      <w:r>
        <w:rPr>
          <w:spacing w:val="2"/>
          <w:sz w:val="19"/>
        </w:rPr>
        <w:t xml:space="preserve"> </w:t>
      </w:r>
      <w:r>
        <w:rPr>
          <w:sz w:val="19"/>
        </w:rPr>
        <w:t>a</w:t>
      </w:r>
      <w:r>
        <w:rPr>
          <w:spacing w:val="5"/>
          <w:sz w:val="19"/>
        </w:rPr>
        <w:t xml:space="preserve"> </w:t>
      </w:r>
      <w:r>
        <w:rPr>
          <w:sz w:val="19"/>
        </w:rPr>
        <w:t>relevant</w:t>
      </w:r>
      <w:r>
        <w:rPr>
          <w:spacing w:val="3"/>
          <w:sz w:val="19"/>
        </w:rPr>
        <w:t xml:space="preserve"> </w:t>
      </w:r>
      <w:r>
        <w:rPr>
          <w:sz w:val="19"/>
        </w:rPr>
        <w:t>TSO</w:t>
      </w:r>
      <w:r>
        <w:rPr>
          <w:spacing w:val="4"/>
          <w:sz w:val="19"/>
        </w:rPr>
        <w:t xml:space="preserve"> </w:t>
      </w:r>
      <w:r>
        <w:rPr>
          <w:sz w:val="19"/>
        </w:rPr>
        <w:t>has</w:t>
      </w:r>
      <w:r>
        <w:rPr>
          <w:spacing w:val="3"/>
          <w:sz w:val="19"/>
        </w:rPr>
        <w:t xml:space="preserve"> </w:t>
      </w:r>
      <w:r>
        <w:rPr>
          <w:sz w:val="19"/>
        </w:rPr>
        <w:t>been</w:t>
      </w:r>
      <w:r>
        <w:rPr>
          <w:spacing w:val="5"/>
          <w:sz w:val="19"/>
        </w:rPr>
        <w:t xml:space="preserve"> </w:t>
      </w:r>
      <w:r>
        <w:rPr>
          <w:sz w:val="19"/>
        </w:rPr>
        <w:t>contracted</w:t>
      </w:r>
      <w:r>
        <w:rPr>
          <w:spacing w:val="1"/>
          <w:sz w:val="19"/>
        </w:rPr>
        <w:t xml:space="preserve"> </w:t>
      </w:r>
      <w:r>
        <w:rPr>
          <w:sz w:val="19"/>
        </w:rPr>
        <w:t>in</w:t>
      </w:r>
      <w:r>
        <w:rPr>
          <w:spacing w:val="4"/>
          <w:sz w:val="19"/>
        </w:rPr>
        <w:t xml:space="preserve"> </w:t>
      </w:r>
      <w:r>
        <w:rPr>
          <w:sz w:val="19"/>
        </w:rPr>
        <w:t>accordance</w:t>
      </w:r>
      <w:r>
        <w:rPr>
          <w:spacing w:val="4"/>
          <w:sz w:val="19"/>
        </w:rPr>
        <w:t xml:space="preserve"> </w:t>
      </w:r>
      <w:r>
        <w:rPr>
          <w:sz w:val="19"/>
        </w:rPr>
        <w:t>with</w:t>
      </w:r>
      <w:r>
        <w:rPr>
          <w:spacing w:val="4"/>
          <w:sz w:val="19"/>
        </w:rPr>
        <w:t xml:space="preserve"> </w:t>
      </w:r>
      <w:r>
        <w:rPr>
          <w:sz w:val="19"/>
        </w:rPr>
        <w:t>Article</w:t>
      </w:r>
      <w:r>
        <w:rPr>
          <w:spacing w:val="4"/>
          <w:sz w:val="19"/>
        </w:rPr>
        <w:t xml:space="preserve"> </w:t>
      </w:r>
      <w:r>
        <w:rPr>
          <w:sz w:val="19"/>
        </w:rPr>
        <w:t>30;</w:t>
      </w:r>
    </w:p>
    <w:p w14:paraId="3562B4FE" w14:textId="77777777" w:rsidR="00343FF6" w:rsidRDefault="00343FF6">
      <w:pPr>
        <w:pStyle w:val="BodyText"/>
        <w:spacing w:before="8"/>
        <w:rPr>
          <w:sz w:val="25"/>
        </w:rPr>
      </w:pPr>
    </w:p>
    <w:p w14:paraId="26C6565B" w14:textId="77777777" w:rsidR="00343FF6" w:rsidRDefault="00635E89">
      <w:pPr>
        <w:pStyle w:val="ListParagraph"/>
        <w:numPr>
          <w:ilvl w:val="0"/>
          <w:numId w:val="30"/>
        </w:numPr>
        <w:tabs>
          <w:tab w:val="left" w:pos="402"/>
        </w:tabs>
        <w:ind w:right="0"/>
        <w:rPr>
          <w:sz w:val="19"/>
        </w:rPr>
      </w:pPr>
      <w:r>
        <w:rPr>
          <w:w w:val="90"/>
          <w:sz w:val="19"/>
        </w:rPr>
        <w:t>a</w:t>
      </w:r>
      <w:r>
        <w:rPr>
          <w:spacing w:val="25"/>
          <w:w w:val="90"/>
          <w:sz w:val="19"/>
        </w:rPr>
        <w:t xml:space="preserve"> </w:t>
      </w:r>
      <w:r>
        <w:rPr>
          <w:w w:val="90"/>
          <w:sz w:val="19"/>
        </w:rPr>
        <w:t>further</w:t>
      </w:r>
      <w:r>
        <w:rPr>
          <w:spacing w:val="25"/>
          <w:w w:val="90"/>
          <w:sz w:val="19"/>
        </w:rPr>
        <w:t xml:space="preserve"> </w:t>
      </w:r>
      <w:r>
        <w:rPr>
          <w:w w:val="90"/>
          <w:sz w:val="19"/>
        </w:rPr>
        <w:t>development,</w:t>
      </w:r>
      <w:r>
        <w:rPr>
          <w:spacing w:val="24"/>
          <w:w w:val="90"/>
          <w:sz w:val="19"/>
        </w:rPr>
        <w:t xml:space="preserve"> </w:t>
      </w:r>
      <w:r>
        <w:rPr>
          <w:w w:val="90"/>
          <w:sz w:val="19"/>
        </w:rPr>
        <w:t>replacement</w:t>
      </w:r>
      <w:r>
        <w:rPr>
          <w:spacing w:val="22"/>
          <w:w w:val="90"/>
          <w:sz w:val="19"/>
        </w:rPr>
        <w:t xml:space="preserve"> </w:t>
      </w:r>
      <w:r>
        <w:rPr>
          <w:w w:val="90"/>
          <w:sz w:val="19"/>
        </w:rPr>
        <w:t>or</w:t>
      </w:r>
      <w:r>
        <w:rPr>
          <w:spacing w:val="29"/>
          <w:w w:val="90"/>
          <w:sz w:val="19"/>
        </w:rPr>
        <w:t xml:space="preserve"> </w:t>
      </w:r>
      <w:r>
        <w:rPr>
          <w:w w:val="90"/>
          <w:sz w:val="19"/>
        </w:rPr>
        <w:t>modernisation</w:t>
      </w:r>
      <w:r>
        <w:rPr>
          <w:spacing w:val="24"/>
          <w:w w:val="90"/>
          <w:sz w:val="19"/>
        </w:rPr>
        <w:t xml:space="preserve"> </w:t>
      </w:r>
      <w:r>
        <w:rPr>
          <w:w w:val="90"/>
          <w:sz w:val="19"/>
        </w:rPr>
        <w:t>of</w:t>
      </w:r>
      <w:r>
        <w:rPr>
          <w:spacing w:val="23"/>
          <w:w w:val="90"/>
          <w:sz w:val="19"/>
        </w:rPr>
        <w:t xml:space="preserve"> </w:t>
      </w:r>
      <w:r>
        <w:rPr>
          <w:w w:val="90"/>
          <w:sz w:val="19"/>
        </w:rPr>
        <w:t>equipment</w:t>
      </w:r>
      <w:r>
        <w:rPr>
          <w:spacing w:val="25"/>
          <w:w w:val="90"/>
          <w:sz w:val="19"/>
        </w:rPr>
        <w:t xml:space="preserve"> </w:t>
      </w:r>
      <w:r>
        <w:rPr>
          <w:w w:val="90"/>
          <w:sz w:val="19"/>
        </w:rPr>
        <w:t>takes</w:t>
      </w:r>
      <w:r>
        <w:rPr>
          <w:spacing w:val="25"/>
          <w:w w:val="90"/>
          <w:sz w:val="19"/>
        </w:rPr>
        <w:t xml:space="preserve"> </w:t>
      </w:r>
      <w:r>
        <w:rPr>
          <w:w w:val="90"/>
          <w:sz w:val="19"/>
        </w:rPr>
        <w:t>place;</w:t>
      </w:r>
    </w:p>
    <w:p w14:paraId="21EBB1FC" w14:textId="77777777" w:rsidR="00343FF6" w:rsidRDefault="00343FF6">
      <w:pPr>
        <w:pStyle w:val="BodyText"/>
        <w:spacing w:before="6"/>
        <w:rPr>
          <w:sz w:val="25"/>
        </w:rPr>
      </w:pPr>
    </w:p>
    <w:p w14:paraId="6A17CA9D" w14:textId="77777777" w:rsidR="00343FF6" w:rsidRDefault="00635E89">
      <w:pPr>
        <w:pStyle w:val="ListParagraph"/>
        <w:numPr>
          <w:ilvl w:val="0"/>
          <w:numId w:val="30"/>
        </w:numPr>
        <w:tabs>
          <w:tab w:val="left" w:pos="402"/>
        </w:tabs>
        <w:spacing w:before="1"/>
        <w:ind w:right="0"/>
        <w:rPr>
          <w:sz w:val="19"/>
        </w:rPr>
      </w:pPr>
      <w:r>
        <w:rPr>
          <w:w w:val="90"/>
          <w:sz w:val="19"/>
        </w:rPr>
        <w:t>alleged</w:t>
      </w:r>
      <w:r>
        <w:rPr>
          <w:spacing w:val="22"/>
          <w:w w:val="90"/>
          <w:sz w:val="19"/>
        </w:rPr>
        <w:t xml:space="preserve"> </w:t>
      </w:r>
      <w:r>
        <w:rPr>
          <w:w w:val="90"/>
          <w:sz w:val="19"/>
        </w:rPr>
        <w:t>incompliance</w:t>
      </w:r>
      <w:r>
        <w:rPr>
          <w:spacing w:val="22"/>
          <w:w w:val="90"/>
          <w:sz w:val="19"/>
        </w:rPr>
        <w:t xml:space="preserve"> </w:t>
      </w:r>
      <w:r>
        <w:rPr>
          <w:w w:val="90"/>
          <w:sz w:val="19"/>
        </w:rPr>
        <w:t>by</w:t>
      </w:r>
      <w:r>
        <w:rPr>
          <w:spacing w:val="21"/>
          <w:w w:val="90"/>
          <w:sz w:val="19"/>
        </w:rPr>
        <w:t xml:space="preserve"> </w:t>
      </w:r>
      <w:r>
        <w:rPr>
          <w:w w:val="90"/>
          <w:sz w:val="19"/>
        </w:rPr>
        <w:t>the</w:t>
      </w:r>
      <w:r>
        <w:rPr>
          <w:spacing w:val="22"/>
          <w:w w:val="90"/>
          <w:sz w:val="19"/>
        </w:rPr>
        <w:t xml:space="preserve"> </w:t>
      </w:r>
      <w:r>
        <w:rPr>
          <w:w w:val="90"/>
          <w:sz w:val="19"/>
        </w:rPr>
        <w:t>relevant</w:t>
      </w:r>
      <w:r>
        <w:rPr>
          <w:spacing w:val="21"/>
          <w:w w:val="90"/>
          <w:sz w:val="19"/>
        </w:rPr>
        <w:t xml:space="preserve"> </w:t>
      </w:r>
      <w:r>
        <w:rPr>
          <w:w w:val="90"/>
          <w:sz w:val="19"/>
        </w:rPr>
        <w:t>system</w:t>
      </w:r>
      <w:r>
        <w:rPr>
          <w:spacing w:val="21"/>
          <w:w w:val="90"/>
          <w:sz w:val="19"/>
        </w:rPr>
        <w:t xml:space="preserve"> </w:t>
      </w:r>
      <w:r>
        <w:rPr>
          <w:w w:val="90"/>
          <w:sz w:val="19"/>
        </w:rPr>
        <w:t>operator</w:t>
      </w:r>
      <w:r>
        <w:rPr>
          <w:spacing w:val="29"/>
          <w:w w:val="90"/>
          <w:sz w:val="19"/>
        </w:rPr>
        <w:t xml:space="preserve"> </w:t>
      </w:r>
      <w:r>
        <w:rPr>
          <w:w w:val="90"/>
          <w:sz w:val="19"/>
        </w:rPr>
        <w:t>with</w:t>
      </w:r>
      <w:r>
        <w:rPr>
          <w:spacing w:val="22"/>
          <w:w w:val="90"/>
          <w:sz w:val="19"/>
        </w:rPr>
        <w:t xml:space="preserve"> </w:t>
      </w:r>
      <w:r>
        <w:rPr>
          <w:w w:val="90"/>
          <w:sz w:val="19"/>
        </w:rPr>
        <w:t>the</w:t>
      </w:r>
      <w:r>
        <w:rPr>
          <w:spacing w:val="21"/>
          <w:w w:val="90"/>
          <w:sz w:val="19"/>
        </w:rPr>
        <w:t xml:space="preserve"> </w:t>
      </w:r>
      <w:r>
        <w:rPr>
          <w:w w:val="90"/>
          <w:sz w:val="19"/>
        </w:rPr>
        <w:t>requirements</w:t>
      </w:r>
      <w:r>
        <w:rPr>
          <w:spacing w:val="23"/>
          <w:w w:val="90"/>
          <w:sz w:val="19"/>
        </w:rPr>
        <w:t xml:space="preserve"> </w:t>
      </w:r>
      <w:r>
        <w:rPr>
          <w:w w:val="90"/>
          <w:sz w:val="19"/>
        </w:rPr>
        <w:t>of</w:t>
      </w:r>
      <w:r>
        <w:rPr>
          <w:spacing w:val="27"/>
          <w:w w:val="90"/>
          <w:sz w:val="19"/>
        </w:rPr>
        <w:t xml:space="preserve"> </w:t>
      </w:r>
      <w:r>
        <w:rPr>
          <w:w w:val="90"/>
          <w:sz w:val="19"/>
        </w:rPr>
        <w:t>this</w:t>
      </w:r>
      <w:r>
        <w:rPr>
          <w:spacing w:val="22"/>
          <w:w w:val="90"/>
          <w:sz w:val="19"/>
        </w:rPr>
        <w:t xml:space="preserve"> </w:t>
      </w:r>
      <w:r>
        <w:rPr>
          <w:w w:val="90"/>
          <w:sz w:val="19"/>
        </w:rPr>
        <w:t>Regulation.</w:t>
      </w:r>
    </w:p>
    <w:p w14:paraId="2DC4E079" w14:textId="77777777" w:rsidR="00343FF6" w:rsidRDefault="00343FF6">
      <w:pPr>
        <w:pStyle w:val="BodyText"/>
        <w:spacing w:before="4"/>
        <w:rPr>
          <w:sz w:val="26"/>
        </w:rPr>
      </w:pPr>
    </w:p>
    <w:p w14:paraId="74E449F6" w14:textId="77777777" w:rsidR="00343FF6" w:rsidRDefault="00635E89">
      <w:pPr>
        <w:pStyle w:val="ListParagraph"/>
        <w:numPr>
          <w:ilvl w:val="0"/>
          <w:numId w:val="31"/>
        </w:numPr>
        <w:tabs>
          <w:tab w:val="left" w:pos="540"/>
        </w:tabs>
        <w:spacing w:line="228" w:lineRule="auto"/>
        <w:ind w:firstLine="0"/>
        <w:rPr>
          <w:sz w:val="19"/>
        </w:rPr>
      </w:pPr>
      <w:r>
        <w:rPr>
          <w:w w:val="95"/>
          <w:sz w:val="19"/>
        </w:rPr>
        <w:t>Notwithstanding the minimum requirements for compliance simulation set out in this Regulation, the relevant</w:t>
      </w:r>
      <w:r>
        <w:rPr>
          <w:spacing w:val="1"/>
          <w:w w:val="95"/>
          <w:sz w:val="19"/>
        </w:rPr>
        <w:t xml:space="preserve"> </w:t>
      </w:r>
      <w:r>
        <w:rPr>
          <w:sz w:val="19"/>
        </w:rPr>
        <w:t>system</w:t>
      </w:r>
      <w:r>
        <w:rPr>
          <w:spacing w:val="11"/>
          <w:sz w:val="19"/>
        </w:rPr>
        <w:t xml:space="preserve"> </w:t>
      </w:r>
      <w:r>
        <w:rPr>
          <w:sz w:val="19"/>
        </w:rPr>
        <w:t>operator</w:t>
      </w:r>
      <w:r>
        <w:rPr>
          <w:spacing w:val="15"/>
          <w:sz w:val="19"/>
        </w:rPr>
        <w:t xml:space="preserve"> </w:t>
      </w:r>
      <w:r>
        <w:rPr>
          <w:sz w:val="19"/>
        </w:rPr>
        <w:t>is</w:t>
      </w:r>
      <w:r>
        <w:rPr>
          <w:spacing w:val="13"/>
          <w:sz w:val="19"/>
        </w:rPr>
        <w:t xml:space="preserve"> </w:t>
      </w:r>
      <w:r>
        <w:rPr>
          <w:sz w:val="19"/>
        </w:rPr>
        <w:t>entitled</w:t>
      </w:r>
      <w:r>
        <w:rPr>
          <w:spacing w:val="12"/>
          <w:sz w:val="19"/>
        </w:rPr>
        <w:t xml:space="preserve"> </w:t>
      </w:r>
      <w:r>
        <w:rPr>
          <w:sz w:val="19"/>
        </w:rPr>
        <w:t>to:</w:t>
      </w:r>
    </w:p>
    <w:p w14:paraId="74F6518F" w14:textId="77777777" w:rsidR="00343FF6" w:rsidRDefault="00343FF6">
      <w:pPr>
        <w:pStyle w:val="BodyText"/>
        <w:spacing w:before="6"/>
        <w:rPr>
          <w:sz w:val="26"/>
        </w:rPr>
      </w:pPr>
    </w:p>
    <w:p w14:paraId="28A3CA12" w14:textId="77777777" w:rsidR="00343FF6" w:rsidRDefault="00635E89">
      <w:pPr>
        <w:pStyle w:val="ListParagraph"/>
        <w:numPr>
          <w:ilvl w:val="0"/>
          <w:numId w:val="29"/>
        </w:numPr>
        <w:tabs>
          <w:tab w:val="left" w:pos="402"/>
        </w:tabs>
        <w:spacing w:before="1" w:line="228" w:lineRule="auto"/>
        <w:ind w:right="123"/>
        <w:rPr>
          <w:sz w:val="19"/>
        </w:rPr>
      </w:pPr>
      <w:r>
        <w:rPr>
          <w:w w:val="95"/>
          <w:sz w:val="19"/>
        </w:rPr>
        <w:t>allow the demand facility owner, the DSO or the CDSO to carry out an alternative set of simulations, provided that</w:t>
      </w:r>
      <w:r>
        <w:rPr>
          <w:spacing w:val="1"/>
          <w:w w:val="95"/>
          <w:sz w:val="19"/>
        </w:rPr>
        <w:t xml:space="preserve"> </w:t>
      </w:r>
      <w:r>
        <w:rPr>
          <w:w w:val="95"/>
          <w:sz w:val="19"/>
        </w:rPr>
        <w:t>those simulations are efficient and suffice to demonstrate that a demand facility or a distribution system complies</w:t>
      </w:r>
      <w:r>
        <w:rPr>
          <w:spacing w:val="1"/>
          <w:w w:val="95"/>
          <w:sz w:val="19"/>
        </w:rPr>
        <w:t xml:space="preserve"> </w:t>
      </w:r>
      <w:r>
        <w:rPr>
          <w:sz w:val="19"/>
        </w:rPr>
        <w:t>with</w:t>
      </w:r>
      <w:r>
        <w:rPr>
          <w:spacing w:val="7"/>
          <w:sz w:val="19"/>
        </w:rPr>
        <w:t xml:space="preserve"> </w:t>
      </w:r>
      <w:r>
        <w:rPr>
          <w:sz w:val="19"/>
        </w:rPr>
        <w:t>the</w:t>
      </w:r>
      <w:r>
        <w:rPr>
          <w:spacing w:val="8"/>
          <w:sz w:val="19"/>
        </w:rPr>
        <w:t xml:space="preserve"> </w:t>
      </w:r>
      <w:r>
        <w:rPr>
          <w:sz w:val="19"/>
        </w:rPr>
        <w:t>requirements</w:t>
      </w:r>
      <w:r>
        <w:rPr>
          <w:spacing w:val="8"/>
          <w:sz w:val="19"/>
        </w:rPr>
        <w:t xml:space="preserve"> </w:t>
      </w:r>
      <w:r>
        <w:rPr>
          <w:sz w:val="19"/>
        </w:rPr>
        <w:t>of</w:t>
      </w:r>
      <w:r>
        <w:rPr>
          <w:spacing w:val="12"/>
          <w:sz w:val="19"/>
        </w:rPr>
        <w:t xml:space="preserve"> </w:t>
      </w:r>
      <w:r>
        <w:rPr>
          <w:sz w:val="19"/>
        </w:rPr>
        <w:t>this</w:t>
      </w:r>
      <w:r>
        <w:rPr>
          <w:spacing w:val="9"/>
          <w:sz w:val="19"/>
        </w:rPr>
        <w:t xml:space="preserve"> </w:t>
      </w:r>
      <w:r>
        <w:rPr>
          <w:sz w:val="19"/>
        </w:rPr>
        <w:t>Regulation</w:t>
      </w:r>
      <w:r>
        <w:rPr>
          <w:spacing w:val="7"/>
          <w:sz w:val="19"/>
        </w:rPr>
        <w:t xml:space="preserve"> </w:t>
      </w:r>
      <w:r>
        <w:rPr>
          <w:sz w:val="19"/>
        </w:rPr>
        <w:t>or</w:t>
      </w:r>
      <w:r>
        <w:rPr>
          <w:spacing w:val="13"/>
          <w:sz w:val="19"/>
        </w:rPr>
        <w:t xml:space="preserve"> </w:t>
      </w:r>
      <w:r>
        <w:rPr>
          <w:sz w:val="19"/>
        </w:rPr>
        <w:t>with</w:t>
      </w:r>
      <w:r>
        <w:rPr>
          <w:spacing w:val="8"/>
          <w:sz w:val="19"/>
        </w:rPr>
        <w:t xml:space="preserve"> </w:t>
      </w:r>
      <w:r>
        <w:rPr>
          <w:sz w:val="19"/>
        </w:rPr>
        <w:t>national</w:t>
      </w:r>
      <w:r>
        <w:rPr>
          <w:spacing w:val="9"/>
          <w:sz w:val="19"/>
        </w:rPr>
        <w:t xml:space="preserve"> </w:t>
      </w:r>
      <w:r>
        <w:rPr>
          <w:sz w:val="19"/>
        </w:rPr>
        <w:t>legislation;</w:t>
      </w:r>
      <w:r>
        <w:rPr>
          <w:spacing w:val="7"/>
          <w:sz w:val="19"/>
        </w:rPr>
        <w:t xml:space="preserve"> </w:t>
      </w:r>
      <w:r>
        <w:rPr>
          <w:sz w:val="19"/>
        </w:rPr>
        <w:t>and</w:t>
      </w:r>
    </w:p>
    <w:p w14:paraId="2E8BD667" w14:textId="77777777" w:rsidR="00343FF6" w:rsidRDefault="00343FF6">
      <w:pPr>
        <w:pStyle w:val="BodyText"/>
        <w:spacing w:before="4"/>
        <w:rPr>
          <w:sz w:val="26"/>
        </w:rPr>
      </w:pPr>
    </w:p>
    <w:p w14:paraId="45ACFA4B" w14:textId="77777777" w:rsidR="00343FF6" w:rsidRDefault="00635E89">
      <w:pPr>
        <w:pStyle w:val="ListParagraph"/>
        <w:numPr>
          <w:ilvl w:val="0"/>
          <w:numId w:val="29"/>
        </w:numPr>
        <w:tabs>
          <w:tab w:val="left" w:pos="402"/>
        </w:tabs>
        <w:spacing w:line="228" w:lineRule="auto"/>
        <w:ind w:right="124"/>
        <w:rPr>
          <w:sz w:val="19"/>
        </w:rPr>
      </w:pPr>
      <w:r>
        <w:rPr>
          <w:w w:val="95"/>
          <w:sz w:val="19"/>
        </w:rPr>
        <w:t>require the demand facility owner, the DSO or the CDSO to carry out additional or alternative sets of simulations in</w:t>
      </w:r>
      <w:r>
        <w:rPr>
          <w:spacing w:val="1"/>
          <w:w w:val="95"/>
          <w:sz w:val="19"/>
        </w:rPr>
        <w:t xml:space="preserve"> </w:t>
      </w:r>
      <w:r>
        <w:rPr>
          <w:w w:val="95"/>
          <w:sz w:val="19"/>
        </w:rPr>
        <w:t>those cases where the information supplied to the relevant system operat</w:t>
      </w:r>
      <w:r>
        <w:rPr>
          <w:w w:val="95"/>
          <w:sz w:val="19"/>
        </w:rPr>
        <w:t>or in relation to compliance simulation</w:t>
      </w:r>
      <w:r>
        <w:rPr>
          <w:spacing w:val="1"/>
          <w:w w:val="95"/>
          <w:sz w:val="19"/>
        </w:rPr>
        <w:t xml:space="preserve"> </w:t>
      </w:r>
      <w:r>
        <w:rPr>
          <w:w w:val="95"/>
          <w:sz w:val="19"/>
        </w:rPr>
        <w:t>under the provisions of Articles 43, 44 and 45, is not sufficient to demonstrate compliance with the requirements of</w:t>
      </w:r>
      <w:r>
        <w:rPr>
          <w:spacing w:val="1"/>
          <w:w w:val="95"/>
          <w:sz w:val="19"/>
        </w:rPr>
        <w:t xml:space="preserve"> </w:t>
      </w:r>
      <w:r>
        <w:rPr>
          <w:sz w:val="19"/>
        </w:rPr>
        <w:t>this</w:t>
      </w:r>
      <w:r>
        <w:rPr>
          <w:spacing w:val="15"/>
          <w:sz w:val="19"/>
        </w:rPr>
        <w:t xml:space="preserve"> </w:t>
      </w:r>
      <w:r>
        <w:rPr>
          <w:sz w:val="19"/>
        </w:rPr>
        <w:t>Regulation.</w:t>
      </w:r>
    </w:p>
    <w:p w14:paraId="180AF706" w14:textId="77777777" w:rsidR="00343FF6" w:rsidRDefault="00343FF6">
      <w:pPr>
        <w:pStyle w:val="BodyText"/>
        <w:spacing w:before="5"/>
        <w:rPr>
          <w:sz w:val="26"/>
        </w:rPr>
      </w:pPr>
    </w:p>
    <w:p w14:paraId="77B36A9B" w14:textId="77777777" w:rsidR="00343FF6" w:rsidRDefault="00635E89">
      <w:pPr>
        <w:pStyle w:val="ListParagraph"/>
        <w:numPr>
          <w:ilvl w:val="0"/>
          <w:numId w:val="31"/>
        </w:numPr>
        <w:tabs>
          <w:tab w:val="left" w:pos="540"/>
        </w:tabs>
        <w:spacing w:before="1" w:line="228" w:lineRule="auto"/>
        <w:ind w:right="124" w:firstLine="0"/>
        <w:rPr>
          <w:sz w:val="19"/>
        </w:rPr>
      </w:pPr>
      <w:r>
        <w:rPr>
          <w:w w:val="90"/>
          <w:sz w:val="19"/>
        </w:rPr>
        <w:t>The</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facility</w:t>
      </w:r>
      <w:r>
        <w:rPr>
          <w:spacing w:val="33"/>
          <w:sz w:val="19"/>
        </w:rPr>
        <w:t xml:space="preserve"> </w:t>
      </w:r>
      <w:r>
        <w:rPr>
          <w:w w:val="90"/>
          <w:sz w:val="19"/>
        </w:rPr>
        <w:t>owner</w:t>
      </w:r>
      <w:r>
        <w:rPr>
          <w:spacing w:val="33"/>
          <w:sz w:val="19"/>
        </w:rPr>
        <w:t xml:space="preserve"> </w:t>
      </w:r>
      <w:r>
        <w:rPr>
          <w:w w:val="90"/>
          <w:sz w:val="19"/>
        </w:rPr>
        <w:t>or</w:t>
      </w:r>
      <w:r>
        <w:rPr>
          <w:spacing w:val="34"/>
          <w:sz w:val="19"/>
        </w:rPr>
        <w:t xml:space="preserve"> </w:t>
      </w:r>
      <w:r>
        <w:rPr>
          <w:w w:val="90"/>
          <w:sz w:val="19"/>
        </w:rPr>
        <w:t>the</w:t>
      </w:r>
      <w:r>
        <w:rPr>
          <w:spacing w:val="33"/>
          <w:sz w:val="19"/>
        </w:rPr>
        <w:t xml:space="preserve"> </w:t>
      </w:r>
      <w:r>
        <w:rPr>
          <w:w w:val="90"/>
          <w:sz w:val="19"/>
        </w:rPr>
        <w:t>transmission-connected</w:t>
      </w:r>
      <w:r>
        <w:rPr>
          <w:spacing w:val="34"/>
          <w:sz w:val="19"/>
        </w:rPr>
        <w:t xml:space="preserve"> </w:t>
      </w:r>
      <w:r>
        <w:rPr>
          <w:w w:val="90"/>
          <w:sz w:val="19"/>
        </w:rPr>
        <w:t>di</w:t>
      </w:r>
      <w:r>
        <w:rPr>
          <w:w w:val="90"/>
          <w:sz w:val="19"/>
        </w:rPr>
        <w:t>stribution</w:t>
      </w:r>
      <w:r>
        <w:rPr>
          <w:spacing w:val="33"/>
          <w:sz w:val="19"/>
        </w:rPr>
        <w:t xml:space="preserve"> </w:t>
      </w:r>
      <w:r>
        <w:rPr>
          <w:w w:val="90"/>
          <w:sz w:val="19"/>
        </w:rPr>
        <w:t>system</w:t>
      </w:r>
      <w:r>
        <w:rPr>
          <w:spacing w:val="34"/>
          <w:sz w:val="19"/>
        </w:rPr>
        <w:t xml:space="preserve"> </w:t>
      </w:r>
      <w:r>
        <w:rPr>
          <w:w w:val="90"/>
          <w:sz w:val="19"/>
        </w:rPr>
        <w:t>operator</w:t>
      </w:r>
      <w:r>
        <w:rPr>
          <w:spacing w:val="1"/>
          <w:w w:val="90"/>
          <w:sz w:val="19"/>
        </w:rPr>
        <w:t xml:space="preserve"> </w:t>
      </w:r>
      <w:r>
        <w:rPr>
          <w:w w:val="95"/>
          <w:sz w:val="19"/>
        </w:rPr>
        <w:t>shall</w:t>
      </w:r>
      <w:r>
        <w:rPr>
          <w:spacing w:val="1"/>
          <w:w w:val="95"/>
          <w:sz w:val="19"/>
        </w:rPr>
        <w:t xml:space="preserve"> </w:t>
      </w:r>
      <w:r>
        <w:rPr>
          <w:w w:val="95"/>
          <w:sz w:val="19"/>
        </w:rPr>
        <w:t>provide</w:t>
      </w:r>
      <w:r>
        <w:rPr>
          <w:spacing w:val="1"/>
          <w:w w:val="95"/>
          <w:sz w:val="19"/>
        </w:rPr>
        <w:t xml:space="preserve"> </w:t>
      </w:r>
      <w:r>
        <w:rPr>
          <w:w w:val="95"/>
          <w:sz w:val="19"/>
        </w:rPr>
        <w:t>a</w:t>
      </w:r>
      <w:r>
        <w:rPr>
          <w:spacing w:val="1"/>
          <w:w w:val="95"/>
          <w:sz w:val="19"/>
        </w:rPr>
        <w:t xml:space="preserve"> </w:t>
      </w:r>
      <w:r>
        <w:rPr>
          <w:w w:val="95"/>
          <w:sz w:val="19"/>
        </w:rPr>
        <w:t>report</w:t>
      </w:r>
      <w:r>
        <w:rPr>
          <w:spacing w:val="1"/>
          <w:w w:val="95"/>
          <w:sz w:val="19"/>
        </w:rPr>
        <w:t xml:space="preserve"> </w:t>
      </w:r>
      <w:r>
        <w:rPr>
          <w:w w:val="95"/>
          <w:sz w:val="19"/>
        </w:rPr>
        <w:t>with</w:t>
      </w:r>
      <w:r>
        <w:rPr>
          <w:spacing w:val="1"/>
          <w:w w:val="95"/>
          <w:sz w:val="19"/>
        </w:rPr>
        <w:t xml:space="preserve"> </w:t>
      </w:r>
      <w:r>
        <w:rPr>
          <w:w w:val="95"/>
          <w:sz w:val="19"/>
        </w:rPr>
        <w:t>the</w:t>
      </w:r>
      <w:r>
        <w:rPr>
          <w:spacing w:val="1"/>
          <w:w w:val="95"/>
          <w:sz w:val="19"/>
        </w:rPr>
        <w:t xml:space="preserve"> </w:t>
      </w:r>
      <w:r>
        <w:rPr>
          <w:w w:val="95"/>
          <w:sz w:val="19"/>
        </w:rPr>
        <w:t>simulation</w:t>
      </w:r>
      <w:r>
        <w:rPr>
          <w:spacing w:val="1"/>
          <w:w w:val="95"/>
          <w:sz w:val="19"/>
        </w:rPr>
        <w:t xml:space="preserve"> </w:t>
      </w:r>
      <w:r>
        <w:rPr>
          <w:w w:val="95"/>
          <w:sz w:val="19"/>
        </w:rPr>
        <w:t>results</w:t>
      </w:r>
      <w:r>
        <w:rPr>
          <w:spacing w:val="1"/>
          <w:w w:val="95"/>
          <w:sz w:val="19"/>
        </w:rPr>
        <w:t xml:space="preserve"> </w:t>
      </w:r>
      <w:r>
        <w:rPr>
          <w:w w:val="95"/>
          <w:sz w:val="19"/>
        </w:rPr>
        <w:t>for</w:t>
      </w:r>
      <w:r>
        <w:rPr>
          <w:spacing w:val="1"/>
          <w:w w:val="95"/>
          <w:sz w:val="19"/>
        </w:rPr>
        <w:t xml:space="preserve"> </w:t>
      </w:r>
      <w:r>
        <w:rPr>
          <w:w w:val="95"/>
          <w:sz w:val="19"/>
        </w:rPr>
        <w:t>each</w:t>
      </w:r>
      <w:r>
        <w:rPr>
          <w:spacing w:val="1"/>
          <w:w w:val="95"/>
          <w:sz w:val="19"/>
        </w:rPr>
        <w:t xml:space="preserve"> </w:t>
      </w:r>
      <w:r>
        <w:rPr>
          <w:w w:val="95"/>
          <w:sz w:val="19"/>
        </w:rPr>
        <w:t>individual</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facility</w:t>
      </w:r>
      <w:r>
        <w:rPr>
          <w:spacing w:val="1"/>
          <w:w w:val="95"/>
          <w:sz w:val="19"/>
        </w:rPr>
        <w:t xml:space="preserve"> </w:t>
      </w:r>
      <w:r>
        <w:rPr>
          <w:w w:val="95"/>
          <w:sz w:val="19"/>
        </w:rPr>
        <w:t>or</w:t>
      </w:r>
      <w:r>
        <w:rPr>
          <w:spacing w:val="1"/>
          <w:w w:val="95"/>
          <w:sz w:val="19"/>
        </w:rPr>
        <w:t xml:space="preserve"> </w:t>
      </w:r>
      <w:r>
        <w:rPr>
          <w:spacing w:val="-1"/>
          <w:w w:val="95"/>
          <w:sz w:val="19"/>
        </w:rPr>
        <w:t xml:space="preserve">transmission-connected distribution facility. The transmission-connected </w:t>
      </w:r>
      <w:r>
        <w:rPr>
          <w:w w:val="95"/>
          <w:sz w:val="19"/>
        </w:rPr>
        <w:t>demand facility owner or the transmission-</w:t>
      </w:r>
      <w:r>
        <w:rPr>
          <w:spacing w:val="1"/>
          <w:w w:val="95"/>
          <w:sz w:val="19"/>
        </w:rPr>
        <w:t xml:space="preserve"> </w:t>
      </w:r>
      <w:r>
        <w:rPr>
          <w:w w:val="90"/>
          <w:sz w:val="19"/>
        </w:rPr>
        <w:t>connected distribution system operator shall produce and provide a validated simulation model for a given transmission-</w:t>
      </w:r>
      <w:r>
        <w:rPr>
          <w:spacing w:val="1"/>
          <w:w w:val="90"/>
          <w:sz w:val="19"/>
        </w:rPr>
        <w:t xml:space="preserve"> </w:t>
      </w:r>
      <w:r>
        <w:rPr>
          <w:spacing w:val="-1"/>
          <w:w w:val="95"/>
          <w:sz w:val="19"/>
        </w:rPr>
        <w:t xml:space="preserve">connected </w:t>
      </w:r>
      <w:r>
        <w:rPr>
          <w:w w:val="95"/>
          <w:sz w:val="19"/>
        </w:rPr>
        <w:t>demand facility or transmission-connected distribution facility. The scope of the simulation models is set out</w:t>
      </w:r>
      <w:r>
        <w:rPr>
          <w:spacing w:val="1"/>
          <w:w w:val="95"/>
          <w:sz w:val="19"/>
        </w:rPr>
        <w:t xml:space="preserve"> </w:t>
      </w:r>
      <w:r>
        <w:rPr>
          <w:sz w:val="19"/>
        </w:rPr>
        <w:t>in</w:t>
      </w:r>
      <w:r>
        <w:rPr>
          <w:spacing w:val="14"/>
          <w:sz w:val="19"/>
        </w:rPr>
        <w:t xml:space="preserve"> </w:t>
      </w:r>
      <w:r>
        <w:rPr>
          <w:sz w:val="19"/>
        </w:rPr>
        <w:t>Article</w:t>
      </w:r>
      <w:r>
        <w:rPr>
          <w:spacing w:val="15"/>
          <w:sz w:val="19"/>
        </w:rPr>
        <w:t xml:space="preserve"> </w:t>
      </w:r>
      <w:r>
        <w:rPr>
          <w:sz w:val="19"/>
        </w:rPr>
        <w:t>21(1</w:t>
      </w:r>
      <w:r>
        <w:rPr>
          <w:sz w:val="19"/>
        </w:rPr>
        <w:t>)</w:t>
      </w:r>
      <w:r>
        <w:rPr>
          <w:spacing w:val="14"/>
          <w:sz w:val="19"/>
        </w:rPr>
        <w:t xml:space="preserve"> </w:t>
      </w:r>
      <w:r>
        <w:rPr>
          <w:sz w:val="19"/>
        </w:rPr>
        <w:t>and</w:t>
      </w:r>
      <w:r>
        <w:rPr>
          <w:spacing w:val="14"/>
          <w:sz w:val="19"/>
        </w:rPr>
        <w:t xml:space="preserve"> </w:t>
      </w:r>
      <w:r>
        <w:rPr>
          <w:sz w:val="19"/>
        </w:rPr>
        <w:t>(2).</w:t>
      </w:r>
    </w:p>
    <w:p w14:paraId="390DBCD0" w14:textId="77777777" w:rsidR="00343FF6" w:rsidRDefault="00343FF6">
      <w:pPr>
        <w:pStyle w:val="BodyText"/>
        <w:rPr>
          <w:sz w:val="22"/>
        </w:rPr>
      </w:pPr>
    </w:p>
    <w:p w14:paraId="5F113ED1" w14:textId="77777777" w:rsidR="00343FF6" w:rsidRDefault="00343FF6">
      <w:pPr>
        <w:pStyle w:val="BodyText"/>
        <w:spacing w:before="7"/>
        <w:rPr>
          <w:sz w:val="17"/>
        </w:rPr>
      </w:pPr>
    </w:p>
    <w:p w14:paraId="33A3CE2A" w14:textId="77777777" w:rsidR="00343FF6" w:rsidRDefault="00635E89">
      <w:pPr>
        <w:pStyle w:val="ListParagraph"/>
        <w:numPr>
          <w:ilvl w:val="0"/>
          <w:numId w:val="31"/>
        </w:numPr>
        <w:tabs>
          <w:tab w:val="left" w:pos="540"/>
        </w:tabs>
        <w:spacing w:before="1" w:line="228" w:lineRule="auto"/>
        <w:ind w:right="124" w:firstLine="0"/>
        <w:rPr>
          <w:sz w:val="19"/>
        </w:rPr>
      </w:pPr>
      <w:r>
        <w:rPr>
          <w:spacing w:val="-1"/>
          <w:w w:val="95"/>
          <w:sz w:val="19"/>
        </w:rPr>
        <w:t xml:space="preserve">The relevant </w:t>
      </w:r>
      <w:r>
        <w:rPr>
          <w:w w:val="95"/>
          <w:sz w:val="19"/>
        </w:rPr>
        <w:t>system operator shall have the right to check that a demand facility or a distribution system complies</w:t>
      </w:r>
      <w:r>
        <w:rPr>
          <w:spacing w:val="-37"/>
          <w:w w:val="95"/>
          <w:sz w:val="19"/>
        </w:rPr>
        <w:t xml:space="preserve"> </w:t>
      </w:r>
      <w:r>
        <w:rPr>
          <w:w w:val="95"/>
          <w:sz w:val="19"/>
        </w:rPr>
        <w:t>with</w:t>
      </w:r>
      <w:r>
        <w:rPr>
          <w:spacing w:val="1"/>
          <w:w w:val="95"/>
          <w:sz w:val="19"/>
        </w:rPr>
        <w:t xml:space="preserve"> </w:t>
      </w:r>
      <w:r>
        <w:rPr>
          <w:w w:val="95"/>
          <w:sz w:val="19"/>
        </w:rPr>
        <w:t>the</w:t>
      </w:r>
      <w:r>
        <w:rPr>
          <w:spacing w:val="1"/>
          <w:w w:val="95"/>
          <w:sz w:val="19"/>
        </w:rPr>
        <w:t xml:space="preserve"> </w:t>
      </w:r>
      <w:r>
        <w:rPr>
          <w:w w:val="95"/>
          <w:sz w:val="19"/>
        </w:rPr>
        <w:t>requirements</w:t>
      </w:r>
      <w:r>
        <w:rPr>
          <w:spacing w:val="1"/>
          <w:w w:val="95"/>
          <w:sz w:val="19"/>
        </w:rPr>
        <w:t xml:space="preserve"> </w:t>
      </w:r>
      <w:r>
        <w:rPr>
          <w:w w:val="95"/>
          <w:sz w:val="19"/>
        </w:rPr>
        <w:t>of</w:t>
      </w:r>
      <w:r>
        <w:rPr>
          <w:spacing w:val="1"/>
          <w:w w:val="95"/>
          <w:sz w:val="19"/>
        </w:rPr>
        <w:t xml:space="preserve"> </w:t>
      </w:r>
      <w:r>
        <w:rPr>
          <w:w w:val="95"/>
          <w:sz w:val="19"/>
        </w:rPr>
        <w:t>this</w:t>
      </w:r>
      <w:r>
        <w:rPr>
          <w:spacing w:val="1"/>
          <w:w w:val="95"/>
          <w:sz w:val="19"/>
        </w:rPr>
        <w:t xml:space="preserve"> </w:t>
      </w:r>
      <w:r>
        <w:rPr>
          <w:w w:val="95"/>
          <w:sz w:val="19"/>
        </w:rPr>
        <w:t>Regulation</w:t>
      </w:r>
      <w:r>
        <w:rPr>
          <w:spacing w:val="1"/>
          <w:w w:val="95"/>
          <w:sz w:val="19"/>
        </w:rPr>
        <w:t xml:space="preserve"> </w:t>
      </w:r>
      <w:r>
        <w:rPr>
          <w:w w:val="95"/>
          <w:sz w:val="19"/>
        </w:rPr>
        <w:t>by carrying</w:t>
      </w:r>
      <w:r>
        <w:rPr>
          <w:spacing w:val="1"/>
          <w:w w:val="95"/>
          <w:sz w:val="19"/>
        </w:rPr>
        <w:t xml:space="preserve"> </w:t>
      </w:r>
      <w:r>
        <w:rPr>
          <w:w w:val="95"/>
          <w:sz w:val="19"/>
        </w:rPr>
        <w:t>out</w:t>
      </w:r>
      <w:r>
        <w:rPr>
          <w:spacing w:val="1"/>
          <w:w w:val="95"/>
          <w:sz w:val="19"/>
        </w:rPr>
        <w:t xml:space="preserve"> </w:t>
      </w:r>
      <w:r>
        <w:rPr>
          <w:w w:val="95"/>
          <w:sz w:val="19"/>
        </w:rPr>
        <w:t>its</w:t>
      </w:r>
      <w:r>
        <w:rPr>
          <w:spacing w:val="1"/>
          <w:w w:val="95"/>
          <w:sz w:val="19"/>
        </w:rPr>
        <w:t xml:space="preserve"> </w:t>
      </w:r>
      <w:r>
        <w:rPr>
          <w:w w:val="95"/>
          <w:sz w:val="19"/>
        </w:rPr>
        <w:t>own</w:t>
      </w:r>
      <w:r>
        <w:rPr>
          <w:spacing w:val="1"/>
          <w:w w:val="95"/>
          <w:sz w:val="19"/>
        </w:rPr>
        <w:t xml:space="preserve"> </w:t>
      </w:r>
      <w:r>
        <w:rPr>
          <w:w w:val="95"/>
          <w:sz w:val="19"/>
        </w:rPr>
        <w:t>compliance</w:t>
      </w:r>
      <w:r>
        <w:rPr>
          <w:spacing w:val="1"/>
          <w:w w:val="95"/>
          <w:sz w:val="19"/>
        </w:rPr>
        <w:t xml:space="preserve"> </w:t>
      </w:r>
      <w:r>
        <w:rPr>
          <w:w w:val="95"/>
          <w:sz w:val="19"/>
        </w:rPr>
        <w:t>simulations</w:t>
      </w:r>
      <w:r>
        <w:rPr>
          <w:spacing w:val="1"/>
          <w:w w:val="95"/>
          <w:sz w:val="19"/>
        </w:rPr>
        <w:t xml:space="preserve"> </w:t>
      </w:r>
      <w:r>
        <w:rPr>
          <w:w w:val="95"/>
          <w:sz w:val="19"/>
        </w:rPr>
        <w:t>based</w:t>
      </w:r>
      <w:r>
        <w:rPr>
          <w:spacing w:val="1"/>
          <w:w w:val="95"/>
          <w:sz w:val="19"/>
        </w:rPr>
        <w:t xml:space="preserve"> </w:t>
      </w:r>
      <w:r>
        <w:rPr>
          <w:w w:val="95"/>
          <w:sz w:val="19"/>
        </w:rPr>
        <w:t>on</w:t>
      </w:r>
      <w:r>
        <w:rPr>
          <w:spacing w:val="1"/>
          <w:w w:val="95"/>
          <w:sz w:val="19"/>
        </w:rPr>
        <w:t xml:space="preserve"> </w:t>
      </w:r>
      <w:r>
        <w:rPr>
          <w:w w:val="95"/>
          <w:sz w:val="19"/>
        </w:rPr>
        <w:t>the</w:t>
      </w:r>
      <w:r>
        <w:rPr>
          <w:spacing w:val="1"/>
          <w:w w:val="95"/>
          <w:sz w:val="19"/>
        </w:rPr>
        <w:t xml:space="preserve"> </w:t>
      </w:r>
      <w:r>
        <w:rPr>
          <w:w w:val="95"/>
          <w:sz w:val="19"/>
        </w:rPr>
        <w:t>provided</w:t>
      </w:r>
      <w:r>
        <w:rPr>
          <w:spacing w:val="1"/>
          <w:w w:val="95"/>
          <w:sz w:val="19"/>
        </w:rPr>
        <w:t xml:space="preserve"> </w:t>
      </w:r>
      <w:r>
        <w:rPr>
          <w:sz w:val="19"/>
        </w:rPr>
        <w:t>simulation</w:t>
      </w:r>
      <w:r>
        <w:rPr>
          <w:spacing w:val="8"/>
          <w:sz w:val="19"/>
        </w:rPr>
        <w:t xml:space="preserve"> </w:t>
      </w:r>
      <w:r>
        <w:rPr>
          <w:sz w:val="19"/>
        </w:rPr>
        <w:t>report</w:t>
      </w:r>
      <w:r>
        <w:rPr>
          <w:sz w:val="19"/>
        </w:rPr>
        <w:t>s,</w:t>
      </w:r>
      <w:r>
        <w:rPr>
          <w:spacing w:val="8"/>
          <w:sz w:val="19"/>
        </w:rPr>
        <w:t xml:space="preserve"> </w:t>
      </w:r>
      <w:r>
        <w:rPr>
          <w:sz w:val="19"/>
        </w:rPr>
        <w:t>simulation</w:t>
      </w:r>
      <w:r>
        <w:rPr>
          <w:spacing w:val="9"/>
          <w:sz w:val="19"/>
        </w:rPr>
        <w:t xml:space="preserve"> </w:t>
      </w:r>
      <w:r>
        <w:rPr>
          <w:sz w:val="19"/>
        </w:rPr>
        <w:t>models</w:t>
      </w:r>
      <w:r>
        <w:rPr>
          <w:spacing w:val="7"/>
          <w:sz w:val="19"/>
        </w:rPr>
        <w:t xml:space="preserve"> </w:t>
      </w:r>
      <w:r>
        <w:rPr>
          <w:sz w:val="19"/>
        </w:rPr>
        <w:t>and</w:t>
      </w:r>
      <w:r>
        <w:rPr>
          <w:spacing w:val="9"/>
          <w:sz w:val="19"/>
        </w:rPr>
        <w:t xml:space="preserve"> </w:t>
      </w:r>
      <w:r>
        <w:rPr>
          <w:sz w:val="19"/>
        </w:rPr>
        <w:t>compliance</w:t>
      </w:r>
      <w:r>
        <w:rPr>
          <w:spacing w:val="8"/>
          <w:sz w:val="19"/>
        </w:rPr>
        <w:t xml:space="preserve"> </w:t>
      </w:r>
      <w:r>
        <w:rPr>
          <w:sz w:val="19"/>
        </w:rPr>
        <w:t>test</w:t>
      </w:r>
      <w:r>
        <w:rPr>
          <w:spacing w:val="7"/>
          <w:sz w:val="19"/>
        </w:rPr>
        <w:t xml:space="preserve"> </w:t>
      </w:r>
      <w:r>
        <w:rPr>
          <w:sz w:val="19"/>
        </w:rPr>
        <w:t>measurements.</w:t>
      </w:r>
    </w:p>
    <w:p w14:paraId="2E28ECDD" w14:textId="77777777" w:rsidR="00343FF6" w:rsidRDefault="00343FF6">
      <w:pPr>
        <w:pStyle w:val="BodyText"/>
        <w:rPr>
          <w:sz w:val="22"/>
        </w:rPr>
      </w:pPr>
    </w:p>
    <w:p w14:paraId="73139853" w14:textId="77777777" w:rsidR="00343FF6" w:rsidRDefault="00343FF6">
      <w:pPr>
        <w:pStyle w:val="BodyText"/>
        <w:spacing w:before="8"/>
        <w:rPr>
          <w:sz w:val="17"/>
        </w:rPr>
      </w:pPr>
    </w:p>
    <w:p w14:paraId="51C79147" w14:textId="77777777" w:rsidR="00343FF6" w:rsidRDefault="00635E89">
      <w:pPr>
        <w:pStyle w:val="ListParagraph"/>
        <w:numPr>
          <w:ilvl w:val="0"/>
          <w:numId w:val="31"/>
        </w:numPr>
        <w:tabs>
          <w:tab w:val="left" w:pos="540"/>
        </w:tabs>
        <w:spacing w:line="228" w:lineRule="auto"/>
        <w:ind w:right="124" w:firstLine="0"/>
        <w:rPr>
          <w:sz w:val="19"/>
        </w:rPr>
      </w:pPr>
      <w:r>
        <w:rPr>
          <w:w w:val="95"/>
          <w:sz w:val="19"/>
        </w:rPr>
        <w:t>The relevant system operator shall provide the demand facility owner, the DSO or the CDSO with technical data</w:t>
      </w:r>
      <w:r>
        <w:rPr>
          <w:spacing w:val="1"/>
          <w:w w:val="95"/>
          <w:sz w:val="19"/>
        </w:rPr>
        <w:t xml:space="preserve"> </w:t>
      </w:r>
      <w:r>
        <w:rPr>
          <w:w w:val="95"/>
          <w:sz w:val="19"/>
        </w:rPr>
        <w:t>and a simulation model of the network, to the extent necessary to carry out the requested</w:t>
      </w:r>
      <w:r>
        <w:rPr>
          <w:w w:val="95"/>
          <w:sz w:val="19"/>
        </w:rPr>
        <w:t xml:space="preserve"> simulations in accordance</w:t>
      </w:r>
      <w:r>
        <w:rPr>
          <w:spacing w:val="1"/>
          <w:w w:val="95"/>
          <w:sz w:val="19"/>
        </w:rPr>
        <w:t xml:space="preserve"> </w:t>
      </w:r>
      <w:r>
        <w:rPr>
          <w:sz w:val="19"/>
        </w:rPr>
        <w:t>with</w:t>
      </w:r>
      <w:r>
        <w:rPr>
          <w:spacing w:val="14"/>
          <w:sz w:val="19"/>
        </w:rPr>
        <w:t xml:space="preserve"> </w:t>
      </w:r>
      <w:r>
        <w:rPr>
          <w:sz w:val="19"/>
        </w:rPr>
        <w:t>Articles</w:t>
      </w:r>
      <w:r>
        <w:rPr>
          <w:spacing w:val="15"/>
          <w:sz w:val="19"/>
        </w:rPr>
        <w:t xml:space="preserve"> </w:t>
      </w:r>
      <w:r>
        <w:rPr>
          <w:sz w:val="19"/>
        </w:rPr>
        <w:t>43,</w:t>
      </w:r>
      <w:r>
        <w:rPr>
          <w:spacing w:val="14"/>
          <w:sz w:val="19"/>
        </w:rPr>
        <w:t xml:space="preserve"> </w:t>
      </w:r>
      <w:r>
        <w:rPr>
          <w:sz w:val="19"/>
        </w:rPr>
        <w:t>44</w:t>
      </w:r>
      <w:r>
        <w:rPr>
          <w:spacing w:val="14"/>
          <w:sz w:val="19"/>
        </w:rPr>
        <w:t xml:space="preserve"> </w:t>
      </w:r>
      <w:r>
        <w:rPr>
          <w:sz w:val="19"/>
        </w:rPr>
        <w:t>and</w:t>
      </w:r>
      <w:r>
        <w:rPr>
          <w:spacing w:val="15"/>
          <w:sz w:val="19"/>
        </w:rPr>
        <w:t xml:space="preserve"> </w:t>
      </w:r>
      <w:r>
        <w:rPr>
          <w:sz w:val="19"/>
        </w:rPr>
        <w:t>45.</w:t>
      </w:r>
    </w:p>
    <w:p w14:paraId="701D24A3" w14:textId="77777777" w:rsidR="00343FF6" w:rsidRDefault="00343FF6">
      <w:pPr>
        <w:pStyle w:val="BodyText"/>
        <w:rPr>
          <w:sz w:val="22"/>
        </w:rPr>
      </w:pPr>
    </w:p>
    <w:p w14:paraId="291364DF" w14:textId="77777777" w:rsidR="00343FF6" w:rsidRDefault="00343FF6">
      <w:pPr>
        <w:pStyle w:val="BodyText"/>
        <w:rPr>
          <w:sz w:val="22"/>
        </w:rPr>
      </w:pPr>
    </w:p>
    <w:p w14:paraId="681188F7" w14:textId="77777777" w:rsidR="00343FF6" w:rsidRDefault="00343FF6">
      <w:pPr>
        <w:pStyle w:val="BodyText"/>
        <w:rPr>
          <w:sz w:val="22"/>
        </w:rPr>
      </w:pPr>
    </w:p>
    <w:p w14:paraId="03C0504A" w14:textId="77777777" w:rsidR="00343FF6" w:rsidRDefault="00635E89">
      <w:pPr>
        <w:spacing w:before="151"/>
        <w:ind w:left="618" w:right="635"/>
        <w:jc w:val="center"/>
        <w:rPr>
          <w:i/>
          <w:sz w:val="19"/>
        </w:rPr>
      </w:pPr>
      <w:r>
        <w:rPr>
          <w:i/>
          <w:w w:val="95"/>
          <w:sz w:val="19"/>
        </w:rPr>
        <w:t>Article</w:t>
      </w:r>
      <w:r>
        <w:rPr>
          <w:i/>
          <w:spacing w:val="5"/>
          <w:w w:val="95"/>
          <w:sz w:val="19"/>
        </w:rPr>
        <w:t xml:space="preserve"> </w:t>
      </w:r>
      <w:r>
        <w:rPr>
          <w:i/>
          <w:w w:val="95"/>
          <w:sz w:val="19"/>
        </w:rPr>
        <w:t>43</w:t>
      </w:r>
    </w:p>
    <w:p w14:paraId="03D4D139" w14:textId="77777777" w:rsidR="00343FF6" w:rsidRDefault="00343FF6">
      <w:pPr>
        <w:pStyle w:val="BodyText"/>
        <w:rPr>
          <w:i/>
          <w:sz w:val="22"/>
        </w:rPr>
      </w:pPr>
    </w:p>
    <w:p w14:paraId="166B1CE0" w14:textId="77777777" w:rsidR="00343FF6" w:rsidRDefault="00343FF6">
      <w:pPr>
        <w:pStyle w:val="BodyText"/>
        <w:spacing w:before="1"/>
        <w:rPr>
          <w:i/>
          <w:sz w:val="17"/>
        </w:rPr>
      </w:pPr>
    </w:p>
    <w:p w14:paraId="263F7473" w14:textId="77777777" w:rsidR="00343FF6" w:rsidRDefault="00635E89">
      <w:pPr>
        <w:pStyle w:val="Heading1"/>
      </w:pPr>
      <w:r>
        <w:rPr>
          <w:w w:val="90"/>
        </w:rPr>
        <w:t>Compliance</w:t>
      </w:r>
      <w:r>
        <w:rPr>
          <w:spacing w:val="41"/>
          <w:w w:val="90"/>
        </w:rPr>
        <w:t xml:space="preserve"> </w:t>
      </w:r>
      <w:r>
        <w:rPr>
          <w:w w:val="90"/>
        </w:rPr>
        <w:t>simulations</w:t>
      </w:r>
      <w:r>
        <w:rPr>
          <w:spacing w:val="39"/>
        </w:rPr>
        <w:t xml:space="preserve"> </w:t>
      </w:r>
      <w:r>
        <w:rPr>
          <w:w w:val="90"/>
        </w:rPr>
        <w:t>for</w:t>
      </w:r>
      <w:r>
        <w:rPr>
          <w:spacing w:val="46"/>
        </w:rPr>
        <w:t xml:space="preserve"> </w:t>
      </w:r>
      <w:r>
        <w:rPr>
          <w:w w:val="90"/>
        </w:rPr>
        <w:t>transmission-connected</w:t>
      </w:r>
      <w:r>
        <w:rPr>
          <w:spacing w:val="38"/>
        </w:rPr>
        <w:t xml:space="preserve"> </w:t>
      </w:r>
      <w:r>
        <w:rPr>
          <w:w w:val="90"/>
        </w:rPr>
        <w:t>distribution</w:t>
      </w:r>
      <w:r>
        <w:rPr>
          <w:spacing w:val="38"/>
        </w:rPr>
        <w:t xml:space="preserve"> </w:t>
      </w:r>
      <w:r>
        <w:rPr>
          <w:w w:val="90"/>
        </w:rPr>
        <w:t>facilities</w:t>
      </w:r>
    </w:p>
    <w:p w14:paraId="6B6326A8" w14:textId="77777777" w:rsidR="00343FF6" w:rsidRDefault="00343FF6">
      <w:pPr>
        <w:pStyle w:val="BodyText"/>
        <w:rPr>
          <w:rFonts w:ascii="Book Antiqua"/>
          <w:b/>
          <w:sz w:val="22"/>
        </w:rPr>
      </w:pPr>
    </w:p>
    <w:p w14:paraId="55CEF4CA" w14:textId="77777777" w:rsidR="00343FF6" w:rsidRDefault="00635E89">
      <w:pPr>
        <w:pStyle w:val="ListParagraph"/>
        <w:numPr>
          <w:ilvl w:val="0"/>
          <w:numId w:val="28"/>
        </w:numPr>
        <w:tabs>
          <w:tab w:val="left" w:pos="538"/>
          <w:tab w:val="left" w:pos="540"/>
        </w:tabs>
        <w:spacing w:before="182"/>
        <w:ind w:right="0" w:hanging="433"/>
        <w:rPr>
          <w:sz w:val="19"/>
        </w:rPr>
      </w:pPr>
      <w:r>
        <w:rPr>
          <w:w w:val="90"/>
          <w:sz w:val="19"/>
        </w:rPr>
        <w:t>With</w:t>
      </w:r>
      <w:r>
        <w:rPr>
          <w:spacing w:val="23"/>
          <w:w w:val="90"/>
          <w:sz w:val="19"/>
        </w:rPr>
        <w:t xml:space="preserve"> </w:t>
      </w:r>
      <w:r>
        <w:rPr>
          <w:w w:val="90"/>
          <w:sz w:val="19"/>
        </w:rPr>
        <w:t>regard</w:t>
      </w:r>
      <w:r>
        <w:rPr>
          <w:spacing w:val="24"/>
          <w:w w:val="90"/>
          <w:sz w:val="19"/>
        </w:rPr>
        <w:t xml:space="preserve"> </w:t>
      </w:r>
      <w:r>
        <w:rPr>
          <w:w w:val="90"/>
          <w:sz w:val="19"/>
        </w:rPr>
        <w:t>to</w:t>
      </w:r>
      <w:r>
        <w:rPr>
          <w:spacing w:val="21"/>
          <w:w w:val="90"/>
          <w:sz w:val="19"/>
        </w:rPr>
        <w:t xml:space="preserve"> </w:t>
      </w:r>
      <w:r>
        <w:rPr>
          <w:w w:val="90"/>
          <w:sz w:val="19"/>
        </w:rPr>
        <w:t>the</w:t>
      </w:r>
      <w:r>
        <w:rPr>
          <w:spacing w:val="23"/>
          <w:w w:val="90"/>
          <w:sz w:val="19"/>
        </w:rPr>
        <w:t xml:space="preserve"> </w:t>
      </w:r>
      <w:r>
        <w:rPr>
          <w:w w:val="90"/>
          <w:sz w:val="19"/>
        </w:rPr>
        <w:t>reactive</w:t>
      </w:r>
      <w:r>
        <w:rPr>
          <w:spacing w:val="24"/>
          <w:w w:val="90"/>
          <w:sz w:val="19"/>
        </w:rPr>
        <w:t xml:space="preserve"> </w:t>
      </w:r>
      <w:r>
        <w:rPr>
          <w:w w:val="90"/>
          <w:sz w:val="19"/>
        </w:rPr>
        <w:t>power</w:t>
      </w:r>
      <w:r>
        <w:rPr>
          <w:spacing w:val="23"/>
          <w:w w:val="90"/>
          <w:sz w:val="19"/>
        </w:rPr>
        <w:t xml:space="preserve"> </w:t>
      </w:r>
      <w:r>
        <w:rPr>
          <w:w w:val="90"/>
          <w:sz w:val="19"/>
        </w:rPr>
        <w:t>capability</w:t>
      </w:r>
      <w:r>
        <w:rPr>
          <w:spacing w:val="23"/>
          <w:w w:val="90"/>
          <w:sz w:val="19"/>
        </w:rPr>
        <w:t xml:space="preserve"> </w:t>
      </w:r>
      <w:r>
        <w:rPr>
          <w:w w:val="90"/>
          <w:sz w:val="19"/>
        </w:rPr>
        <w:t>simulation</w:t>
      </w:r>
      <w:r>
        <w:rPr>
          <w:spacing w:val="24"/>
          <w:w w:val="90"/>
          <w:sz w:val="19"/>
        </w:rPr>
        <w:t xml:space="preserve"> </w:t>
      </w:r>
      <w:r>
        <w:rPr>
          <w:w w:val="90"/>
          <w:sz w:val="19"/>
        </w:rPr>
        <w:t>of</w:t>
      </w:r>
      <w:r>
        <w:rPr>
          <w:spacing w:val="21"/>
          <w:w w:val="90"/>
          <w:sz w:val="19"/>
        </w:rPr>
        <w:t xml:space="preserve"> </w:t>
      </w:r>
      <w:r>
        <w:rPr>
          <w:w w:val="90"/>
          <w:sz w:val="19"/>
        </w:rPr>
        <w:t>a</w:t>
      </w:r>
      <w:r>
        <w:rPr>
          <w:spacing w:val="25"/>
          <w:w w:val="90"/>
          <w:sz w:val="19"/>
        </w:rPr>
        <w:t xml:space="preserve"> </w:t>
      </w:r>
      <w:r>
        <w:rPr>
          <w:w w:val="90"/>
          <w:sz w:val="19"/>
        </w:rPr>
        <w:t>transmission-connected</w:t>
      </w:r>
      <w:r>
        <w:rPr>
          <w:spacing w:val="24"/>
          <w:w w:val="90"/>
          <w:sz w:val="19"/>
        </w:rPr>
        <w:t xml:space="preserve"> </w:t>
      </w:r>
      <w:r>
        <w:rPr>
          <w:w w:val="90"/>
          <w:sz w:val="19"/>
        </w:rPr>
        <w:t>distribution</w:t>
      </w:r>
      <w:r>
        <w:rPr>
          <w:spacing w:val="24"/>
          <w:w w:val="90"/>
          <w:sz w:val="19"/>
        </w:rPr>
        <w:t xml:space="preserve"> </w:t>
      </w:r>
      <w:r>
        <w:rPr>
          <w:w w:val="90"/>
          <w:sz w:val="19"/>
        </w:rPr>
        <w:t>facility:</w:t>
      </w:r>
    </w:p>
    <w:p w14:paraId="7F91C9AA" w14:textId="77777777" w:rsidR="00343FF6" w:rsidRDefault="00343FF6">
      <w:pPr>
        <w:pStyle w:val="BodyText"/>
        <w:spacing w:before="5"/>
        <w:rPr>
          <w:sz w:val="26"/>
        </w:rPr>
      </w:pPr>
    </w:p>
    <w:p w14:paraId="16F26842" w14:textId="77777777" w:rsidR="00343FF6" w:rsidRDefault="00635E89">
      <w:pPr>
        <w:pStyle w:val="ListParagraph"/>
        <w:numPr>
          <w:ilvl w:val="0"/>
          <w:numId w:val="27"/>
        </w:numPr>
        <w:tabs>
          <w:tab w:val="left" w:pos="402"/>
        </w:tabs>
        <w:spacing w:line="228" w:lineRule="auto"/>
        <w:rPr>
          <w:sz w:val="19"/>
        </w:rPr>
      </w:pPr>
      <w:r>
        <w:rPr>
          <w:w w:val="90"/>
          <w:sz w:val="19"/>
        </w:rPr>
        <w:t>a</w:t>
      </w:r>
      <w:r>
        <w:rPr>
          <w:w w:val="90"/>
          <w:sz w:val="19"/>
        </w:rPr>
        <w:t xml:space="preserve"> steady-state load flow simulation</w:t>
      </w:r>
      <w:r>
        <w:rPr>
          <w:spacing w:val="1"/>
          <w:w w:val="90"/>
          <w:sz w:val="19"/>
        </w:rPr>
        <w:t xml:space="preserve"> </w:t>
      </w:r>
      <w:r>
        <w:rPr>
          <w:w w:val="90"/>
          <w:sz w:val="19"/>
        </w:rPr>
        <w:t>model of</w:t>
      </w:r>
      <w:r>
        <w:rPr>
          <w:spacing w:val="33"/>
          <w:sz w:val="19"/>
        </w:rPr>
        <w:t xml:space="preserve"> </w:t>
      </w:r>
      <w:r>
        <w:rPr>
          <w:w w:val="90"/>
          <w:sz w:val="19"/>
        </w:rPr>
        <w:t>the network of</w:t>
      </w:r>
      <w:r>
        <w:rPr>
          <w:spacing w:val="33"/>
          <w:sz w:val="19"/>
        </w:rPr>
        <w:t xml:space="preserve"> </w:t>
      </w:r>
      <w:r>
        <w:rPr>
          <w:w w:val="90"/>
          <w:sz w:val="19"/>
        </w:rPr>
        <w:t>the transmission-connected</w:t>
      </w:r>
      <w:r>
        <w:rPr>
          <w:spacing w:val="34"/>
          <w:sz w:val="19"/>
        </w:rPr>
        <w:t xml:space="preserve"> </w:t>
      </w:r>
      <w:r>
        <w:rPr>
          <w:w w:val="90"/>
          <w:sz w:val="19"/>
        </w:rPr>
        <w:t>distribution system shall be</w:t>
      </w:r>
      <w:r>
        <w:rPr>
          <w:spacing w:val="1"/>
          <w:w w:val="90"/>
          <w:sz w:val="19"/>
        </w:rPr>
        <w:t xml:space="preserve"> </w:t>
      </w:r>
      <w:r>
        <w:rPr>
          <w:w w:val="95"/>
          <w:sz w:val="19"/>
        </w:rPr>
        <w:t>used</w:t>
      </w:r>
      <w:r>
        <w:rPr>
          <w:spacing w:val="6"/>
          <w:w w:val="95"/>
          <w:sz w:val="19"/>
        </w:rPr>
        <w:t xml:space="preserve"> </w:t>
      </w:r>
      <w:r>
        <w:rPr>
          <w:w w:val="95"/>
          <w:sz w:val="19"/>
        </w:rPr>
        <w:t>in</w:t>
      </w:r>
      <w:r>
        <w:rPr>
          <w:spacing w:val="7"/>
          <w:w w:val="95"/>
          <w:sz w:val="19"/>
        </w:rPr>
        <w:t xml:space="preserve"> </w:t>
      </w:r>
      <w:r>
        <w:rPr>
          <w:w w:val="95"/>
          <w:sz w:val="19"/>
        </w:rPr>
        <w:t>order</w:t>
      </w:r>
      <w:r>
        <w:rPr>
          <w:spacing w:val="11"/>
          <w:w w:val="95"/>
          <w:sz w:val="19"/>
        </w:rPr>
        <w:t xml:space="preserve"> </w:t>
      </w:r>
      <w:r>
        <w:rPr>
          <w:w w:val="95"/>
          <w:sz w:val="19"/>
        </w:rPr>
        <w:t>to</w:t>
      </w:r>
      <w:r>
        <w:rPr>
          <w:spacing w:val="4"/>
          <w:w w:val="95"/>
          <w:sz w:val="19"/>
        </w:rPr>
        <w:t xml:space="preserve"> </w:t>
      </w:r>
      <w:r>
        <w:rPr>
          <w:w w:val="95"/>
          <w:sz w:val="19"/>
        </w:rPr>
        <w:t>calculate</w:t>
      </w:r>
      <w:r>
        <w:rPr>
          <w:spacing w:val="4"/>
          <w:w w:val="95"/>
          <w:sz w:val="19"/>
        </w:rPr>
        <w:t xml:space="preserve"> </w:t>
      </w:r>
      <w:r>
        <w:rPr>
          <w:w w:val="95"/>
          <w:sz w:val="19"/>
        </w:rPr>
        <w:t>the</w:t>
      </w:r>
      <w:r>
        <w:rPr>
          <w:spacing w:val="7"/>
          <w:w w:val="95"/>
          <w:sz w:val="19"/>
        </w:rPr>
        <w:t xml:space="preserve"> </w:t>
      </w:r>
      <w:r>
        <w:rPr>
          <w:w w:val="95"/>
          <w:sz w:val="19"/>
        </w:rPr>
        <w:t>reactive</w:t>
      </w:r>
      <w:r>
        <w:rPr>
          <w:spacing w:val="7"/>
          <w:w w:val="95"/>
          <w:sz w:val="19"/>
        </w:rPr>
        <w:t xml:space="preserve"> </w:t>
      </w:r>
      <w:r>
        <w:rPr>
          <w:w w:val="95"/>
          <w:sz w:val="19"/>
        </w:rPr>
        <w:t>power</w:t>
      </w:r>
      <w:r>
        <w:rPr>
          <w:spacing w:val="6"/>
          <w:w w:val="95"/>
          <w:sz w:val="19"/>
        </w:rPr>
        <w:t xml:space="preserve"> </w:t>
      </w:r>
      <w:r>
        <w:rPr>
          <w:w w:val="95"/>
          <w:sz w:val="19"/>
        </w:rPr>
        <w:t>exchange</w:t>
      </w:r>
      <w:r>
        <w:rPr>
          <w:spacing w:val="5"/>
          <w:w w:val="95"/>
          <w:sz w:val="19"/>
        </w:rPr>
        <w:t xml:space="preserve"> </w:t>
      </w:r>
      <w:r>
        <w:rPr>
          <w:w w:val="95"/>
          <w:sz w:val="19"/>
        </w:rPr>
        <w:t>under</w:t>
      </w:r>
      <w:r>
        <w:rPr>
          <w:spacing w:val="7"/>
          <w:w w:val="95"/>
          <w:sz w:val="19"/>
        </w:rPr>
        <w:t xml:space="preserve"> </w:t>
      </w:r>
      <w:r>
        <w:rPr>
          <w:w w:val="95"/>
          <w:sz w:val="19"/>
        </w:rPr>
        <w:t>different</w:t>
      </w:r>
      <w:r>
        <w:rPr>
          <w:spacing w:val="7"/>
          <w:w w:val="95"/>
          <w:sz w:val="19"/>
        </w:rPr>
        <w:t xml:space="preserve"> </w:t>
      </w:r>
      <w:r>
        <w:rPr>
          <w:w w:val="95"/>
          <w:sz w:val="19"/>
        </w:rPr>
        <w:t>load</w:t>
      </w:r>
      <w:r>
        <w:rPr>
          <w:spacing w:val="5"/>
          <w:w w:val="95"/>
          <w:sz w:val="19"/>
        </w:rPr>
        <w:t xml:space="preserve"> </w:t>
      </w:r>
      <w:r>
        <w:rPr>
          <w:w w:val="95"/>
          <w:sz w:val="19"/>
        </w:rPr>
        <w:t>and</w:t>
      </w:r>
      <w:r>
        <w:rPr>
          <w:spacing w:val="7"/>
          <w:w w:val="95"/>
          <w:sz w:val="19"/>
        </w:rPr>
        <w:t xml:space="preserve"> </w:t>
      </w:r>
      <w:r>
        <w:rPr>
          <w:w w:val="95"/>
          <w:sz w:val="19"/>
        </w:rPr>
        <w:t>generation</w:t>
      </w:r>
      <w:r>
        <w:rPr>
          <w:spacing w:val="8"/>
          <w:w w:val="95"/>
          <w:sz w:val="19"/>
        </w:rPr>
        <w:t xml:space="preserve"> </w:t>
      </w:r>
      <w:r>
        <w:rPr>
          <w:w w:val="95"/>
          <w:sz w:val="19"/>
        </w:rPr>
        <w:t>conditions;</w:t>
      </w:r>
    </w:p>
    <w:p w14:paraId="6C967C39" w14:textId="77777777" w:rsidR="00343FF6" w:rsidRDefault="00343FF6">
      <w:pPr>
        <w:pStyle w:val="BodyText"/>
        <w:spacing w:before="6"/>
        <w:rPr>
          <w:sz w:val="26"/>
        </w:rPr>
      </w:pPr>
    </w:p>
    <w:p w14:paraId="64288526" w14:textId="77777777" w:rsidR="00343FF6" w:rsidRDefault="00635E89">
      <w:pPr>
        <w:pStyle w:val="ListParagraph"/>
        <w:numPr>
          <w:ilvl w:val="0"/>
          <w:numId w:val="27"/>
        </w:numPr>
        <w:tabs>
          <w:tab w:val="left" w:pos="402"/>
        </w:tabs>
        <w:spacing w:line="228" w:lineRule="auto"/>
        <w:rPr>
          <w:sz w:val="19"/>
        </w:rPr>
      </w:pPr>
      <w:r>
        <w:rPr>
          <w:w w:val="95"/>
          <w:sz w:val="19"/>
        </w:rPr>
        <w:t>a combination of steady-state minimum</w:t>
      </w:r>
      <w:r>
        <w:rPr>
          <w:w w:val="95"/>
          <w:sz w:val="19"/>
        </w:rPr>
        <w:t xml:space="preserve"> and maximum load and generation conditions resulting in the lowest and</w:t>
      </w:r>
      <w:r>
        <w:rPr>
          <w:spacing w:val="1"/>
          <w:w w:val="95"/>
          <w:sz w:val="19"/>
        </w:rPr>
        <w:t xml:space="preserve"> </w:t>
      </w:r>
      <w:r>
        <w:rPr>
          <w:sz w:val="19"/>
        </w:rPr>
        <w:t>highest</w:t>
      </w:r>
      <w:r>
        <w:rPr>
          <w:spacing w:val="9"/>
          <w:sz w:val="19"/>
        </w:rPr>
        <w:t xml:space="preserve"> </w:t>
      </w:r>
      <w:r>
        <w:rPr>
          <w:sz w:val="19"/>
        </w:rPr>
        <w:t>reactive</w:t>
      </w:r>
      <w:r>
        <w:rPr>
          <w:spacing w:val="9"/>
          <w:sz w:val="19"/>
        </w:rPr>
        <w:t xml:space="preserve"> </w:t>
      </w:r>
      <w:r>
        <w:rPr>
          <w:sz w:val="19"/>
        </w:rPr>
        <w:t>power</w:t>
      </w:r>
      <w:r>
        <w:rPr>
          <w:spacing w:val="9"/>
          <w:sz w:val="19"/>
        </w:rPr>
        <w:t xml:space="preserve"> </w:t>
      </w:r>
      <w:r>
        <w:rPr>
          <w:sz w:val="19"/>
        </w:rPr>
        <w:t>exchange</w:t>
      </w:r>
      <w:r>
        <w:rPr>
          <w:spacing w:val="8"/>
          <w:sz w:val="19"/>
        </w:rPr>
        <w:t xml:space="preserve"> </w:t>
      </w:r>
      <w:r>
        <w:rPr>
          <w:sz w:val="19"/>
        </w:rPr>
        <w:t>shall</w:t>
      </w:r>
      <w:r>
        <w:rPr>
          <w:spacing w:val="9"/>
          <w:sz w:val="19"/>
        </w:rPr>
        <w:t xml:space="preserve"> </w:t>
      </w:r>
      <w:r>
        <w:rPr>
          <w:sz w:val="19"/>
        </w:rPr>
        <w:t>be</w:t>
      </w:r>
      <w:r>
        <w:rPr>
          <w:spacing w:val="10"/>
          <w:sz w:val="19"/>
        </w:rPr>
        <w:t xml:space="preserve"> </w:t>
      </w:r>
      <w:r>
        <w:rPr>
          <w:sz w:val="19"/>
        </w:rPr>
        <w:t>part</w:t>
      </w:r>
      <w:r>
        <w:rPr>
          <w:spacing w:val="8"/>
          <w:sz w:val="19"/>
        </w:rPr>
        <w:t xml:space="preserve"> </w:t>
      </w:r>
      <w:r>
        <w:rPr>
          <w:sz w:val="19"/>
        </w:rPr>
        <w:t>of</w:t>
      </w:r>
      <w:r>
        <w:rPr>
          <w:spacing w:val="14"/>
          <w:sz w:val="19"/>
        </w:rPr>
        <w:t xml:space="preserve"> </w:t>
      </w:r>
      <w:r>
        <w:rPr>
          <w:sz w:val="19"/>
        </w:rPr>
        <w:t>the</w:t>
      </w:r>
      <w:r>
        <w:rPr>
          <w:spacing w:val="9"/>
          <w:sz w:val="19"/>
        </w:rPr>
        <w:t xml:space="preserve"> </w:t>
      </w:r>
      <w:r>
        <w:rPr>
          <w:sz w:val="19"/>
        </w:rPr>
        <w:t>simulations;</w:t>
      </w:r>
    </w:p>
    <w:p w14:paraId="0188F91F" w14:textId="77777777" w:rsidR="00343FF6" w:rsidRDefault="00343FF6">
      <w:pPr>
        <w:pStyle w:val="BodyText"/>
        <w:spacing w:before="5"/>
        <w:rPr>
          <w:sz w:val="26"/>
        </w:rPr>
      </w:pPr>
    </w:p>
    <w:p w14:paraId="7EC9C677" w14:textId="77777777" w:rsidR="00343FF6" w:rsidRDefault="00635E89">
      <w:pPr>
        <w:pStyle w:val="ListParagraph"/>
        <w:numPr>
          <w:ilvl w:val="0"/>
          <w:numId w:val="27"/>
        </w:numPr>
        <w:tabs>
          <w:tab w:val="left" w:pos="402"/>
        </w:tabs>
        <w:spacing w:line="228" w:lineRule="auto"/>
        <w:ind w:right="124"/>
        <w:rPr>
          <w:sz w:val="19"/>
        </w:rPr>
      </w:pPr>
      <w:r>
        <w:rPr>
          <w:w w:val="95"/>
          <w:sz w:val="19"/>
        </w:rPr>
        <w:t>calculating the reactive power export at an active power flow of</w:t>
      </w:r>
      <w:r>
        <w:rPr>
          <w:spacing w:val="37"/>
          <w:sz w:val="19"/>
        </w:rPr>
        <w:t xml:space="preserve"> </w:t>
      </w:r>
      <w:r>
        <w:rPr>
          <w:w w:val="95"/>
          <w:sz w:val="19"/>
        </w:rPr>
        <w:t>less than 25 % of</w:t>
      </w:r>
      <w:r>
        <w:rPr>
          <w:spacing w:val="38"/>
          <w:sz w:val="19"/>
        </w:rPr>
        <w:t xml:space="preserve"> </w:t>
      </w:r>
      <w:r>
        <w:rPr>
          <w:w w:val="95"/>
          <w:sz w:val="19"/>
        </w:rPr>
        <w:t>the maximum import capability</w:t>
      </w:r>
      <w:r>
        <w:rPr>
          <w:spacing w:val="1"/>
          <w:w w:val="95"/>
          <w:sz w:val="19"/>
        </w:rPr>
        <w:t xml:space="preserve"> </w:t>
      </w:r>
      <w:r>
        <w:rPr>
          <w:sz w:val="19"/>
        </w:rPr>
        <w:t>at</w:t>
      </w:r>
      <w:r>
        <w:rPr>
          <w:spacing w:val="6"/>
          <w:sz w:val="19"/>
        </w:rPr>
        <w:t xml:space="preserve"> </w:t>
      </w:r>
      <w:r>
        <w:rPr>
          <w:sz w:val="19"/>
        </w:rPr>
        <w:t>t</w:t>
      </w:r>
      <w:r>
        <w:rPr>
          <w:sz w:val="19"/>
        </w:rPr>
        <w:t>he</w:t>
      </w:r>
      <w:r>
        <w:rPr>
          <w:spacing w:val="6"/>
          <w:sz w:val="19"/>
        </w:rPr>
        <w:t xml:space="preserve"> </w:t>
      </w:r>
      <w:r>
        <w:rPr>
          <w:sz w:val="19"/>
        </w:rPr>
        <w:t>connection</w:t>
      </w:r>
      <w:r>
        <w:rPr>
          <w:spacing w:val="4"/>
          <w:sz w:val="19"/>
        </w:rPr>
        <w:t xml:space="preserve"> </w:t>
      </w:r>
      <w:r>
        <w:rPr>
          <w:sz w:val="19"/>
        </w:rPr>
        <w:t>point</w:t>
      </w:r>
      <w:r>
        <w:rPr>
          <w:spacing w:val="6"/>
          <w:sz w:val="19"/>
        </w:rPr>
        <w:t xml:space="preserve"> </w:t>
      </w:r>
      <w:r>
        <w:rPr>
          <w:sz w:val="19"/>
        </w:rPr>
        <w:t>shall</w:t>
      </w:r>
      <w:r>
        <w:rPr>
          <w:spacing w:val="6"/>
          <w:sz w:val="19"/>
        </w:rPr>
        <w:t xml:space="preserve"> </w:t>
      </w:r>
      <w:r>
        <w:rPr>
          <w:sz w:val="19"/>
        </w:rPr>
        <w:t>be</w:t>
      </w:r>
      <w:r>
        <w:rPr>
          <w:spacing w:val="6"/>
          <w:sz w:val="19"/>
        </w:rPr>
        <w:t xml:space="preserve"> </w:t>
      </w:r>
      <w:r>
        <w:rPr>
          <w:sz w:val="19"/>
        </w:rPr>
        <w:t>part</w:t>
      </w:r>
      <w:r>
        <w:rPr>
          <w:spacing w:val="5"/>
          <w:sz w:val="19"/>
        </w:rPr>
        <w:t xml:space="preserve"> </w:t>
      </w:r>
      <w:r>
        <w:rPr>
          <w:sz w:val="19"/>
        </w:rPr>
        <w:t>of</w:t>
      </w:r>
      <w:r>
        <w:rPr>
          <w:spacing w:val="9"/>
          <w:sz w:val="19"/>
        </w:rPr>
        <w:t xml:space="preserve"> </w:t>
      </w:r>
      <w:r>
        <w:rPr>
          <w:sz w:val="19"/>
        </w:rPr>
        <w:t>the</w:t>
      </w:r>
      <w:r>
        <w:rPr>
          <w:spacing w:val="6"/>
          <w:sz w:val="19"/>
        </w:rPr>
        <w:t xml:space="preserve"> </w:t>
      </w:r>
      <w:r>
        <w:rPr>
          <w:sz w:val="19"/>
        </w:rPr>
        <w:t>simulations</w:t>
      </w:r>
      <w:r>
        <w:rPr>
          <w:spacing w:val="6"/>
          <w:sz w:val="19"/>
        </w:rPr>
        <w:t xml:space="preserve"> </w:t>
      </w:r>
      <w:r>
        <w:rPr>
          <w:sz w:val="19"/>
        </w:rPr>
        <w:t>in</w:t>
      </w:r>
      <w:r>
        <w:rPr>
          <w:spacing w:val="7"/>
          <w:sz w:val="19"/>
        </w:rPr>
        <w:t xml:space="preserve"> </w:t>
      </w:r>
      <w:r>
        <w:rPr>
          <w:sz w:val="19"/>
        </w:rPr>
        <w:t>accordance</w:t>
      </w:r>
      <w:r>
        <w:rPr>
          <w:spacing w:val="6"/>
          <w:sz w:val="19"/>
        </w:rPr>
        <w:t xml:space="preserve"> </w:t>
      </w:r>
      <w:r>
        <w:rPr>
          <w:sz w:val="19"/>
        </w:rPr>
        <w:t>with</w:t>
      </w:r>
      <w:r>
        <w:rPr>
          <w:spacing w:val="6"/>
          <w:sz w:val="19"/>
        </w:rPr>
        <w:t xml:space="preserve"> </w:t>
      </w:r>
      <w:r>
        <w:rPr>
          <w:sz w:val="19"/>
        </w:rPr>
        <w:t>Article</w:t>
      </w:r>
      <w:r>
        <w:rPr>
          <w:spacing w:val="7"/>
          <w:sz w:val="19"/>
        </w:rPr>
        <w:t xml:space="preserve"> </w:t>
      </w:r>
      <w:r>
        <w:rPr>
          <w:sz w:val="19"/>
        </w:rPr>
        <w:t>15.</w:t>
      </w:r>
    </w:p>
    <w:p w14:paraId="1DCFC9E1" w14:textId="77777777" w:rsidR="00343FF6" w:rsidRDefault="00343FF6">
      <w:pPr>
        <w:pStyle w:val="BodyText"/>
        <w:spacing w:before="7"/>
        <w:rPr>
          <w:sz w:val="26"/>
        </w:rPr>
      </w:pPr>
    </w:p>
    <w:p w14:paraId="47808B7D" w14:textId="77777777" w:rsidR="00343FF6" w:rsidRDefault="00635E89">
      <w:pPr>
        <w:pStyle w:val="ListParagraph"/>
        <w:numPr>
          <w:ilvl w:val="0"/>
          <w:numId w:val="28"/>
        </w:numPr>
        <w:tabs>
          <w:tab w:val="left" w:pos="540"/>
        </w:tabs>
        <w:spacing w:line="228" w:lineRule="auto"/>
        <w:ind w:left="107" w:firstLine="0"/>
        <w:rPr>
          <w:sz w:val="19"/>
        </w:rPr>
      </w:pPr>
      <w:r>
        <w:rPr>
          <w:w w:val="95"/>
          <w:sz w:val="19"/>
        </w:rPr>
        <w:t>The relevant TSO may specify the method for compliance simulation of</w:t>
      </w:r>
      <w:r>
        <w:rPr>
          <w:spacing w:val="37"/>
          <w:sz w:val="19"/>
        </w:rPr>
        <w:t xml:space="preserve"> </w:t>
      </w:r>
      <w:r>
        <w:rPr>
          <w:w w:val="95"/>
          <w:sz w:val="19"/>
        </w:rPr>
        <w:t>the active control of reactive power set</w:t>
      </w:r>
      <w:r>
        <w:rPr>
          <w:spacing w:val="1"/>
          <w:w w:val="95"/>
          <w:sz w:val="19"/>
        </w:rPr>
        <w:t xml:space="preserve"> </w:t>
      </w:r>
      <w:r>
        <w:rPr>
          <w:sz w:val="19"/>
        </w:rPr>
        <w:t>out</w:t>
      </w:r>
      <w:r>
        <w:rPr>
          <w:spacing w:val="14"/>
          <w:sz w:val="19"/>
        </w:rPr>
        <w:t xml:space="preserve"> </w:t>
      </w:r>
      <w:r>
        <w:rPr>
          <w:sz w:val="19"/>
        </w:rPr>
        <w:t>in</w:t>
      </w:r>
      <w:r>
        <w:rPr>
          <w:spacing w:val="14"/>
          <w:sz w:val="19"/>
        </w:rPr>
        <w:t xml:space="preserve"> </w:t>
      </w:r>
      <w:r>
        <w:rPr>
          <w:sz w:val="19"/>
        </w:rPr>
        <w:t>Article</w:t>
      </w:r>
      <w:r>
        <w:rPr>
          <w:spacing w:val="15"/>
          <w:sz w:val="19"/>
        </w:rPr>
        <w:t xml:space="preserve"> </w:t>
      </w:r>
      <w:r>
        <w:rPr>
          <w:sz w:val="19"/>
        </w:rPr>
        <w:t>15(3).</w:t>
      </w:r>
    </w:p>
    <w:p w14:paraId="29741094" w14:textId="77777777" w:rsidR="00343FF6" w:rsidRDefault="00343FF6">
      <w:pPr>
        <w:pStyle w:val="BodyText"/>
        <w:rPr>
          <w:sz w:val="22"/>
        </w:rPr>
      </w:pPr>
    </w:p>
    <w:p w14:paraId="64ACD342" w14:textId="77777777" w:rsidR="00343FF6" w:rsidRDefault="00343FF6">
      <w:pPr>
        <w:pStyle w:val="BodyText"/>
        <w:spacing w:before="9"/>
        <w:rPr>
          <w:sz w:val="17"/>
        </w:rPr>
      </w:pPr>
    </w:p>
    <w:p w14:paraId="55316E7B" w14:textId="77777777" w:rsidR="00343FF6" w:rsidRDefault="00635E89">
      <w:pPr>
        <w:pStyle w:val="ListParagraph"/>
        <w:numPr>
          <w:ilvl w:val="0"/>
          <w:numId w:val="28"/>
        </w:numPr>
        <w:tabs>
          <w:tab w:val="left" w:pos="540"/>
        </w:tabs>
        <w:spacing w:before="1" w:line="228" w:lineRule="auto"/>
        <w:ind w:left="107" w:firstLine="0"/>
        <w:rPr>
          <w:sz w:val="19"/>
        </w:rPr>
      </w:pPr>
      <w:r>
        <w:rPr>
          <w:w w:val="95"/>
          <w:sz w:val="19"/>
        </w:rPr>
        <w:lastRenderedPageBreak/>
        <w:t>The simulation shall be deemed passed</w:t>
      </w:r>
      <w:r>
        <w:rPr>
          <w:w w:val="95"/>
          <w:sz w:val="19"/>
        </w:rPr>
        <w:t xml:space="preserve"> if the results demonstrate compliance with the requirements set out in</w:t>
      </w:r>
      <w:r>
        <w:rPr>
          <w:spacing w:val="1"/>
          <w:w w:val="95"/>
          <w:sz w:val="19"/>
        </w:rPr>
        <w:t xml:space="preserve"> </w:t>
      </w:r>
      <w:r>
        <w:rPr>
          <w:sz w:val="19"/>
        </w:rPr>
        <w:t>Article</w:t>
      </w:r>
      <w:r>
        <w:rPr>
          <w:spacing w:val="15"/>
          <w:sz w:val="19"/>
        </w:rPr>
        <w:t xml:space="preserve"> </w:t>
      </w:r>
      <w:r>
        <w:rPr>
          <w:sz w:val="19"/>
        </w:rPr>
        <w:t>15.</w:t>
      </w:r>
    </w:p>
    <w:p w14:paraId="0F755DDF" w14:textId="77777777" w:rsidR="00343FF6" w:rsidRDefault="00343FF6">
      <w:pPr>
        <w:pStyle w:val="BodyText"/>
        <w:rPr>
          <w:sz w:val="20"/>
        </w:rPr>
      </w:pPr>
    </w:p>
    <w:p w14:paraId="249EE5D7" w14:textId="77777777" w:rsidR="00343FF6" w:rsidRDefault="00343FF6">
      <w:pPr>
        <w:pStyle w:val="BodyText"/>
        <w:rPr>
          <w:sz w:val="20"/>
        </w:rPr>
      </w:pPr>
    </w:p>
    <w:p w14:paraId="7EE43AEC" w14:textId="77777777" w:rsidR="00343FF6" w:rsidRDefault="00343FF6">
      <w:pPr>
        <w:pStyle w:val="BodyText"/>
        <w:spacing w:before="4"/>
      </w:pPr>
    </w:p>
    <w:p w14:paraId="2F54EA65" w14:textId="775F4FBD" w:rsidR="00B12060" w:rsidRDefault="00B12060" w:rsidP="00B12060">
      <w:pPr>
        <w:spacing w:before="151"/>
        <w:ind w:left="618" w:right="635"/>
        <w:jc w:val="center"/>
        <w:rPr>
          <w:i/>
          <w:sz w:val="19"/>
        </w:rPr>
      </w:pPr>
      <w:r>
        <w:rPr>
          <w:i/>
          <w:w w:val="95"/>
          <w:sz w:val="19"/>
        </w:rPr>
        <w:t>Article</w:t>
      </w:r>
      <w:r>
        <w:rPr>
          <w:i/>
          <w:spacing w:val="5"/>
          <w:w w:val="95"/>
          <w:sz w:val="19"/>
        </w:rPr>
        <w:t xml:space="preserve"> </w:t>
      </w:r>
      <w:r>
        <w:rPr>
          <w:i/>
          <w:w w:val="95"/>
          <w:sz w:val="19"/>
        </w:rPr>
        <w:t>44</w:t>
      </w:r>
    </w:p>
    <w:p w14:paraId="67B0EB1F" w14:textId="77777777" w:rsidR="00B12060" w:rsidRDefault="00B12060" w:rsidP="00B12060">
      <w:pPr>
        <w:pStyle w:val="BodyText"/>
        <w:rPr>
          <w:i/>
          <w:sz w:val="22"/>
        </w:rPr>
      </w:pPr>
    </w:p>
    <w:p w14:paraId="0938FA94" w14:textId="77777777" w:rsidR="00B12060" w:rsidRDefault="00B12060" w:rsidP="00B12060">
      <w:pPr>
        <w:pStyle w:val="BodyText"/>
        <w:spacing w:before="1"/>
        <w:rPr>
          <w:i/>
          <w:sz w:val="17"/>
        </w:rPr>
      </w:pPr>
    </w:p>
    <w:p w14:paraId="14B57D6D" w14:textId="77777777" w:rsidR="00343FF6" w:rsidRDefault="00635E89">
      <w:pPr>
        <w:pStyle w:val="Heading1"/>
      </w:pPr>
      <w:r>
        <w:rPr>
          <w:w w:val="90"/>
        </w:rPr>
        <w:t>Compliance</w:t>
      </w:r>
      <w:r>
        <w:rPr>
          <w:spacing w:val="40"/>
          <w:w w:val="90"/>
        </w:rPr>
        <w:t xml:space="preserve"> </w:t>
      </w:r>
      <w:r>
        <w:rPr>
          <w:w w:val="90"/>
        </w:rPr>
        <w:t>simulations</w:t>
      </w:r>
      <w:r>
        <w:rPr>
          <w:spacing w:val="40"/>
          <w:w w:val="90"/>
        </w:rPr>
        <w:t xml:space="preserve"> </w:t>
      </w:r>
      <w:r>
        <w:rPr>
          <w:w w:val="90"/>
        </w:rPr>
        <w:t>for</w:t>
      </w:r>
      <w:r>
        <w:rPr>
          <w:spacing w:val="42"/>
        </w:rPr>
        <w:t xml:space="preserve"> </w:t>
      </w:r>
      <w:r>
        <w:rPr>
          <w:w w:val="90"/>
        </w:rPr>
        <w:t>transmission-connected</w:t>
      </w:r>
      <w:r>
        <w:rPr>
          <w:spacing w:val="39"/>
          <w:w w:val="90"/>
        </w:rPr>
        <w:t xml:space="preserve"> </w:t>
      </w:r>
      <w:r>
        <w:rPr>
          <w:w w:val="90"/>
        </w:rPr>
        <w:t>demand</w:t>
      </w:r>
      <w:r>
        <w:rPr>
          <w:spacing w:val="40"/>
          <w:w w:val="90"/>
        </w:rPr>
        <w:t xml:space="preserve"> </w:t>
      </w:r>
      <w:r>
        <w:rPr>
          <w:w w:val="90"/>
        </w:rPr>
        <w:t>facilities</w:t>
      </w:r>
    </w:p>
    <w:p w14:paraId="119984A9" w14:textId="77777777" w:rsidR="00343FF6" w:rsidRDefault="00343FF6">
      <w:pPr>
        <w:pStyle w:val="BodyText"/>
        <w:spacing w:before="7"/>
        <w:rPr>
          <w:rFonts w:ascii="Book Antiqua"/>
          <w:b/>
          <w:sz w:val="31"/>
        </w:rPr>
      </w:pPr>
    </w:p>
    <w:p w14:paraId="4982F480" w14:textId="77777777" w:rsidR="00343FF6" w:rsidRDefault="00635E89">
      <w:pPr>
        <w:pStyle w:val="ListParagraph"/>
        <w:numPr>
          <w:ilvl w:val="0"/>
          <w:numId w:val="26"/>
        </w:numPr>
        <w:tabs>
          <w:tab w:val="left" w:pos="540"/>
        </w:tabs>
        <w:spacing w:line="228" w:lineRule="auto"/>
        <w:ind w:right="123" w:firstLine="0"/>
        <w:rPr>
          <w:sz w:val="19"/>
        </w:rPr>
      </w:pPr>
      <w:r>
        <w:rPr>
          <w:w w:val="90"/>
          <w:sz w:val="19"/>
        </w:rPr>
        <w:t xml:space="preserve">With regard to the reactive power capability simulation of a transmission-connected </w:t>
      </w:r>
      <w:r>
        <w:rPr>
          <w:w w:val="90"/>
          <w:sz w:val="19"/>
        </w:rPr>
        <w:t>demand facility without onsite</w:t>
      </w:r>
      <w:r>
        <w:rPr>
          <w:spacing w:val="1"/>
          <w:w w:val="90"/>
          <w:sz w:val="19"/>
        </w:rPr>
        <w:t xml:space="preserve"> </w:t>
      </w:r>
      <w:r>
        <w:rPr>
          <w:sz w:val="19"/>
        </w:rPr>
        <w:t>generation:</w:t>
      </w:r>
    </w:p>
    <w:p w14:paraId="3FEAB9AD" w14:textId="77777777" w:rsidR="00343FF6" w:rsidRDefault="00343FF6">
      <w:pPr>
        <w:pStyle w:val="BodyText"/>
        <w:spacing w:before="2"/>
        <w:rPr>
          <w:sz w:val="22"/>
        </w:rPr>
      </w:pPr>
    </w:p>
    <w:p w14:paraId="2AE20042" w14:textId="77777777" w:rsidR="00343FF6" w:rsidRDefault="00635E89">
      <w:pPr>
        <w:pStyle w:val="ListParagraph"/>
        <w:numPr>
          <w:ilvl w:val="0"/>
          <w:numId w:val="25"/>
        </w:numPr>
        <w:tabs>
          <w:tab w:val="left" w:pos="402"/>
        </w:tabs>
        <w:spacing w:line="228" w:lineRule="auto"/>
        <w:ind w:right="124"/>
        <w:rPr>
          <w:sz w:val="19"/>
        </w:rPr>
      </w:pPr>
      <w:r>
        <w:rPr>
          <w:w w:val="90"/>
          <w:sz w:val="19"/>
        </w:rPr>
        <w:t>the</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facility</w:t>
      </w:r>
      <w:r>
        <w:rPr>
          <w:spacing w:val="1"/>
          <w:w w:val="90"/>
          <w:sz w:val="19"/>
        </w:rPr>
        <w:t xml:space="preserve"> </w:t>
      </w:r>
      <w:r>
        <w:rPr>
          <w:w w:val="90"/>
          <w:sz w:val="19"/>
        </w:rPr>
        <w:t>without</w:t>
      </w:r>
      <w:r>
        <w:rPr>
          <w:spacing w:val="1"/>
          <w:w w:val="90"/>
          <w:sz w:val="19"/>
        </w:rPr>
        <w:t xml:space="preserve"> </w:t>
      </w:r>
      <w:r>
        <w:rPr>
          <w:w w:val="90"/>
          <w:sz w:val="19"/>
        </w:rPr>
        <w:t>onsite</w:t>
      </w:r>
      <w:r>
        <w:rPr>
          <w:spacing w:val="1"/>
          <w:w w:val="90"/>
          <w:sz w:val="19"/>
        </w:rPr>
        <w:t xml:space="preserve"> </w:t>
      </w:r>
      <w:r>
        <w:rPr>
          <w:w w:val="90"/>
          <w:sz w:val="19"/>
        </w:rPr>
        <w:t>generation's</w:t>
      </w:r>
      <w:r>
        <w:rPr>
          <w:spacing w:val="1"/>
          <w:w w:val="90"/>
          <w:sz w:val="19"/>
        </w:rPr>
        <w:t xml:space="preserve"> </w:t>
      </w:r>
      <w:r>
        <w:rPr>
          <w:w w:val="90"/>
          <w:sz w:val="19"/>
        </w:rPr>
        <w:t>reactive</w:t>
      </w:r>
      <w:r>
        <w:rPr>
          <w:spacing w:val="1"/>
          <w:w w:val="90"/>
          <w:sz w:val="19"/>
        </w:rPr>
        <w:t xml:space="preserve"> </w:t>
      </w:r>
      <w:r>
        <w:rPr>
          <w:w w:val="90"/>
          <w:sz w:val="19"/>
        </w:rPr>
        <w:t>power</w:t>
      </w:r>
      <w:r>
        <w:rPr>
          <w:spacing w:val="1"/>
          <w:w w:val="90"/>
          <w:sz w:val="19"/>
        </w:rPr>
        <w:t xml:space="preserve"> </w:t>
      </w:r>
      <w:r>
        <w:rPr>
          <w:w w:val="90"/>
          <w:sz w:val="19"/>
        </w:rPr>
        <w:t>capability</w:t>
      </w:r>
      <w:r>
        <w:rPr>
          <w:spacing w:val="1"/>
          <w:w w:val="90"/>
          <w:sz w:val="19"/>
        </w:rPr>
        <w:t xml:space="preserve"> </w:t>
      </w:r>
      <w:r>
        <w:rPr>
          <w:w w:val="90"/>
          <w:sz w:val="19"/>
        </w:rPr>
        <w:t>at</w:t>
      </w:r>
      <w:r>
        <w:rPr>
          <w:spacing w:val="33"/>
          <w:sz w:val="19"/>
        </w:rPr>
        <w:t xml:space="preserve"> </w:t>
      </w:r>
      <w:r>
        <w:rPr>
          <w:w w:val="90"/>
          <w:sz w:val="19"/>
        </w:rPr>
        <w:t>the</w:t>
      </w:r>
      <w:r>
        <w:rPr>
          <w:spacing w:val="33"/>
          <w:sz w:val="19"/>
        </w:rPr>
        <w:t xml:space="preserve"> </w:t>
      </w:r>
      <w:r>
        <w:rPr>
          <w:w w:val="90"/>
          <w:sz w:val="19"/>
        </w:rPr>
        <w:t>connection</w:t>
      </w:r>
      <w:r>
        <w:rPr>
          <w:spacing w:val="1"/>
          <w:w w:val="90"/>
          <w:sz w:val="19"/>
        </w:rPr>
        <w:t xml:space="preserve"> </w:t>
      </w:r>
      <w:r>
        <w:rPr>
          <w:sz w:val="19"/>
        </w:rPr>
        <w:t>point</w:t>
      </w:r>
      <w:r>
        <w:rPr>
          <w:spacing w:val="13"/>
          <w:sz w:val="19"/>
        </w:rPr>
        <w:t xml:space="preserve"> </w:t>
      </w:r>
      <w:r>
        <w:rPr>
          <w:sz w:val="19"/>
        </w:rPr>
        <w:t>shall</w:t>
      </w:r>
      <w:r>
        <w:rPr>
          <w:spacing w:val="13"/>
          <w:sz w:val="19"/>
        </w:rPr>
        <w:t xml:space="preserve"> </w:t>
      </w:r>
      <w:r>
        <w:rPr>
          <w:sz w:val="19"/>
        </w:rPr>
        <w:t>be</w:t>
      </w:r>
      <w:r>
        <w:rPr>
          <w:spacing w:val="14"/>
          <w:sz w:val="19"/>
        </w:rPr>
        <w:t xml:space="preserve"> </w:t>
      </w:r>
      <w:r>
        <w:rPr>
          <w:sz w:val="19"/>
        </w:rPr>
        <w:t>demonstrated;</w:t>
      </w:r>
    </w:p>
    <w:p w14:paraId="3B30B8B9" w14:textId="77777777" w:rsidR="00343FF6" w:rsidRDefault="00343FF6">
      <w:pPr>
        <w:pStyle w:val="BodyText"/>
        <w:spacing w:before="2"/>
        <w:rPr>
          <w:sz w:val="22"/>
        </w:rPr>
      </w:pPr>
    </w:p>
    <w:p w14:paraId="572B5564" w14:textId="77777777" w:rsidR="00343FF6" w:rsidRDefault="00635E89">
      <w:pPr>
        <w:pStyle w:val="ListParagraph"/>
        <w:numPr>
          <w:ilvl w:val="0"/>
          <w:numId w:val="25"/>
        </w:numPr>
        <w:tabs>
          <w:tab w:val="left" w:pos="402"/>
        </w:tabs>
        <w:spacing w:line="228" w:lineRule="auto"/>
        <w:rPr>
          <w:sz w:val="19"/>
        </w:rPr>
      </w:pPr>
      <w:r>
        <w:rPr>
          <w:w w:val="95"/>
          <w:sz w:val="19"/>
        </w:rPr>
        <w:t>a load flow simulation model of the transmission-connected demand f</w:t>
      </w:r>
      <w:r>
        <w:rPr>
          <w:w w:val="95"/>
          <w:sz w:val="19"/>
        </w:rPr>
        <w:t>acility shall be used to calculate the reactive</w:t>
      </w:r>
      <w:r>
        <w:rPr>
          <w:spacing w:val="1"/>
          <w:w w:val="95"/>
          <w:sz w:val="19"/>
        </w:rPr>
        <w:t xml:space="preserve"> </w:t>
      </w:r>
      <w:r>
        <w:rPr>
          <w:w w:val="95"/>
          <w:sz w:val="19"/>
        </w:rPr>
        <w:t>power exchange under different load conditions. Minimum and maximum load conditions resulting in the lowest</w:t>
      </w:r>
      <w:r>
        <w:rPr>
          <w:spacing w:val="1"/>
          <w:w w:val="95"/>
          <w:sz w:val="19"/>
        </w:rPr>
        <w:t xml:space="preserve"> </w:t>
      </w:r>
      <w:r>
        <w:rPr>
          <w:sz w:val="19"/>
        </w:rPr>
        <w:t>and</w:t>
      </w:r>
      <w:r>
        <w:rPr>
          <w:spacing w:val="2"/>
          <w:sz w:val="19"/>
        </w:rPr>
        <w:t xml:space="preserve"> </w:t>
      </w:r>
      <w:r>
        <w:rPr>
          <w:sz w:val="19"/>
        </w:rPr>
        <w:t>highest reactive</w:t>
      </w:r>
      <w:r>
        <w:rPr>
          <w:spacing w:val="3"/>
          <w:sz w:val="19"/>
        </w:rPr>
        <w:t xml:space="preserve"> </w:t>
      </w:r>
      <w:r>
        <w:rPr>
          <w:sz w:val="19"/>
        </w:rPr>
        <w:t>power</w:t>
      </w:r>
      <w:r>
        <w:rPr>
          <w:spacing w:val="2"/>
          <w:sz w:val="19"/>
        </w:rPr>
        <w:t xml:space="preserve"> </w:t>
      </w:r>
      <w:r>
        <w:rPr>
          <w:sz w:val="19"/>
        </w:rPr>
        <w:t>exchange at</w:t>
      </w:r>
      <w:r>
        <w:rPr>
          <w:spacing w:val="2"/>
          <w:sz w:val="19"/>
        </w:rPr>
        <w:t xml:space="preserve"> </w:t>
      </w:r>
      <w:r>
        <w:rPr>
          <w:sz w:val="19"/>
        </w:rPr>
        <w:t>the</w:t>
      </w:r>
      <w:r>
        <w:rPr>
          <w:spacing w:val="1"/>
          <w:sz w:val="19"/>
        </w:rPr>
        <w:t xml:space="preserve"> </w:t>
      </w:r>
      <w:r>
        <w:rPr>
          <w:sz w:val="19"/>
        </w:rPr>
        <w:t>connection point</w:t>
      </w:r>
      <w:r>
        <w:rPr>
          <w:spacing w:val="1"/>
          <w:sz w:val="19"/>
        </w:rPr>
        <w:t xml:space="preserve"> </w:t>
      </w:r>
      <w:r>
        <w:rPr>
          <w:sz w:val="19"/>
        </w:rPr>
        <w:t>shall</w:t>
      </w:r>
      <w:r>
        <w:rPr>
          <w:spacing w:val="2"/>
          <w:sz w:val="19"/>
        </w:rPr>
        <w:t xml:space="preserve"> </w:t>
      </w:r>
      <w:r>
        <w:rPr>
          <w:sz w:val="19"/>
        </w:rPr>
        <w:t>be</w:t>
      </w:r>
      <w:r>
        <w:rPr>
          <w:spacing w:val="1"/>
          <w:sz w:val="19"/>
        </w:rPr>
        <w:t xml:space="preserve"> </w:t>
      </w:r>
      <w:r>
        <w:rPr>
          <w:sz w:val="19"/>
        </w:rPr>
        <w:t>part</w:t>
      </w:r>
      <w:r>
        <w:rPr>
          <w:spacing w:val="1"/>
          <w:sz w:val="19"/>
        </w:rPr>
        <w:t xml:space="preserve"> </w:t>
      </w:r>
      <w:r>
        <w:rPr>
          <w:sz w:val="19"/>
        </w:rPr>
        <w:t>of</w:t>
      </w:r>
      <w:r>
        <w:rPr>
          <w:spacing w:val="4"/>
          <w:sz w:val="19"/>
        </w:rPr>
        <w:t xml:space="preserve"> </w:t>
      </w:r>
      <w:r>
        <w:rPr>
          <w:sz w:val="19"/>
        </w:rPr>
        <w:t>the</w:t>
      </w:r>
      <w:r>
        <w:rPr>
          <w:spacing w:val="2"/>
          <w:sz w:val="19"/>
        </w:rPr>
        <w:t xml:space="preserve"> </w:t>
      </w:r>
      <w:r>
        <w:rPr>
          <w:sz w:val="19"/>
        </w:rPr>
        <w:t>simulations;</w:t>
      </w:r>
    </w:p>
    <w:p w14:paraId="3477C268" w14:textId="77777777" w:rsidR="00343FF6" w:rsidRDefault="00343FF6">
      <w:pPr>
        <w:pStyle w:val="BodyText"/>
        <w:spacing w:before="2"/>
        <w:rPr>
          <w:sz w:val="22"/>
        </w:rPr>
      </w:pPr>
    </w:p>
    <w:p w14:paraId="7169EAE4" w14:textId="77777777" w:rsidR="00343FF6" w:rsidRDefault="00635E89">
      <w:pPr>
        <w:pStyle w:val="ListParagraph"/>
        <w:numPr>
          <w:ilvl w:val="0"/>
          <w:numId w:val="25"/>
        </w:numPr>
        <w:tabs>
          <w:tab w:val="left" w:pos="402"/>
        </w:tabs>
        <w:spacing w:line="228" w:lineRule="auto"/>
        <w:rPr>
          <w:sz w:val="19"/>
        </w:rPr>
      </w:pPr>
      <w:r>
        <w:rPr>
          <w:w w:val="95"/>
          <w:sz w:val="19"/>
        </w:rPr>
        <w:t xml:space="preserve">the </w:t>
      </w:r>
      <w:r>
        <w:rPr>
          <w:w w:val="95"/>
          <w:sz w:val="19"/>
        </w:rPr>
        <w:t>simulation shall be deemed passed if the results demonstrate compliance with the requirements set out in</w:t>
      </w:r>
      <w:r>
        <w:rPr>
          <w:spacing w:val="1"/>
          <w:w w:val="95"/>
          <w:sz w:val="19"/>
        </w:rPr>
        <w:t xml:space="preserve"> </w:t>
      </w:r>
      <w:r>
        <w:rPr>
          <w:sz w:val="19"/>
        </w:rPr>
        <w:t>Article</w:t>
      </w:r>
      <w:r>
        <w:rPr>
          <w:spacing w:val="14"/>
          <w:sz w:val="19"/>
        </w:rPr>
        <w:t xml:space="preserve"> </w:t>
      </w:r>
      <w:r>
        <w:rPr>
          <w:sz w:val="19"/>
        </w:rPr>
        <w:t>15(1)</w:t>
      </w:r>
      <w:r>
        <w:rPr>
          <w:spacing w:val="14"/>
          <w:sz w:val="19"/>
        </w:rPr>
        <w:t xml:space="preserve"> </w:t>
      </w:r>
      <w:r>
        <w:rPr>
          <w:sz w:val="19"/>
        </w:rPr>
        <w:t>and</w:t>
      </w:r>
      <w:r>
        <w:rPr>
          <w:spacing w:val="15"/>
          <w:sz w:val="19"/>
        </w:rPr>
        <w:t xml:space="preserve"> </w:t>
      </w:r>
      <w:r>
        <w:rPr>
          <w:sz w:val="19"/>
        </w:rPr>
        <w:t>(2).</w:t>
      </w:r>
    </w:p>
    <w:p w14:paraId="0765283D" w14:textId="77777777" w:rsidR="00343FF6" w:rsidRDefault="00343FF6">
      <w:pPr>
        <w:pStyle w:val="BodyText"/>
        <w:spacing w:before="1"/>
        <w:rPr>
          <w:sz w:val="22"/>
        </w:rPr>
      </w:pPr>
    </w:p>
    <w:p w14:paraId="4EC565EE" w14:textId="77777777" w:rsidR="00343FF6" w:rsidRDefault="00635E89">
      <w:pPr>
        <w:pStyle w:val="ListParagraph"/>
        <w:numPr>
          <w:ilvl w:val="0"/>
          <w:numId w:val="26"/>
        </w:numPr>
        <w:tabs>
          <w:tab w:val="left" w:pos="540"/>
        </w:tabs>
        <w:spacing w:before="1" w:line="228" w:lineRule="auto"/>
        <w:ind w:right="123" w:firstLine="0"/>
        <w:rPr>
          <w:sz w:val="19"/>
        </w:rPr>
      </w:pPr>
      <w:r>
        <w:rPr>
          <w:w w:val="95"/>
          <w:sz w:val="19"/>
        </w:rPr>
        <w:t>With regard to the reactive power capability simulation of a transmission-connected demand facility with onsite</w:t>
      </w:r>
      <w:r>
        <w:rPr>
          <w:spacing w:val="1"/>
          <w:w w:val="95"/>
          <w:sz w:val="19"/>
        </w:rPr>
        <w:t xml:space="preserve"> </w:t>
      </w:r>
      <w:r>
        <w:rPr>
          <w:sz w:val="19"/>
        </w:rPr>
        <w:t>generation:</w:t>
      </w:r>
    </w:p>
    <w:p w14:paraId="05E43707" w14:textId="77777777" w:rsidR="00343FF6" w:rsidRDefault="00343FF6">
      <w:pPr>
        <w:pStyle w:val="BodyText"/>
        <w:spacing w:before="2"/>
        <w:rPr>
          <w:sz w:val="22"/>
        </w:rPr>
      </w:pPr>
    </w:p>
    <w:p w14:paraId="1F1FB9AC" w14:textId="77777777" w:rsidR="00343FF6" w:rsidRDefault="00635E89">
      <w:pPr>
        <w:pStyle w:val="ListParagraph"/>
        <w:numPr>
          <w:ilvl w:val="0"/>
          <w:numId w:val="24"/>
        </w:numPr>
        <w:tabs>
          <w:tab w:val="left" w:pos="402"/>
        </w:tabs>
        <w:spacing w:line="228" w:lineRule="auto"/>
        <w:rPr>
          <w:sz w:val="19"/>
        </w:rPr>
      </w:pPr>
      <w:r>
        <w:rPr>
          <w:w w:val="95"/>
          <w:sz w:val="19"/>
        </w:rPr>
        <w:t xml:space="preserve">a </w:t>
      </w:r>
      <w:r>
        <w:rPr>
          <w:w w:val="95"/>
          <w:sz w:val="19"/>
        </w:rPr>
        <w:t>load flow simulation model of the transmission-connected demand facility shall be used to calculate the reactive</w:t>
      </w:r>
      <w:r>
        <w:rPr>
          <w:spacing w:val="1"/>
          <w:w w:val="95"/>
          <w:sz w:val="19"/>
        </w:rPr>
        <w:t xml:space="preserve"> </w:t>
      </w:r>
      <w:r>
        <w:rPr>
          <w:sz w:val="19"/>
        </w:rPr>
        <w:t>power exchange</w:t>
      </w:r>
      <w:r>
        <w:rPr>
          <w:spacing w:val="-1"/>
          <w:sz w:val="19"/>
        </w:rPr>
        <w:t xml:space="preserve"> </w:t>
      </w:r>
      <w:r>
        <w:rPr>
          <w:sz w:val="19"/>
        </w:rPr>
        <w:t>under</w:t>
      </w:r>
      <w:r>
        <w:rPr>
          <w:spacing w:val="1"/>
          <w:sz w:val="19"/>
        </w:rPr>
        <w:t xml:space="preserve"> </w:t>
      </w:r>
      <w:r>
        <w:rPr>
          <w:sz w:val="19"/>
        </w:rPr>
        <w:t>different</w:t>
      </w:r>
      <w:r>
        <w:rPr>
          <w:spacing w:val="2"/>
          <w:sz w:val="19"/>
        </w:rPr>
        <w:t xml:space="preserve"> </w:t>
      </w:r>
      <w:r>
        <w:rPr>
          <w:sz w:val="19"/>
        </w:rPr>
        <w:t>load conditions and</w:t>
      </w:r>
      <w:r>
        <w:rPr>
          <w:spacing w:val="1"/>
          <w:sz w:val="19"/>
        </w:rPr>
        <w:t xml:space="preserve"> </w:t>
      </w:r>
      <w:r>
        <w:rPr>
          <w:sz w:val="19"/>
        </w:rPr>
        <w:t>under</w:t>
      </w:r>
      <w:r>
        <w:rPr>
          <w:spacing w:val="1"/>
          <w:sz w:val="19"/>
        </w:rPr>
        <w:t xml:space="preserve"> </w:t>
      </w:r>
      <w:r>
        <w:rPr>
          <w:sz w:val="19"/>
        </w:rPr>
        <w:t>different</w:t>
      </w:r>
      <w:r>
        <w:rPr>
          <w:spacing w:val="-1"/>
          <w:sz w:val="19"/>
        </w:rPr>
        <w:t xml:space="preserve"> </w:t>
      </w:r>
      <w:r>
        <w:rPr>
          <w:sz w:val="19"/>
        </w:rPr>
        <w:t>generation conditions;</w:t>
      </w:r>
    </w:p>
    <w:p w14:paraId="1F22C2D2" w14:textId="77777777" w:rsidR="00343FF6" w:rsidRDefault="00343FF6">
      <w:pPr>
        <w:pStyle w:val="BodyText"/>
        <w:spacing w:before="3"/>
        <w:rPr>
          <w:sz w:val="22"/>
        </w:rPr>
      </w:pPr>
    </w:p>
    <w:p w14:paraId="1398A2C5" w14:textId="77777777" w:rsidR="00343FF6" w:rsidRDefault="00635E89">
      <w:pPr>
        <w:pStyle w:val="ListParagraph"/>
        <w:numPr>
          <w:ilvl w:val="0"/>
          <w:numId w:val="24"/>
        </w:numPr>
        <w:tabs>
          <w:tab w:val="left" w:pos="402"/>
        </w:tabs>
        <w:spacing w:line="228" w:lineRule="auto"/>
        <w:ind w:right="124"/>
        <w:rPr>
          <w:sz w:val="19"/>
        </w:rPr>
      </w:pPr>
      <w:r>
        <w:rPr>
          <w:w w:val="95"/>
          <w:sz w:val="19"/>
        </w:rPr>
        <w:t>a</w:t>
      </w:r>
      <w:r>
        <w:rPr>
          <w:spacing w:val="1"/>
          <w:w w:val="95"/>
          <w:sz w:val="19"/>
        </w:rPr>
        <w:t xml:space="preserve"> </w:t>
      </w:r>
      <w:r>
        <w:rPr>
          <w:w w:val="95"/>
          <w:sz w:val="19"/>
        </w:rPr>
        <w:t>combination of minimum</w:t>
      </w:r>
      <w:r>
        <w:rPr>
          <w:spacing w:val="1"/>
          <w:w w:val="95"/>
          <w:sz w:val="19"/>
        </w:rPr>
        <w:t xml:space="preserve"> </w:t>
      </w:r>
      <w:r>
        <w:rPr>
          <w:w w:val="95"/>
          <w:sz w:val="19"/>
        </w:rPr>
        <w:t>and maximum</w:t>
      </w:r>
      <w:r>
        <w:rPr>
          <w:spacing w:val="1"/>
          <w:w w:val="95"/>
          <w:sz w:val="19"/>
        </w:rPr>
        <w:t xml:space="preserve"> </w:t>
      </w:r>
      <w:r>
        <w:rPr>
          <w:w w:val="95"/>
          <w:sz w:val="19"/>
        </w:rPr>
        <w:t>load</w:t>
      </w:r>
      <w:r>
        <w:rPr>
          <w:spacing w:val="1"/>
          <w:w w:val="95"/>
          <w:sz w:val="19"/>
        </w:rPr>
        <w:t xml:space="preserve"> </w:t>
      </w:r>
      <w:r>
        <w:rPr>
          <w:w w:val="95"/>
          <w:sz w:val="19"/>
        </w:rPr>
        <w:t>and genera</w:t>
      </w:r>
      <w:r>
        <w:rPr>
          <w:w w:val="95"/>
          <w:sz w:val="19"/>
        </w:rPr>
        <w:t>tion conditions resulting</w:t>
      </w:r>
      <w:r>
        <w:rPr>
          <w:spacing w:val="1"/>
          <w:w w:val="95"/>
          <w:sz w:val="19"/>
        </w:rPr>
        <w:t xml:space="preserve"> </w:t>
      </w:r>
      <w:r>
        <w:rPr>
          <w:w w:val="95"/>
          <w:sz w:val="19"/>
        </w:rPr>
        <w:t>in the</w:t>
      </w:r>
      <w:r>
        <w:rPr>
          <w:spacing w:val="1"/>
          <w:w w:val="95"/>
          <w:sz w:val="19"/>
        </w:rPr>
        <w:t xml:space="preserve"> </w:t>
      </w:r>
      <w:r>
        <w:rPr>
          <w:w w:val="95"/>
          <w:sz w:val="19"/>
        </w:rPr>
        <w:t>lowest</w:t>
      </w:r>
      <w:r>
        <w:rPr>
          <w:spacing w:val="1"/>
          <w:w w:val="95"/>
          <w:sz w:val="19"/>
        </w:rPr>
        <w:t xml:space="preserve"> </w:t>
      </w:r>
      <w:r>
        <w:rPr>
          <w:w w:val="95"/>
          <w:sz w:val="19"/>
        </w:rPr>
        <w:t>and</w:t>
      </w:r>
      <w:r>
        <w:rPr>
          <w:spacing w:val="1"/>
          <w:w w:val="95"/>
          <w:sz w:val="19"/>
        </w:rPr>
        <w:t xml:space="preserve"> </w:t>
      </w:r>
      <w:r>
        <w:rPr>
          <w:w w:val="95"/>
          <w:sz w:val="19"/>
        </w:rPr>
        <w:t>highest</w:t>
      </w:r>
      <w:r>
        <w:rPr>
          <w:spacing w:val="1"/>
          <w:w w:val="95"/>
          <w:sz w:val="19"/>
        </w:rPr>
        <w:t xml:space="preserve"> </w:t>
      </w:r>
      <w:r>
        <w:rPr>
          <w:sz w:val="19"/>
        </w:rPr>
        <w:t>reactive</w:t>
      </w:r>
      <w:r>
        <w:rPr>
          <w:spacing w:val="6"/>
          <w:sz w:val="19"/>
        </w:rPr>
        <w:t xml:space="preserve"> </w:t>
      </w:r>
      <w:r>
        <w:rPr>
          <w:sz w:val="19"/>
        </w:rPr>
        <w:t>power</w:t>
      </w:r>
      <w:r>
        <w:rPr>
          <w:spacing w:val="6"/>
          <w:sz w:val="19"/>
        </w:rPr>
        <w:t xml:space="preserve"> </w:t>
      </w:r>
      <w:r>
        <w:rPr>
          <w:sz w:val="19"/>
        </w:rPr>
        <w:t>capability</w:t>
      </w:r>
      <w:r>
        <w:rPr>
          <w:spacing w:val="6"/>
          <w:sz w:val="19"/>
        </w:rPr>
        <w:t xml:space="preserve"> </w:t>
      </w:r>
      <w:r>
        <w:rPr>
          <w:sz w:val="19"/>
        </w:rPr>
        <w:t>at</w:t>
      </w:r>
      <w:r>
        <w:rPr>
          <w:spacing w:val="6"/>
          <w:sz w:val="19"/>
        </w:rPr>
        <w:t xml:space="preserve"> </w:t>
      </w:r>
      <w:r>
        <w:rPr>
          <w:sz w:val="19"/>
        </w:rPr>
        <w:t>the</w:t>
      </w:r>
      <w:r>
        <w:rPr>
          <w:spacing w:val="6"/>
          <w:sz w:val="19"/>
        </w:rPr>
        <w:t xml:space="preserve"> </w:t>
      </w:r>
      <w:r>
        <w:rPr>
          <w:sz w:val="19"/>
        </w:rPr>
        <w:t>connection</w:t>
      </w:r>
      <w:r>
        <w:rPr>
          <w:spacing w:val="4"/>
          <w:sz w:val="19"/>
        </w:rPr>
        <w:t xml:space="preserve"> </w:t>
      </w:r>
      <w:r>
        <w:rPr>
          <w:sz w:val="19"/>
        </w:rPr>
        <w:t>point</w:t>
      </w:r>
      <w:r>
        <w:rPr>
          <w:spacing w:val="5"/>
          <w:sz w:val="19"/>
        </w:rPr>
        <w:t xml:space="preserve"> </w:t>
      </w:r>
      <w:r>
        <w:rPr>
          <w:sz w:val="19"/>
        </w:rPr>
        <w:t>shall</w:t>
      </w:r>
      <w:r>
        <w:rPr>
          <w:spacing w:val="7"/>
          <w:sz w:val="19"/>
        </w:rPr>
        <w:t xml:space="preserve"> </w:t>
      </w:r>
      <w:r>
        <w:rPr>
          <w:sz w:val="19"/>
        </w:rPr>
        <w:t>be</w:t>
      </w:r>
      <w:r>
        <w:rPr>
          <w:spacing w:val="6"/>
          <w:sz w:val="19"/>
        </w:rPr>
        <w:t xml:space="preserve"> </w:t>
      </w:r>
      <w:r>
        <w:rPr>
          <w:sz w:val="19"/>
        </w:rPr>
        <w:t>part</w:t>
      </w:r>
      <w:r>
        <w:rPr>
          <w:spacing w:val="5"/>
          <w:sz w:val="19"/>
        </w:rPr>
        <w:t xml:space="preserve"> </w:t>
      </w:r>
      <w:r>
        <w:rPr>
          <w:sz w:val="19"/>
        </w:rPr>
        <w:t>of</w:t>
      </w:r>
      <w:r>
        <w:rPr>
          <w:spacing w:val="8"/>
          <w:sz w:val="19"/>
        </w:rPr>
        <w:t xml:space="preserve"> </w:t>
      </w:r>
      <w:r>
        <w:rPr>
          <w:sz w:val="19"/>
        </w:rPr>
        <w:t>the</w:t>
      </w:r>
      <w:r>
        <w:rPr>
          <w:spacing w:val="6"/>
          <w:sz w:val="19"/>
        </w:rPr>
        <w:t xml:space="preserve"> </w:t>
      </w:r>
      <w:r>
        <w:rPr>
          <w:sz w:val="19"/>
        </w:rPr>
        <w:t>simulations;</w:t>
      </w:r>
    </w:p>
    <w:p w14:paraId="61A9270C" w14:textId="77777777" w:rsidR="00343FF6" w:rsidRDefault="00343FF6">
      <w:pPr>
        <w:pStyle w:val="BodyText"/>
        <w:spacing w:before="1"/>
        <w:rPr>
          <w:sz w:val="22"/>
        </w:rPr>
      </w:pPr>
    </w:p>
    <w:p w14:paraId="314BDC24" w14:textId="77777777" w:rsidR="00343FF6" w:rsidRDefault="00635E89">
      <w:pPr>
        <w:pStyle w:val="ListParagraph"/>
        <w:numPr>
          <w:ilvl w:val="0"/>
          <w:numId w:val="24"/>
        </w:numPr>
        <w:tabs>
          <w:tab w:val="left" w:pos="402"/>
        </w:tabs>
        <w:spacing w:line="228" w:lineRule="auto"/>
        <w:rPr>
          <w:sz w:val="19"/>
        </w:rPr>
      </w:pPr>
      <w:r>
        <w:rPr>
          <w:w w:val="95"/>
          <w:sz w:val="19"/>
        </w:rPr>
        <w:t>the simulation shall be deemed passed if the results demonstrate compliance with the requirements set out in</w:t>
      </w:r>
      <w:r>
        <w:rPr>
          <w:spacing w:val="1"/>
          <w:w w:val="95"/>
          <w:sz w:val="19"/>
        </w:rPr>
        <w:t xml:space="preserve"> </w:t>
      </w:r>
      <w:r>
        <w:rPr>
          <w:sz w:val="19"/>
        </w:rPr>
        <w:t>Article</w:t>
      </w:r>
      <w:r>
        <w:rPr>
          <w:spacing w:val="14"/>
          <w:sz w:val="19"/>
        </w:rPr>
        <w:t xml:space="preserve"> </w:t>
      </w:r>
      <w:r>
        <w:rPr>
          <w:sz w:val="19"/>
        </w:rPr>
        <w:t>15(1)</w:t>
      </w:r>
      <w:r>
        <w:rPr>
          <w:spacing w:val="14"/>
          <w:sz w:val="19"/>
        </w:rPr>
        <w:t xml:space="preserve"> </w:t>
      </w:r>
      <w:r>
        <w:rPr>
          <w:sz w:val="19"/>
        </w:rPr>
        <w:t>and</w:t>
      </w:r>
      <w:r>
        <w:rPr>
          <w:spacing w:val="15"/>
          <w:sz w:val="19"/>
        </w:rPr>
        <w:t xml:space="preserve"> </w:t>
      </w:r>
      <w:r>
        <w:rPr>
          <w:sz w:val="19"/>
        </w:rPr>
        <w:t>(2).</w:t>
      </w:r>
    </w:p>
    <w:p w14:paraId="46491051" w14:textId="77777777" w:rsidR="00343FF6" w:rsidRDefault="00343FF6">
      <w:pPr>
        <w:pStyle w:val="BodyText"/>
        <w:rPr>
          <w:sz w:val="22"/>
        </w:rPr>
      </w:pPr>
    </w:p>
    <w:p w14:paraId="7C03D8F3" w14:textId="77777777" w:rsidR="00343FF6" w:rsidRDefault="00343FF6">
      <w:pPr>
        <w:pStyle w:val="BodyText"/>
        <w:spacing w:before="10"/>
        <w:rPr>
          <w:sz w:val="32"/>
        </w:rPr>
      </w:pPr>
    </w:p>
    <w:p w14:paraId="3AA6E733"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45</w:t>
      </w:r>
    </w:p>
    <w:p w14:paraId="3000725C" w14:textId="77777777" w:rsidR="00343FF6" w:rsidRDefault="00343FF6">
      <w:pPr>
        <w:pStyle w:val="BodyText"/>
        <w:spacing w:before="7"/>
        <w:rPr>
          <w:i/>
          <w:sz w:val="32"/>
        </w:rPr>
      </w:pPr>
    </w:p>
    <w:p w14:paraId="1C2FFD4E" w14:textId="77777777" w:rsidR="00343FF6" w:rsidRDefault="00635E89">
      <w:pPr>
        <w:pStyle w:val="Heading1"/>
      </w:pPr>
      <w:r>
        <w:rPr>
          <w:w w:val="95"/>
        </w:rPr>
        <w:t>Compliance</w:t>
      </w:r>
      <w:r>
        <w:rPr>
          <w:spacing w:val="3"/>
          <w:w w:val="95"/>
        </w:rPr>
        <w:t xml:space="preserve"> </w:t>
      </w:r>
      <w:r>
        <w:rPr>
          <w:w w:val="95"/>
        </w:rPr>
        <w:t>simulations</w:t>
      </w:r>
      <w:r>
        <w:rPr>
          <w:spacing w:val="3"/>
          <w:w w:val="95"/>
        </w:rPr>
        <w:t xml:space="preserve"> </w:t>
      </w:r>
      <w:r>
        <w:rPr>
          <w:w w:val="95"/>
        </w:rPr>
        <w:t>for</w:t>
      </w:r>
      <w:r>
        <w:rPr>
          <w:spacing w:val="4"/>
          <w:w w:val="95"/>
        </w:rPr>
        <w:t xml:space="preserve"> </w:t>
      </w:r>
      <w:r>
        <w:rPr>
          <w:w w:val="95"/>
        </w:rPr>
        <w:t>demand</w:t>
      </w:r>
      <w:r>
        <w:rPr>
          <w:spacing w:val="3"/>
          <w:w w:val="95"/>
        </w:rPr>
        <w:t xml:space="preserve"> </w:t>
      </w:r>
      <w:r>
        <w:rPr>
          <w:w w:val="95"/>
        </w:rPr>
        <w:t>units</w:t>
      </w:r>
      <w:r>
        <w:rPr>
          <w:spacing w:val="4"/>
          <w:w w:val="95"/>
        </w:rPr>
        <w:t xml:space="preserve"> </w:t>
      </w:r>
      <w:r>
        <w:rPr>
          <w:w w:val="95"/>
        </w:rPr>
        <w:t>with</w:t>
      </w:r>
      <w:r>
        <w:rPr>
          <w:spacing w:val="3"/>
          <w:w w:val="95"/>
        </w:rPr>
        <w:t xml:space="preserve"> </w:t>
      </w:r>
      <w:r>
        <w:rPr>
          <w:w w:val="95"/>
        </w:rPr>
        <w:t>demand</w:t>
      </w:r>
      <w:r>
        <w:rPr>
          <w:spacing w:val="4"/>
          <w:w w:val="95"/>
        </w:rPr>
        <w:t xml:space="preserve"> </w:t>
      </w:r>
      <w:r>
        <w:rPr>
          <w:w w:val="95"/>
        </w:rPr>
        <w:t>response</w:t>
      </w:r>
      <w:r>
        <w:rPr>
          <w:spacing w:val="4"/>
          <w:w w:val="95"/>
        </w:rPr>
        <w:t xml:space="preserve"> </w:t>
      </w:r>
      <w:r>
        <w:rPr>
          <w:w w:val="95"/>
        </w:rPr>
        <w:t>very</w:t>
      </w:r>
      <w:r>
        <w:rPr>
          <w:spacing w:val="4"/>
          <w:w w:val="95"/>
        </w:rPr>
        <w:t xml:space="preserve"> </w:t>
      </w:r>
      <w:r>
        <w:rPr>
          <w:w w:val="95"/>
        </w:rPr>
        <w:t>fast</w:t>
      </w:r>
      <w:r>
        <w:rPr>
          <w:spacing w:val="7"/>
          <w:w w:val="95"/>
        </w:rPr>
        <w:t xml:space="preserve"> </w:t>
      </w:r>
      <w:r>
        <w:rPr>
          <w:w w:val="95"/>
        </w:rPr>
        <w:t>active</w:t>
      </w:r>
      <w:r>
        <w:rPr>
          <w:spacing w:val="3"/>
          <w:w w:val="95"/>
        </w:rPr>
        <w:t xml:space="preserve"> </w:t>
      </w:r>
      <w:r>
        <w:rPr>
          <w:w w:val="95"/>
        </w:rPr>
        <w:t>power</w:t>
      </w:r>
      <w:r>
        <w:rPr>
          <w:spacing w:val="4"/>
          <w:w w:val="95"/>
        </w:rPr>
        <w:t xml:space="preserve"> </w:t>
      </w:r>
      <w:r>
        <w:rPr>
          <w:w w:val="95"/>
        </w:rPr>
        <w:t>control</w:t>
      </w:r>
    </w:p>
    <w:p w14:paraId="7815508E" w14:textId="77777777" w:rsidR="00343FF6" w:rsidRDefault="00343FF6">
      <w:pPr>
        <w:pStyle w:val="BodyText"/>
        <w:spacing w:before="6"/>
        <w:rPr>
          <w:rFonts w:ascii="Book Antiqua"/>
          <w:b/>
          <w:sz w:val="31"/>
        </w:rPr>
      </w:pPr>
    </w:p>
    <w:p w14:paraId="64C052C4" w14:textId="77777777" w:rsidR="00343FF6" w:rsidRDefault="00635E89">
      <w:pPr>
        <w:pStyle w:val="ListParagraph"/>
        <w:numPr>
          <w:ilvl w:val="0"/>
          <w:numId w:val="23"/>
        </w:numPr>
        <w:tabs>
          <w:tab w:val="left" w:pos="540"/>
        </w:tabs>
        <w:spacing w:line="228" w:lineRule="auto"/>
        <w:ind w:right="122" w:firstLine="0"/>
        <w:rPr>
          <w:sz w:val="19"/>
        </w:rPr>
      </w:pPr>
      <w:r>
        <w:rPr>
          <w:w w:val="95"/>
          <w:sz w:val="19"/>
        </w:rPr>
        <w:t>The model of</w:t>
      </w:r>
      <w:r>
        <w:rPr>
          <w:spacing w:val="37"/>
          <w:sz w:val="19"/>
        </w:rPr>
        <w:t xml:space="preserve"> </w:t>
      </w:r>
      <w:r>
        <w:rPr>
          <w:w w:val="95"/>
          <w:sz w:val="19"/>
        </w:rPr>
        <w:t>the demand unit used by a demand facility owner or a closed distribution system operator</w:t>
      </w:r>
      <w:r>
        <w:rPr>
          <w:spacing w:val="38"/>
          <w:sz w:val="19"/>
        </w:rPr>
        <w:t xml:space="preserve"> </w:t>
      </w:r>
      <w:r>
        <w:rPr>
          <w:w w:val="95"/>
          <w:sz w:val="19"/>
        </w:rPr>
        <w:t>to</w:t>
      </w:r>
      <w:r>
        <w:rPr>
          <w:spacing w:val="1"/>
          <w:w w:val="95"/>
          <w:sz w:val="19"/>
        </w:rPr>
        <w:t xml:space="preserve"> </w:t>
      </w:r>
      <w:r>
        <w:rPr>
          <w:w w:val="90"/>
          <w:sz w:val="19"/>
        </w:rPr>
        <w:t xml:space="preserve">provide demand response very </w:t>
      </w:r>
      <w:r>
        <w:rPr>
          <w:w w:val="90"/>
          <w:sz w:val="19"/>
        </w:rPr>
        <w:t>fast active power control shall demonstrate the technical capability of the demand unit to</w:t>
      </w:r>
      <w:r>
        <w:rPr>
          <w:spacing w:val="1"/>
          <w:w w:val="90"/>
          <w:sz w:val="19"/>
        </w:rPr>
        <w:t xml:space="preserve"> </w:t>
      </w:r>
      <w:r>
        <w:rPr>
          <w:sz w:val="19"/>
        </w:rPr>
        <w:t>provide</w:t>
      </w:r>
      <w:r>
        <w:rPr>
          <w:spacing w:val="-1"/>
          <w:sz w:val="19"/>
        </w:rPr>
        <w:t xml:space="preserve"> </w:t>
      </w:r>
      <w:r>
        <w:rPr>
          <w:sz w:val="19"/>
        </w:rPr>
        <w:t>very fast</w:t>
      </w:r>
      <w:r>
        <w:rPr>
          <w:spacing w:val="-2"/>
          <w:sz w:val="19"/>
        </w:rPr>
        <w:t xml:space="preserve"> </w:t>
      </w:r>
      <w:r>
        <w:rPr>
          <w:sz w:val="19"/>
        </w:rPr>
        <w:t>active</w:t>
      </w:r>
      <w:r>
        <w:rPr>
          <w:spacing w:val="-1"/>
          <w:sz w:val="19"/>
        </w:rPr>
        <w:t xml:space="preserve"> </w:t>
      </w:r>
      <w:r>
        <w:rPr>
          <w:sz w:val="19"/>
        </w:rPr>
        <w:t>power control</w:t>
      </w:r>
      <w:r>
        <w:rPr>
          <w:spacing w:val="-1"/>
          <w:sz w:val="19"/>
        </w:rPr>
        <w:t xml:space="preserve"> </w:t>
      </w:r>
      <w:r>
        <w:rPr>
          <w:sz w:val="19"/>
        </w:rPr>
        <w:t>to</w:t>
      </w:r>
      <w:r>
        <w:rPr>
          <w:spacing w:val="-2"/>
          <w:sz w:val="19"/>
        </w:rPr>
        <w:t xml:space="preserve"> </w:t>
      </w:r>
      <w:r>
        <w:rPr>
          <w:sz w:val="19"/>
        </w:rPr>
        <w:t>a</w:t>
      </w:r>
      <w:r>
        <w:rPr>
          <w:spacing w:val="1"/>
          <w:sz w:val="19"/>
        </w:rPr>
        <w:t xml:space="preserve"> </w:t>
      </w:r>
      <w:r>
        <w:rPr>
          <w:sz w:val="19"/>
        </w:rPr>
        <w:t>low frequency</w:t>
      </w:r>
      <w:r>
        <w:rPr>
          <w:spacing w:val="-2"/>
          <w:sz w:val="19"/>
        </w:rPr>
        <w:t xml:space="preserve"> </w:t>
      </w:r>
      <w:r>
        <w:rPr>
          <w:sz w:val="19"/>
        </w:rPr>
        <w:t>event</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conditions</w:t>
      </w:r>
      <w:r>
        <w:rPr>
          <w:spacing w:val="-1"/>
          <w:sz w:val="19"/>
        </w:rPr>
        <w:t xml:space="preserve"> </w:t>
      </w:r>
      <w:r>
        <w:rPr>
          <w:sz w:val="19"/>
        </w:rPr>
        <w:t>set</w:t>
      </w:r>
      <w:r>
        <w:rPr>
          <w:spacing w:val="-2"/>
          <w:sz w:val="19"/>
        </w:rPr>
        <w:t xml:space="preserve"> </w:t>
      </w:r>
      <w:r>
        <w:rPr>
          <w:sz w:val="19"/>
        </w:rPr>
        <w:t>out in Article 30.</w:t>
      </w:r>
    </w:p>
    <w:p w14:paraId="41341AB8" w14:textId="77777777" w:rsidR="00343FF6" w:rsidRDefault="00343FF6">
      <w:pPr>
        <w:pStyle w:val="BodyText"/>
        <w:rPr>
          <w:sz w:val="22"/>
        </w:rPr>
      </w:pPr>
    </w:p>
    <w:p w14:paraId="06F1E5CE" w14:textId="77777777" w:rsidR="00343FF6" w:rsidRDefault="00635E89">
      <w:pPr>
        <w:pStyle w:val="ListParagraph"/>
        <w:numPr>
          <w:ilvl w:val="0"/>
          <w:numId w:val="23"/>
        </w:numPr>
        <w:tabs>
          <w:tab w:val="left" w:pos="540"/>
        </w:tabs>
        <w:spacing w:before="133" w:line="228" w:lineRule="auto"/>
        <w:ind w:right="124" w:firstLine="0"/>
        <w:rPr>
          <w:sz w:val="19"/>
        </w:rPr>
      </w:pPr>
      <w:r>
        <w:rPr>
          <w:spacing w:val="-1"/>
          <w:w w:val="95"/>
          <w:sz w:val="19"/>
        </w:rPr>
        <w:t xml:space="preserve">The simulation shall be </w:t>
      </w:r>
      <w:r>
        <w:rPr>
          <w:w w:val="95"/>
          <w:sz w:val="19"/>
        </w:rPr>
        <w:t xml:space="preserve">deemed passed provided that the </w:t>
      </w:r>
      <w:r>
        <w:rPr>
          <w:w w:val="95"/>
          <w:sz w:val="19"/>
        </w:rPr>
        <w:t>model demonstrates compliance with the conditions set</w:t>
      </w:r>
      <w:r>
        <w:rPr>
          <w:spacing w:val="1"/>
          <w:w w:val="95"/>
          <w:sz w:val="19"/>
        </w:rPr>
        <w:t xml:space="preserve"> </w:t>
      </w:r>
      <w:r>
        <w:rPr>
          <w:sz w:val="19"/>
        </w:rPr>
        <w:t>out</w:t>
      </w:r>
      <w:r>
        <w:rPr>
          <w:spacing w:val="14"/>
          <w:sz w:val="19"/>
        </w:rPr>
        <w:t xml:space="preserve"> </w:t>
      </w:r>
      <w:r>
        <w:rPr>
          <w:sz w:val="19"/>
        </w:rPr>
        <w:t>in</w:t>
      </w:r>
      <w:r>
        <w:rPr>
          <w:spacing w:val="15"/>
          <w:sz w:val="19"/>
        </w:rPr>
        <w:t xml:space="preserve"> </w:t>
      </w:r>
      <w:r>
        <w:rPr>
          <w:sz w:val="19"/>
        </w:rPr>
        <w:t>Article</w:t>
      </w:r>
      <w:r>
        <w:rPr>
          <w:spacing w:val="15"/>
          <w:sz w:val="19"/>
        </w:rPr>
        <w:t xml:space="preserve"> </w:t>
      </w:r>
      <w:r>
        <w:rPr>
          <w:sz w:val="19"/>
        </w:rPr>
        <w:t>30.</w:t>
      </w:r>
    </w:p>
    <w:p w14:paraId="0909C4F7" w14:textId="77777777" w:rsidR="00343FF6" w:rsidRDefault="00343FF6">
      <w:pPr>
        <w:pStyle w:val="BodyText"/>
        <w:rPr>
          <w:sz w:val="22"/>
        </w:rPr>
      </w:pPr>
    </w:p>
    <w:p w14:paraId="56D5E2E3" w14:textId="77777777" w:rsidR="00343FF6" w:rsidRDefault="00343FF6">
      <w:pPr>
        <w:pStyle w:val="BodyText"/>
        <w:spacing w:before="11"/>
        <w:rPr>
          <w:sz w:val="32"/>
        </w:rPr>
      </w:pPr>
    </w:p>
    <w:p w14:paraId="666E1047" w14:textId="77777777" w:rsidR="00343FF6" w:rsidRDefault="00635E89">
      <w:pPr>
        <w:ind w:left="618" w:right="635"/>
        <w:jc w:val="center"/>
        <w:rPr>
          <w:i/>
          <w:sz w:val="17"/>
        </w:rPr>
      </w:pPr>
      <w:r>
        <w:rPr>
          <w:i/>
          <w:sz w:val="17"/>
        </w:rPr>
        <w:t>CHAPTER</w:t>
      </w:r>
      <w:r>
        <w:rPr>
          <w:i/>
          <w:spacing w:val="8"/>
          <w:sz w:val="17"/>
        </w:rPr>
        <w:t xml:space="preserve"> </w:t>
      </w:r>
      <w:r>
        <w:rPr>
          <w:i/>
          <w:sz w:val="17"/>
        </w:rPr>
        <w:t>4</w:t>
      </w:r>
    </w:p>
    <w:p w14:paraId="277370A0" w14:textId="77777777" w:rsidR="00343FF6" w:rsidRDefault="00343FF6">
      <w:pPr>
        <w:pStyle w:val="BodyText"/>
        <w:spacing w:before="2"/>
        <w:rPr>
          <w:i/>
          <w:sz w:val="21"/>
        </w:rPr>
      </w:pPr>
    </w:p>
    <w:p w14:paraId="12B47522" w14:textId="77777777" w:rsidR="00343FF6" w:rsidRDefault="00635E89">
      <w:pPr>
        <w:pStyle w:val="Heading2"/>
        <w:ind w:left="618"/>
      </w:pPr>
      <w:r>
        <w:rPr>
          <w:w w:val="90"/>
        </w:rPr>
        <w:t>Compliance</w:t>
      </w:r>
      <w:r>
        <w:rPr>
          <w:spacing w:val="23"/>
          <w:w w:val="90"/>
        </w:rPr>
        <w:t xml:space="preserve"> </w:t>
      </w:r>
      <w:r>
        <w:rPr>
          <w:w w:val="90"/>
        </w:rPr>
        <w:t>monitoring</w:t>
      </w:r>
    </w:p>
    <w:p w14:paraId="2FFE4603" w14:textId="77777777" w:rsidR="00343FF6" w:rsidRDefault="00343FF6">
      <w:pPr>
        <w:pStyle w:val="BodyText"/>
        <w:spacing w:before="4"/>
        <w:rPr>
          <w:b/>
          <w:i/>
          <w:sz w:val="32"/>
        </w:rPr>
      </w:pPr>
    </w:p>
    <w:p w14:paraId="48D09E75"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46</w:t>
      </w:r>
    </w:p>
    <w:p w14:paraId="065BBF48" w14:textId="77777777" w:rsidR="00343FF6" w:rsidRDefault="00343FF6">
      <w:pPr>
        <w:pStyle w:val="BodyText"/>
        <w:spacing w:before="7"/>
        <w:rPr>
          <w:i/>
          <w:sz w:val="32"/>
        </w:rPr>
      </w:pPr>
    </w:p>
    <w:p w14:paraId="08C5D94B" w14:textId="77777777" w:rsidR="00343FF6" w:rsidRDefault="00635E89">
      <w:pPr>
        <w:pStyle w:val="Heading1"/>
        <w:ind w:left="617"/>
      </w:pPr>
      <w:r>
        <w:rPr>
          <w:w w:val="95"/>
        </w:rPr>
        <w:t>Compliance</w:t>
      </w:r>
      <w:r>
        <w:rPr>
          <w:spacing w:val="-5"/>
          <w:w w:val="95"/>
        </w:rPr>
        <w:t xml:space="preserve"> </w:t>
      </w:r>
      <w:r>
        <w:rPr>
          <w:w w:val="95"/>
        </w:rPr>
        <w:t>monitoring</w:t>
      </w:r>
      <w:r>
        <w:rPr>
          <w:spacing w:val="-4"/>
          <w:w w:val="95"/>
        </w:rPr>
        <w:t xml:space="preserve"> </w:t>
      </w:r>
      <w:r>
        <w:rPr>
          <w:w w:val="95"/>
        </w:rPr>
        <w:t>for transmission-connected</w:t>
      </w:r>
      <w:r>
        <w:rPr>
          <w:spacing w:val="-5"/>
          <w:w w:val="95"/>
        </w:rPr>
        <w:t xml:space="preserve"> </w:t>
      </w:r>
      <w:r>
        <w:rPr>
          <w:w w:val="95"/>
        </w:rPr>
        <w:t>distribution</w:t>
      </w:r>
      <w:r>
        <w:rPr>
          <w:spacing w:val="-5"/>
          <w:w w:val="95"/>
        </w:rPr>
        <w:t xml:space="preserve"> </w:t>
      </w:r>
      <w:r>
        <w:rPr>
          <w:w w:val="95"/>
        </w:rPr>
        <w:t>facilities</w:t>
      </w:r>
    </w:p>
    <w:p w14:paraId="292DC533" w14:textId="77777777" w:rsidR="00343FF6" w:rsidRDefault="00343FF6">
      <w:pPr>
        <w:pStyle w:val="BodyText"/>
        <w:spacing w:before="8"/>
        <w:rPr>
          <w:rFonts w:ascii="Book Antiqua"/>
          <w:b/>
          <w:sz w:val="31"/>
        </w:rPr>
      </w:pPr>
    </w:p>
    <w:p w14:paraId="5BF2FCC8" w14:textId="77777777" w:rsidR="00343FF6" w:rsidRDefault="00635E89">
      <w:pPr>
        <w:pStyle w:val="BodyText"/>
        <w:spacing w:line="228" w:lineRule="auto"/>
        <w:ind w:left="107"/>
      </w:pPr>
      <w:r>
        <w:rPr>
          <w:w w:val="95"/>
        </w:rPr>
        <w:t>With</w:t>
      </w:r>
      <w:r>
        <w:rPr>
          <w:spacing w:val="6"/>
          <w:w w:val="95"/>
        </w:rPr>
        <w:t xml:space="preserve"> </w:t>
      </w:r>
      <w:r>
        <w:rPr>
          <w:w w:val="95"/>
        </w:rPr>
        <w:t>regard</w:t>
      </w:r>
      <w:r>
        <w:rPr>
          <w:spacing w:val="6"/>
          <w:w w:val="95"/>
        </w:rPr>
        <w:t xml:space="preserve"> </w:t>
      </w:r>
      <w:r>
        <w:rPr>
          <w:w w:val="95"/>
        </w:rPr>
        <w:t>to</w:t>
      </w:r>
      <w:r>
        <w:rPr>
          <w:spacing w:val="5"/>
          <w:w w:val="95"/>
        </w:rPr>
        <w:t xml:space="preserve"> </w:t>
      </w:r>
      <w:r>
        <w:rPr>
          <w:w w:val="95"/>
        </w:rPr>
        <w:t>compliance</w:t>
      </w:r>
      <w:r>
        <w:rPr>
          <w:spacing w:val="6"/>
          <w:w w:val="95"/>
        </w:rPr>
        <w:t xml:space="preserve"> </w:t>
      </w:r>
      <w:r>
        <w:rPr>
          <w:w w:val="95"/>
        </w:rPr>
        <w:t>monitoring</w:t>
      </w:r>
      <w:r>
        <w:rPr>
          <w:spacing w:val="8"/>
          <w:w w:val="95"/>
        </w:rPr>
        <w:t xml:space="preserve"> </w:t>
      </w:r>
      <w:r>
        <w:rPr>
          <w:w w:val="95"/>
        </w:rPr>
        <w:t>of</w:t>
      </w:r>
      <w:r>
        <w:rPr>
          <w:spacing w:val="9"/>
          <w:w w:val="95"/>
        </w:rPr>
        <w:t xml:space="preserve"> </w:t>
      </w:r>
      <w:r>
        <w:rPr>
          <w:w w:val="95"/>
        </w:rPr>
        <w:t>the</w:t>
      </w:r>
      <w:r>
        <w:rPr>
          <w:spacing w:val="6"/>
          <w:w w:val="95"/>
        </w:rPr>
        <w:t xml:space="preserve"> </w:t>
      </w:r>
      <w:r>
        <w:rPr>
          <w:w w:val="95"/>
        </w:rPr>
        <w:t>reactive</w:t>
      </w:r>
      <w:r>
        <w:rPr>
          <w:spacing w:val="7"/>
          <w:w w:val="95"/>
        </w:rPr>
        <w:t xml:space="preserve"> </w:t>
      </w:r>
      <w:r>
        <w:rPr>
          <w:w w:val="95"/>
        </w:rPr>
        <w:t>power</w:t>
      </w:r>
      <w:r>
        <w:rPr>
          <w:spacing w:val="9"/>
          <w:w w:val="95"/>
        </w:rPr>
        <w:t xml:space="preserve"> </w:t>
      </w:r>
      <w:r>
        <w:rPr>
          <w:w w:val="95"/>
        </w:rPr>
        <w:t>requirements</w:t>
      </w:r>
      <w:r>
        <w:rPr>
          <w:spacing w:val="7"/>
          <w:w w:val="95"/>
        </w:rPr>
        <w:t xml:space="preserve"> </w:t>
      </w:r>
      <w:r>
        <w:rPr>
          <w:w w:val="95"/>
        </w:rPr>
        <w:t>applicable</w:t>
      </w:r>
      <w:r>
        <w:rPr>
          <w:spacing w:val="6"/>
          <w:w w:val="95"/>
        </w:rPr>
        <w:t xml:space="preserve"> </w:t>
      </w:r>
      <w:r>
        <w:rPr>
          <w:w w:val="95"/>
        </w:rPr>
        <w:t>to</w:t>
      </w:r>
      <w:r>
        <w:rPr>
          <w:spacing w:val="5"/>
          <w:w w:val="95"/>
        </w:rPr>
        <w:t xml:space="preserve"> </w:t>
      </w:r>
      <w:r>
        <w:rPr>
          <w:w w:val="95"/>
        </w:rPr>
        <w:t>transmission-connected</w:t>
      </w:r>
      <w:r>
        <w:rPr>
          <w:spacing w:val="-37"/>
          <w:w w:val="95"/>
        </w:rPr>
        <w:t xml:space="preserve"> </w:t>
      </w:r>
      <w:r>
        <w:t>distribution</w:t>
      </w:r>
      <w:r>
        <w:rPr>
          <w:spacing w:val="13"/>
        </w:rPr>
        <w:t xml:space="preserve"> </w:t>
      </w:r>
      <w:r>
        <w:t>facilities:</w:t>
      </w:r>
    </w:p>
    <w:p w14:paraId="13D87AE5" w14:textId="77777777" w:rsidR="00343FF6" w:rsidRDefault="00343FF6">
      <w:pPr>
        <w:pStyle w:val="BodyText"/>
        <w:spacing w:before="1"/>
        <w:rPr>
          <w:sz w:val="22"/>
        </w:rPr>
      </w:pPr>
    </w:p>
    <w:p w14:paraId="72EF6ECB" w14:textId="77777777" w:rsidR="00343FF6" w:rsidRDefault="00635E89">
      <w:pPr>
        <w:pStyle w:val="ListParagraph"/>
        <w:numPr>
          <w:ilvl w:val="0"/>
          <w:numId w:val="22"/>
        </w:numPr>
        <w:tabs>
          <w:tab w:val="left" w:pos="402"/>
        </w:tabs>
        <w:spacing w:line="228" w:lineRule="auto"/>
        <w:ind w:right="124"/>
        <w:rPr>
          <w:sz w:val="19"/>
        </w:rPr>
      </w:pPr>
      <w:r>
        <w:rPr>
          <w:w w:val="90"/>
          <w:sz w:val="19"/>
        </w:rPr>
        <w:t>the</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facility</w:t>
      </w:r>
      <w:r>
        <w:rPr>
          <w:spacing w:val="1"/>
          <w:w w:val="90"/>
          <w:sz w:val="19"/>
        </w:rPr>
        <w:t xml:space="preserve"> </w:t>
      </w:r>
      <w:r>
        <w:rPr>
          <w:w w:val="90"/>
          <w:sz w:val="19"/>
        </w:rPr>
        <w:t>shall</w:t>
      </w:r>
      <w:r>
        <w:rPr>
          <w:spacing w:val="1"/>
          <w:w w:val="90"/>
          <w:sz w:val="19"/>
        </w:rPr>
        <w:t xml:space="preserve"> </w:t>
      </w:r>
      <w:r>
        <w:rPr>
          <w:w w:val="90"/>
          <w:sz w:val="19"/>
        </w:rPr>
        <w:t>be</w:t>
      </w:r>
      <w:r>
        <w:rPr>
          <w:spacing w:val="1"/>
          <w:w w:val="90"/>
          <w:sz w:val="19"/>
        </w:rPr>
        <w:t xml:space="preserve"> </w:t>
      </w:r>
      <w:r>
        <w:rPr>
          <w:w w:val="90"/>
          <w:sz w:val="19"/>
        </w:rPr>
        <w:t>equipped</w:t>
      </w:r>
      <w:r>
        <w:rPr>
          <w:spacing w:val="33"/>
          <w:sz w:val="19"/>
        </w:rPr>
        <w:t xml:space="preserve"> </w:t>
      </w:r>
      <w:r>
        <w:rPr>
          <w:w w:val="90"/>
          <w:sz w:val="19"/>
        </w:rPr>
        <w:t>with</w:t>
      </w:r>
      <w:r>
        <w:rPr>
          <w:spacing w:val="33"/>
          <w:sz w:val="19"/>
        </w:rPr>
        <w:t xml:space="preserve"> </w:t>
      </w:r>
      <w:r>
        <w:rPr>
          <w:w w:val="90"/>
          <w:sz w:val="19"/>
        </w:rPr>
        <w:t>necessary</w:t>
      </w:r>
      <w:r>
        <w:rPr>
          <w:spacing w:val="34"/>
          <w:sz w:val="19"/>
        </w:rPr>
        <w:t xml:space="preserve"> </w:t>
      </w:r>
      <w:r>
        <w:rPr>
          <w:w w:val="90"/>
          <w:sz w:val="19"/>
        </w:rPr>
        <w:t>equipment</w:t>
      </w:r>
      <w:r>
        <w:rPr>
          <w:spacing w:val="33"/>
          <w:sz w:val="19"/>
        </w:rPr>
        <w:t xml:space="preserve"> </w:t>
      </w:r>
      <w:r>
        <w:rPr>
          <w:w w:val="90"/>
          <w:sz w:val="19"/>
        </w:rPr>
        <w:t>to</w:t>
      </w:r>
      <w:r>
        <w:rPr>
          <w:spacing w:val="34"/>
          <w:sz w:val="19"/>
        </w:rPr>
        <w:t xml:space="preserve"> </w:t>
      </w:r>
      <w:r>
        <w:rPr>
          <w:w w:val="90"/>
          <w:sz w:val="19"/>
        </w:rPr>
        <w:t>measure</w:t>
      </w:r>
      <w:r>
        <w:rPr>
          <w:spacing w:val="33"/>
          <w:sz w:val="19"/>
        </w:rPr>
        <w:t xml:space="preserve"> </w:t>
      </w:r>
      <w:r>
        <w:rPr>
          <w:w w:val="90"/>
          <w:sz w:val="19"/>
        </w:rPr>
        <w:t>the</w:t>
      </w:r>
      <w:r>
        <w:rPr>
          <w:spacing w:val="34"/>
          <w:sz w:val="19"/>
        </w:rPr>
        <w:t xml:space="preserve"> </w:t>
      </w:r>
      <w:r>
        <w:rPr>
          <w:w w:val="90"/>
          <w:sz w:val="19"/>
        </w:rPr>
        <w:t>active</w:t>
      </w:r>
      <w:r>
        <w:rPr>
          <w:spacing w:val="1"/>
          <w:w w:val="90"/>
          <w:sz w:val="19"/>
        </w:rPr>
        <w:t xml:space="preserve"> </w:t>
      </w:r>
      <w:r>
        <w:rPr>
          <w:sz w:val="19"/>
        </w:rPr>
        <w:lastRenderedPageBreak/>
        <w:t>and</w:t>
      </w:r>
      <w:r>
        <w:rPr>
          <w:spacing w:val="11"/>
          <w:sz w:val="19"/>
        </w:rPr>
        <w:t xml:space="preserve"> </w:t>
      </w:r>
      <w:r>
        <w:rPr>
          <w:sz w:val="19"/>
        </w:rPr>
        <w:t>reactive</w:t>
      </w:r>
      <w:r>
        <w:rPr>
          <w:spacing w:val="11"/>
          <w:sz w:val="19"/>
        </w:rPr>
        <w:t xml:space="preserve"> </w:t>
      </w:r>
      <w:r>
        <w:rPr>
          <w:sz w:val="19"/>
        </w:rPr>
        <w:t>power,</w:t>
      </w:r>
      <w:r>
        <w:rPr>
          <w:spacing w:val="12"/>
          <w:sz w:val="19"/>
        </w:rPr>
        <w:t xml:space="preserve"> </w:t>
      </w:r>
      <w:r>
        <w:rPr>
          <w:sz w:val="19"/>
        </w:rPr>
        <w:t>in</w:t>
      </w:r>
      <w:r>
        <w:rPr>
          <w:spacing w:val="11"/>
          <w:sz w:val="19"/>
        </w:rPr>
        <w:t xml:space="preserve"> </w:t>
      </w:r>
      <w:r>
        <w:rPr>
          <w:sz w:val="19"/>
        </w:rPr>
        <w:t>accordance</w:t>
      </w:r>
      <w:r>
        <w:rPr>
          <w:spacing w:val="12"/>
          <w:sz w:val="19"/>
        </w:rPr>
        <w:t xml:space="preserve"> </w:t>
      </w:r>
      <w:r>
        <w:rPr>
          <w:sz w:val="19"/>
        </w:rPr>
        <w:t>with</w:t>
      </w:r>
      <w:r>
        <w:rPr>
          <w:spacing w:val="11"/>
          <w:sz w:val="19"/>
        </w:rPr>
        <w:t xml:space="preserve"> </w:t>
      </w:r>
      <w:r>
        <w:rPr>
          <w:sz w:val="19"/>
        </w:rPr>
        <w:t>Article</w:t>
      </w:r>
      <w:r>
        <w:rPr>
          <w:spacing w:val="12"/>
          <w:sz w:val="19"/>
        </w:rPr>
        <w:t xml:space="preserve"> </w:t>
      </w:r>
      <w:r>
        <w:rPr>
          <w:sz w:val="19"/>
        </w:rPr>
        <w:t>15;</w:t>
      </w:r>
      <w:r>
        <w:rPr>
          <w:spacing w:val="11"/>
          <w:sz w:val="19"/>
        </w:rPr>
        <w:t xml:space="preserve"> </w:t>
      </w:r>
      <w:r>
        <w:rPr>
          <w:sz w:val="19"/>
        </w:rPr>
        <w:t>and</w:t>
      </w:r>
    </w:p>
    <w:p w14:paraId="667A4626" w14:textId="77777777" w:rsidR="00343FF6" w:rsidRDefault="00343FF6">
      <w:pPr>
        <w:pStyle w:val="BodyText"/>
        <w:spacing w:before="5"/>
        <w:rPr>
          <w:sz w:val="21"/>
        </w:rPr>
      </w:pPr>
    </w:p>
    <w:p w14:paraId="7BE208ED" w14:textId="77777777" w:rsidR="00343FF6" w:rsidRDefault="00635E89">
      <w:pPr>
        <w:pStyle w:val="ListParagraph"/>
        <w:numPr>
          <w:ilvl w:val="0"/>
          <w:numId w:val="22"/>
        </w:numPr>
        <w:tabs>
          <w:tab w:val="left" w:pos="402"/>
        </w:tabs>
        <w:ind w:right="0"/>
        <w:rPr>
          <w:sz w:val="19"/>
        </w:rPr>
      </w:pPr>
      <w:r>
        <w:rPr>
          <w:spacing w:val="-1"/>
          <w:w w:val="95"/>
          <w:sz w:val="19"/>
        </w:rPr>
        <w:t>the</w:t>
      </w:r>
      <w:r>
        <w:rPr>
          <w:spacing w:val="-3"/>
          <w:w w:val="95"/>
          <w:sz w:val="19"/>
        </w:rPr>
        <w:t xml:space="preserve"> </w:t>
      </w:r>
      <w:r>
        <w:rPr>
          <w:spacing w:val="-1"/>
          <w:w w:val="95"/>
          <w:sz w:val="19"/>
        </w:rPr>
        <w:t>relevant</w:t>
      </w:r>
      <w:r>
        <w:rPr>
          <w:spacing w:val="-2"/>
          <w:w w:val="95"/>
          <w:sz w:val="19"/>
        </w:rPr>
        <w:t xml:space="preserve"> </w:t>
      </w:r>
      <w:r>
        <w:rPr>
          <w:spacing w:val="-1"/>
          <w:w w:val="95"/>
          <w:sz w:val="19"/>
        </w:rPr>
        <w:t>system</w:t>
      </w:r>
      <w:r>
        <w:rPr>
          <w:spacing w:val="-4"/>
          <w:w w:val="95"/>
          <w:sz w:val="19"/>
        </w:rPr>
        <w:t xml:space="preserve"> </w:t>
      </w:r>
      <w:r>
        <w:rPr>
          <w:spacing w:val="-1"/>
          <w:w w:val="95"/>
          <w:sz w:val="19"/>
        </w:rPr>
        <w:t>operator</w:t>
      </w:r>
      <w:r>
        <w:rPr>
          <w:spacing w:val="-2"/>
          <w:w w:val="95"/>
          <w:sz w:val="19"/>
        </w:rPr>
        <w:t xml:space="preserve"> </w:t>
      </w:r>
      <w:r>
        <w:rPr>
          <w:w w:val="95"/>
          <w:sz w:val="19"/>
        </w:rPr>
        <w:t>shall</w:t>
      </w:r>
      <w:r>
        <w:rPr>
          <w:spacing w:val="-1"/>
          <w:w w:val="95"/>
          <w:sz w:val="19"/>
        </w:rPr>
        <w:t xml:space="preserve"> </w:t>
      </w:r>
      <w:r>
        <w:rPr>
          <w:w w:val="95"/>
          <w:sz w:val="19"/>
        </w:rPr>
        <w:t>specify</w:t>
      </w:r>
      <w:r>
        <w:rPr>
          <w:spacing w:val="-3"/>
          <w:w w:val="95"/>
          <w:sz w:val="19"/>
        </w:rPr>
        <w:t xml:space="preserve"> </w:t>
      </w:r>
      <w:r>
        <w:rPr>
          <w:w w:val="95"/>
          <w:sz w:val="19"/>
        </w:rPr>
        <w:t>the</w:t>
      </w:r>
      <w:r>
        <w:rPr>
          <w:spacing w:val="-3"/>
          <w:w w:val="95"/>
          <w:sz w:val="19"/>
        </w:rPr>
        <w:t xml:space="preserve"> </w:t>
      </w:r>
      <w:r>
        <w:rPr>
          <w:w w:val="95"/>
          <w:sz w:val="19"/>
        </w:rPr>
        <w:t>time</w:t>
      </w:r>
      <w:r>
        <w:rPr>
          <w:spacing w:val="-1"/>
          <w:w w:val="95"/>
          <w:sz w:val="19"/>
        </w:rPr>
        <w:t xml:space="preserve"> </w:t>
      </w:r>
      <w:r>
        <w:rPr>
          <w:w w:val="95"/>
          <w:sz w:val="19"/>
        </w:rPr>
        <w:t>frame</w:t>
      </w:r>
      <w:r>
        <w:rPr>
          <w:spacing w:val="-3"/>
          <w:w w:val="95"/>
          <w:sz w:val="19"/>
        </w:rPr>
        <w:t xml:space="preserve"> </w:t>
      </w:r>
      <w:r>
        <w:rPr>
          <w:w w:val="95"/>
          <w:sz w:val="19"/>
        </w:rPr>
        <w:t>for</w:t>
      </w:r>
      <w:r>
        <w:rPr>
          <w:spacing w:val="-2"/>
          <w:w w:val="95"/>
          <w:sz w:val="19"/>
        </w:rPr>
        <w:t xml:space="preserve"> </w:t>
      </w:r>
      <w:r>
        <w:rPr>
          <w:w w:val="95"/>
          <w:sz w:val="19"/>
        </w:rPr>
        <w:t>compliance</w:t>
      </w:r>
      <w:r>
        <w:rPr>
          <w:spacing w:val="-2"/>
          <w:w w:val="95"/>
          <w:sz w:val="19"/>
        </w:rPr>
        <w:t xml:space="preserve"> </w:t>
      </w:r>
      <w:r>
        <w:rPr>
          <w:w w:val="95"/>
          <w:sz w:val="19"/>
        </w:rPr>
        <w:t>monitoring.</w:t>
      </w:r>
    </w:p>
    <w:p w14:paraId="201DC825" w14:textId="77777777" w:rsidR="00B12060" w:rsidRDefault="00B12060">
      <w:pPr>
        <w:rPr>
          <w:sz w:val="19"/>
        </w:rPr>
      </w:pPr>
      <w:r>
        <w:rPr>
          <w:sz w:val="19"/>
        </w:rPr>
        <w:br w:type="page"/>
      </w:r>
    </w:p>
    <w:p w14:paraId="2F3F367F" w14:textId="77777777" w:rsidR="00B12060" w:rsidRDefault="00B12060">
      <w:pPr>
        <w:spacing w:before="92"/>
        <w:ind w:left="618" w:right="635"/>
        <w:jc w:val="center"/>
        <w:rPr>
          <w:i/>
          <w:w w:val="95"/>
          <w:sz w:val="19"/>
        </w:rPr>
      </w:pPr>
    </w:p>
    <w:p w14:paraId="4AC7C245" w14:textId="6465C4E3" w:rsidR="00343FF6" w:rsidRDefault="00635E89">
      <w:pPr>
        <w:spacing w:before="92"/>
        <w:ind w:left="618" w:right="635"/>
        <w:jc w:val="center"/>
        <w:rPr>
          <w:i/>
          <w:sz w:val="19"/>
        </w:rPr>
      </w:pPr>
      <w:r>
        <w:rPr>
          <w:i/>
          <w:w w:val="95"/>
          <w:sz w:val="19"/>
        </w:rPr>
        <w:t>Article</w:t>
      </w:r>
      <w:r>
        <w:rPr>
          <w:i/>
          <w:spacing w:val="5"/>
          <w:w w:val="95"/>
          <w:sz w:val="19"/>
        </w:rPr>
        <w:t xml:space="preserve"> </w:t>
      </w:r>
      <w:r>
        <w:rPr>
          <w:i/>
          <w:w w:val="95"/>
          <w:sz w:val="19"/>
        </w:rPr>
        <w:t>47</w:t>
      </w:r>
    </w:p>
    <w:p w14:paraId="6C74ACED" w14:textId="77777777" w:rsidR="00343FF6" w:rsidRDefault="00343FF6">
      <w:pPr>
        <w:pStyle w:val="BodyText"/>
        <w:spacing w:before="3"/>
        <w:rPr>
          <w:i/>
          <w:sz w:val="32"/>
        </w:rPr>
      </w:pPr>
    </w:p>
    <w:p w14:paraId="531AF476" w14:textId="77777777" w:rsidR="00343FF6" w:rsidRDefault="00635E89">
      <w:pPr>
        <w:pStyle w:val="Heading1"/>
      </w:pPr>
      <w:r>
        <w:rPr>
          <w:w w:val="95"/>
        </w:rPr>
        <w:t>Compliance</w:t>
      </w:r>
      <w:r>
        <w:rPr>
          <w:spacing w:val="-7"/>
          <w:w w:val="95"/>
        </w:rPr>
        <w:t xml:space="preserve"> </w:t>
      </w:r>
      <w:r>
        <w:rPr>
          <w:w w:val="95"/>
        </w:rPr>
        <w:t>monitoring</w:t>
      </w:r>
      <w:r>
        <w:rPr>
          <w:spacing w:val="-4"/>
          <w:w w:val="95"/>
        </w:rPr>
        <w:t xml:space="preserve"> </w:t>
      </w:r>
      <w:r>
        <w:rPr>
          <w:w w:val="95"/>
        </w:rPr>
        <w:t>for</w:t>
      </w:r>
      <w:r>
        <w:rPr>
          <w:spacing w:val="-1"/>
          <w:w w:val="95"/>
        </w:rPr>
        <w:t xml:space="preserve"> </w:t>
      </w:r>
      <w:r>
        <w:rPr>
          <w:w w:val="95"/>
        </w:rPr>
        <w:t>transmission-connected</w:t>
      </w:r>
      <w:r>
        <w:rPr>
          <w:spacing w:val="-6"/>
          <w:w w:val="95"/>
        </w:rPr>
        <w:t xml:space="preserve"> </w:t>
      </w:r>
      <w:r>
        <w:rPr>
          <w:w w:val="95"/>
        </w:rPr>
        <w:t>demand</w:t>
      </w:r>
      <w:r>
        <w:rPr>
          <w:spacing w:val="-5"/>
          <w:w w:val="95"/>
        </w:rPr>
        <w:t xml:space="preserve"> </w:t>
      </w:r>
      <w:r>
        <w:rPr>
          <w:w w:val="95"/>
        </w:rPr>
        <w:t>facilities</w:t>
      </w:r>
    </w:p>
    <w:p w14:paraId="4C213027" w14:textId="77777777" w:rsidR="00343FF6" w:rsidRDefault="00343FF6">
      <w:pPr>
        <w:pStyle w:val="BodyText"/>
        <w:spacing w:before="4"/>
        <w:rPr>
          <w:rFonts w:ascii="Book Antiqua"/>
          <w:b/>
          <w:sz w:val="31"/>
        </w:rPr>
      </w:pPr>
    </w:p>
    <w:p w14:paraId="3041277A" w14:textId="77777777" w:rsidR="00343FF6" w:rsidRDefault="00635E89">
      <w:pPr>
        <w:pStyle w:val="BodyText"/>
        <w:spacing w:line="228" w:lineRule="auto"/>
        <w:ind w:left="107" w:right="122"/>
      </w:pPr>
      <w:r>
        <w:rPr>
          <w:w w:val="90"/>
        </w:rPr>
        <w:t>With</w:t>
      </w:r>
      <w:r>
        <w:rPr>
          <w:spacing w:val="1"/>
          <w:w w:val="90"/>
        </w:rPr>
        <w:t xml:space="preserve"> </w:t>
      </w:r>
      <w:r>
        <w:rPr>
          <w:w w:val="90"/>
        </w:rPr>
        <w:t>regard to compliance</w:t>
      </w:r>
      <w:r>
        <w:rPr>
          <w:spacing w:val="1"/>
          <w:w w:val="90"/>
        </w:rPr>
        <w:t xml:space="preserve"> </w:t>
      </w:r>
      <w:r>
        <w:rPr>
          <w:w w:val="90"/>
        </w:rPr>
        <w:t>monitoring</w:t>
      </w:r>
      <w:r>
        <w:rPr>
          <w:spacing w:val="1"/>
          <w:w w:val="90"/>
        </w:rPr>
        <w:t xml:space="preserve"> </w:t>
      </w:r>
      <w:r>
        <w:rPr>
          <w:w w:val="90"/>
        </w:rPr>
        <w:t>of</w:t>
      </w:r>
      <w:r>
        <w:rPr>
          <w:spacing w:val="1"/>
          <w:w w:val="90"/>
        </w:rPr>
        <w:t xml:space="preserve"> </w:t>
      </w:r>
      <w:r>
        <w:rPr>
          <w:w w:val="90"/>
        </w:rPr>
        <w:t>the</w:t>
      </w:r>
      <w:r>
        <w:rPr>
          <w:spacing w:val="1"/>
          <w:w w:val="90"/>
        </w:rPr>
        <w:t xml:space="preserve"> </w:t>
      </w:r>
      <w:r>
        <w:rPr>
          <w:w w:val="90"/>
        </w:rPr>
        <w:t>reactive</w:t>
      </w:r>
      <w:r>
        <w:rPr>
          <w:spacing w:val="1"/>
          <w:w w:val="90"/>
        </w:rPr>
        <w:t xml:space="preserve"> </w:t>
      </w:r>
      <w:r>
        <w:rPr>
          <w:w w:val="90"/>
        </w:rPr>
        <w:t>power</w:t>
      </w:r>
      <w:r>
        <w:rPr>
          <w:spacing w:val="1"/>
          <w:w w:val="90"/>
        </w:rPr>
        <w:t xml:space="preserve"> </w:t>
      </w:r>
      <w:r>
        <w:rPr>
          <w:w w:val="90"/>
        </w:rPr>
        <w:t>requirements</w:t>
      </w:r>
      <w:r>
        <w:rPr>
          <w:spacing w:val="1"/>
          <w:w w:val="90"/>
        </w:rPr>
        <w:t xml:space="preserve"> </w:t>
      </w:r>
      <w:r>
        <w:rPr>
          <w:w w:val="90"/>
        </w:rPr>
        <w:t>applicable</w:t>
      </w:r>
      <w:r>
        <w:rPr>
          <w:spacing w:val="1"/>
          <w:w w:val="90"/>
        </w:rPr>
        <w:t xml:space="preserve"> </w:t>
      </w:r>
      <w:r>
        <w:rPr>
          <w:w w:val="90"/>
        </w:rPr>
        <w:t xml:space="preserve">to </w:t>
      </w:r>
      <w:r>
        <w:rPr>
          <w:w w:val="90"/>
        </w:rPr>
        <w:t>transmission-connected</w:t>
      </w:r>
      <w:r>
        <w:rPr>
          <w:spacing w:val="1"/>
          <w:w w:val="90"/>
        </w:rPr>
        <w:t xml:space="preserve"> </w:t>
      </w:r>
      <w:r>
        <w:rPr>
          <w:w w:val="90"/>
        </w:rPr>
        <w:t>demand</w:t>
      </w:r>
      <w:r>
        <w:rPr>
          <w:spacing w:val="-35"/>
          <w:w w:val="90"/>
        </w:rPr>
        <w:t xml:space="preserve"> </w:t>
      </w:r>
      <w:r>
        <w:t>facilities:</w:t>
      </w:r>
    </w:p>
    <w:p w14:paraId="4E944EF5" w14:textId="77777777" w:rsidR="00343FF6" w:rsidRDefault="00343FF6">
      <w:pPr>
        <w:pStyle w:val="BodyText"/>
        <w:spacing w:before="11"/>
        <w:rPr>
          <w:sz w:val="21"/>
        </w:rPr>
      </w:pPr>
    </w:p>
    <w:p w14:paraId="2AA5EC77" w14:textId="77777777" w:rsidR="00343FF6" w:rsidRDefault="00635E89">
      <w:pPr>
        <w:pStyle w:val="ListParagraph"/>
        <w:numPr>
          <w:ilvl w:val="0"/>
          <w:numId w:val="21"/>
        </w:numPr>
        <w:tabs>
          <w:tab w:val="left" w:pos="402"/>
        </w:tabs>
        <w:spacing w:line="228" w:lineRule="auto"/>
        <w:rPr>
          <w:sz w:val="19"/>
        </w:rPr>
      </w:pPr>
      <w:r>
        <w:rPr>
          <w:w w:val="90"/>
          <w:sz w:val="19"/>
        </w:rPr>
        <w:t>the</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facility shall</w:t>
      </w:r>
      <w:r>
        <w:rPr>
          <w:spacing w:val="1"/>
          <w:w w:val="90"/>
          <w:sz w:val="19"/>
        </w:rPr>
        <w:t xml:space="preserve"> </w:t>
      </w:r>
      <w:r>
        <w:rPr>
          <w:w w:val="90"/>
          <w:sz w:val="19"/>
        </w:rPr>
        <w:t>be</w:t>
      </w:r>
      <w:r>
        <w:rPr>
          <w:spacing w:val="1"/>
          <w:w w:val="90"/>
          <w:sz w:val="19"/>
        </w:rPr>
        <w:t xml:space="preserve"> </w:t>
      </w:r>
      <w:r>
        <w:rPr>
          <w:w w:val="90"/>
          <w:sz w:val="19"/>
        </w:rPr>
        <w:t>equipped</w:t>
      </w:r>
      <w:r>
        <w:rPr>
          <w:spacing w:val="1"/>
          <w:w w:val="90"/>
          <w:sz w:val="19"/>
        </w:rPr>
        <w:t xml:space="preserve"> </w:t>
      </w:r>
      <w:r>
        <w:rPr>
          <w:w w:val="90"/>
          <w:sz w:val="19"/>
        </w:rPr>
        <w:t>with</w:t>
      </w:r>
      <w:r>
        <w:rPr>
          <w:spacing w:val="1"/>
          <w:w w:val="90"/>
          <w:sz w:val="19"/>
        </w:rPr>
        <w:t xml:space="preserve"> </w:t>
      </w:r>
      <w:r>
        <w:rPr>
          <w:w w:val="90"/>
          <w:sz w:val="19"/>
        </w:rPr>
        <w:t>necessary equipment</w:t>
      </w:r>
      <w:r>
        <w:rPr>
          <w:spacing w:val="1"/>
          <w:w w:val="90"/>
          <w:sz w:val="19"/>
        </w:rPr>
        <w:t xml:space="preserve"> </w:t>
      </w:r>
      <w:r>
        <w:rPr>
          <w:w w:val="90"/>
          <w:sz w:val="19"/>
        </w:rPr>
        <w:t>to measure</w:t>
      </w:r>
      <w:r>
        <w:rPr>
          <w:spacing w:val="1"/>
          <w:w w:val="90"/>
          <w:sz w:val="19"/>
        </w:rPr>
        <w:t xml:space="preserve"> </w:t>
      </w:r>
      <w:r>
        <w:rPr>
          <w:w w:val="90"/>
          <w:sz w:val="19"/>
        </w:rPr>
        <w:t>the</w:t>
      </w:r>
      <w:r>
        <w:rPr>
          <w:spacing w:val="1"/>
          <w:w w:val="90"/>
          <w:sz w:val="19"/>
        </w:rPr>
        <w:t xml:space="preserve"> </w:t>
      </w:r>
      <w:r>
        <w:rPr>
          <w:w w:val="90"/>
          <w:sz w:val="19"/>
        </w:rPr>
        <w:t>active</w:t>
      </w:r>
      <w:r>
        <w:rPr>
          <w:spacing w:val="1"/>
          <w:w w:val="90"/>
          <w:sz w:val="19"/>
        </w:rPr>
        <w:t xml:space="preserve"> </w:t>
      </w:r>
      <w:r>
        <w:rPr>
          <w:w w:val="90"/>
          <w:sz w:val="19"/>
        </w:rPr>
        <w:t>and</w:t>
      </w:r>
      <w:r>
        <w:rPr>
          <w:spacing w:val="1"/>
          <w:w w:val="90"/>
          <w:sz w:val="19"/>
        </w:rPr>
        <w:t xml:space="preserve"> </w:t>
      </w:r>
      <w:r>
        <w:rPr>
          <w:sz w:val="19"/>
        </w:rPr>
        <w:t>reactive</w:t>
      </w:r>
      <w:r>
        <w:rPr>
          <w:spacing w:val="12"/>
          <w:sz w:val="19"/>
        </w:rPr>
        <w:t xml:space="preserve"> </w:t>
      </w:r>
      <w:r>
        <w:rPr>
          <w:sz w:val="19"/>
        </w:rPr>
        <w:t>power,</w:t>
      </w:r>
      <w:r>
        <w:rPr>
          <w:spacing w:val="12"/>
          <w:sz w:val="19"/>
        </w:rPr>
        <w:t xml:space="preserve"> </w:t>
      </w:r>
      <w:r>
        <w:rPr>
          <w:sz w:val="19"/>
        </w:rPr>
        <w:t>in</w:t>
      </w:r>
      <w:r>
        <w:rPr>
          <w:spacing w:val="13"/>
          <w:sz w:val="19"/>
        </w:rPr>
        <w:t xml:space="preserve"> </w:t>
      </w:r>
      <w:r>
        <w:rPr>
          <w:sz w:val="19"/>
        </w:rPr>
        <w:t>accordance</w:t>
      </w:r>
      <w:r>
        <w:rPr>
          <w:spacing w:val="11"/>
          <w:sz w:val="19"/>
        </w:rPr>
        <w:t xml:space="preserve"> </w:t>
      </w:r>
      <w:r>
        <w:rPr>
          <w:sz w:val="19"/>
        </w:rPr>
        <w:t>with</w:t>
      </w:r>
      <w:r>
        <w:rPr>
          <w:spacing w:val="12"/>
          <w:sz w:val="19"/>
        </w:rPr>
        <w:t xml:space="preserve"> </w:t>
      </w:r>
      <w:r>
        <w:rPr>
          <w:sz w:val="19"/>
        </w:rPr>
        <w:t>Article</w:t>
      </w:r>
      <w:r>
        <w:rPr>
          <w:spacing w:val="12"/>
          <w:sz w:val="19"/>
        </w:rPr>
        <w:t xml:space="preserve"> </w:t>
      </w:r>
      <w:r>
        <w:rPr>
          <w:sz w:val="19"/>
        </w:rPr>
        <w:t>15;</w:t>
      </w:r>
      <w:r>
        <w:rPr>
          <w:spacing w:val="11"/>
          <w:sz w:val="19"/>
        </w:rPr>
        <w:t xml:space="preserve"> </w:t>
      </w:r>
      <w:r>
        <w:rPr>
          <w:sz w:val="19"/>
        </w:rPr>
        <w:t>and</w:t>
      </w:r>
    </w:p>
    <w:p w14:paraId="3A6D5471" w14:textId="77777777" w:rsidR="00343FF6" w:rsidRDefault="00343FF6">
      <w:pPr>
        <w:pStyle w:val="BodyText"/>
        <w:spacing w:before="3"/>
        <w:rPr>
          <w:sz w:val="21"/>
        </w:rPr>
      </w:pPr>
    </w:p>
    <w:p w14:paraId="0F4D4A45" w14:textId="77777777" w:rsidR="00343FF6" w:rsidRDefault="00635E89">
      <w:pPr>
        <w:pStyle w:val="ListParagraph"/>
        <w:numPr>
          <w:ilvl w:val="0"/>
          <w:numId w:val="21"/>
        </w:numPr>
        <w:tabs>
          <w:tab w:val="left" w:pos="402"/>
        </w:tabs>
        <w:ind w:right="0"/>
        <w:rPr>
          <w:sz w:val="19"/>
        </w:rPr>
      </w:pPr>
      <w:r>
        <w:rPr>
          <w:spacing w:val="-1"/>
          <w:w w:val="95"/>
          <w:sz w:val="19"/>
        </w:rPr>
        <w:t>the</w:t>
      </w:r>
      <w:r>
        <w:rPr>
          <w:spacing w:val="-3"/>
          <w:w w:val="95"/>
          <w:sz w:val="19"/>
        </w:rPr>
        <w:t xml:space="preserve"> </w:t>
      </w:r>
      <w:r>
        <w:rPr>
          <w:spacing w:val="-1"/>
          <w:w w:val="95"/>
          <w:sz w:val="19"/>
        </w:rPr>
        <w:t>relevant</w:t>
      </w:r>
      <w:r>
        <w:rPr>
          <w:spacing w:val="-2"/>
          <w:w w:val="95"/>
          <w:sz w:val="19"/>
        </w:rPr>
        <w:t xml:space="preserve"> </w:t>
      </w:r>
      <w:r>
        <w:rPr>
          <w:spacing w:val="-1"/>
          <w:w w:val="95"/>
          <w:sz w:val="19"/>
        </w:rPr>
        <w:t>system</w:t>
      </w:r>
      <w:r>
        <w:rPr>
          <w:spacing w:val="-4"/>
          <w:w w:val="95"/>
          <w:sz w:val="19"/>
        </w:rPr>
        <w:t xml:space="preserve"> </w:t>
      </w:r>
      <w:r>
        <w:rPr>
          <w:spacing w:val="-1"/>
          <w:w w:val="95"/>
          <w:sz w:val="19"/>
        </w:rPr>
        <w:t>operator</w:t>
      </w:r>
      <w:r>
        <w:rPr>
          <w:spacing w:val="-2"/>
          <w:w w:val="95"/>
          <w:sz w:val="19"/>
        </w:rPr>
        <w:t xml:space="preserve"> </w:t>
      </w:r>
      <w:r>
        <w:rPr>
          <w:w w:val="95"/>
          <w:sz w:val="19"/>
        </w:rPr>
        <w:t>shall</w:t>
      </w:r>
      <w:r>
        <w:rPr>
          <w:spacing w:val="-1"/>
          <w:w w:val="95"/>
          <w:sz w:val="19"/>
        </w:rPr>
        <w:t xml:space="preserve"> </w:t>
      </w:r>
      <w:r>
        <w:rPr>
          <w:w w:val="95"/>
          <w:sz w:val="19"/>
        </w:rPr>
        <w:t>specify</w:t>
      </w:r>
      <w:r>
        <w:rPr>
          <w:spacing w:val="-3"/>
          <w:w w:val="95"/>
          <w:sz w:val="19"/>
        </w:rPr>
        <w:t xml:space="preserve"> </w:t>
      </w:r>
      <w:r>
        <w:rPr>
          <w:w w:val="95"/>
          <w:sz w:val="19"/>
        </w:rPr>
        <w:t>the</w:t>
      </w:r>
      <w:r>
        <w:rPr>
          <w:spacing w:val="-3"/>
          <w:w w:val="95"/>
          <w:sz w:val="19"/>
        </w:rPr>
        <w:t xml:space="preserve"> </w:t>
      </w:r>
      <w:r>
        <w:rPr>
          <w:w w:val="95"/>
          <w:sz w:val="19"/>
        </w:rPr>
        <w:t>time</w:t>
      </w:r>
      <w:r>
        <w:rPr>
          <w:spacing w:val="-1"/>
          <w:w w:val="95"/>
          <w:sz w:val="19"/>
        </w:rPr>
        <w:t xml:space="preserve"> </w:t>
      </w:r>
      <w:r>
        <w:rPr>
          <w:w w:val="95"/>
          <w:sz w:val="19"/>
        </w:rPr>
        <w:t>frame</w:t>
      </w:r>
      <w:r>
        <w:rPr>
          <w:spacing w:val="-3"/>
          <w:w w:val="95"/>
          <w:sz w:val="19"/>
        </w:rPr>
        <w:t xml:space="preserve"> </w:t>
      </w:r>
      <w:r>
        <w:rPr>
          <w:w w:val="95"/>
          <w:sz w:val="19"/>
        </w:rPr>
        <w:t>for</w:t>
      </w:r>
      <w:r>
        <w:rPr>
          <w:spacing w:val="-2"/>
          <w:w w:val="95"/>
          <w:sz w:val="19"/>
        </w:rPr>
        <w:t xml:space="preserve"> </w:t>
      </w:r>
      <w:r>
        <w:rPr>
          <w:w w:val="95"/>
          <w:sz w:val="19"/>
        </w:rPr>
        <w:t>compliance</w:t>
      </w:r>
      <w:r>
        <w:rPr>
          <w:spacing w:val="-2"/>
          <w:w w:val="95"/>
          <w:sz w:val="19"/>
        </w:rPr>
        <w:t xml:space="preserve"> </w:t>
      </w:r>
      <w:r>
        <w:rPr>
          <w:w w:val="95"/>
          <w:sz w:val="19"/>
        </w:rPr>
        <w:t>monitoring.</w:t>
      </w:r>
    </w:p>
    <w:p w14:paraId="2326FD07" w14:textId="77777777" w:rsidR="00343FF6" w:rsidRDefault="00343FF6">
      <w:pPr>
        <w:pStyle w:val="BodyText"/>
        <w:rPr>
          <w:sz w:val="22"/>
        </w:rPr>
      </w:pPr>
    </w:p>
    <w:p w14:paraId="29C5C5B8" w14:textId="77777777" w:rsidR="00343FF6" w:rsidRDefault="00343FF6">
      <w:pPr>
        <w:pStyle w:val="BodyText"/>
        <w:spacing w:before="4"/>
        <w:rPr>
          <w:sz w:val="21"/>
        </w:rPr>
      </w:pPr>
    </w:p>
    <w:p w14:paraId="233EE4F5" w14:textId="77777777" w:rsidR="00343FF6" w:rsidRDefault="00635E89">
      <w:pPr>
        <w:spacing w:before="1"/>
        <w:ind w:left="617" w:right="635"/>
        <w:jc w:val="center"/>
        <w:rPr>
          <w:sz w:val="17"/>
        </w:rPr>
      </w:pPr>
      <w:r>
        <w:rPr>
          <w:w w:val="95"/>
          <w:sz w:val="17"/>
        </w:rPr>
        <w:t>TITLE</w:t>
      </w:r>
      <w:r>
        <w:rPr>
          <w:spacing w:val="3"/>
          <w:w w:val="95"/>
          <w:sz w:val="17"/>
        </w:rPr>
        <w:t xml:space="preserve"> </w:t>
      </w:r>
      <w:r>
        <w:rPr>
          <w:w w:val="95"/>
          <w:sz w:val="17"/>
        </w:rPr>
        <w:t>V</w:t>
      </w:r>
    </w:p>
    <w:p w14:paraId="3EE25EED" w14:textId="77777777" w:rsidR="00343FF6" w:rsidRDefault="00343FF6">
      <w:pPr>
        <w:pStyle w:val="BodyText"/>
        <w:spacing w:before="2"/>
        <w:rPr>
          <w:sz w:val="21"/>
        </w:rPr>
      </w:pPr>
    </w:p>
    <w:p w14:paraId="0D606E5C" w14:textId="77777777" w:rsidR="00343FF6" w:rsidRDefault="00635E89">
      <w:pPr>
        <w:ind w:left="617" w:right="635"/>
        <w:jc w:val="center"/>
        <w:rPr>
          <w:rFonts w:ascii="Book Antiqua"/>
          <w:b/>
          <w:sz w:val="17"/>
        </w:rPr>
      </w:pPr>
      <w:r>
        <w:rPr>
          <w:rFonts w:ascii="Book Antiqua"/>
          <w:b/>
          <w:w w:val="90"/>
          <w:sz w:val="17"/>
        </w:rPr>
        <w:t>APPLICATIONS</w:t>
      </w:r>
      <w:r>
        <w:rPr>
          <w:rFonts w:ascii="Book Antiqua"/>
          <w:b/>
          <w:spacing w:val="-1"/>
          <w:w w:val="90"/>
          <w:sz w:val="17"/>
        </w:rPr>
        <w:t xml:space="preserve"> </w:t>
      </w:r>
      <w:r>
        <w:rPr>
          <w:rFonts w:ascii="Book Antiqua"/>
          <w:b/>
          <w:w w:val="90"/>
          <w:sz w:val="17"/>
        </w:rPr>
        <w:t>AND</w:t>
      </w:r>
      <w:r>
        <w:rPr>
          <w:rFonts w:ascii="Book Antiqua"/>
          <w:b/>
          <w:spacing w:val="1"/>
          <w:w w:val="90"/>
          <w:sz w:val="17"/>
        </w:rPr>
        <w:t xml:space="preserve"> </w:t>
      </w:r>
      <w:r>
        <w:rPr>
          <w:rFonts w:ascii="Book Antiqua"/>
          <w:b/>
          <w:w w:val="90"/>
          <w:sz w:val="17"/>
        </w:rPr>
        <w:t>DEROGATIONS</w:t>
      </w:r>
    </w:p>
    <w:p w14:paraId="4776851B" w14:textId="77777777" w:rsidR="00343FF6" w:rsidRDefault="00343FF6">
      <w:pPr>
        <w:pStyle w:val="BodyText"/>
        <w:rPr>
          <w:rFonts w:ascii="Book Antiqua"/>
          <w:b/>
          <w:sz w:val="20"/>
        </w:rPr>
      </w:pPr>
    </w:p>
    <w:p w14:paraId="28DD33CD" w14:textId="77777777" w:rsidR="00343FF6" w:rsidRDefault="00343FF6">
      <w:pPr>
        <w:pStyle w:val="BodyText"/>
        <w:spacing w:before="5"/>
        <w:rPr>
          <w:rFonts w:ascii="Book Antiqua"/>
          <w:b/>
          <w:sz w:val="21"/>
        </w:rPr>
      </w:pPr>
    </w:p>
    <w:p w14:paraId="491914E4" w14:textId="77777777" w:rsidR="00343FF6" w:rsidRDefault="00635E89">
      <w:pPr>
        <w:ind w:left="618" w:right="635"/>
        <w:jc w:val="center"/>
        <w:rPr>
          <w:i/>
          <w:sz w:val="17"/>
        </w:rPr>
      </w:pPr>
      <w:r>
        <w:rPr>
          <w:i/>
          <w:sz w:val="17"/>
        </w:rPr>
        <w:t>CHAPTER</w:t>
      </w:r>
      <w:r>
        <w:rPr>
          <w:i/>
          <w:spacing w:val="8"/>
          <w:sz w:val="17"/>
        </w:rPr>
        <w:t xml:space="preserve"> </w:t>
      </w:r>
      <w:r>
        <w:rPr>
          <w:i/>
          <w:sz w:val="17"/>
        </w:rPr>
        <w:t>1</w:t>
      </w:r>
    </w:p>
    <w:p w14:paraId="62434B5D" w14:textId="77777777" w:rsidR="00343FF6" w:rsidRDefault="00343FF6">
      <w:pPr>
        <w:pStyle w:val="BodyText"/>
        <w:rPr>
          <w:i/>
          <w:sz w:val="21"/>
        </w:rPr>
      </w:pPr>
    </w:p>
    <w:p w14:paraId="4AAF1523" w14:textId="77777777" w:rsidR="00343FF6" w:rsidRDefault="00635E89">
      <w:pPr>
        <w:pStyle w:val="Heading2"/>
      </w:pPr>
      <w:r>
        <w:rPr>
          <w:w w:val="90"/>
        </w:rPr>
        <w:t>Cost-benefit</w:t>
      </w:r>
      <w:r>
        <w:rPr>
          <w:spacing w:val="30"/>
          <w:w w:val="90"/>
        </w:rPr>
        <w:t xml:space="preserve"> </w:t>
      </w:r>
      <w:r>
        <w:rPr>
          <w:w w:val="90"/>
        </w:rPr>
        <w:t>analysis</w:t>
      </w:r>
    </w:p>
    <w:p w14:paraId="39CABE33" w14:textId="77777777" w:rsidR="00343FF6" w:rsidRDefault="00343FF6">
      <w:pPr>
        <w:pStyle w:val="BodyText"/>
        <w:spacing w:before="2"/>
        <w:rPr>
          <w:b/>
          <w:i/>
          <w:sz w:val="32"/>
        </w:rPr>
      </w:pPr>
    </w:p>
    <w:p w14:paraId="31EF863E"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48</w:t>
      </w:r>
    </w:p>
    <w:p w14:paraId="4CFDB896" w14:textId="77777777" w:rsidR="00343FF6" w:rsidRDefault="00343FF6">
      <w:pPr>
        <w:pStyle w:val="BodyText"/>
        <w:rPr>
          <w:i/>
          <w:sz w:val="22"/>
        </w:rPr>
      </w:pPr>
    </w:p>
    <w:p w14:paraId="3C9F37F2" w14:textId="77777777" w:rsidR="00343FF6" w:rsidRDefault="00635E89">
      <w:pPr>
        <w:pStyle w:val="Heading1"/>
        <w:spacing w:before="135" w:line="220" w:lineRule="auto"/>
        <w:ind w:right="636" w:hanging="1"/>
      </w:pPr>
      <w:r>
        <w:rPr>
          <w:w w:val="95"/>
        </w:rPr>
        <w:t>Identification</w:t>
      </w:r>
      <w:r>
        <w:rPr>
          <w:spacing w:val="17"/>
          <w:w w:val="95"/>
        </w:rPr>
        <w:t xml:space="preserve"> </w:t>
      </w:r>
      <w:r>
        <w:rPr>
          <w:w w:val="95"/>
        </w:rPr>
        <w:t>of</w:t>
      </w:r>
      <w:r>
        <w:rPr>
          <w:spacing w:val="18"/>
          <w:w w:val="95"/>
        </w:rPr>
        <w:t xml:space="preserve"> </w:t>
      </w:r>
      <w:r>
        <w:rPr>
          <w:w w:val="95"/>
        </w:rPr>
        <w:t>costs</w:t>
      </w:r>
      <w:r>
        <w:rPr>
          <w:spacing w:val="19"/>
          <w:w w:val="95"/>
        </w:rPr>
        <w:t xml:space="preserve"> </w:t>
      </w:r>
      <w:r>
        <w:rPr>
          <w:w w:val="95"/>
        </w:rPr>
        <w:t>and</w:t>
      </w:r>
      <w:r>
        <w:rPr>
          <w:spacing w:val="17"/>
          <w:w w:val="95"/>
        </w:rPr>
        <w:t xml:space="preserve"> </w:t>
      </w:r>
      <w:r>
        <w:rPr>
          <w:w w:val="95"/>
        </w:rPr>
        <w:t>benefits</w:t>
      </w:r>
      <w:r>
        <w:rPr>
          <w:spacing w:val="17"/>
          <w:w w:val="95"/>
        </w:rPr>
        <w:t xml:space="preserve"> </w:t>
      </w:r>
      <w:r>
        <w:rPr>
          <w:w w:val="95"/>
        </w:rPr>
        <w:t>of</w:t>
      </w:r>
      <w:r>
        <w:rPr>
          <w:spacing w:val="17"/>
          <w:w w:val="95"/>
        </w:rPr>
        <w:t xml:space="preserve"> </w:t>
      </w:r>
      <w:r>
        <w:rPr>
          <w:w w:val="95"/>
        </w:rPr>
        <w:t>application</w:t>
      </w:r>
      <w:r>
        <w:rPr>
          <w:spacing w:val="18"/>
          <w:w w:val="95"/>
        </w:rPr>
        <w:t xml:space="preserve"> </w:t>
      </w:r>
      <w:r>
        <w:rPr>
          <w:w w:val="95"/>
        </w:rPr>
        <w:t>of</w:t>
      </w:r>
      <w:r>
        <w:rPr>
          <w:spacing w:val="17"/>
          <w:w w:val="95"/>
        </w:rPr>
        <w:t xml:space="preserve"> </w:t>
      </w:r>
      <w:r>
        <w:rPr>
          <w:w w:val="95"/>
        </w:rPr>
        <w:t>requirements</w:t>
      </w:r>
      <w:r>
        <w:rPr>
          <w:spacing w:val="20"/>
          <w:w w:val="95"/>
        </w:rPr>
        <w:t xml:space="preserve"> </w:t>
      </w:r>
      <w:r>
        <w:rPr>
          <w:w w:val="95"/>
        </w:rPr>
        <w:t>to</w:t>
      </w:r>
      <w:r>
        <w:rPr>
          <w:spacing w:val="16"/>
          <w:w w:val="95"/>
        </w:rPr>
        <w:t xml:space="preserve"> </w:t>
      </w:r>
      <w:r>
        <w:rPr>
          <w:w w:val="95"/>
        </w:rPr>
        <w:t>existing</w:t>
      </w:r>
      <w:r>
        <w:rPr>
          <w:spacing w:val="18"/>
          <w:w w:val="95"/>
        </w:rPr>
        <w:t xml:space="preserve"> </w:t>
      </w:r>
      <w:r>
        <w:rPr>
          <w:w w:val="95"/>
        </w:rPr>
        <w:t>transmission-</w:t>
      </w:r>
      <w:r>
        <w:rPr>
          <w:spacing w:val="-43"/>
          <w:w w:val="95"/>
        </w:rPr>
        <w:t xml:space="preserve"> </w:t>
      </w:r>
      <w:r>
        <w:rPr>
          <w:w w:val="95"/>
        </w:rPr>
        <w:t>connected</w:t>
      </w:r>
      <w:r>
        <w:rPr>
          <w:spacing w:val="41"/>
          <w:w w:val="95"/>
        </w:rPr>
        <w:t xml:space="preserve"> </w:t>
      </w:r>
      <w:r>
        <w:rPr>
          <w:w w:val="95"/>
        </w:rPr>
        <w:t>demand</w:t>
      </w:r>
      <w:r>
        <w:rPr>
          <w:spacing w:val="40"/>
          <w:w w:val="95"/>
        </w:rPr>
        <w:t xml:space="preserve"> </w:t>
      </w:r>
      <w:r>
        <w:rPr>
          <w:w w:val="95"/>
        </w:rPr>
        <w:t>facilities,</w:t>
      </w:r>
      <w:r>
        <w:rPr>
          <w:spacing w:val="41"/>
          <w:w w:val="95"/>
        </w:rPr>
        <w:t xml:space="preserve"> </w:t>
      </w:r>
      <w:r>
        <w:rPr>
          <w:w w:val="95"/>
        </w:rPr>
        <w:t>existing</w:t>
      </w:r>
      <w:r>
        <w:rPr>
          <w:spacing w:val="40"/>
          <w:w w:val="95"/>
        </w:rPr>
        <w:t xml:space="preserve"> </w:t>
      </w:r>
      <w:r>
        <w:rPr>
          <w:w w:val="95"/>
        </w:rPr>
        <w:t>transmission-connected</w:t>
      </w:r>
      <w:r>
        <w:rPr>
          <w:spacing w:val="40"/>
          <w:w w:val="95"/>
        </w:rPr>
        <w:t xml:space="preserve"> </w:t>
      </w:r>
      <w:r>
        <w:rPr>
          <w:w w:val="95"/>
        </w:rPr>
        <w:t>distribution</w:t>
      </w:r>
      <w:r>
        <w:rPr>
          <w:spacing w:val="41"/>
          <w:w w:val="95"/>
        </w:rPr>
        <w:t xml:space="preserve"> </w:t>
      </w:r>
      <w:r>
        <w:rPr>
          <w:w w:val="95"/>
        </w:rPr>
        <w:t>facilities,</w:t>
      </w:r>
      <w:r>
        <w:rPr>
          <w:spacing w:val="41"/>
          <w:w w:val="95"/>
        </w:rPr>
        <w:t xml:space="preserve"> </w:t>
      </w:r>
      <w:r>
        <w:rPr>
          <w:w w:val="95"/>
        </w:rPr>
        <w:t>existing</w:t>
      </w:r>
      <w:r>
        <w:rPr>
          <w:spacing w:val="-43"/>
          <w:w w:val="95"/>
        </w:rPr>
        <w:t xml:space="preserve"> </w:t>
      </w:r>
      <w:r>
        <w:t>distribution</w:t>
      </w:r>
      <w:r>
        <w:rPr>
          <w:spacing w:val="5"/>
        </w:rPr>
        <w:t xml:space="preserve"> </w:t>
      </w:r>
      <w:r>
        <w:t>systems</w:t>
      </w:r>
      <w:r>
        <w:rPr>
          <w:spacing w:val="8"/>
        </w:rPr>
        <w:t xml:space="preserve"> </w:t>
      </w:r>
      <w:r>
        <w:t>and</w:t>
      </w:r>
      <w:r>
        <w:rPr>
          <w:spacing w:val="6"/>
        </w:rPr>
        <w:t xml:space="preserve"> </w:t>
      </w:r>
      <w:r>
        <w:t>existing</w:t>
      </w:r>
      <w:r>
        <w:rPr>
          <w:spacing w:val="5"/>
        </w:rPr>
        <w:t xml:space="preserve"> </w:t>
      </w:r>
      <w:r>
        <w:t>demand</w:t>
      </w:r>
      <w:r>
        <w:rPr>
          <w:spacing w:val="6"/>
        </w:rPr>
        <w:t xml:space="preserve"> </w:t>
      </w:r>
      <w:r>
        <w:t>units</w:t>
      </w:r>
    </w:p>
    <w:p w14:paraId="43321681" w14:textId="77777777" w:rsidR="00343FF6" w:rsidRDefault="00343FF6">
      <w:pPr>
        <w:pStyle w:val="BodyText"/>
        <w:spacing w:before="9"/>
        <w:rPr>
          <w:rFonts w:ascii="Book Antiqua"/>
          <w:b/>
          <w:sz w:val="31"/>
        </w:rPr>
      </w:pPr>
    </w:p>
    <w:p w14:paraId="739639A9" w14:textId="77777777" w:rsidR="00343FF6" w:rsidRDefault="00635E89">
      <w:pPr>
        <w:pStyle w:val="ListParagraph"/>
        <w:numPr>
          <w:ilvl w:val="0"/>
          <w:numId w:val="20"/>
        </w:numPr>
        <w:tabs>
          <w:tab w:val="left" w:pos="540"/>
        </w:tabs>
        <w:spacing w:line="228" w:lineRule="auto"/>
        <w:ind w:firstLine="0"/>
        <w:rPr>
          <w:sz w:val="19"/>
        </w:rPr>
      </w:pPr>
      <w:r>
        <w:rPr>
          <w:w w:val="95"/>
          <w:sz w:val="19"/>
        </w:rPr>
        <w:t>Prior to the application of any requirement set out in this Regulation to existing transmission-connected demand</w:t>
      </w:r>
      <w:r>
        <w:rPr>
          <w:spacing w:val="1"/>
          <w:w w:val="95"/>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w:t>
      </w:r>
      <w:r>
        <w:rPr>
          <w:w w:val="90"/>
          <w:sz w:val="19"/>
        </w:rPr>
        <w:t>sion-connected</w:t>
      </w:r>
      <w:r>
        <w:rPr>
          <w:spacing w:val="33"/>
          <w:sz w:val="19"/>
        </w:rPr>
        <w:t xml:space="preserve"> </w:t>
      </w:r>
      <w:r>
        <w:rPr>
          <w:w w:val="90"/>
          <w:sz w:val="19"/>
        </w:rPr>
        <w:t>distribution</w:t>
      </w:r>
      <w:r>
        <w:rPr>
          <w:spacing w:val="33"/>
          <w:sz w:val="19"/>
        </w:rPr>
        <w:t xml:space="preserve"> </w:t>
      </w:r>
      <w:r>
        <w:rPr>
          <w:w w:val="90"/>
          <w:sz w:val="19"/>
        </w:rPr>
        <w:t>facilities,</w:t>
      </w:r>
      <w:r>
        <w:rPr>
          <w:spacing w:val="34"/>
          <w:sz w:val="19"/>
        </w:rPr>
        <w:t xml:space="preserve"> </w:t>
      </w:r>
      <w:r>
        <w:rPr>
          <w:w w:val="90"/>
          <w:sz w:val="19"/>
        </w:rPr>
        <w:t>existing</w:t>
      </w:r>
      <w:r>
        <w:rPr>
          <w:spacing w:val="33"/>
          <w:sz w:val="19"/>
        </w:rPr>
        <w:t xml:space="preserve"> </w:t>
      </w:r>
      <w:r>
        <w:rPr>
          <w:w w:val="90"/>
          <w:sz w:val="19"/>
        </w:rPr>
        <w:t>distribution</w:t>
      </w:r>
      <w:r>
        <w:rPr>
          <w:spacing w:val="34"/>
          <w:sz w:val="19"/>
        </w:rPr>
        <w:t xml:space="preserve"> </w:t>
      </w:r>
      <w:r>
        <w:rPr>
          <w:w w:val="90"/>
          <w:sz w:val="19"/>
        </w:rPr>
        <w:t>systems</w:t>
      </w:r>
      <w:r>
        <w:rPr>
          <w:spacing w:val="33"/>
          <w:sz w:val="19"/>
        </w:rPr>
        <w:t xml:space="preserve"> </w:t>
      </w:r>
      <w:r>
        <w:rPr>
          <w:w w:val="90"/>
          <w:sz w:val="19"/>
        </w:rPr>
        <w:t>and</w:t>
      </w:r>
      <w:r>
        <w:rPr>
          <w:spacing w:val="34"/>
          <w:sz w:val="19"/>
        </w:rPr>
        <w:t xml:space="preserve"> </w:t>
      </w:r>
      <w:r>
        <w:rPr>
          <w:w w:val="90"/>
          <w:sz w:val="19"/>
        </w:rPr>
        <w:t>existing</w:t>
      </w:r>
      <w:r>
        <w:rPr>
          <w:spacing w:val="33"/>
          <w:sz w:val="19"/>
        </w:rPr>
        <w:t xml:space="preserve"> </w:t>
      </w:r>
      <w:r>
        <w:rPr>
          <w:w w:val="90"/>
          <w:sz w:val="19"/>
        </w:rPr>
        <w:t>demand</w:t>
      </w:r>
      <w:r>
        <w:rPr>
          <w:spacing w:val="34"/>
          <w:sz w:val="19"/>
        </w:rPr>
        <w:t xml:space="preserve"> </w:t>
      </w:r>
      <w:r>
        <w:rPr>
          <w:w w:val="90"/>
          <w:sz w:val="19"/>
        </w:rPr>
        <w:t>units</w:t>
      </w:r>
      <w:r>
        <w:rPr>
          <w:spacing w:val="1"/>
          <w:w w:val="90"/>
          <w:sz w:val="19"/>
        </w:rPr>
        <w:t xml:space="preserve"> </w:t>
      </w:r>
      <w:r>
        <w:rPr>
          <w:w w:val="95"/>
          <w:sz w:val="19"/>
        </w:rPr>
        <w:t>in accordance with Article 4(3), the relevant TSO shall undertake a qualitative comparison of costs and benefits related</w:t>
      </w:r>
      <w:r>
        <w:rPr>
          <w:spacing w:val="1"/>
          <w:w w:val="95"/>
          <w:sz w:val="19"/>
        </w:rPr>
        <w:t xml:space="preserve"> </w:t>
      </w:r>
      <w:r>
        <w:rPr>
          <w:w w:val="95"/>
          <w:sz w:val="19"/>
        </w:rPr>
        <w:t>to the requirement under consideration.</w:t>
      </w:r>
      <w:r>
        <w:rPr>
          <w:w w:val="95"/>
          <w:sz w:val="19"/>
        </w:rPr>
        <w:t xml:space="preserve"> This comparison shall take into account available network-based or market-</w:t>
      </w:r>
      <w:r>
        <w:rPr>
          <w:spacing w:val="1"/>
          <w:w w:val="95"/>
          <w:sz w:val="19"/>
        </w:rPr>
        <w:t xml:space="preserve"> </w:t>
      </w:r>
      <w:r>
        <w:rPr>
          <w:w w:val="90"/>
          <w:sz w:val="19"/>
        </w:rPr>
        <w:t>based</w:t>
      </w:r>
      <w:r>
        <w:rPr>
          <w:spacing w:val="1"/>
          <w:w w:val="90"/>
          <w:sz w:val="19"/>
        </w:rPr>
        <w:t xml:space="preserve"> </w:t>
      </w:r>
      <w:r>
        <w:rPr>
          <w:w w:val="90"/>
          <w:sz w:val="19"/>
        </w:rPr>
        <w:t>alternatives.</w:t>
      </w:r>
      <w:r>
        <w:rPr>
          <w:spacing w:val="1"/>
          <w:w w:val="90"/>
          <w:sz w:val="19"/>
        </w:rPr>
        <w:t xml:space="preserve"> </w:t>
      </w:r>
      <w:r>
        <w:rPr>
          <w:w w:val="90"/>
          <w:sz w:val="19"/>
        </w:rPr>
        <w:t>The</w:t>
      </w:r>
      <w:r>
        <w:rPr>
          <w:spacing w:val="1"/>
          <w:w w:val="90"/>
          <w:sz w:val="19"/>
        </w:rPr>
        <w:t xml:space="preserve"> </w:t>
      </w:r>
      <w:r>
        <w:rPr>
          <w:w w:val="90"/>
          <w:sz w:val="19"/>
        </w:rPr>
        <w:t>relevant</w:t>
      </w:r>
      <w:r>
        <w:rPr>
          <w:spacing w:val="1"/>
          <w:w w:val="90"/>
          <w:sz w:val="19"/>
        </w:rPr>
        <w:t xml:space="preserve"> </w:t>
      </w:r>
      <w:r>
        <w:rPr>
          <w:w w:val="90"/>
          <w:sz w:val="19"/>
        </w:rPr>
        <w:t>TSO</w:t>
      </w:r>
      <w:r>
        <w:rPr>
          <w:spacing w:val="1"/>
          <w:w w:val="90"/>
          <w:sz w:val="19"/>
        </w:rPr>
        <w:t xml:space="preserve"> </w:t>
      </w:r>
      <w:r>
        <w:rPr>
          <w:w w:val="90"/>
          <w:sz w:val="19"/>
        </w:rPr>
        <w:t>may</w:t>
      </w:r>
      <w:r>
        <w:rPr>
          <w:spacing w:val="1"/>
          <w:w w:val="90"/>
          <w:sz w:val="19"/>
        </w:rPr>
        <w:t xml:space="preserve"> </w:t>
      </w:r>
      <w:r>
        <w:rPr>
          <w:w w:val="90"/>
          <w:sz w:val="19"/>
        </w:rPr>
        <w:t>only</w:t>
      </w:r>
      <w:r>
        <w:rPr>
          <w:spacing w:val="1"/>
          <w:w w:val="90"/>
          <w:sz w:val="19"/>
        </w:rPr>
        <w:t xml:space="preserve"> </w:t>
      </w:r>
      <w:r>
        <w:rPr>
          <w:w w:val="90"/>
          <w:sz w:val="19"/>
        </w:rPr>
        <w:t>proceed</w:t>
      </w:r>
      <w:r>
        <w:rPr>
          <w:spacing w:val="1"/>
          <w:w w:val="90"/>
          <w:sz w:val="19"/>
        </w:rPr>
        <w:t xml:space="preserve"> </w:t>
      </w:r>
      <w:r>
        <w:rPr>
          <w:w w:val="90"/>
          <w:sz w:val="19"/>
        </w:rPr>
        <w:t>to</w:t>
      </w:r>
      <w:r>
        <w:rPr>
          <w:spacing w:val="33"/>
          <w:sz w:val="19"/>
        </w:rPr>
        <w:t xml:space="preserve"> </w:t>
      </w:r>
      <w:r>
        <w:rPr>
          <w:w w:val="90"/>
          <w:sz w:val="19"/>
        </w:rPr>
        <w:t>undertake</w:t>
      </w:r>
      <w:r>
        <w:rPr>
          <w:spacing w:val="33"/>
          <w:sz w:val="19"/>
        </w:rPr>
        <w:t xml:space="preserve"> </w:t>
      </w:r>
      <w:r>
        <w:rPr>
          <w:w w:val="90"/>
          <w:sz w:val="19"/>
        </w:rPr>
        <w:t>a</w:t>
      </w:r>
      <w:r>
        <w:rPr>
          <w:spacing w:val="34"/>
          <w:sz w:val="19"/>
        </w:rPr>
        <w:t xml:space="preserve"> </w:t>
      </w:r>
      <w:r>
        <w:rPr>
          <w:w w:val="90"/>
          <w:sz w:val="19"/>
        </w:rPr>
        <w:t>quantitative</w:t>
      </w:r>
      <w:r>
        <w:rPr>
          <w:spacing w:val="33"/>
          <w:sz w:val="19"/>
        </w:rPr>
        <w:t xml:space="preserve"> </w:t>
      </w:r>
      <w:r>
        <w:rPr>
          <w:w w:val="90"/>
          <w:sz w:val="19"/>
        </w:rPr>
        <w:t>cost-benefit</w:t>
      </w:r>
      <w:r>
        <w:rPr>
          <w:spacing w:val="34"/>
          <w:sz w:val="19"/>
        </w:rPr>
        <w:t xml:space="preserve"> </w:t>
      </w:r>
      <w:r>
        <w:rPr>
          <w:w w:val="90"/>
          <w:sz w:val="19"/>
        </w:rPr>
        <w:t>analysis</w:t>
      </w:r>
      <w:r>
        <w:rPr>
          <w:spacing w:val="33"/>
          <w:sz w:val="19"/>
        </w:rPr>
        <w:t xml:space="preserve"> </w:t>
      </w:r>
      <w:r>
        <w:rPr>
          <w:w w:val="90"/>
          <w:sz w:val="19"/>
        </w:rPr>
        <w:t>in</w:t>
      </w:r>
      <w:r>
        <w:rPr>
          <w:spacing w:val="34"/>
          <w:sz w:val="19"/>
        </w:rPr>
        <w:t xml:space="preserve"> </w:t>
      </w:r>
      <w:r>
        <w:rPr>
          <w:w w:val="90"/>
          <w:sz w:val="19"/>
        </w:rPr>
        <w:t>accordance</w:t>
      </w:r>
      <w:r>
        <w:rPr>
          <w:spacing w:val="1"/>
          <w:w w:val="90"/>
          <w:sz w:val="19"/>
        </w:rPr>
        <w:t xml:space="preserve"> </w:t>
      </w:r>
      <w:r>
        <w:rPr>
          <w:spacing w:val="-1"/>
          <w:w w:val="95"/>
          <w:sz w:val="19"/>
        </w:rPr>
        <w:t>with</w:t>
      </w:r>
      <w:r>
        <w:rPr>
          <w:spacing w:val="-3"/>
          <w:w w:val="95"/>
          <w:sz w:val="19"/>
        </w:rPr>
        <w:t xml:space="preserve"> </w:t>
      </w:r>
      <w:r>
        <w:rPr>
          <w:spacing w:val="-1"/>
          <w:w w:val="95"/>
          <w:sz w:val="19"/>
        </w:rPr>
        <w:t>paragraphs</w:t>
      </w:r>
      <w:r>
        <w:rPr>
          <w:spacing w:val="-4"/>
          <w:w w:val="95"/>
          <w:sz w:val="19"/>
        </w:rPr>
        <w:t xml:space="preserve"> </w:t>
      </w:r>
      <w:r>
        <w:rPr>
          <w:w w:val="95"/>
          <w:sz w:val="19"/>
        </w:rPr>
        <w:t>2</w:t>
      </w:r>
      <w:r>
        <w:rPr>
          <w:spacing w:val="-2"/>
          <w:w w:val="95"/>
          <w:sz w:val="19"/>
        </w:rPr>
        <w:t xml:space="preserve"> </w:t>
      </w:r>
      <w:r>
        <w:rPr>
          <w:w w:val="95"/>
          <w:sz w:val="19"/>
        </w:rPr>
        <w:t>to</w:t>
      </w:r>
      <w:r>
        <w:rPr>
          <w:spacing w:val="-4"/>
          <w:w w:val="95"/>
          <w:sz w:val="19"/>
        </w:rPr>
        <w:t xml:space="preserve"> </w:t>
      </w:r>
      <w:r>
        <w:rPr>
          <w:w w:val="95"/>
          <w:sz w:val="19"/>
        </w:rPr>
        <w:t>5,</w:t>
      </w:r>
      <w:r>
        <w:rPr>
          <w:spacing w:val="-2"/>
          <w:w w:val="95"/>
          <w:sz w:val="19"/>
        </w:rPr>
        <w:t xml:space="preserve"> </w:t>
      </w:r>
      <w:r>
        <w:rPr>
          <w:w w:val="95"/>
          <w:sz w:val="19"/>
        </w:rPr>
        <w:t>if</w:t>
      </w:r>
      <w:r>
        <w:rPr>
          <w:spacing w:val="1"/>
          <w:w w:val="95"/>
          <w:sz w:val="19"/>
        </w:rPr>
        <w:t xml:space="preserve"> </w:t>
      </w:r>
      <w:r>
        <w:rPr>
          <w:w w:val="95"/>
          <w:sz w:val="19"/>
        </w:rPr>
        <w:t>the</w:t>
      </w:r>
      <w:r>
        <w:rPr>
          <w:spacing w:val="-2"/>
          <w:w w:val="95"/>
          <w:sz w:val="19"/>
        </w:rPr>
        <w:t xml:space="preserve"> </w:t>
      </w:r>
      <w:r>
        <w:rPr>
          <w:w w:val="95"/>
          <w:sz w:val="19"/>
        </w:rPr>
        <w:t>qualitative</w:t>
      </w:r>
      <w:r>
        <w:rPr>
          <w:spacing w:val="-3"/>
          <w:w w:val="95"/>
          <w:sz w:val="19"/>
        </w:rPr>
        <w:t xml:space="preserve"> </w:t>
      </w:r>
      <w:r>
        <w:rPr>
          <w:w w:val="95"/>
          <w:sz w:val="19"/>
        </w:rPr>
        <w:t>comparison</w:t>
      </w:r>
      <w:r>
        <w:rPr>
          <w:spacing w:val="-3"/>
          <w:w w:val="95"/>
          <w:sz w:val="19"/>
        </w:rPr>
        <w:t xml:space="preserve"> </w:t>
      </w:r>
      <w:r>
        <w:rPr>
          <w:w w:val="95"/>
          <w:sz w:val="19"/>
        </w:rPr>
        <w:t>indicate</w:t>
      </w:r>
      <w:r>
        <w:rPr>
          <w:w w:val="95"/>
          <w:sz w:val="19"/>
        </w:rPr>
        <w:t>s</w:t>
      </w:r>
      <w:r>
        <w:rPr>
          <w:spacing w:val="-4"/>
          <w:w w:val="95"/>
          <w:sz w:val="19"/>
        </w:rPr>
        <w:t xml:space="preserve"> </w:t>
      </w:r>
      <w:r>
        <w:rPr>
          <w:w w:val="95"/>
          <w:sz w:val="19"/>
        </w:rPr>
        <w:t>that</w:t>
      </w:r>
      <w:r>
        <w:rPr>
          <w:spacing w:val="-2"/>
          <w:w w:val="95"/>
          <w:sz w:val="19"/>
        </w:rPr>
        <w:t xml:space="preserve"> </w:t>
      </w:r>
      <w:r>
        <w:rPr>
          <w:w w:val="95"/>
          <w:sz w:val="19"/>
        </w:rPr>
        <w:t>the</w:t>
      </w:r>
      <w:r>
        <w:rPr>
          <w:spacing w:val="-2"/>
          <w:w w:val="95"/>
          <w:sz w:val="19"/>
        </w:rPr>
        <w:t xml:space="preserve"> </w:t>
      </w:r>
      <w:r>
        <w:rPr>
          <w:w w:val="95"/>
          <w:sz w:val="19"/>
        </w:rPr>
        <w:t>likely</w:t>
      </w:r>
      <w:r>
        <w:rPr>
          <w:spacing w:val="-2"/>
          <w:w w:val="95"/>
          <w:sz w:val="19"/>
        </w:rPr>
        <w:t xml:space="preserve"> </w:t>
      </w:r>
      <w:r>
        <w:rPr>
          <w:w w:val="95"/>
          <w:sz w:val="19"/>
        </w:rPr>
        <w:t>benefits</w:t>
      </w:r>
      <w:r>
        <w:rPr>
          <w:spacing w:val="-1"/>
          <w:w w:val="95"/>
          <w:sz w:val="19"/>
        </w:rPr>
        <w:t xml:space="preserve"> </w:t>
      </w:r>
      <w:r>
        <w:rPr>
          <w:w w:val="95"/>
          <w:sz w:val="19"/>
        </w:rPr>
        <w:t>exceed</w:t>
      </w:r>
      <w:r>
        <w:rPr>
          <w:spacing w:val="-3"/>
          <w:w w:val="95"/>
          <w:sz w:val="19"/>
        </w:rPr>
        <w:t xml:space="preserve"> </w:t>
      </w:r>
      <w:r>
        <w:rPr>
          <w:w w:val="95"/>
          <w:sz w:val="19"/>
        </w:rPr>
        <w:t>the</w:t>
      </w:r>
      <w:r>
        <w:rPr>
          <w:spacing w:val="-3"/>
          <w:w w:val="95"/>
          <w:sz w:val="19"/>
        </w:rPr>
        <w:t xml:space="preserve"> </w:t>
      </w:r>
      <w:r>
        <w:rPr>
          <w:w w:val="95"/>
          <w:sz w:val="19"/>
        </w:rPr>
        <w:t>likely</w:t>
      </w:r>
      <w:r>
        <w:rPr>
          <w:spacing w:val="-6"/>
          <w:w w:val="95"/>
          <w:sz w:val="19"/>
        </w:rPr>
        <w:t xml:space="preserve"> </w:t>
      </w:r>
      <w:r>
        <w:rPr>
          <w:w w:val="95"/>
          <w:sz w:val="19"/>
        </w:rPr>
        <w:t>costs.</w:t>
      </w:r>
      <w:r>
        <w:rPr>
          <w:spacing w:val="-3"/>
          <w:w w:val="95"/>
          <w:sz w:val="19"/>
        </w:rPr>
        <w:t xml:space="preserve"> </w:t>
      </w:r>
      <w:r>
        <w:rPr>
          <w:w w:val="95"/>
          <w:sz w:val="19"/>
        </w:rPr>
        <w:t>If,</w:t>
      </w:r>
      <w:r>
        <w:rPr>
          <w:spacing w:val="-2"/>
          <w:w w:val="95"/>
          <w:sz w:val="19"/>
        </w:rPr>
        <w:t xml:space="preserve"> </w:t>
      </w:r>
      <w:r>
        <w:rPr>
          <w:w w:val="95"/>
          <w:sz w:val="19"/>
        </w:rPr>
        <w:t>however,</w:t>
      </w:r>
      <w:r>
        <w:rPr>
          <w:spacing w:val="-37"/>
          <w:w w:val="95"/>
          <w:sz w:val="19"/>
        </w:rPr>
        <w:t xml:space="preserve"> </w:t>
      </w:r>
      <w:r>
        <w:rPr>
          <w:sz w:val="19"/>
        </w:rPr>
        <w:t>the</w:t>
      </w:r>
      <w:r>
        <w:rPr>
          <w:spacing w:val="-1"/>
          <w:sz w:val="19"/>
        </w:rPr>
        <w:t xml:space="preserve"> </w:t>
      </w:r>
      <w:r>
        <w:rPr>
          <w:sz w:val="19"/>
        </w:rPr>
        <w:t>cost</w:t>
      </w:r>
      <w:r>
        <w:rPr>
          <w:spacing w:val="-1"/>
          <w:sz w:val="19"/>
        </w:rPr>
        <w:t xml:space="preserve"> </w:t>
      </w:r>
      <w:r>
        <w:rPr>
          <w:sz w:val="19"/>
        </w:rPr>
        <w:t>is</w:t>
      </w:r>
      <w:r>
        <w:rPr>
          <w:spacing w:val="-1"/>
          <w:sz w:val="19"/>
        </w:rPr>
        <w:t xml:space="preserve"> </w:t>
      </w:r>
      <w:r>
        <w:rPr>
          <w:sz w:val="19"/>
        </w:rPr>
        <w:t>deemed</w:t>
      </w:r>
      <w:r>
        <w:rPr>
          <w:spacing w:val="-1"/>
          <w:sz w:val="19"/>
        </w:rPr>
        <w:t xml:space="preserve"> </w:t>
      </w:r>
      <w:r>
        <w:rPr>
          <w:sz w:val="19"/>
        </w:rPr>
        <w:t>high</w:t>
      </w:r>
      <w:r>
        <w:rPr>
          <w:spacing w:val="-1"/>
          <w:sz w:val="19"/>
        </w:rPr>
        <w:t xml:space="preserve"> </w:t>
      </w:r>
      <w:r>
        <w:rPr>
          <w:sz w:val="19"/>
        </w:rPr>
        <w:t>or</w:t>
      </w:r>
      <w:r>
        <w:rPr>
          <w:spacing w:val="4"/>
          <w:sz w:val="19"/>
        </w:rPr>
        <w:t xml:space="preserve"> </w:t>
      </w:r>
      <w:r>
        <w:rPr>
          <w:sz w:val="19"/>
        </w:rPr>
        <w:t>the</w:t>
      </w:r>
      <w:r>
        <w:rPr>
          <w:spacing w:val="-1"/>
          <w:sz w:val="19"/>
        </w:rPr>
        <w:t xml:space="preserve"> </w:t>
      </w:r>
      <w:r>
        <w:rPr>
          <w:sz w:val="19"/>
        </w:rPr>
        <w:t>benefit</w:t>
      </w:r>
      <w:r>
        <w:rPr>
          <w:spacing w:val="1"/>
          <w:sz w:val="19"/>
        </w:rPr>
        <w:t xml:space="preserve"> </w:t>
      </w:r>
      <w:r>
        <w:rPr>
          <w:sz w:val="19"/>
        </w:rPr>
        <w:t>is</w:t>
      </w:r>
      <w:r>
        <w:rPr>
          <w:spacing w:val="-1"/>
          <w:sz w:val="19"/>
        </w:rPr>
        <w:t xml:space="preserve"> </w:t>
      </w:r>
      <w:r>
        <w:rPr>
          <w:sz w:val="19"/>
        </w:rPr>
        <w:t>deemed</w:t>
      </w:r>
      <w:r>
        <w:rPr>
          <w:spacing w:val="-1"/>
          <w:sz w:val="19"/>
        </w:rPr>
        <w:t xml:space="preserve"> </w:t>
      </w:r>
      <w:r>
        <w:rPr>
          <w:sz w:val="19"/>
        </w:rPr>
        <w:t>low,</w:t>
      </w:r>
      <w:r>
        <w:rPr>
          <w:spacing w:val="-1"/>
          <w:sz w:val="19"/>
        </w:rPr>
        <w:t xml:space="preserve"> </w:t>
      </w:r>
      <w:r>
        <w:rPr>
          <w:sz w:val="19"/>
        </w:rPr>
        <w:t>then the</w:t>
      </w:r>
      <w:r>
        <w:rPr>
          <w:spacing w:val="-1"/>
          <w:sz w:val="19"/>
        </w:rPr>
        <w:t xml:space="preserve"> </w:t>
      </w:r>
      <w:r>
        <w:rPr>
          <w:sz w:val="19"/>
        </w:rPr>
        <w:t>relevant</w:t>
      </w:r>
      <w:r>
        <w:rPr>
          <w:spacing w:val="-1"/>
          <w:sz w:val="19"/>
        </w:rPr>
        <w:t xml:space="preserve"> </w:t>
      </w:r>
      <w:r>
        <w:rPr>
          <w:sz w:val="19"/>
        </w:rPr>
        <w:t>TSO</w:t>
      </w:r>
      <w:r>
        <w:rPr>
          <w:spacing w:val="-1"/>
          <w:sz w:val="19"/>
        </w:rPr>
        <w:t xml:space="preserve"> </w:t>
      </w:r>
      <w:r>
        <w:rPr>
          <w:sz w:val="19"/>
        </w:rPr>
        <w:t>shall not</w:t>
      </w:r>
      <w:r>
        <w:rPr>
          <w:spacing w:val="-1"/>
          <w:sz w:val="19"/>
        </w:rPr>
        <w:t xml:space="preserve"> </w:t>
      </w:r>
      <w:r>
        <w:rPr>
          <w:sz w:val="19"/>
        </w:rPr>
        <w:t>proceed</w:t>
      </w:r>
      <w:r>
        <w:rPr>
          <w:spacing w:val="-1"/>
          <w:sz w:val="19"/>
        </w:rPr>
        <w:t xml:space="preserve"> </w:t>
      </w:r>
      <w:r>
        <w:rPr>
          <w:sz w:val="19"/>
        </w:rPr>
        <w:t>further.</w:t>
      </w:r>
    </w:p>
    <w:p w14:paraId="652F10B0" w14:textId="77777777" w:rsidR="00343FF6" w:rsidRDefault="00343FF6">
      <w:pPr>
        <w:pStyle w:val="BodyText"/>
        <w:spacing w:before="10"/>
        <w:rPr>
          <w:sz w:val="32"/>
        </w:rPr>
      </w:pPr>
    </w:p>
    <w:p w14:paraId="59A0195C" w14:textId="77777777" w:rsidR="00343FF6" w:rsidRDefault="00635E89">
      <w:pPr>
        <w:pStyle w:val="ListParagraph"/>
        <w:numPr>
          <w:ilvl w:val="0"/>
          <w:numId w:val="20"/>
        </w:numPr>
        <w:tabs>
          <w:tab w:val="left" w:pos="540"/>
        </w:tabs>
        <w:spacing w:line="228" w:lineRule="auto"/>
        <w:ind w:right="122" w:firstLine="0"/>
        <w:rPr>
          <w:sz w:val="19"/>
        </w:rPr>
      </w:pPr>
      <w:r>
        <w:rPr>
          <w:w w:val="95"/>
          <w:sz w:val="19"/>
        </w:rPr>
        <w:t>Following a</w:t>
      </w:r>
      <w:r>
        <w:rPr>
          <w:spacing w:val="1"/>
          <w:w w:val="95"/>
          <w:sz w:val="19"/>
        </w:rPr>
        <w:t xml:space="preserve"> </w:t>
      </w:r>
      <w:r>
        <w:rPr>
          <w:w w:val="95"/>
          <w:sz w:val="19"/>
        </w:rPr>
        <w:t>preparatory</w:t>
      </w:r>
      <w:r>
        <w:rPr>
          <w:spacing w:val="37"/>
          <w:sz w:val="19"/>
        </w:rPr>
        <w:t xml:space="preserve"> </w:t>
      </w:r>
      <w:r>
        <w:rPr>
          <w:w w:val="95"/>
          <w:sz w:val="19"/>
        </w:rPr>
        <w:t>stage</w:t>
      </w:r>
      <w:r>
        <w:rPr>
          <w:spacing w:val="38"/>
          <w:sz w:val="19"/>
        </w:rPr>
        <w:t xml:space="preserve"> </w:t>
      </w:r>
      <w:r>
        <w:rPr>
          <w:w w:val="95"/>
          <w:sz w:val="19"/>
        </w:rPr>
        <w:t>undertaken</w:t>
      </w:r>
      <w:r>
        <w:rPr>
          <w:spacing w:val="37"/>
          <w:sz w:val="19"/>
        </w:rPr>
        <w:t xml:space="preserve"> </w:t>
      </w:r>
      <w:r>
        <w:rPr>
          <w:w w:val="95"/>
          <w:sz w:val="19"/>
        </w:rPr>
        <w:t>in</w:t>
      </w:r>
      <w:r>
        <w:rPr>
          <w:spacing w:val="38"/>
          <w:sz w:val="19"/>
        </w:rPr>
        <w:t xml:space="preserve"> </w:t>
      </w:r>
      <w:r>
        <w:rPr>
          <w:w w:val="95"/>
          <w:sz w:val="19"/>
        </w:rPr>
        <w:t>accordance</w:t>
      </w:r>
      <w:r>
        <w:rPr>
          <w:spacing w:val="38"/>
          <w:sz w:val="19"/>
        </w:rPr>
        <w:t xml:space="preserve"> </w:t>
      </w:r>
      <w:r>
        <w:rPr>
          <w:w w:val="95"/>
          <w:sz w:val="19"/>
        </w:rPr>
        <w:t>with</w:t>
      </w:r>
      <w:r>
        <w:rPr>
          <w:spacing w:val="37"/>
          <w:sz w:val="19"/>
        </w:rPr>
        <w:t xml:space="preserve"> </w:t>
      </w:r>
      <w:r>
        <w:rPr>
          <w:w w:val="95"/>
          <w:sz w:val="19"/>
        </w:rPr>
        <w:t>paragraph</w:t>
      </w:r>
      <w:r>
        <w:rPr>
          <w:spacing w:val="38"/>
          <w:sz w:val="19"/>
        </w:rPr>
        <w:t xml:space="preserve"> </w:t>
      </w:r>
      <w:r>
        <w:rPr>
          <w:w w:val="95"/>
          <w:sz w:val="19"/>
        </w:rPr>
        <w:t>1,</w:t>
      </w:r>
      <w:r>
        <w:rPr>
          <w:spacing w:val="38"/>
          <w:sz w:val="19"/>
        </w:rPr>
        <w:t xml:space="preserve"> </w:t>
      </w:r>
      <w:r>
        <w:rPr>
          <w:w w:val="95"/>
          <w:sz w:val="19"/>
        </w:rPr>
        <w:t>the</w:t>
      </w:r>
      <w:r>
        <w:rPr>
          <w:spacing w:val="37"/>
          <w:sz w:val="19"/>
        </w:rPr>
        <w:t xml:space="preserve"> </w:t>
      </w:r>
      <w:r>
        <w:rPr>
          <w:w w:val="95"/>
          <w:sz w:val="19"/>
        </w:rPr>
        <w:t>relevant</w:t>
      </w:r>
      <w:r>
        <w:rPr>
          <w:spacing w:val="38"/>
          <w:sz w:val="19"/>
        </w:rPr>
        <w:t xml:space="preserve"> </w:t>
      </w:r>
      <w:r>
        <w:rPr>
          <w:w w:val="95"/>
          <w:sz w:val="19"/>
        </w:rPr>
        <w:t>TSO</w:t>
      </w:r>
      <w:r>
        <w:rPr>
          <w:spacing w:val="38"/>
          <w:sz w:val="19"/>
        </w:rPr>
        <w:t xml:space="preserve"> </w:t>
      </w:r>
      <w:r>
        <w:rPr>
          <w:w w:val="95"/>
          <w:sz w:val="19"/>
        </w:rPr>
        <w:t>shall</w:t>
      </w:r>
      <w:r>
        <w:rPr>
          <w:spacing w:val="37"/>
          <w:sz w:val="19"/>
        </w:rPr>
        <w:t xml:space="preserve"> </w:t>
      </w:r>
      <w:r>
        <w:rPr>
          <w:w w:val="95"/>
          <w:sz w:val="19"/>
        </w:rPr>
        <w:t>carry out</w:t>
      </w:r>
      <w:r>
        <w:rPr>
          <w:spacing w:val="-37"/>
          <w:w w:val="95"/>
          <w:sz w:val="19"/>
        </w:rPr>
        <w:t xml:space="preserve"> </w:t>
      </w:r>
      <w:r>
        <w:rPr>
          <w:w w:val="95"/>
          <w:sz w:val="19"/>
        </w:rPr>
        <w:t>a quantitative cost-benefit analysis of any requirement under consideration for application to existing transmission-</w:t>
      </w:r>
      <w:r>
        <w:rPr>
          <w:spacing w:val="1"/>
          <w:w w:val="95"/>
          <w:sz w:val="19"/>
        </w:rPr>
        <w:t xml:space="preserve"> </w:t>
      </w:r>
      <w:r>
        <w:rPr>
          <w:w w:val="90"/>
          <w:sz w:val="19"/>
        </w:rPr>
        <w:t>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existing</w:t>
      </w:r>
      <w:r>
        <w:rPr>
          <w:spacing w:val="33"/>
          <w:sz w:val="19"/>
        </w:rPr>
        <w:t xml:space="preserve"> </w:t>
      </w:r>
      <w:r>
        <w:rPr>
          <w:w w:val="90"/>
          <w:sz w:val="19"/>
        </w:rPr>
        <w:t>distribution</w:t>
      </w:r>
      <w:r>
        <w:rPr>
          <w:spacing w:val="33"/>
          <w:sz w:val="19"/>
        </w:rPr>
        <w:t xml:space="preserve"> </w:t>
      </w:r>
      <w:r>
        <w:rPr>
          <w:w w:val="90"/>
          <w:sz w:val="19"/>
        </w:rPr>
        <w:t>systems</w:t>
      </w:r>
      <w:r>
        <w:rPr>
          <w:spacing w:val="34"/>
          <w:sz w:val="19"/>
        </w:rPr>
        <w:t xml:space="preserve"> </w:t>
      </w:r>
      <w:r>
        <w:rPr>
          <w:w w:val="90"/>
          <w:sz w:val="19"/>
        </w:rPr>
        <w:t>and</w:t>
      </w:r>
      <w:r>
        <w:rPr>
          <w:spacing w:val="1"/>
          <w:w w:val="90"/>
          <w:sz w:val="19"/>
        </w:rPr>
        <w:t xml:space="preserve"> </w:t>
      </w:r>
      <w:r>
        <w:rPr>
          <w:w w:val="95"/>
          <w:sz w:val="19"/>
        </w:rPr>
        <w:t>existing demand units that have demonstrated potential benefits as a result of the preparatory stage according to</w:t>
      </w:r>
      <w:r>
        <w:rPr>
          <w:spacing w:val="1"/>
          <w:w w:val="95"/>
          <w:sz w:val="19"/>
        </w:rPr>
        <w:t xml:space="preserve"> </w:t>
      </w:r>
      <w:r>
        <w:rPr>
          <w:sz w:val="19"/>
        </w:rPr>
        <w:t>paragraph</w:t>
      </w:r>
      <w:r>
        <w:rPr>
          <w:spacing w:val="13"/>
          <w:sz w:val="19"/>
        </w:rPr>
        <w:t xml:space="preserve"> </w:t>
      </w:r>
      <w:r>
        <w:rPr>
          <w:sz w:val="19"/>
        </w:rPr>
        <w:t>1.</w:t>
      </w:r>
    </w:p>
    <w:p w14:paraId="6DF9CE10" w14:textId="77777777" w:rsidR="00343FF6" w:rsidRDefault="00343FF6">
      <w:pPr>
        <w:pStyle w:val="BodyText"/>
        <w:spacing w:before="10"/>
        <w:rPr>
          <w:sz w:val="32"/>
        </w:rPr>
      </w:pPr>
    </w:p>
    <w:p w14:paraId="23632E61" w14:textId="77777777" w:rsidR="00343FF6" w:rsidRDefault="00635E89">
      <w:pPr>
        <w:pStyle w:val="ListParagraph"/>
        <w:numPr>
          <w:ilvl w:val="0"/>
          <w:numId w:val="20"/>
        </w:numPr>
        <w:tabs>
          <w:tab w:val="left" w:pos="540"/>
        </w:tabs>
        <w:spacing w:line="228" w:lineRule="auto"/>
        <w:ind w:firstLine="0"/>
        <w:rPr>
          <w:sz w:val="19"/>
        </w:rPr>
      </w:pPr>
      <w:r>
        <w:rPr>
          <w:w w:val="95"/>
          <w:sz w:val="19"/>
        </w:rPr>
        <w:t>Within</w:t>
      </w:r>
      <w:r>
        <w:rPr>
          <w:spacing w:val="25"/>
          <w:w w:val="95"/>
          <w:sz w:val="19"/>
        </w:rPr>
        <w:t xml:space="preserve"> </w:t>
      </w:r>
      <w:r>
        <w:rPr>
          <w:w w:val="95"/>
          <w:sz w:val="19"/>
        </w:rPr>
        <w:t>three</w:t>
      </w:r>
      <w:r>
        <w:rPr>
          <w:spacing w:val="26"/>
          <w:w w:val="95"/>
          <w:sz w:val="19"/>
        </w:rPr>
        <w:t xml:space="preserve"> </w:t>
      </w:r>
      <w:r>
        <w:rPr>
          <w:w w:val="95"/>
          <w:sz w:val="19"/>
        </w:rPr>
        <w:t>months</w:t>
      </w:r>
      <w:r>
        <w:rPr>
          <w:spacing w:val="25"/>
          <w:w w:val="95"/>
          <w:sz w:val="19"/>
        </w:rPr>
        <w:t xml:space="preserve"> </w:t>
      </w:r>
      <w:r>
        <w:rPr>
          <w:w w:val="95"/>
          <w:sz w:val="19"/>
        </w:rPr>
        <w:t>of</w:t>
      </w:r>
      <w:r>
        <w:rPr>
          <w:spacing w:val="26"/>
          <w:w w:val="95"/>
          <w:sz w:val="19"/>
        </w:rPr>
        <w:t xml:space="preserve"> </w:t>
      </w:r>
      <w:r>
        <w:rPr>
          <w:w w:val="95"/>
          <w:sz w:val="19"/>
        </w:rPr>
        <w:t>concluding</w:t>
      </w:r>
      <w:r>
        <w:rPr>
          <w:spacing w:val="24"/>
          <w:w w:val="95"/>
          <w:sz w:val="19"/>
        </w:rPr>
        <w:t xml:space="preserve"> </w:t>
      </w:r>
      <w:r>
        <w:rPr>
          <w:w w:val="95"/>
          <w:sz w:val="19"/>
        </w:rPr>
        <w:t>the</w:t>
      </w:r>
      <w:r>
        <w:rPr>
          <w:spacing w:val="25"/>
          <w:w w:val="95"/>
          <w:sz w:val="19"/>
        </w:rPr>
        <w:t xml:space="preserve"> </w:t>
      </w:r>
      <w:r>
        <w:rPr>
          <w:w w:val="95"/>
          <w:sz w:val="19"/>
        </w:rPr>
        <w:t>cost-benefit</w:t>
      </w:r>
      <w:r>
        <w:rPr>
          <w:spacing w:val="27"/>
          <w:w w:val="95"/>
          <w:sz w:val="19"/>
        </w:rPr>
        <w:t xml:space="preserve"> </w:t>
      </w:r>
      <w:r>
        <w:rPr>
          <w:w w:val="95"/>
          <w:sz w:val="19"/>
        </w:rPr>
        <w:t>analysis,</w:t>
      </w:r>
      <w:r>
        <w:rPr>
          <w:spacing w:val="25"/>
          <w:w w:val="95"/>
          <w:sz w:val="19"/>
        </w:rPr>
        <w:t xml:space="preserve"> </w:t>
      </w:r>
      <w:r>
        <w:rPr>
          <w:w w:val="95"/>
          <w:sz w:val="19"/>
        </w:rPr>
        <w:t>the</w:t>
      </w:r>
      <w:r>
        <w:rPr>
          <w:spacing w:val="26"/>
          <w:w w:val="95"/>
          <w:sz w:val="19"/>
        </w:rPr>
        <w:t xml:space="preserve"> </w:t>
      </w:r>
      <w:r>
        <w:rPr>
          <w:w w:val="95"/>
          <w:sz w:val="19"/>
        </w:rPr>
        <w:t>relevant</w:t>
      </w:r>
      <w:r>
        <w:rPr>
          <w:spacing w:val="26"/>
          <w:w w:val="95"/>
          <w:sz w:val="19"/>
        </w:rPr>
        <w:t xml:space="preserve"> </w:t>
      </w:r>
      <w:r>
        <w:rPr>
          <w:w w:val="95"/>
          <w:sz w:val="19"/>
        </w:rPr>
        <w:t>TSO</w:t>
      </w:r>
      <w:r>
        <w:rPr>
          <w:spacing w:val="25"/>
          <w:w w:val="95"/>
          <w:sz w:val="19"/>
        </w:rPr>
        <w:t xml:space="preserve"> </w:t>
      </w:r>
      <w:r>
        <w:rPr>
          <w:w w:val="95"/>
          <w:sz w:val="19"/>
        </w:rPr>
        <w:t>shall</w:t>
      </w:r>
      <w:r>
        <w:rPr>
          <w:spacing w:val="25"/>
          <w:w w:val="95"/>
          <w:sz w:val="19"/>
        </w:rPr>
        <w:t xml:space="preserve"> </w:t>
      </w:r>
      <w:r>
        <w:rPr>
          <w:w w:val="95"/>
          <w:sz w:val="19"/>
        </w:rPr>
        <w:t>summarise</w:t>
      </w:r>
      <w:r>
        <w:rPr>
          <w:spacing w:val="26"/>
          <w:w w:val="95"/>
          <w:sz w:val="19"/>
        </w:rPr>
        <w:t xml:space="preserve"> </w:t>
      </w:r>
      <w:r>
        <w:rPr>
          <w:w w:val="95"/>
          <w:sz w:val="19"/>
        </w:rPr>
        <w:t>the</w:t>
      </w:r>
      <w:r>
        <w:rPr>
          <w:spacing w:val="26"/>
          <w:w w:val="95"/>
          <w:sz w:val="19"/>
        </w:rPr>
        <w:t xml:space="preserve"> </w:t>
      </w:r>
      <w:r>
        <w:rPr>
          <w:w w:val="95"/>
          <w:sz w:val="19"/>
        </w:rPr>
        <w:t>findings</w:t>
      </w:r>
      <w:r>
        <w:rPr>
          <w:spacing w:val="26"/>
          <w:w w:val="95"/>
          <w:sz w:val="19"/>
        </w:rPr>
        <w:t xml:space="preserve"> </w:t>
      </w:r>
      <w:r>
        <w:rPr>
          <w:w w:val="95"/>
          <w:sz w:val="19"/>
        </w:rPr>
        <w:t>in</w:t>
      </w:r>
      <w:r>
        <w:rPr>
          <w:spacing w:val="-38"/>
          <w:w w:val="95"/>
          <w:sz w:val="19"/>
        </w:rPr>
        <w:t xml:space="preserve"> </w:t>
      </w:r>
      <w:r>
        <w:rPr>
          <w:sz w:val="19"/>
        </w:rPr>
        <w:t>a</w:t>
      </w:r>
      <w:r>
        <w:rPr>
          <w:spacing w:val="14"/>
          <w:sz w:val="19"/>
        </w:rPr>
        <w:t xml:space="preserve"> </w:t>
      </w:r>
      <w:r>
        <w:rPr>
          <w:sz w:val="19"/>
        </w:rPr>
        <w:t>report</w:t>
      </w:r>
      <w:r>
        <w:rPr>
          <w:spacing w:val="14"/>
          <w:sz w:val="19"/>
        </w:rPr>
        <w:t xml:space="preserve"> </w:t>
      </w:r>
      <w:r>
        <w:rPr>
          <w:sz w:val="19"/>
        </w:rPr>
        <w:t>which</w:t>
      </w:r>
      <w:r>
        <w:rPr>
          <w:spacing w:val="13"/>
          <w:sz w:val="19"/>
        </w:rPr>
        <w:t xml:space="preserve"> </w:t>
      </w:r>
      <w:r>
        <w:rPr>
          <w:sz w:val="19"/>
        </w:rPr>
        <w:t>shall:</w:t>
      </w:r>
    </w:p>
    <w:p w14:paraId="2EF70EBD" w14:textId="77777777" w:rsidR="00343FF6" w:rsidRDefault="00343FF6">
      <w:pPr>
        <w:pStyle w:val="BodyText"/>
        <w:spacing w:before="3"/>
        <w:rPr>
          <w:sz w:val="21"/>
        </w:rPr>
      </w:pPr>
    </w:p>
    <w:p w14:paraId="56FD37C9" w14:textId="77777777" w:rsidR="00343FF6" w:rsidRDefault="00635E89">
      <w:pPr>
        <w:pStyle w:val="ListParagraph"/>
        <w:numPr>
          <w:ilvl w:val="0"/>
          <w:numId w:val="19"/>
        </w:numPr>
        <w:tabs>
          <w:tab w:val="left" w:pos="402"/>
        </w:tabs>
        <w:ind w:right="0"/>
        <w:rPr>
          <w:sz w:val="19"/>
        </w:rPr>
      </w:pPr>
      <w:r>
        <w:rPr>
          <w:w w:val="95"/>
          <w:sz w:val="19"/>
        </w:rPr>
        <w:t>include</w:t>
      </w:r>
      <w:r>
        <w:rPr>
          <w:spacing w:val="-3"/>
          <w:w w:val="95"/>
          <w:sz w:val="19"/>
        </w:rPr>
        <w:t xml:space="preserve"> </w:t>
      </w:r>
      <w:r>
        <w:rPr>
          <w:w w:val="95"/>
          <w:sz w:val="19"/>
        </w:rPr>
        <w:t>the</w:t>
      </w:r>
      <w:r>
        <w:rPr>
          <w:spacing w:val="-2"/>
          <w:w w:val="95"/>
          <w:sz w:val="19"/>
        </w:rPr>
        <w:t xml:space="preserve"> </w:t>
      </w:r>
      <w:r>
        <w:rPr>
          <w:w w:val="95"/>
          <w:sz w:val="19"/>
        </w:rPr>
        <w:t>cost-benefit</w:t>
      </w:r>
      <w:r>
        <w:rPr>
          <w:spacing w:val="-3"/>
          <w:w w:val="95"/>
          <w:sz w:val="19"/>
        </w:rPr>
        <w:t xml:space="preserve"> </w:t>
      </w:r>
      <w:r>
        <w:rPr>
          <w:w w:val="95"/>
          <w:sz w:val="19"/>
        </w:rPr>
        <w:t>analysis</w:t>
      </w:r>
      <w:r>
        <w:rPr>
          <w:spacing w:val="-2"/>
          <w:w w:val="95"/>
          <w:sz w:val="19"/>
        </w:rPr>
        <w:t xml:space="preserve"> </w:t>
      </w:r>
      <w:r>
        <w:rPr>
          <w:w w:val="95"/>
          <w:sz w:val="19"/>
        </w:rPr>
        <w:t>and</w:t>
      </w:r>
      <w:r>
        <w:rPr>
          <w:spacing w:val="-1"/>
          <w:w w:val="95"/>
          <w:sz w:val="19"/>
        </w:rPr>
        <w:t xml:space="preserve"> </w:t>
      </w:r>
      <w:r>
        <w:rPr>
          <w:w w:val="95"/>
          <w:sz w:val="19"/>
        </w:rPr>
        <w:t>a</w:t>
      </w:r>
      <w:r>
        <w:rPr>
          <w:spacing w:val="-2"/>
          <w:w w:val="95"/>
          <w:sz w:val="19"/>
        </w:rPr>
        <w:t xml:space="preserve"> </w:t>
      </w:r>
      <w:r>
        <w:rPr>
          <w:w w:val="95"/>
          <w:sz w:val="19"/>
        </w:rPr>
        <w:t>recommendation</w:t>
      </w:r>
      <w:r>
        <w:rPr>
          <w:spacing w:val="-3"/>
          <w:w w:val="95"/>
          <w:sz w:val="19"/>
        </w:rPr>
        <w:t xml:space="preserve"> </w:t>
      </w:r>
      <w:r>
        <w:rPr>
          <w:w w:val="95"/>
          <w:sz w:val="19"/>
        </w:rPr>
        <w:t>on</w:t>
      </w:r>
      <w:r>
        <w:rPr>
          <w:spacing w:val="-3"/>
          <w:w w:val="95"/>
          <w:sz w:val="19"/>
        </w:rPr>
        <w:t xml:space="preserve"> </w:t>
      </w:r>
      <w:r>
        <w:rPr>
          <w:w w:val="95"/>
          <w:sz w:val="19"/>
        </w:rPr>
        <w:t>how</w:t>
      </w:r>
      <w:r>
        <w:rPr>
          <w:spacing w:val="-3"/>
          <w:w w:val="95"/>
          <w:sz w:val="19"/>
        </w:rPr>
        <w:t xml:space="preserve"> </w:t>
      </w:r>
      <w:r>
        <w:rPr>
          <w:w w:val="95"/>
          <w:sz w:val="19"/>
        </w:rPr>
        <w:t>to</w:t>
      </w:r>
      <w:r>
        <w:rPr>
          <w:spacing w:val="-4"/>
          <w:w w:val="95"/>
          <w:sz w:val="19"/>
        </w:rPr>
        <w:t xml:space="preserve"> </w:t>
      </w:r>
      <w:r>
        <w:rPr>
          <w:w w:val="95"/>
          <w:sz w:val="19"/>
        </w:rPr>
        <w:t>proceed;</w:t>
      </w:r>
    </w:p>
    <w:p w14:paraId="4B51ECAA" w14:textId="77777777" w:rsidR="00343FF6" w:rsidRDefault="00343FF6">
      <w:pPr>
        <w:pStyle w:val="BodyText"/>
        <w:spacing w:before="10"/>
        <w:rPr>
          <w:sz w:val="21"/>
        </w:rPr>
      </w:pPr>
    </w:p>
    <w:p w14:paraId="20F11D03" w14:textId="77777777" w:rsidR="00343FF6" w:rsidRDefault="00635E89">
      <w:pPr>
        <w:pStyle w:val="ListParagraph"/>
        <w:numPr>
          <w:ilvl w:val="0"/>
          <w:numId w:val="19"/>
        </w:numPr>
        <w:tabs>
          <w:tab w:val="left" w:pos="402"/>
        </w:tabs>
        <w:spacing w:before="1" w:line="228" w:lineRule="auto"/>
        <w:ind w:right="124"/>
        <w:rPr>
          <w:sz w:val="19"/>
        </w:rPr>
      </w:pPr>
      <w:r>
        <w:rPr>
          <w:w w:val="90"/>
          <w:sz w:val="19"/>
        </w:rPr>
        <w:t>include a proposal for a transitional period for applying the requirement to existing transmission-connected demand</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distribution</w:t>
      </w:r>
      <w:r>
        <w:rPr>
          <w:spacing w:val="33"/>
          <w:sz w:val="19"/>
        </w:rPr>
        <w:t xml:space="preserve"> </w:t>
      </w:r>
      <w:r>
        <w:rPr>
          <w:w w:val="90"/>
          <w:sz w:val="19"/>
        </w:rPr>
        <w:t>systems</w:t>
      </w:r>
      <w:r>
        <w:rPr>
          <w:spacing w:val="33"/>
          <w:sz w:val="19"/>
        </w:rPr>
        <w:t xml:space="preserve"> </w:t>
      </w:r>
      <w:r>
        <w:rPr>
          <w:w w:val="90"/>
          <w:sz w:val="19"/>
        </w:rPr>
        <w:t>and</w:t>
      </w:r>
      <w:r>
        <w:rPr>
          <w:spacing w:val="34"/>
          <w:sz w:val="19"/>
        </w:rPr>
        <w:t xml:space="preserve"> </w:t>
      </w:r>
      <w:r>
        <w:rPr>
          <w:w w:val="90"/>
          <w:sz w:val="19"/>
        </w:rPr>
        <w:t>existing</w:t>
      </w:r>
      <w:r>
        <w:rPr>
          <w:spacing w:val="33"/>
          <w:sz w:val="19"/>
        </w:rPr>
        <w:t xml:space="preserve"> </w:t>
      </w:r>
      <w:r>
        <w:rPr>
          <w:w w:val="90"/>
          <w:sz w:val="19"/>
        </w:rPr>
        <w:t>demand</w:t>
      </w:r>
      <w:r>
        <w:rPr>
          <w:spacing w:val="1"/>
          <w:w w:val="90"/>
          <w:sz w:val="19"/>
        </w:rPr>
        <w:t xml:space="preserve"> </w:t>
      </w:r>
      <w:r>
        <w:rPr>
          <w:w w:val="95"/>
          <w:sz w:val="19"/>
        </w:rPr>
        <w:t>units. That transitional period shall not be more than two years from the date of the decision of the regulatory</w:t>
      </w:r>
      <w:r>
        <w:rPr>
          <w:spacing w:val="1"/>
          <w:w w:val="95"/>
          <w:sz w:val="19"/>
        </w:rPr>
        <w:t xml:space="preserve"> </w:t>
      </w:r>
      <w:r>
        <w:rPr>
          <w:sz w:val="19"/>
        </w:rPr>
        <w:t>authority or</w:t>
      </w:r>
      <w:r>
        <w:rPr>
          <w:spacing w:val="10"/>
          <w:sz w:val="19"/>
        </w:rPr>
        <w:t xml:space="preserve"> </w:t>
      </w:r>
      <w:r>
        <w:rPr>
          <w:sz w:val="19"/>
        </w:rPr>
        <w:t>where</w:t>
      </w:r>
      <w:r>
        <w:rPr>
          <w:spacing w:val="4"/>
          <w:sz w:val="19"/>
        </w:rPr>
        <w:t xml:space="preserve"> </w:t>
      </w:r>
      <w:r>
        <w:rPr>
          <w:sz w:val="19"/>
        </w:rPr>
        <w:t>applicable</w:t>
      </w:r>
      <w:r>
        <w:rPr>
          <w:spacing w:val="4"/>
          <w:sz w:val="19"/>
        </w:rPr>
        <w:t xml:space="preserve"> </w:t>
      </w:r>
      <w:r>
        <w:rPr>
          <w:sz w:val="19"/>
        </w:rPr>
        <w:t>the</w:t>
      </w:r>
      <w:r>
        <w:rPr>
          <w:spacing w:val="5"/>
          <w:sz w:val="19"/>
        </w:rPr>
        <w:t xml:space="preserve"> </w:t>
      </w:r>
      <w:r>
        <w:rPr>
          <w:sz w:val="19"/>
        </w:rPr>
        <w:t>Member</w:t>
      </w:r>
      <w:r>
        <w:rPr>
          <w:spacing w:val="4"/>
          <w:sz w:val="19"/>
        </w:rPr>
        <w:t xml:space="preserve"> </w:t>
      </w:r>
      <w:r>
        <w:rPr>
          <w:sz w:val="19"/>
        </w:rPr>
        <w:t>State</w:t>
      </w:r>
      <w:r>
        <w:rPr>
          <w:spacing w:val="5"/>
          <w:sz w:val="19"/>
        </w:rPr>
        <w:t xml:space="preserve"> </w:t>
      </w:r>
      <w:r>
        <w:rPr>
          <w:sz w:val="19"/>
        </w:rPr>
        <w:t>on</w:t>
      </w:r>
      <w:r>
        <w:rPr>
          <w:spacing w:val="5"/>
          <w:sz w:val="19"/>
        </w:rPr>
        <w:t xml:space="preserve"> </w:t>
      </w:r>
      <w:r>
        <w:rPr>
          <w:sz w:val="19"/>
        </w:rPr>
        <w:t>the</w:t>
      </w:r>
      <w:r>
        <w:rPr>
          <w:spacing w:val="4"/>
          <w:sz w:val="19"/>
        </w:rPr>
        <w:t xml:space="preserve"> </w:t>
      </w:r>
      <w:r>
        <w:rPr>
          <w:sz w:val="19"/>
        </w:rPr>
        <w:t>requirement's</w:t>
      </w:r>
      <w:r>
        <w:rPr>
          <w:spacing w:val="5"/>
          <w:sz w:val="19"/>
        </w:rPr>
        <w:t xml:space="preserve"> </w:t>
      </w:r>
      <w:r>
        <w:rPr>
          <w:sz w:val="19"/>
        </w:rPr>
        <w:t>applicability;</w:t>
      </w:r>
    </w:p>
    <w:p w14:paraId="5CF2BB1A" w14:textId="77777777" w:rsidR="00343FF6" w:rsidRDefault="00343FF6">
      <w:pPr>
        <w:pStyle w:val="BodyText"/>
        <w:spacing w:before="1"/>
        <w:rPr>
          <w:sz w:val="21"/>
        </w:rPr>
      </w:pPr>
    </w:p>
    <w:p w14:paraId="6700CB6E" w14:textId="77777777" w:rsidR="00343FF6" w:rsidRDefault="00635E89">
      <w:pPr>
        <w:pStyle w:val="ListParagraph"/>
        <w:numPr>
          <w:ilvl w:val="0"/>
          <w:numId w:val="19"/>
        </w:numPr>
        <w:tabs>
          <w:tab w:val="left" w:pos="402"/>
        </w:tabs>
        <w:ind w:right="0"/>
        <w:rPr>
          <w:sz w:val="19"/>
        </w:rPr>
      </w:pPr>
      <w:r>
        <w:rPr>
          <w:w w:val="95"/>
          <w:sz w:val="19"/>
        </w:rPr>
        <w:t>be</w:t>
      </w:r>
      <w:r>
        <w:rPr>
          <w:spacing w:val="3"/>
          <w:w w:val="95"/>
          <w:sz w:val="19"/>
        </w:rPr>
        <w:t xml:space="preserve"> </w:t>
      </w:r>
      <w:r>
        <w:rPr>
          <w:w w:val="95"/>
          <w:sz w:val="19"/>
        </w:rPr>
        <w:t>subject</w:t>
      </w:r>
      <w:r>
        <w:rPr>
          <w:spacing w:val="4"/>
          <w:w w:val="95"/>
          <w:sz w:val="19"/>
        </w:rPr>
        <w:t xml:space="preserve"> </w:t>
      </w:r>
      <w:r>
        <w:rPr>
          <w:w w:val="95"/>
          <w:sz w:val="19"/>
        </w:rPr>
        <w:t>to</w:t>
      </w:r>
      <w:r>
        <w:rPr>
          <w:spacing w:val="2"/>
          <w:w w:val="95"/>
          <w:sz w:val="19"/>
        </w:rPr>
        <w:t xml:space="preserve"> </w:t>
      </w:r>
      <w:r>
        <w:rPr>
          <w:w w:val="95"/>
          <w:sz w:val="19"/>
        </w:rPr>
        <w:t>public</w:t>
      </w:r>
      <w:r>
        <w:rPr>
          <w:spacing w:val="3"/>
          <w:w w:val="95"/>
          <w:sz w:val="19"/>
        </w:rPr>
        <w:t xml:space="preserve"> </w:t>
      </w:r>
      <w:r>
        <w:rPr>
          <w:w w:val="95"/>
          <w:sz w:val="19"/>
        </w:rPr>
        <w:t>consultation</w:t>
      </w:r>
      <w:r>
        <w:rPr>
          <w:spacing w:val="2"/>
          <w:w w:val="95"/>
          <w:sz w:val="19"/>
        </w:rPr>
        <w:t xml:space="preserve"> </w:t>
      </w:r>
      <w:r>
        <w:rPr>
          <w:w w:val="95"/>
          <w:sz w:val="19"/>
        </w:rPr>
        <w:t>in</w:t>
      </w:r>
      <w:r>
        <w:rPr>
          <w:spacing w:val="5"/>
          <w:w w:val="95"/>
          <w:sz w:val="19"/>
        </w:rPr>
        <w:t xml:space="preserve"> </w:t>
      </w:r>
      <w:r>
        <w:rPr>
          <w:w w:val="95"/>
          <w:sz w:val="19"/>
        </w:rPr>
        <w:t>accordance</w:t>
      </w:r>
      <w:r>
        <w:rPr>
          <w:spacing w:val="3"/>
          <w:w w:val="95"/>
          <w:sz w:val="19"/>
        </w:rPr>
        <w:t xml:space="preserve"> </w:t>
      </w:r>
      <w:r>
        <w:rPr>
          <w:w w:val="95"/>
          <w:sz w:val="19"/>
        </w:rPr>
        <w:t>with</w:t>
      </w:r>
      <w:r>
        <w:rPr>
          <w:spacing w:val="4"/>
          <w:w w:val="95"/>
          <w:sz w:val="19"/>
        </w:rPr>
        <w:t xml:space="preserve"> </w:t>
      </w:r>
      <w:r>
        <w:rPr>
          <w:w w:val="95"/>
          <w:sz w:val="19"/>
        </w:rPr>
        <w:t>Article</w:t>
      </w:r>
      <w:r>
        <w:rPr>
          <w:spacing w:val="5"/>
          <w:w w:val="95"/>
          <w:sz w:val="19"/>
        </w:rPr>
        <w:t xml:space="preserve"> </w:t>
      </w:r>
      <w:r>
        <w:rPr>
          <w:w w:val="95"/>
          <w:sz w:val="19"/>
        </w:rPr>
        <w:t>9.</w:t>
      </w:r>
    </w:p>
    <w:p w14:paraId="248925E3" w14:textId="77777777" w:rsidR="00343FF6" w:rsidRDefault="00343FF6">
      <w:pPr>
        <w:pStyle w:val="BodyText"/>
        <w:spacing w:before="11"/>
        <w:rPr>
          <w:sz w:val="21"/>
        </w:rPr>
      </w:pPr>
    </w:p>
    <w:p w14:paraId="3C7F30A9" w14:textId="271A6D8C" w:rsidR="00343FF6" w:rsidRDefault="00635E89">
      <w:pPr>
        <w:pStyle w:val="ListParagraph"/>
        <w:numPr>
          <w:ilvl w:val="0"/>
          <w:numId w:val="20"/>
        </w:numPr>
        <w:tabs>
          <w:tab w:val="left" w:pos="540"/>
        </w:tabs>
        <w:spacing w:line="228" w:lineRule="auto"/>
        <w:ind w:right="124" w:firstLine="0"/>
        <w:rPr>
          <w:sz w:val="19"/>
        </w:rPr>
      </w:pPr>
      <w:r>
        <w:rPr>
          <w:w w:val="95"/>
          <w:sz w:val="19"/>
        </w:rPr>
        <w:t>No</w:t>
      </w:r>
      <w:r>
        <w:rPr>
          <w:spacing w:val="1"/>
          <w:w w:val="95"/>
          <w:sz w:val="19"/>
        </w:rPr>
        <w:t xml:space="preserve"> </w:t>
      </w:r>
      <w:r>
        <w:rPr>
          <w:w w:val="95"/>
          <w:sz w:val="19"/>
        </w:rPr>
        <w:t>later</w:t>
      </w:r>
      <w:r>
        <w:rPr>
          <w:spacing w:val="1"/>
          <w:w w:val="95"/>
          <w:sz w:val="19"/>
        </w:rPr>
        <w:t xml:space="preserve"> </w:t>
      </w:r>
      <w:r>
        <w:rPr>
          <w:w w:val="95"/>
          <w:sz w:val="19"/>
        </w:rPr>
        <w:t>than</w:t>
      </w:r>
      <w:r>
        <w:rPr>
          <w:spacing w:val="1"/>
          <w:w w:val="95"/>
          <w:sz w:val="19"/>
        </w:rPr>
        <w:t xml:space="preserve"> </w:t>
      </w:r>
      <w:r>
        <w:rPr>
          <w:w w:val="95"/>
          <w:sz w:val="19"/>
        </w:rPr>
        <w:t>six</w:t>
      </w:r>
      <w:r>
        <w:rPr>
          <w:spacing w:val="1"/>
          <w:w w:val="95"/>
          <w:sz w:val="19"/>
        </w:rPr>
        <w:t xml:space="preserve"> </w:t>
      </w:r>
      <w:r>
        <w:rPr>
          <w:w w:val="95"/>
          <w:sz w:val="19"/>
        </w:rPr>
        <w:t>months</w:t>
      </w:r>
      <w:r>
        <w:rPr>
          <w:spacing w:val="1"/>
          <w:w w:val="95"/>
          <w:sz w:val="19"/>
        </w:rPr>
        <w:t xml:space="preserve"> </w:t>
      </w:r>
      <w:r>
        <w:rPr>
          <w:w w:val="95"/>
          <w:sz w:val="19"/>
        </w:rPr>
        <w:t>after</w:t>
      </w:r>
      <w:r>
        <w:rPr>
          <w:spacing w:val="1"/>
          <w:w w:val="95"/>
          <w:sz w:val="19"/>
        </w:rPr>
        <w:t xml:space="preserve"> </w:t>
      </w:r>
      <w:r>
        <w:rPr>
          <w:w w:val="95"/>
          <w:sz w:val="19"/>
        </w:rPr>
        <w:t>the</w:t>
      </w:r>
      <w:r>
        <w:rPr>
          <w:spacing w:val="1"/>
          <w:w w:val="95"/>
          <w:sz w:val="19"/>
        </w:rPr>
        <w:t xml:space="preserve"> </w:t>
      </w:r>
      <w:r>
        <w:rPr>
          <w:w w:val="95"/>
          <w:sz w:val="19"/>
        </w:rPr>
        <w:t>end</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public</w:t>
      </w:r>
      <w:r>
        <w:rPr>
          <w:spacing w:val="1"/>
          <w:w w:val="95"/>
          <w:sz w:val="19"/>
        </w:rPr>
        <w:t xml:space="preserve"> </w:t>
      </w:r>
      <w:r>
        <w:rPr>
          <w:w w:val="95"/>
          <w:sz w:val="19"/>
        </w:rPr>
        <w:t>consultation,</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shall</w:t>
      </w:r>
      <w:r>
        <w:rPr>
          <w:spacing w:val="1"/>
          <w:w w:val="95"/>
          <w:sz w:val="19"/>
        </w:rPr>
        <w:t xml:space="preserve"> </w:t>
      </w:r>
      <w:r>
        <w:rPr>
          <w:w w:val="95"/>
          <w:sz w:val="19"/>
        </w:rPr>
        <w:t>prepare</w:t>
      </w:r>
      <w:r>
        <w:rPr>
          <w:spacing w:val="1"/>
          <w:w w:val="95"/>
          <w:sz w:val="19"/>
        </w:rPr>
        <w:t xml:space="preserve"> </w:t>
      </w:r>
      <w:r>
        <w:rPr>
          <w:w w:val="95"/>
          <w:sz w:val="19"/>
        </w:rPr>
        <w:t>a</w:t>
      </w:r>
      <w:r>
        <w:rPr>
          <w:spacing w:val="1"/>
          <w:w w:val="95"/>
          <w:sz w:val="19"/>
        </w:rPr>
        <w:t xml:space="preserve"> </w:t>
      </w:r>
      <w:r>
        <w:rPr>
          <w:w w:val="95"/>
          <w:sz w:val="19"/>
        </w:rPr>
        <w:t>report</w:t>
      </w:r>
      <w:r>
        <w:rPr>
          <w:spacing w:val="1"/>
          <w:w w:val="95"/>
          <w:sz w:val="19"/>
        </w:rPr>
        <w:t xml:space="preserve"> </w:t>
      </w:r>
      <w:r>
        <w:rPr>
          <w:w w:val="95"/>
          <w:sz w:val="19"/>
        </w:rPr>
        <w:t xml:space="preserve">explaining the outcome of the consultation and making a proposal on </w:t>
      </w:r>
      <w:r>
        <w:rPr>
          <w:w w:val="95"/>
          <w:sz w:val="19"/>
        </w:rPr>
        <w:t>the applicability of the requirement under con­</w:t>
      </w:r>
      <w:r>
        <w:rPr>
          <w:spacing w:val="1"/>
          <w:w w:val="95"/>
          <w:sz w:val="19"/>
        </w:rPr>
        <w:t xml:space="preserve"> </w:t>
      </w:r>
      <w:r>
        <w:rPr>
          <w:w w:val="90"/>
          <w:sz w:val="19"/>
        </w:rPr>
        <w:t>sideration</w:t>
      </w:r>
      <w:r>
        <w:rPr>
          <w:spacing w:val="1"/>
          <w:w w:val="90"/>
          <w:sz w:val="19"/>
        </w:rPr>
        <w:t xml:space="preserve"> </w:t>
      </w:r>
      <w:r>
        <w:rPr>
          <w:w w:val="90"/>
          <w:sz w:val="19"/>
        </w:rPr>
        <w:t>to</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5"/>
          <w:sz w:val="19"/>
        </w:rPr>
        <w:t>existing distribution systems and existing demand units. The report and proposal shall</w:t>
      </w:r>
      <w:r>
        <w:rPr>
          <w:w w:val="95"/>
          <w:sz w:val="19"/>
        </w:rPr>
        <w:t xml:space="preserve"> be notified to the regulatory</w:t>
      </w:r>
      <w:r>
        <w:rPr>
          <w:spacing w:val="1"/>
          <w:w w:val="95"/>
          <w:sz w:val="19"/>
        </w:rPr>
        <w:t xml:space="preserve"> </w:t>
      </w:r>
      <w:r>
        <w:rPr>
          <w:w w:val="95"/>
          <w:sz w:val="19"/>
        </w:rPr>
        <w:t>authority or, where applicable, the Member State, and the demand facility owner, DSO, CDSO or, where applicable, third</w:t>
      </w:r>
      <w:r>
        <w:rPr>
          <w:spacing w:val="1"/>
          <w:w w:val="95"/>
          <w:sz w:val="19"/>
        </w:rPr>
        <w:t xml:space="preserve"> </w:t>
      </w:r>
      <w:r>
        <w:rPr>
          <w:sz w:val="19"/>
        </w:rPr>
        <w:t>party</w:t>
      </w:r>
      <w:r>
        <w:rPr>
          <w:spacing w:val="12"/>
          <w:sz w:val="19"/>
        </w:rPr>
        <w:t xml:space="preserve"> </w:t>
      </w:r>
      <w:r>
        <w:rPr>
          <w:sz w:val="19"/>
        </w:rPr>
        <w:t>shall</w:t>
      </w:r>
      <w:r>
        <w:rPr>
          <w:spacing w:val="13"/>
          <w:sz w:val="19"/>
        </w:rPr>
        <w:t xml:space="preserve"> </w:t>
      </w:r>
      <w:r>
        <w:rPr>
          <w:sz w:val="19"/>
        </w:rPr>
        <w:t>be</w:t>
      </w:r>
      <w:r>
        <w:rPr>
          <w:spacing w:val="14"/>
          <w:sz w:val="19"/>
        </w:rPr>
        <w:t xml:space="preserve"> </w:t>
      </w:r>
      <w:r>
        <w:rPr>
          <w:sz w:val="19"/>
        </w:rPr>
        <w:t>informed</w:t>
      </w:r>
      <w:r>
        <w:rPr>
          <w:spacing w:val="13"/>
          <w:sz w:val="19"/>
        </w:rPr>
        <w:t xml:space="preserve"> </w:t>
      </w:r>
      <w:r>
        <w:rPr>
          <w:sz w:val="19"/>
        </w:rPr>
        <w:t>on</w:t>
      </w:r>
      <w:r>
        <w:rPr>
          <w:spacing w:val="14"/>
          <w:sz w:val="19"/>
        </w:rPr>
        <w:t xml:space="preserve"> </w:t>
      </w:r>
      <w:r>
        <w:rPr>
          <w:sz w:val="19"/>
        </w:rPr>
        <w:t>its</w:t>
      </w:r>
      <w:r>
        <w:rPr>
          <w:spacing w:val="13"/>
          <w:sz w:val="19"/>
        </w:rPr>
        <w:t xml:space="preserve"> </w:t>
      </w:r>
      <w:r>
        <w:rPr>
          <w:sz w:val="19"/>
        </w:rPr>
        <w:t>content.</w:t>
      </w:r>
    </w:p>
    <w:p w14:paraId="3BE94B4F" w14:textId="77777777" w:rsidR="00B12060" w:rsidRDefault="00B12060" w:rsidP="00B12060">
      <w:pPr>
        <w:pStyle w:val="ListParagraph"/>
        <w:tabs>
          <w:tab w:val="left" w:pos="540"/>
        </w:tabs>
        <w:spacing w:line="228" w:lineRule="auto"/>
        <w:ind w:right="124"/>
        <w:rPr>
          <w:sz w:val="19"/>
        </w:rPr>
      </w:pPr>
    </w:p>
    <w:p w14:paraId="560939D5" w14:textId="77777777" w:rsidR="00343FF6" w:rsidRDefault="00635E89">
      <w:pPr>
        <w:pStyle w:val="ListParagraph"/>
        <w:numPr>
          <w:ilvl w:val="0"/>
          <w:numId w:val="20"/>
        </w:numPr>
        <w:tabs>
          <w:tab w:val="left" w:pos="540"/>
        </w:tabs>
        <w:spacing w:before="101" w:line="228" w:lineRule="auto"/>
        <w:ind w:right="123" w:firstLine="0"/>
        <w:rPr>
          <w:sz w:val="19"/>
        </w:rPr>
      </w:pPr>
      <w:r>
        <w:rPr>
          <w:w w:val="95"/>
          <w:sz w:val="19"/>
        </w:rPr>
        <w:lastRenderedPageBreak/>
        <w:t>The proposal made by the relevant</w:t>
      </w:r>
      <w:r>
        <w:rPr>
          <w:spacing w:val="1"/>
          <w:w w:val="95"/>
          <w:sz w:val="19"/>
        </w:rPr>
        <w:t xml:space="preserve"> </w:t>
      </w:r>
      <w:r>
        <w:rPr>
          <w:w w:val="95"/>
          <w:sz w:val="19"/>
        </w:rPr>
        <w:t>TSO to the regulatory</w:t>
      </w:r>
      <w:r>
        <w:rPr>
          <w:spacing w:val="1"/>
          <w:w w:val="95"/>
          <w:sz w:val="19"/>
        </w:rPr>
        <w:t xml:space="preserve"> </w:t>
      </w:r>
      <w:r>
        <w:rPr>
          <w:w w:val="95"/>
          <w:sz w:val="19"/>
        </w:rPr>
        <w:t>authority</w:t>
      </w:r>
      <w:r>
        <w:rPr>
          <w:w w:val="95"/>
          <w:sz w:val="19"/>
        </w:rPr>
        <w:t xml:space="preserve"> or,</w:t>
      </w:r>
      <w:r>
        <w:rPr>
          <w:spacing w:val="1"/>
          <w:w w:val="95"/>
          <w:sz w:val="19"/>
        </w:rPr>
        <w:t xml:space="preserve"> </w:t>
      </w:r>
      <w:r>
        <w:rPr>
          <w:w w:val="95"/>
          <w:sz w:val="19"/>
        </w:rPr>
        <w:t>where applicable, the Member</w:t>
      </w:r>
      <w:r>
        <w:rPr>
          <w:spacing w:val="1"/>
          <w:w w:val="95"/>
          <w:sz w:val="19"/>
        </w:rPr>
        <w:t xml:space="preserve"> </w:t>
      </w:r>
      <w:r>
        <w:rPr>
          <w:w w:val="95"/>
          <w:sz w:val="19"/>
        </w:rPr>
        <w:t>State</w:t>
      </w:r>
      <w:r>
        <w:rPr>
          <w:spacing w:val="1"/>
          <w:w w:val="95"/>
          <w:sz w:val="19"/>
        </w:rPr>
        <w:t xml:space="preserve"> </w:t>
      </w:r>
      <w:r>
        <w:rPr>
          <w:sz w:val="19"/>
        </w:rPr>
        <w:t>pursuant</w:t>
      </w:r>
      <w:r>
        <w:rPr>
          <w:spacing w:val="10"/>
          <w:sz w:val="19"/>
        </w:rPr>
        <w:t xml:space="preserve"> </w:t>
      </w:r>
      <w:r>
        <w:rPr>
          <w:sz w:val="19"/>
        </w:rPr>
        <w:t>to</w:t>
      </w:r>
      <w:r>
        <w:rPr>
          <w:spacing w:val="10"/>
          <w:sz w:val="19"/>
        </w:rPr>
        <w:t xml:space="preserve"> </w:t>
      </w:r>
      <w:r>
        <w:rPr>
          <w:sz w:val="19"/>
        </w:rPr>
        <w:t>paragraph</w:t>
      </w:r>
      <w:r>
        <w:rPr>
          <w:spacing w:val="10"/>
          <w:sz w:val="19"/>
        </w:rPr>
        <w:t xml:space="preserve"> </w:t>
      </w:r>
      <w:r>
        <w:rPr>
          <w:sz w:val="19"/>
        </w:rPr>
        <w:t>4</w:t>
      </w:r>
      <w:r>
        <w:rPr>
          <w:spacing w:val="12"/>
          <w:sz w:val="19"/>
        </w:rPr>
        <w:t xml:space="preserve"> </w:t>
      </w:r>
      <w:r>
        <w:rPr>
          <w:sz w:val="19"/>
        </w:rPr>
        <w:t>shall</w:t>
      </w:r>
      <w:r>
        <w:rPr>
          <w:spacing w:val="12"/>
          <w:sz w:val="19"/>
        </w:rPr>
        <w:t xml:space="preserve"> </w:t>
      </w:r>
      <w:r>
        <w:rPr>
          <w:sz w:val="19"/>
        </w:rPr>
        <w:t>include</w:t>
      </w:r>
      <w:r>
        <w:rPr>
          <w:spacing w:val="12"/>
          <w:sz w:val="19"/>
        </w:rPr>
        <w:t xml:space="preserve"> </w:t>
      </w:r>
      <w:r>
        <w:rPr>
          <w:sz w:val="19"/>
        </w:rPr>
        <w:t>the</w:t>
      </w:r>
      <w:r>
        <w:rPr>
          <w:spacing w:val="11"/>
          <w:sz w:val="19"/>
        </w:rPr>
        <w:t xml:space="preserve"> </w:t>
      </w:r>
      <w:r>
        <w:rPr>
          <w:sz w:val="19"/>
        </w:rPr>
        <w:t>following:</w:t>
      </w:r>
    </w:p>
    <w:p w14:paraId="3AFC9531" w14:textId="77777777" w:rsidR="00343FF6" w:rsidRDefault="00343FF6">
      <w:pPr>
        <w:pStyle w:val="BodyText"/>
        <w:spacing w:before="9"/>
        <w:rPr>
          <w:sz w:val="23"/>
        </w:rPr>
      </w:pPr>
    </w:p>
    <w:p w14:paraId="06F45976" w14:textId="77777777" w:rsidR="00343FF6" w:rsidRDefault="00635E89">
      <w:pPr>
        <w:pStyle w:val="ListParagraph"/>
        <w:numPr>
          <w:ilvl w:val="0"/>
          <w:numId w:val="18"/>
        </w:numPr>
        <w:tabs>
          <w:tab w:val="left" w:pos="402"/>
        </w:tabs>
        <w:spacing w:before="1" w:line="228" w:lineRule="auto"/>
        <w:ind w:right="124"/>
        <w:rPr>
          <w:sz w:val="19"/>
        </w:rPr>
      </w:pPr>
      <w:r>
        <w:rPr>
          <w:w w:val="95"/>
          <w:sz w:val="19"/>
        </w:rPr>
        <w:t>an operational notification procedure for demonstrating the implementation of the requirements by the existing</w:t>
      </w:r>
      <w:r>
        <w:rPr>
          <w:spacing w:val="1"/>
          <w:w w:val="95"/>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distribution</w:t>
      </w:r>
      <w:r>
        <w:rPr>
          <w:spacing w:val="-35"/>
          <w:w w:val="90"/>
          <w:sz w:val="19"/>
        </w:rPr>
        <w:t xml:space="preserve"> </w:t>
      </w:r>
      <w:r>
        <w:rPr>
          <w:w w:val="95"/>
          <w:sz w:val="19"/>
        </w:rPr>
        <w:t>systems and existing demand units used by a demand facility or a closed distribution system to provide demand</w:t>
      </w:r>
      <w:r>
        <w:rPr>
          <w:spacing w:val="1"/>
          <w:w w:val="95"/>
          <w:sz w:val="19"/>
        </w:rPr>
        <w:t xml:space="preserve"> </w:t>
      </w:r>
      <w:r>
        <w:rPr>
          <w:sz w:val="19"/>
        </w:rPr>
        <w:t>response</w:t>
      </w:r>
      <w:r>
        <w:rPr>
          <w:spacing w:val="8"/>
          <w:sz w:val="19"/>
        </w:rPr>
        <w:t xml:space="preserve"> </w:t>
      </w:r>
      <w:r>
        <w:rPr>
          <w:sz w:val="19"/>
        </w:rPr>
        <w:t>services</w:t>
      </w:r>
      <w:r>
        <w:rPr>
          <w:spacing w:val="8"/>
          <w:sz w:val="19"/>
        </w:rPr>
        <w:t xml:space="preserve"> </w:t>
      </w:r>
      <w:r>
        <w:rPr>
          <w:sz w:val="19"/>
        </w:rPr>
        <w:t>to</w:t>
      </w:r>
      <w:r>
        <w:rPr>
          <w:spacing w:val="7"/>
          <w:sz w:val="19"/>
        </w:rPr>
        <w:t xml:space="preserve"> </w:t>
      </w:r>
      <w:r>
        <w:rPr>
          <w:sz w:val="19"/>
        </w:rPr>
        <w:t>relevant</w:t>
      </w:r>
      <w:r>
        <w:rPr>
          <w:spacing w:val="8"/>
          <w:sz w:val="19"/>
        </w:rPr>
        <w:t xml:space="preserve"> </w:t>
      </w:r>
      <w:r>
        <w:rPr>
          <w:sz w:val="19"/>
        </w:rPr>
        <w:t>system</w:t>
      </w:r>
      <w:r>
        <w:rPr>
          <w:spacing w:val="7"/>
          <w:sz w:val="19"/>
        </w:rPr>
        <w:t xml:space="preserve"> </w:t>
      </w:r>
      <w:r>
        <w:rPr>
          <w:sz w:val="19"/>
        </w:rPr>
        <w:t>operators</w:t>
      </w:r>
      <w:r>
        <w:rPr>
          <w:spacing w:val="9"/>
          <w:sz w:val="19"/>
        </w:rPr>
        <w:t xml:space="preserve"> </w:t>
      </w:r>
      <w:r>
        <w:rPr>
          <w:sz w:val="19"/>
        </w:rPr>
        <w:t>and</w:t>
      </w:r>
      <w:r>
        <w:rPr>
          <w:spacing w:val="9"/>
          <w:sz w:val="19"/>
        </w:rPr>
        <w:t xml:space="preserve"> </w:t>
      </w:r>
      <w:r>
        <w:rPr>
          <w:sz w:val="19"/>
        </w:rPr>
        <w:t>relevant</w:t>
      </w:r>
      <w:r>
        <w:rPr>
          <w:spacing w:val="9"/>
          <w:sz w:val="19"/>
        </w:rPr>
        <w:t xml:space="preserve"> </w:t>
      </w:r>
      <w:r>
        <w:rPr>
          <w:sz w:val="19"/>
        </w:rPr>
        <w:t>TSOs;</w:t>
      </w:r>
    </w:p>
    <w:p w14:paraId="6718C37B" w14:textId="77777777" w:rsidR="00343FF6" w:rsidRDefault="00343FF6">
      <w:pPr>
        <w:pStyle w:val="BodyText"/>
        <w:spacing w:before="8"/>
        <w:rPr>
          <w:sz w:val="23"/>
        </w:rPr>
      </w:pPr>
    </w:p>
    <w:p w14:paraId="3C1027B1" w14:textId="77777777" w:rsidR="00343FF6" w:rsidRDefault="00635E89">
      <w:pPr>
        <w:pStyle w:val="ListParagraph"/>
        <w:numPr>
          <w:ilvl w:val="0"/>
          <w:numId w:val="18"/>
        </w:numPr>
        <w:tabs>
          <w:tab w:val="left" w:pos="402"/>
        </w:tabs>
        <w:spacing w:line="228" w:lineRule="auto"/>
        <w:ind w:right="123"/>
        <w:rPr>
          <w:sz w:val="19"/>
        </w:rPr>
      </w:pPr>
      <w:r>
        <w:rPr>
          <w:w w:val="95"/>
          <w:sz w:val="19"/>
        </w:rPr>
        <w:t>a transit</w:t>
      </w:r>
      <w:r>
        <w:rPr>
          <w:w w:val="95"/>
          <w:sz w:val="19"/>
        </w:rPr>
        <w:t>ional period for implementing the requirements which shall take into account the classes of transmission-</w:t>
      </w:r>
      <w:r>
        <w:rPr>
          <w:spacing w:val="1"/>
          <w:w w:val="95"/>
          <w:sz w:val="19"/>
        </w:rPr>
        <w:t xml:space="preserve"> </w:t>
      </w:r>
      <w:r>
        <w:rPr>
          <w:w w:val="90"/>
          <w:sz w:val="19"/>
        </w:rPr>
        <w:t>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33"/>
          <w:sz w:val="19"/>
        </w:rPr>
        <w:t xml:space="preserve"> </w:t>
      </w:r>
      <w:r>
        <w:rPr>
          <w:w w:val="90"/>
          <w:sz w:val="19"/>
        </w:rPr>
        <w:t>facilities,</w:t>
      </w:r>
      <w:r>
        <w:rPr>
          <w:spacing w:val="33"/>
          <w:sz w:val="19"/>
        </w:rPr>
        <w:t xml:space="preserve"> </w:t>
      </w:r>
      <w:r>
        <w:rPr>
          <w:w w:val="90"/>
          <w:sz w:val="19"/>
        </w:rPr>
        <w:t>distribution</w:t>
      </w:r>
      <w:r>
        <w:rPr>
          <w:spacing w:val="34"/>
          <w:sz w:val="19"/>
        </w:rPr>
        <w:t xml:space="preserve"> </w:t>
      </w:r>
      <w:r>
        <w:rPr>
          <w:w w:val="90"/>
          <w:sz w:val="19"/>
        </w:rPr>
        <w:t>systems</w:t>
      </w:r>
      <w:r>
        <w:rPr>
          <w:spacing w:val="33"/>
          <w:sz w:val="19"/>
        </w:rPr>
        <w:t xml:space="preserve"> </w:t>
      </w:r>
      <w:r>
        <w:rPr>
          <w:w w:val="90"/>
          <w:sz w:val="19"/>
        </w:rPr>
        <w:t>and</w:t>
      </w:r>
      <w:r>
        <w:rPr>
          <w:spacing w:val="34"/>
          <w:sz w:val="19"/>
        </w:rPr>
        <w:t xml:space="preserve"> </w:t>
      </w:r>
      <w:r>
        <w:rPr>
          <w:w w:val="90"/>
          <w:sz w:val="19"/>
        </w:rPr>
        <w:t>demand</w:t>
      </w:r>
      <w:r>
        <w:rPr>
          <w:spacing w:val="33"/>
          <w:sz w:val="19"/>
        </w:rPr>
        <w:t xml:space="preserve"> </w:t>
      </w:r>
      <w:r>
        <w:rPr>
          <w:w w:val="90"/>
          <w:sz w:val="19"/>
        </w:rPr>
        <w:t>units</w:t>
      </w:r>
      <w:r>
        <w:rPr>
          <w:spacing w:val="1"/>
          <w:w w:val="90"/>
          <w:sz w:val="19"/>
        </w:rPr>
        <w:t xml:space="preserve"> </w:t>
      </w:r>
      <w:r>
        <w:rPr>
          <w:w w:val="95"/>
          <w:sz w:val="19"/>
        </w:rPr>
        <w:t>used by a demand facility or a clos</w:t>
      </w:r>
      <w:r>
        <w:rPr>
          <w:w w:val="95"/>
          <w:sz w:val="19"/>
        </w:rPr>
        <w:t>ed distribution system to provide demand response services to relevant system</w:t>
      </w:r>
      <w:r>
        <w:rPr>
          <w:spacing w:val="1"/>
          <w:w w:val="95"/>
          <w:sz w:val="19"/>
        </w:rPr>
        <w:t xml:space="preserve"> </w:t>
      </w:r>
      <w:r>
        <w:rPr>
          <w:w w:val="95"/>
          <w:sz w:val="19"/>
        </w:rPr>
        <w:t>operators</w:t>
      </w:r>
      <w:r>
        <w:rPr>
          <w:spacing w:val="1"/>
          <w:w w:val="95"/>
          <w:sz w:val="19"/>
        </w:rPr>
        <w:t xml:space="preserve"> </w:t>
      </w:r>
      <w:r>
        <w:rPr>
          <w:w w:val="95"/>
          <w:sz w:val="19"/>
        </w:rPr>
        <w:t>and</w:t>
      </w:r>
      <w:r>
        <w:rPr>
          <w:spacing w:val="1"/>
          <w:w w:val="95"/>
          <w:sz w:val="19"/>
        </w:rPr>
        <w:t xml:space="preserve"> </w:t>
      </w:r>
      <w:r>
        <w:rPr>
          <w:w w:val="95"/>
          <w:sz w:val="19"/>
        </w:rPr>
        <w:t>relevant</w:t>
      </w:r>
      <w:r>
        <w:rPr>
          <w:spacing w:val="1"/>
          <w:w w:val="95"/>
          <w:sz w:val="19"/>
        </w:rPr>
        <w:t xml:space="preserve"> </w:t>
      </w:r>
      <w:r>
        <w:rPr>
          <w:w w:val="95"/>
          <w:sz w:val="19"/>
        </w:rPr>
        <w:t>TSOs</w:t>
      </w:r>
      <w:r>
        <w:rPr>
          <w:spacing w:val="1"/>
          <w:w w:val="95"/>
          <w:sz w:val="19"/>
        </w:rPr>
        <w:t xml:space="preserve"> </w:t>
      </w:r>
      <w:r>
        <w:rPr>
          <w:w w:val="95"/>
          <w:sz w:val="19"/>
        </w:rPr>
        <w:t>and</w:t>
      </w:r>
      <w:r>
        <w:rPr>
          <w:spacing w:val="1"/>
          <w:w w:val="95"/>
          <w:sz w:val="19"/>
        </w:rPr>
        <w:t xml:space="preserve"> </w:t>
      </w:r>
      <w:r>
        <w:rPr>
          <w:w w:val="95"/>
          <w:sz w:val="19"/>
        </w:rPr>
        <w:t>any</w:t>
      </w:r>
      <w:r>
        <w:rPr>
          <w:spacing w:val="1"/>
          <w:w w:val="95"/>
          <w:sz w:val="19"/>
        </w:rPr>
        <w:t xml:space="preserve"> </w:t>
      </w:r>
      <w:r>
        <w:rPr>
          <w:w w:val="95"/>
          <w:sz w:val="19"/>
        </w:rPr>
        <w:t>underlying</w:t>
      </w:r>
      <w:r>
        <w:rPr>
          <w:spacing w:val="1"/>
          <w:w w:val="95"/>
          <w:sz w:val="19"/>
        </w:rPr>
        <w:t xml:space="preserve"> </w:t>
      </w:r>
      <w:r>
        <w:rPr>
          <w:w w:val="95"/>
          <w:sz w:val="19"/>
        </w:rPr>
        <w:t>obstacles</w:t>
      </w:r>
      <w:r>
        <w:rPr>
          <w:spacing w:val="1"/>
          <w:w w:val="95"/>
          <w:sz w:val="19"/>
        </w:rPr>
        <w:t xml:space="preserve"> </w:t>
      </w:r>
      <w:r>
        <w:rPr>
          <w:w w:val="95"/>
          <w:sz w:val="19"/>
        </w:rPr>
        <w:t>to</w:t>
      </w:r>
      <w:r>
        <w:rPr>
          <w:spacing w:val="1"/>
          <w:w w:val="95"/>
          <w:sz w:val="19"/>
        </w:rPr>
        <w:t xml:space="preserve"> </w:t>
      </w:r>
      <w:r>
        <w:rPr>
          <w:w w:val="95"/>
          <w:sz w:val="19"/>
        </w:rPr>
        <w:t>the</w:t>
      </w:r>
      <w:r>
        <w:rPr>
          <w:spacing w:val="1"/>
          <w:w w:val="95"/>
          <w:sz w:val="19"/>
        </w:rPr>
        <w:t xml:space="preserve"> </w:t>
      </w:r>
      <w:r>
        <w:rPr>
          <w:w w:val="95"/>
          <w:sz w:val="19"/>
        </w:rPr>
        <w:t>efficient</w:t>
      </w:r>
      <w:r>
        <w:rPr>
          <w:spacing w:val="1"/>
          <w:w w:val="95"/>
          <w:sz w:val="19"/>
        </w:rPr>
        <w:t xml:space="preserve"> </w:t>
      </w:r>
      <w:r>
        <w:rPr>
          <w:w w:val="95"/>
          <w:sz w:val="19"/>
        </w:rPr>
        <w:t>implementation</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equipment</w:t>
      </w:r>
      <w:r>
        <w:rPr>
          <w:spacing w:val="1"/>
          <w:w w:val="95"/>
          <w:sz w:val="19"/>
        </w:rPr>
        <w:t xml:space="preserve"> </w:t>
      </w:r>
      <w:r>
        <w:rPr>
          <w:sz w:val="19"/>
        </w:rPr>
        <w:t>modification/refitting.</w:t>
      </w:r>
    </w:p>
    <w:p w14:paraId="52CF7B41" w14:textId="77777777" w:rsidR="00343FF6" w:rsidRDefault="00343FF6">
      <w:pPr>
        <w:pStyle w:val="BodyText"/>
        <w:rPr>
          <w:sz w:val="22"/>
        </w:rPr>
      </w:pPr>
    </w:p>
    <w:p w14:paraId="7CB8512A" w14:textId="77777777" w:rsidR="00343FF6" w:rsidRDefault="00343FF6">
      <w:pPr>
        <w:pStyle w:val="BodyText"/>
        <w:rPr>
          <w:sz w:val="22"/>
        </w:rPr>
      </w:pPr>
    </w:p>
    <w:p w14:paraId="460EAF52" w14:textId="77777777" w:rsidR="00343FF6" w:rsidRDefault="00635E89">
      <w:pPr>
        <w:spacing w:before="176"/>
        <w:ind w:left="618" w:right="635"/>
        <w:jc w:val="center"/>
        <w:rPr>
          <w:i/>
          <w:sz w:val="19"/>
        </w:rPr>
      </w:pPr>
      <w:r>
        <w:rPr>
          <w:i/>
          <w:w w:val="95"/>
          <w:sz w:val="19"/>
        </w:rPr>
        <w:t>Article</w:t>
      </w:r>
      <w:r>
        <w:rPr>
          <w:i/>
          <w:spacing w:val="5"/>
          <w:w w:val="95"/>
          <w:sz w:val="19"/>
        </w:rPr>
        <w:t xml:space="preserve"> </w:t>
      </w:r>
      <w:r>
        <w:rPr>
          <w:i/>
          <w:w w:val="95"/>
          <w:sz w:val="19"/>
        </w:rPr>
        <w:t>49</w:t>
      </w:r>
    </w:p>
    <w:p w14:paraId="3C68A864" w14:textId="77777777" w:rsidR="00343FF6" w:rsidRDefault="00343FF6">
      <w:pPr>
        <w:pStyle w:val="BodyText"/>
        <w:rPr>
          <w:i/>
          <w:sz w:val="22"/>
        </w:rPr>
      </w:pPr>
    </w:p>
    <w:p w14:paraId="1610E8BC" w14:textId="77777777" w:rsidR="00343FF6" w:rsidRDefault="00635E89">
      <w:pPr>
        <w:pStyle w:val="Heading1"/>
        <w:spacing w:before="154"/>
        <w:ind w:left="617"/>
      </w:pPr>
      <w:r>
        <w:rPr>
          <w:w w:val="95"/>
        </w:rPr>
        <w:t>Principles</w:t>
      </w:r>
      <w:r>
        <w:rPr>
          <w:spacing w:val="-6"/>
          <w:w w:val="95"/>
        </w:rPr>
        <w:t xml:space="preserve"> </w:t>
      </w:r>
      <w:r>
        <w:rPr>
          <w:w w:val="95"/>
        </w:rPr>
        <w:t>of</w:t>
      </w:r>
      <w:r>
        <w:rPr>
          <w:spacing w:val="-4"/>
          <w:w w:val="95"/>
        </w:rPr>
        <w:t xml:space="preserve"> </w:t>
      </w:r>
      <w:r>
        <w:rPr>
          <w:w w:val="95"/>
        </w:rPr>
        <w:t>cost-benefit</w:t>
      </w:r>
      <w:r>
        <w:rPr>
          <w:spacing w:val="-3"/>
          <w:w w:val="95"/>
        </w:rPr>
        <w:t xml:space="preserve"> </w:t>
      </w:r>
      <w:r>
        <w:rPr>
          <w:w w:val="95"/>
        </w:rPr>
        <w:t>analysis</w:t>
      </w:r>
    </w:p>
    <w:p w14:paraId="21BD370F" w14:textId="77777777" w:rsidR="00343FF6" w:rsidRDefault="00343FF6">
      <w:pPr>
        <w:pStyle w:val="BodyText"/>
        <w:rPr>
          <w:rFonts w:ascii="Book Antiqua"/>
          <w:b/>
          <w:sz w:val="22"/>
        </w:rPr>
      </w:pPr>
    </w:p>
    <w:p w14:paraId="72F60E37" w14:textId="77777777" w:rsidR="00343FF6" w:rsidRDefault="00635E89">
      <w:pPr>
        <w:pStyle w:val="ListParagraph"/>
        <w:numPr>
          <w:ilvl w:val="0"/>
          <w:numId w:val="17"/>
        </w:numPr>
        <w:tabs>
          <w:tab w:val="left" w:pos="540"/>
        </w:tabs>
        <w:spacing w:before="144" w:line="228" w:lineRule="auto"/>
        <w:ind w:right="124" w:firstLine="0"/>
        <w:rPr>
          <w:sz w:val="19"/>
        </w:rPr>
      </w:pPr>
      <w:r>
        <w:rPr>
          <w:w w:val="95"/>
          <w:sz w:val="19"/>
        </w:rPr>
        <w:t>Demand facility owners, DSOs and CDSOs shall assist and contribute to the cost-benefit analysis undertaken</w:t>
      </w:r>
      <w:r>
        <w:rPr>
          <w:spacing w:val="1"/>
          <w:w w:val="95"/>
          <w:sz w:val="19"/>
        </w:rPr>
        <w:t xml:space="preserve"> </w:t>
      </w:r>
      <w:r>
        <w:rPr>
          <w:w w:val="90"/>
          <w:sz w:val="19"/>
        </w:rPr>
        <w:t>according</w:t>
      </w:r>
      <w:r>
        <w:rPr>
          <w:spacing w:val="22"/>
          <w:w w:val="90"/>
          <w:sz w:val="19"/>
        </w:rPr>
        <w:t xml:space="preserve"> </w:t>
      </w:r>
      <w:r>
        <w:rPr>
          <w:w w:val="90"/>
          <w:sz w:val="19"/>
        </w:rPr>
        <w:t>to</w:t>
      </w:r>
      <w:r>
        <w:rPr>
          <w:spacing w:val="21"/>
          <w:w w:val="90"/>
          <w:sz w:val="19"/>
        </w:rPr>
        <w:t xml:space="preserve"> </w:t>
      </w:r>
      <w:r>
        <w:rPr>
          <w:w w:val="90"/>
          <w:sz w:val="19"/>
        </w:rPr>
        <w:t>Articles</w:t>
      </w:r>
      <w:r>
        <w:rPr>
          <w:spacing w:val="23"/>
          <w:w w:val="90"/>
          <w:sz w:val="19"/>
        </w:rPr>
        <w:t xml:space="preserve"> </w:t>
      </w:r>
      <w:r>
        <w:rPr>
          <w:w w:val="90"/>
          <w:sz w:val="19"/>
        </w:rPr>
        <w:t>48</w:t>
      </w:r>
      <w:r>
        <w:rPr>
          <w:spacing w:val="23"/>
          <w:w w:val="90"/>
          <w:sz w:val="19"/>
        </w:rPr>
        <w:t xml:space="preserve"> </w:t>
      </w:r>
      <w:r>
        <w:rPr>
          <w:w w:val="90"/>
          <w:sz w:val="19"/>
        </w:rPr>
        <w:t>and</w:t>
      </w:r>
      <w:r>
        <w:rPr>
          <w:spacing w:val="23"/>
          <w:w w:val="90"/>
          <w:sz w:val="19"/>
        </w:rPr>
        <w:t xml:space="preserve"> </w:t>
      </w:r>
      <w:r>
        <w:rPr>
          <w:w w:val="90"/>
          <w:sz w:val="19"/>
        </w:rPr>
        <w:t>53</w:t>
      </w:r>
      <w:r>
        <w:rPr>
          <w:spacing w:val="22"/>
          <w:w w:val="90"/>
          <w:sz w:val="19"/>
        </w:rPr>
        <w:t xml:space="preserve"> </w:t>
      </w:r>
      <w:r>
        <w:rPr>
          <w:w w:val="90"/>
          <w:sz w:val="19"/>
        </w:rPr>
        <w:t>and</w:t>
      </w:r>
      <w:r>
        <w:rPr>
          <w:spacing w:val="24"/>
          <w:w w:val="90"/>
          <w:sz w:val="19"/>
        </w:rPr>
        <w:t xml:space="preserve"> </w:t>
      </w:r>
      <w:r>
        <w:rPr>
          <w:w w:val="90"/>
          <w:sz w:val="19"/>
        </w:rPr>
        <w:t>provide</w:t>
      </w:r>
      <w:r>
        <w:rPr>
          <w:spacing w:val="22"/>
          <w:w w:val="90"/>
          <w:sz w:val="19"/>
        </w:rPr>
        <w:t xml:space="preserve"> </w:t>
      </w:r>
      <w:r>
        <w:rPr>
          <w:w w:val="90"/>
          <w:sz w:val="19"/>
        </w:rPr>
        <w:t>the</w:t>
      </w:r>
      <w:r>
        <w:rPr>
          <w:spacing w:val="23"/>
          <w:w w:val="90"/>
          <w:sz w:val="19"/>
        </w:rPr>
        <w:t xml:space="preserve"> </w:t>
      </w:r>
      <w:r>
        <w:rPr>
          <w:w w:val="90"/>
          <w:sz w:val="19"/>
        </w:rPr>
        <w:t>necessary</w:t>
      </w:r>
      <w:r>
        <w:rPr>
          <w:spacing w:val="23"/>
          <w:w w:val="90"/>
          <w:sz w:val="19"/>
        </w:rPr>
        <w:t xml:space="preserve"> </w:t>
      </w:r>
      <w:r>
        <w:rPr>
          <w:w w:val="90"/>
          <w:sz w:val="19"/>
        </w:rPr>
        <w:t>data</w:t>
      </w:r>
      <w:r>
        <w:rPr>
          <w:spacing w:val="23"/>
          <w:w w:val="90"/>
          <w:sz w:val="19"/>
        </w:rPr>
        <w:t xml:space="preserve"> </w:t>
      </w:r>
      <w:r>
        <w:rPr>
          <w:w w:val="90"/>
          <w:sz w:val="19"/>
        </w:rPr>
        <w:t>as</w:t>
      </w:r>
      <w:r>
        <w:rPr>
          <w:spacing w:val="23"/>
          <w:w w:val="90"/>
          <w:sz w:val="19"/>
        </w:rPr>
        <w:t xml:space="preserve"> </w:t>
      </w:r>
      <w:r>
        <w:rPr>
          <w:w w:val="90"/>
          <w:sz w:val="19"/>
        </w:rPr>
        <w:t>requested</w:t>
      </w:r>
      <w:r>
        <w:rPr>
          <w:spacing w:val="22"/>
          <w:w w:val="90"/>
          <w:sz w:val="19"/>
        </w:rPr>
        <w:t xml:space="preserve"> </w:t>
      </w:r>
      <w:r>
        <w:rPr>
          <w:w w:val="90"/>
          <w:sz w:val="19"/>
        </w:rPr>
        <w:t>by</w:t>
      </w:r>
      <w:r>
        <w:rPr>
          <w:spacing w:val="22"/>
          <w:w w:val="90"/>
          <w:sz w:val="19"/>
        </w:rPr>
        <w:t xml:space="preserve"> </w:t>
      </w:r>
      <w:r>
        <w:rPr>
          <w:w w:val="90"/>
          <w:sz w:val="19"/>
        </w:rPr>
        <w:t>the</w:t>
      </w:r>
      <w:r>
        <w:rPr>
          <w:spacing w:val="23"/>
          <w:w w:val="90"/>
          <w:sz w:val="19"/>
        </w:rPr>
        <w:t xml:space="preserve"> </w:t>
      </w:r>
      <w:r>
        <w:rPr>
          <w:w w:val="90"/>
          <w:sz w:val="19"/>
        </w:rPr>
        <w:t>relevant</w:t>
      </w:r>
      <w:r>
        <w:rPr>
          <w:spacing w:val="23"/>
          <w:w w:val="90"/>
          <w:sz w:val="19"/>
        </w:rPr>
        <w:t xml:space="preserve"> </w:t>
      </w:r>
      <w:r>
        <w:rPr>
          <w:w w:val="90"/>
          <w:sz w:val="19"/>
        </w:rPr>
        <w:t>system</w:t>
      </w:r>
      <w:r>
        <w:rPr>
          <w:spacing w:val="22"/>
          <w:w w:val="90"/>
          <w:sz w:val="19"/>
        </w:rPr>
        <w:t xml:space="preserve"> </w:t>
      </w:r>
      <w:r>
        <w:rPr>
          <w:w w:val="90"/>
          <w:sz w:val="19"/>
        </w:rPr>
        <w:t>operator</w:t>
      </w:r>
      <w:r>
        <w:rPr>
          <w:spacing w:val="20"/>
          <w:w w:val="90"/>
          <w:sz w:val="19"/>
        </w:rPr>
        <w:t xml:space="preserve"> </w:t>
      </w:r>
      <w:r>
        <w:rPr>
          <w:w w:val="90"/>
          <w:sz w:val="19"/>
        </w:rPr>
        <w:t>or</w:t>
      </w:r>
      <w:r>
        <w:rPr>
          <w:spacing w:val="27"/>
          <w:w w:val="90"/>
          <w:sz w:val="19"/>
        </w:rPr>
        <w:t xml:space="preserve"> </w:t>
      </w:r>
      <w:r>
        <w:rPr>
          <w:w w:val="90"/>
          <w:sz w:val="19"/>
        </w:rPr>
        <w:t>relevant</w:t>
      </w:r>
      <w:r>
        <w:rPr>
          <w:spacing w:val="-35"/>
          <w:w w:val="90"/>
          <w:sz w:val="19"/>
        </w:rPr>
        <w:t xml:space="preserve"> </w:t>
      </w:r>
      <w:r>
        <w:rPr>
          <w:w w:val="95"/>
          <w:sz w:val="19"/>
        </w:rPr>
        <w:t>TSO</w:t>
      </w:r>
      <w:r>
        <w:rPr>
          <w:spacing w:val="14"/>
          <w:w w:val="95"/>
          <w:sz w:val="19"/>
        </w:rPr>
        <w:t xml:space="preserve"> </w:t>
      </w:r>
      <w:r>
        <w:rPr>
          <w:w w:val="95"/>
          <w:sz w:val="19"/>
        </w:rPr>
        <w:t>within</w:t>
      </w:r>
      <w:r>
        <w:rPr>
          <w:spacing w:val="16"/>
          <w:w w:val="95"/>
          <w:sz w:val="19"/>
        </w:rPr>
        <w:t xml:space="preserve"> </w:t>
      </w:r>
      <w:r>
        <w:rPr>
          <w:w w:val="95"/>
          <w:sz w:val="19"/>
        </w:rPr>
        <w:t>three</w:t>
      </w:r>
      <w:r>
        <w:rPr>
          <w:spacing w:val="16"/>
          <w:w w:val="95"/>
          <w:sz w:val="19"/>
        </w:rPr>
        <w:t xml:space="preserve"> </w:t>
      </w:r>
      <w:r>
        <w:rPr>
          <w:w w:val="95"/>
          <w:sz w:val="19"/>
        </w:rPr>
        <w:t>months</w:t>
      </w:r>
      <w:r>
        <w:rPr>
          <w:spacing w:val="16"/>
          <w:w w:val="95"/>
          <w:sz w:val="19"/>
        </w:rPr>
        <w:t xml:space="preserve"> </w:t>
      </w:r>
      <w:r>
        <w:rPr>
          <w:w w:val="95"/>
          <w:sz w:val="19"/>
        </w:rPr>
        <w:t>of</w:t>
      </w:r>
      <w:r>
        <w:rPr>
          <w:spacing w:val="15"/>
          <w:w w:val="95"/>
          <w:sz w:val="19"/>
        </w:rPr>
        <w:t xml:space="preserve"> </w:t>
      </w:r>
      <w:r>
        <w:rPr>
          <w:w w:val="95"/>
          <w:sz w:val="19"/>
        </w:rPr>
        <w:t>receiving</w:t>
      </w:r>
      <w:r>
        <w:rPr>
          <w:spacing w:val="14"/>
          <w:w w:val="95"/>
          <w:sz w:val="19"/>
        </w:rPr>
        <w:t xml:space="preserve"> </w:t>
      </w:r>
      <w:r>
        <w:rPr>
          <w:w w:val="95"/>
          <w:sz w:val="19"/>
        </w:rPr>
        <w:t>a</w:t>
      </w:r>
      <w:r>
        <w:rPr>
          <w:spacing w:val="16"/>
          <w:w w:val="95"/>
          <w:sz w:val="19"/>
        </w:rPr>
        <w:t xml:space="preserve"> </w:t>
      </w:r>
      <w:r>
        <w:rPr>
          <w:w w:val="95"/>
          <w:sz w:val="19"/>
        </w:rPr>
        <w:t>request,</w:t>
      </w:r>
      <w:r>
        <w:rPr>
          <w:spacing w:val="16"/>
          <w:w w:val="95"/>
          <w:sz w:val="19"/>
        </w:rPr>
        <w:t xml:space="preserve"> </w:t>
      </w:r>
      <w:r>
        <w:rPr>
          <w:w w:val="95"/>
          <w:sz w:val="19"/>
        </w:rPr>
        <w:t>unless</w:t>
      </w:r>
      <w:r>
        <w:rPr>
          <w:spacing w:val="15"/>
          <w:w w:val="95"/>
          <w:sz w:val="19"/>
        </w:rPr>
        <w:t xml:space="preserve"> </w:t>
      </w:r>
      <w:r>
        <w:rPr>
          <w:w w:val="95"/>
          <w:sz w:val="19"/>
        </w:rPr>
        <w:t>agreed</w:t>
      </w:r>
      <w:r>
        <w:rPr>
          <w:spacing w:val="17"/>
          <w:w w:val="95"/>
          <w:sz w:val="19"/>
        </w:rPr>
        <w:t xml:space="preserve"> </w:t>
      </w:r>
      <w:r>
        <w:rPr>
          <w:w w:val="95"/>
          <w:sz w:val="19"/>
        </w:rPr>
        <w:t>otherwise</w:t>
      </w:r>
      <w:r>
        <w:rPr>
          <w:spacing w:val="16"/>
          <w:w w:val="95"/>
          <w:sz w:val="19"/>
        </w:rPr>
        <w:t xml:space="preserve"> </w:t>
      </w:r>
      <w:r>
        <w:rPr>
          <w:w w:val="95"/>
          <w:sz w:val="19"/>
        </w:rPr>
        <w:t>by</w:t>
      </w:r>
      <w:r>
        <w:rPr>
          <w:spacing w:val="14"/>
          <w:w w:val="95"/>
          <w:sz w:val="19"/>
        </w:rPr>
        <w:t xml:space="preserve"> </w:t>
      </w:r>
      <w:r>
        <w:rPr>
          <w:w w:val="95"/>
          <w:sz w:val="19"/>
        </w:rPr>
        <w:t>the</w:t>
      </w:r>
      <w:r>
        <w:rPr>
          <w:spacing w:val="16"/>
          <w:w w:val="95"/>
          <w:sz w:val="19"/>
        </w:rPr>
        <w:t xml:space="preserve"> </w:t>
      </w:r>
      <w:r>
        <w:rPr>
          <w:w w:val="95"/>
          <w:sz w:val="19"/>
        </w:rPr>
        <w:t>relevant</w:t>
      </w:r>
      <w:r>
        <w:rPr>
          <w:spacing w:val="15"/>
          <w:w w:val="95"/>
          <w:sz w:val="19"/>
        </w:rPr>
        <w:t xml:space="preserve"> </w:t>
      </w:r>
      <w:r>
        <w:rPr>
          <w:w w:val="95"/>
          <w:sz w:val="19"/>
        </w:rPr>
        <w:t>TSO.</w:t>
      </w:r>
      <w:r>
        <w:rPr>
          <w:spacing w:val="17"/>
          <w:w w:val="95"/>
          <w:sz w:val="19"/>
        </w:rPr>
        <w:t xml:space="preserve"> </w:t>
      </w:r>
      <w:r>
        <w:rPr>
          <w:w w:val="95"/>
          <w:sz w:val="19"/>
        </w:rPr>
        <w:t>For</w:t>
      </w:r>
      <w:r>
        <w:rPr>
          <w:spacing w:val="19"/>
          <w:w w:val="95"/>
          <w:sz w:val="19"/>
        </w:rPr>
        <w:t xml:space="preserve"> </w:t>
      </w:r>
      <w:r>
        <w:rPr>
          <w:w w:val="95"/>
          <w:sz w:val="19"/>
        </w:rPr>
        <w:t>the</w:t>
      </w:r>
      <w:r>
        <w:rPr>
          <w:spacing w:val="17"/>
          <w:w w:val="95"/>
          <w:sz w:val="19"/>
        </w:rPr>
        <w:t xml:space="preserve"> </w:t>
      </w:r>
      <w:r>
        <w:rPr>
          <w:w w:val="95"/>
          <w:sz w:val="19"/>
        </w:rPr>
        <w:t>preparation</w:t>
      </w:r>
      <w:r>
        <w:rPr>
          <w:spacing w:val="14"/>
          <w:w w:val="95"/>
          <w:sz w:val="19"/>
        </w:rPr>
        <w:t xml:space="preserve"> </w:t>
      </w:r>
      <w:r>
        <w:rPr>
          <w:w w:val="95"/>
          <w:sz w:val="19"/>
        </w:rPr>
        <w:t>of</w:t>
      </w:r>
      <w:r>
        <w:rPr>
          <w:spacing w:val="-37"/>
          <w:w w:val="95"/>
          <w:sz w:val="19"/>
        </w:rPr>
        <w:t xml:space="preserve"> </w:t>
      </w:r>
      <w:r>
        <w:rPr>
          <w:w w:val="95"/>
          <w:sz w:val="19"/>
        </w:rPr>
        <w:t>a cost-benefit-analysis by a demand facility owner or prospective owner, or by a DSO/CDSO or prospective operator,</w:t>
      </w:r>
      <w:r>
        <w:rPr>
          <w:spacing w:val="1"/>
          <w:w w:val="95"/>
          <w:sz w:val="19"/>
        </w:rPr>
        <w:t xml:space="preserve"> </w:t>
      </w:r>
      <w:r>
        <w:rPr>
          <w:w w:val="95"/>
          <w:sz w:val="19"/>
        </w:rPr>
        <w:t xml:space="preserve">assessing a potential derogation pursuant </w:t>
      </w:r>
      <w:r>
        <w:rPr>
          <w:w w:val="95"/>
          <w:sz w:val="19"/>
        </w:rPr>
        <w:t>to Article 52, the relevant TSO and DSO shall assist and contribute to the</w:t>
      </w:r>
      <w:r>
        <w:rPr>
          <w:spacing w:val="1"/>
          <w:w w:val="95"/>
          <w:sz w:val="19"/>
        </w:rPr>
        <w:t xml:space="preserve"> </w:t>
      </w:r>
      <w:r>
        <w:rPr>
          <w:w w:val="90"/>
          <w:sz w:val="19"/>
        </w:rPr>
        <w:t>cost-benefit</w:t>
      </w:r>
      <w:r>
        <w:rPr>
          <w:spacing w:val="25"/>
          <w:w w:val="90"/>
          <w:sz w:val="19"/>
        </w:rPr>
        <w:t xml:space="preserve"> </w:t>
      </w:r>
      <w:r>
        <w:rPr>
          <w:w w:val="90"/>
          <w:sz w:val="19"/>
        </w:rPr>
        <w:t>analysis</w:t>
      </w:r>
      <w:r>
        <w:rPr>
          <w:spacing w:val="23"/>
          <w:w w:val="90"/>
          <w:sz w:val="19"/>
        </w:rPr>
        <w:t xml:space="preserve"> </w:t>
      </w:r>
      <w:r>
        <w:rPr>
          <w:w w:val="90"/>
          <w:sz w:val="19"/>
        </w:rPr>
        <w:t>and</w:t>
      </w:r>
      <w:r>
        <w:rPr>
          <w:spacing w:val="26"/>
          <w:w w:val="90"/>
          <w:sz w:val="19"/>
        </w:rPr>
        <w:t xml:space="preserve"> </w:t>
      </w:r>
      <w:r>
        <w:rPr>
          <w:w w:val="90"/>
          <w:sz w:val="19"/>
        </w:rPr>
        <w:t>provide</w:t>
      </w:r>
      <w:r>
        <w:rPr>
          <w:spacing w:val="24"/>
          <w:w w:val="90"/>
          <w:sz w:val="19"/>
        </w:rPr>
        <w:t xml:space="preserve"> </w:t>
      </w:r>
      <w:r>
        <w:rPr>
          <w:w w:val="90"/>
          <w:sz w:val="19"/>
        </w:rPr>
        <w:t>the</w:t>
      </w:r>
      <w:r>
        <w:rPr>
          <w:spacing w:val="24"/>
          <w:w w:val="90"/>
          <w:sz w:val="19"/>
        </w:rPr>
        <w:t xml:space="preserve"> </w:t>
      </w:r>
      <w:r>
        <w:rPr>
          <w:w w:val="90"/>
          <w:sz w:val="19"/>
        </w:rPr>
        <w:t>necessary</w:t>
      </w:r>
      <w:r>
        <w:rPr>
          <w:spacing w:val="25"/>
          <w:w w:val="90"/>
          <w:sz w:val="19"/>
        </w:rPr>
        <w:t xml:space="preserve"> </w:t>
      </w:r>
      <w:r>
        <w:rPr>
          <w:w w:val="90"/>
          <w:sz w:val="19"/>
        </w:rPr>
        <w:t>data</w:t>
      </w:r>
      <w:r>
        <w:rPr>
          <w:spacing w:val="24"/>
          <w:w w:val="90"/>
          <w:sz w:val="19"/>
        </w:rPr>
        <w:t xml:space="preserve"> </w:t>
      </w:r>
      <w:r>
        <w:rPr>
          <w:w w:val="90"/>
          <w:sz w:val="19"/>
        </w:rPr>
        <w:t>as</w:t>
      </w:r>
      <w:r>
        <w:rPr>
          <w:spacing w:val="25"/>
          <w:w w:val="90"/>
          <w:sz w:val="19"/>
        </w:rPr>
        <w:t xml:space="preserve"> </w:t>
      </w:r>
      <w:r>
        <w:rPr>
          <w:w w:val="90"/>
          <w:sz w:val="19"/>
        </w:rPr>
        <w:t>requested</w:t>
      </w:r>
      <w:r>
        <w:rPr>
          <w:spacing w:val="25"/>
          <w:w w:val="90"/>
          <w:sz w:val="19"/>
        </w:rPr>
        <w:t xml:space="preserve"> </w:t>
      </w:r>
      <w:r>
        <w:rPr>
          <w:w w:val="90"/>
          <w:sz w:val="19"/>
        </w:rPr>
        <w:t>by</w:t>
      </w:r>
      <w:r>
        <w:rPr>
          <w:spacing w:val="22"/>
          <w:w w:val="90"/>
          <w:sz w:val="19"/>
        </w:rPr>
        <w:t xml:space="preserve"> </w:t>
      </w:r>
      <w:r>
        <w:rPr>
          <w:w w:val="90"/>
          <w:sz w:val="19"/>
        </w:rPr>
        <w:t>the</w:t>
      </w:r>
      <w:r>
        <w:rPr>
          <w:spacing w:val="25"/>
          <w:w w:val="90"/>
          <w:sz w:val="19"/>
        </w:rPr>
        <w:t xml:space="preserve"> </w:t>
      </w:r>
      <w:r>
        <w:rPr>
          <w:w w:val="90"/>
          <w:sz w:val="19"/>
        </w:rPr>
        <w:t>demand</w:t>
      </w:r>
      <w:r>
        <w:rPr>
          <w:spacing w:val="24"/>
          <w:w w:val="90"/>
          <w:sz w:val="19"/>
        </w:rPr>
        <w:t xml:space="preserve"> </w:t>
      </w:r>
      <w:r>
        <w:rPr>
          <w:w w:val="90"/>
          <w:sz w:val="19"/>
        </w:rPr>
        <w:t>facility</w:t>
      </w:r>
      <w:r>
        <w:rPr>
          <w:spacing w:val="19"/>
          <w:w w:val="90"/>
          <w:sz w:val="19"/>
        </w:rPr>
        <w:t xml:space="preserve"> </w:t>
      </w:r>
      <w:r>
        <w:rPr>
          <w:w w:val="90"/>
          <w:sz w:val="19"/>
        </w:rPr>
        <w:t>owner</w:t>
      </w:r>
      <w:r>
        <w:rPr>
          <w:spacing w:val="24"/>
          <w:w w:val="90"/>
          <w:sz w:val="19"/>
        </w:rPr>
        <w:t xml:space="preserve"> </w:t>
      </w:r>
      <w:r>
        <w:rPr>
          <w:w w:val="90"/>
          <w:sz w:val="19"/>
        </w:rPr>
        <w:t>or</w:t>
      </w:r>
      <w:r>
        <w:rPr>
          <w:spacing w:val="28"/>
          <w:w w:val="90"/>
          <w:sz w:val="19"/>
        </w:rPr>
        <w:t xml:space="preserve"> </w:t>
      </w:r>
      <w:r>
        <w:rPr>
          <w:w w:val="90"/>
          <w:sz w:val="19"/>
        </w:rPr>
        <w:t>prospective</w:t>
      </w:r>
      <w:r>
        <w:rPr>
          <w:spacing w:val="24"/>
          <w:w w:val="90"/>
          <w:sz w:val="19"/>
        </w:rPr>
        <w:t xml:space="preserve"> </w:t>
      </w:r>
      <w:r>
        <w:rPr>
          <w:w w:val="90"/>
          <w:sz w:val="19"/>
        </w:rPr>
        <w:t>owner,</w:t>
      </w:r>
      <w:r>
        <w:rPr>
          <w:spacing w:val="24"/>
          <w:w w:val="90"/>
          <w:sz w:val="19"/>
        </w:rPr>
        <w:t xml:space="preserve"> </w:t>
      </w:r>
      <w:r>
        <w:rPr>
          <w:w w:val="90"/>
          <w:sz w:val="19"/>
        </w:rPr>
        <w:t>or</w:t>
      </w:r>
      <w:r>
        <w:rPr>
          <w:spacing w:val="-35"/>
          <w:w w:val="90"/>
          <w:sz w:val="19"/>
        </w:rPr>
        <w:t xml:space="preserve"> </w:t>
      </w:r>
      <w:r>
        <w:rPr>
          <w:w w:val="95"/>
          <w:sz w:val="19"/>
        </w:rPr>
        <w:t xml:space="preserve">by the DSO/CDSO or prospective operator, within three months </w:t>
      </w:r>
      <w:r>
        <w:rPr>
          <w:w w:val="95"/>
          <w:sz w:val="19"/>
        </w:rPr>
        <w:t>of receiving a request, unless agreed otherwise by the</w:t>
      </w:r>
      <w:r>
        <w:rPr>
          <w:spacing w:val="1"/>
          <w:w w:val="95"/>
          <w:sz w:val="19"/>
        </w:rPr>
        <w:t xml:space="preserve"> </w:t>
      </w:r>
      <w:r>
        <w:rPr>
          <w:sz w:val="19"/>
        </w:rPr>
        <w:t>demand</w:t>
      </w:r>
      <w:r>
        <w:rPr>
          <w:spacing w:val="3"/>
          <w:sz w:val="19"/>
        </w:rPr>
        <w:t xml:space="preserve"> </w:t>
      </w:r>
      <w:r>
        <w:rPr>
          <w:sz w:val="19"/>
        </w:rPr>
        <w:t>facility</w:t>
      </w:r>
      <w:r>
        <w:rPr>
          <w:spacing w:val="2"/>
          <w:sz w:val="19"/>
        </w:rPr>
        <w:t xml:space="preserve"> </w:t>
      </w:r>
      <w:r>
        <w:rPr>
          <w:sz w:val="19"/>
        </w:rPr>
        <w:t>owner</w:t>
      </w:r>
      <w:r>
        <w:rPr>
          <w:spacing w:val="5"/>
          <w:sz w:val="19"/>
        </w:rPr>
        <w:t xml:space="preserve"> </w:t>
      </w:r>
      <w:r>
        <w:rPr>
          <w:sz w:val="19"/>
        </w:rPr>
        <w:t>or</w:t>
      </w:r>
      <w:r>
        <w:rPr>
          <w:spacing w:val="7"/>
          <w:sz w:val="19"/>
        </w:rPr>
        <w:t xml:space="preserve"> </w:t>
      </w:r>
      <w:r>
        <w:rPr>
          <w:sz w:val="19"/>
        </w:rPr>
        <w:t>prospective</w:t>
      </w:r>
      <w:r>
        <w:rPr>
          <w:spacing w:val="3"/>
          <w:sz w:val="19"/>
        </w:rPr>
        <w:t xml:space="preserve"> </w:t>
      </w:r>
      <w:r>
        <w:rPr>
          <w:sz w:val="19"/>
        </w:rPr>
        <w:t>owner,</w:t>
      </w:r>
      <w:r>
        <w:rPr>
          <w:spacing w:val="4"/>
          <w:sz w:val="19"/>
        </w:rPr>
        <w:t xml:space="preserve"> </w:t>
      </w:r>
      <w:r>
        <w:rPr>
          <w:sz w:val="19"/>
        </w:rPr>
        <w:t>or</w:t>
      </w:r>
      <w:r>
        <w:rPr>
          <w:spacing w:val="4"/>
          <w:sz w:val="19"/>
        </w:rPr>
        <w:t xml:space="preserve"> </w:t>
      </w:r>
      <w:r>
        <w:rPr>
          <w:sz w:val="19"/>
        </w:rPr>
        <w:t>by</w:t>
      </w:r>
      <w:r>
        <w:rPr>
          <w:spacing w:val="3"/>
          <w:sz w:val="19"/>
        </w:rPr>
        <w:t xml:space="preserve"> </w:t>
      </w:r>
      <w:r>
        <w:rPr>
          <w:sz w:val="19"/>
        </w:rPr>
        <w:t>the</w:t>
      </w:r>
      <w:r>
        <w:rPr>
          <w:spacing w:val="4"/>
          <w:sz w:val="19"/>
        </w:rPr>
        <w:t xml:space="preserve"> </w:t>
      </w:r>
      <w:r>
        <w:rPr>
          <w:sz w:val="19"/>
        </w:rPr>
        <w:t>DSO/CDSO</w:t>
      </w:r>
      <w:r>
        <w:rPr>
          <w:spacing w:val="3"/>
          <w:sz w:val="19"/>
        </w:rPr>
        <w:t xml:space="preserve"> </w:t>
      </w:r>
      <w:r>
        <w:rPr>
          <w:sz w:val="19"/>
        </w:rPr>
        <w:t>or</w:t>
      </w:r>
      <w:r>
        <w:rPr>
          <w:spacing w:val="7"/>
          <w:sz w:val="19"/>
        </w:rPr>
        <w:t xml:space="preserve"> </w:t>
      </w:r>
      <w:r>
        <w:rPr>
          <w:sz w:val="19"/>
        </w:rPr>
        <w:t>prospective</w:t>
      </w:r>
      <w:r>
        <w:rPr>
          <w:spacing w:val="4"/>
          <w:sz w:val="19"/>
        </w:rPr>
        <w:t xml:space="preserve"> </w:t>
      </w:r>
      <w:r>
        <w:rPr>
          <w:sz w:val="19"/>
        </w:rPr>
        <w:t>operator.</w:t>
      </w:r>
    </w:p>
    <w:p w14:paraId="648C5707" w14:textId="77777777" w:rsidR="00343FF6" w:rsidRDefault="00343FF6">
      <w:pPr>
        <w:pStyle w:val="BodyText"/>
        <w:rPr>
          <w:sz w:val="22"/>
        </w:rPr>
      </w:pPr>
    </w:p>
    <w:p w14:paraId="76F39BE7" w14:textId="77777777" w:rsidR="00343FF6" w:rsidRDefault="00635E89">
      <w:pPr>
        <w:pStyle w:val="ListParagraph"/>
        <w:numPr>
          <w:ilvl w:val="0"/>
          <w:numId w:val="17"/>
        </w:numPr>
        <w:tabs>
          <w:tab w:val="left" w:pos="540"/>
        </w:tabs>
        <w:spacing w:before="152"/>
        <w:ind w:left="539" w:right="0" w:hanging="433"/>
        <w:rPr>
          <w:sz w:val="19"/>
        </w:rPr>
      </w:pPr>
      <w:r>
        <w:rPr>
          <w:w w:val="95"/>
          <w:sz w:val="19"/>
        </w:rPr>
        <w:t>A</w:t>
      </w:r>
      <w:r>
        <w:rPr>
          <w:spacing w:val="-4"/>
          <w:w w:val="95"/>
          <w:sz w:val="19"/>
        </w:rPr>
        <w:t xml:space="preserve"> </w:t>
      </w:r>
      <w:r>
        <w:rPr>
          <w:w w:val="95"/>
          <w:sz w:val="19"/>
        </w:rPr>
        <w:t>cost-benefit</w:t>
      </w:r>
      <w:r>
        <w:rPr>
          <w:spacing w:val="-2"/>
          <w:w w:val="95"/>
          <w:sz w:val="19"/>
        </w:rPr>
        <w:t xml:space="preserve"> </w:t>
      </w:r>
      <w:r>
        <w:rPr>
          <w:w w:val="95"/>
          <w:sz w:val="19"/>
        </w:rPr>
        <w:t>analysis shall</w:t>
      </w:r>
      <w:r>
        <w:rPr>
          <w:spacing w:val="-1"/>
          <w:w w:val="95"/>
          <w:sz w:val="19"/>
        </w:rPr>
        <w:t xml:space="preserve"> </w:t>
      </w:r>
      <w:r>
        <w:rPr>
          <w:w w:val="95"/>
          <w:sz w:val="19"/>
        </w:rPr>
        <w:t>be</w:t>
      </w:r>
      <w:r>
        <w:rPr>
          <w:spacing w:val="-1"/>
          <w:w w:val="95"/>
          <w:sz w:val="19"/>
        </w:rPr>
        <w:t xml:space="preserve"> </w:t>
      </w:r>
      <w:r>
        <w:rPr>
          <w:w w:val="95"/>
          <w:sz w:val="19"/>
        </w:rPr>
        <w:t>in line</w:t>
      </w:r>
      <w:r>
        <w:rPr>
          <w:spacing w:val="-2"/>
          <w:w w:val="95"/>
          <w:sz w:val="19"/>
        </w:rPr>
        <w:t xml:space="preserve"> </w:t>
      </w:r>
      <w:r>
        <w:rPr>
          <w:w w:val="95"/>
          <w:sz w:val="19"/>
        </w:rPr>
        <w:t>with</w:t>
      </w:r>
      <w:r>
        <w:rPr>
          <w:spacing w:val="-1"/>
          <w:w w:val="95"/>
          <w:sz w:val="19"/>
        </w:rPr>
        <w:t xml:space="preserve"> </w:t>
      </w:r>
      <w:r>
        <w:rPr>
          <w:w w:val="95"/>
          <w:sz w:val="19"/>
        </w:rPr>
        <w:t>the</w:t>
      </w:r>
      <w:r>
        <w:rPr>
          <w:spacing w:val="-1"/>
          <w:w w:val="95"/>
          <w:sz w:val="19"/>
        </w:rPr>
        <w:t xml:space="preserve"> </w:t>
      </w:r>
      <w:r>
        <w:rPr>
          <w:w w:val="95"/>
          <w:sz w:val="19"/>
        </w:rPr>
        <w:t>following</w:t>
      </w:r>
      <w:r>
        <w:rPr>
          <w:spacing w:val="-1"/>
          <w:w w:val="95"/>
          <w:sz w:val="19"/>
        </w:rPr>
        <w:t xml:space="preserve"> </w:t>
      </w:r>
      <w:r>
        <w:rPr>
          <w:w w:val="95"/>
          <w:sz w:val="19"/>
        </w:rPr>
        <w:t>principles:</w:t>
      </w:r>
    </w:p>
    <w:p w14:paraId="7AB0F07D" w14:textId="77777777" w:rsidR="00343FF6" w:rsidRDefault="00343FF6">
      <w:pPr>
        <w:pStyle w:val="BodyText"/>
        <w:spacing w:before="7"/>
        <w:rPr>
          <w:sz w:val="23"/>
        </w:rPr>
      </w:pPr>
    </w:p>
    <w:p w14:paraId="7106EA1C" w14:textId="77777777" w:rsidR="00343FF6" w:rsidRDefault="00635E89">
      <w:pPr>
        <w:pStyle w:val="ListParagraph"/>
        <w:numPr>
          <w:ilvl w:val="0"/>
          <w:numId w:val="16"/>
        </w:numPr>
        <w:tabs>
          <w:tab w:val="left" w:pos="402"/>
        </w:tabs>
        <w:spacing w:line="228" w:lineRule="auto"/>
        <w:ind w:right="124"/>
        <w:rPr>
          <w:sz w:val="19"/>
        </w:rPr>
      </w:pPr>
      <w:r>
        <w:rPr>
          <w:w w:val="95"/>
          <w:sz w:val="19"/>
        </w:rPr>
        <w:t>the relevant TSO, demand facility owner</w:t>
      </w:r>
      <w:r>
        <w:rPr>
          <w:w w:val="95"/>
          <w:sz w:val="19"/>
        </w:rPr>
        <w:t xml:space="preserve"> or prospective owner, DSO/CDSO or prospective operator, shall base its</w:t>
      </w:r>
      <w:r>
        <w:rPr>
          <w:spacing w:val="1"/>
          <w:w w:val="95"/>
          <w:sz w:val="19"/>
        </w:rPr>
        <w:t xml:space="preserve"> </w:t>
      </w:r>
      <w:r>
        <w:rPr>
          <w:sz w:val="19"/>
        </w:rPr>
        <w:t>cost-benefit</w:t>
      </w:r>
      <w:r>
        <w:rPr>
          <w:spacing w:val="9"/>
          <w:sz w:val="19"/>
        </w:rPr>
        <w:t xml:space="preserve"> </w:t>
      </w:r>
      <w:r>
        <w:rPr>
          <w:sz w:val="19"/>
        </w:rPr>
        <w:t>analysis</w:t>
      </w:r>
      <w:r>
        <w:rPr>
          <w:spacing w:val="8"/>
          <w:sz w:val="19"/>
        </w:rPr>
        <w:t xml:space="preserve"> </w:t>
      </w:r>
      <w:r>
        <w:rPr>
          <w:sz w:val="19"/>
        </w:rPr>
        <w:t>on</w:t>
      </w:r>
      <w:r>
        <w:rPr>
          <w:spacing w:val="8"/>
          <w:sz w:val="19"/>
        </w:rPr>
        <w:t xml:space="preserve"> </w:t>
      </w:r>
      <w:r>
        <w:rPr>
          <w:sz w:val="19"/>
        </w:rPr>
        <w:t>one</w:t>
      </w:r>
      <w:r>
        <w:rPr>
          <w:spacing w:val="8"/>
          <w:sz w:val="19"/>
        </w:rPr>
        <w:t xml:space="preserve"> </w:t>
      </w:r>
      <w:r>
        <w:rPr>
          <w:sz w:val="19"/>
        </w:rPr>
        <w:t>or</w:t>
      </w:r>
      <w:r>
        <w:rPr>
          <w:spacing w:val="11"/>
          <w:sz w:val="19"/>
        </w:rPr>
        <w:t xml:space="preserve"> </w:t>
      </w:r>
      <w:r>
        <w:rPr>
          <w:sz w:val="19"/>
        </w:rPr>
        <w:t>more</w:t>
      </w:r>
      <w:r>
        <w:rPr>
          <w:spacing w:val="7"/>
          <w:sz w:val="19"/>
        </w:rPr>
        <w:t xml:space="preserve"> </w:t>
      </w:r>
      <w:r>
        <w:rPr>
          <w:sz w:val="19"/>
        </w:rPr>
        <w:t>of</w:t>
      </w:r>
      <w:r>
        <w:rPr>
          <w:spacing w:val="12"/>
          <w:sz w:val="19"/>
        </w:rPr>
        <w:t xml:space="preserve"> </w:t>
      </w:r>
      <w:r>
        <w:rPr>
          <w:sz w:val="19"/>
        </w:rPr>
        <w:t>the</w:t>
      </w:r>
      <w:r>
        <w:rPr>
          <w:spacing w:val="8"/>
          <w:sz w:val="19"/>
        </w:rPr>
        <w:t xml:space="preserve"> </w:t>
      </w:r>
      <w:r>
        <w:rPr>
          <w:sz w:val="19"/>
        </w:rPr>
        <w:t>following</w:t>
      </w:r>
      <w:r>
        <w:rPr>
          <w:spacing w:val="7"/>
          <w:sz w:val="19"/>
        </w:rPr>
        <w:t xml:space="preserve"> </w:t>
      </w:r>
      <w:r>
        <w:rPr>
          <w:sz w:val="19"/>
        </w:rPr>
        <w:t>calculating</w:t>
      </w:r>
      <w:r>
        <w:rPr>
          <w:spacing w:val="7"/>
          <w:sz w:val="19"/>
        </w:rPr>
        <w:t xml:space="preserve"> </w:t>
      </w:r>
      <w:r>
        <w:rPr>
          <w:sz w:val="19"/>
        </w:rPr>
        <w:t>principles:</w:t>
      </w:r>
    </w:p>
    <w:p w14:paraId="31503A5F" w14:textId="77777777" w:rsidR="00343FF6" w:rsidRDefault="00343FF6">
      <w:pPr>
        <w:pStyle w:val="BodyText"/>
        <w:spacing w:before="2"/>
        <w:rPr>
          <w:sz w:val="23"/>
        </w:rPr>
      </w:pPr>
    </w:p>
    <w:p w14:paraId="6DDC0E46" w14:textId="77777777" w:rsidR="00343FF6" w:rsidRDefault="00635E89">
      <w:pPr>
        <w:pStyle w:val="ListParagraph"/>
        <w:numPr>
          <w:ilvl w:val="1"/>
          <w:numId w:val="16"/>
        </w:numPr>
        <w:tabs>
          <w:tab w:val="left" w:pos="742"/>
        </w:tabs>
        <w:spacing w:before="1"/>
        <w:ind w:right="0"/>
        <w:rPr>
          <w:sz w:val="19"/>
        </w:rPr>
      </w:pPr>
      <w:r>
        <w:rPr>
          <w:w w:val="90"/>
          <w:sz w:val="19"/>
        </w:rPr>
        <w:t>the</w:t>
      </w:r>
      <w:r>
        <w:rPr>
          <w:spacing w:val="14"/>
          <w:w w:val="90"/>
          <w:sz w:val="19"/>
        </w:rPr>
        <w:t xml:space="preserve"> </w:t>
      </w:r>
      <w:r>
        <w:rPr>
          <w:w w:val="90"/>
          <w:sz w:val="19"/>
        </w:rPr>
        <w:t>net</w:t>
      </w:r>
      <w:r>
        <w:rPr>
          <w:spacing w:val="16"/>
          <w:w w:val="90"/>
          <w:sz w:val="19"/>
        </w:rPr>
        <w:t xml:space="preserve"> </w:t>
      </w:r>
      <w:r>
        <w:rPr>
          <w:w w:val="90"/>
          <w:sz w:val="19"/>
        </w:rPr>
        <w:t>present</w:t>
      </w:r>
      <w:r>
        <w:rPr>
          <w:spacing w:val="15"/>
          <w:w w:val="90"/>
          <w:sz w:val="19"/>
        </w:rPr>
        <w:t xml:space="preserve"> </w:t>
      </w:r>
      <w:r>
        <w:rPr>
          <w:w w:val="90"/>
          <w:sz w:val="19"/>
        </w:rPr>
        <w:t>value;</w:t>
      </w:r>
    </w:p>
    <w:p w14:paraId="2E1C8360" w14:textId="77777777" w:rsidR="00343FF6" w:rsidRDefault="00343FF6">
      <w:pPr>
        <w:pStyle w:val="BodyText"/>
        <w:spacing w:before="11"/>
        <w:rPr>
          <w:sz w:val="22"/>
        </w:rPr>
      </w:pPr>
    </w:p>
    <w:p w14:paraId="16E8BBBD" w14:textId="77777777" w:rsidR="00343FF6" w:rsidRDefault="00635E89">
      <w:pPr>
        <w:pStyle w:val="ListParagraph"/>
        <w:numPr>
          <w:ilvl w:val="1"/>
          <w:numId w:val="16"/>
        </w:numPr>
        <w:tabs>
          <w:tab w:val="left" w:pos="742"/>
        </w:tabs>
        <w:ind w:right="0"/>
        <w:rPr>
          <w:sz w:val="19"/>
        </w:rPr>
      </w:pPr>
      <w:r>
        <w:rPr>
          <w:w w:val="90"/>
          <w:sz w:val="19"/>
        </w:rPr>
        <w:t>the</w:t>
      </w:r>
      <w:r>
        <w:rPr>
          <w:spacing w:val="21"/>
          <w:w w:val="90"/>
          <w:sz w:val="19"/>
        </w:rPr>
        <w:t xml:space="preserve"> </w:t>
      </w:r>
      <w:r>
        <w:rPr>
          <w:w w:val="90"/>
          <w:sz w:val="19"/>
        </w:rPr>
        <w:t>return</w:t>
      </w:r>
      <w:r>
        <w:rPr>
          <w:spacing w:val="21"/>
          <w:w w:val="90"/>
          <w:sz w:val="19"/>
        </w:rPr>
        <w:t xml:space="preserve"> </w:t>
      </w:r>
      <w:r>
        <w:rPr>
          <w:w w:val="90"/>
          <w:sz w:val="19"/>
        </w:rPr>
        <w:t>on</w:t>
      </w:r>
      <w:r>
        <w:rPr>
          <w:spacing w:val="22"/>
          <w:w w:val="90"/>
          <w:sz w:val="19"/>
        </w:rPr>
        <w:t xml:space="preserve"> </w:t>
      </w:r>
      <w:r>
        <w:rPr>
          <w:w w:val="90"/>
          <w:sz w:val="19"/>
        </w:rPr>
        <w:t>investment;</w:t>
      </w:r>
    </w:p>
    <w:p w14:paraId="79770E89" w14:textId="77777777" w:rsidR="00343FF6" w:rsidRDefault="00343FF6">
      <w:pPr>
        <w:pStyle w:val="BodyText"/>
        <w:spacing w:before="11"/>
        <w:rPr>
          <w:sz w:val="22"/>
        </w:rPr>
      </w:pPr>
    </w:p>
    <w:p w14:paraId="6775858B" w14:textId="77777777" w:rsidR="00343FF6" w:rsidRDefault="00635E89">
      <w:pPr>
        <w:pStyle w:val="ListParagraph"/>
        <w:numPr>
          <w:ilvl w:val="1"/>
          <w:numId w:val="16"/>
        </w:numPr>
        <w:tabs>
          <w:tab w:val="left" w:pos="742"/>
        </w:tabs>
        <w:ind w:right="0"/>
        <w:rPr>
          <w:sz w:val="19"/>
        </w:rPr>
      </w:pPr>
      <w:r>
        <w:rPr>
          <w:w w:val="95"/>
          <w:sz w:val="19"/>
        </w:rPr>
        <w:t>the</w:t>
      </w:r>
      <w:r>
        <w:rPr>
          <w:spacing w:val="-2"/>
          <w:w w:val="95"/>
          <w:sz w:val="19"/>
        </w:rPr>
        <w:t xml:space="preserve"> </w:t>
      </w:r>
      <w:r>
        <w:rPr>
          <w:w w:val="95"/>
          <w:sz w:val="19"/>
        </w:rPr>
        <w:t>rate</w:t>
      </w:r>
      <w:r>
        <w:rPr>
          <w:spacing w:val="-3"/>
          <w:w w:val="95"/>
          <w:sz w:val="19"/>
        </w:rPr>
        <w:t xml:space="preserve"> </w:t>
      </w:r>
      <w:r>
        <w:rPr>
          <w:w w:val="95"/>
          <w:sz w:val="19"/>
        </w:rPr>
        <w:t>of</w:t>
      </w:r>
      <w:r>
        <w:rPr>
          <w:spacing w:val="-2"/>
          <w:w w:val="95"/>
          <w:sz w:val="19"/>
        </w:rPr>
        <w:t xml:space="preserve"> </w:t>
      </w:r>
      <w:r>
        <w:rPr>
          <w:w w:val="95"/>
          <w:sz w:val="19"/>
        </w:rPr>
        <w:t>return;</w:t>
      </w:r>
    </w:p>
    <w:p w14:paraId="2291155E" w14:textId="77777777" w:rsidR="00343FF6" w:rsidRDefault="00343FF6">
      <w:pPr>
        <w:pStyle w:val="BodyText"/>
        <w:rPr>
          <w:sz w:val="23"/>
        </w:rPr>
      </w:pPr>
    </w:p>
    <w:p w14:paraId="32ED71E5" w14:textId="77777777" w:rsidR="00343FF6" w:rsidRDefault="00635E89">
      <w:pPr>
        <w:pStyle w:val="ListParagraph"/>
        <w:numPr>
          <w:ilvl w:val="1"/>
          <w:numId w:val="16"/>
        </w:numPr>
        <w:tabs>
          <w:tab w:val="left" w:pos="742"/>
        </w:tabs>
        <w:ind w:right="0"/>
        <w:rPr>
          <w:sz w:val="19"/>
        </w:rPr>
      </w:pPr>
      <w:r>
        <w:rPr>
          <w:w w:val="90"/>
          <w:sz w:val="19"/>
        </w:rPr>
        <w:t>the</w:t>
      </w:r>
      <w:r>
        <w:rPr>
          <w:spacing w:val="17"/>
          <w:w w:val="90"/>
          <w:sz w:val="19"/>
        </w:rPr>
        <w:t xml:space="preserve"> </w:t>
      </w:r>
      <w:r>
        <w:rPr>
          <w:w w:val="90"/>
          <w:sz w:val="19"/>
        </w:rPr>
        <w:t>time</w:t>
      </w:r>
      <w:r>
        <w:rPr>
          <w:spacing w:val="18"/>
          <w:w w:val="90"/>
          <w:sz w:val="19"/>
        </w:rPr>
        <w:t xml:space="preserve"> </w:t>
      </w:r>
      <w:r>
        <w:rPr>
          <w:w w:val="90"/>
          <w:sz w:val="19"/>
        </w:rPr>
        <w:t>needed</w:t>
      </w:r>
      <w:r>
        <w:rPr>
          <w:spacing w:val="17"/>
          <w:w w:val="90"/>
          <w:sz w:val="19"/>
        </w:rPr>
        <w:t xml:space="preserve"> </w:t>
      </w:r>
      <w:r>
        <w:rPr>
          <w:w w:val="90"/>
          <w:sz w:val="19"/>
        </w:rPr>
        <w:t>to</w:t>
      </w:r>
      <w:r>
        <w:rPr>
          <w:spacing w:val="16"/>
          <w:w w:val="90"/>
          <w:sz w:val="19"/>
        </w:rPr>
        <w:t xml:space="preserve"> </w:t>
      </w:r>
      <w:r>
        <w:rPr>
          <w:w w:val="90"/>
          <w:sz w:val="19"/>
        </w:rPr>
        <w:t>break</w:t>
      </w:r>
      <w:r>
        <w:rPr>
          <w:spacing w:val="16"/>
          <w:w w:val="90"/>
          <w:sz w:val="19"/>
        </w:rPr>
        <w:t xml:space="preserve"> </w:t>
      </w:r>
      <w:r>
        <w:rPr>
          <w:w w:val="90"/>
          <w:sz w:val="19"/>
        </w:rPr>
        <w:t>even;</w:t>
      </w:r>
    </w:p>
    <w:p w14:paraId="5A372140" w14:textId="77777777" w:rsidR="00343FF6" w:rsidRDefault="00343FF6">
      <w:pPr>
        <w:pStyle w:val="BodyText"/>
        <w:spacing w:before="8"/>
        <w:rPr>
          <w:sz w:val="23"/>
        </w:rPr>
      </w:pPr>
    </w:p>
    <w:p w14:paraId="100383E5" w14:textId="77777777" w:rsidR="00343FF6" w:rsidRDefault="00635E89">
      <w:pPr>
        <w:pStyle w:val="ListParagraph"/>
        <w:numPr>
          <w:ilvl w:val="0"/>
          <w:numId w:val="16"/>
        </w:numPr>
        <w:tabs>
          <w:tab w:val="left" w:pos="402"/>
        </w:tabs>
        <w:spacing w:line="228" w:lineRule="auto"/>
        <w:ind w:right="126"/>
        <w:rPr>
          <w:sz w:val="19"/>
        </w:rPr>
      </w:pP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TSO, demand</w:t>
      </w:r>
      <w:r>
        <w:rPr>
          <w:spacing w:val="1"/>
          <w:w w:val="95"/>
          <w:sz w:val="19"/>
        </w:rPr>
        <w:t xml:space="preserve"> </w:t>
      </w:r>
      <w:r>
        <w:rPr>
          <w:w w:val="95"/>
          <w:sz w:val="19"/>
        </w:rPr>
        <w:t>facility owner</w:t>
      </w:r>
      <w:r>
        <w:rPr>
          <w:spacing w:val="1"/>
          <w:w w:val="95"/>
          <w:sz w:val="19"/>
        </w:rPr>
        <w:t xml:space="preserve"> </w:t>
      </w:r>
      <w:r>
        <w:rPr>
          <w:w w:val="95"/>
          <w:sz w:val="19"/>
        </w:rPr>
        <w:t>or</w:t>
      </w:r>
      <w:r>
        <w:rPr>
          <w:spacing w:val="1"/>
          <w:w w:val="95"/>
          <w:sz w:val="19"/>
        </w:rPr>
        <w:t xml:space="preserve"> </w:t>
      </w:r>
      <w:r>
        <w:rPr>
          <w:w w:val="95"/>
          <w:sz w:val="19"/>
        </w:rPr>
        <w:t>prospective</w:t>
      </w:r>
      <w:r>
        <w:rPr>
          <w:spacing w:val="1"/>
          <w:w w:val="95"/>
          <w:sz w:val="19"/>
        </w:rPr>
        <w:t xml:space="preserve"> </w:t>
      </w:r>
      <w:r>
        <w:rPr>
          <w:w w:val="95"/>
          <w:sz w:val="19"/>
        </w:rPr>
        <w:t>owner,</w:t>
      </w:r>
      <w:r>
        <w:rPr>
          <w:spacing w:val="1"/>
          <w:w w:val="95"/>
          <w:sz w:val="19"/>
        </w:rPr>
        <w:t xml:space="preserve"> </w:t>
      </w:r>
      <w:r>
        <w:rPr>
          <w:w w:val="95"/>
          <w:sz w:val="19"/>
        </w:rPr>
        <w:t>DSO/CDSO</w:t>
      </w:r>
      <w:r>
        <w:rPr>
          <w:spacing w:val="1"/>
          <w:w w:val="95"/>
          <w:sz w:val="19"/>
        </w:rPr>
        <w:t xml:space="preserve"> </w:t>
      </w:r>
      <w:r>
        <w:rPr>
          <w:w w:val="95"/>
          <w:sz w:val="19"/>
        </w:rPr>
        <w:t>or</w:t>
      </w:r>
      <w:r>
        <w:rPr>
          <w:spacing w:val="1"/>
          <w:w w:val="95"/>
          <w:sz w:val="19"/>
        </w:rPr>
        <w:t xml:space="preserve"> </w:t>
      </w:r>
      <w:r>
        <w:rPr>
          <w:w w:val="95"/>
          <w:sz w:val="19"/>
        </w:rPr>
        <w:t>prospective</w:t>
      </w:r>
      <w:r>
        <w:rPr>
          <w:spacing w:val="1"/>
          <w:w w:val="95"/>
          <w:sz w:val="19"/>
        </w:rPr>
        <w:t xml:space="preserve"> </w:t>
      </w:r>
      <w:r>
        <w:rPr>
          <w:w w:val="95"/>
          <w:sz w:val="19"/>
        </w:rPr>
        <w:t>operator,</w:t>
      </w:r>
      <w:r>
        <w:rPr>
          <w:spacing w:val="1"/>
          <w:w w:val="95"/>
          <w:sz w:val="19"/>
        </w:rPr>
        <w:t xml:space="preserve"> </w:t>
      </w:r>
      <w:r>
        <w:rPr>
          <w:w w:val="95"/>
          <w:sz w:val="19"/>
        </w:rPr>
        <w:t>shall</w:t>
      </w:r>
      <w:r>
        <w:rPr>
          <w:spacing w:val="1"/>
          <w:w w:val="95"/>
          <w:sz w:val="19"/>
        </w:rPr>
        <w:t xml:space="preserve"> </w:t>
      </w:r>
      <w:r>
        <w:rPr>
          <w:w w:val="95"/>
          <w:sz w:val="19"/>
        </w:rPr>
        <w:t>also</w:t>
      </w:r>
      <w:r>
        <w:rPr>
          <w:spacing w:val="1"/>
          <w:w w:val="95"/>
          <w:sz w:val="19"/>
        </w:rPr>
        <w:t xml:space="preserve"> </w:t>
      </w:r>
      <w:r>
        <w:rPr>
          <w:w w:val="95"/>
          <w:sz w:val="19"/>
        </w:rPr>
        <w:t>quantify</w:t>
      </w:r>
      <w:r>
        <w:rPr>
          <w:spacing w:val="8"/>
          <w:w w:val="95"/>
          <w:sz w:val="19"/>
        </w:rPr>
        <w:t xml:space="preserve"> </w:t>
      </w:r>
      <w:r>
        <w:rPr>
          <w:w w:val="95"/>
          <w:sz w:val="19"/>
        </w:rPr>
        <w:t>socioeconomic</w:t>
      </w:r>
      <w:r>
        <w:rPr>
          <w:spacing w:val="7"/>
          <w:w w:val="95"/>
          <w:sz w:val="19"/>
        </w:rPr>
        <w:t xml:space="preserve"> </w:t>
      </w:r>
      <w:r>
        <w:rPr>
          <w:w w:val="95"/>
          <w:sz w:val="19"/>
        </w:rPr>
        <w:t>benefits</w:t>
      </w:r>
      <w:r>
        <w:rPr>
          <w:spacing w:val="10"/>
          <w:w w:val="95"/>
          <w:sz w:val="19"/>
        </w:rPr>
        <w:t xml:space="preserve"> </w:t>
      </w:r>
      <w:r>
        <w:rPr>
          <w:w w:val="95"/>
          <w:sz w:val="19"/>
        </w:rPr>
        <w:t>in</w:t>
      </w:r>
      <w:r>
        <w:rPr>
          <w:spacing w:val="8"/>
          <w:w w:val="95"/>
          <w:sz w:val="19"/>
        </w:rPr>
        <w:t xml:space="preserve"> </w:t>
      </w:r>
      <w:r>
        <w:rPr>
          <w:w w:val="95"/>
          <w:sz w:val="19"/>
        </w:rPr>
        <w:t>terms</w:t>
      </w:r>
      <w:r>
        <w:rPr>
          <w:spacing w:val="8"/>
          <w:w w:val="95"/>
          <w:sz w:val="19"/>
        </w:rPr>
        <w:t xml:space="preserve"> </w:t>
      </w:r>
      <w:r>
        <w:rPr>
          <w:w w:val="95"/>
          <w:sz w:val="19"/>
        </w:rPr>
        <w:t>of</w:t>
      </w:r>
      <w:r>
        <w:rPr>
          <w:spacing w:val="9"/>
          <w:w w:val="95"/>
          <w:sz w:val="19"/>
        </w:rPr>
        <w:t xml:space="preserve"> </w:t>
      </w:r>
      <w:r>
        <w:rPr>
          <w:w w:val="95"/>
          <w:sz w:val="19"/>
        </w:rPr>
        <w:t>improvement</w:t>
      </w:r>
      <w:r>
        <w:rPr>
          <w:spacing w:val="7"/>
          <w:w w:val="95"/>
          <w:sz w:val="19"/>
        </w:rPr>
        <w:t xml:space="preserve"> </w:t>
      </w:r>
      <w:r>
        <w:rPr>
          <w:w w:val="95"/>
          <w:sz w:val="19"/>
        </w:rPr>
        <w:t>in</w:t>
      </w:r>
      <w:r>
        <w:rPr>
          <w:spacing w:val="9"/>
          <w:w w:val="95"/>
          <w:sz w:val="19"/>
        </w:rPr>
        <w:t xml:space="preserve"> </w:t>
      </w:r>
      <w:r>
        <w:rPr>
          <w:w w:val="95"/>
          <w:sz w:val="19"/>
        </w:rPr>
        <w:t>security</w:t>
      </w:r>
      <w:r>
        <w:rPr>
          <w:spacing w:val="4"/>
          <w:w w:val="95"/>
          <w:sz w:val="19"/>
        </w:rPr>
        <w:t xml:space="preserve"> </w:t>
      </w:r>
      <w:r>
        <w:rPr>
          <w:w w:val="95"/>
          <w:sz w:val="19"/>
        </w:rPr>
        <w:t>of</w:t>
      </w:r>
      <w:r>
        <w:rPr>
          <w:spacing w:val="7"/>
          <w:w w:val="95"/>
          <w:sz w:val="19"/>
        </w:rPr>
        <w:t xml:space="preserve"> </w:t>
      </w:r>
      <w:r>
        <w:rPr>
          <w:w w:val="95"/>
          <w:sz w:val="19"/>
        </w:rPr>
        <w:t>supply</w:t>
      </w:r>
      <w:r>
        <w:rPr>
          <w:spacing w:val="8"/>
          <w:w w:val="95"/>
          <w:sz w:val="19"/>
        </w:rPr>
        <w:t xml:space="preserve"> </w:t>
      </w:r>
      <w:r>
        <w:rPr>
          <w:w w:val="95"/>
          <w:sz w:val="19"/>
        </w:rPr>
        <w:t>and</w:t>
      </w:r>
      <w:r>
        <w:rPr>
          <w:spacing w:val="8"/>
          <w:w w:val="95"/>
          <w:sz w:val="19"/>
        </w:rPr>
        <w:t xml:space="preserve"> </w:t>
      </w:r>
      <w:r>
        <w:rPr>
          <w:w w:val="95"/>
          <w:sz w:val="19"/>
        </w:rPr>
        <w:t>shall</w:t>
      </w:r>
      <w:r>
        <w:rPr>
          <w:spacing w:val="9"/>
          <w:w w:val="95"/>
          <w:sz w:val="19"/>
        </w:rPr>
        <w:t xml:space="preserve"> </w:t>
      </w:r>
      <w:r>
        <w:rPr>
          <w:w w:val="95"/>
          <w:sz w:val="19"/>
        </w:rPr>
        <w:t>include</w:t>
      </w:r>
      <w:r>
        <w:rPr>
          <w:spacing w:val="7"/>
          <w:w w:val="95"/>
          <w:sz w:val="19"/>
        </w:rPr>
        <w:t xml:space="preserve"> </w:t>
      </w:r>
      <w:r>
        <w:rPr>
          <w:w w:val="95"/>
          <w:sz w:val="19"/>
        </w:rPr>
        <w:t>at</w:t>
      </w:r>
      <w:r>
        <w:rPr>
          <w:spacing w:val="9"/>
          <w:w w:val="95"/>
          <w:sz w:val="19"/>
        </w:rPr>
        <w:t xml:space="preserve"> </w:t>
      </w:r>
      <w:r>
        <w:rPr>
          <w:w w:val="95"/>
          <w:sz w:val="19"/>
        </w:rPr>
        <w:t>least:</w:t>
      </w:r>
    </w:p>
    <w:p w14:paraId="71E7B464" w14:textId="77777777" w:rsidR="00343FF6" w:rsidRDefault="00343FF6">
      <w:pPr>
        <w:pStyle w:val="BodyText"/>
        <w:spacing w:before="2"/>
        <w:rPr>
          <w:sz w:val="23"/>
        </w:rPr>
      </w:pPr>
    </w:p>
    <w:p w14:paraId="6100561D" w14:textId="77777777" w:rsidR="00343FF6" w:rsidRDefault="00635E89">
      <w:pPr>
        <w:pStyle w:val="ListParagraph"/>
        <w:numPr>
          <w:ilvl w:val="1"/>
          <w:numId w:val="16"/>
        </w:numPr>
        <w:tabs>
          <w:tab w:val="left" w:pos="742"/>
        </w:tabs>
        <w:ind w:right="0"/>
        <w:rPr>
          <w:sz w:val="19"/>
        </w:rPr>
      </w:pPr>
      <w:r>
        <w:rPr>
          <w:w w:val="95"/>
          <w:sz w:val="19"/>
        </w:rPr>
        <w:t>the</w:t>
      </w:r>
      <w:r>
        <w:rPr>
          <w:spacing w:val="-1"/>
          <w:w w:val="95"/>
          <w:sz w:val="19"/>
        </w:rPr>
        <w:t xml:space="preserve"> </w:t>
      </w:r>
      <w:r>
        <w:rPr>
          <w:w w:val="95"/>
          <w:sz w:val="19"/>
        </w:rPr>
        <w:t>associated</w:t>
      </w:r>
      <w:r>
        <w:rPr>
          <w:spacing w:val="-1"/>
          <w:w w:val="95"/>
          <w:sz w:val="19"/>
        </w:rPr>
        <w:t xml:space="preserve"> </w:t>
      </w:r>
      <w:r>
        <w:rPr>
          <w:w w:val="95"/>
          <w:sz w:val="19"/>
        </w:rPr>
        <w:t>reduction in</w:t>
      </w:r>
      <w:r>
        <w:rPr>
          <w:spacing w:val="-2"/>
          <w:w w:val="95"/>
          <w:sz w:val="19"/>
        </w:rPr>
        <w:t xml:space="preserve"> </w:t>
      </w:r>
      <w:r>
        <w:rPr>
          <w:w w:val="95"/>
          <w:sz w:val="19"/>
        </w:rPr>
        <w:t>probability</w:t>
      </w:r>
      <w:r>
        <w:rPr>
          <w:spacing w:val="-4"/>
          <w:w w:val="95"/>
          <w:sz w:val="19"/>
        </w:rPr>
        <w:t xml:space="preserve"> </w:t>
      </w:r>
      <w:r>
        <w:rPr>
          <w:w w:val="95"/>
          <w:sz w:val="19"/>
        </w:rPr>
        <w:t>of</w:t>
      </w:r>
      <w:r>
        <w:rPr>
          <w:spacing w:val="9"/>
          <w:w w:val="95"/>
          <w:sz w:val="19"/>
        </w:rPr>
        <w:t xml:space="preserve"> </w:t>
      </w:r>
      <w:r>
        <w:rPr>
          <w:w w:val="95"/>
          <w:sz w:val="19"/>
        </w:rPr>
        <w:t>loss</w:t>
      </w:r>
      <w:r>
        <w:rPr>
          <w:spacing w:val="-1"/>
          <w:w w:val="95"/>
          <w:sz w:val="19"/>
        </w:rPr>
        <w:t xml:space="preserve"> </w:t>
      </w:r>
      <w:r>
        <w:rPr>
          <w:w w:val="95"/>
          <w:sz w:val="19"/>
        </w:rPr>
        <w:t>of supply</w:t>
      </w:r>
      <w:r>
        <w:rPr>
          <w:spacing w:val="-3"/>
          <w:w w:val="95"/>
          <w:sz w:val="19"/>
        </w:rPr>
        <w:t xml:space="preserve"> </w:t>
      </w:r>
      <w:r>
        <w:rPr>
          <w:w w:val="95"/>
          <w:sz w:val="19"/>
        </w:rPr>
        <w:t>over</w:t>
      </w:r>
      <w:r>
        <w:rPr>
          <w:spacing w:val="5"/>
          <w:w w:val="95"/>
          <w:sz w:val="19"/>
        </w:rPr>
        <w:t xml:space="preserve"> </w:t>
      </w:r>
      <w:r>
        <w:rPr>
          <w:w w:val="95"/>
          <w:sz w:val="19"/>
        </w:rPr>
        <w:t>the</w:t>
      </w:r>
      <w:r>
        <w:rPr>
          <w:spacing w:val="-1"/>
          <w:w w:val="95"/>
          <w:sz w:val="19"/>
        </w:rPr>
        <w:t xml:space="preserve"> </w:t>
      </w:r>
      <w:r>
        <w:rPr>
          <w:w w:val="95"/>
          <w:sz w:val="19"/>
        </w:rPr>
        <w:t>lifetime</w:t>
      </w:r>
      <w:r>
        <w:rPr>
          <w:spacing w:val="-1"/>
          <w:w w:val="95"/>
          <w:sz w:val="19"/>
        </w:rPr>
        <w:t xml:space="preserve"> </w:t>
      </w:r>
      <w:r>
        <w:rPr>
          <w:w w:val="95"/>
          <w:sz w:val="19"/>
        </w:rPr>
        <w:t>of</w:t>
      </w:r>
      <w:r>
        <w:rPr>
          <w:spacing w:val="4"/>
          <w:w w:val="95"/>
          <w:sz w:val="19"/>
        </w:rPr>
        <w:t xml:space="preserve"> </w:t>
      </w:r>
      <w:r>
        <w:rPr>
          <w:w w:val="95"/>
          <w:sz w:val="19"/>
        </w:rPr>
        <w:t>the</w:t>
      </w:r>
      <w:r>
        <w:rPr>
          <w:spacing w:val="-1"/>
          <w:w w:val="95"/>
          <w:sz w:val="19"/>
        </w:rPr>
        <w:t xml:space="preserve"> </w:t>
      </w:r>
      <w:r>
        <w:rPr>
          <w:w w:val="95"/>
          <w:sz w:val="19"/>
        </w:rPr>
        <w:t>modification;</w:t>
      </w:r>
    </w:p>
    <w:p w14:paraId="64F4850D" w14:textId="77777777" w:rsidR="00343FF6" w:rsidRDefault="00343FF6">
      <w:pPr>
        <w:pStyle w:val="BodyText"/>
        <w:spacing w:before="11"/>
        <w:rPr>
          <w:sz w:val="22"/>
        </w:rPr>
      </w:pPr>
    </w:p>
    <w:p w14:paraId="13A140DB" w14:textId="77777777" w:rsidR="00343FF6" w:rsidRDefault="00635E89">
      <w:pPr>
        <w:pStyle w:val="ListParagraph"/>
        <w:numPr>
          <w:ilvl w:val="1"/>
          <w:numId w:val="16"/>
        </w:numPr>
        <w:tabs>
          <w:tab w:val="left" w:pos="742"/>
        </w:tabs>
        <w:ind w:right="0"/>
        <w:rPr>
          <w:sz w:val="19"/>
        </w:rPr>
      </w:pPr>
      <w:r>
        <w:rPr>
          <w:w w:val="95"/>
          <w:sz w:val="19"/>
        </w:rPr>
        <w:t>the</w:t>
      </w:r>
      <w:r>
        <w:rPr>
          <w:spacing w:val="1"/>
          <w:w w:val="95"/>
          <w:sz w:val="19"/>
        </w:rPr>
        <w:t xml:space="preserve"> </w:t>
      </w:r>
      <w:r>
        <w:rPr>
          <w:w w:val="95"/>
          <w:sz w:val="19"/>
        </w:rPr>
        <w:t>probable</w:t>
      </w:r>
      <w:r>
        <w:rPr>
          <w:spacing w:val="1"/>
          <w:w w:val="95"/>
          <w:sz w:val="19"/>
        </w:rPr>
        <w:t xml:space="preserve"> </w:t>
      </w:r>
      <w:r>
        <w:rPr>
          <w:w w:val="95"/>
          <w:sz w:val="19"/>
        </w:rPr>
        <w:t>extent</w:t>
      </w:r>
      <w:r>
        <w:rPr>
          <w:spacing w:val="1"/>
          <w:w w:val="95"/>
          <w:sz w:val="19"/>
        </w:rPr>
        <w:t xml:space="preserve"> </w:t>
      </w:r>
      <w:r>
        <w:rPr>
          <w:w w:val="95"/>
          <w:sz w:val="19"/>
        </w:rPr>
        <w:t>and</w:t>
      </w:r>
      <w:r>
        <w:rPr>
          <w:spacing w:val="1"/>
          <w:w w:val="95"/>
          <w:sz w:val="19"/>
        </w:rPr>
        <w:t xml:space="preserve"> </w:t>
      </w:r>
      <w:r>
        <w:rPr>
          <w:w w:val="95"/>
          <w:sz w:val="19"/>
        </w:rPr>
        <w:t>duration</w:t>
      </w:r>
      <w:r>
        <w:rPr>
          <w:spacing w:val="1"/>
          <w:w w:val="95"/>
          <w:sz w:val="19"/>
        </w:rPr>
        <w:t xml:space="preserve"> </w:t>
      </w:r>
      <w:r>
        <w:rPr>
          <w:w w:val="95"/>
          <w:sz w:val="19"/>
        </w:rPr>
        <w:t>of</w:t>
      </w:r>
      <w:r>
        <w:rPr>
          <w:spacing w:val="2"/>
          <w:w w:val="95"/>
          <w:sz w:val="19"/>
        </w:rPr>
        <w:t xml:space="preserve"> </w:t>
      </w:r>
      <w:r>
        <w:rPr>
          <w:w w:val="95"/>
          <w:sz w:val="19"/>
        </w:rPr>
        <w:t>such</w:t>
      </w:r>
      <w:r>
        <w:rPr>
          <w:spacing w:val="1"/>
          <w:w w:val="95"/>
          <w:sz w:val="19"/>
        </w:rPr>
        <w:t xml:space="preserve"> </w:t>
      </w:r>
      <w:r>
        <w:rPr>
          <w:w w:val="95"/>
          <w:sz w:val="19"/>
        </w:rPr>
        <w:t>loss</w:t>
      </w:r>
      <w:r>
        <w:rPr>
          <w:spacing w:val="2"/>
          <w:w w:val="95"/>
          <w:sz w:val="19"/>
        </w:rPr>
        <w:t xml:space="preserve"> </w:t>
      </w:r>
      <w:r>
        <w:rPr>
          <w:w w:val="95"/>
          <w:sz w:val="19"/>
        </w:rPr>
        <w:t>of</w:t>
      </w:r>
      <w:r>
        <w:rPr>
          <w:spacing w:val="2"/>
          <w:w w:val="95"/>
          <w:sz w:val="19"/>
        </w:rPr>
        <w:t xml:space="preserve"> </w:t>
      </w:r>
      <w:r>
        <w:rPr>
          <w:w w:val="95"/>
          <w:sz w:val="19"/>
        </w:rPr>
        <w:t>supply;</w:t>
      </w:r>
    </w:p>
    <w:p w14:paraId="2C41D213" w14:textId="77777777" w:rsidR="00343FF6" w:rsidRDefault="00343FF6">
      <w:pPr>
        <w:pStyle w:val="BodyText"/>
        <w:rPr>
          <w:sz w:val="23"/>
        </w:rPr>
      </w:pPr>
    </w:p>
    <w:p w14:paraId="7424E570" w14:textId="77777777" w:rsidR="00343FF6" w:rsidRDefault="00635E89">
      <w:pPr>
        <w:pStyle w:val="ListParagraph"/>
        <w:numPr>
          <w:ilvl w:val="1"/>
          <w:numId w:val="16"/>
        </w:numPr>
        <w:tabs>
          <w:tab w:val="left" w:pos="742"/>
        </w:tabs>
        <w:ind w:right="0"/>
        <w:rPr>
          <w:sz w:val="19"/>
        </w:rPr>
      </w:pPr>
      <w:r>
        <w:rPr>
          <w:w w:val="95"/>
          <w:sz w:val="19"/>
        </w:rPr>
        <w:t>the</w:t>
      </w:r>
      <w:r>
        <w:rPr>
          <w:spacing w:val="4"/>
          <w:w w:val="95"/>
          <w:sz w:val="19"/>
        </w:rPr>
        <w:t xml:space="preserve"> </w:t>
      </w:r>
      <w:r>
        <w:rPr>
          <w:w w:val="95"/>
          <w:sz w:val="19"/>
        </w:rPr>
        <w:t>societal</w:t>
      </w:r>
      <w:r>
        <w:rPr>
          <w:spacing w:val="5"/>
          <w:w w:val="95"/>
          <w:sz w:val="19"/>
        </w:rPr>
        <w:t xml:space="preserve"> </w:t>
      </w:r>
      <w:r>
        <w:rPr>
          <w:w w:val="95"/>
          <w:sz w:val="19"/>
        </w:rPr>
        <w:t>cost</w:t>
      </w:r>
      <w:r>
        <w:rPr>
          <w:spacing w:val="4"/>
          <w:w w:val="95"/>
          <w:sz w:val="19"/>
        </w:rPr>
        <w:t xml:space="preserve"> </w:t>
      </w:r>
      <w:r>
        <w:rPr>
          <w:w w:val="95"/>
          <w:sz w:val="19"/>
        </w:rPr>
        <w:t>per</w:t>
      </w:r>
      <w:r>
        <w:rPr>
          <w:spacing w:val="5"/>
          <w:w w:val="95"/>
          <w:sz w:val="19"/>
        </w:rPr>
        <w:t xml:space="preserve"> </w:t>
      </w:r>
      <w:r>
        <w:rPr>
          <w:w w:val="95"/>
          <w:sz w:val="19"/>
        </w:rPr>
        <w:t>hour</w:t>
      </w:r>
      <w:r>
        <w:rPr>
          <w:spacing w:val="5"/>
          <w:w w:val="95"/>
          <w:sz w:val="19"/>
        </w:rPr>
        <w:t xml:space="preserve"> </w:t>
      </w:r>
      <w:r>
        <w:rPr>
          <w:w w:val="95"/>
          <w:sz w:val="19"/>
        </w:rPr>
        <w:t>of</w:t>
      </w:r>
      <w:r>
        <w:rPr>
          <w:spacing w:val="4"/>
          <w:w w:val="95"/>
          <w:sz w:val="19"/>
        </w:rPr>
        <w:t xml:space="preserve"> </w:t>
      </w:r>
      <w:r>
        <w:rPr>
          <w:w w:val="95"/>
          <w:sz w:val="19"/>
        </w:rPr>
        <w:t>such</w:t>
      </w:r>
      <w:r>
        <w:rPr>
          <w:spacing w:val="4"/>
          <w:w w:val="95"/>
          <w:sz w:val="19"/>
        </w:rPr>
        <w:t xml:space="preserve"> </w:t>
      </w:r>
      <w:r>
        <w:rPr>
          <w:w w:val="95"/>
          <w:sz w:val="19"/>
        </w:rPr>
        <w:t>loss</w:t>
      </w:r>
      <w:r>
        <w:rPr>
          <w:spacing w:val="4"/>
          <w:w w:val="95"/>
          <w:sz w:val="19"/>
        </w:rPr>
        <w:t xml:space="preserve"> </w:t>
      </w:r>
      <w:r>
        <w:rPr>
          <w:w w:val="95"/>
          <w:sz w:val="19"/>
        </w:rPr>
        <w:t>of</w:t>
      </w:r>
      <w:r>
        <w:rPr>
          <w:spacing w:val="5"/>
          <w:w w:val="95"/>
          <w:sz w:val="19"/>
        </w:rPr>
        <w:t xml:space="preserve"> </w:t>
      </w:r>
      <w:r>
        <w:rPr>
          <w:w w:val="95"/>
          <w:sz w:val="19"/>
        </w:rPr>
        <w:t>supply;</w:t>
      </w:r>
    </w:p>
    <w:p w14:paraId="4682DEEA" w14:textId="77777777" w:rsidR="00343FF6" w:rsidRDefault="00343FF6">
      <w:pPr>
        <w:pStyle w:val="BodyText"/>
        <w:spacing w:before="7"/>
        <w:rPr>
          <w:sz w:val="23"/>
        </w:rPr>
      </w:pPr>
    </w:p>
    <w:p w14:paraId="25AEA022" w14:textId="77777777" w:rsidR="00343FF6" w:rsidRDefault="00635E89">
      <w:pPr>
        <w:pStyle w:val="ListParagraph"/>
        <w:numPr>
          <w:ilvl w:val="0"/>
          <w:numId w:val="16"/>
        </w:numPr>
        <w:tabs>
          <w:tab w:val="left" w:pos="402"/>
        </w:tabs>
        <w:spacing w:before="1" w:line="228" w:lineRule="auto"/>
        <w:ind w:right="124"/>
        <w:rPr>
          <w:sz w:val="19"/>
        </w:rPr>
      </w:pPr>
      <w:r>
        <w:rPr>
          <w:w w:val="95"/>
          <w:sz w:val="19"/>
        </w:rPr>
        <w:t xml:space="preserve">the relevant TSO, demand facility owner or prospective owner, DSO/CDSO or prospective </w:t>
      </w:r>
      <w:r>
        <w:rPr>
          <w:w w:val="95"/>
          <w:sz w:val="19"/>
        </w:rPr>
        <w:t>operator, shall quantify</w:t>
      </w:r>
      <w:r>
        <w:rPr>
          <w:spacing w:val="1"/>
          <w:w w:val="95"/>
          <w:sz w:val="19"/>
        </w:rPr>
        <w:t xml:space="preserve"> </w:t>
      </w:r>
      <w:r>
        <w:rPr>
          <w:w w:val="90"/>
          <w:sz w:val="19"/>
        </w:rPr>
        <w:t>the</w:t>
      </w:r>
      <w:r>
        <w:rPr>
          <w:spacing w:val="29"/>
          <w:w w:val="90"/>
          <w:sz w:val="19"/>
        </w:rPr>
        <w:t xml:space="preserve"> </w:t>
      </w:r>
      <w:r>
        <w:rPr>
          <w:w w:val="90"/>
          <w:sz w:val="19"/>
        </w:rPr>
        <w:t>benefits</w:t>
      </w:r>
      <w:r>
        <w:rPr>
          <w:spacing w:val="32"/>
          <w:w w:val="90"/>
          <w:sz w:val="19"/>
        </w:rPr>
        <w:t xml:space="preserve"> </w:t>
      </w:r>
      <w:r>
        <w:rPr>
          <w:w w:val="90"/>
          <w:sz w:val="19"/>
        </w:rPr>
        <w:t>to</w:t>
      </w:r>
      <w:r>
        <w:rPr>
          <w:spacing w:val="26"/>
          <w:w w:val="90"/>
          <w:sz w:val="19"/>
        </w:rPr>
        <w:t xml:space="preserve"> </w:t>
      </w:r>
      <w:r>
        <w:rPr>
          <w:w w:val="90"/>
          <w:sz w:val="19"/>
        </w:rPr>
        <w:t>the</w:t>
      </w:r>
      <w:r>
        <w:rPr>
          <w:spacing w:val="30"/>
          <w:w w:val="90"/>
          <w:sz w:val="19"/>
        </w:rPr>
        <w:t xml:space="preserve"> </w:t>
      </w:r>
      <w:r>
        <w:rPr>
          <w:w w:val="90"/>
          <w:sz w:val="19"/>
        </w:rPr>
        <w:t>internal</w:t>
      </w:r>
      <w:r>
        <w:rPr>
          <w:spacing w:val="28"/>
          <w:w w:val="90"/>
          <w:sz w:val="19"/>
        </w:rPr>
        <w:t xml:space="preserve"> </w:t>
      </w:r>
      <w:r>
        <w:rPr>
          <w:w w:val="90"/>
          <w:sz w:val="19"/>
        </w:rPr>
        <w:t>market</w:t>
      </w:r>
      <w:r>
        <w:rPr>
          <w:spacing w:val="28"/>
          <w:w w:val="90"/>
          <w:sz w:val="19"/>
        </w:rPr>
        <w:t xml:space="preserve"> </w:t>
      </w:r>
      <w:r>
        <w:rPr>
          <w:w w:val="90"/>
          <w:sz w:val="19"/>
        </w:rPr>
        <w:t>in</w:t>
      </w:r>
      <w:r>
        <w:rPr>
          <w:spacing w:val="28"/>
          <w:w w:val="90"/>
          <w:sz w:val="19"/>
        </w:rPr>
        <w:t xml:space="preserve"> </w:t>
      </w:r>
      <w:r>
        <w:rPr>
          <w:w w:val="90"/>
          <w:sz w:val="19"/>
        </w:rPr>
        <w:t>electricity,</w:t>
      </w:r>
      <w:r>
        <w:rPr>
          <w:spacing w:val="29"/>
          <w:w w:val="90"/>
          <w:sz w:val="19"/>
        </w:rPr>
        <w:t xml:space="preserve"> </w:t>
      </w:r>
      <w:r>
        <w:rPr>
          <w:w w:val="90"/>
          <w:sz w:val="19"/>
        </w:rPr>
        <w:t>cross-border</w:t>
      </w:r>
      <w:r>
        <w:rPr>
          <w:spacing w:val="33"/>
          <w:w w:val="90"/>
          <w:sz w:val="19"/>
        </w:rPr>
        <w:t xml:space="preserve"> </w:t>
      </w:r>
      <w:r>
        <w:rPr>
          <w:w w:val="90"/>
          <w:sz w:val="19"/>
        </w:rPr>
        <w:t>trade</w:t>
      </w:r>
      <w:r>
        <w:rPr>
          <w:spacing w:val="29"/>
          <w:w w:val="90"/>
          <w:sz w:val="19"/>
        </w:rPr>
        <w:t xml:space="preserve"> </w:t>
      </w:r>
      <w:r>
        <w:rPr>
          <w:w w:val="90"/>
          <w:sz w:val="19"/>
        </w:rPr>
        <w:t>and</w:t>
      </w:r>
      <w:r>
        <w:rPr>
          <w:spacing w:val="29"/>
          <w:w w:val="90"/>
          <w:sz w:val="19"/>
        </w:rPr>
        <w:t xml:space="preserve"> </w:t>
      </w:r>
      <w:r>
        <w:rPr>
          <w:w w:val="90"/>
          <w:sz w:val="19"/>
        </w:rPr>
        <w:t>integration</w:t>
      </w:r>
      <w:r>
        <w:rPr>
          <w:spacing w:val="29"/>
          <w:w w:val="90"/>
          <w:sz w:val="19"/>
        </w:rPr>
        <w:t xml:space="preserve"> </w:t>
      </w:r>
      <w:r>
        <w:rPr>
          <w:w w:val="90"/>
          <w:sz w:val="19"/>
        </w:rPr>
        <w:t>of</w:t>
      </w:r>
      <w:r>
        <w:rPr>
          <w:spacing w:val="29"/>
          <w:w w:val="90"/>
          <w:sz w:val="19"/>
        </w:rPr>
        <w:t xml:space="preserve"> </w:t>
      </w:r>
      <w:r>
        <w:rPr>
          <w:w w:val="90"/>
          <w:sz w:val="19"/>
        </w:rPr>
        <w:t>renewable</w:t>
      </w:r>
      <w:r>
        <w:rPr>
          <w:spacing w:val="28"/>
          <w:w w:val="90"/>
          <w:sz w:val="19"/>
        </w:rPr>
        <w:t xml:space="preserve"> </w:t>
      </w:r>
      <w:r>
        <w:rPr>
          <w:w w:val="90"/>
          <w:sz w:val="19"/>
        </w:rPr>
        <w:t>energies,</w:t>
      </w:r>
      <w:r>
        <w:rPr>
          <w:spacing w:val="29"/>
          <w:w w:val="90"/>
          <w:sz w:val="19"/>
        </w:rPr>
        <w:t xml:space="preserve"> </w:t>
      </w:r>
      <w:r>
        <w:rPr>
          <w:w w:val="90"/>
          <w:sz w:val="19"/>
        </w:rPr>
        <w:t>including</w:t>
      </w:r>
      <w:r>
        <w:rPr>
          <w:spacing w:val="-35"/>
          <w:w w:val="90"/>
          <w:sz w:val="19"/>
        </w:rPr>
        <w:t xml:space="preserve"> </w:t>
      </w:r>
      <w:r>
        <w:rPr>
          <w:sz w:val="19"/>
        </w:rPr>
        <w:t>at</w:t>
      </w:r>
      <w:r>
        <w:rPr>
          <w:spacing w:val="15"/>
          <w:sz w:val="19"/>
        </w:rPr>
        <w:t xml:space="preserve"> </w:t>
      </w:r>
      <w:r>
        <w:rPr>
          <w:sz w:val="19"/>
        </w:rPr>
        <w:t>least:</w:t>
      </w:r>
    </w:p>
    <w:p w14:paraId="37420C1F" w14:textId="77777777" w:rsidR="00343FF6" w:rsidRDefault="00343FF6">
      <w:pPr>
        <w:pStyle w:val="BodyText"/>
        <w:spacing w:before="1"/>
        <w:rPr>
          <w:sz w:val="23"/>
        </w:rPr>
      </w:pPr>
    </w:p>
    <w:p w14:paraId="7BD7DDF2" w14:textId="77777777" w:rsidR="00343FF6" w:rsidRDefault="00635E89">
      <w:pPr>
        <w:pStyle w:val="ListParagraph"/>
        <w:numPr>
          <w:ilvl w:val="1"/>
          <w:numId w:val="16"/>
        </w:numPr>
        <w:tabs>
          <w:tab w:val="left" w:pos="742"/>
        </w:tabs>
        <w:ind w:right="0"/>
        <w:rPr>
          <w:sz w:val="19"/>
        </w:rPr>
      </w:pPr>
      <w:r>
        <w:rPr>
          <w:w w:val="90"/>
          <w:sz w:val="19"/>
        </w:rPr>
        <w:t>the</w:t>
      </w:r>
      <w:r>
        <w:rPr>
          <w:spacing w:val="16"/>
          <w:w w:val="90"/>
          <w:sz w:val="19"/>
        </w:rPr>
        <w:t xml:space="preserve"> </w:t>
      </w:r>
      <w:r>
        <w:rPr>
          <w:w w:val="90"/>
          <w:sz w:val="19"/>
        </w:rPr>
        <w:t>active</w:t>
      </w:r>
      <w:r>
        <w:rPr>
          <w:spacing w:val="17"/>
          <w:w w:val="90"/>
          <w:sz w:val="19"/>
        </w:rPr>
        <w:t xml:space="preserve"> </w:t>
      </w:r>
      <w:r>
        <w:rPr>
          <w:w w:val="90"/>
          <w:sz w:val="19"/>
        </w:rPr>
        <w:t>power</w:t>
      </w:r>
      <w:r>
        <w:rPr>
          <w:spacing w:val="19"/>
          <w:w w:val="90"/>
          <w:sz w:val="19"/>
        </w:rPr>
        <w:t xml:space="preserve"> </w:t>
      </w:r>
      <w:r>
        <w:rPr>
          <w:w w:val="90"/>
          <w:sz w:val="19"/>
        </w:rPr>
        <w:t>frequency</w:t>
      </w:r>
      <w:r>
        <w:rPr>
          <w:spacing w:val="16"/>
          <w:w w:val="90"/>
          <w:sz w:val="19"/>
        </w:rPr>
        <w:t xml:space="preserve"> </w:t>
      </w:r>
      <w:r>
        <w:rPr>
          <w:w w:val="90"/>
          <w:sz w:val="19"/>
        </w:rPr>
        <w:t>response;</w:t>
      </w:r>
    </w:p>
    <w:p w14:paraId="236A8134" w14:textId="77777777" w:rsidR="00343FF6" w:rsidRDefault="00343FF6">
      <w:pPr>
        <w:pStyle w:val="BodyText"/>
        <w:rPr>
          <w:sz w:val="23"/>
        </w:rPr>
      </w:pPr>
    </w:p>
    <w:p w14:paraId="47EB7E22" w14:textId="77777777" w:rsidR="00343FF6" w:rsidRDefault="00635E89">
      <w:pPr>
        <w:pStyle w:val="ListParagraph"/>
        <w:numPr>
          <w:ilvl w:val="1"/>
          <w:numId w:val="16"/>
        </w:numPr>
        <w:tabs>
          <w:tab w:val="left" w:pos="742"/>
        </w:tabs>
        <w:ind w:right="0"/>
        <w:rPr>
          <w:sz w:val="19"/>
        </w:rPr>
      </w:pPr>
      <w:r>
        <w:rPr>
          <w:w w:val="90"/>
          <w:sz w:val="19"/>
        </w:rPr>
        <w:t>the</w:t>
      </w:r>
      <w:r>
        <w:rPr>
          <w:spacing w:val="14"/>
          <w:w w:val="90"/>
          <w:sz w:val="19"/>
        </w:rPr>
        <w:t xml:space="preserve"> </w:t>
      </w:r>
      <w:r>
        <w:rPr>
          <w:w w:val="90"/>
          <w:sz w:val="19"/>
        </w:rPr>
        <w:t>balancing</w:t>
      </w:r>
      <w:r>
        <w:rPr>
          <w:spacing w:val="15"/>
          <w:w w:val="90"/>
          <w:sz w:val="19"/>
        </w:rPr>
        <w:t xml:space="preserve"> </w:t>
      </w:r>
      <w:r>
        <w:rPr>
          <w:w w:val="90"/>
          <w:sz w:val="19"/>
        </w:rPr>
        <w:t>reserves;</w:t>
      </w:r>
    </w:p>
    <w:p w14:paraId="3052BAD0" w14:textId="77777777" w:rsidR="00343FF6" w:rsidRDefault="00343FF6">
      <w:pPr>
        <w:pStyle w:val="BodyText"/>
        <w:spacing w:before="11"/>
        <w:rPr>
          <w:sz w:val="22"/>
        </w:rPr>
      </w:pPr>
    </w:p>
    <w:p w14:paraId="70D59CF2" w14:textId="77777777" w:rsidR="00343FF6" w:rsidRDefault="00635E89">
      <w:pPr>
        <w:pStyle w:val="ListParagraph"/>
        <w:numPr>
          <w:ilvl w:val="1"/>
          <w:numId w:val="16"/>
        </w:numPr>
        <w:tabs>
          <w:tab w:val="left" w:pos="742"/>
        </w:tabs>
        <w:ind w:right="0"/>
        <w:rPr>
          <w:sz w:val="19"/>
        </w:rPr>
      </w:pPr>
      <w:r>
        <w:rPr>
          <w:w w:val="90"/>
          <w:sz w:val="19"/>
        </w:rPr>
        <w:t>the</w:t>
      </w:r>
      <w:r>
        <w:rPr>
          <w:spacing w:val="17"/>
          <w:w w:val="90"/>
          <w:sz w:val="19"/>
        </w:rPr>
        <w:t xml:space="preserve"> </w:t>
      </w:r>
      <w:r>
        <w:rPr>
          <w:w w:val="90"/>
          <w:sz w:val="19"/>
        </w:rPr>
        <w:t>reactive</w:t>
      </w:r>
      <w:r>
        <w:rPr>
          <w:spacing w:val="18"/>
          <w:w w:val="90"/>
          <w:sz w:val="19"/>
        </w:rPr>
        <w:t xml:space="preserve"> </w:t>
      </w:r>
      <w:r>
        <w:rPr>
          <w:w w:val="90"/>
          <w:sz w:val="19"/>
        </w:rPr>
        <w:t>power</w:t>
      </w:r>
      <w:r>
        <w:rPr>
          <w:spacing w:val="22"/>
          <w:w w:val="90"/>
          <w:sz w:val="19"/>
        </w:rPr>
        <w:t xml:space="preserve"> </w:t>
      </w:r>
      <w:r>
        <w:rPr>
          <w:w w:val="90"/>
          <w:sz w:val="19"/>
        </w:rPr>
        <w:t>provision;</w:t>
      </w:r>
    </w:p>
    <w:p w14:paraId="5C82E494" w14:textId="77777777" w:rsidR="00B12060" w:rsidRPr="00B12060" w:rsidRDefault="00B12060" w:rsidP="00B12060">
      <w:pPr>
        <w:pStyle w:val="BodyText"/>
        <w:spacing w:before="11"/>
        <w:rPr>
          <w:sz w:val="22"/>
        </w:rPr>
      </w:pPr>
    </w:p>
    <w:p w14:paraId="778313A7" w14:textId="75872427" w:rsidR="00343FF6" w:rsidRDefault="00635E89">
      <w:pPr>
        <w:pStyle w:val="ListParagraph"/>
        <w:numPr>
          <w:ilvl w:val="1"/>
          <w:numId w:val="16"/>
        </w:numPr>
        <w:tabs>
          <w:tab w:val="left" w:pos="742"/>
        </w:tabs>
        <w:spacing w:before="92"/>
        <w:ind w:right="0"/>
        <w:rPr>
          <w:sz w:val="19"/>
        </w:rPr>
      </w:pPr>
      <w:r>
        <w:rPr>
          <w:w w:val="90"/>
          <w:sz w:val="19"/>
        </w:rPr>
        <w:t>congestion</w:t>
      </w:r>
      <w:r>
        <w:rPr>
          <w:spacing w:val="36"/>
          <w:w w:val="90"/>
          <w:sz w:val="19"/>
        </w:rPr>
        <w:t xml:space="preserve"> </w:t>
      </w:r>
      <w:r>
        <w:rPr>
          <w:w w:val="90"/>
          <w:sz w:val="19"/>
        </w:rPr>
        <w:t>management;</w:t>
      </w:r>
    </w:p>
    <w:p w14:paraId="7A95D79D" w14:textId="77777777" w:rsidR="00343FF6" w:rsidRDefault="00343FF6">
      <w:pPr>
        <w:pStyle w:val="BodyText"/>
        <w:spacing w:before="3"/>
        <w:rPr>
          <w:sz w:val="24"/>
        </w:rPr>
      </w:pPr>
    </w:p>
    <w:p w14:paraId="617D9C3E" w14:textId="77777777" w:rsidR="00343FF6" w:rsidRDefault="00635E89">
      <w:pPr>
        <w:pStyle w:val="ListParagraph"/>
        <w:numPr>
          <w:ilvl w:val="1"/>
          <w:numId w:val="16"/>
        </w:numPr>
        <w:tabs>
          <w:tab w:val="left" w:pos="742"/>
        </w:tabs>
        <w:ind w:right="0"/>
        <w:rPr>
          <w:sz w:val="19"/>
        </w:rPr>
      </w:pPr>
      <w:r>
        <w:rPr>
          <w:spacing w:val="-1"/>
          <w:w w:val="90"/>
          <w:sz w:val="19"/>
        </w:rPr>
        <w:t>defence</w:t>
      </w:r>
      <w:r>
        <w:rPr>
          <w:spacing w:val="5"/>
          <w:w w:val="90"/>
          <w:sz w:val="19"/>
        </w:rPr>
        <w:t xml:space="preserve"> </w:t>
      </w:r>
      <w:r>
        <w:rPr>
          <w:w w:val="90"/>
          <w:sz w:val="19"/>
        </w:rPr>
        <w:t>measures;</w:t>
      </w:r>
    </w:p>
    <w:p w14:paraId="2ADFDA41" w14:textId="77777777" w:rsidR="00343FF6" w:rsidRDefault="00343FF6">
      <w:pPr>
        <w:pStyle w:val="BodyText"/>
        <w:spacing w:before="2"/>
        <w:rPr>
          <w:sz w:val="25"/>
        </w:rPr>
      </w:pPr>
    </w:p>
    <w:p w14:paraId="68C4C062" w14:textId="77777777" w:rsidR="00343FF6" w:rsidRDefault="00635E89">
      <w:pPr>
        <w:pStyle w:val="ListParagraph"/>
        <w:numPr>
          <w:ilvl w:val="0"/>
          <w:numId w:val="16"/>
        </w:numPr>
        <w:tabs>
          <w:tab w:val="left" w:pos="402"/>
        </w:tabs>
        <w:spacing w:before="1" w:line="228" w:lineRule="auto"/>
        <w:ind w:right="124"/>
        <w:rPr>
          <w:sz w:val="19"/>
        </w:rPr>
      </w:pPr>
      <w:r>
        <w:rPr>
          <w:w w:val="90"/>
          <w:sz w:val="19"/>
        </w:rPr>
        <w:t>the relevant TSO shall quantify the costs of applying the necessary rules to existing transmission-connected demand</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33"/>
          <w:sz w:val="19"/>
        </w:rPr>
        <w:t xml:space="preserve"> </w:t>
      </w:r>
      <w:r>
        <w:rPr>
          <w:w w:val="90"/>
          <w:sz w:val="19"/>
        </w:rPr>
        <w:t>existing</w:t>
      </w:r>
      <w:r>
        <w:rPr>
          <w:spacing w:val="33"/>
          <w:sz w:val="19"/>
        </w:rPr>
        <w:t xml:space="preserve"> </w:t>
      </w:r>
      <w:r>
        <w:rPr>
          <w:w w:val="90"/>
          <w:sz w:val="19"/>
        </w:rPr>
        <w:t>distribution</w:t>
      </w:r>
      <w:r>
        <w:rPr>
          <w:spacing w:val="34"/>
          <w:sz w:val="19"/>
        </w:rPr>
        <w:t xml:space="preserve"> </w:t>
      </w:r>
      <w:r>
        <w:rPr>
          <w:w w:val="90"/>
          <w:sz w:val="19"/>
        </w:rPr>
        <w:t>systems,</w:t>
      </w:r>
      <w:r>
        <w:rPr>
          <w:spacing w:val="33"/>
          <w:sz w:val="19"/>
        </w:rPr>
        <w:t xml:space="preserve"> </w:t>
      </w:r>
      <w:r>
        <w:rPr>
          <w:w w:val="90"/>
          <w:sz w:val="19"/>
        </w:rPr>
        <w:t>or</w:t>
      </w:r>
      <w:r>
        <w:rPr>
          <w:spacing w:val="34"/>
          <w:sz w:val="19"/>
        </w:rPr>
        <w:t xml:space="preserve"> </w:t>
      </w:r>
      <w:r>
        <w:rPr>
          <w:w w:val="90"/>
          <w:sz w:val="19"/>
        </w:rPr>
        <w:t>existing</w:t>
      </w:r>
      <w:r>
        <w:rPr>
          <w:spacing w:val="33"/>
          <w:sz w:val="19"/>
        </w:rPr>
        <w:t xml:space="preserve"> </w:t>
      </w:r>
      <w:r>
        <w:rPr>
          <w:w w:val="90"/>
          <w:sz w:val="19"/>
        </w:rPr>
        <w:t>demand</w:t>
      </w:r>
      <w:r>
        <w:rPr>
          <w:spacing w:val="1"/>
          <w:w w:val="90"/>
          <w:sz w:val="19"/>
        </w:rPr>
        <w:t xml:space="preserve"> </w:t>
      </w:r>
      <w:r>
        <w:rPr>
          <w:sz w:val="19"/>
        </w:rPr>
        <w:t>units,</w:t>
      </w:r>
      <w:r>
        <w:rPr>
          <w:spacing w:val="13"/>
          <w:sz w:val="19"/>
        </w:rPr>
        <w:t xml:space="preserve"> </w:t>
      </w:r>
      <w:r>
        <w:rPr>
          <w:sz w:val="19"/>
        </w:rPr>
        <w:t>including</w:t>
      </w:r>
      <w:r>
        <w:rPr>
          <w:spacing w:val="12"/>
          <w:sz w:val="19"/>
        </w:rPr>
        <w:t xml:space="preserve"> </w:t>
      </w:r>
      <w:r>
        <w:rPr>
          <w:sz w:val="19"/>
        </w:rPr>
        <w:t>at</w:t>
      </w:r>
      <w:r>
        <w:rPr>
          <w:spacing w:val="15"/>
          <w:sz w:val="19"/>
        </w:rPr>
        <w:t xml:space="preserve"> </w:t>
      </w:r>
      <w:r>
        <w:rPr>
          <w:sz w:val="19"/>
        </w:rPr>
        <w:t>least:</w:t>
      </w:r>
    </w:p>
    <w:p w14:paraId="5F156876" w14:textId="77777777" w:rsidR="00343FF6" w:rsidRDefault="00343FF6">
      <w:pPr>
        <w:pStyle w:val="BodyText"/>
        <w:spacing w:before="4"/>
        <w:rPr>
          <w:sz w:val="24"/>
        </w:rPr>
      </w:pPr>
    </w:p>
    <w:p w14:paraId="5355502E" w14:textId="77777777" w:rsidR="00343FF6" w:rsidRDefault="00635E89">
      <w:pPr>
        <w:pStyle w:val="ListParagraph"/>
        <w:numPr>
          <w:ilvl w:val="1"/>
          <w:numId w:val="16"/>
        </w:numPr>
        <w:tabs>
          <w:tab w:val="left" w:pos="742"/>
        </w:tabs>
        <w:ind w:right="0"/>
        <w:rPr>
          <w:sz w:val="19"/>
        </w:rPr>
      </w:pPr>
      <w:r>
        <w:rPr>
          <w:w w:val="90"/>
          <w:sz w:val="19"/>
        </w:rPr>
        <w:t>the</w:t>
      </w:r>
      <w:r>
        <w:rPr>
          <w:spacing w:val="20"/>
          <w:w w:val="90"/>
          <w:sz w:val="19"/>
        </w:rPr>
        <w:t xml:space="preserve"> </w:t>
      </w:r>
      <w:r>
        <w:rPr>
          <w:w w:val="90"/>
          <w:sz w:val="19"/>
        </w:rPr>
        <w:t>direct</w:t>
      </w:r>
      <w:r>
        <w:rPr>
          <w:spacing w:val="21"/>
          <w:w w:val="90"/>
          <w:sz w:val="19"/>
        </w:rPr>
        <w:t xml:space="preserve"> </w:t>
      </w:r>
      <w:r>
        <w:rPr>
          <w:w w:val="90"/>
          <w:sz w:val="19"/>
        </w:rPr>
        <w:t>costs</w:t>
      </w:r>
      <w:r>
        <w:rPr>
          <w:spacing w:val="21"/>
          <w:w w:val="90"/>
          <w:sz w:val="19"/>
        </w:rPr>
        <w:t xml:space="preserve"> </w:t>
      </w:r>
      <w:r>
        <w:rPr>
          <w:w w:val="90"/>
          <w:sz w:val="19"/>
        </w:rPr>
        <w:t>incurred</w:t>
      </w:r>
      <w:r>
        <w:rPr>
          <w:spacing w:val="21"/>
          <w:w w:val="90"/>
          <w:sz w:val="19"/>
        </w:rPr>
        <w:t xml:space="preserve"> </w:t>
      </w:r>
      <w:r>
        <w:rPr>
          <w:w w:val="90"/>
          <w:sz w:val="19"/>
        </w:rPr>
        <w:t>in</w:t>
      </w:r>
      <w:r>
        <w:rPr>
          <w:spacing w:val="21"/>
          <w:w w:val="90"/>
          <w:sz w:val="19"/>
        </w:rPr>
        <w:t xml:space="preserve"> </w:t>
      </w:r>
      <w:r>
        <w:rPr>
          <w:w w:val="90"/>
          <w:sz w:val="19"/>
        </w:rPr>
        <w:t>implementing</w:t>
      </w:r>
      <w:r>
        <w:rPr>
          <w:spacing w:val="20"/>
          <w:w w:val="90"/>
          <w:sz w:val="19"/>
        </w:rPr>
        <w:t xml:space="preserve"> </w:t>
      </w:r>
      <w:r>
        <w:rPr>
          <w:w w:val="90"/>
          <w:sz w:val="19"/>
        </w:rPr>
        <w:t>a</w:t>
      </w:r>
      <w:r>
        <w:rPr>
          <w:spacing w:val="19"/>
          <w:w w:val="90"/>
          <w:sz w:val="19"/>
        </w:rPr>
        <w:t xml:space="preserve"> </w:t>
      </w:r>
      <w:r>
        <w:rPr>
          <w:w w:val="90"/>
          <w:sz w:val="19"/>
        </w:rPr>
        <w:t>requirement;</w:t>
      </w:r>
    </w:p>
    <w:p w14:paraId="0AF1E256" w14:textId="77777777" w:rsidR="00343FF6" w:rsidRDefault="00343FF6">
      <w:pPr>
        <w:pStyle w:val="BodyText"/>
        <w:spacing w:before="5"/>
        <w:rPr>
          <w:sz w:val="24"/>
        </w:rPr>
      </w:pPr>
    </w:p>
    <w:p w14:paraId="7C84A6C0" w14:textId="77777777" w:rsidR="00343FF6" w:rsidRDefault="00635E89">
      <w:pPr>
        <w:pStyle w:val="ListParagraph"/>
        <w:numPr>
          <w:ilvl w:val="1"/>
          <w:numId w:val="16"/>
        </w:numPr>
        <w:tabs>
          <w:tab w:val="left" w:pos="742"/>
        </w:tabs>
        <w:ind w:right="0"/>
        <w:rPr>
          <w:sz w:val="19"/>
        </w:rPr>
      </w:pPr>
      <w:r>
        <w:rPr>
          <w:w w:val="90"/>
          <w:sz w:val="19"/>
        </w:rPr>
        <w:t>the</w:t>
      </w:r>
      <w:r>
        <w:rPr>
          <w:spacing w:val="23"/>
          <w:w w:val="90"/>
          <w:sz w:val="19"/>
        </w:rPr>
        <w:t xml:space="preserve"> </w:t>
      </w:r>
      <w:r>
        <w:rPr>
          <w:w w:val="90"/>
          <w:sz w:val="19"/>
        </w:rPr>
        <w:t>costs</w:t>
      </w:r>
      <w:r>
        <w:rPr>
          <w:spacing w:val="22"/>
          <w:w w:val="90"/>
          <w:sz w:val="19"/>
        </w:rPr>
        <w:t xml:space="preserve"> </w:t>
      </w:r>
      <w:r>
        <w:rPr>
          <w:w w:val="90"/>
          <w:sz w:val="19"/>
        </w:rPr>
        <w:t>associated</w:t>
      </w:r>
      <w:r>
        <w:rPr>
          <w:spacing w:val="22"/>
          <w:w w:val="90"/>
          <w:sz w:val="19"/>
        </w:rPr>
        <w:t xml:space="preserve"> </w:t>
      </w:r>
      <w:r>
        <w:rPr>
          <w:w w:val="90"/>
          <w:sz w:val="19"/>
        </w:rPr>
        <w:t>with</w:t>
      </w:r>
      <w:r>
        <w:rPr>
          <w:spacing w:val="23"/>
          <w:w w:val="90"/>
          <w:sz w:val="19"/>
        </w:rPr>
        <w:t xml:space="preserve"> </w:t>
      </w:r>
      <w:r>
        <w:rPr>
          <w:w w:val="90"/>
          <w:sz w:val="19"/>
        </w:rPr>
        <w:t>attributable</w:t>
      </w:r>
      <w:r>
        <w:rPr>
          <w:spacing w:val="23"/>
          <w:w w:val="90"/>
          <w:sz w:val="19"/>
        </w:rPr>
        <w:t xml:space="preserve"> </w:t>
      </w:r>
      <w:r>
        <w:rPr>
          <w:w w:val="90"/>
          <w:sz w:val="19"/>
        </w:rPr>
        <w:t>loss</w:t>
      </w:r>
      <w:r>
        <w:rPr>
          <w:spacing w:val="23"/>
          <w:w w:val="90"/>
          <w:sz w:val="19"/>
        </w:rPr>
        <w:t xml:space="preserve"> </w:t>
      </w:r>
      <w:r>
        <w:rPr>
          <w:w w:val="90"/>
          <w:sz w:val="19"/>
        </w:rPr>
        <w:t>of</w:t>
      </w:r>
      <w:r>
        <w:rPr>
          <w:spacing w:val="18"/>
          <w:w w:val="90"/>
          <w:sz w:val="19"/>
        </w:rPr>
        <w:t xml:space="preserve"> </w:t>
      </w:r>
      <w:r>
        <w:rPr>
          <w:w w:val="90"/>
          <w:sz w:val="19"/>
        </w:rPr>
        <w:t>opportunity;</w:t>
      </w:r>
    </w:p>
    <w:p w14:paraId="07FE05B8" w14:textId="77777777" w:rsidR="00343FF6" w:rsidRDefault="00343FF6">
      <w:pPr>
        <w:pStyle w:val="BodyText"/>
        <w:spacing w:before="4"/>
        <w:rPr>
          <w:sz w:val="24"/>
        </w:rPr>
      </w:pPr>
    </w:p>
    <w:p w14:paraId="372E21F6" w14:textId="77777777" w:rsidR="00343FF6" w:rsidRDefault="00635E89">
      <w:pPr>
        <w:pStyle w:val="ListParagraph"/>
        <w:numPr>
          <w:ilvl w:val="1"/>
          <w:numId w:val="16"/>
        </w:numPr>
        <w:tabs>
          <w:tab w:val="left" w:pos="742"/>
        </w:tabs>
        <w:ind w:right="0"/>
        <w:rPr>
          <w:sz w:val="19"/>
        </w:rPr>
      </w:pPr>
      <w:r>
        <w:rPr>
          <w:w w:val="90"/>
          <w:sz w:val="19"/>
        </w:rPr>
        <w:t>the</w:t>
      </w:r>
      <w:r>
        <w:rPr>
          <w:spacing w:val="22"/>
          <w:w w:val="90"/>
          <w:sz w:val="19"/>
        </w:rPr>
        <w:t xml:space="preserve"> </w:t>
      </w:r>
      <w:r>
        <w:rPr>
          <w:w w:val="90"/>
          <w:sz w:val="19"/>
        </w:rPr>
        <w:t>costs</w:t>
      </w:r>
      <w:r>
        <w:rPr>
          <w:spacing w:val="21"/>
          <w:w w:val="90"/>
          <w:sz w:val="19"/>
        </w:rPr>
        <w:t xml:space="preserve"> </w:t>
      </w:r>
      <w:r>
        <w:rPr>
          <w:w w:val="90"/>
          <w:sz w:val="19"/>
        </w:rPr>
        <w:t>associated</w:t>
      </w:r>
      <w:r>
        <w:rPr>
          <w:spacing w:val="22"/>
          <w:w w:val="90"/>
          <w:sz w:val="19"/>
        </w:rPr>
        <w:t xml:space="preserve"> </w:t>
      </w:r>
      <w:r>
        <w:rPr>
          <w:w w:val="90"/>
          <w:sz w:val="19"/>
        </w:rPr>
        <w:t>with</w:t>
      </w:r>
      <w:r>
        <w:rPr>
          <w:spacing w:val="22"/>
          <w:w w:val="90"/>
          <w:sz w:val="19"/>
        </w:rPr>
        <w:t xml:space="preserve"> </w:t>
      </w:r>
      <w:r>
        <w:rPr>
          <w:w w:val="90"/>
          <w:sz w:val="19"/>
        </w:rPr>
        <w:t>resulting</w:t>
      </w:r>
      <w:r>
        <w:rPr>
          <w:spacing w:val="23"/>
          <w:w w:val="90"/>
          <w:sz w:val="19"/>
        </w:rPr>
        <w:t xml:space="preserve"> </w:t>
      </w:r>
      <w:r>
        <w:rPr>
          <w:w w:val="90"/>
          <w:sz w:val="19"/>
        </w:rPr>
        <w:t>changes</w:t>
      </w:r>
      <w:r>
        <w:rPr>
          <w:spacing w:val="20"/>
          <w:w w:val="90"/>
          <w:sz w:val="19"/>
        </w:rPr>
        <w:t xml:space="preserve"> </w:t>
      </w:r>
      <w:r>
        <w:rPr>
          <w:w w:val="90"/>
          <w:sz w:val="19"/>
        </w:rPr>
        <w:t>in</w:t>
      </w:r>
      <w:r>
        <w:rPr>
          <w:spacing w:val="23"/>
          <w:w w:val="90"/>
          <w:sz w:val="19"/>
        </w:rPr>
        <w:t xml:space="preserve"> </w:t>
      </w:r>
      <w:r>
        <w:rPr>
          <w:w w:val="90"/>
          <w:sz w:val="19"/>
        </w:rPr>
        <w:t>maintenance</w:t>
      </w:r>
      <w:r>
        <w:rPr>
          <w:spacing w:val="24"/>
          <w:w w:val="90"/>
          <w:sz w:val="19"/>
        </w:rPr>
        <w:t xml:space="preserve"> </w:t>
      </w:r>
      <w:r>
        <w:rPr>
          <w:w w:val="90"/>
          <w:sz w:val="19"/>
        </w:rPr>
        <w:t>and</w:t>
      </w:r>
      <w:r>
        <w:rPr>
          <w:spacing w:val="23"/>
          <w:w w:val="90"/>
          <w:sz w:val="19"/>
        </w:rPr>
        <w:t xml:space="preserve"> </w:t>
      </w:r>
      <w:r>
        <w:rPr>
          <w:w w:val="90"/>
          <w:sz w:val="19"/>
        </w:rPr>
        <w:t>operation.</w:t>
      </w:r>
    </w:p>
    <w:p w14:paraId="7FD9A418" w14:textId="77777777" w:rsidR="00343FF6" w:rsidRDefault="00343FF6">
      <w:pPr>
        <w:pStyle w:val="BodyText"/>
        <w:rPr>
          <w:sz w:val="22"/>
        </w:rPr>
      </w:pPr>
    </w:p>
    <w:p w14:paraId="5B7922BB" w14:textId="77777777" w:rsidR="00343FF6" w:rsidRDefault="00343FF6">
      <w:pPr>
        <w:pStyle w:val="BodyText"/>
        <w:spacing w:before="10"/>
        <w:rPr>
          <w:sz w:val="27"/>
        </w:rPr>
      </w:pPr>
    </w:p>
    <w:p w14:paraId="51363D12" w14:textId="77777777" w:rsidR="00343FF6" w:rsidRPr="00635E89" w:rsidRDefault="00635E89">
      <w:pPr>
        <w:ind w:left="618" w:right="635"/>
        <w:jc w:val="center"/>
        <w:rPr>
          <w:i/>
          <w:sz w:val="17"/>
          <w:lang w:val="fr-FR"/>
        </w:rPr>
      </w:pPr>
      <w:r w:rsidRPr="00635E89">
        <w:rPr>
          <w:i/>
          <w:sz w:val="17"/>
          <w:lang w:val="fr-FR"/>
        </w:rPr>
        <w:t>CHAPTER</w:t>
      </w:r>
      <w:r w:rsidRPr="00635E89">
        <w:rPr>
          <w:i/>
          <w:spacing w:val="8"/>
          <w:sz w:val="17"/>
          <w:lang w:val="fr-FR"/>
        </w:rPr>
        <w:t xml:space="preserve"> </w:t>
      </w:r>
      <w:r w:rsidRPr="00635E89">
        <w:rPr>
          <w:i/>
          <w:sz w:val="17"/>
          <w:lang w:val="fr-FR"/>
        </w:rPr>
        <w:t>2</w:t>
      </w:r>
    </w:p>
    <w:p w14:paraId="28D1ACEA" w14:textId="77777777" w:rsidR="00343FF6" w:rsidRPr="00635E89" w:rsidRDefault="00343FF6">
      <w:pPr>
        <w:pStyle w:val="BodyText"/>
        <w:spacing w:before="2"/>
        <w:rPr>
          <w:i/>
          <w:sz w:val="24"/>
          <w:lang w:val="fr-FR"/>
        </w:rPr>
      </w:pPr>
    </w:p>
    <w:p w14:paraId="0EE34A87" w14:textId="77777777" w:rsidR="00343FF6" w:rsidRPr="00635E89" w:rsidRDefault="00635E89">
      <w:pPr>
        <w:pStyle w:val="Heading2"/>
        <w:rPr>
          <w:lang w:val="fr-FR"/>
        </w:rPr>
      </w:pPr>
      <w:r w:rsidRPr="00635E89">
        <w:rPr>
          <w:lang w:val="fr-FR"/>
        </w:rPr>
        <w:t>Derogations</w:t>
      </w:r>
    </w:p>
    <w:p w14:paraId="40AED564" w14:textId="77777777" w:rsidR="00343FF6" w:rsidRPr="00635E89" w:rsidRDefault="00343FF6">
      <w:pPr>
        <w:pStyle w:val="BodyText"/>
        <w:rPr>
          <w:b/>
          <w:i/>
          <w:sz w:val="22"/>
          <w:lang w:val="fr-FR"/>
        </w:rPr>
      </w:pPr>
    </w:p>
    <w:p w14:paraId="0E3D2796" w14:textId="77777777" w:rsidR="00343FF6" w:rsidRPr="00635E89" w:rsidRDefault="00635E89">
      <w:pPr>
        <w:spacing w:before="177"/>
        <w:ind w:left="618" w:right="635"/>
        <w:jc w:val="center"/>
        <w:rPr>
          <w:i/>
          <w:sz w:val="19"/>
          <w:lang w:val="fr-FR"/>
        </w:rPr>
      </w:pPr>
      <w:r w:rsidRPr="00635E89">
        <w:rPr>
          <w:i/>
          <w:w w:val="95"/>
          <w:sz w:val="19"/>
          <w:lang w:val="fr-FR"/>
        </w:rPr>
        <w:t>Article</w:t>
      </w:r>
      <w:r w:rsidRPr="00635E89">
        <w:rPr>
          <w:i/>
          <w:spacing w:val="5"/>
          <w:w w:val="95"/>
          <w:sz w:val="19"/>
          <w:lang w:val="fr-FR"/>
        </w:rPr>
        <w:t xml:space="preserve"> </w:t>
      </w:r>
      <w:r w:rsidRPr="00635E89">
        <w:rPr>
          <w:i/>
          <w:w w:val="95"/>
          <w:sz w:val="19"/>
          <w:lang w:val="fr-FR"/>
        </w:rPr>
        <w:t>50</w:t>
      </w:r>
    </w:p>
    <w:p w14:paraId="5B245931" w14:textId="77777777" w:rsidR="00343FF6" w:rsidRPr="00635E89" w:rsidRDefault="00343FF6">
      <w:pPr>
        <w:pStyle w:val="BodyText"/>
        <w:rPr>
          <w:i/>
          <w:sz w:val="22"/>
          <w:lang w:val="fr-FR"/>
        </w:rPr>
      </w:pPr>
    </w:p>
    <w:p w14:paraId="1C7E9361" w14:textId="77777777" w:rsidR="00343FF6" w:rsidRPr="00635E89" w:rsidRDefault="00635E89">
      <w:pPr>
        <w:pStyle w:val="Heading1"/>
        <w:spacing w:before="178"/>
        <w:ind w:left="617"/>
        <w:rPr>
          <w:lang w:val="fr-FR"/>
        </w:rPr>
      </w:pPr>
      <w:r w:rsidRPr="00635E89">
        <w:rPr>
          <w:w w:val="95"/>
          <w:lang w:val="fr-FR"/>
        </w:rPr>
        <w:t>Power</w:t>
      </w:r>
      <w:r w:rsidRPr="00635E89">
        <w:rPr>
          <w:spacing w:val="16"/>
          <w:w w:val="95"/>
          <w:lang w:val="fr-FR"/>
        </w:rPr>
        <w:t xml:space="preserve"> </w:t>
      </w:r>
      <w:r w:rsidRPr="00635E89">
        <w:rPr>
          <w:w w:val="95"/>
          <w:lang w:val="fr-FR"/>
        </w:rPr>
        <w:t>to</w:t>
      </w:r>
      <w:r w:rsidRPr="00635E89">
        <w:rPr>
          <w:spacing w:val="9"/>
          <w:w w:val="95"/>
          <w:lang w:val="fr-FR"/>
        </w:rPr>
        <w:t xml:space="preserve"> </w:t>
      </w:r>
      <w:r w:rsidRPr="00635E89">
        <w:rPr>
          <w:w w:val="95"/>
          <w:lang w:val="fr-FR"/>
        </w:rPr>
        <w:t>grant</w:t>
      </w:r>
      <w:r w:rsidRPr="00635E89">
        <w:rPr>
          <w:spacing w:val="11"/>
          <w:w w:val="95"/>
          <w:lang w:val="fr-FR"/>
        </w:rPr>
        <w:t xml:space="preserve"> </w:t>
      </w:r>
      <w:r w:rsidRPr="00635E89">
        <w:rPr>
          <w:w w:val="95"/>
          <w:lang w:val="fr-FR"/>
        </w:rPr>
        <w:t>derogations</w:t>
      </w:r>
    </w:p>
    <w:p w14:paraId="3EE8BD44" w14:textId="77777777" w:rsidR="00343FF6" w:rsidRPr="00635E89" w:rsidRDefault="00343FF6">
      <w:pPr>
        <w:pStyle w:val="BodyText"/>
        <w:rPr>
          <w:rFonts w:ascii="Book Antiqua"/>
          <w:b/>
          <w:sz w:val="22"/>
          <w:lang w:val="fr-FR"/>
        </w:rPr>
      </w:pPr>
    </w:p>
    <w:p w14:paraId="01B1A90E" w14:textId="77777777" w:rsidR="00343FF6" w:rsidRDefault="00635E89">
      <w:pPr>
        <w:pStyle w:val="ListParagraph"/>
        <w:numPr>
          <w:ilvl w:val="0"/>
          <w:numId w:val="15"/>
        </w:numPr>
        <w:tabs>
          <w:tab w:val="left" w:pos="540"/>
        </w:tabs>
        <w:spacing w:before="171" w:line="228" w:lineRule="auto"/>
        <w:ind w:right="124" w:firstLine="0"/>
        <w:rPr>
          <w:sz w:val="19"/>
        </w:rPr>
      </w:pPr>
      <w:r>
        <w:rPr>
          <w:w w:val="95"/>
          <w:sz w:val="19"/>
        </w:rPr>
        <w:t>Regulatory authorities may, at the request of a demand facility owner or prospective owner, and a DSO/CDSO or</w:t>
      </w:r>
      <w:r>
        <w:rPr>
          <w:spacing w:val="1"/>
          <w:w w:val="95"/>
          <w:sz w:val="19"/>
        </w:rPr>
        <w:t xml:space="preserve"> </w:t>
      </w:r>
      <w:r>
        <w:rPr>
          <w:spacing w:val="-1"/>
          <w:w w:val="95"/>
          <w:sz w:val="19"/>
        </w:rPr>
        <w:t xml:space="preserve">prospective operator, </w:t>
      </w:r>
      <w:r>
        <w:rPr>
          <w:w w:val="95"/>
          <w:sz w:val="19"/>
        </w:rPr>
        <w:t xml:space="preserve">relevant system operator or relevant TSO, grant demand </w:t>
      </w:r>
      <w:r>
        <w:rPr>
          <w:w w:val="95"/>
          <w:sz w:val="19"/>
        </w:rPr>
        <w:t>facility owners or prospective owners,</w:t>
      </w:r>
      <w:r>
        <w:rPr>
          <w:spacing w:val="1"/>
          <w:w w:val="95"/>
          <w:sz w:val="19"/>
        </w:rPr>
        <w:t xml:space="preserve"> </w:t>
      </w:r>
      <w:r>
        <w:rPr>
          <w:w w:val="95"/>
          <w:sz w:val="19"/>
        </w:rPr>
        <w:t>and DSOs/CDSOs or prospective operators, relevant system operators or relevant TSOs derogations from one or more</w:t>
      </w:r>
      <w:r>
        <w:rPr>
          <w:spacing w:val="1"/>
          <w:w w:val="95"/>
          <w:sz w:val="19"/>
        </w:rPr>
        <w:t xml:space="preserve"> </w:t>
      </w:r>
      <w:r>
        <w:rPr>
          <w:spacing w:val="-1"/>
          <w:w w:val="95"/>
          <w:sz w:val="19"/>
        </w:rPr>
        <w:t xml:space="preserve">provisions </w:t>
      </w:r>
      <w:r>
        <w:rPr>
          <w:w w:val="95"/>
          <w:sz w:val="19"/>
        </w:rPr>
        <w:t>of this Regulation for new and existing transmission-connected demand facilities, transmissio</w:t>
      </w:r>
      <w:r>
        <w:rPr>
          <w:w w:val="95"/>
          <w:sz w:val="19"/>
        </w:rPr>
        <w:t>n-connected</w:t>
      </w:r>
      <w:r>
        <w:rPr>
          <w:spacing w:val="1"/>
          <w:w w:val="95"/>
          <w:sz w:val="19"/>
        </w:rPr>
        <w:t xml:space="preserve"> </w:t>
      </w:r>
      <w:r>
        <w:rPr>
          <w:sz w:val="19"/>
        </w:rPr>
        <w:t>distribution facilities,</w:t>
      </w:r>
      <w:r>
        <w:rPr>
          <w:spacing w:val="1"/>
          <w:sz w:val="19"/>
        </w:rPr>
        <w:t xml:space="preserve"> </w:t>
      </w:r>
      <w:r>
        <w:rPr>
          <w:sz w:val="19"/>
        </w:rPr>
        <w:t>distribution systems</w:t>
      </w:r>
      <w:r>
        <w:rPr>
          <w:spacing w:val="1"/>
          <w:sz w:val="19"/>
        </w:rPr>
        <w:t xml:space="preserve"> </w:t>
      </w:r>
      <w:r>
        <w:rPr>
          <w:sz w:val="19"/>
        </w:rPr>
        <w:t>and demand</w:t>
      </w:r>
      <w:r>
        <w:rPr>
          <w:spacing w:val="1"/>
          <w:sz w:val="19"/>
        </w:rPr>
        <w:t xml:space="preserve"> </w:t>
      </w:r>
      <w:r>
        <w:rPr>
          <w:sz w:val="19"/>
        </w:rPr>
        <w:t>units in</w:t>
      </w:r>
      <w:r>
        <w:rPr>
          <w:spacing w:val="1"/>
          <w:sz w:val="19"/>
        </w:rPr>
        <w:t xml:space="preserve"> </w:t>
      </w:r>
      <w:r>
        <w:rPr>
          <w:sz w:val="19"/>
        </w:rPr>
        <w:t>accordance with Articles</w:t>
      </w:r>
      <w:r>
        <w:rPr>
          <w:spacing w:val="1"/>
          <w:sz w:val="19"/>
        </w:rPr>
        <w:t xml:space="preserve"> </w:t>
      </w:r>
      <w:r>
        <w:rPr>
          <w:sz w:val="19"/>
        </w:rPr>
        <w:t>51 to</w:t>
      </w:r>
      <w:r>
        <w:rPr>
          <w:spacing w:val="-2"/>
          <w:sz w:val="19"/>
        </w:rPr>
        <w:t xml:space="preserve"> </w:t>
      </w:r>
      <w:r>
        <w:rPr>
          <w:sz w:val="19"/>
        </w:rPr>
        <w:t>53.</w:t>
      </w:r>
    </w:p>
    <w:p w14:paraId="17AF3F47" w14:textId="77777777" w:rsidR="00343FF6" w:rsidRDefault="00343FF6">
      <w:pPr>
        <w:pStyle w:val="BodyText"/>
        <w:rPr>
          <w:sz w:val="22"/>
        </w:rPr>
      </w:pPr>
    </w:p>
    <w:p w14:paraId="391B3B52" w14:textId="77777777" w:rsidR="00343FF6" w:rsidRDefault="00635E89">
      <w:pPr>
        <w:pStyle w:val="ListParagraph"/>
        <w:numPr>
          <w:ilvl w:val="0"/>
          <w:numId w:val="15"/>
        </w:numPr>
        <w:tabs>
          <w:tab w:val="left" w:pos="540"/>
        </w:tabs>
        <w:spacing w:before="185" w:line="228" w:lineRule="auto"/>
        <w:ind w:right="124" w:firstLine="0"/>
        <w:rPr>
          <w:sz w:val="19"/>
        </w:rPr>
      </w:pPr>
      <w:r>
        <w:rPr>
          <w:w w:val="95"/>
          <w:sz w:val="19"/>
        </w:rPr>
        <w:t>Where</w:t>
      </w:r>
      <w:r>
        <w:rPr>
          <w:spacing w:val="24"/>
          <w:w w:val="95"/>
          <w:sz w:val="19"/>
        </w:rPr>
        <w:t xml:space="preserve"> </w:t>
      </w:r>
      <w:r>
        <w:rPr>
          <w:w w:val="95"/>
          <w:sz w:val="19"/>
        </w:rPr>
        <w:t>applicable</w:t>
      </w:r>
      <w:r>
        <w:rPr>
          <w:spacing w:val="24"/>
          <w:w w:val="95"/>
          <w:sz w:val="19"/>
        </w:rPr>
        <w:t xml:space="preserve"> </w:t>
      </w:r>
      <w:r>
        <w:rPr>
          <w:w w:val="95"/>
          <w:sz w:val="19"/>
        </w:rPr>
        <w:t>in</w:t>
      </w:r>
      <w:r>
        <w:rPr>
          <w:spacing w:val="23"/>
          <w:w w:val="95"/>
          <w:sz w:val="19"/>
        </w:rPr>
        <w:t xml:space="preserve"> </w:t>
      </w:r>
      <w:r>
        <w:rPr>
          <w:w w:val="95"/>
          <w:sz w:val="19"/>
        </w:rPr>
        <w:t>a</w:t>
      </w:r>
      <w:r>
        <w:rPr>
          <w:spacing w:val="25"/>
          <w:w w:val="95"/>
          <w:sz w:val="19"/>
        </w:rPr>
        <w:t xml:space="preserve"> </w:t>
      </w:r>
      <w:r>
        <w:rPr>
          <w:w w:val="95"/>
          <w:sz w:val="19"/>
        </w:rPr>
        <w:t>Member</w:t>
      </w:r>
      <w:r>
        <w:rPr>
          <w:spacing w:val="24"/>
          <w:w w:val="95"/>
          <w:sz w:val="19"/>
        </w:rPr>
        <w:t xml:space="preserve"> </w:t>
      </w:r>
      <w:r>
        <w:rPr>
          <w:w w:val="95"/>
          <w:sz w:val="19"/>
        </w:rPr>
        <w:t>State,</w:t>
      </w:r>
      <w:r>
        <w:rPr>
          <w:spacing w:val="24"/>
          <w:w w:val="95"/>
          <w:sz w:val="19"/>
        </w:rPr>
        <w:t xml:space="preserve"> </w:t>
      </w:r>
      <w:r>
        <w:rPr>
          <w:w w:val="95"/>
          <w:sz w:val="19"/>
        </w:rPr>
        <w:t>derogations</w:t>
      </w:r>
      <w:r>
        <w:rPr>
          <w:spacing w:val="24"/>
          <w:w w:val="95"/>
          <w:sz w:val="19"/>
        </w:rPr>
        <w:t xml:space="preserve"> </w:t>
      </w:r>
      <w:r>
        <w:rPr>
          <w:w w:val="95"/>
          <w:sz w:val="19"/>
        </w:rPr>
        <w:t>may</w:t>
      </w:r>
      <w:r>
        <w:rPr>
          <w:spacing w:val="25"/>
          <w:w w:val="95"/>
          <w:sz w:val="19"/>
        </w:rPr>
        <w:t xml:space="preserve"> </w:t>
      </w:r>
      <w:r>
        <w:rPr>
          <w:w w:val="95"/>
          <w:sz w:val="19"/>
        </w:rPr>
        <w:t>be</w:t>
      </w:r>
      <w:r>
        <w:rPr>
          <w:spacing w:val="24"/>
          <w:w w:val="95"/>
          <w:sz w:val="19"/>
        </w:rPr>
        <w:t xml:space="preserve"> </w:t>
      </w:r>
      <w:r>
        <w:rPr>
          <w:w w:val="95"/>
          <w:sz w:val="19"/>
        </w:rPr>
        <w:t>granted</w:t>
      </w:r>
      <w:r>
        <w:rPr>
          <w:spacing w:val="23"/>
          <w:w w:val="95"/>
          <w:sz w:val="19"/>
        </w:rPr>
        <w:t xml:space="preserve"> </w:t>
      </w:r>
      <w:r>
        <w:rPr>
          <w:w w:val="95"/>
          <w:sz w:val="19"/>
        </w:rPr>
        <w:t>and</w:t>
      </w:r>
      <w:r>
        <w:rPr>
          <w:spacing w:val="25"/>
          <w:w w:val="95"/>
          <w:sz w:val="19"/>
        </w:rPr>
        <w:t xml:space="preserve"> </w:t>
      </w:r>
      <w:r>
        <w:rPr>
          <w:w w:val="95"/>
          <w:sz w:val="19"/>
        </w:rPr>
        <w:t>revoked</w:t>
      </w:r>
      <w:r>
        <w:rPr>
          <w:spacing w:val="23"/>
          <w:w w:val="95"/>
          <w:sz w:val="19"/>
        </w:rPr>
        <w:t xml:space="preserve"> </w:t>
      </w:r>
      <w:r>
        <w:rPr>
          <w:w w:val="95"/>
          <w:sz w:val="19"/>
        </w:rPr>
        <w:t>in</w:t>
      </w:r>
      <w:r>
        <w:rPr>
          <w:spacing w:val="24"/>
          <w:w w:val="95"/>
          <w:sz w:val="19"/>
        </w:rPr>
        <w:t xml:space="preserve"> </w:t>
      </w:r>
      <w:r>
        <w:rPr>
          <w:w w:val="95"/>
          <w:sz w:val="19"/>
        </w:rPr>
        <w:t>accordance</w:t>
      </w:r>
      <w:r>
        <w:rPr>
          <w:spacing w:val="24"/>
          <w:w w:val="95"/>
          <w:sz w:val="19"/>
        </w:rPr>
        <w:t xml:space="preserve"> </w:t>
      </w:r>
      <w:r>
        <w:rPr>
          <w:w w:val="95"/>
          <w:sz w:val="19"/>
        </w:rPr>
        <w:t>with</w:t>
      </w:r>
      <w:r>
        <w:rPr>
          <w:spacing w:val="24"/>
          <w:w w:val="95"/>
          <w:sz w:val="19"/>
        </w:rPr>
        <w:t xml:space="preserve"> </w:t>
      </w:r>
      <w:r>
        <w:rPr>
          <w:w w:val="95"/>
          <w:sz w:val="19"/>
        </w:rPr>
        <w:t>Articles</w:t>
      </w:r>
      <w:r>
        <w:rPr>
          <w:spacing w:val="24"/>
          <w:w w:val="95"/>
          <w:sz w:val="19"/>
        </w:rPr>
        <w:t xml:space="preserve"> </w:t>
      </w:r>
      <w:r>
        <w:rPr>
          <w:w w:val="95"/>
          <w:sz w:val="19"/>
        </w:rPr>
        <w:t>51</w:t>
      </w:r>
      <w:r>
        <w:rPr>
          <w:spacing w:val="-37"/>
          <w:w w:val="95"/>
          <w:sz w:val="19"/>
        </w:rPr>
        <w:t xml:space="preserve"> </w:t>
      </w:r>
      <w:r>
        <w:rPr>
          <w:sz w:val="19"/>
        </w:rPr>
        <w:t>to</w:t>
      </w:r>
      <w:r>
        <w:rPr>
          <w:spacing w:val="9"/>
          <w:sz w:val="19"/>
        </w:rPr>
        <w:t xml:space="preserve"> </w:t>
      </w:r>
      <w:r>
        <w:rPr>
          <w:sz w:val="19"/>
        </w:rPr>
        <w:t>53</w:t>
      </w:r>
      <w:r>
        <w:rPr>
          <w:spacing w:val="11"/>
          <w:sz w:val="19"/>
        </w:rPr>
        <w:t xml:space="preserve"> </w:t>
      </w:r>
      <w:r>
        <w:rPr>
          <w:sz w:val="19"/>
        </w:rPr>
        <w:t>by</w:t>
      </w:r>
      <w:r>
        <w:rPr>
          <w:spacing w:val="6"/>
          <w:sz w:val="19"/>
        </w:rPr>
        <w:t xml:space="preserve"> </w:t>
      </w:r>
      <w:r>
        <w:rPr>
          <w:sz w:val="19"/>
        </w:rPr>
        <w:t>other</w:t>
      </w:r>
      <w:r>
        <w:rPr>
          <w:spacing w:val="11"/>
          <w:sz w:val="19"/>
        </w:rPr>
        <w:t xml:space="preserve"> </w:t>
      </w:r>
      <w:r>
        <w:rPr>
          <w:sz w:val="19"/>
        </w:rPr>
        <w:t>authorities</w:t>
      </w:r>
      <w:r>
        <w:rPr>
          <w:spacing w:val="12"/>
          <w:sz w:val="19"/>
        </w:rPr>
        <w:t xml:space="preserve"> </w:t>
      </w:r>
      <w:r>
        <w:rPr>
          <w:sz w:val="19"/>
        </w:rPr>
        <w:t>than</w:t>
      </w:r>
      <w:r>
        <w:rPr>
          <w:spacing w:val="11"/>
          <w:sz w:val="19"/>
        </w:rPr>
        <w:t xml:space="preserve"> </w:t>
      </w:r>
      <w:r>
        <w:rPr>
          <w:sz w:val="19"/>
        </w:rPr>
        <w:t>the</w:t>
      </w:r>
      <w:r>
        <w:rPr>
          <w:spacing w:val="11"/>
          <w:sz w:val="19"/>
        </w:rPr>
        <w:t xml:space="preserve"> </w:t>
      </w:r>
      <w:r>
        <w:rPr>
          <w:sz w:val="19"/>
        </w:rPr>
        <w:t>regulatory</w:t>
      </w:r>
      <w:r>
        <w:rPr>
          <w:spacing w:val="11"/>
          <w:sz w:val="19"/>
        </w:rPr>
        <w:t xml:space="preserve"> </w:t>
      </w:r>
      <w:r>
        <w:rPr>
          <w:sz w:val="19"/>
        </w:rPr>
        <w:t>authority.</w:t>
      </w:r>
    </w:p>
    <w:p w14:paraId="64BF8FEE" w14:textId="77777777" w:rsidR="00343FF6" w:rsidRDefault="00343FF6">
      <w:pPr>
        <w:pStyle w:val="BodyText"/>
        <w:rPr>
          <w:sz w:val="22"/>
        </w:rPr>
      </w:pPr>
    </w:p>
    <w:p w14:paraId="240180D1" w14:textId="77777777" w:rsidR="00343FF6" w:rsidRDefault="00343FF6">
      <w:pPr>
        <w:pStyle w:val="BodyText"/>
        <w:rPr>
          <w:sz w:val="22"/>
        </w:rPr>
      </w:pPr>
    </w:p>
    <w:p w14:paraId="68B7A638" w14:textId="77777777" w:rsidR="00343FF6" w:rsidRDefault="00343FF6">
      <w:pPr>
        <w:pStyle w:val="BodyText"/>
        <w:spacing w:before="2"/>
        <w:rPr>
          <w:sz w:val="31"/>
        </w:rPr>
      </w:pPr>
    </w:p>
    <w:p w14:paraId="68709971" w14:textId="77777777" w:rsidR="00343FF6" w:rsidRDefault="00635E89">
      <w:pPr>
        <w:spacing w:before="1"/>
        <w:ind w:left="618" w:right="635"/>
        <w:jc w:val="center"/>
        <w:rPr>
          <w:i/>
          <w:sz w:val="19"/>
        </w:rPr>
      </w:pPr>
      <w:r>
        <w:rPr>
          <w:i/>
          <w:w w:val="95"/>
          <w:sz w:val="19"/>
        </w:rPr>
        <w:t>Article</w:t>
      </w:r>
      <w:r>
        <w:rPr>
          <w:i/>
          <w:spacing w:val="5"/>
          <w:w w:val="95"/>
          <w:sz w:val="19"/>
        </w:rPr>
        <w:t xml:space="preserve"> </w:t>
      </w:r>
      <w:r>
        <w:rPr>
          <w:i/>
          <w:w w:val="95"/>
          <w:sz w:val="19"/>
        </w:rPr>
        <w:t>51</w:t>
      </w:r>
    </w:p>
    <w:p w14:paraId="42BB81DB" w14:textId="77777777" w:rsidR="00343FF6" w:rsidRDefault="00343FF6">
      <w:pPr>
        <w:pStyle w:val="BodyText"/>
        <w:rPr>
          <w:i/>
          <w:sz w:val="22"/>
        </w:rPr>
      </w:pPr>
    </w:p>
    <w:p w14:paraId="2E71876D" w14:textId="77777777" w:rsidR="00343FF6" w:rsidRDefault="00635E89">
      <w:pPr>
        <w:pStyle w:val="Heading1"/>
        <w:spacing w:before="177"/>
        <w:ind w:right="634"/>
      </w:pPr>
      <w:r>
        <w:rPr>
          <w:w w:val="95"/>
        </w:rPr>
        <w:t>General</w:t>
      </w:r>
      <w:r>
        <w:rPr>
          <w:spacing w:val="-8"/>
          <w:w w:val="95"/>
        </w:rPr>
        <w:t xml:space="preserve"> </w:t>
      </w:r>
      <w:r>
        <w:rPr>
          <w:w w:val="95"/>
        </w:rPr>
        <w:t>provisions</w:t>
      </w:r>
    </w:p>
    <w:p w14:paraId="54652468" w14:textId="77777777" w:rsidR="00343FF6" w:rsidRDefault="00343FF6">
      <w:pPr>
        <w:pStyle w:val="BodyText"/>
        <w:rPr>
          <w:rFonts w:ascii="Book Antiqua"/>
          <w:b/>
          <w:sz w:val="22"/>
        </w:rPr>
      </w:pPr>
    </w:p>
    <w:p w14:paraId="47329262" w14:textId="77777777" w:rsidR="00343FF6" w:rsidRDefault="00635E89">
      <w:pPr>
        <w:pStyle w:val="ListParagraph"/>
        <w:numPr>
          <w:ilvl w:val="0"/>
          <w:numId w:val="14"/>
        </w:numPr>
        <w:tabs>
          <w:tab w:val="left" w:pos="540"/>
        </w:tabs>
        <w:spacing w:before="171" w:line="228" w:lineRule="auto"/>
        <w:ind w:right="124" w:firstLine="0"/>
        <w:rPr>
          <w:sz w:val="19"/>
        </w:rPr>
      </w:pPr>
      <w:r>
        <w:rPr>
          <w:spacing w:val="-1"/>
          <w:w w:val="95"/>
          <w:sz w:val="19"/>
        </w:rPr>
        <w:t xml:space="preserve">Each regulatory authority shall </w:t>
      </w:r>
      <w:r>
        <w:rPr>
          <w:w w:val="95"/>
          <w:sz w:val="19"/>
        </w:rPr>
        <w:t>specify, after consulting relevant system operators, demand facility owners, DSOs,</w:t>
      </w:r>
      <w:r>
        <w:rPr>
          <w:spacing w:val="1"/>
          <w:w w:val="95"/>
          <w:sz w:val="19"/>
        </w:rPr>
        <w:t xml:space="preserve"> </w:t>
      </w:r>
      <w:r>
        <w:rPr>
          <w:spacing w:val="-1"/>
          <w:w w:val="95"/>
          <w:sz w:val="19"/>
        </w:rPr>
        <w:t>CDSOs,</w:t>
      </w:r>
      <w:r>
        <w:rPr>
          <w:spacing w:val="-2"/>
          <w:w w:val="95"/>
          <w:sz w:val="19"/>
        </w:rPr>
        <w:t xml:space="preserve"> </w:t>
      </w:r>
      <w:r>
        <w:rPr>
          <w:spacing w:val="-1"/>
          <w:w w:val="95"/>
          <w:sz w:val="19"/>
        </w:rPr>
        <w:t>and</w:t>
      </w:r>
      <w:r>
        <w:rPr>
          <w:spacing w:val="-2"/>
          <w:w w:val="95"/>
          <w:sz w:val="19"/>
        </w:rPr>
        <w:t xml:space="preserve"> </w:t>
      </w:r>
      <w:r>
        <w:rPr>
          <w:spacing w:val="-1"/>
          <w:w w:val="95"/>
          <w:sz w:val="19"/>
        </w:rPr>
        <w:t>other</w:t>
      </w:r>
      <w:r>
        <w:rPr>
          <w:spacing w:val="-3"/>
          <w:w w:val="95"/>
          <w:sz w:val="19"/>
        </w:rPr>
        <w:t xml:space="preserve"> </w:t>
      </w:r>
      <w:r>
        <w:rPr>
          <w:spacing w:val="-1"/>
          <w:w w:val="95"/>
          <w:sz w:val="19"/>
        </w:rPr>
        <w:t>stakeholders</w:t>
      </w:r>
      <w:r>
        <w:rPr>
          <w:spacing w:val="-2"/>
          <w:w w:val="95"/>
          <w:sz w:val="19"/>
        </w:rPr>
        <w:t xml:space="preserve"> </w:t>
      </w:r>
      <w:r>
        <w:rPr>
          <w:w w:val="95"/>
          <w:sz w:val="19"/>
        </w:rPr>
        <w:t>whom</w:t>
      </w:r>
      <w:r>
        <w:rPr>
          <w:spacing w:val="-2"/>
          <w:w w:val="95"/>
          <w:sz w:val="19"/>
        </w:rPr>
        <w:t xml:space="preserve"> </w:t>
      </w:r>
      <w:r>
        <w:rPr>
          <w:w w:val="95"/>
          <w:sz w:val="19"/>
        </w:rPr>
        <w:t>it</w:t>
      </w:r>
      <w:r>
        <w:rPr>
          <w:spacing w:val="-3"/>
          <w:w w:val="95"/>
          <w:sz w:val="19"/>
        </w:rPr>
        <w:t xml:space="preserve"> </w:t>
      </w:r>
      <w:r>
        <w:rPr>
          <w:w w:val="95"/>
          <w:sz w:val="19"/>
        </w:rPr>
        <w:t>deems</w:t>
      </w:r>
      <w:r>
        <w:rPr>
          <w:spacing w:val="-1"/>
          <w:w w:val="95"/>
          <w:sz w:val="19"/>
        </w:rPr>
        <w:t xml:space="preserve"> </w:t>
      </w:r>
      <w:r>
        <w:rPr>
          <w:w w:val="95"/>
          <w:sz w:val="19"/>
        </w:rPr>
        <w:t>affected</w:t>
      </w:r>
      <w:r>
        <w:rPr>
          <w:spacing w:val="-3"/>
          <w:w w:val="95"/>
          <w:sz w:val="19"/>
        </w:rPr>
        <w:t xml:space="preserve"> </w:t>
      </w:r>
      <w:r>
        <w:rPr>
          <w:w w:val="95"/>
          <w:sz w:val="19"/>
        </w:rPr>
        <w:t>by</w:t>
      </w:r>
      <w:r>
        <w:rPr>
          <w:spacing w:val="-3"/>
          <w:w w:val="95"/>
          <w:sz w:val="19"/>
        </w:rPr>
        <w:t xml:space="preserve"> </w:t>
      </w:r>
      <w:r>
        <w:rPr>
          <w:w w:val="95"/>
          <w:sz w:val="19"/>
        </w:rPr>
        <w:t>this</w:t>
      </w:r>
      <w:r>
        <w:rPr>
          <w:spacing w:val="-2"/>
          <w:w w:val="95"/>
          <w:sz w:val="19"/>
        </w:rPr>
        <w:t xml:space="preserve"> </w:t>
      </w:r>
      <w:r>
        <w:rPr>
          <w:w w:val="95"/>
          <w:sz w:val="19"/>
        </w:rPr>
        <w:t>Regulation,</w:t>
      </w:r>
      <w:r>
        <w:rPr>
          <w:spacing w:val="-2"/>
          <w:w w:val="95"/>
          <w:sz w:val="19"/>
        </w:rPr>
        <w:t xml:space="preserve"> </w:t>
      </w:r>
      <w:r>
        <w:rPr>
          <w:w w:val="95"/>
          <w:sz w:val="19"/>
        </w:rPr>
        <w:t>the</w:t>
      </w:r>
      <w:r>
        <w:rPr>
          <w:spacing w:val="-2"/>
          <w:w w:val="95"/>
          <w:sz w:val="19"/>
        </w:rPr>
        <w:t xml:space="preserve"> </w:t>
      </w:r>
      <w:r>
        <w:rPr>
          <w:w w:val="95"/>
          <w:sz w:val="19"/>
        </w:rPr>
        <w:t>criteria</w:t>
      </w:r>
      <w:r>
        <w:rPr>
          <w:spacing w:val="-2"/>
          <w:w w:val="95"/>
          <w:sz w:val="19"/>
        </w:rPr>
        <w:t xml:space="preserve"> </w:t>
      </w:r>
      <w:r>
        <w:rPr>
          <w:w w:val="95"/>
          <w:sz w:val="19"/>
        </w:rPr>
        <w:t>for</w:t>
      </w:r>
      <w:r>
        <w:rPr>
          <w:spacing w:val="-3"/>
          <w:w w:val="95"/>
          <w:sz w:val="19"/>
        </w:rPr>
        <w:t xml:space="preserve"> </w:t>
      </w:r>
      <w:r>
        <w:rPr>
          <w:w w:val="95"/>
          <w:sz w:val="19"/>
        </w:rPr>
        <w:t>granting</w:t>
      </w:r>
      <w:r>
        <w:rPr>
          <w:spacing w:val="-1"/>
          <w:w w:val="95"/>
          <w:sz w:val="19"/>
        </w:rPr>
        <w:t xml:space="preserve"> </w:t>
      </w:r>
      <w:r>
        <w:rPr>
          <w:w w:val="95"/>
          <w:sz w:val="19"/>
        </w:rPr>
        <w:t>derogations</w:t>
      </w:r>
      <w:r>
        <w:rPr>
          <w:spacing w:val="-2"/>
          <w:w w:val="95"/>
          <w:sz w:val="19"/>
        </w:rPr>
        <w:t xml:space="preserve"> </w:t>
      </w:r>
      <w:r>
        <w:rPr>
          <w:w w:val="95"/>
          <w:sz w:val="19"/>
        </w:rPr>
        <w:t>pursuant</w:t>
      </w:r>
      <w:r>
        <w:rPr>
          <w:spacing w:val="-38"/>
          <w:w w:val="95"/>
          <w:sz w:val="19"/>
        </w:rPr>
        <w:t xml:space="preserve"> </w:t>
      </w:r>
      <w:r>
        <w:rPr>
          <w:sz w:val="19"/>
        </w:rPr>
        <w:t>to</w:t>
      </w:r>
      <w:r>
        <w:rPr>
          <w:spacing w:val="25"/>
          <w:sz w:val="19"/>
        </w:rPr>
        <w:t xml:space="preserve"> </w:t>
      </w:r>
      <w:r>
        <w:rPr>
          <w:sz w:val="19"/>
        </w:rPr>
        <w:t>Articles</w:t>
      </w:r>
      <w:r>
        <w:rPr>
          <w:spacing w:val="27"/>
          <w:sz w:val="19"/>
        </w:rPr>
        <w:t xml:space="preserve"> </w:t>
      </w:r>
      <w:r>
        <w:rPr>
          <w:sz w:val="19"/>
        </w:rPr>
        <w:t>52</w:t>
      </w:r>
      <w:r>
        <w:rPr>
          <w:spacing w:val="27"/>
          <w:sz w:val="19"/>
        </w:rPr>
        <w:t xml:space="preserve"> </w:t>
      </w:r>
      <w:r>
        <w:rPr>
          <w:sz w:val="19"/>
        </w:rPr>
        <w:t>and</w:t>
      </w:r>
      <w:r>
        <w:rPr>
          <w:spacing w:val="27"/>
          <w:sz w:val="19"/>
        </w:rPr>
        <w:t xml:space="preserve"> </w:t>
      </w:r>
      <w:r>
        <w:rPr>
          <w:sz w:val="19"/>
        </w:rPr>
        <w:t>53.</w:t>
      </w:r>
      <w:r>
        <w:rPr>
          <w:spacing w:val="27"/>
          <w:sz w:val="19"/>
        </w:rPr>
        <w:t xml:space="preserve"> </w:t>
      </w:r>
      <w:r>
        <w:rPr>
          <w:sz w:val="19"/>
        </w:rPr>
        <w:t>It</w:t>
      </w:r>
      <w:r>
        <w:rPr>
          <w:spacing w:val="26"/>
          <w:sz w:val="19"/>
        </w:rPr>
        <w:t xml:space="preserve"> </w:t>
      </w:r>
      <w:r>
        <w:rPr>
          <w:sz w:val="19"/>
        </w:rPr>
        <w:t>shall</w:t>
      </w:r>
      <w:r>
        <w:rPr>
          <w:spacing w:val="27"/>
          <w:sz w:val="19"/>
        </w:rPr>
        <w:t xml:space="preserve"> </w:t>
      </w:r>
      <w:r>
        <w:rPr>
          <w:sz w:val="19"/>
        </w:rPr>
        <w:t>publish</w:t>
      </w:r>
      <w:r>
        <w:rPr>
          <w:spacing w:val="26"/>
          <w:sz w:val="19"/>
        </w:rPr>
        <w:t xml:space="preserve"> </w:t>
      </w:r>
      <w:r>
        <w:rPr>
          <w:sz w:val="19"/>
        </w:rPr>
        <w:t>those</w:t>
      </w:r>
      <w:r>
        <w:rPr>
          <w:spacing w:val="27"/>
          <w:sz w:val="19"/>
        </w:rPr>
        <w:t xml:space="preserve"> </w:t>
      </w:r>
      <w:r>
        <w:rPr>
          <w:sz w:val="19"/>
        </w:rPr>
        <w:t>criteria</w:t>
      </w:r>
      <w:r>
        <w:rPr>
          <w:spacing w:val="27"/>
          <w:sz w:val="19"/>
        </w:rPr>
        <w:t xml:space="preserve"> </w:t>
      </w:r>
      <w:r>
        <w:rPr>
          <w:sz w:val="19"/>
        </w:rPr>
        <w:t>on</w:t>
      </w:r>
      <w:r>
        <w:rPr>
          <w:spacing w:val="26"/>
          <w:sz w:val="19"/>
        </w:rPr>
        <w:t xml:space="preserve"> </w:t>
      </w:r>
      <w:r>
        <w:rPr>
          <w:sz w:val="19"/>
        </w:rPr>
        <w:t>its</w:t>
      </w:r>
      <w:r>
        <w:rPr>
          <w:spacing w:val="27"/>
          <w:sz w:val="19"/>
        </w:rPr>
        <w:t xml:space="preserve"> </w:t>
      </w:r>
      <w:r>
        <w:rPr>
          <w:sz w:val="19"/>
        </w:rPr>
        <w:t>website</w:t>
      </w:r>
      <w:r>
        <w:rPr>
          <w:spacing w:val="26"/>
          <w:sz w:val="19"/>
        </w:rPr>
        <w:t xml:space="preserve"> </w:t>
      </w:r>
      <w:r>
        <w:rPr>
          <w:sz w:val="19"/>
        </w:rPr>
        <w:t>and</w:t>
      </w:r>
      <w:r>
        <w:rPr>
          <w:spacing w:val="27"/>
          <w:sz w:val="19"/>
        </w:rPr>
        <w:t xml:space="preserve"> </w:t>
      </w:r>
      <w:r>
        <w:rPr>
          <w:sz w:val="19"/>
        </w:rPr>
        <w:t>notify</w:t>
      </w:r>
      <w:r>
        <w:rPr>
          <w:spacing w:val="27"/>
          <w:sz w:val="19"/>
        </w:rPr>
        <w:t xml:space="preserve"> </w:t>
      </w:r>
      <w:r>
        <w:rPr>
          <w:sz w:val="19"/>
        </w:rPr>
        <w:t>them</w:t>
      </w:r>
      <w:r>
        <w:rPr>
          <w:spacing w:val="26"/>
          <w:sz w:val="19"/>
        </w:rPr>
        <w:t xml:space="preserve"> </w:t>
      </w:r>
      <w:r>
        <w:rPr>
          <w:sz w:val="19"/>
        </w:rPr>
        <w:t>to</w:t>
      </w:r>
      <w:r>
        <w:rPr>
          <w:spacing w:val="26"/>
          <w:sz w:val="19"/>
        </w:rPr>
        <w:t xml:space="preserve"> </w:t>
      </w:r>
      <w:r>
        <w:rPr>
          <w:sz w:val="19"/>
        </w:rPr>
        <w:t>the</w:t>
      </w:r>
      <w:r>
        <w:rPr>
          <w:spacing w:val="27"/>
          <w:sz w:val="19"/>
        </w:rPr>
        <w:t xml:space="preserve"> </w:t>
      </w:r>
      <w:r>
        <w:rPr>
          <w:sz w:val="19"/>
        </w:rPr>
        <w:t>Commission</w:t>
      </w:r>
      <w:r>
        <w:rPr>
          <w:spacing w:val="26"/>
          <w:sz w:val="19"/>
        </w:rPr>
        <w:t xml:space="preserve"> </w:t>
      </w:r>
      <w:r>
        <w:rPr>
          <w:sz w:val="19"/>
        </w:rPr>
        <w:t>within</w:t>
      </w:r>
      <w:r>
        <w:rPr>
          <w:spacing w:val="-39"/>
          <w:sz w:val="19"/>
        </w:rPr>
        <w:t xml:space="preserve"> </w:t>
      </w:r>
      <w:r>
        <w:rPr>
          <w:w w:val="95"/>
          <w:sz w:val="19"/>
        </w:rPr>
        <w:t>nine months of</w:t>
      </w:r>
      <w:r>
        <w:rPr>
          <w:spacing w:val="37"/>
          <w:sz w:val="19"/>
        </w:rPr>
        <w:t xml:space="preserve"> </w:t>
      </w:r>
      <w:r>
        <w:rPr>
          <w:w w:val="95"/>
          <w:sz w:val="19"/>
        </w:rPr>
        <w:t>the entry into force of</w:t>
      </w:r>
      <w:r>
        <w:rPr>
          <w:spacing w:val="38"/>
          <w:sz w:val="19"/>
        </w:rPr>
        <w:t xml:space="preserve"> </w:t>
      </w:r>
      <w:r>
        <w:rPr>
          <w:w w:val="95"/>
          <w:sz w:val="19"/>
        </w:rPr>
        <w:t xml:space="preserve">this Regulation. The Commission may require a regulatory </w:t>
      </w:r>
      <w:r>
        <w:rPr>
          <w:w w:val="95"/>
          <w:sz w:val="19"/>
        </w:rPr>
        <w:t>authority to amend</w:t>
      </w:r>
      <w:r>
        <w:rPr>
          <w:spacing w:val="1"/>
          <w:w w:val="95"/>
          <w:sz w:val="19"/>
        </w:rPr>
        <w:t xml:space="preserve"> </w:t>
      </w:r>
      <w:r>
        <w:rPr>
          <w:w w:val="95"/>
          <w:sz w:val="19"/>
        </w:rPr>
        <w:t>the criteria if it considers that they are not in line with this Regulation. This possibility to review and amend the criteria</w:t>
      </w:r>
      <w:r>
        <w:rPr>
          <w:spacing w:val="1"/>
          <w:w w:val="95"/>
          <w:sz w:val="19"/>
        </w:rPr>
        <w:t xml:space="preserve"> </w:t>
      </w:r>
      <w:r>
        <w:rPr>
          <w:w w:val="95"/>
          <w:sz w:val="19"/>
        </w:rPr>
        <w:t>for</w:t>
      </w:r>
      <w:r>
        <w:rPr>
          <w:spacing w:val="1"/>
          <w:w w:val="95"/>
          <w:sz w:val="19"/>
        </w:rPr>
        <w:t xml:space="preserve"> </w:t>
      </w:r>
      <w:r>
        <w:rPr>
          <w:w w:val="95"/>
          <w:sz w:val="19"/>
        </w:rPr>
        <w:t>granting</w:t>
      </w:r>
      <w:r>
        <w:rPr>
          <w:spacing w:val="1"/>
          <w:w w:val="95"/>
          <w:sz w:val="19"/>
        </w:rPr>
        <w:t xml:space="preserve"> </w:t>
      </w:r>
      <w:r>
        <w:rPr>
          <w:w w:val="95"/>
          <w:sz w:val="19"/>
        </w:rPr>
        <w:t>derogations</w:t>
      </w:r>
      <w:r>
        <w:rPr>
          <w:spacing w:val="1"/>
          <w:w w:val="95"/>
          <w:sz w:val="19"/>
        </w:rPr>
        <w:t xml:space="preserve"> </w:t>
      </w:r>
      <w:r>
        <w:rPr>
          <w:w w:val="95"/>
          <w:sz w:val="19"/>
        </w:rPr>
        <w:t>shall</w:t>
      </w:r>
      <w:r>
        <w:rPr>
          <w:spacing w:val="1"/>
          <w:w w:val="95"/>
          <w:sz w:val="19"/>
        </w:rPr>
        <w:t xml:space="preserve"> </w:t>
      </w:r>
      <w:r>
        <w:rPr>
          <w:w w:val="95"/>
          <w:sz w:val="19"/>
        </w:rPr>
        <w:t>not</w:t>
      </w:r>
      <w:r>
        <w:rPr>
          <w:spacing w:val="1"/>
          <w:w w:val="95"/>
          <w:sz w:val="19"/>
        </w:rPr>
        <w:t xml:space="preserve"> </w:t>
      </w:r>
      <w:r>
        <w:rPr>
          <w:w w:val="95"/>
          <w:sz w:val="19"/>
        </w:rPr>
        <w:t>affect</w:t>
      </w:r>
      <w:r>
        <w:rPr>
          <w:spacing w:val="1"/>
          <w:w w:val="95"/>
          <w:sz w:val="19"/>
        </w:rPr>
        <w:t xml:space="preserve"> </w:t>
      </w:r>
      <w:r>
        <w:rPr>
          <w:w w:val="95"/>
          <w:sz w:val="19"/>
        </w:rPr>
        <w:t>the</w:t>
      </w:r>
      <w:r>
        <w:rPr>
          <w:spacing w:val="1"/>
          <w:w w:val="95"/>
          <w:sz w:val="19"/>
        </w:rPr>
        <w:t xml:space="preserve"> </w:t>
      </w:r>
      <w:r>
        <w:rPr>
          <w:w w:val="95"/>
          <w:sz w:val="19"/>
        </w:rPr>
        <w:t>derogations</w:t>
      </w:r>
      <w:r>
        <w:rPr>
          <w:spacing w:val="1"/>
          <w:w w:val="95"/>
          <w:sz w:val="19"/>
        </w:rPr>
        <w:t xml:space="preserve"> </w:t>
      </w:r>
      <w:r>
        <w:rPr>
          <w:w w:val="95"/>
          <w:sz w:val="19"/>
        </w:rPr>
        <w:t>already</w:t>
      </w:r>
      <w:r>
        <w:rPr>
          <w:spacing w:val="1"/>
          <w:w w:val="95"/>
          <w:sz w:val="19"/>
        </w:rPr>
        <w:t xml:space="preserve"> </w:t>
      </w:r>
      <w:r>
        <w:rPr>
          <w:w w:val="95"/>
          <w:sz w:val="19"/>
        </w:rPr>
        <w:t>granted</w:t>
      </w:r>
      <w:r>
        <w:rPr>
          <w:spacing w:val="1"/>
          <w:w w:val="95"/>
          <w:sz w:val="19"/>
        </w:rPr>
        <w:t xml:space="preserve"> </w:t>
      </w:r>
      <w:r>
        <w:rPr>
          <w:w w:val="95"/>
          <w:sz w:val="19"/>
        </w:rPr>
        <w:t>which</w:t>
      </w:r>
      <w:r>
        <w:rPr>
          <w:spacing w:val="1"/>
          <w:w w:val="95"/>
          <w:sz w:val="19"/>
        </w:rPr>
        <w:t xml:space="preserve"> </w:t>
      </w:r>
      <w:r>
        <w:rPr>
          <w:w w:val="95"/>
          <w:sz w:val="19"/>
        </w:rPr>
        <w:t>shall</w:t>
      </w:r>
      <w:r>
        <w:rPr>
          <w:spacing w:val="1"/>
          <w:w w:val="95"/>
          <w:sz w:val="19"/>
        </w:rPr>
        <w:t xml:space="preserve"> </w:t>
      </w:r>
      <w:r>
        <w:rPr>
          <w:w w:val="95"/>
          <w:sz w:val="19"/>
        </w:rPr>
        <w:t>continue</w:t>
      </w:r>
      <w:r>
        <w:rPr>
          <w:spacing w:val="1"/>
          <w:w w:val="95"/>
          <w:sz w:val="19"/>
        </w:rPr>
        <w:t xml:space="preserve"> </w:t>
      </w:r>
      <w:r>
        <w:rPr>
          <w:w w:val="95"/>
          <w:sz w:val="19"/>
        </w:rPr>
        <w:t>to</w:t>
      </w:r>
      <w:r>
        <w:rPr>
          <w:spacing w:val="1"/>
          <w:w w:val="95"/>
          <w:sz w:val="19"/>
        </w:rPr>
        <w:t xml:space="preserve"> </w:t>
      </w:r>
      <w:r>
        <w:rPr>
          <w:w w:val="95"/>
          <w:sz w:val="19"/>
        </w:rPr>
        <w:t>apply</w:t>
      </w:r>
      <w:r>
        <w:rPr>
          <w:spacing w:val="1"/>
          <w:w w:val="95"/>
          <w:sz w:val="19"/>
        </w:rPr>
        <w:t xml:space="preserve"> </w:t>
      </w:r>
      <w:r>
        <w:rPr>
          <w:w w:val="95"/>
          <w:sz w:val="19"/>
        </w:rPr>
        <w:t>until</w:t>
      </w:r>
      <w:r>
        <w:rPr>
          <w:spacing w:val="1"/>
          <w:w w:val="95"/>
          <w:sz w:val="19"/>
        </w:rPr>
        <w:t xml:space="preserve"> </w:t>
      </w:r>
      <w:r>
        <w:rPr>
          <w:w w:val="95"/>
          <w:sz w:val="19"/>
        </w:rPr>
        <w:t>the</w:t>
      </w:r>
      <w:r>
        <w:rPr>
          <w:spacing w:val="1"/>
          <w:w w:val="95"/>
          <w:sz w:val="19"/>
        </w:rPr>
        <w:t xml:space="preserve"> </w:t>
      </w:r>
      <w:r>
        <w:rPr>
          <w:sz w:val="19"/>
        </w:rPr>
        <w:t>scheduled</w:t>
      </w:r>
      <w:r>
        <w:rPr>
          <w:spacing w:val="8"/>
          <w:sz w:val="19"/>
        </w:rPr>
        <w:t xml:space="preserve"> </w:t>
      </w:r>
      <w:r>
        <w:rPr>
          <w:sz w:val="19"/>
        </w:rPr>
        <w:t>expiry</w:t>
      </w:r>
      <w:r>
        <w:rPr>
          <w:spacing w:val="8"/>
          <w:sz w:val="19"/>
        </w:rPr>
        <w:t xml:space="preserve"> </w:t>
      </w:r>
      <w:r>
        <w:rPr>
          <w:sz w:val="19"/>
        </w:rPr>
        <w:t>date</w:t>
      </w:r>
      <w:r>
        <w:rPr>
          <w:spacing w:val="6"/>
          <w:sz w:val="19"/>
        </w:rPr>
        <w:t xml:space="preserve"> </w:t>
      </w:r>
      <w:r>
        <w:rPr>
          <w:sz w:val="19"/>
        </w:rPr>
        <w:t>as</w:t>
      </w:r>
      <w:r>
        <w:rPr>
          <w:spacing w:val="9"/>
          <w:sz w:val="19"/>
        </w:rPr>
        <w:t xml:space="preserve"> </w:t>
      </w:r>
      <w:r>
        <w:rPr>
          <w:sz w:val="19"/>
        </w:rPr>
        <w:t>detailed</w:t>
      </w:r>
      <w:r>
        <w:rPr>
          <w:spacing w:val="8"/>
          <w:sz w:val="19"/>
        </w:rPr>
        <w:t xml:space="preserve"> </w:t>
      </w:r>
      <w:r>
        <w:rPr>
          <w:sz w:val="19"/>
        </w:rPr>
        <w:t>in</w:t>
      </w:r>
      <w:r>
        <w:rPr>
          <w:spacing w:val="7"/>
          <w:sz w:val="19"/>
        </w:rPr>
        <w:t xml:space="preserve"> </w:t>
      </w:r>
      <w:r>
        <w:rPr>
          <w:sz w:val="19"/>
        </w:rPr>
        <w:t>the</w:t>
      </w:r>
      <w:r>
        <w:rPr>
          <w:spacing w:val="8"/>
          <w:sz w:val="19"/>
        </w:rPr>
        <w:t xml:space="preserve"> </w:t>
      </w:r>
      <w:r>
        <w:rPr>
          <w:sz w:val="19"/>
        </w:rPr>
        <w:t>decision</w:t>
      </w:r>
      <w:r>
        <w:rPr>
          <w:spacing w:val="8"/>
          <w:sz w:val="19"/>
        </w:rPr>
        <w:t xml:space="preserve"> </w:t>
      </w:r>
      <w:r>
        <w:rPr>
          <w:sz w:val="19"/>
        </w:rPr>
        <w:t>granting</w:t>
      </w:r>
      <w:r>
        <w:rPr>
          <w:spacing w:val="8"/>
          <w:sz w:val="19"/>
        </w:rPr>
        <w:t xml:space="preserve"> </w:t>
      </w:r>
      <w:r>
        <w:rPr>
          <w:sz w:val="19"/>
        </w:rPr>
        <w:t>the</w:t>
      </w:r>
      <w:r>
        <w:rPr>
          <w:spacing w:val="8"/>
          <w:sz w:val="19"/>
        </w:rPr>
        <w:t xml:space="preserve"> </w:t>
      </w:r>
      <w:r>
        <w:rPr>
          <w:sz w:val="19"/>
        </w:rPr>
        <w:t>exemption.</w:t>
      </w:r>
    </w:p>
    <w:p w14:paraId="7A2682F4" w14:textId="77777777" w:rsidR="00343FF6" w:rsidRDefault="00343FF6">
      <w:pPr>
        <w:pStyle w:val="BodyText"/>
        <w:rPr>
          <w:sz w:val="22"/>
        </w:rPr>
      </w:pPr>
    </w:p>
    <w:p w14:paraId="327AC42D" w14:textId="77777777" w:rsidR="00343FF6" w:rsidRDefault="00635E89">
      <w:pPr>
        <w:pStyle w:val="ListParagraph"/>
        <w:numPr>
          <w:ilvl w:val="0"/>
          <w:numId w:val="14"/>
        </w:numPr>
        <w:tabs>
          <w:tab w:val="left" w:pos="540"/>
        </w:tabs>
        <w:spacing w:before="184" w:line="228" w:lineRule="auto"/>
        <w:ind w:right="124" w:firstLine="0"/>
        <w:rPr>
          <w:sz w:val="19"/>
        </w:rPr>
      </w:pPr>
      <w:r>
        <w:rPr>
          <w:w w:val="95"/>
          <w:sz w:val="19"/>
        </w:rPr>
        <w:t>If the regulatory authority deems that it is necessary due to a change in circumstances relating to the evolution of</w:t>
      </w:r>
      <w:r>
        <w:rPr>
          <w:spacing w:val="1"/>
          <w:w w:val="95"/>
          <w:sz w:val="19"/>
        </w:rPr>
        <w:t xml:space="preserve"> </w:t>
      </w:r>
      <w:r>
        <w:rPr>
          <w:w w:val="95"/>
          <w:sz w:val="19"/>
        </w:rPr>
        <w:t>system</w:t>
      </w:r>
      <w:r>
        <w:rPr>
          <w:spacing w:val="1"/>
          <w:w w:val="95"/>
          <w:sz w:val="19"/>
        </w:rPr>
        <w:t xml:space="preserve"> </w:t>
      </w:r>
      <w:r>
        <w:rPr>
          <w:w w:val="95"/>
          <w:sz w:val="19"/>
        </w:rPr>
        <w:t>requirements,</w:t>
      </w:r>
      <w:r>
        <w:rPr>
          <w:spacing w:val="1"/>
          <w:w w:val="95"/>
          <w:sz w:val="19"/>
        </w:rPr>
        <w:t xml:space="preserve"> </w:t>
      </w:r>
      <w:r>
        <w:rPr>
          <w:w w:val="95"/>
          <w:sz w:val="19"/>
        </w:rPr>
        <w:t>it</w:t>
      </w:r>
      <w:r>
        <w:rPr>
          <w:spacing w:val="1"/>
          <w:w w:val="95"/>
          <w:sz w:val="19"/>
        </w:rPr>
        <w:t xml:space="preserve"> </w:t>
      </w:r>
      <w:r>
        <w:rPr>
          <w:w w:val="95"/>
          <w:sz w:val="19"/>
        </w:rPr>
        <w:t>may</w:t>
      </w:r>
      <w:r>
        <w:rPr>
          <w:spacing w:val="1"/>
          <w:w w:val="95"/>
          <w:sz w:val="19"/>
        </w:rPr>
        <w:t xml:space="preserve"> </w:t>
      </w:r>
      <w:r>
        <w:rPr>
          <w:w w:val="95"/>
          <w:sz w:val="19"/>
        </w:rPr>
        <w:t>review</w:t>
      </w:r>
      <w:r>
        <w:rPr>
          <w:spacing w:val="1"/>
          <w:w w:val="95"/>
          <w:sz w:val="19"/>
        </w:rPr>
        <w:t xml:space="preserve"> </w:t>
      </w:r>
      <w:r>
        <w:rPr>
          <w:w w:val="95"/>
          <w:sz w:val="19"/>
        </w:rPr>
        <w:t>and</w:t>
      </w:r>
      <w:r>
        <w:rPr>
          <w:spacing w:val="1"/>
          <w:w w:val="95"/>
          <w:sz w:val="19"/>
        </w:rPr>
        <w:t xml:space="preserve"> </w:t>
      </w:r>
      <w:r>
        <w:rPr>
          <w:w w:val="95"/>
          <w:sz w:val="19"/>
        </w:rPr>
        <w:t>amend</w:t>
      </w:r>
      <w:r>
        <w:rPr>
          <w:spacing w:val="1"/>
          <w:w w:val="95"/>
          <w:sz w:val="19"/>
        </w:rPr>
        <w:t xml:space="preserve"> </w:t>
      </w:r>
      <w:r>
        <w:rPr>
          <w:w w:val="95"/>
          <w:sz w:val="19"/>
        </w:rPr>
        <w:t>at</w:t>
      </w:r>
      <w:r>
        <w:rPr>
          <w:spacing w:val="1"/>
          <w:w w:val="95"/>
          <w:sz w:val="19"/>
        </w:rPr>
        <w:t xml:space="preserve"> </w:t>
      </w:r>
      <w:r>
        <w:rPr>
          <w:w w:val="95"/>
          <w:sz w:val="19"/>
        </w:rPr>
        <w:t>most once</w:t>
      </w:r>
      <w:r>
        <w:rPr>
          <w:spacing w:val="1"/>
          <w:w w:val="95"/>
          <w:sz w:val="19"/>
        </w:rPr>
        <w:t xml:space="preserve"> </w:t>
      </w:r>
      <w:r>
        <w:rPr>
          <w:w w:val="95"/>
          <w:sz w:val="19"/>
        </w:rPr>
        <w:t>every</w:t>
      </w:r>
      <w:r>
        <w:rPr>
          <w:spacing w:val="1"/>
          <w:w w:val="95"/>
          <w:sz w:val="19"/>
        </w:rPr>
        <w:t xml:space="preserve"> </w:t>
      </w:r>
      <w:r>
        <w:rPr>
          <w:w w:val="95"/>
          <w:sz w:val="19"/>
        </w:rPr>
        <w:t>year</w:t>
      </w:r>
      <w:r>
        <w:rPr>
          <w:spacing w:val="1"/>
          <w:w w:val="95"/>
          <w:sz w:val="19"/>
        </w:rPr>
        <w:t xml:space="preserve"> </w:t>
      </w:r>
      <w:r>
        <w:rPr>
          <w:w w:val="95"/>
          <w:sz w:val="19"/>
        </w:rPr>
        <w:t>the</w:t>
      </w:r>
      <w:r>
        <w:rPr>
          <w:spacing w:val="1"/>
          <w:w w:val="95"/>
          <w:sz w:val="19"/>
        </w:rPr>
        <w:t xml:space="preserve"> </w:t>
      </w:r>
      <w:r>
        <w:rPr>
          <w:w w:val="95"/>
          <w:sz w:val="19"/>
        </w:rPr>
        <w:t>criteria</w:t>
      </w:r>
      <w:r>
        <w:rPr>
          <w:spacing w:val="1"/>
          <w:w w:val="95"/>
          <w:sz w:val="19"/>
        </w:rPr>
        <w:t xml:space="preserve"> </w:t>
      </w:r>
      <w:r>
        <w:rPr>
          <w:w w:val="95"/>
          <w:sz w:val="19"/>
        </w:rPr>
        <w:t>for</w:t>
      </w:r>
      <w:r>
        <w:rPr>
          <w:spacing w:val="1"/>
          <w:w w:val="95"/>
          <w:sz w:val="19"/>
        </w:rPr>
        <w:t xml:space="preserve"> </w:t>
      </w:r>
      <w:r>
        <w:rPr>
          <w:w w:val="95"/>
          <w:sz w:val="19"/>
        </w:rPr>
        <w:t>granting</w:t>
      </w:r>
      <w:r>
        <w:rPr>
          <w:spacing w:val="1"/>
          <w:w w:val="95"/>
          <w:sz w:val="19"/>
        </w:rPr>
        <w:t xml:space="preserve"> </w:t>
      </w:r>
      <w:r>
        <w:rPr>
          <w:w w:val="95"/>
          <w:sz w:val="19"/>
        </w:rPr>
        <w:t>derogations</w:t>
      </w:r>
      <w:r>
        <w:rPr>
          <w:spacing w:val="1"/>
          <w:w w:val="95"/>
          <w:sz w:val="19"/>
        </w:rPr>
        <w:t xml:space="preserve"> </w:t>
      </w:r>
      <w:r>
        <w:rPr>
          <w:w w:val="95"/>
          <w:sz w:val="19"/>
        </w:rPr>
        <w:t>in</w:t>
      </w:r>
      <w:r>
        <w:rPr>
          <w:spacing w:val="1"/>
          <w:w w:val="95"/>
          <w:sz w:val="19"/>
        </w:rPr>
        <w:t xml:space="preserve"> </w:t>
      </w:r>
      <w:r>
        <w:rPr>
          <w:w w:val="95"/>
          <w:sz w:val="19"/>
        </w:rPr>
        <w:t>accordance with paragraph 1. Any changes to the criteria shall not apply to derogations for which a request has already</w:t>
      </w:r>
      <w:r>
        <w:rPr>
          <w:spacing w:val="1"/>
          <w:w w:val="95"/>
          <w:sz w:val="19"/>
        </w:rPr>
        <w:t xml:space="preserve"> </w:t>
      </w:r>
      <w:r>
        <w:rPr>
          <w:sz w:val="19"/>
        </w:rPr>
        <w:t>been</w:t>
      </w:r>
      <w:r>
        <w:rPr>
          <w:spacing w:val="14"/>
          <w:sz w:val="19"/>
        </w:rPr>
        <w:t xml:space="preserve"> </w:t>
      </w:r>
      <w:r>
        <w:rPr>
          <w:sz w:val="19"/>
        </w:rPr>
        <w:t>made.</w:t>
      </w:r>
    </w:p>
    <w:p w14:paraId="2AC4BDCD" w14:textId="77777777" w:rsidR="00343FF6" w:rsidRDefault="00343FF6">
      <w:pPr>
        <w:pStyle w:val="BodyText"/>
        <w:rPr>
          <w:sz w:val="22"/>
        </w:rPr>
      </w:pPr>
    </w:p>
    <w:p w14:paraId="58B237F0" w14:textId="77777777" w:rsidR="00343FF6" w:rsidRDefault="00635E89">
      <w:pPr>
        <w:pStyle w:val="ListParagraph"/>
        <w:numPr>
          <w:ilvl w:val="0"/>
          <w:numId w:val="14"/>
        </w:numPr>
        <w:tabs>
          <w:tab w:val="left" w:pos="540"/>
        </w:tabs>
        <w:spacing w:before="185" w:line="228" w:lineRule="auto"/>
        <w:ind w:right="122" w:firstLine="0"/>
        <w:rPr>
          <w:sz w:val="19"/>
        </w:rPr>
      </w:pPr>
      <w:r>
        <w:rPr>
          <w:w w:val="95"/>
          <w:sz w:val="19"/>
        </w:rPr>
        <w:t>The</w:t>
      </w:r>
      <w:r>
        <w:rPr>
          <w:spacing w:val="1"/>
          <w:w w:val="95"/>
          <w:sz w:val="19"/>
        </w:rPr>
        <w:t xml:space="preserve"> </w:t>
      </w:r>
      <w:r>
        <w:rPr>
          <w:w w:val="95"/>
          <w:sz w:val="19"/>
        </w:rPr>
        <w:t>regulatory</w:t>
      </w:r>
      <w:r>
        <w:rPr>
          <w:spacing w:val="1"/>
          <w:w w:val="95"/>
          <w:sz w:val="19"/>
        </w:rPr>
        <w:t xml:space="preserve"> </w:t>
      </w:r>
      <w:r>
        <w:rPr>
          <w:w w:val="95"/>
          <w:sz w:val="19"/>
        </w:rPr>
        <w:t>authority</w:t>
      </w:r>
      <w:r>
        <w:rPr>
          <w:spacing w:val="1"/>
          <w:w w:val="95"/>
          <w:sz w:val="19"/>
        </w:rPr>
        <w:t xml:space="preserve"> </w:t>
      </w:r>
      <w:r>
        <w:rPr>
          <w:w w:val="95"/>
          <w:sz w:val="19"/>
        </w:rPr>
        <w:t>may</w:t>
      </w:r>
      <w:r>
        <w:rPr>
          <w:spacing w:val="1"/>
          <w:w w:val="95"/>
          <w:sz w:val="19"/>
        </w:rPr>
        <w:t xml:space="preserve"> </w:t>
      </w:r>
      <w:r>
        <w:rPr>
          <w:w w:val="95"/>
          <w:sz w:val="19"/>
        </w:rPr>
        <w:t>decide</w:t>
      </w:r>
      <w:r>
        <w:rPr>
          <w:spacing w:val="1"/>
          <w:w w:val="95"/>
          <w:sz w:val="19"/>
        </w:rPr>
        <w:t xml:space="preserve"> </w:t>
      </w:r>
      <w:r>
        <w:rPr>
          <w:w w:val="95"/>
          <w:sz w:val="19"/>
        </w:rPr>
        <w:t>that</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w:t>
      </w:r>
      <w:r>
        <w:rPr>
          <w:w w:val="95"/>
          <w:sz w:val="19"/>
        </w:rPr>
        <w:t>acilities,</w:t>
      </w:r>
      <w:r>
        <w:rPr>
          <w:spacing w:val="1"/>
          <w:w w:val="95"/>
          <w:sz w:val="19"/>
        </w:rPr>
        <w:t xml:space="preserve"> </w:t>
      </w:r>
      <w:r>
        <w:rPr>
          <w:w w:val="95"/>
          <w:sz w:val="19"/>
        </w:rPr>
        <w:t>transmission-connected</w:t>
      </w:r>
      <w:r>
        <w:rPr>
          <w:spacing w:val="1"/>
          <w:w w:val="95"/>
          <w:sz w:val="19"/>
        </w:rPr>
        <w:t xml:space="preserve"> </w:t>
      </w:r>
      <w:r>
        <w:rPr>
          <w:w w:val="95"/>
          <w:sz w:val="19"/>
        </w:rPr>
        <w:t>distribution facilities, distribution systems and</w:t>
      </w:r>
      <w:r>
        <w:rPr>
          <w:spacing w:val="1"/>
          <w:w w:val="95"/>
          <w:sz w:val="19"/>
        </w:rPr>
        <w:t xml:space="preserve"> </w:t>
      </w:r>
      <w:r>
        <w:rPr>
          <w:w w:val="95"/>
          <w:sz w:val="19"/>
        </w:rPr>
        <w:t>demand</w:t>
      </w:r>
      <w:r>
        <w:rPr>
          <w:spacing w:val="1"/>
          <w:w w:val="95"/>
          <w:sz w:val="19"/>
        </w:rPr>
        <w:t xml:space="preserve"> </w:t>
      </w:r>
      <w:r>
        <w:rPr>
          <w:w w:val="95"/>
          <w:sz w:val="19"/>
        </w:rPr>
        <w:t>units</w:t>
      </w:r>
      <w:r>
        <w:rPr>
          <w:spacing w:val="1"/>
          <w:w w:val="95"/>
          <w:sz w:val="19"/>
        </w:rPr>
        <w:t xml:space="preserve"> </w:t>
      </w:r>
      <w:r>
        <w:rPr>
          <w:w w:val="95"/>
          <w:sz w:val="19"/>
        </w:rPr>
        <w:t>for</w:t>
      </w:r>
      <w:r>
        <w:rPr>
          <w:spacing w:val="1"/>
          <w:w w:val="95"/>
          <w:sz w:val="19"/>
        </w:rPr>
        <w:t xml:space="preserve"> </w:t>
      </w:r>
      <w:r>
        <w:rPr>
          <w:w w:val="95"/>
          <w:sz w:val="19"/>
        </w:rPr>
        <w:t>which</w:t>
      </w:r>
      <w:r>
        <w:rPr>
          <w:spacing w:val="1"/>
          <w:w w:val="95"/>
          <w:sz w:val="19"/>
        </w:rPr>
        <w:t xml:space="preserve"> </w:t>
      </w:r>
      <w:r>
        <w:rPr>
          <w:w w:val="95"/>
          <w:sz w:val="19"/>
        </w:rPr>
        <w:t>a</w:t>
      </w:r>
      <w:r>
        <w:rPr>
          <w:spacing w:val="1"/>
          <w:w w:val="95"/>
          <w:sz w:val="19"/>
        </w:rPr>
        <w:t xml:space="preserve"> </w:t>
      </w:r>
      <w:r>
        <w:rPr>
          <w:w w:val="95"/>
          <w:sz w:val="19"/>
        </w:rPr>
        <w:t>request</w:t>
      </w:r>
      <w:r>
        <w:rPr>
          <w:spacing w:val="1"/>
          <w:w w:val="95"/>
          <w:sz w:val="19"/>
        </w:rPr>
        <w:t xml:space="preserve"> </w:t>
      </w:r>
      <w:r>
        <w:rPr>
          <w:w w:val="95"/>
          <w:sz w:val="19"/>
        </w:rPr>
        <w:t>for</w:t>
      </w:r>
      <w:r>
        <w:rPr>
          <w:spacing w:val="1"/>
          <w:w w:val="95"/>
          <w:sz w:val="19"/>
        </w:rPr>
        <w:t xml:space="preserve"> </w:t>
      </w:r>
      <w:r>
        <w:rPr>
          <w:w w:val="95"/>
          <w:sz w:val="19"/>
        </w:rPr>
        <w:t>a</w:t>
      </w:r>
      <w:r>
        <w:rPr>
          <w:spacing w:val="1"/>
          <w:w w:val="95"/>
          <w:sz w:val="19"/>
        </w:rPr>
        <w:t xml:space="preserve"> </w:t>
      </w:r>
      <w:r>
        <w:rPr>
          <w:w w:val="95"/>
          <w:sz w:val="19"/>
        </w:rPr>
        <w:t>derogation</w:t>
      </w:r>
      <w:r>
        <w:rPr>
          <w:spacing w:val="1"/>
          <w:w w:val="95"/>
          <w:sz w:val="19"/>
        </w:rPr>
        <w:t xml:space="preserve"> </w:t>
      </w:r>
      <w:r>
        <w:rPr>
          <w:w w:val="95"/>
          <w:sz w:val="19"/>
        </w:rPr>
        <w:t>has been</w:t>
      </w:r>
      <w:r>
        <w:rPr>
          <w:spacing w:val="1"/>
          <w:w w:val="95"/>
          <w:sz w:val="19"/>
        </w:rPr>
        <w:t xml:space="preserve"> </w:t>
      </w:r>
      <w:r>
        <w:rPr>
          <w:w w:val="95"/>
          <w:sz w:val="19"/>
        </w:rPr>
        <w:t>filed</w:t>
      </w:r>
      <w:r>
        <w:rPr>
          <w:spacing w:val="1"/>
          <w:w w:val="95"/>
          <w:sz w:val="19"/>
        </w:rPr>
        <w:t xml:space="preserve"> </w:t>
      </w:r>
      <w:r>
        <w:rPr>
          <w:w w:val="95"/>
          <w:sz w:val="19"/>
        </w:rPr>
        <w:t>pursuant to Articles 52 or 53 do not need to comply with the requirements of this Regulation from which a d</w:t>
      </w:r>
      <w:r>
        <w:rPr>
          <w:w w:val="95"/>
          <w:sz w:val="19"/>
        </w:rPr>
        <w:t>erogation</w:t>
      </w:r>
      <w:r>
        <w:rPr>
          <w:spacing w:val="1"/>
          <w:w w:val="95"/>
          <w:sz w:val="19"/>
        </w:rPr>
        <w:t xml:space="preserve"> </w:t>
      </w:r>
      <w:r>
        <w:rPr>
          <w:sz w:val="19"/>
        </w:rPr>
        <w:t>has</w:t>
      </w:r>
      <w:r>
        <w:rPr>
          <w:spacing w:val="-1"/>
          <w:sz w:val="19"/>
        </w:rPr>
        <w:t xml:space="preserve"> </w:t>
      </w:r>
      <w:r>
        <w:rPr>
          <w:sz w:val="19"/>
        </w:rPr>
        <w:t>been sought</w:t>
      </w:r>
      <w:r>
        <w:rPr>
          <w:spacing w:val="-1"/>
          <w:sz w:val="19"/>
        </w:rPr>
        <w:t xml:space="preserve"> </w:t>
      </w:r>
      <w:r>
        <w:rPr>
          <w:sz w:val="19"/>
        </w:rPr>
        <w:t>from the</w:t>
      </w:r>
      <w:r>
        <w:rPr>
          <w:spacing w:val="-1"/>
          <w:sz w:val="19"/>
        </w:rPr>
        <w:t xml:space="preserve"> </w:t>
      </w:r>
      <w:r>
        <w:rPr>
          <w:sz w:val="19"/>
        </w:rPr>
        <w:t>day</w:t>
      </w:r>
      <w:r>
        <w:rPr>
          <w:spacing w:val="-3"/>
          <w:sz w:val="19"/>
        </w:rPr>
        <w:t xml:space="preserve"> </w:t>
      </w:r>
      <w:r>
        <w:rPr>
          <w:sz w:val="19"/>
        </w:rPr>
        <w:t>of</w:t>
      </w:r>
      <w:r>
        <w:rPr>
          <w:spacing w:val="-1"/>
          <w:sz w:val="19"/>
        </w:rPr>
        <w:t xml:space="preserve"> </w:t>
      </w:r>
      <w:r>
        <w:rPr>
          <w:sz w:val="19"/>
        </w:rPr>
        <w:t>filing</w:t>
      </w:r>
      <w:r>
        <w:rPr>
          <w:spacing w:val="-1"/>
          <w:sz w:val="19"/>
        </w:rPr>
        <w:t xml:space="preserve"> </w:t>
      </w:r>
      <w:r>
        <w:rPr>
          <w:sz w:val="19"/>
        </w:rPr>
        <w:t>the</w:t>
      </w:r>
      <w:r>
        <w:rPr>
          <w:spacing w:val="-1"/>
          <w:sz w:val="19"/>
        </w:rPr>
        <w:t xml:space="preserve"> </w:t>
      </w:r>
      <w:r>
        <w:rPr>
          <w:sz w:val="19"/>
        </w:rPr>
        <w:t>request</w:t>
      </w:r>
      <w:r>
        <w:rPr>
          <w:spacing w:val="-1"/>
          <w:sz w:val="19"/>
        </w:rPr>
        <w:t xml:space="preserve"> </w:t>
      </w:r>
      <w:r>
        <w:rPr>
          <w:sz w:val="19"/>
        </w:rPr>
        <w:t>until the</w:t>
      </w:r>
      <w:r>
        <w:rPr>
          <w:spacing w:val="-1"/>
          <w:sz w:val="19"/>
        </w:rPr>
        <w:t xml:space="preserve"> </w:t>
      </w:r>
      <w:r>
        <w:rPr>
          <w:sz w:val="19"/>
        </w:rPr>
        <w:t>regulatory</w:t>
      </w:r>
      <w:r>
        <w:rPr>
          <w:spacing w:val="1"/>
          <w:sz w:val="19"/>
        </w:rPr>
        <w:t xml:space="preserve"> </w:t>
      </w:r>
      <w:r>
        <w:rPr>
          <w:sz w:val="19"/>
        </w:rPr>
        <w:t>authority's</w:t>
      </w:r>
      <w:r>
        <w:rPr>
          <w:spacing w:val="-1"/>
          <w:sz w:val="19"/>
        </w:rPr>
        <w:t xml:space="preserve"> </w:t>
      </w:r>
      <w:r>
        <w:rPr>
          <w:sz w:val="19"/>
        </w:rPr>
        <w:t>decision</w:t>
      </w:r>
      <w:r>
        <w:rPr>
          <w:spacing w:val="-2"/>
          <w:sz w:val="19"/>
        </w:rPr>
        <w:t xml:space="preserve"> </w:t>
      </w:r>
      <w:r>
        <w:rPr>
          <w:sz w:val="19"/>
        </w:rPr>
        <w:t>is issued.</w:t>
      </w:r>
    </w:p>
    <w:p w14:paraId="4818E38E" w14:textId="1F64EB82" w:rsidR="00B12060" w:rsidRDefault="00B12060">
      <w:pPr>
        <w:rPr>
          <w:sz w:val="19"/>
        </w:rPr>
      </w:pPr>
      <w:r>
        <w:rPr>
          <w:sz w:val="19"/>
        </w:rPr>
        <w:br w:type="page"/>
      </w:r>
    </w:p>
    <w:p w14:paraId="7DDE919A" w14:textId="77777777" w:rsidR="00343FF6" w:rsidRDefault="00635E89">
      <w:pPr>
        <w:spacing w:before="92"/>
        <w:ind w:left="618" w:right="635"/>
        <w:jc w:val="center"/>
        <w:rPr>
          <w:i/>
          <w:sz w:val="19"/>
        </w:rPr>
      </w:pPr>
      <w:r>
        <w:rPr>
          <w:i/>
          <w:w w:val="95"/>
          <w:sz w:val="19"/>
        </w:rPr>
        <w:lastRenderedPageBreak/>
        <w:t>Article</w:t>
      </w:r>
      <w:r>
        <w:rPr>
          <w:i/>
          <w:spacing w:val="5"/>
          <w:w w:val="95"/>
          <w:sz w:val="19"/>
        </w:rPr>
        <w:t xml:space="preserve"> </w:t>
      </w:r>
      <w:r>
        <w:rPr>
          <w:i/>
          <w:w w:val="95"/>
          <w:sz w:val="19"/>
        </w:rPr>
        <w:t>52</w:t>
      </w:r>
    </w:p>
    <w:p w14:paraId="5E84CB09" w14:textId="77777777" w:rsidR="00343FF6" w:rsidRDefault="00343FF6">
      <w:pPr>
        <w:pStyle w:val="BodyText"/>
        <w:rPr>
          <w:i/>
          <w:sz w:val="22"/>
        </w:rPr>
      </w:pPr>
    </w:p>
    <w:p w14:paraId="276E0F7B" w14:textId="77777777" w:rsidR="00343FF6" w:rsidRDefault="00635E89">
      <w:pPr>
        <w:pStyle w:val="Heading1"/>
        <w:spacing w:before="159" w:line="223" w:lineRule="auto"/>
        <w:ind w:right="636"/>
      </w:pPr>
      <w:r>
        <w:rPr>
          <w:w w:val="95"/>
        </w:rPr>
        <w:t>Request</w:t>
      </w:r>
      <w:r>
        <w:rPr>
          <w:spacing w:val="26"/>
          <w:w w:val="95"/>
        </w:rPr>
        <w:t xml:space="preserve"> </w:t>
      </w:r>
      <w:r>
        <w:rPr>
          <w:w w:val="95"/>
        </w:rPr>
        <w:t>for</w:t>
      </w:r>
      <w:r>
        <w:rPr>
          <w:spacing w:val="23"/>
          <w:w w:val="95"/>
        </w:rPr>
        <w:t xml:space="preserve"> </w:t>
      </w:r>
      <w:r>
        <w:rPr>
          <w:w w:val="95"/>
        </w:rPr>
        <w:t>a</w:t>
      </w:r>
      <w:r>
        <w:rPr>
          <w:spacing w:val="24"/>
          <w:w w:val="95"/>
        </w:rPr>
        <w:t xml:space="preserve"> </w:t>
      </w:r>
      <w:r>
        <w:rPr>
          <w:w w:val="95"/>
        </w:rPr>
        <w:t>derogation</w:t>
      </w:r>
      <w:r>
        <w:rPr>
          <w:spacing w:val="24"/>
          <w:w w:val="95"/>
        </w:rPr>
        <w:t xml:space="preserve"> </w:t>
      </w:r>
      <w:r>
        <w:rPr>
          <w:w w:val="95"/>
        </w:rPr>
        <w:t>by</w:t>
      </w:r>
      <w:r>
        <w:rPr>
          <w:spacing w:val="21"/>
          <w:w w:val="95"/>
        </w:rPr>
        <w:t xml:space="preserve"> </w:t>
      </w:r>
      <w:r>
        <w:rPr>
          <w:w w:val="95"/>
        </w:rPr>
        <w:t>a</w:t>
      </w:r>
      <w:r>
        <w:rPr>
          <w:spacing w:val="25"/>
          <w:w w:val="95"/>
        </w:rPr>
        <w:t xml:space="preserve"> </w:t>
      </w:r>
      <w:r>
        <w:rPr>
          <w:w w:val="95"/>
        </w:rPr>
        <w:t>demand</w:t>
      </w:r>
      <w:r>
        <w:rPr>
          <w:spacing w:val="23"/>
          <w:w w:val="95"/>
        </w:rPr>
        <w:t xml:space="preserve"> </w:t>
      </w:r>
      <w:r>
        <w:rPr>
          <w:w w:val="95"/>
        </w:rPr>
        <w:t>facility</w:t>
      </w:r>
      <w:r>
        <w:rPr>
          <w:spacing w:val="20"/>
          <w:w w:val="95"/>
        </w:rPr>
        <w:t xml:space="preserve"> </w:t>
      </w:r>
      <w:r>
        <w:rPr>
          <w:w w:val="95"/>
        </w:rPr>
        <w:t>owner,</w:t>
      </w:r>
      <w:r>
        <w:rPr>
          <w:spacing w:val="24"/>
          <w:w w:val="95"/>
        </w:rPr>
        <w:t xml:space="preserve"> </w:t>
      </w:r>
      <w:r>
        <w:rPr>
          <w:w w:val="95"/>
        </w:rPr>
        <w:t>a</w:t>
      </w:r>
      <w:r>
        <w:rPr>
          <w:spacing w:val="25"/>
          <w:w w:val="95"/>
        </w:rPr>
        <w:t xml:space="preserve"> </w:t>
      </w:r>
      <w:r>
        <w:rPr>
          <w:w w:val="95"/>
        </w:rPr>
        <w:t>distribution</w:t>
      </w:r>
      <w:r>
        <w:rPr>
          <w:spacing w:val="23"/>
          <w:w w:val="95"/>
        </w:rPr>
        <w:t xml:space="preserve"> </w:t>
      </w:r>
      <w:r>
        <w:rPr>
          <w:w w:val="95"/>
        </w:rPr>
        <w:t>system</w:t>
      </w:r>
      <w:r>
        <w:rPr>
          <w:spacing w:val="26"/>
          <w:w w:val="95"/>
        </w:rPr>
        <w:t xml:space="preserve"> </w:t>
      </w:r>
      <w:r>
        <w:rPr>
          <w:w w:val="95"/>
        </w:rPr>
        <w:t>operator</w:t>
      </w:r>
      <w:r>
        <w:rPr>
          <w:spacing w:val="24"/>
          <w:w w:val="95"/>
        </w:rPr>
        <w:t xml:space="preserve"> </w:t>
      </w:r>
      <w:r>
        <w:rPr>
          <w:w w:val="95"/>
        </w:rPr>
        <w:t>or</w:t>
      </w:r>
      <w:r>
        <w:rPr>
          <w:spacing w:val="23"/>
          <w:w w:val="95"/>
        </w:rPr>
        <w:t xml:space="preserve"> </w:t>
      </w:r>
      <w:r>
        <w:rPr>
          <w:w w:val="95"/>
        </w:rPr>
        <w:t>a</w:t>
      </w:r>
      <w:r>
        <w:rPr>
          <w:spacing w:val="24"/>
          <w:w w:val="95"/>
        </w:rPr>
        <w:t xml:space="preserve"> </w:t>
      </w:r>
      <w:r>
        <w:rPr>
          <w:w w:val="95"/>
        </w:rPr>
        <w:t>closed</w:t>
      </w:r>
      <w:r>
        <w:rPr>
          <w:spacing w:val="-42"/>
          <w:w w:val="95"/>
        </w:rPr>
        <w:t xml:space="preserve"> </w:t>
      </w:r>
      <w:r>
        <w:t>distribution</w:t>
      </w:r>
      <w:r>
        <w:rPr>
          <w:spacing w:val="7"/>
        </w:rPr>
        <w:t xml:space="preserve"> </w:t>
      </w:r>
      <w:r>
        <w:t>system</w:t>
      </w:r>
      <w:r>
        <w:rPr>
          <w:spacing w:val="8"/>
        </w:rPr>
        <w:t xml:space="preserve"> </w:t>
      </w:r>
      <w:r>
        <w:t>operator</w:t>
      </w:r>
    </w:p>
    <w:p w14:paraId="4454BB26" w14:textId="77777777" w:rsidR="00343FF6" w:rsidRDefault="00343FF6">
      <w:pPr>
        <w:pStyle w:val="BodyText"/>
        <w:rPr>
          <w:rFonts w:ascii="Book Antiqua"/>
          <w:b/>
          <w:sz w:val="22"/>
        </w:rPr>
      </w:pPr>
    </w:p>
    <w:p w14:paraId="019C7601" w14:textId="77777777" w:rsidR="00343FF6" w:rsidRDefault="00635E89">
      <w:pPr>
        <w:pStyle w:val="ListParagraph"/>
        <w:numPr>
          <w:ilvl w:val="0"/>
          <w:numId w:val="13"/>
        </w:numPr>
        <w:tabs>
          <w:tab w:val="left" w:pos="540"/>
        </w:tabs>
        <w:spacing w:before="141" w:line="228" w:lineRule="auto"/>
        <w:ind w:firstLine="0"/>
        <w:rPr>
          <w:sz w:val="19"/>
        </w:rPr>
      </w:pPr>
      <w:r>
        <w:rPr>
          <w:w w:val="95"/>
          <w:sz w:val="19"/>
        </w:rPr>
        <w:t>Demand</w:t>
      </w:r>
      <w:r>
        <w:rPr>
          <w:spacing w:val="25"/>
          <w:w w:val="95"/>
          <w:sz w:val="19"/>
        </w:rPr>
        <w:t xml:space="preserve"> </w:t>
      </w:r>
      <w:r>
        <w:rPr>
          <w:w w:val="95"/>
          <w:sz w:val="19"/>
        </w:rPr>
        <w:t>facility</w:t>
      </w:r>
      <w:r>
        <w:rPr>
          <w:spacing w:val="58"/>
          <w:sz w:val="19"/>
        </w:rPr>
        <w:t xml:space="preserve"> </w:t>
      </w:r>
      <w:r>
        <w:rPr>
          <w:w w:val="95"/>
          <w:sz w:val="19"/>
        </w:rPr>
        <w:t>owners</w:t>
      </w:r>
      <w:r>
        <w:rPr>
          <w:spacing w:val="63"/>
          <w:sz w:val="19"/>
        </w:rPr>
        <w:t xml:space="preserve"> </w:t>
      </w:r>
      <w:r>
        <w:rPr>
          <w:w w:val="95"/>
          <w:sz w:val="19"/>
        </w:rPr>
        <w:t>or</w:t>
      </w:r>
      <w:r>
        <w:rPr>
          <w:spacing w:val="66"/>
          <w:sz w:val="19"/>
        </w:rPr>
        <w:t xml:space="preserve"> </w:t>
      </w:r>
      <w:r>
        <w:rPr>
          <w:w w:val="95"/>
          <w:sz w:val="19"/>
        </w:rPr>
        <w:t>prospective</w:t>
      </w:r>
      <w:r>
        <w:rPr>
          <w:spacing w:val="62"/>
          <w:sz w:val="19"/>
        </w:rPr>
        <w:t xml:space="preserve"> </w:t>
      </w:r>
      <w:r>
        <w:rPr>
          <w:w w:val="95"/>
          <w:sz w:val="19"/>
        </w:rPr>
        <w:t>owners,</w:t>
      </w:r>
      <w:r>
        <w:rPr>
          <w:spacing w:val="63"/>
          <w:sz w:val="19"/>
        </w:rPr>
        <w:t xml:space="preserve"> </w:t>
      </w:r>
      <w:r>
        <w:rPr>
          <w:w w:val="95"/>
          <w:sz w:val="19"/>
        </w:rPr>
        <w:t>and</w:t>
      </w:r>
      <w:r>
        <w:rPr>
          <w:spacing w:val="63"/>
          <w:sz w:val="19"/>
        </w:rPr>
        <w:t xml:space="preserve"> </w:t>
      </w:r>
      <w:r>
        <w:rPr>
          <w:w w:val="95"/>
          <w:sz w:val="19"/>
        </w:rPr>
        <w:t>DSOs/CDSOs</w:t>
      </w:r>
      <w:r>
        <w:rPr>
          <w:spacing w:val="61"/>
          <w:sz w:val="19"/>
        </w:rPr>
        <w:t xml:space="preserve"> </w:t>
      </w:r>
      <w:r>
        <w:rPr>
          <w:w w:val="95"/>
          <w:sz w:val="19"/>
        </w:rPr>
        <w:t>or</w:t>
      </w:r>
      <w:r>
        <w:rPr>
          <w:spacing w:val="67"/>
          <w:sz w:val="19"/>
        </w:rPr>
        <w:t xml:space="preserve"> </w:t>
      </w:r>
      <w:r>
        <w:rPr>
          <w:w w:val="95"/>
          <w:sz w:val="19"/>
        </w:rPr>
        <w:t>prospective</w:t>
      </w:r>
      <w:r>
        <w:rPr>
          <w:spacing w:val="61"/>
          <w:sz w:val="19"/>
        </w:rPr>
        <w:t xml:space="preserve"> </w:t>
      </w:r>
      <w:r>
        <w:rPr>
          <w:w w:val="95"/>
          <w:sz w:val="19"/>
        </w:rPr>
        <w:t>operators,</w:t>
      </w:r>
      <w:r>
        <w:rPr>
          <w:spacing w:val="62"/>
          <w:sz w:val="19"/>
        </w:rPr>
        <w:t xml:space="preserve"> </w:t>
      </w:r>
      <w:r>
        <w:rPr>
          <w:w w:val="95"/>
          <w:sz w:val="19"/>
        </w:rPr>
        <w:t>may</w:t>
      </w:r>
      <w:r>
        <w:rPr>
          <w:spacing w:val="63"/>
          <w:sz w:val="19"/>
        </w:rPr>
        <w:t xml:space="preserve"> </w:t>
      </w:r>
      <w:r>
        <w:rPr>
          <w:w w:val="95"/>
          <w:sz w:val="19"/>
        </w:rPr>
        <w:t>request</w:t>
      </w:r>
      <w:r>
        <w:rPr>
          <w:spacing w:val="-38"/>
          <w:w w:val="95"/>
          <w:sz w:val="19"/>
        </w:rPr>
        <w:t xml:space="preserve"> </w:t>
      </w:r>
      <w:r>
        <w:rPr>
          <w:w w:val="95"/>
          <w:sz w:val="19"/>
        </w:rPr>
        <w:t>a</w:t>
      </w:r>
      <w:r>
        <w:rPr>
          <w:spacing w:val="1"/>
          <w:w w:val="95"/>
          <w:sz w:val="19"/>
        </w:rPr>
        <w:t xml:space="preserve"> </w:t>
      </w:r>
      <w:r>
        <w:rPr>
          <w:w w:val="95"/>
          <w:sz w:val="19"/>
        </w:rPr>
        <w:t>derogation</w:t>
      </w:r>
      <w:r>
        <w:rPr>
          <w:spacing w:val="1"/>
          <w:w w:val="95"/>
          <w:sz w:val="19"/>
        </w:rPr>
        <w:t xml:space="preserve"> </w:t>
      </w:r>
      <w:r>
        <w:rPr>
          <w:w w:val="95"/>
          <w:sz w:val="19"/>
        </w:rPr>
        <w:t>to</w:t>
      </w:r>
      <w:r>
        <w:rPr>
          <w:spacing w:val="1"/>
          <w:w w:val="95"/>
          <w:sz w:val="19"/>
        </w:rPr>
        <w:t xml:space="preserve"> </w:t>
      </w:r>
      <w:r>
        <w:rPr>
          <w:w w:val="95"/>
          <w:sz w:val="19"/>
        </w:rPr>
        <w:t>one</w:t>
      </w:r>
      <w:r>
        <w:rPr>
          <w:spacing w:val="1"/>
          <w:w w:val="95"/>
          <w:sz w:val="19"/>
        </w:rPr>
        <w:t xml:space="preserve"> </w:t>
      </w:r>
      <w:r>
        <w:rPr>
          <w:w w:val="95"/>
          <w:sz w:val="19"/>
        </w:rPr>
        <w:t>or</w:t>
      </w:r>
      <w:r>
        <w:rPr>
          <w:spacing w:val="1"/>
          <w:w w:val="95"/>
          <w:sz w:val="19"/>
        </w:rPr>
        <w:t xml:space="preserve"> </w:t>
      </w:r>
      <w:r>
        <w:rPr>
          <w:w w:val="95"/>
          <w:sz w:val="19"/>
        </w:rPr>
        <w:t>several</w:t>
      </w:r>
      <w:r>
        <w:rPr>
          <w:spacing w:val="1"/>
          <w:w w:val="95"/>
          <w:sz w:val="19"/>
        </w:rPr>
        <w:t xml:space="preserve"> </w:t>
      </w:r>
      <w:r>
        <w:rPr>
          <w:w w:val="95"/>
          <w:sz w:val="19"/>
        </w:rPr>
        <w:t>requirements</w:t>
      </w:r>
      <w:r>
        <w:rPr>
          <w:spacing w:val="1"/>
          <w:w w:val="95"/>
          <w:sz w:val="19"/>
        </w:rPr>
        <w:t xml:space="preserve"> </w:t>
      </w:r>
      <w:r>
        <w:rPr>
          <w:w w:val="95"/>
          <w:sz w:val="19"/>
        </w:rPr>
        <w:t>of</w:t>
      </w:r>
      <w:r>
        <w:rPr>
          <w:spacing w:val="1"/>
          <w:w w:val="95"/>
          <w:sz w:val="19"/>
        </w:rPr>
        <w:t xml:space="preserve"> </w:t>
      </w:r>
      <w:r>
        <w:rPr>
          <w:w w:val="95"/>
          <w:sz w:val="19"/>
        </w:rPr>
        <w:t>this</w:t>
      </w:r>
      <w:r>
        <w:rPr>
          <w:spacing w:val="1"/>
          <w:w w:val="95"/>
          <w:sz w:val="19"/>
        </w:rPr>
        <w:t xml:space="preserve"> </w:t>
      </w:r>
      <w:r>
        <w:rPr>
          <w:w w:val="95"/>
          <w:sz w:val="19"/>
        </w:rPr>
        <w:t>Regulation</w:t>
      </w:r>
      <w:r>
        <w:rPr>
          <w:spacing w:val="1"/>
          <w:w w:val="95"/>
          <w:sz w:val="19"/>
        </w:rPr>
        <w:t xml:space="preserve"> </w:t>
      </w:r>
      <w:r>
        <w:rPr>
          <w:w w:val="95"/>
          <w:sz w:val="19"/>
        </w:rPr>
        <w:t>for</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facilities,</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37"/>
          <w:sz w:val="19"/>
        </w:rPr>
        <w:t xml:space="preserve"> </w:t>
      </w:r>
      <w:r>
        <w:rPr>
          <w:w w:val="95"/>
          <w:sz w:val="19"/>
        </w:rPr>
        <w:t>facilities,</w:t>
      </w:r>
      <w:r>
        <w:rPr>
          <w:spacing w:val="38"/>
          <w:sz w:val="19"/>
        </w:rPr>
        <w:t xml:space="preserve"> </w:t>
      </w:r>
      <w:r>
        <w:rPr>
          <w:w w:val="95"/>
          <w:sz w:val="19"/>
        </w:rPr>
        <w:t>distribution</w:t>
      </w:r>
      <w:r>
        <w:rPr>
          <w:spacing w:val="37"/>
          <w:sz w:val="19"/>
        </w:rPr>
        <w:t xml:space="preserve"> </w:t>
      </w:r>
      <w:r>
        <w:rPr>
          <w:w w:val="95"/>
          <w:sz w:val="19"/>
        </w:rPr>
        <w:t>systems,</w:t>
      </w:r>
      <w:r>
        <w:rPr>
          <w:spacing w:val="38"/>
          <w:sz w:val="19"/>
        </w:rPr>
        <w:t xml:space="preserve"> </w:t>
      </w:r>
      <w:r>
        <w:rPr>
          <w:w w:val="95"/>
          <w:sz w:val="19"/>
        </w:rPr>
        <w:t>or</w:t>
      </w:r>
      <w:r>
        <w:rPr>
          <w:spacing w:val="38"/>
          <w:sz w:val="19"/>
        </w:rPr>
        <w:t xml:space="preserve"> </w:t>
      </w:r>
      <w:r>
        <w:rPr>
          <w:w w:val="95"/>
          <w:sz w:val="19"/>
        </w:rPr>
        <w:t>demand</w:t>
      </w:r>
      <w:r>
        <w:rPr>
          <w:spacing w:val="37"/>
          <w:sz w:val="19"/>
        </w:rPr>
        <w:t xml:space="preserve"> </w:t>
      </w:r>
      <w:r>
        <w:rPr>
          <w:w w:val="95"/>
          <w:sz w:val="19"/>
        </w:rPr>
        <w:t>units</w:t>
      </w:r>
      <w:r>
        <w:rPr>
          <w:spacing w:val="38"/>
          <w:sz w:val="19"/>
        </w:rPr>
        <w:t xml:space="preserve"> </w:t>
      </w:r>
      <w:r>
        <w:rPr>
          <w:w w:val="95"/>
          <w:sz w:val="19"/>
        </w:rPr>
        <w:t>used</w:t>
      </w:r>
      <w:r>
        <w:rPr>
          <w:spacing w:val="38"/>
          <w:sz w:val="19"/>
        </w:rPr>
        <w:t xml:space="preserve"> </w:t>
      </w:r>
      <w:r>
        <w:rPr>
          <w:w w:val="95"/>
          <w:sz w:val="19"/>
        </w:rPr>
        <w:t>by</w:t>
      </w:r>
      <w:r>
        <w:rPr>
          <w:spacing w:val="37"/>
          <w:sz w:val="19"/>
        </w:rPr>
        <w:t xml:space="preserve"> </w:t>
      </w:r>
      <w:r>
        <w:rPr>
          <w:w w:val="95"/>
          <w:sz w:val="19"/>
        </w:rPr>
        <w:t>a</w:t>
      </w:r>
      <w:r>
        <w:rPr>
          <w:spacing w:val="38"/>
          <w:sz w:val="19"/>
        </w:rPr>
        <w:t xml:space="preserve"> </w:t>
      </w:r>
      <w:r>
        <w:rPr>
          <w:w w:val="95"/>
          <w:sz w:val="19"/>
        </w:rPr>
        <w:t>demand</w:t>
      </w:r>
      <w:r>
        <w:rPr>
          <w:spacing w:val="38"/>
          <w:sz w:val="19"/>
        </w:rPr>
        <w:t xml:space="preserve"> </w:t>
      </w:r>
      <w:r>
        <w:rPr>
          <w:w w:val="95"/>
          <w:sz w:val="19"/>
        </w:rPr>
        <w:t>facility or</w:t>
      </w:r>
      <w:r>
        <w:rPr>
          <w:spacing w:val="-37"/>
          <w:w w:val="95"/>
          <w:sz w:val="19"/>
        </w:rPr>
        <w:t xml:space="preserve"> </w:t>
      </w:r>
      <w:r>
        <w:rPr>
          <w:w w:val="95"/>
          <w:sz w:val="19"/>
        </w:rPr>
        <w:t>a</w:t>
      </w:r>
      <w:r>
        <w:rPr>
          <w:spacing w:val="1"/>
          <w:w w:val="95"/>
          <w:sz w:val="19"/>
        </w:rPr>
        <w:t xml:space="preserve"> </w:t>
      </w:r>
      <w:r>
        <w:rPr>
          <w:w w:val="95"/>
          <w:sz w:val="19"/>
        </w:rPr>
        <w:t>closed distribution system</w:t>
      </w:r>
      <w:r>
        <w:rPr>
          <w:spacing w:val="-1"/>
          <w:w w:val="95"/>
          <w:sz w:val="19"/>
        </w:rPr>
        <w:t xml:space="preserve"> </w:t>
      </w:r>
      <w:r>
        <w:rPr>
          <w:w w:val="95"/>
          <w:sz w:val="19"/>
        </w:rPr>
        <w:t>to</w:t>
      </w:r>
      <w:r>
        <w:rPr>
          <w:spacing w:val="-1"/>
          <w:w w:val="95"/>
          <w:sz w:val="19"/>
        </w:rPr>
        <w:t xml:space="preserve"> </w:t>
      </w:r>
      <w:r>
        <w:rPr>
          <w:w w:val="95"/>
          <w:sz w:val="19"/>
        </w:rPr>
        <w:t>provide demand</w:t>
      </w:r>
      <w:r>
        <w:rPr>
          <w:spacing w:val="1"/>
          <w:w w:val="95"/>
          <w:sz w:val="19"/>
        </w:rPr>
        <w:t xml:space="preserve"> </w:t>
      </w:r>
      <w:r>
        <w:rPr>
          <w:w w:val="95"/>
          <w:sz w:val="19"/>
        </w:rPr>
        <w:t>response services to</w:t>
      </w:r>
      <w:r>
        <w:rPr>
          <w:spacing w:val="-1"/>
          <w:w w:val="95"/>
          <w:sz w:val="19"/>
        </w:rPr>
        <w:t xml:space="preserve"> </w:t>
      </w:r>
      <w:r>
        <w:rPr>
          <w:w w:val="95"/>
          <w:sz w:val="19"/>
        </w:rPr>
        <w:t>a</w:t>
      </w:r>
      <w:r>
        <w:rPr>
          <w:spacing w:val="1"/>
          <w:w w:val="95"/>
          <w:sz w:val="19"/>
        </w:rPr>
        <w:t xml:space="preserve"> </w:t>
      </w:r>
      <w:r>
        <w:rPr>
          <w:w w:val="95"/>
          <w:sz w:val="19"/>
        </w:rPr>
        <w:t>relevant</w:t>
      </w:r>
      <w:r>
        <w:rPr>
          <w:spacing w:val="1"/>
          <w:w w:val="95"/>
          <w:sz w:val="19"/>
        </w:rPr>
        <w:t xml:space="preserve"> </w:t>
      </w:r>
      <w:r>
        <w:rPr>
          <w:w w:val="95"/>
          <w:sz w:val="19"/>
        </w:rPr>
        <w:t>system</w:t>
      </w:r>
      <w:r>
        <w:rPr>
          <w:spacing w:val="-1"/>
          <w:w w:val="95"/>
          <w:sz w:val="19"/>
        </w:rPr>
        <w:t xml:space="preserve"> </w:t>
      </w:r>
      <w:r>
        <w:rPr>
          <w:w w:val="95"/>
          <w:sz w:val="19"/>
        </w:rPr>
        <w:t>operator</w:t>
      </w:r>
      <w:r>
        <w:rPr>
          <w:spacing w:val="-1"/>
          <w:w w:val="95"/>
          <w:sz w:val="19"/>
        </w:rPr>
        <w:t xml:space="preserve"> </w:t>
      </w:r>
      <w:r>
        <w:rPr>
          <w:w w:val="95"/>
          <w:sz w:val="19"/>
        </w:rPr>
        <w:t>and</w:t>
      </w:r>
      <w:r>
        <w:rPr>
          <w:spacing w:val="1"/>
          <w:w w:val="95"/>
          <w:sz w:val="19"/>
        </w:rPr>
        <w:t xml:space="preserve"> </w:t>
      </w:r>
      <w:r>
        <w:rPr>
          <w:w w:val="95"/>
          <w:sz w:val="19"/>
        </w:rPr>
        <w:t>a</w:t>
      </w:r>
      <w:r>
        <w:rPr>
          <w:spacing w:val="1"/>
          <w:w w:val="95"/>
          <w:sz w:val="19"/>
        </w:rPr>
        <w:t xml:space="preserve"> </w:t>
      </w:r>
      <w:r>
        <w:rPr>
          <w:w w:val="95"/>
          <w:sz w:val="19"/>
        </w:rPr>
        <w:t>relevant TSO.</w:t>
      </w:r>
    </w:p>
    <w:p w14:paraId="6A67A5A1" w14:textId="77777777" w:rsidR="00343FF6" w:rsidRDefault="00343FF6">
      <w:pPr>
        <w:pStyle w:val="BodyText"/>
        <w:rPr>
          <w:sz w:val="22"/>
        </w:rPr>
      </w:pPr>
    </w:p>
    <w:p w14:paraId="254A0435" w14:textId="77777777" w:rsidR="00343FF6" w:rsidRDefault="00635E89">
      <w:pPr>
        <w:pStyle w:val="ListParagraph"/>
        <w:numPr>
          <w:ilvl w:val="0"/>
          <w:numId w:val="13"/>
        </w:numPr>
        <w:tabs>
          <w:tab w:val="left" w:pos="538"/>
          <w:tab w:val="left" w:pos="540"/>
        </w:tabs>
        <w:spacing w:before="148"/>
        <w:ind w:left="539" w:right="0" w:hanging="433"/>
        <w:rPr>
          <w:sz w:val="19"/>
        </w:rPr>
      </w:pPr>
      <w:r>
        <w:rPr>
          <w:spacing w:val="-1"/>
          <w:w w:val="95"/>
          <w:sz w:val="19"/>
        </w:rPr>
        <w:t>A</w:t>
      </w:r>
      <w:r>
        <w:rPr>
          <w:spacing w:val="-3"/>
          <w:w w:val="95"/>
          <w:sz w:val="19"/>
        </w:rPr>
        <w:t xml:space="preserve"> </w:t>
      </w:r>
      <w:r>
        <w:rPr>
          <w:spacing w:val="-1"/>
          <w:w w:val="95"/>
          <w:sz w:val="19"/>
        </w:rPr>
        <w:t>request</w:t>
      </w:r>
      <w:r>
        <w:rPr>
          <w:spacing w:val="-3"/>
          <w:w w:val="95"/>
          <w:sz w:val="19"/>
        </w:rPr>
        <w:t xml:space="preserve"> </w:t>
      </w:r>
      <w:r>
        <w:rPr>
          <w:spacing w:val="-1"/>
          <w:w w:val="95"/>
          <w:sz w:val="19"/>
        </w:rPr>
        <w:t>for</w:t>
      </w:r>
      <w:r>
        <w:rPr>
          <w:spacing w:val="-2"/>
          <w:w w:val="95"/>
          <w:sz w:val="19"/>
        </w:rPr>
        <w:t xml:space="preserve"> </w:t>
      </w:r>
      <w:r>
        <w:rPr>
          <w:spacing w:val="-1"/>
          <w:w w:val="95"/>
          <w:sz w:val="19"/>
        </w:rPr>
        <w:t>a</w:t>
      </w:r>
      <w:r>
        <w:rPr>
          <w:spacing w:val="-2"/>
          <w:w w:val="95"/>
          <w:sz w:val="19"/>
        </w:rPr>
        <w:t xml:space="preserve"> </w:t>
      </w:r>
      <w:r>
        <w:rPr>
          <w:spacing w:val="-1"/>
          <w:w w:val="95"/>
          <w:sz w:val="19"/>
        </w:rPr>
        <w:t>derogation</w:t>
      </w:r>
      <w:r>
        <w:rPr>
          <w:spacing w:val="-2"/>
          <w:w w:val="95"/>
          <w:sz w:val="19"/>
        </w:rPr>
        <w:t xml:space="preserve"> </w:t>
      </w:r>
      <w:r>
        <w:rPr>
          <w:w w:val="95"/>
          <w:sz w:val="19"/>
        </w:rPr>
        <w:t>shall</w:t>
      </w:r>
      <w:r>
        <w:rPr>
          <w:spacing w:val="-2"/>
          <w:w w:val="95"/>
          <w:sz w:val="19"/>
        </w:rPr>
        <w:t xml:space="preserve"> </w:t>
      </w:r>
      <w:r>
        <w:rPr>
          <w:w w:val="95"/>
          <w:sz w:val="19"/>
        </w:rPr>
        <w:t>be</w:t>
      </w:r>
      <w:r>
        <w:rPr>
          <w:spacing w:val="-3"/>
          <w:w w:val="95"/>
          <w:sz w:val="19"/>
        </w:rPr>
        <w:t xml:space="preserve"> </w:t>
      </w:r>
      <w:r>
        <w:rPr>
          <w:w w:val="95"/>
          <w:sz w:val="19"/>
        </w:rPr>
        <w:t>filed</w:t>
      </w:r>
      <w:r>
        <w:rPr>
          <w:spacing w:val="-2"/>
          <w:w w:val="95"/>
          <w:sz w:val="19"/>
        </w:rPr>
        <w:t xml:space="preserve"> </w:t>
      </w:r>
      <w:r>
        <w:rPr>
          <w:w w:val="95"/>
          <w:sz w:val="19"/>
        </w:rPr>
        <w:t>with</w:t>
      </w:r>
      <w:r>
        <w:rPr>
          <w:spacing w:val="-3"/>
          <w:w w:val="95"/>
          <w:sz w:val="19"/>
        </w:rPr>
        <w:t xml:space="preserve"> </w:t>
      </w:r>
      <w:r>
        <w:rPr>
          <w:w w:val="95"/>
          <w:sz w:val="19"/>
        </w:rPr>
        <w:t>the</w:t>
      </w:r>
      <w:r>
        <w:rPr>
          <w:spacing w:val="-3"/>
          <w:w w:val="95"/>
          <w:sz w:val="19"/>
        </w:rPr>
        <w:t xml:space="preserve"> </w:t>
      </w:r>
      <w:r>
        <w:rPr>
          <w:w w:val="95"/>
          <w:sz w:val="19"/>
        </w:rPr>
        <w:t>relevant</w:t>
      </w:r>
      <w:r>
        <w:rPr>
          <w:spacing w:val="-2"/>
          <w:w w:val="95"/>
          <w:sz w:val="19"/>
        </w:rPr>
        <w:t xml:space="preserve"> </w:t>
      </w:r>
      <w:r>
        <w:rPr>
          <w:w w:val="95"/>
          <w:sz w:val="19"/>
        </w:rPr>
        <w:t>system</w:t>
      </w:r>
      <w:r>
        <w:rPr>
          <w:spacing w:val="-3"/>
          <w:w w:val="95"/>
          <w:sz w:val="19"/>
        </w:rPr>
        <w:t xml:space="preserve"> </w:t>
      </w:r>
      <w:r>
        <w:rPr>
          <w:w w:val="95"/>
          <w:sz w:val="19"/>
        </w:rPr>
        <w:t>operator</w:t>
      </w:r>
      <w:r>
        <w:rPr>
          <w:spacing w:val="-2"/>
          <w:w w:val="95"/>
          <w:sz w:val="19"/>
        </w:rPr>
        <w:t xml:space="preserve"> </w:t>
      </w:r>
      <w:r>
        <w:rPr>
          <w:w w:val="95"/>
          <w:sz w:val="19"/>
        </w:rPr>
        <w:t>and</w:t>
      </w:r>
      <w:r>
        <w:rPr>
          <w:spacing w:val="-4"/>
          <w:w w:val="95"/>
          <w:sz w:val="19"/>
        </w:rPr>
        <w:t xml:space="preserve"> </w:t>
      </w:r>
      <w:r>
        <w:rPr>
          <w:w w:val="95"/>
          <w:sz w:val="19"/>
        </w:rPr>
        <w:t>include:</w:t>
      </w:r>
    </w:p>
    <w:p w14:paraId="239027B8" w14:textId="77777777" w:rsidR="00343FF6" w:rsidRDefault="00343FF6">
      <w:pPr>
        <w:pStyle w:val="BodyText"/>
        <w:spacing w:before="4"/>
        <w:rPr>
          <w:sz w:val="23"/>
        </w:rPr>
      </w:pPr>
    </w:p>
    <w:p w14:paraId="6C5075BD" w14:textId="77777777" w:rsidR="00343FF6" w:rsidRDefault="00635E89">
      <w:pPr>
        <w:pStyle w:val="ListParagraph"/>
        <w:numPr>
          <w:ilvl w:val="0"/>
          <w:numId w:val="12"/>
        </w:numPr>
        <w:tabs>
          <w:tab w:val="left" w:pos="402"/>
        </w:tabs>
        <w:spacing w:line="228" w:lineRule="auto"/>
        <w:rPr>
          <w:sz w:val="19"/>
        </w:rPr>
      </w:pPr>
      <w:r>
        <w:rPr>
          <w:w w:val="95"/>
          <w:sz w:val="19"/>
        </w:rPr>
        <w:t>an</w:t>
      </w:r>
      <w:r>
        <w:rPr>
          <w:spacing w:val="16"/>
          <w:w w:val="95"/>
          <w:sz w:val="19"/>
        </w:rPr>
        <w:t xml:space="preserve"> </w:t>
      </w:r>
      <w:r>
        <w:rPr>
          <w:w w:val="95"/>
          <w:sz w:val="19"/>
        </w:rPr>
        <w:t>identification</w:t>
      </w:r>
      <w:r>
        <w:rPr>
          <w:spacing w:val="16"/>
          <w:w w:val="95"/>
          <w:sz w:val="19"/>
        </w:rPr>
        <w:t xml:space="preserve"> </w:t>
      </w:r>
      <w:r>
        <w:rPr>
          <w:w w:val="95"/>
          <w:sz w:val="19"/>
        </w:rPr>
        <w:t>of</w:t>
      </w:r>
      <w:r>
        <w:rPr>
          <w:spacing w:val="20"/>
          <w:w w:val="95"/>
          <w:sz w:val="19"/>
        </w:rPr>
        <w:t xml:space="preserve"> </w:t>
      </w:r>
      <w:r>
        <w:rPr>
          <w:w w:val="95"/>
          <w:sz w:val="19"/>
        </w:rPr>
        <w:t>the</w:t>
      </w:r>
      <w:r>
        <w:rPr>
          <w:spacing w:val="16"/>
          <w:w w:val="95"/>
          <w:sz w:val="19"/>
        </w:rPr>
        <w:t xml:space="preserve"> </w:t>
      </w:r>
      <w:r>
        <w:rPr>
          <w:w w:val="95"/>
          <w:sz w:val="19"/>
        </w:rPr>
        <w:t>demand</w:t>
      </w:r>
      <w:r>
        <w:rPr>
          <w:spacing w:val="16"/>
          <w:w w:val="95"/>
          <w:sz w:val="19"/>
        </w:rPr>
        <w:t xml:space="preserve"> </w:t>
      </w:r>
      <w:r>
        <w:rPr>
          <w:w w:val="95"/>
          <w:sz w:val="19"/>
        </w:rPr>
        <w:t>facility</w:t>
      </w:r>
      <w:r>
        <w:rPr>
          <w:spacing w:val="14"/>
          <w:w w:val="95"/>
          <w:sz w:val="19"/>
        </w:rPr>
        <w:t xml:space="preserve"> </w:t>
      </w:r>
      <w:r>
        <w:rPr>
          <w:w w:val="95"/>
          <w:sz w:val="19"/>
        </w:rPr>
        <w:t>owner</w:t>
      </w:r>
      <w:r>
        <w:rPr>
          <w:spacing w:val="17"/>
          <w:w w:val="95"/>
          <w:sz w:val="19"/>
        </w:rPr>
        <w:t xml:space="preserve"> </w:t>
      </w:r>
      <w:r>
        <w:rPr>
          <w:w w:val="95"/>
          <w:sz w:val="19"/>
        </w:rPr>
        <w:t>or</w:t>
      </w:r>
      <w:r>
        <w:rPr>
          <w:spacing w:val="19"/>
          <w:w w:val="95"/>
          <w:sz w:val="19"/>
        </w:rPr>
        <w:t xml:space="preserve"> </w:t>
      </w:r>
      <w:r>
        <w:rPr>
          <w:w w:val="95"/>
          <w:sz w:val="19"/>
        </w:rPr>
        <w:t>prospective</w:t>
      </w:r>
      <w:r>
        <w:rPr>
          <w:spacing w:val="16"/>
          <w:w w:val="95"/>
          <w:sz w:val="19"/>
        </w:rPr>
        <w:t xml:space="preserve"> </w:t>
      </w:r>
      <w:r>
        <w:rPr>
          <w:w w:val="95"/>
          <w:sz w:val="19"/>
        </w:rPr>
        <w:t>owner,</w:t>
      </w:r>
      <w:r>
        <w:rPr>
          <w:spacing w:val="16"/>
          <w:w w:val="95"/>
          <w:sz w:val="19"/>
        </w:rPr>
        <w:t xml:space="preserve"> </w:t>
      </w:r>
      <w:r>
        <w:rPr>
          <w:w w:val="95"/>
          <w:sz w:val="19"/>
        </w:rPr>
        <w:t>the</w:t>
      </w:r>
      <w:r>
        <w:rPr>
          <w:spacing w:val="17"/>
          <w:w w:val="95"/>
          <w:sz w:val="19"/>
        </w:rPr>
        <w:t xml:space="preserve"> </w:t>
      </w:r>
      <w:r>
        <w:rPr>
          <w:w w:val="95"/>
          <w:sz w:val="19"/>
        </w:rPr>
        <w:t>DSO/CDSO</w:t>
      </w:r>
      <w:r>
        <w:rPr>
          <w:spacing w:val="16"/>
          <w:w w:val="95"/>
          <w:sz w:val="19"/>
        </w:rPr>
        <w:t xml:space="preserve"> </w:t>
      </w:r>
      <w:r>
        <w:rPr>
          <w:w w:val="95"/>
          <w:sz w:val="19"/>
        </w:rPr>
        <w:t>or</w:t>
      </w:r>
      <w:r>
        <w:rPr>
          <w:spacing w:val="19"/>
          <w:w w:val="95"/>
          <w:sz w:val="19"/>
        </w:rPr>
        <w:t xml:space="preserve"> </w:t>
      </w:r>
      <w:r>
        <w:rPr>
          <w:w w:val="95"/>
          <w:sz w:val="19"/>
        </w:rPr>
        <w:t>prospective</w:t>
      </w:r>
      <w:r>
        <w:rPr>
          <w:spacing w:val="16"/>
          <w:w w:val="95"/>
          <w:sz w:val="19"/>
        </w:rPr>
        <w:t xml:space="preserve"> </w:t>
      </w:r>
      <w:r>
        <w:rPr>
          <w:w w:val="95"/>
          <w:sz w:val="19"/>
        </w:rPr>
        <w:t>operator,</w:t>
      </w:r>
      <w:r>
        <w:rPr>
          <w:spacing w:val="17"/>
          <w:w w:val="95"/>
          <w:sz w:val="19"/>
        </w:rPr>
        <w:t xml:space="preserve"> </w:t>
      </w:r>
      <w:r>
        <w:rPr>
          <w:w w:val="95"/>
          <w:sz w:val="19"/>
        </w:rPr>
        <w:t>and</w:t>
      </w:r>
      <w:r>
        <w:rPr>
          <w:spacing w:val="-37"/>
          <w:w w:val="95"/>
          <w:sz w:val="19"/>
        </w:rPr>
        <w:t xml:space="preserve"> </w:t>
      </w:r>
      <w:r>
        <w:rPr>
          <w:sz w:val="19"/>
        </w:rPr>
        <w:t>a</w:t>
      </w:r>
      <w:r>
        <w:rPr>
          <w:spacing w:val="13"/>
          <w:sz w:val="19"/>
        </w:rPr>
        <w:t xml:space="preserve"> </w:t>
      </w:r>
      <w:r>
        <w:rPr>
          <w:sz w:val="19"/>
        </w:rPr>
        <w:t>contact</w:t>
      </w:r>
      <w:r>
        <w:rPr>
          <w:spacing w:val="13"/>
          <w:sz w:val="19"/>
        </w:rPr>
        <w:t xml:space="preserve"> </w:t>
      </w:r>
      <w:r>
        <w:rPr>
          <w:sz w:val="19"/>
        </w:rPr>
        <w:t>person</w:t>
      </w:r>
      <w:r>
        <w:rPr>
          <w:spacing w:val="11"/>
          <w:sz w:val="19"/>
        </w:rPr>
        <w:t xml:space="preserve"> </w:t>
      </w:r>
      <w:r>
        <w:rPr>
          <w:sz w:val="19"/>
        </w:rPr>
        <w:t>for</w:t>
      </w:r>
      <w:r>
        <w:rPr>
          <w:spacing w:val="13"/>
          <w:sz w:val="19"/>
        </w:rPr>
        <w:t xml:space="preserve"> </w:t>
      </w:r>
      <w:r>
        <w:rPr>
          <w:sz w:val="19"/>
        </w:rPr>
        <w:t>any</w:t>
      </w:r>
      <w:r>
        <w:rPr>
          <w:spacing w:val="8"/>
          <w:sz w:val="19"/>
        </w:rPr>
        <w:t xml:space="preserve"> </w:t>
      </w:r>
      <w:r>
        <w:rPr>
          <w:sz w:val="19"/>
        </w:rPr>
        <w:t>communications;</w:t>
      </w:r>
    </w:p>
    <w:p w14:paraId="65C1C0D4" w14:textId="77777777" w:rsidR="00343FF6" w:rsidRDefault="00343FF6">
      <w:pPr>
        <w:pStyle w:val="BodyText"/>
        <w:spacing w:before="7"/>
        <w:rPr>
          <w:sz w:val="23"/>
        </w:rPr>
      </w:pPr>
    </w:p>
    <w:p w14:paraId="550F77E1" w14:textId="77777777" w:rsidR="00343FF6" w:rsidRDefault="00635E89">
      <w:pPr>
        <w:pStyle w:val="ListParagraph"/>
        <w:numPr>
          <w:ilvl w:val="0"/>
          <w:numId w:val="12"/>
        </w:numPr>
        <w:tabs>
          <w:tab w:val="left" w:pos="402"/>
        </w:tabs>
        <w:spacing w:line="228" w:lineRule="auto"/>
        <w:rPr>
          <w:sz w:val="19"/>
        </w:rPr>
      </w:pPr>
      <w:r>
        <w:rPr>
          <w:spacing w:val="-1"/>
          <w:w w:val="95"/>
          <w:sz w:val="19"/>
        </w:rPr>
        <w:t>a</w:t>
      </w:r>
      <w:r>
        <w:rPr>
          <w:spacing w:val="21"/>
          <w:w w:val="95"/>
          <w:sz w:val="19"/>
        </w:rPr>
        <w:t xml:space="preserve"> </w:t>
      </w:r>
      <w:r>
        <w:rPr>
          <w:spacing w:val="-1"/>
          <w:w w:val="95"/>
          <w:sz w:val="19"/>
        </w:rPr>
        <w:t>description</w:t>
      </w:r>
      <w:r>
        <w:rPr>
          <w:spacing w:val="21"/>
          <w:w w:val="95"/>
          <w:sz w:val="19"/>
        </w:rPr>
        <w:t xml:space="preserve"> </w:t>
      </w:r>
      <w:r>
        <w:rPr>
          <w:w w:val="95"/>
          <w:sz w:val="19"/>
        </w:rPr>
        <w:t>of</w:t>
      </w:r>
      <w:r>
        <w:rPr>
          <w:spacing w:val="24"/>
          <w:w w:val="95"/>
          <w:sz w:val="19"/>
        </w:rPr>
        <w:t xml:space="preserve"> </w:t>
      </w:r>
      <w:r>
        <w:rPr>
          <w:w w:val="95"/>
          <w:sz w:val="19"/>
        </w:rPr>
        <w:t>the</w:t>
      </w:r>
      <w:r>
        <w:rPr>
          <w:spacing w:val="22"/>
          <w:w w:val="95"/>
          <w:sz w:val="19"/>
        </w:rPr>
        <w:t xml:space="preserve"> </w:t>
      </w:r>
      <w:r>
        <w:rPr>
          <w:w w:val="95"/>
          <w:sz w:val="19"/>
        </w:rPr>
        <w:t>transmission-connected</w:t>
      </w:r>
      <w:r>
        <w:rPr>
          <w:spacing w:val="21"/>
          <w:w w:val="95"/>
          <w:sz w:val="19"/>
        </w:rPr>
        <w:t xml:space="preserve"> </w:t>
      </w:r>
      <w:r>
        <w:rPr>
          <w:w w:val="95"/>
          <w:sz w:val="19"/>
        </w:rPr>
        <w:t>demand</w:t>
      </w:r>
      <w:r>
        <w:rPr>
          <w:spacing w:val="21"/>
          <w:w w:val="95"/>
          <w:sz w:val="19"/>
        </w:rPr>
        <w:t xml:space="preserve"> </w:t>
      </w:r>
      <w:r>
        <w:rPr>
          <w:w w:val="95"/>
          <w:sz w:val="19"/>
        </w:rPr>
        <w:t>facility,</w:t>
      </w:r>
      <w:r>
        <w:rPr>
          <w:spacing w:val="22"/>
          <w:w w:val="95"/>
          <w:sz w:val="19"/>
        </w:rPr>
        <w:t xml:space="preserve"> </w:t>
      </w:r>
      <w:r>
        <w:rPr>
          <w:w w:val="95"/>
          <w:sz w:val="19"/>
        </w:rPr>
        <w:t>the</w:t>
      </w:r>
      <w:r>
        <w:rPr>
          <w:spacing w:val="21"/>
          <w:w w:val="95"/>
          <w:sz w:val="19"/>
        </w:rPr>
        <w:t xml:space="preserve"> </w:t>
      </w:r>
      <w:r>
        <w:rPr>
          <w:w w:val="95"/>
          <w:sz w:val="19"/>
        </w:rPr>
        <w:t>transmission-connected</w:t>
      </w:r>
      <w:r>
        <w:rPr>
          <w:spacing w:val="22"/>
          <w:w w:val="95"/>
          <w:sz w:val="19"/>
        </w:rPr>
        <w:t xml:space="preserve"> </w:t>
      </w:r>
      <w:r>
        <w:rPr>
          <w:w w:val="95"/>
          <w:sz w:val="19"/>
        </w:rPr>
        <w:t>distribution</w:t>
      </w:r>
      <w:r>
        <w:rPr>
          <w:spacing w:val="21"/>
          <w:w w:val="95"/>
          <w:sz w:val="19"/>
        </w:rPr>
        <w:t xml:space="preserve"> </w:t>
      </w:r>
      <w:r>
        <w:rPr>
          <w:w w:val="95"/>
          <w:sz w:val="19"/>
        </w:rPr>
        <w:t>facility,</w:t>
      </w:r>
      <w:r>
        <w:rPr>
          <w:spacing w:val="21"/>
          <w:w w:val="95"/>
          <w:sz w:val="19"/>
        </w:rPr>
        <w:t xml:space="preserve"> </w:t>
      </w:r>
      <w:r>
        <w:rPr>
          <w:w w:val="95"/>
          <w:sz w:val="19"/>
        </w:rPr>
        <w:t>the</w:t>
      </w:r>
      <w:r>
        <w:rPr>
          <w:spacing w:val="-37"/>
          <w:w w:val="95"/>
          <w:sz w:val="19"/>
        </w:rPr>
        <w:t xml:space="preserve"> </w:t>
      </w:r>
      <w:r>
        <w:rPr>
          <w:sz w:val="19"/>
        </w:rPr>
        <w:t>distribution</w:t>
      </w:r>
      <w:r>
        <w:rPr>
          <w:spacing w:val="6"/>
          <w:sz w:val="19"/>
        </w:rPr>
        <w:t xml:space="preserve"> </w:t>
      </w:r>
      <w:r>
        <w:rPr>
          <w:sz w:val="19"/>
        </w:rPr>
        <w:t>system,</w:t>
      </w:r>
      <w:r>
        <w:rPr>
          <w:spacing w:val="5"/>
          <w:sz w:val="19"/>
        </w:rPr>
        <w:t xml:space="preserve"> </w:t>
      </w:r>
      <w:r>
        <w:rPr>
          <w:sz w:val="19"/>
        </w:rPr>
        <w:t>or</w:t>
      </w:r>
      <w:r>
        <w:rPr>
          <w:spacing w:val="12"/>
          <w:sz w:val="19"/>
        </w:rPr>
        <w:t xml:space="preserve"> </w:t>
      </w:r>
      <w:r>
        <w:rPr>
          <w:sz w:val="19"/>
        </w:rPr>
        <w:t>the</w:t>
      </w:r>
      <w:r>
        <w:rPr>
          <w:spacing w:val="7"/>
          <w:sz w:val="19"/>
        </w:rPr>
        <w:t xml:space="preserve"> </w:t>
      </w:r>
      <w:r>
        <w:rPr>
          <w:sz w:val="19"/>
        </w:rPr>
        <w:t>demand</w:t>
      </w:r>
      <w:r>
        <w:rPr>
          <w:spacing w:val="7"/>
          <w:sz w:val="19"/>
        </w:rPr>
        <w:t xml:space="preserve"> </w:t>
      </w:r>
      <w:r>
        <w:rPr>
          <w:sz w:val="19"/>
        </w:rPr>
        <w:t>unit</w:t>
      </w:r>
      <w:r>
        <w:rPr>
          <w:spacing w:val="6"/>
          <w:sz w:val="19"/>
        </w:rPr>
        <w:t xml:space="preserve"> </w:t>
      </w:r>
      <w:r>
        <w:rPr>
          <w:sz w:val="19"/>
        </w:rPr>
        <w:t>for</w:t>
      </w:r>
      <w:r>
        <w:rPr>
          <w:spacing w:val="13"/>
          <w:sz w:val="19"/>
        </w:rPr>
        <w:t xml:space="preserve"> </w:t>
      </w:r>
      <w:r>
        <w:rPr>
          <w:sz w:val="19"/>
        </w:rPr>
        <w:t>which</w:t>
      </w:r>
      <w:r>
        <w:rPr>
          <w:spacing w:val="5"/>
          <w:sz w:val="19"/>
        </w:rPr>
        <w:t xml:space="preserve"> </w:t>
      </w:r>
      <w:r>
        <w:rPr>
          <w:sz w:val="19"/>
        </w:rPr>
        <w:t>a</w:t>
      </w:r>
      <w:r>
        <w:rPr>
          <w:spacing w:val="7"/>
          <w:sz w:val="19"/>
        </w:rPr>
        <w:t xml:space="preserve"> </w:t>
      </w:r>
      <w:r>
        <w:rPr>
          <w:sz w:val="19"/>
        </w:rPr>
        <w:t>derogation</w:t>
      </w:r>
      <w:r>
        <w:rPr>
          <w:spacing w:val="7"/>
          <w:sz w:val="19"/>
        </w:rPr>
        <w:t xml:space="preserve"> </w:t>
      </w:r>
      <w:r>
        <w:rPr>
          <w:sz w:val="19"/>
        </w:rPr>
        <w:t>is</w:t>
      </w:r>
      <w:r>
        <w:rPr>
          <w:spacing w:val="7"/>
          <w:sz w:val="19"/>
        </w:rPr>
        <w:t xml:space="preserve"> </w:t>
      </w:r>
      <w:r>
        <w:rPr>
          <w:sz w:val="19"/>
        </w:rPr>
        <w:t>requested;</w:t>
      </w:r>
    </w:p>
    <w:p w14:paraId="4D76DE09" w14:textId="77777777" w:rsidR="00343FF6" w:rsidRDefault="00343FF6">
      <w:pPr>
        <w:pStyle w:val="BodyText"/>
        <w:spacing w:before="5"/>
        <w:rPr>
          <w:sz w:val="23"/>
        </w:rPr>
      </w:pPr>
    </w:p>
    <w:p w14:paraId="6430DD4D" w14:textId="77777777" w:rsidR="00343FF6" w:rsidRDefault="00635E89">
      <w:pPr>
        <w:pStyle w:val="ListParagraph"/>
        <w:numPr>
          <w:ilvl w:val="0"/>
          <w:numId w:val="12"/>
        </w:numPr>
        <w:tabs>
          <w:tab w:val="left" w:pos="402"/>
        </w:tabs>
        <w:spacing w:line="228" w:lineRule="auto"/>
        <w:rPr>
          <w:sz w:val="19"/>
        </w:rPr>
      </w:pPr>
      <w:r>
        <w:rPr>
          <w:w w:val="95"/>
          <w:sz w:val="19"/>
        </w:rPr>
        <w:t>a</w:t>
      </w:r>
      <w:r>
        <w:rPr>
          <w:spacing w:val="8"/>
          <w:w w:val="95"/>
          <w:sz w:val="19"/>
        </w:rPr>
        <w:t xml:space="preserve"> </w:t>
      </w:r>
      <w:r>
        <w:rPr>
          <w:w w:val="95"/>
          <w:sz w:val="19"/>
        </w:rPr>
        <w:t>reference</w:t>
      </w:r>
      <w:r>
        <w:rPr>
          <w:spacing w:val="9"/>
          <w:w w:val="95"/>
          <w:sz w:val="19"/>
        </w:rPr>
        <w:t xml:space="preserve"> </w:t>
      </w:r>
      <w:r>
        <w:rPr>
          <w:w w:val="95"/>
          <w:sz w:val="19"/>
        </w:rPr>
        <w:t>to</w:t>
      </w:r>
      <w:r>
        <w:rPr>
          <w:spacing w:val="8"/>
          <w:w w:val="95"/>
          <w:sz w:val="19"/>
        </w:rPr>
        <w:t xml:space="preserve"> </w:t>
      </w:r>
      <w:r>
        <w:rPr>
          <w:w w:val="95"/>
          <w:sz w:val="19"/>
        </w:rPr>
        <w:t>the</w:t>
      </w:r>
      <w:r>
        <w:rPr>
          <w:spacing w:val="9"/>
          <w:w w:val="95"/>
          <w:sz w:val="19"/>
        </w:rPr>
        <w:t xml:space="preserve"> </w:t>
      </w:r>
      <w:r>
        <w:rPr>
          <w:w w:val="95"/>
          <w:sz w:val="19"/>
        </w:rPr>
        <w:t>provisions</w:t>
      </w:r>
      <w:r>
        <w:rPr>
          <w:spacing w:val="8"/>
          <w:w w:val="95"/>
          <w:sz w:val="19"/>
        </w:rPr>
        <w:t xml:space="preserve"> </w:t>
      </w:r>
      <w:r>
        <w:rPr>
          <w:w w:val="95"/>
          <w:sz w:val="19"/>
        </w:rPr>
        <w:t>of</w:t>
      </w:r>
      <w:r>
        <w:rPr>
          <w:spacing w:val="13"/>
          <w:w w:val="95"/>
          <w:sz w:val="19"/>
        </w:rPr>
        <w:t xml:space="preserve"> </w:t>
      </w:r>
      <w:r>
        <w:rPr>
          <w:w w:val="95"/>
          <w:sz w:val="19"/>
        </w:rPr>
        <w:t>this</w:t>
      </w:r>
      <w:r>
        <w:rPr>
          <w:spacing w:val="9"/>
          <w:w w:val="95"/>
          <w:sz w:val="19"/>
        </w:rPr>
        <w:t xml:space="preserve"> </w:t>
      </w:r>
      <w:r>
        <w:rPr>
          <w:w w:val="95"/>
          <w:sz w:val="19"/>
        </w:rPr>
        <w:t>Regulation</w:t>
      </w:r>
      <w:r>
        <w:rPr>
          <w:spacing w:val="9"/>
          <w:w w:val="95"/>
          <w:sz w:val="19"/>
        </w:rPr>
        <w:t xml:space="preserve"> </w:t>
      </w:r>
      <w:r>
        <w:rPr>
          <w:w w:val="95"/>
          <w:sz w:val="19"/>
        </w:rPr>
        <w:t>from</w:t>
      </w:r>
      <w:r>
        <w:rPr>
          <w:spacing w:val="8"/>
          <w:w w:val="95"/>
          <w:sz w:val="19"/>
        </w:rPr>
        <w:t xml:space="preserve"> </w:t>
      </w:r>
      <w:r>
        <w:rPr>
          <w:w w:val="95"/>
          <w:sz w:val="19"/>
        </w:rPr>
        <w:t>which</w:t>
      </w:r>
      <w:r>
        <w:rPr>
          <w:spacing w:val="10"/>
          <w:w w:val="95"/>
          <w:sz w:val="19"/>
        </w:rPr>
        <w:t xml:space="preserve"> </w:t>
      </w:r>
      <w:r>
        <w:rPr>
          <w:w w:val="95"/>
          <w:sz w:val="19"/>
        </w:rPr>
        <w:t>a</w:t>
      </w:r>
      <w:r>
        <w:rPr>
          <w:spacing w:val="9"/>
          <w:w w:val="95"/>
          <w:sz w:val="19"/>
        </w:rPr>
        <w:t xml:space="preserve"> </w:t>
      </w:r>
      <w:r>
        <w:rPr>
          <w:w w:val="95"/>
          <w:sz w:val="19"/>
        </w:rPr>
        <w:t>derogation</w:t>
      </w:r>
      <w:r>
        <w:rPr>
          <w:spacing w:val="9"/>
          <w:w w:val="95"/>
          <w:sz w:val="19"/>
        </w:rPr>
        <w:t xml:space="preserve"> </w:t>
      </w:r>
      <w:r>
        <w:rPr>
          <w:w w:val="95"/>
          <w:sz w:val="19"/>
        </w:rPr>
        <w:t>is</w:t>
      </w:r>
      <w:r>
        <w:rPr>
          <w:spacing w:val="9"/>
          <w:w w:val="95"/>
          <w:sz w:val="19"/>
        </w:rPr>
        <w:t xml:space="preserve"> </w:t>
      </w:r>
      <w:r>
        <w:rPr>
          <w:w w:val="95"/>
          <w:sz w:val="19"/>
        </w:rPr>
        <w:t>requested</w:t>
      </w:r>
      <w:r>
        <w:rPr>
          <w:spacing w:val="9"/>
          <w:w w:val="95"/>
          <w:sz w:val="19"/>
        </w:rPr>
        <w:t xml:space="preserve"> </w:t>
      </w:r>
      <w:r>
        <w:rPr>
          <w:w w:val="95"/>
          <w:sz w:val="19"/>
        </w:rPr>
        <w:t>and</w:t>
      </w:r>
      <w:r>
        <w:rPr>
          <w:spacing w:val="9"/>
          <w:w w:val="95"/>
          <w:sz w:val="19"/>
        </w:rPr>
        <w:t xml:space="preserve"> </w:t>
      </w:r>
      <w:r>
        <w:rPr>
          <w:w w:val="95"/>
          <w:sz w:val="19"/>
        </w:rPr>
        <w:t>a</w:t>
      </w:r>
      <w:r>
        <w:rPr>
          <w:spacing w:val="9"/>
          <w:w w:val="95"/>
          <w:sz w:val="19"/>
        </w:rPr>
        <w:t xml:space="preserve"> </w:t>
      </w:r>
      <w:r>
        <w:rPr>
          <w:w w:val="95"/>
          <w:sz w:val="19"/>
        </w:rPr>
        <w:t>detailed</w:t>
      </w:r>
      <w:r>
        <w:rPr>
          <w:spacing w:val="9"/>
          <w:w w:val="95"/>
          <w:sz w:val="19"/>
        </w:rPr>
        <w:t xml:space="preserve"> </w:t>
      </w:r>
      <w:r>
        <w:rPr>
          <w:w w:val="95"/>
          <w:sz w:val="19"/>
        </w:rPr>
        <w:t>description</w:t>
      </w:r>
      <w:r>
        <w:rPr>
          <w:spacing w:val="8"/>
          <w:w w:val="95"/>
          <w:sz w:val="19"/>
        </w:rPr>
        <w:t xml:space="preserve"> </w:t>
      </w:r>
      <w:r>
        <w:rPr>
          <w:w w:val="95"/>
          <w:sz w:val="19"/>
        </w:rPr>
        <w:t>of</w:t>
      </w:r>
      <w:r>
        <w:rPr>
          <w:spacing w:val="-37"/>
          <w:w w:val="95"/>
          <w:sz w:val="19"/>
        </w:rPr>
        <w:t xml:space="preserve"> </w:t>
      </w:r>
      <w:r>
        <w:rPr>
          <w:sz w:val="19"/>
        </w:rPr>
        <w:t>the</w:t>
      </w:r>
      <w:r>
        <w:rPr>
          <w:spacing w:val="13"/>
          <w:sz w:val="19"/>
        </w:rPr>
        <w:t xml:space="preserve"> </w:t>
      </w:r>
      <w:r>
        <w:rPr>
          <w:sz w:val="19"/>
        </w:rPr>
        <w:t>requested</w:t>
      </w:r>
      <w:r>
        <w:rPr>
          <w:spacing w:val="14"/>
          <w:sz w:val="19"/>
        </w:rPr>
        <w:t xml:space="preserve"> </w:t>
      </w:r>
      <w:r>
        <w:rPr>
          <w:sz w:val="19"/>
        </w:rPr>
        <w:t>derogation;</w:t>
      </w:r>
    </w:p>
    <w:p w14:paraId="41A6D19A" w14:textId="77777777" w:rsidR="00343FF6" w:rsidRDefault="00343FF6">
      <w:pPr>
        <w:pStyle w:val="BodyText"/>
        <w:spacing w:before="7"/>
        <w:rPr>
          <w:sz w:val="23"/>
        </w:rPr>
      </w:pPr>
    </w:p>
    <w:p w14:paraId="37C3D9BC" w14:textId="77777777" w:rsidR="00343FF6" w:rsidRDefault="00635E89">
      <w:pPr>
        <w:pStyle w:val="ListParagraph"/>
        <w:numPr>
          <w:ilvl w:val="0"/>
          <w:numId w:val="12"/>
        </w:numPr>
        <w:tabs>
          <w:tab w:val="left" w:pos="402"/>
        </w:tabs>
        <w:spacing w:line="228" w:lineRule="auto"/>
        <w:ind w:right="124"/>
        <w:rPr>
          <w:sz w:val="19"/>
        </w:rPr>
      </w:pPr>
      <w:r>
        <w:rPr>
          <w:w w:val="90"/>
          <w:sz w:val="19"/>
        </w:rPr>
        <w:t>detailed</w:t>
      </w:r>
      <w:r>
        <w:rPr>
          <w:spacing w:val="8"/>
          <w:w w:val="90"/>
          <w:sz w:val="19"/>
        </w:rPr>
        <w:t xml:space="preserve"> </w:t>
      </w:r>
      <w:r>
        <w:rPr>
          <w:w w:val="90"/>
          <w:sz w:val="19"/>
        </w:rPr>
        <w:t>reasoning,</w:t>
      </w:r>
      <w:r>
        <w:rPr>
          <w:spacing w:val="9"/>
          <w:w w:val="90"/>
          <w:sz w:val="19"/>
        </w:rPr>
        <w:t xml:space="preserve"> </w:t>
      </w:r>
      <w:r>
        <w:rPr>
          <w:w w:val="90"/>
          <w:sz w:val="19"/>
        </w:rPr>
        <w:t>with</w:t>
      </w:r>
      <w:r>
        <w:rPr>
          <w:spacing w:val="8"/>
          <w:w w:val="90"/>
          <w:sz w:val="19"/>
        </w:rPr>
        <w:t xml:space="preserve"> </w:t>
      </w:r>
      <w:r>
        <w:rPr>
          <w:w w:val="90"/>
          <w:sz w:val="19"/>
        </w:rPr>
        <w:t>relevant</w:t>
      </w:r>
      <w:r>
        <w:rPr>
          <w:spacing w:val="8"/>
          <w:w w:val="90"/>
          <w:sz w:val="19"/>
        </w:rPr>
        <w:t xml:space="preserve"> </w:t>
      </w:r>
      <w:r>
        <w:rPr>
          <w:w w:val="90"/>
          <w:sz w:val="19"/>
        </w:rPr>
        <w:t>supporting</w:t>
      </w:r>
      <w:r>
        <w:rPr>
          <w:spacing w:val="8"/>
          <w:w w:val="90"/>
          <w:sz w:val="19"/>
        </w:rPr>
        <w:t xml:space="preserve"> </w:t>
      </w:r>
      <w:r>
        <w:rPr>
          <w:w w:val="90"/>
          <w:sz w:val="19"/>
        </w:rPr>
        <w:t>documents</w:t>
      </w:r>
      <w:r>
        <w:rPr>
          <w:spacing w:val="9"/>
          <w:w w:val="90"/>
          <w:sz w:val="19"/>
        </w:rPr>
        <w:t xml:space="preserve"> </w:t>
      </w:r>
      <w:r>
        <w:rPr>
          <w:w w:val="90"/>
          <w:sz w:val="19"/>
        </w:rPr>
        <w:t>and</w:t>
      </w:r>
      <w:r>
        <w:rPr>
          <w:spacing w:val="8"/>
          <w:w w:val="90"/>
          <w:sz w:val="19"/>
        </w:rPr>
        <w:t xml:space="preserve"> </w:t>
      </w:r>
      <w:r>
        <w:rPr>
          <w:w w:val="90"/>
          <w:sz w:val="19"/>
        </w:rPr>
        <w:t>cost-benefit</w:t>
      </w:r>
      <w:r>
        <w:rPr>
          <w:spacing w:val="9"/>
          <w:w w:val="90"/>
          <w:sz w:val="19"/>
        </w:rPr>
        <w:t xml:space="preserve"> </w:t>
      </w:r>
      <w:r>
        <w:rPr>
          <w:w w:val="90"/>
          <w:sz w:val="19"/>
        </w:rPr>
        <w:t>analysis</w:t>
      </w:r>
      <w:r>
        <w:rPr>
          <w:spacing w:val="7"/>
          <w:w w:val="90"/>
          <w:sz w:val="19"/>
        </w:rPr>
        <w:t xml:space="preserve"> </w:t>
      </w:r>
      <w:r>
        <w:rPr>
          <w:w w:val="90"/>
          <w:sz w:val="19"/>
        </w:rPr>
        <w:t>pursuant</w:t>
      </w:r>
      <w:r>
        <w:rPr>
          <w:spacing w:val="8"/>
          <w:w w:val="90"/>
          <w:sz w:val="19"/>
        </w:rPr>
        <w:t xml:space="preserve"> </w:t>
      </w:r>
      <w:r>
        <w:rPr>
          <w:w w:val="90"/>
          <w:sz w:val="19"/>
        </w:rPr>
        <w:t>to</w:t>
      </w:r>
      <w:r>
        <w:rPr>
          <w:spacing w:val="6"/>
          <w:w w:val="90"/>
          <w:sz w:val="19"/>
        </w:rPr>
        <w:t xml:space="preserve"> </w:t>
      </w:r>
      <w:r>
        <w:rPr>
          <w:w w:val="90"/>
          <w:sz w:val="19"/>
        </w:rPr>
        <w:t>the</w:t>
      </w:r>
      <w:r>
        <w:rPr>
          <w:spacing w:val="8"/>
          <w:w w:val="90"/>
          <w:sz w:val="19"/>
        </w:rPr>
        <w:t xml:space="preserve"> </w:t>
      </w:r>
      <w:r>
        <w:rPr>
          <w:w w:val="90"/>
          <w:sz w:val="19"/>
        </w:rPr>
        <w:t>requirements</w:t>
      </w:r>
      <w:r>
        <w:rPr>
          <w:spacing w:val="10"/>
          <w:w w:val="90"/>
          <w:sz w:val="19"/>
        </w:rPr>
        <w:t xml:space="preserve"> </w:t>
      </w:r>
      <w:r>
        <w:rPr>
          <w:w w:val="90"/>
          <w:sz w:val="19"/>
        </w:rPr>
        <w:t>of</w:t>
      </w:r>
      <w:r>
        <w:rPr>
          <w:spacing w:val="-35"/>
          <w:w w:val="90"/>
          <w:sz w:val="19"/>
        </w:rPr>
        <w:t xml:space="preserve"> </w:t>
      </w:r>
      <w:r>
        <w:rPr>
          <w:sz w:val="19"/>
        </w:rPr>
        <w:t>Article</w:t>
      </w:r>
      <w:r>
        <w:rPr>
          <w:spacing w:val="15"/>
          <w:sz w:val="19"/>
        </w:rPr>
        <w:t xml:space="preserve"> </w:t>
      </w:r>
      <w:r>
        <w:rPr>
          <w:sz w:val="19"/>
        </w:rPr>
        <w:t>49;</w:t>
      </w:r>
    </w:p>
    <w:p w14:paraId="6F84E480" w14:textId="77777777" w:rsidR="00343FF6" w:rsidRDefault="00343FF6">
      <w:pPr>
        <w:pStyle w:val="BodyText"/>
        <w:spacing w:before="9"/>
        <w:rPr>
          <w:sz w:val="22"/>
        </w:rPr>
      </w:pPr>
    </w:p>
    <w:p w14:paraId="583EEF38" w14:textId="77777777" w:rsidR="00343FF6" w:rsidRDefault="00635E89">
      <w:pPr>
        <w:pStyle w:val="ListParagraph"/>
        <w:numPr>
          <w:ilvl w:val="0"/>
          <w:numId w:val="12"/>
        </w:numPr>
        <w:tabs>
          <w:tab w:val="left" w:pos="402"/>
        </w:tabs>
        <w:ind w:right="0"/>
        <w:rPr>
          <w:sz w:val="19"/>
        </w:rPr>
      </w:pPr>
      <w:r>
        <w:rPr>
          <w:w w:val="90"/>
          <w:sz w:val="19"/>
        </w:rPr>
        <w:t>demonstration</w:t>
      </w:r>
      <w:r>
        <w:rPr>
          <w:spacing w:val="18"/>
          <w:w w:val="90"/>
          <w:sz w:val="19"/>
        </w:rPr>
        <w:t xml:space="preserve"> </w:t>
      </w:r>
      <w:r>
        <w:rPr>
          <w:w w:val="90"/>
          <w:sz w:val="19"/>
        </w:rPr>
        <w:t>that</w:t>
      </w:r>
      <w:r>
        <w:rPr>
          <w:spacing w:val="19"/>
          <w:w w:val="90"/>
          <w:sz w:val="19"/>
        </w:rPr>
        <w:t xml:space="preserve"> </w:t>
      </w:r>
      <w:r>
        <w:rPr>
          <w:w w:val="90"/>
          <w:sz w:val="19"/>
        </w:rPr>
        <w:t>the</w:t>
      </w:r>
      <w:r>
        <w:rPr>
          <w:spacing w:val="19"/>
          <w:w w:val="90"/>
          <w:sz w:val="19"/>
        </w:rPr>
        <w:t xml:space="preserve"> </w:t>
      </w:r>
      <w:r>
        <w:rPr>
          <w:w w:val="90"/>
          <w:sz w:val="19"/>
        </w:rPr>
        <w:t>requested</w:t>
      </w:r>
      <w:r>
        <w:rPr>
          <w:spacing w:val="19"/>
          <w:w w:val="90"/>
          <w:sz w:val="19"/>
        </w:rPr>
        <w:t xml:space="preserve"> </w:t>
      </w:r>
      <w:r>
        <w:rPr>
          <w:w w:val="90"/>
          <w:sz w:val="19"/>
        </w:rPr>
        <w:t>derogation</w:t>
      </w:r>
      <w:r>
        <w:rPr>
          <w:spacing w:val="15"/>
          <w:w w:val="90"/>
          <w:sz w:val="19"/>
        </w:rPr>
        <w:t xml:space="preserve"> </w:t>
      </w:r>
      <w:r>
        <w:rPr>
          <w:w w:val="90"/>
          <w:sz w:val="19"/>
        </w:rPr>
        <w:t>would</w:t>
      </w:r>
      <w:r>
        <w:rPr>
          <w:spacing w:val="19"/>
          <w:w w:val="90"/>
          <w:sz w:val="19"/>
        </w:rPr>
        <w:t xml:space="preserve"> </w:t>
      </w:r>
      <w:r>
        <w:rPr>
          <w:w w:val="90"/>
          <w:sz w:val="19"/>
        </w:rPr>
        <w:t>have</w:t>
      </w:r>
      <w:r>
        <w:rPr>
          <w:spacing w:val="20"/>
          <w:w w:val="90"/>
          <w:sz w:val="19"/>
        </w:rPr>
        <w:t xml:space="preserve"> </w:t>
      </w:r>
      <w:r>
        <w:rPr>
          <w:w w:val="90"/>
          <w:sz w:val="19"/>
        </w:rPr>
        <w:t>no</w:t>
      </w:r>
      <w:r>
        <w:rPr>
          <w:spacing w:val="19"/>
          <w:w w:val="90"/>
          <w:sz w:val="19"/>
        </w:rPr>
        <w:t xml:space="preserve"> </w:t>
      </w:r>
      <w:r>
        <w:rPr>
          <w:w w:val="90"/>
          <w:sz w:val="19"/>
        </w:rPr>
        <w:t>adverse</w:t>
      </w:r>
      <w:r>
        <w:rPr>
          <w:spacing w:val="20"/>
          <w:w w:val="90"/>
          <w:sz w:val="19"/>
        </w:rPr>
        <w:t xml:space="preserve"> </w:t>
      </w:r>
      <w:r>
        <w:rPr>
          <w:w w:val="90"/>
          <w:sz w:val="19"/>
        </w:rPr>
        <w:t>effect</w:t>
      </w:r>
      <w:r>
        <w:rPr>
          <w:spacing w:val="18"/>
          <w:w w:val="90"/>
          <w:sz w:val="19"/>
        </w:rPr>
        <w:t xml:space="preserve"> </w:t>
      </w:r>
      <w:r>
        <w:rPr>
          <w:w w:val="90"/>
          <w:sz w:val="19"/>
        </w:rPr>
        <w:t>on</w:t>
      </w:r>
      <w:r>
        <w:rPr>
          <w:spacing w:val="19"/>
          <w:w w:val="90"/>
          <w:sz w:val="19"/>
        </w:rPr>
        <w:t xml:space="preserve"> </w:t>
      </w:r>
      <w:r>
        <w:rPr>
          <w:w w:val="90"/>
          <w:sz w:val="19"/>
        </w:rPr>
        <w:t>cross-border</w:t>
      </w:r>
      <w:r>
        <w:rPr>
          <w:spacing w:val="24"/>
          <w:w w:val="90"/>
          <w:sz w:val="19"/>
        </w:rPr>
        <w:t xml:space="preserve"> </w:t>
      </w:r>
      <w:r>
        <w:rPr>
          <w:w w:val="90"/>
          <w:sz w:val="19"/>
        </w:rPr>
        <w:t>trade.</w:t>
      </w:r>
    </w:p>
    <w:p w14:paraId="016C26C4" w14:textId="77777777" w:rsidR="00343FF6" w:rsidRDefault="00343FF6">
      <w:pPr>
        <w:pStyle w:val="BodyText"/>
        <w:spacing w:before="4"/>
        <w:rPr>
          <w:sz w:val="23"/>
        </w:rPr>
      </w:pPr>
    </w:p>
    <w:p w14:paraId="2D17E480" w14:textId="77777777" w:rsidR="00343FF6" w:rsidRDefault="00635E89">
      <w:pPr>
        <w:pStyle w:val="ListParagraph"/>
        <w:numPr>
          <w:ilvl w:val="0"/>
          <w:numId w:val="13"/>
        </w:numPr>
        <w:tabs>
          <w:tab w:val="left" w:pos="540"/>
        </w:tabs>
        <w:spacing w:before="1" w:line="228" w:lineRule="auto"/>
        <w:ind w:right="124" w:firstLine="0"/>
        <w:rPr>
          <w:sz w:val="19"/>
        </w:rPr>
      </w:pPr>
      <w:r>
        <w:rPr>
          <w:w w:val="95"/>
          <w:sz w:val="19"/>
        </w:rPr>
        <w:t>Within two</w:t>
      </w:r>
      <w:r>
        <w:rPr>
          <w:w w:val="95"/>
          <w:sz w:val="19"/>
        </w:rPr>
        <w:t xml:space="preserve"> weeks of receipt of a request for a derogation, the relevant system operator shall confirm to the</w:t>
      </w:r>
      <w:r>
        <w:rPr>
          <w:spacing w:val="1"/>
          <w:w w:val="95"/>
          <w:sz w:val="19"/>
        </w:rPr>
        <w:t xml:space="preserve"> </w:t>
      </w:r>
      <w:r>
        <w:rPr>
          <w:w w:val="95"/>
          <w:sz w:val="19"/>
        </w:rPr>
        <w:t>demand facility owner or prospective owner, or to the DSO/CDSO or prospective operator, whether the request is</w:t>
      </w:r>
      <w:r>
        <w:rPr>
          <w:spacing w:val="1"/>
          <w:w w:val="95"/>
          <w:sz w:val="19"/>
        </w:rPr>
        <w:t xml:space="preserve"> </w:t>
      </w:r>
      <w:r>
        <w:rPr>
          <w:w w:val="95"/>
          <w:sz w:val="19"/>
        </w:rPr>
        <w:t>complete. If</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system</w:t>
      </w:r>
      <w:r>
        <w:rPr>
          <w:spacing w:val="1"/>
          <w:w w:val="95"/>
          <w:sz w:val="19"/>
        </w:rPr>
        <w:t xml:space="preserve"> </w:t>
      </w:r>
      <w:r>
        <w:rPr>
          <w:w w:val="95"/>
          <w:sz w:val="19"/>
        </w:rPr>
        <w:t>operator</w:t>
      </w:r>
      <w:r>
        <w:rPr>
          <w:spacing w:val="1"/>
          <w:w w:val="95"/>
          <w:sz w:val="19"/>
        </w:rPr>
        <w:t xml:space="preserve"> </w:t>
      </w:r>
      <w:r>
        <w:rPr>
          <w:w w:val="95"/>
          <w:sz w:val="19"/>
        </w:rPr>
        <w:t>cons</w:t>
      </w:r>
      <w:r>
        <w:rPr>
          <w:w w:val="95"/>
          <w:sz w:val="19"/>
        </w:rPr>
        <w:t>iders</w:t>
      </w:r>
      <w:r>
        <w:rPr>
          <w:spacing w:val="1"/>
          <w:w w:val="95"/>
          <w:sz w:val="19"/>
        </w:rPr>
        <w:t xml:space="preserve"> </w:t>
      </w:r>
      <w:r>
        <w:rPr>
          <w:w w:val="95"/>
          <w:sz w:val="19"/>
        </w:rPr>
        <w:t>that</w:t>
      </w:r>
      <w:r>
        <w:rPr>
          <w:spacing w:val="1"/>
          <w:w w:val="95"/>
          <w:sz w:val="19"/>
        </w:rPr>
        <w:t xml:space="preserve"> </w:t>
      </w:r>
      <w:r>
        <w:rPr>
          <w:w w:val="95"/>
          <w:sz w:val="19"/>
        </w:rPr>
        <w:t>the</w:t>
      </w:r>
      <w:r>
        <w:rPr>
          <w:spacing w:val="1"/>
          <w:w w:val="95"/>
          <w:sz w:val="19"/>
        </w:rPr>
        <w:t xml:space="preserve"> </w:t>
      </w:r>
      <w:r>
        <w:rPr>
          <w:w w:val="95"/>
          <w:sz w:val="19"/>
        </w:rPr>
        <w:t>request</w:t>
      </w:r>
      <w:r>
        <w:rPr>
          <w:spacing w:val="1"/>
          <w:w w:val="95"/>
          <w:sz w:val="19"/>
        </w:rPr>
        <w:t xml:space="preserve"> </w:t>
      </w:r>
      <w:r>
        <w:rPr>
          <w:w w:val="95"/>
          <w:sz w:val="19"/>
        </w:rPr>
        <w:t>is</w:t>
      </w:r>
      <w:r>
        <w:rPr>
          <w:spacing w:val="1"/>
          <w:w w:val="95"/>
          <w:sz w:val="19"/>
        </w:rPr>
        <w:t xml:space="preserve"> </w:t>
      </w:r>
      <w:r>
        <w:rPr>
          <w:w w:val="95"/>
          <w:sz w:val="19"/>
        </w:rPr>
        <w:t>incomplete,</w:t>
      </w:r>
      <w:r>
        <w:rPr>
          <w:spacing w:val="1"/>
          <w:w w:val="95"/>
          <w:sz w:val="19"/>
        </w:rPr>
        <w:t xml:space="preserve"> </w:t>
      </w:r>
      <w:r>
        <w:rPr>
          <w:w w:val="95"/>
          <w:sz w:val="19"/>
        </w:rPr>
        <w:t>the</w:t>
      </w:r>
      <w:r>
        <w:rPr>
          <w:spacing w:val="1"/>
          <w:w w:val="95"/>
          <w:sz w:val="19"/>
        </w:rPr>
        <w:t xml:space="preserve"> </w:t>
      </w:r>
      <w:r>
        <w:rPr>
          <w:w w:val="95"/>
          <w:sz w:val="19"/>
        </w:rPr>
        <w:t>demand</w:t>
      </w:r>
      <w:r>
        <w:rPr>
          <w:spacing w:val="1"/>
          <w:w w:val="95"/>
          <w:sz w:val="19"/>
        </w:rPr>
        <w:t xml:space="preserve"> </w:t>
      </w:r>
      <w:r>
        <w:rPr>
          <w:w w:val="95"/>
          <w:sz w:val="19"/>
        </w:rPr>
        <w:t>facility owner</w:t>
      </w:r>
      <w:r>
        <w:rPr>
          <w:spacing w:val="1"/>
          <w:w w:val="95"/>
          <w:sz w:val="19"/>
        </w:rPr>
        <w:t xml:space="preserve"> </w:t>
      </w:r>
      <w:r>
        <w:rPr>
          <w:w w:val="95"/>
          <w:sz w:val="19"/>
        </w:rPr>
        <w:t>or</w:t>
      </w:r>
      <w:r>
        <w:rPr>
          <w:spacing w:val="1"/>
          <w:w w:val="95"/>
          <w:sz w:val="19"/>
        </w:rPr>
        <w:t xml:space="preserve"> </w:t>
      </w:r>
      <w:r>
        <w:rPr>
          <w:w w:val="95"/>
          <w:sz w:val="19"/>
        </w:rPr>
        <w:t>prospective owner, or the DSO/CDSO or prospective operator, shall submit the additional required information within</w:t>
      </w:r>
      <w:r>
        <w:rPr>
          <w:spacing w:val="1"/>
          <w:w w:val="95"/>
          <w:sz w:val="19"/>
        </w:rPr>
        <w:t xml:space="preserve"> </w:t>
      </w:r>
      <w:r>
        <w:rPr>
          <w:w w:val="95"/>
          <w:sz w:val="19"/>
        </w:rPr>
        <w:t>one month from the receipt of</w:t>
      </w:r>
      <w:r>
        <w:rPr>
          <w:spacing w:val="37"/>
          <w:sz w:val="19"/>
        </w:rPr>
        <w:t xml:space="preserve"> </w:t>
      </w:r>
      <w:r>
        <w:rPr>
          <w:w w:val="95"/>
          <w:sz w:val="19"/>
        </w:rPr>
        <w:t xml:space="preserve">the request for additional information. If </w:t>
      </w:r>
      <w:r>
        <w:rPr>
          <w:w w:val="95"/>
          <w:sz w:val="19"/>
        </w:rPr>
        <w:t>the demand facility owner or prospective</w:t>
      </w:r>
      <w:r>
        <w:rPr>
          <w:spacing w:val="1"/>
          <w:w w:val="95"/>
          <w:sz w:val="19"/>
        </w:rPr>
        <w:t xml:space="preserve"> </w:t>
      </w:r>
      <w:r>
        <w:rPr>
          <w:w w:val="95"/>
          <w:sz w:val="19"/>
        </w:rPr>
        <w:t>owner, or if the DSO/CDSO or prospective operator, does not supply the requested information within that time limit,</w:t>
      </w:r>
      <w:r>
        <w:rPr>
          <w:spacing w:val="1"/>
          <w:w w:val="95"/>
          <w:sz w:val="19"/>
        </w:rPr>
        <w:t xml:space="preserve"> </w:t>
      </w:r>
      <w:r>
        <w:rPr>
          <w:sz w:val="19"/>
        </w:rPr>
        <w:t>the</w:t>
      </w:r>
      <w:r>
        <w:rPr>
          <w:spacing w:val="10"/>
          <w:sz w:val="19"/>
        </w:rPr>
        <w:t xml:space="preserve"> </w:t>
      </w:r>
      <w:r>
        <w:rPr>
          <w:sz w:val="19"/>
        </w:rPr>
        <w:t>request</w:t>
      </w:r>
      <w:r>
        <w:rPr>
          <w:spacing w:val="10"/>
          <w:sz w:val="19"/>
        </w:rPr>
        <w:t xml:space="preserve"> </w:t>
      </w:r>
      <w:r>
        <w:rPr>
          <w:sz w:val="19"/>
        </w:rPr>
        <w:t>for</w:t>
      </w:r>
      <w:r>
        <w:rPr>
          <w:spacing w:val="11"/>
          <w:sz w:val="19"/>
        </w:rPr>
        <w:t xml:space="preserve"> </w:t>
      </w:r>
      <w:r>
        <w:rPr>
          <w:sz w:val="19"/>
        </w:rPr>
        <w:t>a</w:t>
      </w:r>
      <w:r>
        <w:rPr>
          <w:spacing w:val="11"/>
          <w:sz w:val="19"/>
        </w:rPr>
        <w:t xml:space="preserve"> </w:t>
      </w:r>
      <w:r>
        <w:rPr>
          <w:sz w:val="19"/>
        </w:rPr>
        <w:t>derogation</w:t>
      </w:r>
      <w:r>
        <w:rPr>
          <w:spacing w:val="11"/>
          <w:sz w:val="19"/>
        </w:rPr>
        <w:t xml:space="preserve"> </w:t>
      </w:r>
      <w:r>
        <w:rPr>
          <w:sz w:val="19"/>
        </w:rPr>
        <w:t>shall</w:t>
      </w:r>
      <w:r>
        <w:rPr>
          <w:spacing w:val="11"/>
          <w:sz w:val="19"/>
        </w:rPr>
        <w:t xml:space="preserve"> </w:t>
      </w:r>
      <w:r>
        <w:rPr>
          <w:sz w:val="19"/>
        </w:rPr>
        <w:t>be</w:t>
      </w:r>
      <w:r>
        <w:rPr>
          <w:spacing w:val="10"/>
          <w:sz w:val="19"/>
        </w:rPr>
        <w:t xml:space="preserve"> </w:t>
      </w:r>
      <w:r>
        <w:rPr>
          <w:sz w:val="19"/>
        </w:rPr>
        <w:t>deemed</w:t>
      </w:r>
      <w:r>
        <w:rPr>
          <w:spacing w:val="11"/>
          <w:sz w:val="19"/>
        </w:rPr>
        <w:t xml:space="preserve"> </w:t>
      </w:r>
      <w:r>
        <w:rPr>
          <w:sz w:val="19"/>
        </w:rPr>
        <w:t>withdrawn.</w:t>
      </w:r>
    </w:p>
    <w:p w14:paraId="08A5DE4B" w14:textId="77777777" w:rsidR="00343FF6" w:rsidRDefault="00343FF6">
      <w:pPr>
        <w:pStyle w:val="BodyText"/>
        <w:rPr>
          <w:sz w:val="22"/>
        </w:rPr>
      </w:pPr>
    </w:p>
    <w:p w14:paraId="5E4D8F6A" w14:textId="77777777" w:rsidR="00343FF6" w:rsidRDefault="00635E89">
      <w:pPr>
        <w:pStyle w:val="ListParagraph"/>
        <w:numPr>
          <w:ilvl w:val="0"/>
          <w:numId w:val="13"/>
        </w:numPr>
        <w:tabs>
          <w:tab w:val="left" w:pos="540"/>
        </w:tabs>
        <w:spacing w:before="154" w:line="228" w:lineRule="auto"/>
        <w:ind w:right="124" w:firstLine="0"/>
        <w:rPr>
          <w:sz w:val="19"/>
        </w:rPr>
      </w:pPr>
      <w:r>
        <w:rPr>
          <w:w w:val="95"/>
          <w:sz w:val="19"/>
        </w:rPr>
        <w:t xml:space="preserve">The relevant system operator shall, in </w:t>
      </w:r>
      <w:r>
        <w:rPr>
          <w:w w:val="95"/>
          <w:sz w:val="19"/>
        </w:rPr>
        <w:t>coordination with the relevant TSO and any affected adjacent DSO, assess</w:t>
      </w:r>
      <w:r>
        <w:rPr>
          <w:spacing w:val="1"/>
          <w:w w:val="95"/>
          <w:sz w:val="19"/>
        </w:rPr>
        <w:t xml:space="preserve"> </w:t>
      </w:r>
      <w:r>
        <w:rPr>
          <w:w w:val="95"/>
          <w:sz w:val="19"/>
        </w:rPr>
        <w:t>the request for a derogation and the provided cost-benefit analysis, taking into account the criteria determined by the</w:t>
      </w:r>
      <w:r>
        <w:rPr>
          <w:spacing w:val="1"/>
          <w:w w:val="95"/>
          <w:sz w:val="19"/>
        </w:rPr>
        <w:t xml:space="preserve"> </w:t>
      </w:r>
      <w:r>
        <w:rPr>
          <w:sz w:val="19"/>
        </w:rPr>
        <w:t>regulatory</w:t>
      </w:r>
      <w:r>
        <w:rPr>
          <w:spacing w:val="14"/>
          <w:sz w:val="19"/>
        </w:rPr>
        <w:t xml:space="preserve"> </w:t>
      </w:r>
      <w:r>
        <w:rPr>
          <w:sz w:val="19"/>
        </w:rPr>
        <w:t>authority</w:t>
      </w:r>
      <w:r>
        <w:rPr>
          <w:spacing w:val="12"/>
          <w:sz w:val="19"/>
        </w:rPr>
        <w:t xml:space="preserve"> </w:t>
      </w:r>
      <w:r>
        <w:rPr>
          <w:sz w:val="19"/>
        </w:rPr>
        <w:t>pursuant</w:t>
      </w:r>
      <w:r>
        <w:rPr>
          <w:spacing w:val="13"/>
          <w:sz w:val="19"/>
        </w:rPr>
        <w:t xml:space="preserve"> </w:t>
      </w:r>
      <w:r>
        <w:rPr>
          <w:sz w:val="19"/>
        </w:rPr>
        <w:t>to</w:t>
      </w:r>
      <w:r>
        <w:rPr>
          <w:spacing w:val="10"/>
          <w:sz w:val="19"/>
        </w:rPr>
        <w:t xml:space="preserve"> </w:t>
      </w:r>
      <w:r>
        <w:rPr>
          <w:sz w:val="19"/>
        </w:rPr>
        <w:t>Article</w:t>
      </w:r>
      <w:r>
        <w:rPr>
          <w:spacing w:val="14"/>
          <w:sz w:val="19"/>
        </w:rPr>
        <w:t xml:space="preserve"> </w:t>
      </w:r>
      <w:r>
        <w:rPr>
          <w:sz w:val="19"/>
        </w:rPr>
        <w:t>51.</w:t>
      </w:r>
    </w:p>
    <w:p w14:paraId="6083C57D" w14:textId="77777777" w:rsidR="00343FF6" w:rsidRDefault="00343FF6">
      <w:pPr>
        <w:pStyle w:val="BodyText"/>
        <w:rPr>
          <w:sz w:val="22"/>
        </w:rPr>
      </w:pPr>
    </w:p>
    <w:p w14:paraId="3A3C24D4" w14:textId="77777777" w:rsidR="00343FF6" w:rsidRDefault="00635E89">
      <w:pPr>
        <w:pStyle w:val="ListParagraph"/>
        <w:numPr>
          <w:ilvl w:val="0"/>
          <w:numId w:val="13"/>
        </w:numPr>
        <w:tabs>
          <w:tab w:val="left" w:pos="540"/>
        </w:tabs>
        <w:spacing w:before="156" w:line="228" w:lineRule="auto"/>
        <w:ind w:right="123" w:firstLine="0"/>
        <w:rPr>
          <w:sz w:val="19"/>
        </w:rPr>
      </w:pPr>
      <w:r>
        <w:rPr>
          <w:w w:val="95"/>
          <w:sz w:val="19"/>
        </w:rPr>
        <w:t>Within six months</w:t>
      </w:r>
      <w:r>
        <w:rPr>
          <w:w w:val="95"/>
          <w:sz w:val="19"/>
        </w:rPr>
        <w:t xml:space="preserve"> of receipt of a request for a derogation, the relevant system operator shall forward the request</w:t>
      </w:r>
      <w:r>
        <w:rPr>
          <w:spacing w:val="1"/>
          <w:w w:val="95"/>
          <w:sz w:val="19"/>
        </w:rPr>
        <w:t xml:space="preserve"> </w:t>
      </w:r>
      <w:r>
        <w:rPr>
          <w:w w:val="90"/>
          <w:sz w:val="19"/>
        </w:rPr>
        <w:t>to the regulatory authority and submit the assessment(s) prepared in accordance with paragraphs 4. That period may be</w:t>
      </w:r>
      <w:r>
        <w:rPr>
          <w:spacing w:val="1"/>
          <w:w w:val="90"/>
          <w:sz w:val="19"/>
        </w:rPr>
        <w:t xml:space="preserve"> </w:t>
      </w:r>
      <w:r>
        <w:rPr>
          <w:w w:val="95"/>
          <w:sz w:val="19"/>
        </w:rPr>
        <w:t>extended by one month where the relevant</w:t>
      </w:r>
      <w:r>
        <w:rPr>
          <w:w w:val="95"/>
          <w:sz w:val="19"/>
        </w:rPr>
        <w:t xml:space="preserve"> system operator seeks further information from the demand facility owner</w:t>
      </w:r>
      <w:r>
        <w:rPr>
          <w:spacing w:val="1"/>
          <w:w w:val="95"/>
          <w:sz w:val="19"/>
        </w:rPr>
        <w:t xml:space="preserve"> </w:t>
      </w:r>
      <w:r>
        <w:rPr>
          <w:w w:val="95"/>
          <w:sz w:val="19"/>
        </w:rPr>
        <w:t>or prospective owner, or from the DSO/CDSO or prospective operator, and by two months where the relevant system</w:t>
      </w:r>
      <w:r>
        <w:rPr>
          <w:spacing w:val="1"/>
          <w:w w:val="95"/>
          <w:sz w:val="19"/>
        </w:rPr>
        <w:t xml:space="preserve"> </w:t>
      </w:r>
      <w:r>
        <w:rPr>
          <w:sz w:val="19"/>
        </w:rPr>
        <w:t>operator</w:t>
      </w:r>
      <w:r>
        <w:rPr>
          <w:spacing w:val="5"/>
          <w:sz w:val="19"/>
        </w:rPr>
        <w:t xml:space="preserve"> </w:t>
      </w:r>
      <w:r>
        <w:rPr>
          <w:sz w:val="19"/>
        </w:rPr>
        <w:t>requests</w:t>
      </w:r>
      <w:r>
        <w:rPr>
          <w:spacing w:val="3"/>
          <w:sz w:val="19"/>
        </w:rPr>
        <w:t xml:space="preserve"> </w:t>
      </w:r>
      <w:r>
        <w:rPr>
          <w:sz w:val="19"/>
        </w:rPr>
        <w:t>the</w:t>
      </w:r>
      <w:r>
        <w:rPr>
          <w:spacing w:val="3"/>
          <w:sz w:val="19"/>
        </w:rPr>
        <w:t xml:space="preserve"> </w:t>
      </w:r>
      <w:r>
        <w:rPr>
          <w:sz w:val="19"/>
        </w:rPr>
        <w:t>relevant</w:t>
      </w:r>
      <w:r>
        <w:rPr>
          <w:spacing w:val="3"/>
          <w:sz w:val="19"/>
        </w:rPr>
        <w:t xml:space="preserve"> </w:t>
      </w:r>
      <w:r>
        <w:rPr>
          <w:sz w:val="19"/>
        </w:rPr>
        <w:t>TSO</w:t>
      </w:r>
      <w:r>
        <w:rPr>
          <w:spacing w:val="2"/>
          <w:sz w:val="19"/>
        </w:rPr>
        <w:t xml:space="preserve"> </w:t>
      </w:r>
      <w:r>
        <w:rPr>
          <w:sz w:val="19"/>
        </w:rPr>
        <w:t>to</w:t>
      </w:r>
      <w:r>
        <w:rPr>
          <w:spacing w:val="1"/>
          <w:sz w:val="19"/>
        </w:rPr>
        <w:t xml:space="preserve"> </w:t>
      </w:r>
      <w:r>
        <w:rPr>
          <w:sz w:val="19"/>
        </w:rPr>
        <w:t>submit</w:t>
      </w:r>
      <w:r>
        <w:rPr>
          <w:spacing w:val="3"/>
          <w:sz w:val="19"/>
        </w:rPr>
        <w:t xml:space="preserve"> </w:t>
      </w:r>
      <w:r>
        <w:rPr>
          <w:sz w:val="19"/>
        </w:rPr>
        <w:t>an</w:t>
      </w:r>
      <w:r>
        <w:rPr>
          <w:spacing w:val="2"/>
          <w:sz w:val="19"/>
        </w:rPr>
        <w:t xml:space="preserve"> </w:t>
      </w:r>
      <w:r>
        <w:rPr>
          <w:sz w:val="19"/>
        </w:rPr>
        <w:t>assessment</w:t>
      </w:r>
      <w:r>
        <w:rPr>
          <w:spacing w:val="2"/>
          <w:sz w:val="19"/>
        </w:rPr>
        <w:t xml:space="preserve"> </w:t>
      </w:r>
      <w:r>
        <w:rPr>
          <w:sz w:val="19"/>
        </w:rPr>
        <w:t>of</w:t>
      </w:r>
      <w:r>
        <w:rPr>
          <w:spacing w:val="6"/>
          <w:sz w:val="19"/>
        </w:rPr>
        <w:t xml:space="preserve"> </w:t>
      </w:r>
      <w:r>
        <w:rPr>
          <w:sz w:val="19"/>
        </w:rPr>
        <w:t>the</w:t>
      </w:r>
      <w:r>
        <w:rPr>
          <w:spacing w:val="3"/>
          <w:sz w:val="19"/>
        </w:rPr>
        <w:t xml:space="preserve"> </w:t>
      </w:r>
      <w:r>
        <w:rPr>
          <w:sz w:val="19"/>
        </w:rPr>
        <w:t>requ</w:t>
      </w:r>
      <w:r>
        <w:rPr>
          <w:sz w:val="19"/>
        </w:rPr>
        <w:t>est</w:t>
      </w:r>
      <w:r>
        <w:rPr>
          <w:spacing w:val="2"/>
          <w:sz w:val="19"/>
        </w:rPr>
        <w:t xml:space="preserve"> </w:t>
      </w:r>
      <w:r>
        <w:rPr>
          <w:sz w:val="19"/>
        </w:rPr>
        <w:t>for</w:t>
      </w:r>
      <w:r>
        <w:rPr>
          <w:spacing w:val="3"/>
          <w:sz w:val="19"/>
        </w:rPr>
        <w:t xml:space="preserve"> </w:t>
      </w:r>
      <w:r>
        <w:rPr>
          <w:sz w:val="19"/>
        </w:rPr>
        <w:t>a</w:t>
      </w:r>
      <w:r>
        <w:rPr>
          <w:spacing w:val="3"/>
          <w:sz w:val="19"/>
        </w:rPr>
        <w:t xml:space="preserve"> </w:t>
      </w:r>
      <w:r>
        <w:rPr>
          <w:sz w:val="19"/>
        </w:rPr>
        <w:t>derogation.</w:t>
      </w:r>
    </w:p>
    <w:p w14:paraId="305D9961" w14:textId="77777777" w:rsidR="00343FF6" w:rsidRDefault="00343FF6">
      <w:pPr>
        <w:pStyle w:val="BodyText"/>
        <w:rPr>
          <w:sz w:val="22"/>
        </w:rPr>
      </w:pPr>
    </w:p>
    <w:p w14:paraId="11D1F934" w14:textId="77777777" w:rsidR="00343FF6" w:rsidRDefault="00635E89">
      <w:pPr>
        <w:pStyle w:val="ListParagraph"/>
        <w:numPr>
          <w:ilvl w:val="0"/>
          <w:numId w:val="13"/>
        </w:numPr>
        <w:tabs>
          <w:tab w:val="left" w:pos="540"/>
        </w:tabs>
        <w:spacing w:before="156" w:line="228" w:lineRule="auto"/>
        <w:ind w:right="124" w:firstLine="0"/>
        <w:rPr>
          <w:sz w:val="19"/>
        </w:rPr>
      </w:pPr>
      <w:r>
        <w:rPr>
          <w:w w:val="95"/>
          <w:sz w:val="19"/>
        </w:rPr>
        <w:t>The regulatory authority shall adopt a decision concerning any request for a derogation within six months from</w:t>
      </w:r>
      <w:r>
        <w:rPr>
          <w:spacing w:val="1"/>
          <w:w w:val="95"/>
          <w:sz w:val="19"/>
        </w:rPr>
        <w:t xml:space="preserve"> </w:t>
      </w:r>
      <w:r>
        <w:rPr>
          <w:w w:val="95"/>
          <w:sz w:val="19"/>
        </w:rPr>
        <w:t>the day after it receives the request. That time limit may be extended by three months before its expiry where the</w:t>
      </w:r>
      <w:r>
        <w:rPr>
          <w:spacing w:val="1"/>
          <w:w w:val="95"/>
          <w:sz w:val="19"/>
        </w:rPr>
        <w:t xml:space="preserve"> </w:t>
      </w:r>
      <w:r>
        <w:rPr>
          <w:w w:val="95"/>
          <w:sz w:val="19"/>
        </w:rPr>
        <w:t>regulatory authority requires further information from the demand facility owner or prospective owner, or from the</w:t>
      </w:r>
      <w:r>
        <w:rPr>
          <w:spacing w:val="1"/>
          <w:w w:val="95"/>
          <w:sz w:val="19"/>
        </w:rPr>
        <w:t xml:space="preserve"> </w:t>
      </w:r>
      <w:r>
        <w:rPr>
          <w:w w:val="95"/>
          <w:sz w:val="19"/>
        </w:rPr>
        <w:t>DSO/CDSO or prospective operator, or from any other interested parties. The additional period shall begin when the</w:t>
      </w:r>
      <w:r>
        <w:rPr>
          <w:spacing w:val="1"/>
          <w:w w:val="95"/>
          <w:sz w:val="19"/>
        </w:rPr>
        <w:t xml:space="preserve"> </w:t>
      </w:r>
      <w:r>
        <w:rPr>
          <w:sz w:val="19"/>
        </w:rPr>
        <w:t>complete</w:t>
      </w:r>
      <w:r>
        <w:rPr>
          <w:spacing w:val="11"/>
          <w:sz w:val="19"/>
        </w:rPr>
        <w:t xml:space="preserve"> </w:t>
      </w:r>
      <w:r>
        <w:rPr>
          <w:sz w:val="19"/>
        </w:rPr>
        <w:t>information</w:t>
      </w:r>
      <w:r>
        <w:rPr>
          <w:spacing w:val="13"/>
          <w:sz w:val="19"/>
        </w:rPr>
        <w:t xml:space="preserve"> </w:t>
      </w:r>
      <w:r>
        <w:rPr>
          <w:sz w:val="19"/>
        </w:rPr>
        <w:t>has</w:t>
      </w:r>
      <w:r>
        <w:rPr>
          <w:spacing w:val="13"/>
          <w:sz w:val="19"/>
        </w:rPr>
        <w:t xml:space="preserve"> </w:t>
      </w:r>
      <w:r>
        <w:rPr>
          <w:sz w:val="19"/>
        </w:rPr>
        <w:t>b</w:t>
      </w:r>
      <w:r>
        <w:rPr>
          <w:sz w:val="19"/>
        </w:rPr>
        <w:t>een</w:t>
      </w:r>
      <w:r>
        <w:rPr>
          <w:spacing w:val="13"/>
          <w:sz w:val="19"/>
        </w:rPr>
        <w:t xml:space="preserve"> </w:t>
      </w:r>
      <w:r>
        <w:rPr>
          <w:sz w:val="19"/>
        </w:rPr>
        <w:t>received.</w:t>
      </w:r>
    </w:p>
    <w:p w14:paraId="3F5206FF" w14:textId="77777777" w:rsidR="00343FF6" w:rsidRDefault="00343FF6">
      <w:pPr>
        <w:pStyle w:val="BodyText"/>
        <w:rPr>
          <w:sz w:val="22"/>
        </w:rPr>
      </w:pPr>
    </w:p>
    <w:p w14:paraId="48E34CF0" w14:textId="77777777" w:rsidR="00343FF6" w:rsidRDefault="00635E89">
      <w:pPr>
        <w:pStyle w:val="ListParagraph"/>
        <w:numPr>
          <w:ilvl w:val="0"/>
          <w:numId w:val="13"/>
        </w:numPr>
        <w:tabs>
          <w:tab w:val="left" w:pos="540"/>
        </w:tabs>
        <w:spacing w:before="154" w:line="228" w:lineRule="auto"/>
        <w:ind w:right="122" w:firstLine="0"/>
        <w:rPr>
          <w:sz w:val="19"/>
        </w:rPr>
      </w:pPr>
      <w:r>
        <w:rPr>
          <w:w w:val="95"/>
          <w:sz w:val="19"/>
        </w:rPr>
        <w:t>The demand facility owner or prospective owner, or the DSO/CDSO or prospective operator, shall submit any</w:t>
      </w:r>
      <w:r>
        <w:rPr>
          <w:spacing w:val="1"/>
          <w:w w:val="95"/>
          <w:sz w:val="19"/>
        </w:rPr>
        <w:t xml:space="preserve"> </w:t>
      </w:r>
      <w:r>
        <w:rPr>
          <w:w w:val="95"/>
          <w:sz w:val="19"/>
        </w:rPr>
        <w:t>additional information requested by the regulatory authority within two months of such request. If the demand facility</w:t>
      </w:r>
      <w:r>
        <w:rPr>
          <w:spacing w:val="1"/>
          <w:w w:val="95"/>
          <w:sz w:val="19"/>
        </w:rPr>
        <w:t xml:space="preserve"> </w:t>
      </w:r>
      <w:r>
        <w:rPr>
          <w:w w:val="95"/>
          <w:sz w:val="19"/>
        </w:rPr>
        <w:t>owner or prospec</w:t>
      </w:r>
      <w:r>
        <w:rPr>
          <w:w w:val="95"/>
          <w:sz w:val="19"/>
        </w:rPr>
        <w:t>tive owner, or if the DSO/CDSO or prospective operator, does not supply the requested information</w:t>
      </w:r>
      <w:r>
        <w:rPr>
          <w:spacing w:val="1"/>
          <w:w w:val="95"/>
          <w:sz w:val="19"/>
        </w:rPr>
        <w:t xml:space="preserve"> </w:t>
      </w:r>
      <w:r>
        <w:rPr>
          <w:sz w:val="19"/>
        </w:rPr>
        <w:t>within</w:t>
      </w:r>
      <w:r>
        <w:rPr>
          <w:spacing w:val="-4"/>
          <w:sz w:val="19"/>
        </w:rPr>
        <w:t xml:space="preserve"> </w:t>
      </w:r>
      <w:r>
        <w:rPr>
          <w:sz w:val="19"/>
        </w:rPr>
        <w:t>that</w:t>
      </w:r>
      <w:r>
        <w:rPr>
          <w:spacing w:val="-4"/>
          <w:sz w:val="19"/>
        </w:rPr>
        <w:t xml:space="preserve"> </w:t>
      </w:r>
      <w:r>
        <w:rPr>
          <w:sz w:val="19"/>
        </w:rPr>
        <w:t>time</w:t>
      </w:r>
      <w:r>
        <w:rPr>
          <w:spacing w:val="-4"/>
          <w:sz w:val="19"/>
        </w:rPr>
        <w:t xml:space="preserve"> </w:t>
      </w:r>
      <w:r>
        <w:rPr>
          <w:sz w:val="19"/>
        </w:rPr>
        <w:t>limit,</w:t>
      </w:r>
      <w:r>
        <w:rPr>
          <w:spacing w:val="-4"/>
          <w:sz w:val="19"/>
        </w:rPr>
        <w:t xml:space="preserve"> </w:t>
      </w:r>
      <w:r>
        <w:rPr>
          <w:sz w:val="19"/>
        </w:rPr>
        <w:t>the</w:t>
      </w:r>
      <w:r>
        <w:rPr>
          <w:spacing w:val="-4"/>
          <w:sz w:val="19"/>
        </w:rPr>
        <w:t xml:space="preserve"> </w:t>
      </w:r>
      <w:r>
        <w:rPr>
          <w:sz w:val="19"/>
        </w:rPr>
        <w:t>request</w:t>
      </w:r>
      <w:r>
        <w:rPr>
          <w:spacing w:val="-4"/>
          <w:sz w:val="19"/>
        </w:rPr>
        <w:t xml:space="preserve"> </w:t>
      </w:r>
      <w:r>
        <w:rPr>
          <w:sz w:val="19"/>
        </w:rPr>
        <w:t>for</w:t>
      </w:r>
      <w:r>
        <w:rPr>
          <w:spacing w:val="-4"/>
          <w:sz w:val="19"/>
        </w:rPr>
        <w:t xml:space="preserve"> </w:t>
      </w:r>
      <w:r>
        <w:rPr>
          <w:sz w:val="19"/>
        </w:rPr>
        <w:t>a</w:t>
      </w:r>
      <w:r>
        <w:rPr>
          <w:spacing w:val="-4"/>
          <w:sz w:val="19"/>
        </w:rPr>
        <w:t xml:space="preserve"> </w:t>
      </w:r>
      <w:r>
        <w:rPr>
          <w:sz w:val="19"/>
        </w:rPr>
        <w:t>derogation</w:t>
      </w:r>
      <w:r>
        <w:rPr>
          <w:spacing w:val="-3"/>
          <w:sz w:val="19"/>
        </w:rPr>
        <w:t xml:space="preserve"> </w:t>
      </w:r>
      <w:r>
        <w:rPr>
          <w:sz w:val="19"/>
        </w:rPr>
        <w:t>shall</w:t>
      </w:r>
      <w:r>
        <w:rPr>
          <w:spacing w:val="-4"/>
          <w:sz w:val="19"/>
        </w:rPr>
        <w:t xml:space="preserve"> </w:t>
      </w:r>
      <w:r>
        <w:rPr>
          <w:sz w:val="19"/>
        </w:rPr>
        <w:t>be</w:t>
      </w:r>
      <w:r>
        <w:rPr>
          <w:spacing w:val="-4"/>
          <w:sz w:val="19"/>
        </w:rPr>
        <w:t xml:space="preserve"> </w:t>
      </w:r>
      <w:r>
        <w:rPr>
          <w:sz w:val="19"/>
        </w:rPr>
        <w:t>deemed</w:t>
      </w:r>
      <w:r>
        <w:rPr>
          <w:spacing w:val="-4"/>
          <w:sz w:val="19"/>
        </w:rPr>
        <w:t xml:space="preserve"> </w:t>
      </w:r>
      <w:r>
        <w:rPr>
          <w:sz w:val="19"/>
        </w:rPr>
        <w:t>withdrawn</w:t>
      </w:r>
      <w:r>
        <w:rPr>
          <w:spacing w:val="-5"/>
          <w:sz w:val="19"/>
        </w:rPr>
        <w:t xml:space="preserve"> </w:t>
      </w:r>
      <w:r>
        <w:rPr>
          <w:sz w:val="19"/>
        </w:rPr>
        <w:t>unless,</w:t>
      </w:r>
      <w:r>
        <w:rPr>
          <w:spacing w:val="-4"/>
          <w:sz w:val="19"/>
        </w:rPr>
        <w:t xml:space="preserve"> </w:t>
      </w:r>
      <w:r>
        <w:rPr>
          <w:sz w:val="19"/>
        </w:rPr>
        <w:t>before</w:t>
      </w:r>
      <w:r>
        <w:rPr>
          <w:spacing w:val="-4"/>
          <w:sz w:val="19"/>
        </w:rPr>
        <w:t xml:space="preserve"> </w:t>
      </w:r>
      <w:r>
        <w:rPr>
          <w:sz w:val="19"/>
        </w:rPr>
        <w:t>its</w:t>
      </w:r>
      <w:r>
        <w:rPr>
          <w:spacing w:val="-4"/>
          <w:sz w:val="19"/>
        </w:rPr>
        <w:t xml:space="preserve"> </w:t>
      </w:r>
      <w:r>
        <w:rPr>
          <w:sz w:val="19"/>
        </w:rPr>
        <w:t>expiry:</w:t>
      </w:r>
    </w:p>
    <w:p w14:paraId="530B6708" w14:textId="77777777" w:rsidR="00343FF6" w:rsidRDefault="00343FF6">
      <w:pPr>
        <w:pStyle w:val="BodyText"/>
        <w:spacing w:before="8"/>
        <w:rPr>
          <w:sz w:val="22"/>
        </w:rPr>
      </w:pPr>
    </w:p>
    <w:p w14:paraId="777C818F" w14:textId="77777777" w:rsidR="00343FF6" w:rsidRDefault="00635E89">
      <w:pPr>
        <w:pStyle w:val="ListParagraph"/>
        <w:numPr>
          <w:ilvl w:val="0"/>
          <w:numId w:val="11"/>
        </w:numPr>
        <w:tabs>
          <w:tab w:val="left" w:pos="402"/>
        </w:tabs>
        <w:ind w:right="0"/>
        <w:rPr>
          <w:sz w:val="19"/>
        </w:rPr>
      </w:pPr>
      <w:r>
        <w:rPr>
          <w:w w:val="90"/>
          <w:sz w:val="19"/>
        </w:rPr>
        <w:t>the</w:t>
      </w:r>
      <w:r>
        <w:rPr>
          <w:spacing w:val="20"/>
          <w:w w:val="90"/>
          <w:sz w:val="19"/>
        </w:rPr>
        <w:t xml:space="preserve"> </w:t>
      </w:r>
      <w:r>
        <w:rPr>
          <w:w w:val="90"/>
          <w:sz w:val="19"/>
        </w:rPr>
        <w:t>regulatory</w:t>
      </w:r>
      <w:r>
        <w:rPr>
          <w:spacing w:val="22"/>
          <w:w w:val="90"/>
          <w:sz w:val="19"/>
        </w:rPr>
        <w:t xml:space="preserve"> </w:t>
      </w:r>
      <w:r>
        <w:rPr>
          <w:w w:val="90"/>
          <w:sz w:val="19"/>
        </w:rPr>
        <w:t>authority</w:t>
      </w:r>
      <w:r>
        <w:rPr>
          <w:spacing w:val="22"/>
          <w:w w:val="90"/>
          <w:sz w:val="19"/>
        </w:rPr>
        <w:t xml:space="preserve"> </w:t>
      </w:r>
      <w:r>
        <w:rPr>
          <w:w w:val="90"/>
          <w:sz w:val="19"/>
        </w:rPr>
        <w:t>decides</w:t>
      </w:r>
      <w:r>
        <w:rPr>
          <w:spacing w:val="20"/>
          <w:w w:val="90"/>
          <w:sz w:val="19"/>
        </w:rPr>
        <w:t xml:space="preserve"> </w:t>
      </w:r>
      <w:r>
        <w:rPr>
          <w:w w:val="90"/>
          <w:sz w:val="19"/>
        </w:rPr>
        <w:t>to</w:t>
      </w:r>
      <w:r>
        <w:rPr>
          <w:spacing w:val="18"/>
          <w:w w:val="90"/>
          <w:sz w:val="19"/>
        </w:rPr>
        <w:t xml:space="preserve"> </w:t>
      </w:r>
      <w:r>
        <w:rPr>
          <w:w w:val="90"/>
          <w:sz w:val="19"/>
        </w:rPr>
        <w:t>provide</w:t>
      </w:r>
      <w:r>
        <w:rPr>
          <w:spacing w:val="21"/>
          <w:w w:val="90"/>
          <w:sz w:val="19"/>
        </w:rPr>
        <w:t xml:space="preserve"> </w:t>
      </w:r>
      <w:r>
        <w:rPr>
          <w:w w:val="90"/>
          <w:sz w:val="19"/>
        </w:rPr>
        <w:t>an</w:t>
      </w:r>
      <w:r>
        <w:rPr>
          <w:spacing w:val="20"/>
          <w:w w:val="90"/>
          <w:sz w:val="19"/>
        </w:rPr>
        <w:t xml:space="preserve"> </w:t>
      </w:r>
      <w:r>
        <w:rPr>
          <w:w w:val="90"/>
          <w:sz w:val="19"/>
        </w:rPr>
        <w:t>extension;</w:t>
      </w:r>
      <w:r>
        <w:rPr>
          <w:spacing w:val="21"/>
          <w:w w:val="90"/>
          <w:sz w:val="19"/>
        </w:rPr>
        <w:t xml:space="preserve"> </w:t>
      </w:r>
      <w:r>
        <w:rPr>
          <w:w w:val="90"/>
          <w:sz w:val="19"/>
        </w:rPr>
        <w:t>or</w:t>
      </w:r>
    </w:p>
    <w:p w14:paraId="7E833B1D" w14:textId="77777777" w:rsidR="00343FF6" w:rsidRDefault="00343FF6">
      <w:pPr>
        <w:pStyle w:val="BodyText"/>
        <w:spacing w:before="6"/>
        <w:rPr>
          <w:sz w:val="23"/>
        </w:rPr>
      </w:pPr>
    </w:p>
    <w:p w14:paraId="0B7FC498" w14:textId="77777777" w:rsidR="00343FF6" w:rsidRDefault="00635E89">
      <w:pPr>
        <w:pStyle w:val="ListParagraph"/>
        <w:numPr>
          <w:ilvl w:val="0"/>
          <w:numId w:val="11"/>
        </w:numPr>
        <w:tabs>
          <w:tab w:val="left" w:pos="402"/>
        </w:tabs>
        <w:spacing w:line="228" w:lineRule="auto"/>
        <w:ind w:right="124"/>
        <w:rPr>
          <w:sz w:val="19"/>
        </w:rPr>
      </w:pPr>
      <w:r>
        <w:rPr>
          <w:w w:val="95"/>
          <w:sz w:val="19"/>
        </w:rPr>
        <w:t>the</w:t>
      </w:r>
      <w:r>
        <w:rPr>
          <w:spacing w:val="4"/>
          <w:w w:val="95"/>
          <w:sz w:val="19"/>
        </w:rPr>
        <w:t xml:space="preserve"> </w:t>
      </w:r>
      <w:r>
        <w:rPr>
          <w:w w:val="95"/>
          <w:sz w:val="19"/>
        </w:rPr>
        <w:t>demand</w:t>
      </w:r>
      <w:r>
        <w:rPr>
          <w:spacing w:val="5"/>
          <w:w w:val="95"/>
          <w:sz w:val="19"/>
        </w:rPr>
        <w:t xml:space="preserve"> </w:t>
      </w:r>
      <w:r>
        <w:rPr>
          <w:w w:val="95"/>
          <w:sz w:val="19"/>
        </w:rPr>
        <w:t>facility</w:t>
      </w:r>
      <w:r>
        <w:rPr>
          <w:spacing w:val="3"/>
          <w:w w:val="95"/>
          <w:sz w:val="19"/>
        </w:rPr>
        <w:t xml:space="preserve"> </w:t>
      </w:r>
      <w:r>
        <w:rPr>
          <w:w w:val="95"/>
          <w:sz w:val="19"/>
        </w:rPr>
        <w:t>owner</w:t>
      </w:r>
      <w:r>
        <w:rPr>
          <w:spacing w:val="5"/>
          <w:w w:val="95"/>
          <w:sz w:val="19"/>
        </w:rPr>
        <w:t xml:space="preserve"> </w:t>
      </w:r>
      <w:r>
        <w:rPr>
          <w:w w:val="95"/>
          <w:sz w:val="19"/>
        </w:rPr>
        <w:t>or</w:t>
      </w:r>
      <w:r>
        <w:rPr>
          <w:spacing w:val="7"/>
          <w:w w:val="95"/>
          <w:sz w:val="19"/>
        </w:rPr>
        <w:t xml:space="preserve"> </w:t>
      </w:r>
      <w:r>
        <w:rPr>
          <w:w w:val="95"/>
          <w:sz w:val="19"/>
        </w:rPr>
        <w:t>prospective</w:t>
      </w:r>
      <w:r>
        <w:rPr>
          <w:spacing w:val="5"/>
          <w:w w:val="95"/>
          <w:sz w:val="19"/>
        </w:rPr>
        <w:t xml:space="preserve"> </w:t>
      </w:r>
      <w:r>
        <w:rPr>
          <w:w w:val="95"/>
          <w:sz w:val="19"/>
        </w:rPr>
        <w:t>owner,</w:t>
      </w:r>
      <w:r>
        <w:rPr>
          <w:spacing w:val="5"/>
          <w:w w:val="95"/>
          <w:sz w:val="19"/>
        </w:rPr>
        <w:t xml:space="preserve"> </w:t>
      </w:r>
      <w:r>
        <w:rPr>
          <w:w w:val="95"/>
          <w:sz w:val="19"/>
        </w:rPr>
        <w:t>or</w:t>
      </w:r>
      <w:r>
        <w:rPr>
          <w:spacing w:val="8"/>
          <w:w w:val="95"/>
          <w:sz w:val="19"/>
        </w:rPr>
        <w:t xml:space="preserve"> </w:t>
      </w:r>
      <w:r>
        <w:rPr>
          <w:w w:val="95"/>
          <w:sz w:val="19"/>
        </w:rPr>
        <w:t>the</w:t>
      </w:r>
      <w:r>
        <w:rPr>
          <w:spacing w:val="5"/>
          <w:w w:val="95"/>
          <w:sz w:val="19"/>
        </w:rPr>
        <w:t xml:space="preserve"> </w:t>
      </w:r>
      <w:r>
        <w:rPr>
          <w:w w:val="95"/>
          <w:sz w:val="19"/>
        </w:rPr>
        <w:t>DSO/CDSO</w:t>
      </w:r>
      <w:r>
        <w:rPr>
          <w:spacing w:val="5"/>
          <w:w w:val="95"/>
          <w:sz w:val="19"/>
        </w:rPr>
        <w:t xml:space="preserve"> </w:t>
      </w:r>
      <w:r>
        <w:rPr>
          <w:w w:val="95"/>
          <w:sz w:val="19"/>
        </w:rPr>
        <w:t>or</w:t>
      </w:r>
      <w:r>
        <w:rPr>
          <w:spacing w:val="7"/>
          <w:w w:val="95"/>
          <w:sz w:val="19"/>
        </w:rPr>
        <w:t xml:space="preserve"> </w:t>
      </w:r>
      <w:r>
        <w:rPr>
          <w:w w:val="95"/>
          <w:sz w:val="19"/>
        </w:rPr>
        <w:t>prospective</w:t>
      </w:r>
      <w:r>
        <w:rPr>
          <w:spacing w:val="5"/>
          <w:w w:val="95"/>
          <w:sz w:val="19"/>
        </w:rPr>
        <w:t xml:space="preserve"> </w:t>
      </w:r>
      <w:r>
        <w:rPr>
          <w:w w:val="95"/>
          <w:sz w:val="19"/>
        </w:rPr>
        <w:t>operator,</w:t>
      </w:r>
      <w:r>
        <w:rPr>
          <w:spacing w:val="4"/>
          <w:w w:val="95"/>
          <w:sz w:val="19"/>
        </w:rPr>
        <w:t xml:space="preserve"> </w:t>
      </w:r>
      <w:r>
        <w:rPr>
          <w:w w:val="95"/>
          <w:sz w:val="19"/>
        </w:rPr>
        <w:t>informs</w:t>
      </w:r>
      <w:r>
        <w:rPr>
          <w:spacing w:val="5"/>
          <w:w w:val="95"/>
          <w:sz w:val="19"/>
        </w:rPr>
        <w:t xml:space="preserve"> </w:t>
      </w:r>
      <w:r>
        <w:rPr>
          <w:w w:val="95"/>
          <w:sz w:val="19"/>
        </w:rPr>
        <w:t>the</w:t>
      </w:r>
      <w:r>
        <w:rPr>
          <w:spacing w:val="5"/>
          <w:w w:val="95"/>
          <w:sz w:val="19"/>
        </w:rPr>
        <w:t xml:space="preserve"> </w:t>
      </w:r>
      <w:r>
        <w:rPr>
          <w:w w:val="95"/>
          <w:sz w:val="19"/>
        </w:rPr>
        <w:t>regulatory</w:t>
      </w:r>
      <w:r>
        <w:rPr>
          <w:spacing w:val="-37"/>
          <w:w w:val="95"/>
          <w:sz w:val="19"/>
        </w:rPr>
        <w:t xml:space="preserve"> </w:t>
      </w:r>
      <w:r>
        <w:rPr>
          <w:sz w:val="19"/>
        </w:rPr>
        <w:t>authority</w:t>
      </w:r>
      <w:r>
        <w:rPr>
          <w:spacing w:val="2"/>
          <w:sz w:val="19"/>
        </w:rPr>
        <w:t xml:space="preserve"> </w:t>
      </w:r>
      <w:r>
        <w:rPr>
          <w:sz w:val="19"/>
        </w:rPr>
        <w:t>by</w:t>
      </w:r>
      <w:r>
        <w:rPr>
          <w:spacing w:val="1"/>
          <w:sz w:val="19"/>
        </w:rPr>
        <w:t xml:space="preserve"> </w:t>
      </w:r>
      <w:r>
        <w:rPr>
          <w:sz w:val="19"/>
        </w:rPr>
        <w:t>means</w:t>
      </w:r>
      <w:r>
        <w:rPr>
          <w:spacing w:val="2"/>
          <w:sz w:val="19"/>
        </w:rPr>
        <w:t xml:space="preserve"> </w:t>
      </w:r>
      <w:r>
        <w:rPr>
          <w:sz w:val="19"/>
        </w:rPr>
        <w:t>of a</w:t>
      </w:r>
      <w:r>
        <w:rPr>
          <w:spacing w:val="3"/>
          <w:sz w:val="19"/>
        </w:rPr>
        <w:t xml:space="preserve"> </w:t>
      </w:r>
      <w:r>
        <w:rPr>
          <w:sz w:val="19"/>
        </w:rPr>
        <w:t>reasoned</w:t>
      </w:r>
      <w:r>
        <w:rPr>
          <w:spacing w:val="3"/>
          <w:sz w:val="19"/>
        </w:rPr>
        <w:t xml:space="preserve"> </w:t>
      </w:r>
      <w:r>
        <w:rPr>
          <w:sz w:val="19"/>
        </w:rPr>
        <w:t>submission</w:t>
      </w:r>
      <w:r>
        <w:rPr>
          <w:spacing w:val="2"/>
          <w:sz w:val="19"/>
        </w:rPr>
        <w:t xml:space="preserve"> </w:t>
      </w:r>
      <w:r>
        <w:rPr>
          <w:sz w:val="19"/>
        </w:rPr>
        <w:t>that</w:t>
      </w:r>
      <w:r>
        <w:rPr>
          <w:spacing w:val="2"/>
          <w:sz w:val="19"/>
        </w:rPr>
        <w:t xml:space="preserve"> </w:t>
      </w:r>
      <w:r>
        <w:rPr>
          <w:sz w:val="19"/>
        </w:rPr>
        <w:t>the</w:t>
      </w:r>
      <w:r>
        <w:rPr>
          <w:spacing w:val="3"/>
          <w:sz w:val="19"/>
        </w:rPr>
        <w:t xml:space="preserve"> </w:t>
      </w:r>
      <w:r>
        <w:rPr>
          <w:sz w:val="19"/>
        </w:rPr>
        <w:t>request</w:t>
      </w:r>
      <w:r>
        <w:rPr>
          <w:spacing w:val="2"/>
          <w:sz w:val="19"/>
        </w:rPr>
        <w:t xml:space="preserve"> </w:t>
      </w:r>
      <w:r>
        <w:rPr>
          <w:sz w:val="19"/>
        </w:rPr>
        <w:t>for</w:t>
      </w:r>
      <w:r>
        <w:rPr>
          <w:spacing w:val="3"/>
          <w:sz w:val="19"/>
        </w:rPr>
        <w:t xml:space="preserve"> </w:t>
      </w:r>
      <w:r>
        <w:rPr>
          <w:sz w:val="19"/>
        </w:rPr>
        <w:t>a</w:t>
      </w:r>
      <w:r>
        <w:rPr>
          <w:spacing w:val="1"/>
          <w:sz w:val="19"/>
        </w:rPr>
        <w:t xml:space="preserve"> </w:t>
      </w:r>
      <w:r>
        <w:rPr>
          <w:sz w:val="19"/>
        </w:rPr>
        <w:t>derogation</w:t>
      </w:r>
      <w:r>
        <w:rPr>
          <w:spacing w:val="1"/>
          <w:sz w:val="19"/>
        </w:rPr>
        <w:t xml:space="preserve"> </w:t>
      </w:r>
      <w:r>
        <w:rPr>
          <w:sz w:val="19"/>
        </w:rPr>
        <w:t>is</w:t>
      </w:r>
      <w:r>
        <w:rPr>
          <w:spacing w:val="2"/>
          <w:sz w:val="19"/>
        </w:rPr>
        <w:t xml:space="preserve"> </w:t>
      </w:r>
      <w:r>
        <w:rPr>
          <w:sz w:val="19"/>
        </w:rPr>
        <w:t>complete.</w:t>
      </w:r>
    </w:p>
    <w:p w14:paraId="3FA5B4D7" w14:textId="77777777" w:rsidR="00343FF6" w:rsidRDefault="00343FF6">
      <w:pPr>
        <w:spacing w:line="228" w:lineRule="auto"/>
        <w:rPr>
          <w:sz w:val="19"/>
        </w:rPr>
        <w:sectPr w:rsidR="00343FF6">
          <w:headerReference w:type="even" r:id="rId12"/>
          <w:headerReference w:type="default" r:id="rId13"/>
          <w:pgSz w:w="11910" w:h="16840"/>
          <w:pgMar w:top="1380" w:right="1220" w:bottom="280" w:left="1240" w:header="967" w:footer="0" w:gutter="0"/>
          <w:cols w:space="720"/>
        </w:sectPr>
      </w:pPr>
    </w:p>
    <w:p w14:paraId="531769BB" w14:textId="77777777" w:rsidR="00343FF6" w:rsidRDefault="00635E89">
      <w:pPr>
        <w:pStyle w:val="ListParagraph"/>
        <w:numPr>
          <w:ilvl w:val="0"/>
          <w:numId w:val="13"/>
        </w:numPr>
        <w:tabs>
          <w:tab w:val="left" w:pos="540"/>
        </w:tabs>
        <w:spacing w:before="101" w:line="228" w:lineRule="auto"/>
        <w:ind w:firstLine="0"/>
        <w:rPr>
          <w:sz w:val="19"/>
        </w:rPr>
      </w:pPr>
      <w:r>
        <w:rPr>
          <w:w w:val="95"/>
          <w:sz w:val="19"/>
        </w:rPr>
        <w:lastRenderedPageBreak/>
        <w:t>The</w:t>
      </w:r>
      <w:r>
        <w:rPr>
          <w:spacing w:val="1"/>
          <w:w w:val="95"/>
          <w:sz w:val="19"/>
        </w:rPr>
        <w:t xml:space="preserve"> </w:t>
      </w:r>
      <w:r>
        <w:rPr>
          <w:w w:val="95"/>
          <w:sz w:val="19"/>
        </w:rPr>
        <w:t>regulatory</w:t>
      </w:r>
      <w:r>
        <w:rPr>
          <w:spacing w:val="1"/>
          <w:w w:val="95"/>
          <w:sz w:val="19"/>
        </w:rPr>
        <w:t xml:space="preserve"> </w:t>
      </w:r>
      <w:r>
        <w:rPr>
          <w:w w:val="95"/>
          <w:sz w:val="19"/>
        </w:rPr>
        <w:t>authority</w:t>
      </w:r>
      <w:r>
        <w:rPr>
          <w:spacing w:val="1"/>
          <w:w w:val="95"/>
          <w:sz w:val="19"/>
        </w:rPr>
        <w:t xml:space="preserve"> </w:t>
      </w:r>
      <w:r>
        <w:rPr>
          <w:w w:val="95"/>
          <w:sz w:val="19"/>
        </w:rPr>
        <w:t>shall</w:t>
      </w:r>
      <w:r>
        <w:rPr>
          <w:spacing w:val="1"/>
          <w:w w:val="95"/>
          <w:sz w:val="19"/>
        </w:rPr>
        <w:t xml:space="preserve"> </w:t>
      </w:r>
      <w:r>
        <w:rPr>
          <w:w w:val="95"/>
          <w:sz w:val="19"/>
        </w:rPr>
        <w:t>issue</w:t>
      </w:r>
      <w:r>
        <w:rPr>
          <w:spacing w:val="1"/>
          <w:w w:val="95"/>
          <w:sz w:val="19"/>
        </w:rPr>
        <w:t xml:space="preserve"> </w:t>
      </w:r>
      <w:r>
        <w:rPr>
          <w:w w:val="95"/>
          <w:sz w:val="19"/>
        </w:rPr>
        <w:t>a</w:t>
      </w:r>
      <w:r>
        <w:rPr>
          <w:spacing w:val="1"/>
          <w:w w:val="95"/>
          <w:sz w:val="19"/>
        </w:rPr>
        <w:t xml:space="preserve"> </w:t>
      </w:r>
      <w:r>
        <w:rPr>
          <w:w w:val="95"/>
          <w:sz w:val="19"/>
        </w:rPr>
        <w:t>reasoned</w:t>
      </w:r>
      <w:r>
        <w:rPr>
          <w:spacing w:val="1"/>
          <w:w w:val="95"/>
          <w:sz w:val="19"/>
        </w:rPr>
        <w:t xml:space="preserve"> </w:t>
      </w:r>
      <w:r>
        <w:rPr>
          <w:w w:val="95"/>
          <w:sz w:val="19"/>
        </w:rPr>
        <w:t>decision</w:t>
      </w:r>
      <w:r>
        <w:rPr>
          <w:spacing w:val="1"/>
          <w:w w:val="95"/>
          <w:sz w:val="19"/>
        </w:rPr>
        <w:t xml:space="preserve"> </w:t>
      </w:r>
      <w:r>
        <w:rPr>
          <w:w w:val="95"/>
          <w:sz w:val="19"/>
        </w:rPr>
        <w:t>concerning</w:t>
      </w:r>
      <w:r>
        <w:rPr>
          <w:spacing w:val="1"/>
          <w:w w:val="95"/>
          <w:sz w:val="19"/>
        </w:rPr>
        <w:t xml:space="preserve"> </w:t>
      </w:r>
      <w:r>
        <w:rPr>
          <w:w w:val="95"/>
          <w:sz w:val="19"/>
        </w:rPr>
        <w:t>a</w:t>
      </w:r>
      <w:r>
        <w:rPr>
          <w:spacing w:val="1"/>
          <w:w w:val="95"/>
          <w:sz w:val="19"/>
        </w:rPr>
        <w:t xml:space="preserve"> </w:t>
      </w:r>
      <w:r>
        <w:rPr>
          <w:w w:val="95"/>
          <w:sz w:val="19"/>
        </w:rPr>
        <w:t>request</w:t>
      </w:r>
      <w:r>
        <w:rPr>
          <w:spacing w:val="1"/>
          <w:w w:val="95"/>
          <w:sz w:val="19"/>
        </w:rPr>
        <w:t xml:space="preserve"> </w:t>
      </w:r>
      <w:r>
        <w:rPr>
          <w:w w:val="95"/>
          <w:sz w:val="19"/>
        </w:rPr>
        <w:t>for</w:t>
      </w:r>
      <w:r>
        <w:rPr>
          <w:spacing w:val="1"/>
          <w:w w:val="95"/>
          <w:sz w:val="19"/>
        </w:rPr>
        <w:t xml:space="preserve"> </w:t>
      </w:r>
      <w:r>
        <w:rPr>
          <w:w w:val="95"/>
          <w:sz w:val="19"/>
        </w:rPr>
        <w:t>a</w:t>
      </w:r>
      <w:r>
        <w:rPr>
          <w:spacing w:val="1"/>
          <w:w w:val="95"/>
          <w:sz w:val="19"/>
        </w:rPr>
        <w:t xml:space="preserve"> </w:t>
      </w:r>
      <w:r>
        <w:rPr>
          <w:w w:val="95"/>
          <w:sz w:val="19"/>
        </w:rPr>
        <w:t>derogation.</w:t>
      </w:r>
      <w:r>
        <w:rPr>
          <w:spacing w:val="1"/>
          <w:w w:val="95"/>
          <w:sz w:val="19"/>
        </w:rPr>
        <w:t xml:space="preserve"> </w:t>
      </w:r>
      <w:r>
        <w:rPr>
          <w:w w:val="95"/>
          <w:sz w:val="19"/>
        </w:rPr>
        <w:t>Where</w:t>
      </w:r>
      <w:r>
        <w:rPr>
          <w:spacing w:val="1"/>
          <w:w w:val="95"/>
          <w:sz w:val="19"/>
        </w:rPr>
        <w:t xml:space="preserve"> </w:t>
      </w:r>
      <w:r>
        <w:rPr>
          <w:w w:val="95"/>
          <w:sz w:val="19"/>
        </w:rPr>
        <w:t>the</w:t>
      </w:r>
      <w:r>
        <w:rPr>
          <w:spacing w:val="1"/>
          <w:w w:val="95"/>
          <w:sz w:val="19"/>
        </w:rPr>
        <w:t xml:space="preserve"> </w:t>
      </w:r>
      <w:r>
        <w:rPr>
          <w:sz w:val="19"/>
        </w:rPr>
        <w:t>regulatory</w:t>
      </w:r>
      <w:r>
        <w:rPr>
          <w:spacing w:val="10"/>
          <w:sz w:val="19"/>
        </w:rPr>
        <w:t xml:space="preserve"> </w:t>
      </w:r>
      <w:r>
        <w:rPr>
          <w:sz w:val="19"/>
        </w:rPr>
        <w:t>authority</w:t>
      </w:r>
      <w:r>
        <w:rPr>
          <w:spacing w:val="9"/>
          <w:sz w:val="19"/>
        </w:rPr>
        <w:t xml:space="preserve"> </w:t>
      </w:r>
      <w:r>
        <w:rPr>
          <w:sz w:val="19"/>
        </w:rPr>
        <w:t>grants</w:t>
      </w:r>
      <w:r>
        <w:rPr>
          <w:spacing w:val="10"/>
          <w:sz w:val="19"/>
        </w:rPr>
        <w:t xml:space="preserve"> </w:t>
      </w:r>
      <w:r>
        <w:rPr>
          <w:sz w:val="19"/>
        </w:rPr>
        <w:t>a</w:t>
      </w:r>
      <w:r>
        <w:rPr>
          <w:spacing w:val="9"/>
          <w:sz w:val="19"/>
        </w:rPr>
        <w:t xml:space="preserve"> </w:t>
      </w:r>
      <w:r>
        <w:rPr>
          <w:sz w:val="19"/>
        </w:rPr>
        <w:t>derogation,</w:t>
      </w:r>
      <w:r>
        <w:rPr>
          <w:spacing w:val="10"/>
          <w:sz w:val="19"/>
        </w:rPr>
        <w:t xml:space="preserve"> </w:t>
      </w:r>
      <w:r>
        <w:rPr>
          <w:sz w:val="19"/>
        </w:rPr>
        <w:t>it</w:t>
      </w:r>
      <w:r>
        <w:rPr>
          <w:spacing w:val="9"/>
          <w:sz w:val="19"/>
        </w:rPr>
        <w:t xml:space="preserve"> </w:t>
      </w:r>
      <w:r>
        <w:rPr>
          <w:sz w:val="19"/>
        </w:rPr>
        <w:t>shall</w:t>
      </w:r>
      <w:r>
        <w:rPr>
          <w:spacing w:val="10"/>
          <w:sz w:val="19"/>
        </w:rPr>
        <w:t xml:space="preserve"> </w:t>
      </w:r>
      <w:r>
        <w:rPr>
          <w:sz w:val="19"/>
        </w:rPr>
        <w:t>specify</w:t>
      </w:r>
      <w:r>
        <w:rPr>
          <w:spacing w:val="9"/>
          <w:sz w:val="19"/>
        </w:rPr>
        <w:t xml:space="preserve"> </w:t>
      </w:r>
      <w:r>
        <w:rPr>
          <w:sz w:val="19"/>
        </w:rPr>
        <w:t>its</w:t>
      </w:r>
      <w:r>
        <w:rPr>
          <w:spacing w:val="8"/>
          <w:sz w:val="19"/>
        </w:rPr>
        <w:t xml:space="preserve"> </w:t>
      </w:r>
      <w:r>
        <w:rPr>
          <w:sz w:val="19"/>
        </w:rPr>
        <w:t>duration.</w:t>
      </w:r>
    </w:p>
    <w:p w14:paraId="44400BAB" w14:textId="77777777" w:rsidR="00343FF6" w:rsidRDefault="00343FF6">
      <w:pPr>
        <w:pStyle w:val="BodyText"/>
        <w:rPr>
          <w:sz w:val="22"/>
        </w:rPr>
      </w:pPr>
    </w:p>
    <w:p w14:paraId="680C65B4" w14:textId="77777777" w:rsidR="00343FF6" w:rsidRDefault="00343FF6">
      <w:pPr>
        <w:pStyle w:val="BodyText"/>
        <w:spacing w:before="9"/>
        <w:rPr>
          <w:sz w:val="17"/>
        </w:rPr>
      </w:pPr>
    </w:p>
    <w:p w14:paraId="3EA68847" w14:textId="77777777" w:rsidR="00343FF6" w:rsidRDefault="00635E89">
      <w:pPr>
        <w:pStyle w:val="ListParagraph"/>
        <w:numPr>
          <w:ilvl w:val="0"/>
          <w:numId w:val="13"/>
        </w:numPr>
        <w:tabs>
          <w:tab w:val="left" w:pos="540"/>
        </w:tabs>
        <w:spacing w:line="228" w:lineRule="auto"/>
        <w:ind w:right="124" w:firstLine="0"/>
        <w:rPr>
          <w:sz w:val="19"/>
        </w:rPr>
      </w:pPr>
      <w:r>
        <w:rPr>
          <w:w w:val="95"/>
          <w:sz w:val="19"/>
        </w:rPr>
        <w:t>The regulatory authority shall notify its decision to the relevant demand facility owner or prospective owner, the</w:t>
      </w:r>
      <w:r>
        <w:rPr>
          <w:spacing w:val="1"/>
          <w:w w:val="95"/>
          <w:sz w:val="19"/>
        </w:rPr>
        <w:t xml:space="preserve"> </w:t>
      </w:r>
      <w:r>
        <w:rPr>
          <w:sz w:val="19"/>
        </w:rPr>
        <w:t>DSO/CDSO</w:t>
      </w:r>
      <w:r>
        <w:rPr>
          <w:spacing w:val="4"/>
          <w:sz w:val="19"/>
        </w:rPr>
        <w:t xml:space="preserve"> </w:t>
      </w:r>
      <w:r>
        <w:rPr>
          <w:sz w:val="19"/>
        </w:rPr>
        <w:t>or</w:t>
      </w:r>
      <w:r>
        <w:rPr>
          <w:spacing w:val="8"/>
          <w:sz w:val="19"/>
        </w:rPr>
        <w:t xml:space="preserve"> </w:t>
      </w:r>
      <w:r>
        <w:rPr>
          <w:sz w:val="19"/>
        </w:rPr>
        <w:t>prospective</w:t>
      </w:r>
      <w:r>
        <w:rPr>
          <w:spacing w:val="5"/>
          <w:sz w:val="19"/>
        </w:rPr>
        <w:t xml:space="preserve"> </w:t>
      </w:r>
      <w:r>
        <w:rPr>
          <w:sz w:val="19"/>
        </w:rPr>
        <w:t>operator,</w:t>
      </w:r>
      <w:r>
        <w:rPr>
          <w:spacing w:val="5"/>
          <w:sz w:val="19"/>
        </w:rPr>
        <w:t xml:space="preserve"> </w:t>
      </w:r>
      <w:r>
        <w:rPr>
          <w:sz w:val="19"/>
        </w:rPr>
        <w:t>the</w:t>
      </w:r>
      <w:r>
        <w:rPr>
          <w:spacing w:val="5"/>
          <w:sz w:val="19"/>
        </w:rPr>
        <w:t xml:space="preserve"> </w:t>
      </w:r>
      <w:r>
        <w:rPr>
          <w:sz w:val="19"/>
        </w:rPr>
        <w:t>relevant</w:t>
      </w:r>
      <w:r>
        <w:rPr>
          <w:spacing w:val="6"/>
          <w:sz w:val="19"/>
        </w:rPr>
        <w:t xml:space="preserve"> </w:t>
      </w:r>
      <w:r>
        <w:rPr>
          <w:sz w:val="19"/>
        </w:rPr>
        <w:t>system</w:t>
      </w:r>
      <w:r>
        <w:rPr>
          <w:spacing w:val="3"/>
          <w:sz w:val="19"/>
        </w:rPr>
        <w:t xml:space="preserve"> </w:t>
      </w:r>
      <w:r>
        <w:rPr>
          <w:sz w:val="19"/>
        </w:rPr>
        <w:t>operator</w:t>
      </w:r>
      <w:r>
        <w:rPr>
          <w:spacing w:val="6"/>
          <w:sz w:val="19"/>
        </w:rPr>
        <w:t xml:space="preserve"> </w:t>
      </w:r>
      <w:r>
        <w:rPr>
          <w:sz w:val="19"/>
        </w:rPr>
        <w:t>and</w:t>
      </w:r>
      <w:r>
        <w:rPr>
          <w:spacing w:val="6"/>
          <w:sz w:val="19"/>
        </w:rPr>
        <w:t xml:space="preserve"> </w:t>
      </w:r>
      <w:r>
        <w:rPr>
          <w:sz w:val="19"/>
        </w:rPr>
        <w:t>the</w:t>
      </w:r>
      <w:r>
        <w:rPr>
          <w:spacing w:val="5"/>
          <w:sz w:val="19"/>
        </w:rPr>
        <w:t xml:space="preserve"> </w:t>
      </w:r>
      <w:r>
        <w:rPr>
          <w:sz w:val="19"/>
        </w:rPr>
        <w:t>relevant</w:t>
      </w:r>
      <w:r>
        <w:rPr>
          <w:spacing w:val="5"/>
          <w:sz w:val="19"/>
        </w:rPr>
        <w:t xml:space="preserve"> </w:t>
      </w:r>
      <w:r>
        <w:rPr>
          <w:sz w:val="19"/>
        </w:rPr>
        <w:t>TSO.</w:t>
      </w:r>
    </w:p>
    <w:p w14:paraId="15C6D620" w14:textId="77777777" w:rsidR="00343FF6" w:rsidRDefault="00343FF6">
      <w:pPr>
        <w:pStyle w:val="BodyText"/>
        <w:rPr>
          <w:sz w:val="22"/>
        </w:rPr>
      </w:pPr>
    </w:p>
    <w:p w14:paraId="0811444C" w14:textId="77777777" w:rsidR="00343FF6" w:rsidRDefault="00343FF6">
      <w:pPr>
        <w:pStyle w:val="BodyText"/>
        <w:spacing w:before="8"/>
        <w:rPr>
          <w:sz w:val="17"/>
        </w:rPr>
      </w:pPr>
    </w:p>
    <w:p w14:paraId="1975D3B4" w14:textId="77777777" w:rsidR="00343FF6" w:rsidRDefault="00635E89">
      <w:pPr>
        <w:pStyle w:val="ListParagraph"/>
        <w:numPr>
          <w:ilvl w:val="0"/>
          <w:numId w:val="13"/>
        </w:numPr>
        <w:tabs>
          <w:tab w:val="left" w:pos="642"/>
        </w:tabs>
        <w:spacing w:before="1" w:line="228" w:lineRule="auto"/>
        <w:ind w:firstLine="0"/>
        <w:rPr>
          <w:sz w:val="19"/>
        </w:rPr>
      </w:pPr>
      <w:r>
        <w:rPr>
          <w:spacing w:val="-1"/>
          <w:w w:val="95"/>
          <w:sz w:val="19"/>
        </w:rPr>
        <w:t xml:space="preserve">A regulatory </w:t>
      </w:r>
      <w:r>
        <w:rPr>
          <w:w w:val="95"/>
          <w:sz w:val="19"/>
        </w:rPr>
        <w:t>authority may revoke a decision granting a derogation if the circumstances and underlying reasons</w:t>
      </w:r>
      <w:r>
        <w:rPr>
          <w:spacing w:val="1"/>
          <w:w w:val="95"/>
          <w:sz w:val="19"/>
        </w:rPr>
        <w:t xml:space="preserve"> </w:t>
      </w:r>
      <w:r>
        <w:rPr>
          <w:w w:val="95"/>
          <w:sz w:val="19"/>
        </w:rPr>
        <w:t>no longer apply or upon a reasoned recommendation of the Commission or reasoned recommendation by the Agency</w:t>
      </w:r>
      <w:r>
        <w:rPr>
          <w:spacing w:val="1"/>
          <w:w w:val="95"/>
          <w:sz w:val="19"/>
        </w:rPr>
        <w:t xml:space="preserve"> </w:t>
      </w:r>
      <w:r>
        <w:rPr>
          <w:sz w:val="19"/>
        </w:rPr>
        <w:t>pursuant</w:t>
      </w:r>
      <w:r>
        <w:rPr>
          <w:spacing w:val="12"/>
          <w:sz w:val="19"/>
        </w:rPr>
        <w:t xml:space="preserve"> </w:t>
      </w:r>
      <w:r>
        <w:rPr>
          <w:sz w:val="19"/>
        </w:rPr>
        <w:t>to</w:t>
      </w:r>
      <w:r>
        <w:rPr>
          <w:spacing w:val="12"/>
          <w:sz w:val="19"/>
        </w:rPr>
        <w:t xml:space="preserve"> </w:t>
      </w:r>
      <w:r>
        <w:rPr>
          <w:sz w:val="19"/>
        </w:rPr>
        <w:t>Article</w:t>
      </w:r>
      <w:r>
        <w:rPr>
          <w:spacing w:val="16"/>
          <w:sz w:val="19"/>
        </w:rPr>
        <w:t xml:space="preserve"> </w:t>
      </w:r>
      <w:r>
        <w:rPr>
          <w:sz w:val="19"/>
        </w:rPr>
        <w:t>55(2).</w:t>
      </w:r>
    </w:p>
    <w:p w14:paraId="58476DCA" w14:textId="77777777" w:rsidR="00343FF6" w:rsidRDefault="00343FF6">
      <w:pPr>
        <w:pStyle w:val="BodyText"/>
        <w:rPr>
          <w:sz w:val="22"/>
        </w:rPr>
      </w:pPr>
    </w:p>
    <w:p w14:paraId="474BD093" w14:textId="77777777" w:rsidR="00343FF6" w:rsidRDefault="00343FF6">
      <w:pPr>
        <w:pStyle w:val="BodyText"/>
        <w:spacing w:before="8"/>
        <w:rPr>
          <w:sz w:val="17"/>
        </w:rPr>
      </w:pPr>
    </w:p>
    <w:p w14:paraId="428D6A59" w14:textId="77777777" w:rsidR="00343FF6" w:rsidRDefault="00635E89">
      <w:pPr>
        <w:pStyle w:val="ListParagraph"/>
        <w:numPr>
          <w:ilvl w:val="0"/>
          <w:numId w:val="13"/>
        </w:numPr>
        <w:tabs>
          <w:tab w:val="left" w:pos="642"/>
        </w:tabs>
        <w:spacing w:before="1" w:line="228" w:lineRule="auto"/>
        <w:ind w:right="124" w:firstLine="0"/>
        <w:rPr>
          <w:sz w:val="19"/>
        </w:rPr>
      </w:pPr>
      <w:r>
        <w:rPr>
          <w:w w:val="95"/>
          <w:sz w:val="19"/>
        </w:rPr>
        <w:t>For demand units within a demand facility or a closed distribution system connected at a voltage level of or</w:t>
      </w:r>
      <w:r>
        <w:rPr>
          <w:spacing w:val="1"/>
          <w:w w:val="95"/>
          <w:sz w:val="19"/>
        </w:rPr>
        <w:t xml:space="preserve"> </w:t>
      </w:r>
      <w:r>
        <w:rPr>
          <w:w w:val="95"/>
          <w:sz w:val="19"/>
        </w:rPr>
        <w:t>below 1 000 V, a request for a derogation under this Article may be made by a third party on behalf of the demand</w:t>
      </w:r>
      <w:r>
        <w:rPr>
          <w:spacing w:val="1"/>
          <w:w w:val="95"/>
          <w:sz w:val="19"/>
        </w:rPr>
        <w:t xml:space="preserve"> </w:t>
      </w:r>
      <w:r>
        <w:rPr>
          <w:w w:val="95"/>
          <w:sz w:val="19"/>
        </w:rPr>
        <w:t>facility owner</w:t>
      </w:r>
      <w:r>
        <w:rPr>
          <w:spacing w:val="1"/>
          <w:w w:val="95"/>
          <w:sz w:val="19"/>
        </w:rPr>
        <w:t xml:space="preserve"> </w:t>
      </w:r>
      <w:r>
        <w:rPr>
          <w:w w:val="95"/>
          <w:sz w:val="19"/>
        </w:rPr>
        <w:t>or</w:t>
      </w:r>
      <w:r>
        <w:rPr>
          <w:spacing w:val="37"/>
          <w:sz w:val="19"/>
        </w:rPr>
        <w:t xml:space="preserve"> </w:t>
      </w:r>
      <w:r>
        <w:rPr>
          <w:w w:val="95"/>
          <w:sz w:val="19"/>
        </w:rPr>
        <w:t>prospective owner,</w:t>
      </w:r>
      <w:r>
        <w:rPr>
          <w:spacing w:val="38"/>
          <w:sz w:val="19"/>
        </w:rPr>
        <w:t xml:space="preserve"> </w:t>
      </w:r>
      <w:r>
        <w:rPr>
          <w:w w:val="95"/>
          <w:sz w:val="19"/>
        </w:rPr>
        <w:t>or</w:t>
      </w:r>
      <w:r>
        <w:rPr>
          <w:spacing w:val="37"/>
          <w:sz w:val="19"/>
        </w:rPr>
        <w:t xml:space="preserve"> </w:t>
      </w:r>
      <w:r>
        <w:rPr>
          <w:w w:val="95"/>
          <w:sz w:val="19"/>
        </w:rPr>
        <w:t>on</w:t>
      </w:r>
      <w:r>
        <w:rPr>
          <w:spacing w:val="38"/>
          <w:sz w:val="19"/>
        </w:rPr>
        <w:t xml:space="preserve"> </w:t>
      </w:r>
      <w:r>
        <w:rPr>
          <w:w w:val="95"/>
          <w:sz w:val="19"/>
        </w:rPr>
        <w:t>behalf of</w:t>
      </w:r>
      <w:r>
        <w:rPr>
          <w:spacing w:val="38"/>
          <w:sz w:val="19"/>
        </w:rPr>
        <w:t xml:space="preserve"> </w:t>
      </w:r>
      <w:r>
        <w:rPr>
          <w:w w:val="95"/>
          <w:sz w:val="19"/>
        </w:rPr>
        <w:t>the</w:t>
      </w:r>
      <w:r>
        <w:rPr>
          <w:spacing w:val="37"/>
          <w:sz w:val="19"/>
        </w:rPr>
        <w:t xml:space="preserve"> </w:t>
      </w:r>
      <w:r>
        <w:rPr>
          <w:w w:val="95"/>
          <w:sz w:val="19"/>
        </w:rPr>
        <w:t>CDSO</w:t>
      </w:r>
      <w:r>
        <w:rPr>
          <w:spacing w:val="38"/>
          <w:sz w:val="19"/>
        </w:rPr>
        <w:t xml:space="preserve"> </w:t>
      </w:r>
      <w:r>
        <w:rPr>
          <w:w w:val="95"/>
          <w:sz w:val="19"/>
        </w:rPr>
        <w:t>or</w:t>
      </w:r>
      <w:r>
        <w:rPr>
          <w:spacing w:val="38"/>
          <w:sz w:val="19"/>
        </w:rPr>
        <w:t xml:space="preserve"> </w:t>
      </w:r>
      <w:r>
        <w:rPr>
          <w:w w:val="95"/>
          <w:sz w:val="19"/>
        </w:rPr>
        <w:t>prospective operator.</w:t>
      </w:r>
      <w:r>
        <w:rPr>
          <w:spacing w:val="37"/>
          <w:sz w:val="19"/>
        </w:rPr>
        <w:t xml:space="preserve"> </w:t>
      </w:r>
      <w:r>
        <w:rPr>
          <w:w w:val="95"/>
          <w:sz w:val="19"/>
        </w:rPr>
        <w:t>Such a</w:t>
      </w:r>
      <w:r>
        <w:rPr>
          <w:spacing w:val="38"/>
          <w:sz w:val="19"/>
        </w:rPr>
        <w:t xml:space="preserve"> </w:t>
      </w:r>
      <w:r>
        <w:rPr>
          <w:w w:val="95"/>
          <w:sz w:val="19"/>
        </w:rPr>
        <w:t>request</w:t>
      </w:r>
      <w:r>
        <w:rPr>
          <w:spacing w:val="38"/>
          <w:sz w:val="19"/>
        </w:rPr>
        <w:t xml:space="preserve"> </w:t>
      </w:r>
      <w:r>
        <w:rPr>
          <w:w w:val="95"/>
          <w:sz w:val="19"/>
        </w:rPr>
        <w:t>may</w:t>
      </w:r>
      <w:r>
        <w:rPr>
          <w:spacing w:val="37"/>
          <w:sz w:val="19"/>
        </w:rPr>
        <w:t xml:space="preserve"> </w:t>
      </w:r>
      <w:r>
        <w:rPr>
          <w:w w:val="95"/>
          <w:sz w:val="19"/>
        </w:rPr>
        <w:t>be</w:t>
      </w:r>
      <w:r>
        <w:rPr>
          <w:spacing w:val="38"/>
          <w:sz w:val="19"/>
        </w:rPr>
        <w:t xml:space="preserve"> </w:t>
      </w:r>
      <w:r>
        <w:rPr>
          <w:w w:val="95"/>
          <w:sz w:val="19"/>
        </w:rPr>
        <w:t>for</w:t>
      </w:r>
      <w:r>
        <w:rPr>
          <w:spacing w:val="-37"/>
          <w:w w:val="95"/>
          <w:sz w:val="19"/>
        </w:rPr>
        <w:t xml:space="preserve"> </w:t>
      </w:r>
      <w:r>
        <w:rPr>
          <w:w w:val="95"/>
          <w:sz w:val="19"/>
        </w:rPr>
        <w:t>a single demand unit or multiple demand units within the same demand facility or closed distribution system. In the</w:t>
      </w:r>
      <w:r>
        <w:rPr>
          <w:spacing w:val="1"/>
          <w:w w:val="95"/>
          <w:sz w:val="19"/>
        </w:rPr>
        <w:t xml:space="preserve"> </w:t>
      </w:r>
      <w:r>
        <w:rPr>
          <w:spacing w:val="-1"/>
          <w:w w:val="95"/>
          <w:sz w:val="19"/>
        </w:rPr>
        <w:t xml:space="preserve">case of the latter, </w:t>
      </w:r>
      <w:r>
        <w:rPr>
          <w:w w:val="95"/>
          <w:sz w:val="19"/>
        </w:rPr>
        <w:t xml:space="preserve">and provided the </w:t>
      </w:r>
      <w:r>
        <w:rPr>
          <w:w w:val="95"/>
          <w:sz w:val="19"/>
        </w:rPr>
        <w:t>cumulative maximum capacity is specified, the third party may substitute the details</w:t>
      </w:r>
      <w:r>
        <w:rPr>
          <w:spacing w:val="1"/>
          <w:w w:val="95"/>
          <w:sz w:val="19"/>
        </w:rPr>
        <w:t xml:space="preserve"> </w:t>
      </w:r>
      <w:r>
        <w:rPr>
          <w:sz w:val="19"/>
        </w:rPr>
        <w:t>required</w:t>
      </w:r>
      <w:r>
        <w:rPr>
          <w:spacing w:val="10"/>
          <w:sz w:val="19"/>
        </w:rPr>
        <w:t xml:space="preserve"> </w:t>
      </w:r>
      <w:r>
        <w:rPr>
          <w:sz w:val="19"/>
        </w:rPr>
        <w:t>by</w:t>
      </w:r>
      <w:r>
        <w:rPr>
          <w:spacing w:val="9"/>
          <w:sz w:val="19"/>
        </w:rPr>
        <w:t xml:space="preserve"> </w:t>
      </w:r>
      <w:r>
        <w:rPr>
          <w:sz w:val="19"/>
        </w:rPr>
        <w:t>point</w:t>
      </w:r>
      <w:r>
        <w:rPr>
          <w:spacing w:val="11"/>
          <w:sz w:val="19"/>
        </w:rPr>
        <w:t xml:space="preserve"> </w:t>
      </w:r>
      <w:r>
        <w:rPr>
          <w:sz w:val="19"/>
        </w:rPr>
        <w:t>(a)</w:t>
      </w:r>
      <w:r>
        <w:rPr>
          <w:spacing w:val="11"/>
          <w:sz w:val="19"/>
        </w:rPr>
        <w:t xml:space="preserve"> </w:t>
      </w:r>
      <w:r>
        <w:rPr>
          <w:sz w:val="19"/>
        </w:rPr>
        <w:t>of</w:t>
      </w:r>
      <w:r>
        <w:rPr>
          <w:spacing w:val="10"/>
          <w:sz w:val="19"/>
        </w:rPr>
        <w:t xml:space="preserve"> </w:t>
      </w:r>
      <w:r>
        <w:rPr>
          <w:sz w:val="19"/>
        </w:rPr>
        <w:t>paragraph</w:t>
      </w:r>
      <w:r>
        <w:rPr>
          <w:spacing w:val="10"/>
          <w:sz w:val="19"/>
        </w:rPr>
        <w:t xml:space="preserve"> </w:t>
      </w:r>
      <w:r>
        <w:rPr>
          <w:sz w:val="19"/>
        </w:rPr>
        <w:t>2</w:t>
      </w:r>
      <w:r>
        <w:rPr>
          <w:spacing w:val="11"/>
          <w:sz w:val="19"/>
        </w:rPr>
        <w:t xml:space="preserve"> </w:t>
      </w:r>
      <w:r>
        <w:rPr>
          <w:sz w:val="19"/>
        </w:rPr>
        <w:t>with</w:t>
      </w:r>
      <w:r>
        <w:rPr>
          <w:spacing w:val="11"/>
          <w:sz w:val="19"/>
        </w:rPr>
        <w:t xml:space="preserve"> </w:t>
      </w:r>
      <w:r>
        <w:rPr>
          <w:sz w:val="19"/>
        </w:rPr>
        <w:t>their</w:t>
      </w:r>
      <w:r>
        <w:rPr>
          <w:spacing w:val="10"/>
          <w:sz w:val="19"/>
        </w:rPr>
        <w:t xml:space="preserve"> </w:t>
      </w:r>
      <w:r>
        <w:rPr>
          <w:sz w:val="19"/>
        </w:rPr>
        <w:t>details.</w:t>
      </w:r>
    </w:p>
    <w:p w14:paraId="4635B518" w14:textId="77777777" w:rsidR="00343FF6" w:rsidRDefault="00343FF6">
      <w:pPr>
        <w:pStyle w:val="BodyText"/>
        <w:rPr>
          <w:sz w:val="22"/>
        </w:rPr>
      </w:pPr>
    </w:p>
    <w:p w14:paraId="15712E9E" w14:textId="77777777" w:rsidR="00343FF6" w:rsidRDefault="00343FF6">
      <w:pPr>
        <w:pStyle w:val="BodyText"/>
        <w:rPr>
          <w:sz w:val="22"/>
        </w:rPr>
      </w:pPr>
    </w:p>
    <w:p w14:paraId="32160F28" w14:textId="77777777" w:rsidR="00343FF6" w:rsidRDefault="00343FF6">
      <w:pPr>
        <w:pStyle w:val="BodyText"/>
        <w:rPr>
          <w:sz w:val="22"/>
        </w:rPr>
      </w:pPr>
    </w:p>
    <w:p w14:paraId="13504E5F" w14:textId="77777777" w:rsidR="00343FF6" w:rsidRDefault="00635E89">
      <w:pPr>
        <w:spacing w:before="150"/>
        <w:ind w:left="618" w:right="635"/>
        <w:jc w:val="center"/>
        <w:rPr>
          <w:i/>
          <w:sz w:val="19"/>
        </w:rPr>
      </w:pPr>
      <w:r>
        <w:rPr>
          <w:i/>
          <w:w w:val="95"/>
          <w:sz w:val="19"/>
        </w:rPr>
        <w:t>Article</w:t>
      </w:r>
      <w:r>
        <w:rPr>
          <w:i/>
          <w:spacing w:val="5"/>
          <w:w w:val="95"/>
          <w:sz w:val="19"/>
        </w:rPr>
        <w:t xml:space="preserve"> </w:t>
      </w:r>
      <w:r>
        <w:rPr>
          <w:i/>
          <w:w w:val="95"/>
          <w:sz w:val="19"/>
        </w:rPr>
        <w:t>53</w:t>
      </w:r>
    </w:p>
    <w:p w14:paraId="0ADB4804" w14:textId="77777777" w:rsidR="00343FF6" w:rsidRDefault="00343FF6">
      <w:pPr>
        <w:pStyle w:val="BodyText"/>
        <w:rPr>
          <w:i/>
          <w:sz w:val="22"/>
        </w:rPr>
      </w:pPr>
    </w:p>
    <w:p w14:paraId="19666918" w14:textId="77777777" w:rsidR="00343FF6" w:rsidRDefault="00343FF6">
      <w:pPr>
        <w:pStyle w:val="BodyText"/>
        <w:rPr>
          <w:i/>
          <w:sz w:val="17"/>
        </w:rPr>
      </w:pPr>
    </w:p>
    <w:p w14:paraId="08DA7492" w14:textId="77777777" w:rsidR="00343FF6" w:rsidRDefault="00635E89">
      <w:pPr>
        <w:pStyle w:val="Heading1"/>
        <w:ind w:left="617"/>
      </w:pPr>
      <w:r>
        <w:rPr>
          <w:w w:val="95"/>
        </w:rPr>
        <w:t>Request</w:t>
      </w:r>
      <w:r>
        <w:rPr>
          <w:spacing w:val="10"/>
          <w:w w:val="95"/>
        </w:rPr>
        <w:t xml:space="preserve"> </w:t>
      </w:r>
      <w:r>
        <w:rPr>
          <w:w w:val="95"/>
        </w:rPr>
        <w:t>for</w:t>
      </w:r>
      <w:r>
        <w:rPr>
          <w:spacing w:val="10"/>
          <w:w w:val="95"/>
        </w:rPr>
        <w:t xml:space="preserve"> </w:t>
      </w:r>
      <w:r>
        <w:rPr>
          <w:w w:val="95"/>
        </w:rPr>
        <w:t>a</w:t>
      </w:r>
      <w:r>
        <w:rPr>
          <w:spacing w:val="9"/>
          <w:w w:val="95"/>
        </w:rPr>
        <w:t xml:space="preserve"> </w:t>
      </w:r>
      <w:r>
        <w:rPr>
          <w:w w:val="95"/>
        </w:rPr>
        <w:t>derogation</w:t>
      </w:r>
      <w:r>
        <w:rPr>
          <w:spacing w:val="9"/>
          <w:w w:val="95"/>
        </w:rPr>
        <w:t xml:space="preserve"> </w:t>
      </w:r>
      <w:r>
        <w:rPr>
          <w:w w:val="95"/>
        </w:rPr>
        <w:t>by</w:t>
      </w:r>
      <w:r>
        <w:rPr>
          <w:spacing w:val="9"/>
          <w:w w:val="95"/>
        </w:rPr>
        <w:t xml:space="preserve"> </w:t>
      </w:r>
      <w:r>
        <w:rPr>
          <w:w w:val="95"/>
        </w:rPr>
        <w:t>a</w:t>
      </w:r>
      <w:r>
        <w:rPr>
          <w:spacing w:val="8"/>
          <w:w w:val="95"/>
        </w:rPr>
        <w:t xml:space="preserve"> </w:t>
      </w:r>
      <w:r>
        <w:rPr>
          <w:w w:val="95"/>
        </w:rPr>
        <w:t>relevant</w:t>
      </w:r>
      <w:r>
        <w:rPr>
          <w:spacing w:val="9"/>
          <w:w w:val="95"/>
        </w:rPr>
        <w:t xml:space="preserve"> </w:t>
      </w:r>
      <w:r>
        <w:rPr>
          <w:w w:val="95"/>
        </w:rPr>
        <w:t>system</w:t>
      </w:r>
      <w:r>
        <w:rPr>
          <w:spacing w:val="8"/>
          <w:w w:val="95"/>
        </w:rPr>
        <w:t xml:space="preserve"> </w:t>
      </w:r>
      <w:r>
        <w:rPr>
          <w:w w:val="95"/>
        </w:rPr>
        <w:t>operator</w:t>
      </w:r>
      <w:r>
        <w:rPr>
          <w:spacing w:val="9"/>
          <w:w w:val="95"/>
        </w:rPr>
        <w:t xml:space="preserve"> </w:t>
      </w:r>
      <w:r>
        <w:rPr>
          <w:w w:val="95"/>
        </w:rPr>
        <w:t>or</w:t>
      </w:r>
      <w:r>
        <w:rPr>
          <w:spacing w:val="12"/>
          <w:w w:val="95"/>
        </w:rPr>
        <w:t xml:space="preserve"> </w:t>
      </w:r>
      <w:r>
        <w:rPr>
          <w:w w:val="95"/>
        </w:rPr>
        <w:t>relevant</w:t>
      </w:r>
      <w:r>
        <w:rPr>
          <w:spacing w:val="9"/>
          <w:w w:val="95"/>
        </w:rPr>
        <w:t xml:space="preserve"> </w:t>
      </w:r>
      <w:r>
        <w:rPr>
          <w:w w:val="95"/>
        </w:rPr>
        <w:t>TSO</w:t>
      </w:r>
    </w:p>
    <w:p w14:paraId="3FB6B704" w14:textId="77777777" w:rsidR="00343FF6" w:rsidRDefault="00343FF6">
      <w:pPr>
        <w:pStyle w:val="BodyText"/>
        <w:rPr>
          <w:rFonts w:ascii="Book Antiqua"/>
          <w:b/>
          <w:sz w:val="22"/>
        </w:rPr>
      </w:pPr>
    </w:p>
    <w:p w14:paraId="5F97F436" w14:textId="77777777" w:rsidR="00343FF6" w:rsidRDefault="00635E89">
      <w:pPr>
        <w:pStyle w:val="ListParagraph"/>
        <w:numPr>
          <w:ilvl w:val="0"/>
          <w:numId w:val="10"/>
        </w:numPr>
        <w:tabs>
          <w:tab w:val="left" w:pos="540"/>
        </w:tabs>
        <w:spacing w:before="192" w:line="228" w:lineRule="auto"/>
        <w:ind w:right="123" w:firstLine="0"/>
        <w:rPr>
          <w:sz w:val="19"/>
        </w:rPr>
      </w:pPr>
      <w:r>
        <w:rPr>
          <w:w w:val="90"/>
          <w:sz w:val="19"/>
        </w:rPr>
        <w:t xml:space="preserve">Relevant system operators </w:t>
      </w:r>
      <w:r>
        <w:rPr>
          <w:w w:val="90"/>
          <w:sz w:val="19"/>
        </w:rPr>
        <w:t>or relevant TSOs may request derogations for transmission-connected demand facilities,</w:t>
      </w:r>
      <w:r>
        <w:rPr>
          <w:spacing w:val="1"/>
          <w:w w:val="90"/>
          <w:sz w:val="19"/>
        </w:rPr>
        <w:t xml:space="preserve"> </w:t>
      </w:r>
      <w:r>
        <w:rPr>
          <w:w w:val="90"/>
          <w:sz w:val="19"/>
        </w:rPr>
        <w:t>transmission-connected distribution facilities, distribution systems, or demand units within a demand facility or a closed</w:t>
      </w:r>
      <w:r>
        <w:rPr>
          <w:spacing w:val="1"/>
          <w:w w:val="90"/>
          <w:sz w:val="19"/>
        </w:rPr>
        <w:t xml:space="preserve"> </w:t>
      </w:r>
      <w:r>
        <w:rPr>
          <w:sz w:val="19"/>
        </w:rPr>
        <w:t>distribution</w:t>
      </w:r>
      <w:r>
        <w:rPr>
          <w:spacing w:val="9"/>
          <w:sz w:val="19"/>
        </w:rPr>
        <w:t xml:space="preserve"> </w:t>
      </w:r>
      <w:r>
        <w:rPr>
          <w:sz w:val="19"/>
        </w:rPr>
        <w:t>system</w:t>
      </w:r>
      <w:r>
        <w:rPr>
          <w:spacing w:val="8"/>
          <w:sz w:val="19"/>
        </w:rPr>
        <w:t xml:space="preserve"> </w:t>
      </w:r>
      <w:r>
        <w:rPr>
          <w:sz w:val="19"/>
        </w:rPr>
        <w:t>connected</w:t>
      </w:r>
      <w:r>
        <w:rPr>
          <w:spacing w:val="7"/>
          <w:sz w:val="19"/>
        </w:rPr>
        <w:t xml:space="preserve"> </w:t>
      </w:r>
      <w:r>
        <w:rPr>
          <w:sz w:val="19"/>
        </w:rPr>
        <w:t>or</w:t>
      </w:r>
      <w:r>
        <w:rPr>
          <w:spacing w:val="16"/>
          <w:sz w:val="19"/>
        </w:rPr>
        <w:t xml:space="preserve"> </w:t>
      </w:r>
      <w:r>
        <w:rPr>
          <w:sz w:val="19"/>
        </w:rPr>
        <w:t>to</w:t>
      </w:r>
      <w:r>
        <w:rPr>
          <w:spacing w:val="8"/>
          <w:sz w:val="19"/>
        </w:rPr>
        <w:t xml:space="preserve"> </w:t>
      </w:r>
      <w:r>
        <w:rPr>
          <w:sz w:val="19"/>
        </w:rPr>
        <w:t>be</w:t>
      </w:r>
      <w:r>
        <w:rPr>
          <w:spacing w:val="9"/>
          <w:sz w:val="19"/>
        </w:rPr>
        <w:t xml:space="preserve"> </w:t>
      </w:r>
      <w:r>
        <w:rPr>
          <w:sz w:val="19"/>
        </w:rPr>
        <w:t>connect</w:t>
      </w:r>
      <w:r>
        <w:rPr>
          <w:sz w:val="19"/>
        </w:rPr>
        <w:t>ed</w:t>
      </w:r>
      <w:r>
        <w:rPr>
          <w:spacing w:val="9"/>
          <w:sz w:val="19"/>
        </w:rPr>
        <w:t xml:space="preserve"> </w:t>
      </w:r>
      <w:r>
        <w:rPr>
          <w:sz w:val="19"/>
        </w:rPr>
        <w:t>to</w:t>
      </w:r>
      <w:r>
        <w:rPr>
          <w:spacing w:val="6"/>
          <w:sz w:val="19"/>
        </w:rPr>
        <w:t xml:space="preserve"> </w:t>
      </w:r>
      <w:r>
        <w:rPr>
          <w:sz w:val="19"/>
        </w:rPr>
        <w:t>their</w:t>
      </w:r>
      <w:r>
        <w:rPr>
          <w:spacing w:val="14"/>
          <w:sz w:val="19"/>
        </w:rPr>
        <w:t xml:space="preserve"> </w:t>
      </w:r>
      <w:r>
        <w:rPr>
          <w:sz w:val="19"/>
        </w:rPr>
        <w:t>network.</w:t>
      </w:r>
    </w:p>
    <w:p w14:paraId="63809AB3" w14:textId="77777777" w:rsidR="00343FF6" w:rsidRDefault="00343FF6">
      <w:pPr>
        <w:pStyle w:val="BodyText"/>
        <w:rPr>
          <w:sz w:val="22"/>
        </w:rPr>
      </w:pPr>
    </w:p>
    <w:p w14:paraId="57BBB21F" w14:textId="77777777" w:rsidR="00343FF6" w:rsidRDefault="00343FF6">
      <w:pPr>
        <w:pStyle w:val="BodyText"/>
        <w:spacing w:before="9"/>
        <w:rPr>
          <w:sz w:val="17"/>
        </w:rPr>
      </w:pPr>
    </w:p>
    <w:p w14:paraId="56AD3B15" w14:textId="77777777" w:rsidR="00343FF6" w:rsidRDefault="00635E89">
      <w:pPr>
        <w:pStyle w:val="ListParagraph"/>
        <w:numPr>
          <w:ilvl w:val="0"/>
          <w:numId w:val="10"/>
        </w:numPr>
        <w:tabs>
          <w:tab w:val="left" w:pos="540"/>
        </w:tabs>
        <w:spacing w:line="228" w:lineRule="auto"/>
        <w:ind w:firstLine="0"/>
        <w:rPr>
          <w:sz w:val="19"/>
        </w:rPr>
      </w:pPr>
      <w:r>
        <w:rPr>
          <w:w w:val="90"/>
          <w:sz w:val="19"/>
        </w:rPr>
        <w:t>Relevant system operators or relevant TSOs shall submit their requests for a derogation to the regulatory authority.</w:t>
      </w:r>
      <w:r>
        <w:rPr>
          <w:spacing w:val="1"/>
          <w:w w:val="90"/>
          <w:sz w:val="19"/>
        </w:rPr>
        <w:t xml:space="preserve"> </w:t>
      </w:r>
      <w:r>
        <w:rPr>
          <w:sz w:val="19"/>
        </w:rPr>
        <w:t>Each</w:t>
      </w:r>
      <w:r>
        <w:rPr>
          <w:spacing w:val="11"/>
          <w:sz w:val="19"/>
        </w:rPr>
        <w:t xml:space="preserve"> </w:t>
      </w:r>
      <w:r>
        <w:rPr>
          <w:sz w:val="19"/>
        </w:rPr>
        <w:t>request</w:t>
      </w:r>
      <w:r>
        <w:rPr>
          <w:spacing w:val="12"/>
          <w:sz w:val="19"/>
        </w:rPr>
        <w:t xml:space="preserve"> </w:t>
      </w:r>
      <w:r>
        <w:rPr>
          <w:sz w:val="19"/>
        </w:rPr>
        <w:t>for</w:t>
      </w:r>
      <w:r>
        <w:rPr>
          <w:spacing w:val="12"/>
          <w:sz w:val="19"/>
        </w:rPr>
        <w:t xml:space="preserve"> </w:t>
      </w:r>
      <w:r>
        <w:rPr>
          <w:sz w:val="19"/>
        </w:rPr>
        <w:t>a</w:t>
      </w:r>
      <w:r>
        <w:rPr>
          <w:spacing w:val="13"/>
          <w:sz w:val="19"/>
        </w:rPr>
        <w:t xml:space="preserve"> </w:t>
      </w:r>
      <w:r>
        <w:rPr>
          <w:sz w:val="19"/>
        </w:rPr>
        <w:t>derogation</w:t>
      </w:r>
      <w:r>
        <w:rPr>
          <w:spacing w:val="13"/>
          <w:sz w:val="19"/>
        </w:rPr>
        <w:t xml:space="preserve"> </w:t>
      </w:r>
      <w:r>
        <w:rPr>
          <w:sz w:val="19"/>
        </w:rPr>
        <w:t>shall</w:t>
      </w:r>
      <w:r>
        <w:rPr>
          <w:spacing w:val="12"/>
          <w:sz w:val="19"/>
        </w:rPr>
        <w:t xml:space="preserve"> </w:t>
      </w:r>
      <w:r>
        <w:rPr>
          <w:sz w:val="19"/>
        </w:rPr>
        <w:t>include:</w:t>
      </w:r>
    </w:p>
    <w:p w14:paraId="4EC07D14" w14:textId="77777777" w:rsidR="00343FF6" w:rsidRDefault="00343FF6">
      <w:pPr>
        <w:pStyle w:val="BodyText"/>
        <w:spacing w:before="8"/>
        <w:rPr>
          <w:sz w:val="25"/>
        </w:rPr>
      </w:pPr>
    </w:p>
    <w:p w14:paraId="498B4A0C" w14:textId="77777777" w:rsidR="00343FF6" w:rsidRDefault="00635E89">
      <w:pPr>
        <w:pStyle w:val="ListParagraph"/>
        <w:numPr>
          <w:ilvl w:val="0"/>
          <w:numId w:val="9"/>
        </w:numPr>
        <w:tabs>
          <w:tab w:val="left" w:pos="402"/>
        </w:tabs>
        <w:ind w:right="0"/>
        <w:rPr>
          <w:sz w:val="19"/>
        </w:rPr>
      </w:pPr>
      <w:r>
        <w:rPr>
          <w:w w:val="95"/>
          <w:sz w:val="19"/>
        </w:rPr>
        <w:t>identification</w:t>
      </w:r>
      <w:r>
        <w:rPr>
          <w:spacing w:val="-2"/>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system</w:t>
      </w:r>
      <w:r>
        <w:rPr>
          <w:spacing w:val="-3"/>
          <w:w w:val="95"/>
          <w:sz w:val="19"/>
        </w:rPr>
        <w:t xml:space="preserve"> </w:t>
      </w:r>
      <w:r>
        <w:rPr>
          <w:w w:val="95"/>
          <w:sz w:val="19"/>
        </w:rPr>
        <w:t>operator</w:t>
      </w:r>
      <w:r>
        <w:rPr>
          <w:spacing w:val="-1"/>
          <w:w w:val="95"/>
          <w:sz w:val="19"/>
        </w:rPr>
        <w:t xml:space="preserve"> </w:t>
      </w:r>
      <w:r>
        <w:rPr>
          <w:w w:val="95"/>
          <w:sz w:val="19"/>
        </w:rPr>
        <w:t>or</w:t>
      </w:r>
      <w:r>
        <w:rPr>
          <w:spacing w:val="1"/>
          <w:w w:val="95"/>
          <w:sz w:val="19"/>
        </w:rPr>
        <w:t xml:space="preserve"> </w:t>
      </w:r>
      <w:r>
        <w:rPr>
          <w:w w:val="95"/>
          <w:sz w:val="19"/>
        </w:rPr>
        <w:t>relevant TSO,</w:t>
      </w:r>
      <w:r>
        <w:rPr>
          <w:spacing w:val="-3"/>
          <w:w w:val="95"/>
          <w:sz w:val="19"/>
        </w:rPr>
        <w:t xml:space="preserve"> </w:t>
      </w:r>
      <w:r>
        <w:rPr>
          <w:w w:val="95"/>
          <w:sz w:val="19"/>
        </w:rPr>
        <w:t>and a</w:t>
      </w:r>
      <w:r>
        <w:rPr>
          <w:spacing w:val="-1"/>
          <w:w w:val="95"/>
          <w:sz w:val="19"/>
        </w:rPr>
        <w:t xml:space="preserve"> </w:t>
      </w:r>
      <w:r>
        <w:rPr>
          <w:w w:val="95"/>
          <w:sz w:val="19"/>
        </w:rPr>
        <w:t>contact</w:t>
      </w:r>
      <w:r>
        <w:rPr>
          <w:spacing w:val="-1"/>
          <w:w w:val="95"/>
          <w:sz w:val="19"/>
        </w:rPr>
        <w:t xml:space="preserve"> </w:t>
      </w:r>
      <w:r>
        <w:rPr>
          <w:w w:val="95"/>
          <w:sz w:val="19"/>
        </w:rPr>
        <w:t>person</w:t>
      </w:r>
      <w:r>
        <w:rPr>
          <w:spacing w:val="-3"/>
          <w:w w:val="95"/>
          <w:sz w:val="19"/>
        </w:rPr>
        <w:t xml:space="preserve"> </w:t>
      </w:r>
      <w:r>
        <w:rPr>
          <w:w w:val="95"/>
          <w:sz w:val="19"/>
        </w:rPr>
        <w:t>for any</w:t>
      </w:r>
      <w:r>
        <w:rPr>
          <w:spacing w:val="-4"/>
          <w:w w:val="95"/>
          <w:sz w:val="19"/>
        </w:rPr>
        <w:t xml:space="preserve"> </w:t>
      </w:r>
      <w:r>
        <w:rPr>
          <w:w w:val="95"/>
          <w:sz w:val="19"/>
        </w:rPr>
        <w:t>communications;</w:t>
      </w:r>
    </w:p>
    <w:p w14:paraId="7FA489C5" w14:textId="77777777" w:rsidR="00343FF6" w:rsidRDefault="00343FF6">
      <w:pPr>
        <w:pStyle w:val="BodyText"/>
        <w:spacing w:before="4"/>
        <w:rPr>
          <w:sz w:val="26"/>
        </w:rPr>
      </w:pPr>
    </w:p>
    <w:p w14:paraId="66463B7B" w14:textId="77777777" w:rsidR="00343FF6" w:rsidRDefault="00635E89">
      <w:pPr>
        <w:pStyle w:val="ListParagraph"/>
        <w:numPr>
          <w:ilvl w:val="0"/>
          <w:numId w:val="9"/>
        </w:numPr>
        <w:tabs>
          <w:tab w:val="left" w:pos="402"/>
        </w:tabs>
        <w:spacing w:before="1" w:line="228" w:lineRule="auto"/>
        <w:rPr>
          <w:sz w:val="19"/>
        </w:rPr>
      </w:pPr>
      <w:r>
        <w:rPr>
          <w:spacing w:val="-1"/>
          <w:w w:val="95"/>
          <w:sz w:val="19"/>
        </w:rPr>
        <w:t xml:space="preserve">a description </w:t>
      </w:r>
      <w:r>
        <w:rPr>
          <w:w w:val="95"/>
          <w:sz w:val="19"/>
        </w:rPr>
        <w:t>of the transmission-connected demand facility, the transmission-connected distribution facility, the</w:t>
      </w:r>
      <w:r>
        <w:rPr>
          <w:spacing w:val="1"/>
          <w:w w:val="95"/>
          <w:sz w:val="19"/>
        </w:rPr>
        <w:t xml:space="preserve"> </w:t>
      </w:r>
      <w:r>
        <w:rPr>
          <w:w w:val="95"/>
          <w:sz w:val="19"/>
        </w:rPr>
        <w:t>distribution system, or the demand unit for which a derogation is requested and the total installed c</w:t>
      </w:r>
      <w:r>
        <w:rPr>
          <w:w w:val="95"/>
          <w:sz w:val="19"/>
        </w:rPr>
        <w:t>apacity and</w:t>
      </w:r>
      <w:r>
        <w:rPr>
          <w:spacing w:val="1"/>
          <w:w w:val="95"/>
          <w:sz w:val="19"/>
        </w:rPr>
        <w:t xml:space="preserve"> </w:t>
      </w:r>
      <w:r>
        <w:rPr>
          <w:spacing w:val="-1"/>
          <w:w w:val="95"/>
          <w:sz w:val="19"/>
        </w:rPr>
        <w:t>number</w:t>
      </w:r>
      <w:r>
        <w:rPr>
          <w:w w:val="95"/>
          <w:sz w:val="19"/>
        </w:rPr>
        <w:t xml:space="preserve"> </w:t>
      </w:r>
      <w:r>
        <w:rPr>
          <w:spacing w:val="-1"/>
          <w:w w:val="95"/>
          <w:sz w:val="19"/>
        </w:rPr>
        <w:t>of</w:t>
      </w:r>
      <w:r>
        <w:rPr>
          <w:w w:val="95"/>
          <w:sz w:val="19"/>
        </w:rPr>
        <w:t xml:space="preserve"> </w:t>
      </w:r>
      <w:r>
        <w:rPr>
          <w:spacing w:val="-1"/>
          <w:w w:val="95"/>
          <w:sz w:val="19"/>
        </w:rPr>
        <w:t>transmission-connected</w:t>
      </w:r>
      <w:r>
        <w:rPr>
          <w:w w:val="95"/>
          <w:sz w:val="19"/>
        </w:rPr>
        <w:t xml:space="preserve"> demand</w:t>
      </w:r>
      <w:r>
        <w:rPr>
          <w:spacing w:val="1"/>
          <w:w w:val="95"/>
          <w:sz w:val="19"/>
        </w:rPr>
        <w:t xml:space="preserve"> </w:t>
      </w:r>
      <w:r>
        <w:rPr>
          <w:w w:val="95"/>
          <w:sz w:val="19"/>
        </w:rPr>
        <w:t>facilities,</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1"/>
          <w:w w:val="95"/>
          <w:sz w:val="19"/>
        </w:rPr>
        <w:t xml:space="preserve"> </w:t>
      </w:r>
      <w:r>
        <w:rPr>
          <w:w w:val="95"/>
          <w:sz w:val="19"/>
        </w:rPr>
        <w:t>facilities,</w:t>
      </w:r>
      <w:r>
        <w:rPr>
          <w:spacing w:val="1"/>
          <w:w w:val="95"/>
          <w:sz w:val="19"/>
        </w:rPr>
        <w:t xml:space="preserve"> </w:t>
      </w:r>
      <w:r>
        <w:rPr>
          <w:w w:val="95"/>
          <w:sz w:val="19"/>
        </w:rPr>
        <w:t>distribution</w:t>
      </w:r>
      <w:r>
        <w:rPr>
          <w:spacing w:val="-37"/>
          <w:w w:val="95"/>
          <w:sz w:val="19"/>
        </w:rPr>
        <w:t xml:space="preserve"> </w:t>
      </w:r>
      <w:r>
        <w:rPr>
          <w:sz w:val="19"/>
        </w:rPr>
        <w:t>systems,</w:t>
      </w:r>
      <w:r>
        <w:rPr>
          <w:spacing w:val="14"/>
          <w:sz w:val="19"/>
        </w:rPr>
        <w:t xml:space="preserve"> </w:t>
      </w:r>
      <w:r>
        <w:rPr>
          <w:sz w:val="19"/>
        </w:rPr>
        <w:t>or</w:t>
      </w:r>
      <w:r>
        <w:rPr>
          <w:spacing w:val="13"/>
          <w:sz w:val="19"/>
        </w:rPr>
        <w:t xml:space="preserve"> </w:t>
      </w:r>
      <w:r>
        <w:rPr>
          <w:sz w:val="19"/>
        </w:rPr>
        <w:t>demand</w:t>
      </w:r>
      <w:r>
        <w:rPr>
          <w:spacing w:val="14"/>
          <w:sz w:val="19"/>
        </w:rPr>
        <w:t xml:space="preserve"> </w:t>
      </w:r>
      <w:r>
        <w:rPr>
          <w:sz w:val="19"/>
        </w:rPr>
        <w:t>units;</w:t>
      </w:r>
    </w:p>
    <w:p w14:paraId="2F64D3B2" w14:textId="77777777" w:rsidR="00343FF6" w:rsidRDefault="00343FF6">
      <w:pPr>
        <w:pStyle w:val="BodyText"/>
        <w:spacing w:before="5"/>
        <w:rPr>
          <w:sz w:val="26"/>
        </w:rPr>
      </w:pPr>
    </w:p>
    <w:p w14:paraId="4A1A30BA" w14:textId="77777777" w:rsidR="00343FF6" w:rsidRDefault="00635E89">
      <w:pPr>
        <w:pStyle w:val="ListParagraph"/>
        <w:numPr>
          <w:ilvl w:val="0"/>
          <w:numId w:val="9"/>
        </w:numPr>
        <w:tabs>
          <w:tab w:val="left" w:pos="402"/>
        </w:tabs>
        <w:spacing w:line="228" w:lineRule="auto"/>
        <w:ind w:right="123"/>
        <w:rPr>
          <w:sz w:val="19"/>
        </w:rPr>
      </w:pPr>
      <w:r>
        <w:rPr>
          <w:w w:val="90"/>
          <w:sz w:val="19"/>
        </w:rPr>
        <w:t>the</w:t>
      </w:r>
      <w:r>
        <w:rPr>
          <w:spacing w:val="1"/>
          <w:w w:val="90"/>
          <w:sz w:val="19"/>
        </w:rPr>
        <w:t xml:space="preserve"> </w:t>
      </w:r>
      <w:r>
        <w:rPr>
          <w:w w:val="90"/>
          <w:sz w:val="19"/>
        </w:rPr>
        <w:t>requirement or</w:t>
      </w:r>
      <w:r>
        <w:rPr>
          <w:spacing w:val="1"/>
          <w:w w:val="90"/>
          <w:sz w:val="19"/>
        </w:rPr>
        <w:t xml:space="preserve"> </w:t>
      </w:r>
      <w:r>
        <w:rPr>
          <w:w w:val="90"/>
          <w:sz w:val="19"/>
        </w:rPr>
        <w:t>requirements</w:t>
      </w:r>
      <w:r>
        <w:rPr>
          <w:spacing w:val="1"/>
          <w:w w:val="90"/>
          <w:sz w:val="19"/>
        </w:rPr>
        <w:t xml:space="preserve"> </w:t>
      </w:r>
      <w:r>
        <w:rPr>
          <w:w w:val="90"/>
          <w:sz w:val="19"/>
        </w:rPr>
        <w:t>of</w:t>
      </w:r>
      <w:r>
        <w:rPr>
          <w:spacing w:val="1"/>
          <w:w w:val="90"/>
          <w:sz w:val="19"/>
        </w:rPr>
        <w:t xml:space="preserve"> </w:t>
      </w:r>
      <w:r>
        <w:rPr>
          <w:w w:val="90"/>
          <w:sz w:val="19"/>
        </w:rPr>
        <w:t>this</w:t>
      </w:r>
      <w:r>
        <w:rPr>
          <w:spacing w:val="33"/>
          <w:sz w:val="19"/>
        </w:rPr>
        <w:t xml:space="preserve"> </w:t>
      </w:r>
      <w:r>
        <w:rPr>
          <w:w w:val="90"/>
          <w:sz w:val="19"/>
        </w:rPr>
        <w:t>Regulation</w:t>
      </w:r>
      <w:r>
        <w:rPr>
          <w:spacing w:val="33"/>
          <w:sz w:val="19"/>
        </w:rPr>
        <w:t xml:space="preserve"> </w:t>
      </w:r>
      <w:r>
        <w:rPr>
          <w:w w:val="90"/>
          <w:sz w:val="19"/>
        </w:rPr>
        <w:t>for</w:t>
      </w:r>
      <w:r>
        <w:rPr>
          <w:spacing w:val="34"/>
          <w:sz w:val="19"/>
        </w:rPr>
        <w:t xml:space="preserve"> </w:t>
      </w:r>
      <w:r>
        <w:rPr>
          <w:w w:val="90"/>
          <w:sz w:val="19"/>
        </w:rPr>
        <w:t>which</w:t>
      </w:r>
      <w:r>
        <w:rPr>
          <w:spacing w:val="33"/>
          <w:sz w:val="19"/>
        </w:rPr>
        <w:t xml:space="preserve"> </w:t>
      </w:r>
      <w:r>
        <w:rPr>
          <w:w w:val="90"/>
          <w:sz w:val="19"/>
        </w:rPr>
        <w:t>a</w:t>
      </w:r>
      <w:r>
        <w:rPr>
          <w:spacing w:val="34"/>
          <w:sz w:val="19"/>
        </w:rPr>
        <w:t xml:space="preserve"> </w:t>
      </w:r>
      <w:r>
        <w:rPr>
          <w:w w:val="90"/>
          <w:sz w:val="19"/>
        </w:rPr>
        <w:t>derogation is</w:t>
      </w:r>
      <w:r>
        <w:rPr>
          <w:spacing w:val="33"/>
          <w:sz w:val="19"/>
        </w:rPr>
        <w:t xml:space="preserve"> </w:t>
      </w:r>
      <w:r>
        <w:rPr>
          <w:w w:val="90"/>
          <w:sz w:val="19"/>
        </w:rPr>
        <w:t>requested,</w:t>
      </w:r>
      <w:r>
        <w:rPr>
          <w:spacing w:val="34"/>
          <w:sz w:val="19"/>
        </w:rPr>
        <w:t xml:space="preserve"> </w:t>
      </w:r>
      <w:r>
        <w:rPr>
          <w:w w:val="90"/>
          <w:sz w:val="19"/>
        </w:rPr>
        <w:t>with</w:t>
      </w:r>
      <w:r>
        <w:rPr>
          <w:spacing w:val="33"/>
          <w:sz w:val="19"/>
        </w:rPr>
        <w:t xml:space="preserve"> </w:t>
      </w:r>
      <w:r>
        <w:rPr>
          <w:w w:val="90"/>
          <w:sz w:val="19"/>
        </w:rPr>
        <w:t>a</w:t>
      </w:r>
      <w:r>
        <w:rPr>
          <w:spacing w:val="34"/>
          <w:sz w:val="19"/>
        </w:rPr>
        <w:t xml:space="preserve"> </w:t>
      </w:r>
      <w:r>
        <w:rPr>
          <w:w w:val="90"/>
          <w:sz w:val="19"/>
        </w:rPr>
        <w:t>detailed</w:t>
      </w:r>
      <w:r>
        <w:rPr>
          <w:spacing w:val="33"/>
          <w:sz w:val="19"/>
        </w:rPr>
        <w:t xml:space="preserve"> </w:t>
      </w:r>
      <w:r>
        <w:rPr>
          <w:w w:val="90"/>
          <w:sz w:val="19"/>
        </w:rPr>
        <w:t>description</w:t>
      </w:r>
      <w:r>
        <w:rPr>
          <w:spacing w:val="-35"/>
          <w:w w:val="90"/>
          <w:sz w:val="19"/>
        </w:rPr>
        <w:t xml:space="preserve"> </w:t>
      </w:r>
      <w:r>
        <w:rPr>
          <w:sz w:val="19"/>
        </w:rPr>
        <w:t>of</w:t>
      </w:r>
      <w:r>
        <w:rPr>
          <w:spacing w:val="17"/>
          <w:sz w:val="19"/>
        </w:rPr>
        <w:t xml:space="preserve"> </w:t>
      </w:r>
      <w:r>
        <w:rPr>
          <w:sz w:val="19"/>
        </w:rPr>
        <w:t>the</w:t>
      </w:r>
      <w:r>
        <w:rPr>
          <w:spacing w:val="14"/>
          <w:sz w:val="19"/>
        </w:rPr>
        <w:t xml:space="preserve"> </w:t>
      </w:r>
      <w:r>
        <w:rPr>
          <w:sz w:val="19"/>
        </w:rPr>
        <w:t>requested</w:t>
      </w:r>
      <w:r>
        <w:rPr>
          <w:spacing w:val="14"/>
          <w:sz w:val="19"/>
        </w:rPr>
        <w:t xml:space="preserve"> </w:t>
      </w:r>
      <w:r>
        <w:rPr>
          <w:sz w:val="19"/>
        </w:rPr>
        <w:t>derogation;</w:t>
      </w:r>
    </w:p>
    <w:p w14:paraId="69CC19F9" w14:textId="77777777" w:rsidR="00343FF6" w:rsidRDefault="00343FF6">
      <w:pPr>
        <w:pStyle w:val="BodyText"/>
        <w:spacing w:before="8"/>
        <w:rPr>
          <w:sz w:val="25"/>
        </w:rPr>
      </w:pPr>
    </w:p>
    <w:p w14:paraId="560D4D75" w14:textId="77777777" w:rsidR="00343FF6" w:rsidRDefault="00635E89">
      <w:pPr>
        <w:pStyle w:val="ListParagraph"/>
        <w:numPr>
          <w:ilvl w:val="0"/>
          <w:numId w:val="9"/>
        </w:numPr>
        <w:tabs>
          <w:tab w:val="left" w:pos="402"/>
        </w:tabs>
        <w:ind w:right="0"/>
        <w:rPr>
          <w:sz w:val="19"/>
        </w:rPr>
      </w:pPr>
      <w:r>
        <w:rPr>
          <w:w w:val="90"/>
          <w:sz w:val="19"/>
        </w:rPr>
        <w:t>detailed</w:t>
      </w:r>
      <w:r>
        <w:rPr>
          <w:spacing w:val="23"/>
          <w:w w:val="90"/>
          <w:sz w:val="19"/>
        </w:rPr>
        <w:t xml:space="preserve"> </w:t>
      </w:r>
      <w:r>
        <w:rPr>
          <w:w w:val="90"/>
          <w:sz w:val="19"/>
        </w:rPr>
        <w:t>reasoning,</w:t>
      </w:r>
      <w:r>
        <w:rPr>
          <w:spacing w:val="23"/>
          <w:w w:val="90"/>
          <w:sz w:val="19"/>
        </w:rPr>
        <w:t xml:space="preserve"> </w:t>
      </w:r>
      <w:r>
        <w:rPr>
          <w:w w:val="90"/>
          <w:sz w:val="19"/>
        </w:rPr>
        <w:t>with</w:t>
      </w:r>
      <w:r>
        <w:rPr>
          <w:spacing w:val="23"/>
          <w:w w:val="90"/>
          <w:sz w:val="19"/>
        </w:rPr>
        <w:t xml:space="preserve"> </w:t>
      </w:r>
      <w:r>
        <w:rPr>
          <w:w w:val="90"/>
          <w:sz w:val="19"/>
        </w:rPr>
        <w:t>all</w:t>
      </w:r>
      <w:r>
        <w:rPr>
          <w:spacing w:val="24"/>
          <w:w w:val="90"/>
          <w:sz w:val="19"/>
        </w:rPr>
        <w:t xml:space="preserve"> </w:t>
      </w:r>
      <w:r>
        <w:rPr>
          <w:w w:val="90"/>
          <w:sz w:val="19"/>
        </w:rPr>
        <w:t>relevant</w:t>
      </w:r>
      <w:r>
        <w:rPr>
          <w:spacing w:val="24"/>
          <w:w w:val="90"/>
          <w:sz w:val="19"/>
        </w:rPr>
        <w:t xml:space="preserve"> </w:t>
      </w:r>
      <w:r>
        <w:rPr>
          <w:w w:val="90"/>
          <w:sz w:val="19"/>
        </w:rPr>
        <w:t>supporting</w:t>
      </w:r>
      <w:r>
        <w:rPr>
          <w:spacing w:val="22"/>
          <w:w w:val="90"/>
          <w:sz w:val="19"/>
        </w:rPr>
        <w:t xml:space="preserve"> </w:t>
      </w:r>
      <w:r>
        <w:rPr>
          <w:w w:val="90"/>
          <w:sz w:val="19"/>
        </w:rPr>
        <w:t>documents;</w:t>
      </w:r>
    </w:p>
    <w:p w14:paraId="57615FD6" w14:textId="77777777" w:rsidR="00343FF6" w:rsidRDefault="00343FF6">
      <w:pPr>
        <w:pStyle w:val="BodyText"/>
        <w:spacing w:before="8"/>
        <w:rPr>
          <w:sz w:val="25"/>
        </w:rPr>
      </w:pPr>
    </w:p>
    <w:p w14:paraId="4DA688E1" w14:textId="77777777" w:rsidR="00343FF6" w:rsidRDefault="00635E89">
      <w:pPr>
        <w:pStyle w:val="ListParagraph"/>
        <w:numPr>
          <w:ilvl w:val="0"/>
          <w:numId w:val="9"/>
        </w:numPr>
        <w:tabs>
          <w:tab w:val="left" w:pos="402"/>
        </w:tabs>
        <w:ind w:right="0"/>
        <w:rPr>
          <w:sz w:val="19"/>
        </w:rPr>
      </w:pPr>
      <w:r>
        <w:rPr>
          <w:w w:val="90"/>
          <w:sz w:val="19"/>
        </w:rPr>
        <w:t>demonstration</w:t>
      </w:r>
      <w:r>
        <w:rPr>
          <w:spacing w:val="18"/>
          <w:w w:val="90"/>
          <w:sz w:val="19"/>
        </w:rPr>
        <w:t xml:space="preserve"> </w:t>
      </w:r>
      <w:r>
        <w:rPr>
          <w:w w:val="90"/>
          <w:sz w:val="19"/>
        </w:rPr>
        <w:t>that</w:t>
      </w:r>
      <w:r>
        <w:rPr>
          <w:spacing w:val="18"/>
          <w:w w:val="90"/>
          <w:sz w:val="19"/>
        </w:rPr>
        <w:t xml:space="preserve"> </w:t>
      </w:r>
      <w:r>
        <w:rPr>
          <w:w w:val="90"/>
          <w:sz w:val="19"/>
        </w:rPr>
        <w:t>the</w:t>
      </w:r>
      <w:r>
        <w:rPr>
          <w:spacing w:val="18"/>
          <w:w w:val="90"/>
          <w:sz w:val="19"/>
        </w:rPr>
        <w:t xml:space="preserve"> </w:t>
      </w:r>
      <w:r>
        <w:rPr>
          <w:w w:val="90"/>
          <w:sz w:val="19"/>
        </w:rPr>
        <w:t>requested</w:t>
      </w:r>
      <w:r>
        <w:rPr>
          <w:spacing w:val="18"/>
          <w:w w:val="90"/>
          <w:sz w:val="19"/>
        </w:rPr>
        <w:t xml:space="preserve"> </w:t>
      </w:r>
      <w:r>
        <w:rPr>
          <w:w w:val="90"/>
          <w:sz w:val="19"/>
        </w:rPr>
        <w:t>derogation</w:t>
      </w:r>
      <w:r>
        <w:rPr>
          <w:spacing w:val="15"/>
          <w:w w:val="90"/>
          <w:sz w:val="19"/>
        </w:rPr>
        <w:t xml:space="preserve"> </w:t>
      </w:r>
      <w:r>
        <w:rPr>
          <w:w w:val="90"/>
          <w:sz w:val="19"/>
        </w:rPr>
        <w:t>would</w:t>
      </w:r>
      <w:r>
        <w:rPr>
          <w:spacing w:val="18"/>
          <w:w w:val="90"/>
          <w:sz w:val="19"/>
        </w:rPr>
        <w:t xml:space="preserve"> </w:t>
      </w:r>
      <w:r>
        <w:rPr>
          <w:w w:val="90"/>
          <w:sz w:val="19"/>
        </w:rPr>
        <w:t>have</w:t>
      </w:r>
      <w:r>
        <w:rPr>
          <w:spacing w:val="19"/>
          <w:w w:val="90"/>
          <w:sz w:val="19"/>
        </w:rPr>
        <w:t xml:space="preserve"> </w:t>
      </w:r>
      <w:r>
        <w:rPr>
          <w:w w:val="90"/>
          <w:sz w:val="19"/>
        </w:rPr>
        <w:t>no</w:t>
      </w:r>
      <w:r>
        <w:rPr>
          <w:spacing w:val="18"/>
          <w:w w:val="90"/>
          <w:sz w:val="19"/>
        </w:rPr>
        <w:t xml:space="preserve"> </w:t>
      </w:r>
      <w:r>
        <w:rPr>
          <w:w w:val="90"/>
          <w:sz w:val="19"/>
        </w:rPr>
        <w:t>adverse</w:t>
      </w:r>
      <w:r>
        <w:rPr>
          <w:spacing w:val="19"/>
          <w:w w:val="90"/>
          <w:sz w:val="19"/>
        </w:rPr>
        <w:t xml:space="preserve"> </w:t>
      </w:r>
      <w:r>
        <w:rPr>
          <w:w w:val="90"/>
          <w:sz w:val="19"/>
        </w:rPr>
        <w:t>effect</w:t>
      </w:r>
      <w:r>
        <w:rPr>
          <w:spacing w:val="17"/>
          <w:w w:val="90"/>
          <w:sz w:val="19"/>
        </w:rPr>
        <w:t xml:space="preserve"> </w:t>
      </w:r>
      <w:r>
        <w:rPr>
          <w:w w:val="90"/>
          <w:sz w:val="19"/>
        </w:rPr>
        <w:t>on</w:t>
      </w:r>
      <w:r>
        <w:rPr>
          <w:spacing w:val="19"/>
          <w:w w:val="90"/>
          <w:sz w:val="19"/>
        </w:rPr>
        <w:t xml:space="preserve"> </w:t>
      </w:r>
      <w:r>
        <w:rPr>
          <w:w w:val="90"/>
          <w:sz w:val="19"/>
        </w:rPr>
        <w:t>cross-border</w:t>
      </w:r>
      <w:r>
        <w:rPr>
          <w:spacing w:val="23"/>
          <w:w w:val="90"/>
          <w:sz w:val="19"/>
        </w:rPr>
        <w:t xml:space="preserve"> </w:t>
      </w:r>
      <w:r>
        <w:rPr>
          <w:w w:val="90"/>
          <w:sz w:val="19"/>
        </w:rPr>
        <w:t>trade;</w:t>
      </w:r>
    </w:p>
    <w:p w14:paraId="08DE0E69" w14:textId="77777777" w:rsidR="00343FF6" w:rsidRDefault="00343FF6">
      <w:pPr>
        <w:pStyle w:val="BodyText"/>
        <w:spacing w:before="4"/>
        <w:rPr>
          <w:sz w:val="26"/>
        </w:rPr>
      </w:pPr>
    </w:p>
    <w:p w14:paraId="49DB907C" w14:textId="77777777" w:rsidR="00343FF6" w:rsidRDefault="00635E89">
      <w:pPr>
        <w:pStyle w:val="ListParagraph"/>
        <w:numPr>
          <w:ilvl w:val="0"/>
          <w:numId w:val="9"/>
        </w:numPr>
        <w:tabs>
          <w:tab w:val="left" w:pos="402"/>
        </w:tabs>
        <w:spacing w:line="228" w:lineRule="auto"/>
        <w:rPr>
          <w:sz w:val="19"/>
        </w:rPr>
      </w:pPr>
      <w:r>
        <w:rPr>
          <w:w w:val="95"/>
          <w:sz w:val="19"/>
        </w:rPr>
        <w:t xml:space="preserve">a cost-benefit analysis pursuant to the requirements of </w:t>
      </w:r>
      <w:r>
        <w:rPr>
          <w:w w:val="95"/>
          <w:sz w:val="19"/>
        </w:rPr>
        <w:t>Article 49. If applicable, the cost-benefit analysis shall be</w:t>
      </w:r>
      <w:r>
        <w:rPr>
          <w:spacing w:val="1"/>
          <w:w w:val="95"/>
          <w:sz w:val="19"/>
        </w:rPr>
        <w:t xml:space="preserve"> </w:t>
      </w:r>
      <w:r>
        <w:rPr>
          <w:sz w:val="19"/>
        </w:rPr>
        <w:t>carried</w:t>
      </w:r>
      <w:r>
        <w:rPr>
          <w:spacing w:val="9"/>
          <w:sz w:val="19"/>
        </w:rPr>
        <w:t xml:space="preserve"> </w:t>
      </w:r>
      <w:r>
        <w:rPr>
          <w:sz w:val="19"/>
        </w:rPr>
        <w:t>out</w:t>
      </w:r>
      <w:r>
        <w:rPr>
          <w:spacing w:val="10"/>
          <w:sz w:val="19"/>
        </w:rPr>
        <w:t xml:space="preserve"> </w:t>
      </w:r>
      <w:r>
        <w:rPr>
          <w:sz w:val="19"/>
        </w:rPr>
        <w:t>in</w:t>
      </w:r>
      <w:r>
        <w:rPr>
          <w:spacing w:val="8"/>
          <w:sz w:val="19"/>
        </w:rPr>
        <w:t xml:space="preserve"> </w:t>
      </w:r>
      <w:r>
        <w:rPr>
          <w:sz w:val="19"/>
        </w:rPr>
        <w:t>coordination</w:t>
      </w:r>
      <w:r>
        <w:rPr>
          <w:spacing w:val="7"/>
          <w:sz w:val="19"/>
        </w:rPr>
        <w:t xml:space="preserve"> </w:t>
      </w:r>
      <w:r>
        <w:rPr>
          <w:sz w:val="19"/>
        </w:rPr>
        <w:t>with</w:t>
      </w:r>
      <w:r>
        <w:rPr>
          <w:spacing w:val="8"/>
          <w:sz w:val="19"/>
        </w:rPr>
        <w:t xml:space="preserve"> </w:t>
      </w:r>
      <w:r>
        <w:rPr>
          <w:sz w:val="19"/>
        </w:rPr>
        <w:t>the</w:t>
      </w:r>
      <w:r>
        <w:rPr>
          <w:spacing w:val="10"/>
          <w:sz w:val="19"/>
        </w:rPr>
        <w:t xml:space="preserve"> </w:t>
      </w:r>
      <w:r>
        <w:rPr>
          <w:sz w:val="19"/>
        </w:rPr>
        <w:t>relevant</w:t>
      </w:r>
      <w:r>
        <w:rPr>
          <w:spacing w:val="9"/>
          <w:sz w:val="19"/>
        </w:rPr>
        <w:t xml:space="preserve"> </w:t>
      </w:r>
      <w:r>
        <w:rPr>
          <w:sz w:val="19"/>
        </w:rPr>
        <w:t>TSO</w:t>
      </w:r>
      <w:r>
        <w:rPr>
          <w:spacing w:val="9"/>
          <w:sz w:val="19"/>
        </w:rPr>
        <w:t xml:space="preserve"> </w:t>
      </w:r>
      <w:r>
        <w:rPr>
          <w:sz w:val="19"/>
        </w:rPr>
        <w:t>and</w:t>
      </w:r>
      <w:r>
        <w:rPr>
          <w:spacing w:val="10"/>
          <w:sz w:val="19"/>
        </w:rPr>
        <w:t xml:space="preserve"> </w:t>
      </w:r>
      <w:r>
        <w:rPr>
          <w:sz w:val="19"/>
        </w:rPr>
        <w:t>any</w:t>
      </w:r>
      <w:r>
        <w:rPr>
          <w:spacing w:val="9"/>
          <w:sz w:val="19"/>
        </w:rPr>
        <w:t xml:space="preserve"> </w:t>
      </w:r>
      <w:r>
        <w:rPr>
          <w:sz w:val="19"/>
        </w:rPr>
        <w:t>adjacent</w:t>
      </w:r>
      <w:r>
        <w:rPr>
          <w:spacing w:val="10"/>
          <w:sz w:val="19"/>
        </w:rPr>
        <w:t xml:space="preserve"> </w:t>
      </w:r>
      <w:r>
        <w:rPr>
          <w:sz w:val="19"/>
        </w:rPr>
        <w:t>DSO.</w:t>
      </w:r>
    </w:p>
    <w:p w14:paraId="0742C3AF" w14:textId="77777777" w:rsidR="00343FF6" w:rsidRDefault="00343FF6">
      <w:pPr>
        <w:pStyle w:val="BodyText"/>
        <w:spacing w:before="6"/>
        <w:rPr>
          <w:sz w:val="26"/>
        </w:rPr>
      </w:pPr>
    </w:p>
    <w:p w14:paraId="2759D3DD" w14:textId="77777777" w:rsidR="00343FF6" w:rsidRDefault="00635E89">
      <w:pPr>
        <w:pStyle w:val="ListParagraph"/>
        <w:numPr>
          <w:ilvl w:val="0"/>
          <w:numId w:val="10"/>
        </w:numPr>
        <w:tabs>
          <w:tab w:val="left" w:pos="540"/>
        </w:tabs>
        <w:spacing w:line="228" w:lineRule="auto"/>
        <w:ind w:right="123" w:firstLine="0"/>
        <w:rPr>
          <w:sz w:val="19"/>
        </w:rPr>
      </w:pPr>
      <w:r>
        <w:rPr>
          <w:w w:val="95"/>
          <w:sz w:val="19"/>
        </w:rPr>
        <w:t>Where the request for a derogation is submitted by a relevant DSO, the regulatory authority shall, within two</w:t>
      </w:r>
      <w:r>
        <w:rPr>
          <w:spacing w:val="1"/>
          <w:w w:val="95"/>
          <w:sz w:val="19"/>
        </w:rPr>
        <w:t xml:space="preserve"> </w:t>
      </w:r>
      <w:r>
        <w:rPr>
          <w:w w:val="95"/>
          <w:sz w:val="19"/>
        </w:rPr>
        <w:t xml:space="preserve">weeks from </w:t>
      </w:r>
      <w:r>
        <w:rPr>
          <w:w w:val="95"/>
          <w:sz w:val="19"/>
        </w:rPr>
        <w:t>the day after receipt of that request, ask the relevant TSO to assess the request for a derogation in the light</w:t>
      </w:r>
      <w:r>
        <w:rPr>
          <w:spacing w:val="1"/>
          <w:w w:val="95"/>
          <w:sz w:val="19"/>
        </w:rPr>
        <w:t xml:space="preserve"> </w:t>
      </w:r>
      <w:r>
        <w:rPr>
          <w:sz w:val="19"/>
        </w:rPr>
        <w:t>of</w:t>
      </w:r>
      <w:r>
        <w:rPr>
          <w:spacing w:val="11"/>
          <w:sz w:val="19"/>
        </w:rPr>
        <w:t xml:space="preserve"> </w:t>
      </w:r>
      <w:r>
        <w:rPr>
          <w:sz w:val="19"/>
        </w:rPr>
        <w:t>the</w:t>
      </w:r>
      <w:r>
        <w:rPr>
          <w:spacing w:val="8"/>
          <w:sz w:val="19"/>
        </w:rPr>
        <w:t xml:space="preserve"> </w:t>
      </w:r>
      <w:r>
        <w:rPr>
          <w:sz w:val="19"/>
        </w:rPr>
        <w:t>criteria</w:t>
      </w:r>
      <w:r>
        <w:rPr>
          <w:spacing w:val="8"/>
          <w:sz w:val="19"/>
        </w:rPr>
        <w:t xml:space="preserve"> </w:t>
      </w:r>
      <w:r>
        <w:rPr>
          <w:sz w:val="19"/>
        </w:rPr>
        <w:t>determined</w:t>
      </w:r>
      <w:r>
        <w:rPr>
          <w:spacing w:val="8"/>
          <w:sz w:val="19"/>
        </w:rPr>
        <w:t xml:space="preserve"> </w:t>
      </w:r>
      <w:r>
        <w:rPr>
          <w:sz w:val="19"/>
        </w:rPr>
        <w:t>by</w:t>
      </w:r>
      <w:r>
        <w:rPr>
          <w:spacing w:val="6"/>
          <w:sz w:val="19"/>
        </w:rPr>
        <w:t xml:space="preserve"> </w:t>
      </w:r>
      <w:r>
        <w:rPr>
          <w:sz w:val="19"/>
        </w:rPr>
        <w:t>the</w:t>
      </w:r>
      <w:r>
        <w:rPr>
          <w:spacing w:val="8"/>
          <w:sz w:val="19"/>
        </w:rPr>
        <w:t xml:space="preserve"> </w:t>
      </w:r>
      <w:r>
        <w:rPr>
          <w:sz w:val="19"/>
        </w:rPr>
        <w:t>regulatory</w:t>
      </w:r>
      <w:r>
        <w:rPr>
          <w:spacing w:val="9"/>
          <w:sz w:val="19"/>
        </w:rPr>
        <w:t xml:space="preserve"> </w:t>
      </w:r>
      <w:r>
        <w:rPr>
          <w:sz w:val="19"/>
        </w:rPr>
        <w:t>authority</w:t>
      </w:r>
      <w:r>
        <w:rPr>
          <w:spacing w:val="9"/>
          <w:sz w:val="19"/>
        </w:rPr>
        <w:t xml:space="preserve"> </w:t>
      </w:r>
      <w:r>
        <w:rPr>
          <w:sz w:val="19"/>
        </w:rPr>
        <w:t>pursuant</w:t>
      </w:r>
      <w:r>
        <w:rPr>
          <w:spacing w:val="6"/>
          <w:sz w:val="19"/>
        </w:rPr>
        <w:t xml:space="preserve"> </w:t>
      </w:r>
      <w:r>
        <w:rPr>
          <w:sz w:val="19"/>
        </w:rPr>
        <w:t>to</w:t>
      </w:r>
      <w:r>
        <w:rPr>
          <w:spacing w:val="6"/>
          <w:sz w:val="19"/>
        </w:rPr>
        <w:t xml:space="preserve"> </w:t>
      </w:r>
      <w:r>
        <w:rPr>
          <w:sz w:val="19"/>
        </w:rPr>
        <w:t>Article</w:t>
      </w:r>
      <w:r>
        <w:rPr>
          <w:spacing w:val="9"/>
          <w:sz w:val="19"/>
        </w:rPr>
        <w:t xml:space="preserve"> </w:t>
      </w:r>
      <w:r>
        <w:rPr>
          <w:sz w:val="19"/>
        </w:rPr>
        <w:t>51.</w:t>
      </w:r>
    </w:p>
    <w:p w14:paraId="3C217D1B" w14:textId="77777777" w:rsidR="00343FF6" w:rsidRDefault="00343FF6">
      <w:pPr>
        <w:pStyle w:val="BodyText"/>
        <w:rPr>
          <w:sz w:val="22"/>
        </w:rPr>
      </w:pPr>
    </w:p>
    <w:p w14:paraId="6BC95B02" w14:textId="77777777" w:rsidR="00343FF6" w:rsidRDefault="00343FF6">
      <w:pPr>
        <w:pStyle w:val="BodyText"/>
        <w:spacing w:before="9"/>
        <w:rPr>
          <w:sz w:val="17"/>
        </w:rPr>
      </w:pPr>
    </w:p>
    <w:p w14:paraId="26B552A4" w14:textId="5B8330DF" w:rsidR="00343FF6" w:rsidRDefault="00635E89">
      <w:pPr>
        <w:pStyle w:val="ListParagraph"/>
        <w:numPr>
          <w:ilvl w:val="0"/>
          <w:numId w:val="10"/>
        </w:numPr>
        <w:tabs>
          <w:tab w:val="left" w:pos="540"/>
        </w:tabs>
        <w:spacing w:line="228" w:lineRule="auto"/>
        <w:ind w:right="124" w:firstLine="0"/>
        <w:rPr>
          <w:sz w:val="19"/>
        </w:rPr>
      </w:pPr>
      <w:r>
        <w:rPr>
          <w:w w:val="95"/>
          <w:sz w:val="19"/>
        </w:rPr>
        <w:t>Within two weeks from the day after the receipt of such request</w:t>
      </w:r>
      <w:r>
        <w:rPr>
          <w:w w:val="95"/>
          <w:sz w:val="19"/>
        </w:rPr>
        <w:t xml:space="preserve"> for assessment, the relevant TSO shall confirm to</w:t>
      </w:r>
      <w:r>
        <w:rPr>
          <w:spacing w:val="1"/>
          <w:w w:val="95"/>
          <w:sz w:val="19"/>
        </w:rPr>
        <w:t xml:space="preserve"> </w:t>
      </w:r>
      <w:r>
        <w:rPr>
          <w:w w:val="95"/>
          <w:sz w:val="19"/>
        </w:rPr>
        <w:t>the relevant DSO whether the request for a derogation is complete. If the relevant TSO considers that it is incomplete,</w:t>
      </w:r>
      <w:r>
        <w:rPr>
          <w:spacing w:val="1"/>
          <w:w w:val="95"/>
          <w:sz w:val="19"/>
        </w:rPr>
        <w:t xml:space="preserve"> </w:t>
      </w:r>
      <w:r>
        <w:rPr>
          <w:w w:val="95"/>
          <w:sz w:val="19"/>
        </w:rPr>
        <w:t>the relevant DSO shall submit the required additional information within one month fr</w:t>
      </w:r>
      <w:r>
        <w:rPr>
          <w:w w:val="95"/>
          <w:sz w:val="19"/>
        </w:rPr>
        <w:t>om the receipt of the request for</w:t>
      </w:r>
      <w:r>
        <w:rPr>
          <w:spacing w:val="1"/>
          <w:w w:val="95"/>
          <w:sz w:val="19"/>
        </w:rPr>
        <w:t xml:space="preserve"> </w:t>
      </w:r>
      <w:r>
        <w:rPr>
          <w:sz w:val="19"/>
        </w:rPr>
        <w:t>additional</w:t>
      </w:r>
      <w:r>
        <w:rPr>
          <w:spacing w:val="13"/>
          <w:sz w:val="19"/>
        </w:rPr>
        <w:t xml:space="preserve"> </w:t>
      </w:r>
      <w:r>
        <w:rPr>
          <w:sz w:val="19"/>
        </w:rPr>
        <w:t>information.</w:t>
      </w:r>
    </w:p>
    <w:p w14:paraId="52F6B287" w14:textId="5D2BC4E0" w:rsidR="00B12060" w:rsidRDefault="00B12060" w:rsidP="00B12060">
      <w:pPr>
        <w:pStyle w:val="ListParagraph"/>
        <w:tabs>
          <w:tab w:val="left" w:pos="540"/>
        </w:tabs>
        <w:spacing w:line="228" w:lineRule="auto"/>
        <w:ind w:right="124"/>
        <w:rPr>
          <w:sz w:val="19"/>
        </w:rPr>
      </w:pPr>
    </w:p>
    <w:p w14:paraId="732CAB6D" w14:textId="77777777" w:rsidR="00B12060" w:rsidRDefault="00B12060" w:rsidP="00B12060">
      <w:pPr>
        <w:pStyle w:val="ListParagraph"/>
        <w:tabs>
          <w:tab w:val="left" w:pos="540"/>
        </w:tabs>
        <w:spacing w:line="228" w:lineRule="auto"/>
        <w:ind w:right="124"/>
        <w:rPr>
          <w:sz w:val="19"/>
        </w:rPr>
      </w:pPr>
    </w:p>
    <w:p w14:paraId="7192062B" w14:textId="77777777" w:rsidR="00343FF6" w:rsidRDefault="00635E89">
      <w:pPr>
        <w:pStyle w:val="ListParagraph"/>
        <w:numPr>
          <w:ilvl w:val="0"/>
          <w:numId w:val="10"/>
        </w:numPr>
        <w:tabs>
          <w:tab w:val="left" w:pos="540"/>
        </w:tabs>
        <w:spacing w:before="101" w:line="228" w:lineRule="auto"/>
        <w:ind w:firstLine="0"/>
        <w:rPr>
          <w:sz w:val="19"/>
        </w:rPr>
      </w:pPr>
      <w:r>
        <w:rPr>
          <w:w w:val="95"/>
          <w:sz w:val="19"/>
        </w:rPr>
        <w:lastRenderedPageBreak/>
        <w:t>Within</w:t>
      </w:r>
      <w:r>
        <w:rPr>
          <w:spacing w:val="1"/>
          <w:w w:val="95"/>
          <w:sz w:val="19"/>
        </w:rPr>
        <w:t xml:space="preserve"> </w:t>
      </w:r>
      <w:r>
        <w:rPr>
          <w:w w:val="95"/>
          <w:sz w:val="19"/>
        </w:rPr>
        <w:t>six</w:t>
      </w:r>
      <w:r>
        <w:rPr>
          <w:spacing w:val="1"/>
          <w:w w:val="95"/>
          <w:sz w:val="19"/>
        </w:rPr>
        <w:t xml:space="preserve"> </w:t>
      </w:r>
      <w:r>
        <w:rPr>
          <w:w w:val="95"/>
          <w:sz w:val="19"/>
        </w:rPr>
        <w:t>months</w:t>
      </w:r>
      <w:r>
        <w:rPr>
          <w:spacing w:val="1"/>
          <w:w w:val="95"/>
          <w:sz w:val="19"/>
        </w:rPr>
        <w:t xml:space="preserve"> </w:t>
      </w:r>
      <w:r>
        <w:rPr>
          <w:w w:val="95"/>
          <w:sz w:val="19"/>
        </w:rPr>
        <w:t>of</w:t>
      </w:r>
      <w:r>
        <w:rPr>
          <w:spacing w:val="1"/>
          <w:w w:val="95"/>
          <w:sz w:val="19"/>
        </w:rPr>
        <w:t xml:space="preserve"> </w:t>
      </w:r>
      <w:r>
        <w:rPr>
          <w:w w:val="95"/>
          <w:sz w:val="19"/>
        </w:rPr>
        <w:t>receipt of</w:t>
      </w:r>
      <w:r>
        <w:rPr>
          <w:spacing w:val="1"/>
          <w:w w:val="95"/>
          <w:sz w:val="19"/>
        </w:rPr>
        <w:t xml:space="preserve"> </w:t>
      </w:r>
      <w:r>
        <w:rPr>
          <w:w w:val="95"/>
          <w:sz w:val="19"/>
        </w:rPr>
        <w:t>a</w:t>
      </w:r>
      <w:r>
        <w:rPr>
          <w:spacing w:val="1"/>
          <w:w w:val="95"/>
          <w:sz w:val="19"/>
        </w:rPr>
        <w:t xml:space="preserve"> </w:t>
      </w:r>
      <w:r>
        <w:rPr>
          <w:w w:val="95"/>
          <w:sz w:val="19"/>
        </w:rPr>
        <w:t>request</w:t>
      </w:r>
      <w:r>
        <w:rPr>
          <w:spacing w:val="1"/>
          <w:w w:val="95"/>
          <w:sz w:val="19"/>
        </w:rPr>
        <w:t xml:space="preserve"> </w:t>
      </w:r>
      <w:r>
        <w:rPr>
          <w:w w:val="95"/>
          <w:sz w:val="19"/>
        </w:rPr>
        <w:t>for</w:t>
      </w:r>
      <w:r>
        <w:rPr>
          <w:spacing w:val="1"/>
          <w:w w:val="95"/>
          <w:sz w:val="19"/>
        </w:rPr>
        <w:t xml:space="preserve"> </w:t>
      </w:r>
      <w:r>
        <w:rPr>
          <w:w w:val="95"/>
          <w:sz w:val="19"/>
        </w:rPr>
        <w:t>a</w:t>
      </w:r>
      <w:r>
        <w:rPr>
          <w:spacing w:val="1"/>
          <w:w w:val="95"/>
          <w:sz w:val="19"/>
        </w:rPr>
        <w:t xml:space="preserve"> </w:t>
      </w:r>
      <w:r>
        <w:rPr>
          <w:w w:val="95"/>
          <w:sz w:val="19"/>
        </w:rPr>
        <w:t>derogation, the</w:t>
      </w:r>
      <w:r>
        <w:rPr>
          <w:spacing w:val="1"/>
          <w:w w:val="95"/>
          <w:sz w:val="19"/>
        </w:rPr>
        <w:t xml:space="preserve"> </w:t>
      </w:r>
      <w:r>
        <w:rPr>
          <w:w w:val="95"/>
          <w:sz w:val="19"/>
        </w:rPr>
        <w:t>relevant</w:t>
      </w:r>
      <w:r>
        <w:rPr>
          <w:spacing w:val="1"/>
          <w:w w:val="95"/>
          <w:sz w:val="19"/>
        </w:rPr>
        <w:t xml:space="preserve"> </w:t>
      </w:r>
      <w:r>
        <w:rPr>
          <w:w w:val="95"/>
          <w:sz w:val="19"/>
        </w:rPr>
        <w:t>TSO</w:t>
      </w:r>
      <w:r>
        <w:rPr>
          <w:spacing w:val="1"/>
          <w:w w:val="95"/>
          <w:sz w:val="19"/>
        </w:rPr>
        <w:t xml:space="preserve"> </w:t>
      </w:r>
      <w:r>
        <w:rPr>
          <w:w w:val="95"/>
          <w:sz w:val="19"/>
        </w:rPr>
        <w:t>shall</w:t>
      </w:r>
      <w:r>
        <w:rPr>
          <w:spacing w:val="1"/>
          <w:w w:val="95"/>
          <w:sz w:val="19"/>
        </w:rPr>
        <w:t xml:space="preserve"> </w:t>
      </w:r>
      <w:r>
        <w:rPr>
          <w:w w:val="95"/>
          <w:sz w:val="19"/>
        </w:rPr>
        <w:t>submit</w:t>
      </w:r>
      <w:r>
        <w:rPr>
          <w:spacing w:val="1"/>
          <w:w w:val="95"/>
          <w:sz w:val="19"/>
        </w:rPr>
        <w:t xml:space="preserve"> </w:t>
      </w:r>
      <w:r>
        <w:rPr>
          <w:w w:val="95"/>
          <w:sz w:val="19"/>
        </w:rPr>
        <w:t>to</w:t>
      </w:r>
      <w:r>
        <w:rPr>
          <w:spacing w:val="1"/>
          <w:w w:val="95"/>
          <w:sz w:val="19"/>
        </w:rPr>
        <w:t xml:space="preserve"> </w:t>
      </w:r>
      <w:r>
        <w:rPr>
          <w:w w:val="95"/>
          <w:sz w:val="19"/>
        </w:rPr>
        <w:t>the</w:t>
      </w:r>
      <w:r>
        <w:rPr>
          <w:spacing w:val="1"/>
          <w:w w:val="95"/>
          <w:sz w:val="19"/>
        </w:rPr>
        <w:t xml:space="preserve"> </w:t>
      </w:r>
      <w:r>
        <w:rPr>
          <w:w w:val="95"/>
          <w:sz w:val="19"/>
        </w:rPr>
        <w:t>regulatory</w:t>
      </w:r>
      <w:r>
        <w:rPr>
          <w:spacing w:val="1"/>
          <w:w w:val="95"/>
          <w:sz w:val="19"/>
        </w:rPr>
        <w:t xml:space="preserve"> </w:t>
      </w:r>
      <w:r>
        <w:rPr>
          <w:w w:val="95"/>
          <w:sz w:val="19"/>
        </w:rPr>
        <w:t>authority its assessment, including any relevant documentation. The six-month time limit</w:t>
      </w:r>
      <w:r>
        <w:rPr>
          <w:w w:val="95"/>
          <w:sz w:val="19"/>
        </w:rPr>
        <w:t xml:space="preserve"> may be extended by one</w:t>
      </w:r>
      <w:r>
        <w:rPr>
          <w:spacing w:val="1"/>
          <w:w w:val="95"/>
          <w:sz w:val="19"/>
        </w:rPr>
        <w:t xml:space="preserve"> </w:t>
      </w:r>
      <w:r>
        <w:rPr>
          <w:sz w:val="19"/>
        </w:rPr>
        <w:t>month</w:t>
      </w:r>
      <w:r>
        <w:rPr>
          <w:spacing w:val="8"/>
          <w:sz w:val="19"/>
        </w:rPr>
        <w:t xml:space="preserve"> </w:t>
      </w:r>
      <w:r>
        <w:rPr>
          <w:sz w:val="19"/>
        </w:rPr>
        <w:t>where</w:t>
      </w:r>
      <w:r>
        <w:rPr>
          <w:spacing w:val="7"/>
          <w:sz w:val="19"/>
        </w:rPr>
        <w:t xml:space="preserve"> </w:t>
      </w:r>
      <w:r>
        <w:rPr>
          <w:sz w:val="19"/>
        </w:rPr>
        <w:t>the</w:t>
      </w:r>
      <w:r>
        <w:rPr>
          <w:spacing w:val="8"/>
          <w:sz w:val="19"/>
        </w:rPr>
        <w:t xml:space="preserve"> </w:t>
      </w:r>
      <w:r>
        <w:rPr>
          <w:sz w:val="19"/>
        </w:rPr>
        <w:t>relevant</w:t>
      </w:r>
      <w:r>
        <w:rPr>
          <w:spacing w:val="8"/>
          <w:sz w:val="19"/>
        </w:rPr>
        <w:t xml:space="preserve"> </w:t>
      </w:r>
      <w:r>
        <w:rPr>
          <w:sz w:val="19"/>
        </w:rPr>
        <w:t>TSO</w:t>
      </w:r>
      <w:r>
        <w:rPr>
          <w:spacing w:val="8"/>
          <w:sz w:val="19"/>
        </w:rPr>
        <w:t xml:space="preserve"> </w:t>
      </w:r>
      <w:r>
        <w:rPr>
          <w:sz w:val="19"/>
        </w:rPr>
        <w:t>seeks</w:t>
      </w:r>
      <w:r>
        <w:rPr>
          <w:spacing w:val="9"/>
          <w:sz w:val="19"/>
        </w:rPr>
        <w:t xml:space="preserve"> </w:t>
      </w:r>
      <w:r>
        <w:rPr>
          <w:sz w:val="19"/>
        </w:rPr>
        <w:t>further</w:t>
      </w:r>
      <w:r>
        <w:rPr>
          <w:spacing w:val="11"/>
          <w:sz w:val="19"/>
        </w:rPr>
        <w:t xml:space="preserve"> </w:t>
      </w:r>
      <w:r>
        <w:rPr>
          <w:sz w:val="19"/>
        </w:rPr>
        <w:t>information</w:t>
      </w:r>
      <w:r>
        <w:rPr>
          <w:spacing w:val="8"/>
          <w:sz w:val="19"/>
        </w:rPr>
        <w:t xml:space="preserve"> </w:t>
      </w:r>
      <w:r>
        <w:rPr>
          <w:sz w:val="19"/>
        </w:rPr>
        <w:t>from</w:t>
      </w:r>
      <w:r>
        <w:rPr>
          <w:spacing w:val="7"/>
          <w:sz w:val="19"/>
        </w:rPr>
        <w:t xml:space="preserve"> </w:t>
      </w:r>
      <w:r>
        <w:rPr>
          <w:sz w:val="19"/>
        </w:rPr>
        <w:t>the</w:t>
      </w:r>
      <w:r>
        <w:rPr>
          <w:spacing w:val="9"/>
          <w:sz w:val="19"/>
        </w:rPr>
        <w:t xml:space="preserve"> </w:t>
      </w:r>
      <w:r>
        <w:rPr>
          <w:sz w:val="19"/>
        </w:rPr>
        <w:t>relevant</w:t>
      </w:r>
      <w:r>
        <w:rPr>
          <w:spacing w:val="7"/>
          <w:sz w:val="19"/>
        </w:rPr>
        <w:t xml:space="preserve"> </w:t>
      </w:r>
      <w:r>
        <w:rPr>
          <w:sz w:val="19"/>
        </w:rPr>
        <w:t>DSO.</w:t>
      </w:r>
    </w:p>
    <w:p w14:paraId="0A038800" w14:textId="77777777" w:rsidR="00343FF6" w:rsidRDefault="00343FF6">
      <w:pPr>
        <w:pStyle w:val="BodyText"/>
        <w:rPr>
          <w:sz w:val="22"/>
        </w:rPr>
      </w:pPr>
    </w:p>
    <w:p w14:paraId="44851C86" w14:textId="77777777" w:rsidR="00343FF6" w:rsidRDefault="00343FF6">
      <w:pPr>
        <w:pStyle w:val="BodyText"/>
        <w:spacing w:before="4"/>
        <w:rPr>
          <w:sz w:val="18"/>
        </w:rPr>
      </w:pPr>
    </w:p>
    <w:p w14:paraId="41A4272F" w14:textId="77777777" w:rsidR="00343FF6" w:rsidRDefault="00635E89">
      <w:pPr>
        <w:pStyle w:val="ListParagraph"/>
        <w:numPr>
          <w:ilvl w:val="0"/>
          <w:numId w:val="10"/>
        </w:numPr>
        <w:tabs>
          <w:tab w:val="left" w:pos="540"/>
        </w:tabs>
        <w:spacing w:before="1" w:line="228" w:lineRule="auto"/>
        <w:ind w:firstLine="0"/>
        <w:rPr>
          <w:sz w:val="19"/>
        </w:rPr>
      </w:pPr>
      <w:r>
        <w:rPr>
          <w:w w:val="95"/>
          <w:sz w:val="19"/>
        </w:rPr>
        <w:t>The regulatory authority shall adopt a decision concerning a request for a derogation within six months from the</w:t>
      </w:r>
      <w:r>
        <w:rPr>
          <w:spacing w:val="1"/>
          <w:w w:val="95"/>
          <w:sz w:val="19"/>
        </w:rPr>
        <w:t xml:space="preserve"> </w:t>
      </w:r>
      <w:r>
        <w:rPr>
          <w:w w:val="95"/>
          <w:sz w:val="19"/>
        </w:rPr>
        <w:t xml:space="preserve">day after it receives the request. </w:t>
      </w:r>
      <w:r>
        <w:rPr>
          <w:w w:val="95"/>
          <w:sz w:val="19"/>
        </w:rPr>
        <w:t>Where the request for a derogation is submitted by the relevant DSO, the six-month</w:t>
      </w:r>
      <w:r>
        <w:rPr>
          <w:spacing w:val="1"/>
          <w:w w:val="95"/>
          <w:sz w:val="19"/>
        </w:rPr>
        <w:t xml:space="preserve"> </w:t>
      </w:r>
      <w:r>
        <w:rPr>
          <w:sz w:val="19"/>
        </w:rPr>
        <w:t>time</w:t>
      </w:r>
      <w:r>
        <w:rPr>
          <w:spacing w:val="-4"/>
          <w:sz w:val="19"/>
        </w:rPr>
        <w:t xml:space="preserve"> </w:t>
      </w:r>
      <w:r>
        <w:rPr>
          <w:sz w:val="19"/>
        </w:rPr>
        <w:t>limit</w:t>
      </w:r>
      <w:r>
        <w:rPr>
          <w:spacing w:val="-4"/>
          <w:sz w:val="19"/>
        </w:rPr>
        <w:t xml:space="preserve"> </w:t>
      </w:r>
      <w:r>
        <w:rPr>
          <w:sz w:val="19"/>
        </w:rPr>
        <w:t>runs</w:t>
      </w:r>
      <w:r>
        <w:rPr>
          <w:spacing w:val="-3"/>
          <w:sz w:val="19"/>
        </w:rPr>
        <w:t xml:space="preserve"> </w:t>
      </w:r>
      <w:r>
        <w:rPr>
          <w:sz w:val="19"/>
        </w:rPr>
        <w:t>from</w:t>
      </w:r>
      <w:r>
        <w:rPr>
          <w:spacing w:val="-4"/>
          <w:sz w:val="19"/>
        </w:rPr>
        <w:t xml:space="preserve"> </w:t>
      </w:r>
      <w:r>
        <w:rPr>
          <w:sz w:val="19"/>
        </w:rPr>
        <w:t>the</w:t>
      </w:r>
      <w:r>
        <w:rPr>
          <w:spacing w:val="-3"/>
          <w:sz w:val="19"/>
        </w:rPr>
        <w:t xml:space="preserve"> </w:t>
      </w:r>
      <w:r>
        <w:rPr>
          <w:sz w:val="19"/>
        </w:rPr>
        <w:t>day</w:t>
      </w:r>
      <w:r>
        <w:rPr>
          <w:spacing w:val="-4"/>
          <w:sz w:val="19"/>
        </w:rPr>
        <w:t xml:space="preserve"> </w:t>
      </w:r>
      <w:r>
        <w:rPr>
          <w:sz w:val="19"/>
        </w:rPr>
        <w:t>following</w:t>
      </w:r>
      <w:r>
        <w:rPr>
          <w:spacing w:val="-4"/>
          <w:sz w:val="19"/>
        </w:rPr>
        <w:t xml:space="preserve"> </w:t>
      </w:r>
      <w:r>
        <w:rPr>
          <w:sz w:val="19"/>
        </w:rPr>
        <w:t>receipt</w:t>
      </w:r>
      <w:r>
        <w:rPr>
          <w:spacing w:val="-6"/>
          <w:sz w:val="19"/>
        </w:rPr>
        <w:t xml:space="preserve"> </w:t>
      </w:r>
      <w:r>
        <w:rPr>
          <w:sz w:val="19"/>
        </w:rPr>
        <w:t>of</w:t>
      </w:r>
      <w:r>
        <w:rPr>
          <w:spacing w:val="-2"/>
          <w:sz w:val="19"/>
        </w:rPr>
        <w:t xml:space="preserve"> </w:t>
      </w:r>
      <w:r>
        <w:rPr>
          <w:sz w:val="19"/>
        </w:rPr>
        <w:t>the</w:t>
      </w:r>
      <w:r>
        <w:rPr>
          <w:spacing w:val="-4"/>
          <w:sz w:val="19"/>
        </w:rPr>
        <w:t xml:space="preserve"> </w:t>
      </w:r>
      <w:r>
        <w:rPr>
          <w:sz w:val="19"/>
        </w:rPr>
        <w:t>relevant</w:t>
      </w:r>
      <w:r>
        <w:rPr>
          <w:spacing w:val="-3"/>
          <w:sz w:val="19"/>
        </w:rPr>
        <w:t xml:space="preserve"> </w:t>
      </w:r>
      <w:r>
        <w:rPr>
          <w:sz w:val="19"/>
        </w:rPr>
        <w:t>TSO's</w:t>
      </w:r>
      <w:r>
        <w:rPr>
          <w:spacing w:val="-4"/>
          <w:sz w:val="19"/>
        </w:rPr>
        <w:t xml:space="preserve"> </w:t>
      </w:r>
      <w:r>
        <w:rPr>
          <w:sz w:val="19"/>
        </w:rPr>
        <w:t>assessment</w:t>
      </w:r>
      <w:r>
        <w:rPr>
          <w:spacing w:val="-3"/>
          <w:sz w:val="19"/>
        </w:rPr>
        <w:t xml:space="preserve"> </w:t>
      </w:r>
      <w:r>
        <w:rPr>
          <w:sz w:val="19"/>
        </w:rPr>
        <w:t>pursuant</w:t>
      </w:r>
      <w:r>
        <w:rPr>
          <w:spacing w:val="-4"/>
          <w:sz w:val="19"/>
        </w:rPr>
        <w:t xml:space="preserve"> </w:t>
      </w:r>
      <w:r>
        <w:rPr>
          <w:sz w:val="19"/>
        </w:rPr>
        <w:t>to</w:t>
      </w:r>
      <w:r>
        <w:rPr>
          <w:spacing w:val="-5"/>
          <w:sz w:val="19"/>
        </w:rPr>
        <w:t xml:space="preserve"> </w:t>
      </w:r>
      <w:r>
        <w:rPr>
          <w:sz w:val="19"/>
        </w:rPr>
        <w:t>paragraph</w:t>
      </w:r>
      <w:r>
        <w:rPr>
          <w:spacing w:val="-5"/>
          <w:sz w:val="19"/>
        </w:rPr>
        <w:t xml:space="preserve"> </w:t>
      </w:r>
      <w:r>
        <w:rPr>
          <w:sz w:val="19"/>
        </w:rPr>
        <w:t>5.</w:t>
      </w:r>
    </w:p>
    <w:p w14:paraId="517FFC22" w14:textId="77777777" w:rsidR="00343FF6" w:rsidRDefault="00343FF6">
      <w:pPr>
        <w:pStyle w:val="BodyText"/>
        <w:rPr>
          <w:sz w:val="22"/>
        </w:rPr>
      </w:pPr>
    </w:p>
    <w:p w14:paraId="35F877D3" w14:textId="77777777" w:rsidR="00343FF6" w:rsidRDefault="00343FF6">
      <w:pPr>
        <w:pStyle w:val="BodyText"/>
        <w:spacing w:before="3"/>
        <w:rPr>
          <w:sz w:val="18"/>
        </w:rPr>
      </w:pPr>
    </w:p>
    <w:p w14:paraId="18199A78" w14:textId="77777777" w:rsidR="00343FF6" w:rsidRDefault="00635E89">
      <w:pPr>
        <w:pStyle w:val="ListParagraph"/>
        <w:numPr>
          <w:ilvl w:val="0"/>
          <w:numId w:val="10"/>
        </w:numPr>
        <w:tabs>
          <w:tab w:val="left" w:pos="540"/>
        </w:tabs>
        <w:spacing w:before="1" w:line="228" w:lineRule="auto"/>
        <w:ind w:right="124" w:firstLine="0"/>
        <w:rPr>
          <w:sz w:val="19"/>
        </w:rPr>
      </w:pPr>
      <w:r>
        <w:rPr>
          <w:w w:val="95"/>
          <w:sz w:val="19"/>
        </w:rPr>
        <w:t>The six-month time limit referred to in paragraph 6 may, before it</w:t>
      </w:r>
      <w:r>
        <w:rPr>
          <w:w w:val="95"/>
          <w:sz w:val="19"/>
        </w:rPr>
        <w:t>s expiry, be extended by an additional three</w:t>
      </w:r>
      <w:r>
        <w:rPr>
          <w:spacing w:val="1"/>
          <w:w w:val="95"/>
          <w:sz w:val="19"/>
        </w:rPr>
        <w:t xml:space="preserve"> </w:t>
      </w:r>
      <w:r>
        <w:rPr>
          <w:w w:val="90"/>
          <w:sz w:val="19"/>
        </w:rPr>
        <w:t>months</w:t>
      </w:r>
      <w:r>
        <w:rPr>
          <w:spacing w:val="1"/>
          <w:w w:val="90"/>
          <w:sz w:val="19"/>
        </w:rPr>
        <w:t xml:space="preserve"> </w:t>
      </w:r>
      <w:r>
        <w:rPr>
          <w:w w:val="90"/>
          <w:sz w:val="19"/>
        </w:rPr>
        <w:t>where</w:t>
      </w:r>
      <w:r>
        <w:rPr>
          <w:spacing w:val="1"/>
          <w:w w:val="90"/>
          <w:sz w:val="19"/>
        </w:rPr>
        <w:t xml:space="preserve"> </w:t>
      </w:r>
      <w:r>
        <w:rPr>
          <w:w w:val="90"/>
          <w:sz w:val="19"/>
        </w:rPr>
        <w:t>the</w:t>
      </w:r>
      <w:r>
        <w:rPr>
          <w:spacing w:val="1"/>
          <w:w w:val="90"/>
          <w:sz w:val="19"/>
        </w:rPr>
        <w:t xml:space="preserve"> </w:t>
      </w:r>
      <w:r>
        <w:rPr>
          <w:w w:val="90"/>
          <w:sz w:val="19"/>
        </w:rPr>
        <w:t>regulatory</w:t>
      </w:r>
      <w:r>
        <w:rPr>
          <w:spacing w:val="1"/>
          <w:w w:val="90"/>
          <w:sz w:val="19"/>
        </w:rPr>
        <w:t xml:space="preserve"> </w:t>
      </w:r>
      <w:r>
        <w:rPr>
          <w:w w:val="90"/>
          <w:sz w:val="19"/>
        </w:rPr>
        <w:t>authority</w:t>
      </w:r>
      <w:r>
        <w:rPr>
          <w:spacing w:val="1"/>
          <w:w w:val="90"/>
          <w:sz w:val="19"/>
        </w:rPr>
        <w:t xml:space="preserve"> </w:t>
      </w:r>
      <w:r>
        <w:rPr>
          <w:w w:val="90"/>
          <w:sz w:val="19"/>
        </w:rPr>
        <w:t>requests</w:t>
      </w:r>
      <w:r>
        <w:rPr>
          <w:spacing w:val="1"/>
          <w:w w:val="90"/>
          <w:sz w:val="19"/>
        </w:rPr>
        <w:t xml:space="preserve"> </w:t>
      </w:r>
      <w:r>
        <w:rPr>
          <w:w w:val="90"/>
          <w:sz w:val="19"/>
        </w:rPr>
        <w:t>further</w:t>
      </w:r>
      <w:r>
        <w:rPr>
          <w:spacing w:val="1"/>
          <w:w w:val="90"/>
          <w:sz w:val="19"/>
        </w:rPr>
        <w:t xml:space="preserve"> </w:t>
      </w:r>
      <w:r>
        <w:rPr>
          <w:w w:val="90"/>
          <w:sz w:val="19"/>
        </w:rPr>
        <w:t>information</w:t>
      </w:r>
      <w:r>
        <w:rPr>
          <w:spacing w:val="1"/>
          <w:w w:val="90"/>
          <w:sz w:val="19"/>
        </w:rPr>
        <w:t xml:space="preserve"> </w:t>
      </w:r>
      <w:r>
        <w:rPr>
          <w:w w:val="90"/>
          <w:sz w:val="19"/>
        </w:rPr>
        <w:t>from</w:t>
      </w:r>
      <w:r>
        <w:rPr>
          <w:spacing w:val="1"/>
          <w:w w:val="90"/>
          <w:sz w:val="19"/>
        </w:rPr>
        <w:t xml:space="preserve"> </w:t>
      </w:r>
      <w:r>
        <w:rPr>
          <w:w w:val="90"/>
          <w:sz w:val="19"/>
        </w:rPr>
        <w:t>the</w:t>
      </w:r>
      <w:r>
        <w:rPr>
          <w:spacing w:val="1"/>
          <w:w w:val="90"/>
          <w:sz w:val="19"/>
        </w:rPr>
        <w:t xml:space="preserve"> </w:t>
      </w:r>
      <w:r>
        <w:rPr>
          <w:w w:val="90"/>
          <w:sz w:val="19"/>
        </w:rPr>
        <w:t>relevant</w:t>
      </w:r>
      <w:r>
        <w:rPr>
          <w:spacing w:val="1"/>
          <w:w w:val="90"/>
          <w:sz w:val="19"/>
        </w:rPr>
        <w:t xml:space="preserve"> </w:t>
      </w:r>
      <w:r>
        <w:rPr>
          <w:w w:val="90"/>
          <w:sz w:val="19"/>
        </w:rPr>
        <w:t>system</w:t>
      </w:r>
      <w:r>
        <w:rPr>
          <w:spacing w:val="1"/>
          <w:w w:val="90"/>
          <w:sz w:val="19"/>
        </w:rPr>
        <w:t xml:space="preserve"> </w:t>
      </w:r>
      <w:r>
        <w:rPr>
          <w:w w:val="90"/>
          <w:sz w:val="19"/>
        </w:rPr>
        <w:t>operator</w:t>
      </w:r>
      <w:r>
        <w:rPr>
          <w:spacing w:val="1"/>
          <w:w w:val="90"/>
          <w:sz w:val="19"/>
        </w:rPr>
        <w:t xml:space="preserve"> </w:t>
      </w:r>
      <w:r>
        <w:rPr>
          <w:w w:val="90"/>
          <w:sz w:val="19"/>
        </w:rPr>
        <w:t>requesting</w:t>
      </w:r>
      <w:r>
        <w:rPr>
          <w:spacing w:val="1"/>
          <w:w w:val="90"/>
          <w:sz w:val="19"/>
        </w:rPr>
        <w:t xml:space="preserve"> </w:t>
      </w:r>
      <w:r>
        <w:rPr>
          <w:w w:val="90"/>
          <w:sz w:val="19"/>
        </w:rPr>
        <w:t>the</w:t>
      </w:r>
      <w:r>
        <w:rPr>
          <w:spacing w:val="1"/>
          <w:w w:val="90"/>
          <w:sz w:val="19"/>
        </w:rPr>
        <w:t xml:space="preserve"> </w:t>
      </w:r>
      <w:r>
        <w:rPr>
          <w:w w:val="95"/>
          <w:sz w:val="19"/>
        </w:rPr>
        <w:t xml:space="preserve">derogation or from any other interested parties. That additional period shall run from the day </w:t>
      </w:r>
      <w:r>
        <w:rPr>
          <w:w w:val="95"/>
          <w:sz w:val="19"/>
        </w:rPr>
        <w:t>following the date of</w:t>
      </w:r>
      <w:r>
        <w:rPr>
          <w:spacing w:val="1"/>
          <w:w w:val="95"/>
          <w:sz w:val="19"/>
        </w:rPr>
        <w:t xml:space="preserve"> </w:t>
      </w:r>
      <w:r>
        <w:rPr>
          <w:sz w:val="19"/>
        </w:rPr>
        <w:t>receipt</w:t>
      </w:r>
      <w:r>
        <w:rPr>
          <w:spacing w:val="10"/>
          <w:sz w:val="19"/>
        </w:rPr>
        <w:t xml:space="preserve"> </w:t>
      </w:r>
      <w:r>
        <w:rPr>
          <w:sz w:val="19"/>
        </w:rPr>
        <w:t>of</w:t>
      </w:r>
      <w:r>
        <w:rPr>
          <w:spacing w:val="16"/>
          <w:sz w:val="19"/>
        </w:rPr>
        <w:t xml:space="preserve"> </w:t>
      </w:r>
      <w:r>
        <w:rPr>
          <w:sz w:val="19"/>
        </w:rPr>
        <w:t>the</w:t>
      </w:r>
      <w:r>
        <w:rPr>
          <w:spacing w:val="13"/>
          <w:sz w:val="19"/>
        </w:rPr>
        <w:t xml:space="preserve"> </w:t>
      </w:r>
      <w:r>
        <w:rPr>
          <w:sz w:val="19"/>
        </w:rPr>
        <w:t>complete</w:t>
      </w:r>
      <w:r>
        <w:rPr>
          <w:spacing w:val="14"/>
          <w:sz w:val="19"/>
        </w:rPr>
        <w:t xml:space="preserve"> </w:t>
      </w:r>
      <w:r>
        <w:rPr>
          <w:sz w:val="19"/>
        </w:rPr>
        <w:t>information.</w:t>
      </w:r>
    </w:p>
    <w:p w14:paraId="2947A5A4" w14:textId="77777777" w:rsidR="00343FF6" w:rsidRDefault="00343FF6">
      <w:pPr>
        <w:pStyle w:val="BodyText"/>
        <w:rPr>
          <w:sz w:val="22"/>
        </w:rPr>
      </w:pPr>
    </w:p>
    <w:p w14:paraId="3CAA5953" w14:textId="77777777" w:rsidR="00343FF6" w:rsidRDefault="00343FF6">
      <w:pPr>
        <w:pStyle w:val="BodyText"/>
        <w:spacing w:before="4"/>
        <w:rPr>
          <w:sz w:val="18"/>
        </w:rPr>
      </w:pPr>
    </w:p>
    <w:p w14:paraId="6E318956" w14:textId="77777777" w:rsidR="00343FF6" w:rsidRDefault="00635E89">
      <w:pPr>
        <w:pStyle w:val="BodyText"/>
        <w:spacing w:line="228" w:lineRule="auto"/>
        <w:ind w:left="107" w:right="123"/>
        <w:jc w:val="both"/>
      </w:pPr>
      <w:r>
        <w:rPr>
          <w:w w:val="90"/>
        </w:rPr>
        <w:t>The relevant system operator shall provide any additional information requested by the regulatory authority within two</w:t>
      </w:r>
      <w:r>
        <w:rPr>
          <w:spacing w:val="1"/>
          <w:w w:val="90"/>
        </w:rPr>
        <w:t xml:space="preserve"> </w:t>
      </w:r>
      <w:r>
        <w:rPr>
          <w:w w:val="95"/>
        </w:rPr>
        <w:t>months</w:t>
      </w:r>
      <w:r>
        <w:rPr>
          <w:spacing w:val="1"/>
          <w:w w:val="95"/>
        </w:rPr>
        <w:t xml:space="preserve"> </w:t>
      </w:r>
      <w:r>
        <w:rPr>
          <w:w w:val="95"/>
        </w:rPr>
        <w:t>from</w:t>
      </w:r>
      <w:r>
        <w:rPr>
          <w:spacing w:val="1"/>
          <w:w w:val="95"/>
        </w:rPr>
        <w:t xml:space="preserve"> </w:t>
      </w:r>
      <w:r>
        <w:rPr>
          <w:w w:val="95"/>
        </w:rPr>
        <w:t>the</w:t>
      </w:r>
      <w:r>
        <w:rPr>
          <w:spacing w:val="1"/>
          <w:w w:val="95"/>
        </w:rPr>
        <w:t xml:space="preserve"> </w:t>
      </w:r>
      <w:r>
        <w:rPr>
          <w:w w:val="95"/>
        </w:rPr>
        <w:t>date</w:t>
      </w:r>
      <w:r>
        <w:rPr>
          <w:spacing w:val="1"/>
          <w:w w:val="95"/>
        </w:rPr>
        <w:t xml:space="preserve"> </w:t>
      </w:r>
      <w:r>
        <w:rPr>
          <w:w w:val="95"/>
        </w:rPr>
        <w:t>of</w:t>
      </w:r>
      <w:r>
        <w:rPr>
          <w:spacing w:val="1"/>
          <w:w w:val="95"/>
        </w:rPr>
        <w:t xml:space="preserve"> </w:t>
      </w:r>
      <w:r>
        <w:rPr>
          <w:w w:val="95"/>
        </w:rPr>
        <w:t>the</w:t>
      </w:r>
      <w:r>
        <w:rPr>
          <w:spacing w:val="1"/>
          <w:w w:val="95"/>
        </w:rPr>
        <w:t xml:space="preserve"> </w:t>
      </w:r>
      <w:r>
        <w:rPr>
          <w:w w:val="95"/>
        </w:rPr>
        <w:t>request.</w:t>
      </w:r>
      <w:r>
        <w:rPr>
          <w:spacing w:val="1"/>
          <w:w w:val="95"/>
        </w:rPr>
        <w:t xml:space="preserve"> </w:t>
      </w:r>
      <w:r>
        <w:rPr>
          <w:w w:val="95"/>
        </w:rPr>
        <w:t>If</w:t>
      </w:r>
      <w:r>
        <w:rPr>
          <w:spacing w:val="1"/>
          <w:w w:val="95"/>
        </w:rPr>
        <w:t xml:space="preserve"> </w:t>
      </w:r>
      <w:r>
        <w:rPr>
          <w:w w:val="95"/>
        </w:rPr>
        <w:t>the</w:t>
      </w:r>
      <w:r>
        <w:rPr>
          <w:spacing w:val="1"/>
          <w:w w:val="95"/>
        </w:rPr>
        <w:t xml:space="preserve"> </w:t>
      </w:r>
      <w:r>
        <w:rPr>
          <w:w w:val="95"/>
        </w:rPr>
        <w:t>relevant</w:t>
      </w:r>
      <w:r>
        <w:rPr>
          <w:spacing w:val="1"/>
          <w:w w:val="95"/>
        </w:rPr>
        <w:t xml:space="preserve"> </w:t>
      </w:r>
      <w:r>
        <w:rPr>
          <w:w w:val="95"/>
        </w:rPr>
        <w:t>system</w:t>
      </w:r>
      <w:r>
        <w:rPr>
          <w:spacing w:val="1"/>
          <w:w w:val="95"/>
        </w:rPr>
        <w:t xml:space="preserve"> </w:t>
      </w:r>
      <w:r>
        <w:rPr>
          <w:w w:val="95"/>
        </w:rPr>
        <w:t>operator</w:t>
      </w:r>
      <w:r>
        <w:rPr>
          <w:spacing w:val="1"/>
          <w:w w:val="95"/>
        </w:rPr>
        <w:t xml:space="preserve"> </w:t>
      </w:r>
      <w:r>
        <w:rPr>
          <w:w w:val="95"/>
        </w:rPr>
        <w:t>does</w:t>
      </w:r>
      <w:r>
        <w:rPr>
          <w:spacing w:val="1"/>
          <w:w w:val="95"/>
        </w:rPr>
        <w:t xml:space="preserve"> </w:t>
      </w:r>
      <w:r>
        <w:rPr>
          <w:w w:val="95"/>
        </w:rPr>
        <w:t>no</w:t>
      </w:r>
      <w:r>
        <w:rPr>
          <w:w w:val="95"/>
        </w:rPr>
        <w:t>t</w:t>
      </w:r>
      <w:r>
        <w:rPr>
          <w:spacing w:val="1"/>
          <w:w w:val="95"/>
        </w:rPr>
        <w:t xml:space="preserve"> </w:t>
      </w:r>
      <w:r>
        <w:rPr>
          <w:w w:val="95"/>
        </w:rPr>
        <w:t>provide</w:t>
      </w:r>
      <w:r>
        <w:rPr>
          <w:spacing w:val="1"/>
          <w:w w:val="95"/>
        </w:rPr>
        <w:t xml:space="preserve"> </w:t>
      </w:r>
      <w:r>
        <w:rPr>
          <w:w w:val="95"/>
        </w:rPr>
        <w:t>the</w:t>
      </w:r>
      <w:r>
        <w:rPr>
          <w:spacing w:val="1"/>
          <w:w w:val="95"/>
        </w:rPr>
        <w:t xml:space="preserve"> </w:t>
      </w:r>
      <w:r>
        <w:rPr>
          <w:w w:val="95"/>
        </w:rPr>
        <w:t>requested</w:t>
      </w:r>
      <w:r>
        <w:rPr>
          <w:spacing w:val="1"/>
          <w:w w:val="95"/>
        </w:rPr>
        <w:t xml:space="preserve"> </w:t>
      </w:r>
      <w:r>
        <w:rPr>
          <w:w w:val="95"/>
        </w:rPr>
        <w:t>additional</w:t>
      </w:r>
      <w:r>
        <w:rPr>
          <w:spacing w:val="1"/>
          <w:w w:val="95"/>
        </w:rPr>
        <w:t xml:space="preserve"> </w:t>
      </w:r>
      <w:r>
        <w:rPr>
          <w:w w:val="95"/>
        </w:rPr>
        <w:t>information within that time limit, the request for a derogation shall be deemed withdrawn unless, before expiry of the</w:t>
      </w:r>
      <w:r>
        <w:rPr>
          <w:spacing w:val="1"/>
          <w:w w:val="95"/>
        </w:rPr>
        <w:t xml:space="preserve"> </w:t>
      </w:r>
      <w:r>
        <w:t>time</w:t>
      </w:r>
      <w:r>
        <w:rPr>
          <w:spacing w:val="15"/>
        </w:rPr>
        <w:t xml:space="preserve"> </w:t>
      </w:r>
      <w:r>
        <w:t>limit:</w:t>
      </w:r>
    </w:p>
    <w:p w14:paraId="7D6E8D51" w14:textId="77777777" w:rsidR="00343FF6" w:rsidRDefault="00343FF6">
      <w:pPr>
        <w:pStyle w:val="BodyText"/>
        <w:spacing w:before="2"/>
        <w:rPr>
          <w:sz w:val="26"/>
        </w:rPr>
      </w:pPr>
    </w:p>
    <w:p w14:paraId="15305DFB" w14:textId="77777777" w:rsidR="00343FF6" w:rsidRDefault="00635E89">
      <w:pPr>
        <w:pStyle w:val="ListParagraph"/>
        <w:numPr>
          <w:ilvl w:val="0"/>
          <w:numId w:val="8"/>
        </w:numPr>
        <w:tabs>
          <w:tab w:val="left" w:pos="402"/>
        </w:tabs>
        <w:ind w:right="0"/>
        <w:rPr>
          <w:sz w:val="19"/>
        </w:rPr>
      </w:pPr>
      <w:r>
        <w:rPr>
          <w:w w:val="90"/>
          <w:sz w:val="19"/>
        </w:rPr>
        <w:t>the</w:t>
      </w:r>
      <w:r>
        <w:rPr>
          <w:spacing w:val="20"/>
          <w:w w:val="90"/>
          <w:sz w:val="19"/>
        </w:rPr>
        <w:t xml:space="preserve"> </w:t>
      </w:r>
      <w:r>
        <w:rPr>
          <w:w w:val="90"/>
          <w:sz w:val="19"/>
        </w:rPr>
        <w:t>regulatory</w:t>
      </w:r>
      <w:r>
        <w:rPr>
          <w:spacing w:val="22"/>
          <w:w w:val="90"/>
          <w:sz w:val="19"/>
        </w:rPr>
        <w:t xml:space="preserve"> </w:t>
      </w:r>
      <w:r>
        <w:rPr>
          <w:w w:val="90"/>
          <w:sz w:val="19"/>
        </w:rPr>
        <w:t>authority</w:t>
      </w:r>
      <w:r>
        <w:rPr>
          <w:spacing w:val="22"/>
          <w:w w:val="90"/>
          <w:sz w:val="19"/>
        </w:rPr>
        <w:t xml:space="preserve"> </w:t>
      </w:r>
      <w:r>
        <w:rPr>
          <w:w w:val="90"/>
          <w:sz w:val="19"/>
        </w:rPr>
        <w:t>decides</w:t>
      </w:r>
      <w:r>
        <w:rPr>
          <w:spacing w:val="20"/>
          <w:w w:val="90"/>
          <w:sz w:val="19"/>
        </w:rPr>
        <w:t xml:space="preserve"> </w:t>
      </w:r>
      <w:r>
        <w:rPr>
          <w:w w:val="90"/>
          <w:sz w:val="19"/>
        </w:rPr>
        <w:t>to</w:t>
      </w:r>
      <w:r>
        <w:rPr>
          <w:spacing w:val="18"/>
          <w:w w:val="90"/>
          <w:sz w:val="19"/>
        </w:rPr>
        <w:t xml:space="preserve"> </w:t>
      </w:r>
      <w:r>
        <w:rPr>
          <w:w w:val="90"/>
          <w:sz w:val="19"/>
        </w:rPr>
        <w:t>provide</w:t>
      </w:r>
      <w:r>
        <w:rPr>
          <w:spacing w:val="21"/>
          <w:w w:val="90"/>
          <w:sz w:val="19"/>
        </w:rPr>
        <w:t xml:space="preserve"> </w:t>
      </w:r>
      <w:r>
        <w:rPr>
          <w:w w:val="90"/>
          <w:sz w:val="19"/>
        </w:rPr>
        <w:t>an</w:t>
      </w:r>
      <w:r>
        <w:rPr>
          <w:spacing w:val="20"/>
          <w:w w:val="90"/>
          <w:sz w:val="19"/>
        </w:rPr>
        <w:t xml:space="preserve"> </w:t>
      </w:r>
      <w:r>
        <w:rPr>
          <w:w w:val="90"/>
          <w:sz w:val="19"/>
        </w:rPr>
        <w:t>extension;</w:t>
      </w:r>
      <w:r>
        <w:rPr>
          <w:spacing w:val="21"/>
          <w:w w:val="90"/>
          <w:sz w:val="19"/>
        </w:rPr>
        <w:t xml:space="preserve"> </w:t>
      </w:r>
      <w:r>
        <w:rPr>
          <w:w w:val="90"/>
          <w:sz w:val="19"/>
        </w:rPr>
        <w:t>or</w:t>
      </w:r>
    </w:p>
    <w:p w14:paraId="7B921BE7" w14:textId="77777777" w:rsidR="00343FF6" w:rsidRDefault="00343FF6">
      <w:pPr>
        <w:pStyle w:val="BodyText"/>
        <w:spacing w:before="8"/>
        <w:rPr>
          <w:sz w:val="26"/>
        </w:rPr>
      </w:pPr>
    </w:p>
    <w:p w14:paraId="2F457630" w14:textId="77777777" w:rsidR="00343FF6" w:rsidRDefault="00635E89">
      <w:pPr>
        <w:pStyle w:val="ListParagraph"/>
        <w:numPr>
          <w:ilvl w:val="0"/>
          <w:numId w:val="8"/>
        </w:numPr>
        <w:tabs>
          <w:tab w:val="left" w:pos="402"/>
        </w:tabs>
        <w:spacing w:before="1" w:line="228" w:lineRule="auto"/>
        <w:ind w:right="126"/>
        <w:rPr>
          <w:sz w:val="19"/>
        </w:rPr>
      </w:pPr>
      <w:r>
        <w:rPr>
          <w:spacing w:val="-1"/>
          <w:w w:val="95"/>
          <w:sz w:val="19"/>
        </w:rPr>
        <w:t>the</w:t>
      </w:r>
      <w:r>
        <w:rPr>
          <w:spacing w:val="7"/>
          <w:w w:val="95"/>
          <w:sz w:val="19"/>
        </w:rPr>
        <w:t xml:space="preserve"> </w:t>
      </w:r>
      <w:r>
        <w:rPr>
          <w:spacing w:val="-1"/>
          <w:w w:val="95"/>
          <w:sz w:val="19"/>
        </w:rPr>
        <w:t>relevant</w:t>
      </w:r>
      <w:r>
        <w:rPr>
          <w:spacing w:val="7"/>
          <w:w w:val="95"/>
          <w:sz w:val="19"/>
        </w:rPr>
        <w:t xml:space="preserve"> </w:t>
      </w:r>
      <w:r>
        <w:rPr>
          <w:w w:val="95"/>
          <w:sz w:val="19"/>
        </w:rPr>
        <w:t>system</w:t>
      </w:r>
      <w:r>
        <w:rPr>
          <w:spacing w:val="6"/>
          <w:w w:val="95"/>
          <w:sz w:val="19"/>
        </w:rPr>
        <w:t xml:space="preserve"> </w:t>
      </w:r>
      <w:r>
        <w:rPr>
          <w:w w:val="95"/>
          <w:sz w:val="19"/>
        </w:rPr>
        <w:t>operator</w:t>
      </w:r>
      <w:r>
        <w:rPr>
          <w:spacing w:val="9"/>
          <w:w w:val="95"/>
          <w:sz w:val="19"/>
        </w:rPr>
        <w:t xml:space="preserve"> </w:t>
      </w:r>
      <w:r>
        <w:rPr>
          <w:w w:val="95"/>
          <w:sz w:val="19"/>
        </w:rPr>
        <w:t>informs</w:t>
      </w:r>
      <w:r>
        <w:rPr>
          <w:spacing w:val="7"/>
          <w:w w:val="95"/>
          <w:sz w:val="19"/>
        </w:rPr>
        <w:t xml:space="preserve"> </w:t>
      </w:r>
      <w:r>
        <w:rPr>
          <w:w w:val="95"/>
          <w:sz w:val="19"/>
        </w:rPr>
        <w:t>the</w:t>
      </w:r>
      <w:r>
        <w:rPr>
          <w:spacing w:val="7"/>
          <w:w w:val="95"/>
          <w:sz w:val="19"/>
        </w:rPr>
        <w:t xml:space="preserve"> </w:t>
      </w:r>
      <w:r>
        <w:rPr>
          <w:w w:val="95"/>
          <w:sz w:val="19"/>
        </w:rPr>
        <w:t>regulatory</w:t>
      </w:r>
      <w:r>
        <w:rPr>
          <w:spacing w:val="8"/>
          <w:w w:val="95"/>
          <w:sz w:val="19"/>
        </w:rPr>
        <w:t xml:space="preserve"> </w:t>
      </w:r>
      <w:r>
        <w:rPr>
          <w:w w:val="95"/>
          <w:sz w:val="19"/>
        </w:rPr>
        <w:t>authority</w:t>
      </w:r>
      <w:r>
        <w:rPr>
          <w:spacing w:val="8"/>
          <w:w w:val="95"/>
          <w:sz w:val="19"/>
        </w:rPr>
        <w:t xml:space="preserve"> </w:t>
      </w:r>
      <w:r>
        <w:rPr>
          <w:w w:val="95"/>
          <w:sz w:val="19"/>
        </w:rPr>
        <w:t>by</w:t>
      </w:r>
      <w:r>
        <w:rPr>
          <w:spacing w:val="6"/>
          <w:w w:val="95"/>
          <w:sz w:val="19"/>
        </w:rPr>
        <w:t xml:space="preserve"> </w:t>
      </w:r>
      <w:r>
        <w:rPr>
          <w:w w:val="95"/>
          <w:sz w:val="19"/>
        </w:rPr>
        <w:t>means</w:t>
      </w:r>
      <w:r>
        <w:rPr>
          <w:spacing w:val="8"/>
          <w:w w:val="95"/>
          <w:sz w:val="19"/>
        </w:rPr>
        <w:t xml:space="preserve"> </w:t>
      </w:r>
      <w:r>
        <w:rPr>
          <w:w w:val="95"/>
          <w:sz w:val="19"/>
        </w:rPr>
        <w:t>of</w:t>
      </w:r>
      <w:r>
        <w:rPr>
          <w:spacing w:val="5"/>
          <w:w w:val="95"/>
          <w:sz w:val="19"/>
        </w:rPr>
        <w:t xml:space="preserve"> </w:t>
      </w:r>
      <w:r>
        <w:rPr>
          <w:w w:val="95"/>
          <w:sz w:val="19"/>
        </w:rPr>
        <w:t>a</w:t>
      </w:r>
      <w:r>
        <w:rPr>
          <w:spacing w:val="8"/>
          <w:w w:val="95"/>
          <w:sz w:val="19"/>
        </w:rPr>
        <w:t xml:space="preserve"> </w:t>
      </w:r>
      <w:r>
        <w:rPr>
          <w:w w:val="95"/>
          <w:sz w:val="19"/>
        </w:rPr>
        <w:t>reasoned</w:t>
      </w:r>
      <w:r>
        <w:rPr>
          <w:spacing w:val="7"/>
          <w:w w:val="95"/>
          <w:sz w:val="19"/>
        </w:rPr>
        <w:t xml:space="preserve"> </w:t>
      </w:r>
      <w:r>
        <w:rPr>
          <w:w w:val="95"/>
          <w:sz w:val="19"/>
        </w:rPr>
        <w:t>submission</w:t>
      </w:r>
      <w:r>
        <w:rPr>
          <w:spacing w:val="7"/>
          <w:w w:val="95"/>
          <w:sz w:val="19"/>
        </w:rPr>
        <w:t xml:space="preserve"> </w:t>
      </w:r>
      <w:r>
        <w:rPr>
          <w:w w:val="95"/>
          <w:sz w:val="19"/>
        </w:rPr>
        <w:t>that</w:t>
      </w:r>
      <w:r>
        <w:rPr>
          <w:spacing w:val="8"/>
          <w:w w:val="95"/>
          <w:sz w:val="19"/>
        </w:rPr>
        <w:t xml:space="preserve"> </w:t>
      </w:r>
      <w:r>
        <w:rPr>
          <w:w w:val="95"/>
          <w:sz w:val="19"/>
        </w:rPr>
        <w:t>the</w:t>
      </w:r>
      <w:r>
        <w:rPr>
          <w:spacing w:val="7"/>
          <w:w w:val="95"/>
          <w:sz w:val="19"/>
        </w:rPr>
        <w:t xml:space="preserve"> </w:t>
      </w:r>
      <w:r>
        <w:rPr>
          <w:w w:val="95"/>
          <w:sz w:val="19"/>
        </w:rPr>
        <w:t>request</w:t>
      </w:r>
      <w:r>
        <w:rPr>
          <w:spacing w:val="-37"/>
          <w:w w:val="95"/>
          <w:sz w:val="19"/>
        </w:rPr>
        <w:t xml:space="preserve"> </w:t>
      </w:r>
      <w:r>
        <w:rPr>
          <w:sz w:val="19"/>
        </w:rPr>
        <w:t>for</w:t>
      </w:r>
      <w:r>
        <w:rPr>
          <w:spacing w:val="13"/>
          <w:sz w:val="19"/>
        </w:rPr>
        <w:t xml:space="preserve"> </w:t>
      </w:r>
      <w:r>
        <w:rPr>
          <w:sz w:val="19"/>
        </w:rPr>
        <w:t>a</w:t>
      </w:r>
      <w:r>
        <w:rPr>
          <w:spacing w:val="14"/>
          <w:sz w:val="19"/>
        </w:rPr>
        <w:t xml:space="preserve"> </w:t>
      </w:r>
      <w:r>
        <w:rPr>
          <w:sz w:val="19"/>
        </w:rPr>
        <w:t>derogation</w:t>
      </w:r>
      <w:r>
        <w:rPr>
          <w:spacing w:val="14"/>
          <w:sz w:val="19"/>
        </w:rPr>
        <w:t xml:space="preserve"> </w:t>
      </w:r>
      <w:r>
        <w:rPr>
          <w:sz w:val="19"/>
        </w:rPr>
        <w:t>is</w:t>
      </w:r>
      <w:r>
        <w:rPr>
          <w:spacing w:val="13"/>
          <w:sz w:val="19"/>
        </w:rPr>
        <w:t xml:space="preserve"> </w:t>
      </w:r>
      <w:r>
        <w:rPr>
          <w:sz w:val="19"/>
        </w:rPr>
        <w:t>complete.</w:t>
      </w:r>
    </w:p>
    <w:p w14:paraId="16D3E04A" w14:textId="77777777" w:rsidR="00343FF6" w:rsidRDefault="00343FF6">
      <w:pPr>
        <w:pStyle w:val="BodyText"/>
        <w:spacing w:before="11"/>
        <w:rPr>
          <w:sz w:val="26"/>
        </w:rPr>
      </w:pPr>
    </w:p>
    <w:p w14:paraId="595029FC" w14:textId="77777777" w:rsidR="00343FF6" w:rsidRDefault="00635E89">
      <w:pPr>
        <w:pStyle w:val="ListParagraph"/>
        <w:numPr>
          <w:ilvl w:val="0"/>
          <w:numId w:val="10"/>
        </w:numPr>
        <w:tabs>
          <w:tab w:val="left" w:pos="540"/>
        </w:tabs>
        <w:spacing w:line="228" w:lineRule="auto"/>
        <w:ind w:firstLine="0"/>
        <w:rPr>
          <w:sz w:val="19"/>
        </w:rPr>
      </w:pPr>
      <w:r>
        <w:rPr>
          <w:w w:val="95"/>
          <w:sz w:val="19"/>
        </w:rPr>
        <w:t>The</w:t>
      </w:r>
      <w:r>
        <w:rPr>
          <w:spacing w:val="1"/>
          <w:w w:val="95"/>
          <w:sz w:val="19"/>
        </w:rPr>
        <w:t xml:space="preserve"> </w:t>
      </w:r>
      <w:r>
        <w:rPr>
          <w:w w:val="95"/>
          <w:sz w:val="19"/>
        </w:rPr>
        <w:t>regulatory</w:t>
      </w:r>
      <w:r>
        <w:rPr>
          <w:spacing w:val="1"/>
          <w:w w:val="95"/>
          <w:sz w:val="19"/>
        </w:rPr>
        <w:t xml:space="preserve"> </w:t>
      </w:r>
      <w:r>
        <w:rPr>
          <w:w w:val="95"/>
          <w:sz w:val="19"/>
        </w:rPr>
        <w:t>authority</w:t>
      </w:r>
      <w:r>
        <w:rPr>
          <w:spacing w:val="1"/>
          <w:w w:val="95"/>
          <w:sz w:val="19"/>
        </w:rPr>
        <w:t xml:space="preserve"> </w:t>
      </w:r>
      <w:r>
        <w:rPr>
          <w:w w:val="95"/>
          <w:sz w:val="19"/>
        </w:rPr>
        <w:t>shall</w:t>
      </w:r>
      <w:r>
        <w:rPr>
          <w:spacing w:val="1"/>
          <w:w w:val="95"/>
          <w:sz w:val="19"/>
        </w:rPr>
        <w:t xml:space="preserve"> </w:t>
      </w:r>
      <w:r>
        <w:rPr>
          <w:w w:val="95"/>
          <w:sz w:val="19"/>
        </w:rPr>
        <w:t>issue</w:t>
      </w:r>
      <w:r>
        <w:rPr>
          <w:spacing w:val="1"/>
          <w:w w:val="95"/>
          <w:sz w:val="19"/>
        </w:rPr>
        <w:t xml:space="preserve"> </w:t>
      </w:r>
      <w:r>
        <w:rPr>
          <w:w w:val="95"/>
          <w:sz w:val="19"/>
        </w:rPr>
        <w:t>a</w:t>
      </w:r>
      <w:r>
        <w:rPr>
          <w:spacing w:val="1"/>
          <w:w w:val="95"/>
          <w:sz w:val="19"/>
        </w:rPr>
        <w:t xml:space="preserve"> </w:t>
      </w:r>
      <w:r>
        <w:rPr>
          <w:w w:val="95"/>
          <w:sz w:val="19"/>
        </w:rPr>
        <w:t>reasoned</w:t>
      </w:r>
      <w:r>
        <w:rPr>
          <w:spacing w:val="1"/>
          <w:w w:val="95"/>
          <w:sz w:val="19"/>
        </w:rPr>
        <w:t xml:space="preserve"> </w:t>
      </w:r>
      <w:r>
        <w:rPr>
          <w:w w:val="95"/>
          <w:sz w:val="19"/>
        </w:rPr>
        <w:t>decision</w:t>
      </w:r>
      <w:r>
        <w:rPr>
          <w:spacing w:val="1"/>
          <w:w w:val="95"/>
          <w:sz w:val="19"/>
        </w:rPr>
        <w:t xml:space="preserve"> </w:t>
      </w:r>
      <w:r>
        <w:rPr>
          <w:w w:val="95"/>
          <w:sz w:val="19"/>
        </w:rPr>
        <w:t>concerning</w:t>
      </w:r>
      <w:r>
        <w:rPr>
          <w:spacing w:val="1"/>
          <w:w w:val="95"/>
          <w:sz w:val="19"/>
        </w:rPr>
        <w:t xml:space="preserve"> </w:t>
      </w:r>
      <w:r>
        <w:rPr>
          <w:w w:val="95"/>
          <w:sz w:val="19"/>
        </w:rPr>
        <w:t>a</w:t>
      </w:r>
      <w:r>
        <w:rPr>
          <w:spacing w:val="1"/>
          <w:w w:val="95"/>
          <w:sz w:val="19"/>
        </w:rPr>
        <w:t xml:space="preserve"> </w:t>
      </w:r>
      <w:r>
        <w:rPr>
          <w:w w:val="95"/>
          <w:sz w:val="19"/>
        </w:rPr>
        <w:t>request</w:t>
      </w:r>
      <w:r>
        <w:rPr>
          <w:spacing w:val="1"/>
          <w:w w:val="95"/>
          <w:sz w:val="19"/>
        </w:rPr>
        <w:t xml:space="preserve"> </w:t>
      </w:r>
      <w:r>
        <w:rPr>
          <w:w w:val="95"/>
          <w:sz w:val="19"/>
        </w:rPr>
        <w:t>for</w:t>
      </w:r>
      <w:r>
        <w:rPr>
          <w:spacing w:val="1"/>
          <w:w w:val="95"/>
          <w:sz w:val="19"/>
        </w:rPr>
        <w:t xml:space="preserve"> </w:t>
      </w:r>
      <w:r>
        <w:rPr>
          <w:w w:val="95"/>
          <w:sz w:val="19"/>
        </w:rPr>
        <w:t>a</w:t>
      </w:r>
      <w:r>
        <w:rPr>
          <w:spacing w:val="1"/>
          <w:w w:val="95"/>
          <w:sz w:val="19"/>
        </w:rPr>
        <w:t xml:space="preserve"> </w:t>
      </w:r>
      <w:r>
        <w:rPr>
          <w:w w:val="95"/>
          <w:sz w:val="19"/>
        </w:rPr>
        <w:t>derogation.</w:t>
      </w:r>
      <w:r>
        <w:rPr>
          <w:spacing w:val="1"/>
          <w:w w:val="95"/>
          <w:sz w:val="19"/>
        </w:rPr>
        <w:t xml:space="preserve"> </w:t>
      </w:r>
      <w:r>
        <w:rPr>
          <w:w w:val="95"/>
          <w:sz w:val="19"/>
        </w:rPr>
        <w:t>Where</w:t>
      </w:r>
      <w:r>
        <w:rPr>
          <w:spacing w:val="1"/>
          <w:w w:val="95"/>
          <w:sz w:val="19"/>
        </w:rPr>
        <w:t xml:space="preserve"> </w:t>
      </w:r>
      <w:r>
        <w:rPr>
          <w:w w:val="95"/>
          <w:sz w:val="19"/>
        </w:rPr>
        <w:t>the</w:t>
      </w:r>
      <w:r>
        <w:rPr>
          <w:spacing w:val="1"/>
          <w:w w:val="95"/>
          <w:sz w:val="19"/>
        </w:rPr>
        <w:t xml:space="preserve"> </w:t>
      </w:r>
      <w:r>
        <w:rPr>
          <w:sz w:val="19"/>
        </w:rPr>
        <w:t>regulatory</w:t>
      </w:r>
      <w:r>
        <w:rPr>
          <w:spacing w:val="10"/>
          <w:sz w:val="19"/>
        </w:rPr>
        <w:t xml:space="preserve"> </w:t>
      </w:r>
      <w:r>
        <w:rPr>
          <w:sz w:val="19"/>
        </w:rPr>
        <w:t>authority</w:t>
      </w:r>
      <w:r>
        <w:rPr>
          <w:spacing w:val="10"/>
          <w:sz w:val="19"/>
        </w:rPr>
        <w:t xml:space="preserve"> </w:t>
      </w:r>
      <w:r>
        <w:rPr>
          <w:sz w:val="19"/>
        </w:rPr>
        <w:t>grants</w:t>
      </w:r>
      <w:r>
        <w:rPr>
          <w:spacing w:val="10"/>
          <w:sz w:val="19"/>
        </w:rPr>
        <w:t xml:space="preserve"> </w:t>
      </w:r>
      <w:r>
        <w:rPr>
          <w:sz w:val="19"/>
        </w:rPr>
        <w:t>derogation,</w:t>
      </w:r>
      <w:r>
        <w:rPr>
          <w:spacing w:val="7"/>
          <w:sz w:val="19"/>
        </w:rPr>
        <w:t xml:space="preserve"> </w:t>
      </w:r>
      <w:r>
        <w:rPr>
          <w:sz w:val="19"/>
        </w:rPr>
        <w:t>it</w:t>
      </w:r>
      <w:r>
        <w:rPr>
          <w:spacing w:val="9"/>
          <w:sz w:val="19"/>
        </w:rPr>
        <w:t xml:space="preserve"> </w:t>
      </w:r>
      <w:r>
        <w:rPr>
          <w:sz w:val="19"/>
        </w:rPr>
        <w:t>shall</w:t>
      </w:r>
      <w:r>
        <w:rPr>
          <w:spacing w:val="10"/>
          <w:sz w:val="19"/>
        </w:rPr>
        <w:t xml:space="preserve"> </w:t>
      </w:r>
      <w:r>
        <w:rPr>
          <w:sz w:val="19"/>
        </w:rPr>
        <w:t>specify</w:t>
      </w:r>
      <w:r>
        <w:rPr>
          <w:spacing w:val="9"/>
          <w:sz w:val="19"/>
        </w:rPr>
        <w:t xml:space="preserve"> </w:t>
      </w:r>
      <w:r>
        <w:rPr>
          <w:sz w:val="19"/>
        </w:rPr>
        <w:t>its</w:t>
      </w:r>
      <w:r>
        <w:rPr>
          <w:spacing w:val="9"/>
          <w:sz w:val="19"/>
        </w:rPr>
        <w:t xml:space="preserve"> </w:t>
      </w:r>
      <w:r>
        <w:rPr>
          <w:sz w:val="19"/>
        </w:rPr>
        <w:t>duration.</w:t>
      </w:r>
    </w:p>
    <w:p w14:paraId="73677DBD" w14:textId="77777777" w:rsidR="00343FF6" w:rsidRDefault="00343FF6">
      <w:pPr>
        <w:pStyle w:val="BodyText"/>
        <w:rPr>
          <w:sz w:val="22"/>
        </w:rPr>
      </w:pPr>
    </w:p>
    <w:p w14:paraId="644FA9A7" w14:textId="77777777" w:rsidR="00343FF6" w:rsidRDefault="00343FF6">
      <w:pPr>
        <w:pStyle w:val="BodyText"/>
        <w:spacing w:before="6"/>
        <w:rPr>
          <w:sz w:val="18"/>
        </w:rPr>
      </w:pPr>
    </w:p>
    <w:p w14:paraId="5F2C5E62" w14:textId="77777777" w:rsidR="00343FF6" w:rsidRDefault="00635E89">
      <w:pPr>
        <w:pStyle w:val="ListParagraph"/>
        <w:numPr>
          <w:ilvl w:val="0"/>
          <w:numId w:val="10"/>
        </w:numPr>
        <w:tabs>
          <w:tab w:val="left" w:pos="540"/>
        </w:tabs>
        <w:spacing w:line="228" w:lineRule="auto"/>
        <w:ind w:firstLine="0"/>
        <w:rPr>
          <w:sz w:val="19"/>
        </w:rPr>
      </w:pPr>
      <w:r>
        <w:rPr>
          <w:w w:val="95"/>
          <w:sz w:val="19"/>
        </w:rPr>
        <w:t>The regulatory authority shall notify its decision to the relevant system operator requesting the derogation, the</w:t>
      </w:r>
      <w:r>
        <w:rPr>
          <w:spacing w:val="1"/>
          <w:w w:val="95"/>
          <w:sz w:val="19"/>
        </w:rPr>
        <w:t xml:space="preserve"> </w:t>
      </w:r>
      <w:r>
        <w:rPr>
          <w:sz w:val="19"/>
        </w:rPr>
        <w:t>relevant</w:t>
      </w:r>
      <w:r>
        <w:rPr>
          <w:spacing w:val="13"/>
          <w:sz w:val="19"/>
        </w:rPr>
        <w:t xml:space="preserve"> </w:t>
      </w:r>
      <w:r>
        <w:rPr>
          <w:sz w:val="19"/>
        </w:rPr>
        <w:t>TSO</w:t>
      </w:r>
      <w:r>
        <w:rPr>
          <w:spacing w:val="14"/>
          <w:sz w:val="19"/>
        </w:rPr>
        <w:t xml:space="preserve"> </w:t>
      </w:r>
      <w:r>
        <w:rPr>
          <w:sz w:val="19"/>
        </w:rPr>
        <w:t>and</w:t>
      </w:r>
      <w:r>
        <w:rPr>
          <w:spacing w:val="14"/>
          <w:sz w:val="19"/>
        </w:rPr>
        <w:t xml:space="preserve"> </w:t>
      </w:r>
      <w:r>
        <w:rPr>
          <w:sz w:val="19"/>
        </w:rPr>
        <w:t>the</w:t>
      </w:r>
      <w:r>
        <w:rPr>
          <w:spacing w:val="14"/>
          <w:sz w:val="19"/>
        </w:rPr>
        <w:t xml:space="preserve"> </w:t>
      </w:r>
      <w:r>
        <w:rPr>
          <w:sz w:val="19"/>
        </w:rPr>
        <w:t>Agency.</w:t>
      </w:r>
    </w:p>
    <w:p w14:paraId="442DB2F6" w14:textId="77777777" w:rsidR="00343FF6" w:rsidRDefault="00343FF6">
      <w:pPr>
        <w:pStyle w:val="BodyText"/>
        <w:rPr>
          <w:sz w:val="22"/>
        </w:rPr>
      </w:pPr>
    </w:p>
    <w:p w14:paraId="28376DA5" w14:textId="77777777" w:rsidR="00343FF6" w:rsidRDefault="00343FF6">
      <w:pPr>
        <w:pStyle w:val="BodyText"/>
        <w:spacing w:before="5"/>
        <w:rPr>
          <w:sz w:val="18"/>
        </w:rPr>
      </w:pPr>
    </w:p>
    <w:p w14:paraId="71762A74" w14:textId="77777777" w:rsidR="00343FF6" w:rsidRDefault="00635E89">
      <w:pPr>
        <w:pStyle w:val="ListParagraph"/>
        <w:numPr>
          <w:ilvl w:val="0"/>
          <w:numId w:val="10"/>
        </w:numPr>
        <w:tabs>
          <w:tab w:val="left" w:pos="642"/>
        </w:tabs>
        <w:spacing w:before="1" w:line="228" w:lineRule="auto"/>
        <w:ind w:right="123" w:firstLine="0"/>
        <w:rPr>
          <w:sz w:val="19"/>
        </w:rPr>
      </w:pPr>
      <w:r>
        <w:rPr>
          <w:w w:val="95"/>
          <w:sz w:val="19"/>
        </w:rPr>
        <w:t>Regulatory</w:t>
      </w:r>
      <w:r>
        <w:rPr>
          <w:spacing w:val="29"/>
          <w:w w:val="95"/>
          <w:sz w:val="19"/>
        </w:rPr>
        <w:t xml:space="preserve"> </w:t>
      </w:r>
      <w:r>
        <w:rPr>
          <w:w w:val="95"/>
          <w:sz w:val="19"/>
        </w:rPr>
        <w:t>authorities</w:t>
      </w:r>
      <w:r>
        <w:rPr>
          <w:spacing w:val="66"/>
          <w:sz w:val="19"/>
        </w:rPr>
        <w:t xml:space="preserve"> </w:t>
      </w:r>
      <w:r>
        <w:rPr>
          <w:w w:val="95"/>
          <w:sz w:val="19"/>
        </w:rPr>
        <w:t>may</w:t>
      </w:r>
      <w:r>
        <w:rPr>
          <w:spacing w:val="66"/>
          <w:sz w:val="19"/>
        </w:rPr>
        <w:t xml:space="preserve"> </w:t>
      </w:r>
      <w:r>
        <w:rPr>
          <w:w w:val="95"/>
          <w:sz w:val="19"/>
        </w:rPr>
        <w:t>lay</w:t>
      </w:r>
      <w:r>
        <w:rPr>
          <w:spacing w:val="67"/>
          <w:sz w:val="19"/>
        </w:rPr>
        <w:t xml:space="preserve"> </w:t>
      </w:r>
      <w:r>
        <w:rPr>
          <w:w w:val="95"/>
          <w:sz w:val="19"/>
        </w:rPr>
        <w:t>down</w:t>
      </w:r>
      <w:r>
        <w:rPr>
          <w:spacing w:val="67"/>
          <w:sz w:val="19"/>
        </w:rPr>
        <w:t xml:space="preserve"> </w:t>
      </w:r>
      <w:r>
        <w:rPr>
          <w:w w:val="95"/>
          <w:sz w:val="19"/>
        </w:rPr>
        <w:t>further</w:t>
      </w:r>
      <w:r>
        <w:rPr>
          <w:spacing w:val="70"/>
          <w:sz w:val="19"/>
        </w:rPr>
        <w:t xml:space="preserve"> </w:t>
      </w:r>
      <w:r>
        <w:rPr>
          <w:w w:val="95"/>
          <w:sz w:val="19"/>
        </w:rPr>
        <w:t>requirements</w:t>
      </w:r>
      <w:r>
        <w:rPr>
          <w:spacing w:val="66"/>
          <w:sz w:val="19"/>
        </w:rPr>
        <w:t xml:space="preserve"> </w:t>
      </w:r>
      <w:r>
        <w:rPr>
          <w:w w:val="95"/>
          <w:sz w:val="19"/>
        </w:rPr>
        <w:t>concerning</w:t>
      </w:r>
      <w:r>
        <w:rPr>
          <w:spacing w:val="67"/>
          <w:sz w:val="19"/>
        </w:rPr>
        <w:t xml:space="preserve"> </w:t>
      </w:r>
      <w:r>
        <w:rPr>
          <w:w w:val="95"/>
          <w:sz w:val="19"/>
        </w:rPr>
        <w:t>the</w:t>
      </w:r>
      <w:r>
        <w:rPr>
          <w:spacing w:val="66"/>
          <w:sz w:val="19"/>
        </w:rPr>
        <w:t xml:space="preserve"> </w:t>
      </w:r>
      <w:r>
        <w:rPr>
          <w:w w:val="95"/>
          <w:sz w:val="19"/>
        </w:rPr>
        <w:t>preparation</w:t>
      </w:r>
      <w:r>
        <w:rPr>
          <w:spacing w:val="66"/>
          <w:sz w:val="19"/>
        </w:rPr>
        <w:t xml:space="preserve"> </w:t>
      </w:r>
      <w:r>
        <w:rPr>
          <w:w w:val="95"/>
          <w:sz w:val="19"/>
        </w:rPr>
        <w:t>of</w:t>
      </w:r>
      <w:r>
        <w:rPr>
          <w:spacing w:val="66"/>
          <w:sz w:val="19"/>
        </w:rPr>
        <w:t xml:space="preserve"> </w:t>
      </w:r>
      <w:r>
        <w:rPr>
          <w:w w:val="95"/>
          <w:sz w:val="19"/>
        </w:rPr>
        <w:t>requests</w:t>
      </w:r>
      <w:r>
        <w:rPr>
          <w:spacing w:val="67"/>
          <w:sz w:val="19"/>
        </w:rPr>
        <w:t xml:space="preserve"> </w:t>
      </w:r>
      <w:r>
        <w:rPr>
          <w:w w:val="95"/>
          <w:sz w:val="19"/>
        </w:rPr>
        <w:t>for</w:t>
      </w:r>
      <w:r>
        <w:rPr>
          <w:spacing w:val="-38"/>
          <w:w w:val="95"/>
          <w:sz w:val="19"/>
        </w:rPr>
        <w:t xml:space="preserve"> </w:t>
      </w:r>
      <w:r>
        <w:rPr>
          <w:w w:val="95"/>
          <w:sz w:val="19"/>
        </w:rPr>
        <w:t>a derogation by relevant system operators. In doing so, regulatory authorities shall take into account the delineation</w:t>
      </w:r>
      <w:r>
        <w:rPr>
          <w:spacing w:val="1"/>
          <w:w w:val="95"/>
          <w:sz w:val="19"/>
        </w:rPr>
        <w:t xml:space="preserve"> </w:t>
      </w:r>
      <w:r>
        <w:rPr>
          <w:w w:val="95"/>
          <w:sz w:val="19"/>
        </w:rPr>
        <w:t>between</w:t>
      </w:r>
      <w:r>
        <w:rPr>
          <w:spacing w:val="1"/>
          <w:w w:val="95"/>
          <w:sz w:val="19"/>
        </w:rPr>
        <w:t xml:space="preserve"> </w:t>
      </w:r>
      <w:r>
        <w:rPr>
          <w:w w:val="95"/>
          <w:sz w:val="19"/>
        </w:rPr>
        <w:t>the</w:t>
      </w:r>
      <w:r>
        <w:rPr>
          <w:spacing w:val="1"/>
          <w:w w:val="95"/>
          <w:sz w:val="19"/>
        </w:rPr>
        <w:t xml:space="preserve"> </w:t>
      </w:r>
      <w:r>
        <w:rPr>
          <w:w w:val="95"/>
          <w:sz w:val="19"/>
        </w:rPr>
        <w:t>transmission</w:t>
      </w:r>
      <w:r>
        <w:rPr>
          <w:spacing w:val="1"/>
          <w:w w:val="95"/>
          <w:sz w:val="19"/>
        </w:rPr>
        <w:t xml:space="preserve"> </w:t>
      </w:r>
      <w:r>
        <w:rPr>
          <w:w w:val="95"/>
          <w:sz w:val="19"/>
        </w:rPr>
        <w:t>system and</w:t>
      </w:r>
      <w:r>
        <w:rPr>
          <w:spacing w:val="1"/>
          <w:w w:val="95"/>
          <w:sz w:val="19"/>
        </w:rPr>
        <w:t xml:space="preserve"> </w:t>
      </w:r>
      <w:r>
        <w:rPr>
          <w:w w:val="95"/>
          <w:sz w:val="19"/>
        </w:rPr>
        <w:t>the</w:t>
      </w:r>
      <w:r>
        <w:rPr>
          <w:spacing w:val="1"/>
          <w:w w:val="95"/>
          <w:sz w:val="19"/>
        </w:rPr>
        <w:t xml:space="preserve"> </w:t>
      </w:r>
      <w:r>
        <w:rPr>
          <w:w w:val="95"/>
          <w:sz w:val="19"/>
        </w:rPr>
        <w:t>distribution system at</w:t>
      </w:r>
      <w:r>
        <w:rPr>
          <w:spacing w:val="1"/>
          <w:w w:val="95"/>
          <w:sz w:val="19"/>
        </w:rPr>
        <w:t xml:space="preserve"> </w:t>
      </w:r>
      <w:r>
        <w:rPr>
          <w:w w:val="95"/>
          <w:sz w:val="19"/>
        </w:rPr>
        <w:t>the</w:t>
      </w:r>
      <w:r>
        <w:rPr>
          <w:spacing w:val="1"/>
          <w:w w:val="95"/>
          <w:sz w:val="19"/>
        </w:rPr>
        <w:t xml:space="preserve"> </w:t>
      </w:r>
      <w:r>
        <w:rPr>
          <w:w w:val="95"/>
          <w:sz w:val="19"/>
        </w:rPr>
        <w:t>national</w:t>
      </w:r>
      <w:r>
        <w:rPr>
          <w:spacing w:val="1"/>
          <w:w w:val="95"/>
          <w:sz w:val="19"/>
        </w:rPr>
        <w:t xml:space="preserve"> </w:t>
      </w:r>
      <w:r>
        <w:rPr>
          <w:w w:val="95"/>
          <w:sz w:val="19"/>
        </w:rPr>
        <w:t>level</w:t>
      </w:r>
      <w:r>
        <w:rPr>
          <w:spacing w:val="1"/>
          <w:w w:val="95"/>
          <w:sz w:val="19"/>
        </w:rPr>
        <w:t xml:space="preserve"> </w:t>
      </w:r>
      <w:r>
        <w:rPr>
          <w:w w:val="95"/>
          <w:sz w:val="19"/>
        </w:rPr>
        <w:t>and</w:t>
      </w:r>
      <w:r>
        <w:rPr>
          <w:spacing w:val="1"/>
          <w:w w:val="95"/>
          <w:sz w:val="19"/>
        </w:rPr>
        <w:t xml:space="preserve"> </w:t>
      </w:r>
      <w:r>
        <w:rPr>
          <w:w w:val="95"/>
          <w:sz w:val="19"/>
        </w:rPr>
        <w:t>shall</w:t>
      </w:r>
      <w:r>
        <w:rPr>
          <w:spacing w:val="1"/>
          <w:w w:val="95"/>
          <w:sz w:val="19"/>
        </w:rPr>
        <w:t xml:space="preserve"> </w:t>
      </w:r>
      <w:r>
        <w:rPr>
          <w:w w:val="95"/>
          <w:sz w:val="19"/>
        </w:rPr>
        <w:t>co</w:t>
      </w:r>
      <w:r>
        <w:rPr>
          <w:w w:val="95"/>
          <w:sz w:val="19"/>
        </w:rPr>
        <w:t>nsult</w:t>
      </w:r>
      <w:r>
        <w:rPr>
          <w:spacing w:val="1"/>
          <w:w w:val="95"/>
          <w:sz w:val="19"/>
        </w:rPr>
        <w:t xml:space="preserve"> </w:t>
      </w:r>
      <w:r>
        <w:rPr>
          <w:w w:val="95"/>
          <w:sz w:val="19"/>
        </w:rPr>
        <w:t>with</w:t>
      </w:r>
      <w:r>
        <w:rPr>
          <w:spacing w:val="1"/>
          <w:w w:val="95"/>
          <w:sz w:val="19"/>
        </w:rPr>
        <w:t xml:space="preserve"> </w:t>
      </w:r>
      <w:r>
        <w:rPr>
          <w:w w:val="95"/>
          <w:sz w:val="19"/>
        </w:rPr>
        <w:t>system</w:t>
      </w:r>
      <w:r>
        <w:rPr>
          <w:spacing w:val="1"/>
          <w:w w:val="95"/>
          <w:sz w:val="19"/>
        </w:rPr>
        <w:t xml:space="preserve"> </w:t>
      </w:r>
      <w:r>
        <w:rPr>
          <w:sz w:val="19"/>
        </w:rPr>
        <w:t>operators,</w:t>
      </w:r>
      <w:r>
        <w:rPr>
          <w:spacing w:val="6"/>
          <w:sz w:val="19"/>
        </w:rPr>
        <w:t xml:space="preserve"> </w:t>
      </w:r>
      <w:r>
        <w:rPr>
          <w:sz w:val="19"/>
        </w:rPr>
        <w:t>demand</w:t>
      </w:r>
      <w:r>
        <w:rPr>
          <w:spacing w:val="6"/>
          <w:sz w:val="19"/>
        </w:rPr>
        <w:t xml:space="preserve"> </w:t>
      </w:r>
      <w:r>
        <w:rPr>
          <w:sz w:val="19"/>
        </w:rPr>
        <w:t>facility</w:t>
      </w:r>
      <w:r>
        <w:rPr>
          <w:spacing w:val="1"/>
          <w:sz w:val="19"/>
        </w:rPr>
        <w:t xml:space="preserve"> </w:t>
      </w:r>
      <w:r>
        <w:rPr>
          <w:sz w:val="19"/>
        </w:rPr>
        <w:t>owners</w:t>
      </w:r>
      <w:r>
        <w:rPr>
          <w:spacing w:val="7"/>
          <w:sz w:val="19"/>
        </w:rPr>
        <w:t xml:space="preserve"> </w:t>
      </w:r>
      <w:r>
        <w:rPr>
          <w:sz w:val="19"/>
        </w:rPr>
        <w:t>and</w:t>
      </w:r>
      <w:r>
        <w:rPr>
          <w:spacing w:val="7"/>
          <w:sz w:val="19"/>
        </w:rPr>
        <w:t xml:space="preserve"> </w:t>
      </w:r>
      <w:r>
        <w:rPr>
          <w:sz w:val="19"/>
        </w:rPr>
        <w:t>stakeholders,</w:t>
      </w:r>
      <w:r>
        <w:rPr>
          <w:spacing w:val="6"/>
          <w:sz w:val="19"/>
        </w:rPr>
        <w:t xml:space="preserve"> </w:t>
      </w:r>
      <w:r>
        <w:rPr>
          <w:sz w:val="19"/>
        </w:rPr>
        <w:t>including</w:t>
      </w:r>
      <w:r>
        <w:rPr>
          <w:spacing w:val="7"/>
          <w:sz w:val="19"/>
        </w:rPr>
        <w:t xml:space="preserve"> </w:t>
      </w:r>
      <w:r>
        <w:rPr>
          <w:sz w:val="19"/>
        </w:rPr>
        <w:t>manufacturers.</w:t>
      </w:r>
    </w:p>
    <w:p w14:paraId="5D47AA56" w14:textId="77777777" w:rsidR="00343FF6" w:rsidRDefault="00343FF6">
      <w:pPr>
        <w:pStyle w:val="BodyText"/>
        <w:rPr>
          <w:sz w:val="22"/>
        </w:rPr>
      </w:pPr>
    </w:p>
    <w:p w14:paraId="215E8B5F" w14:textId="77777777" w:rsidR="00343FF6" w:rsidRDefault="00343FF6">
      <w:pPr>
        <w:pStyle w:val="BodyText"/>
        <w:spacing w:before="4"/>
        <w:rPr>
          <w:sz w:val="18"/>
        </w:rPr>
      </w:pPr>
    </w:p>
    <w:p w14:paraId="43158517" w14:textId="77777777" w:rsidR="00343FF6" w:rsidRDefault="00635E89">
      <w:pPr>
        <w:pStyle w:val="ListParagraph"/>
        <w:numPr>
          <w:ilvl w:val="0"/>
          <w:numId w:val="10"/>
        </w:numPr>
        <w:tabs>
          <w:tab w:val="left" w:pos="642"/>
        </w:tabs>
        <w:spacing w:line="228" w:lineRule="auto"/>
        <w:ind w:firstLine="0"/>
        <w:rPr>
          <w:sz w:val="19"/>
        </w:rPr>
      </w:pPr>
      <w:r>
        <w:rPr>
          <w:spacing w:val="-1"/>
          <w:w w:val="95"/>
          <w:sz w:val="19"/>
        </w:rPr>
        <w:t xml:space="preserve">A regulatory </w:t>
      </w:r>
      <w:r>
        <w:rPr>
          <w:w w:val="95"/>
          <w:sz w:val="19"/>
        </w:rPr>
        <w:t>authority may revoke a decision granting a derogation if the circumstances and underlying reasons</w:t>
      </w:r>
      <w:r>
        <w:rPr>
          <w:spacing w:val="1"/>
          <w:w w:val="95"/>
          <w:sz w:val="19"/>
        </w:rPr>
        <w:t xml:space="preserve"> </w:t>
      </w:r>
      <w:r>
        <w:rPr>
          <w:w w:val="95"/>
          <w:sz w:val="19"/>
        </w:rPr>
        <w:t xml:space="preserve">no longer apply or upon a reasoned </w:t>
      </w:r>
      <w:r>
        <w:rPr>
          <w:w w:val="95"/>
          <w:sz w:val="19"/>
        </w:rPr>
        <w:t>recommendation of the Commission or reasoned recommendation by the Agency</w:t>
      </w:r>
      <w:r>
        <w:rPr>
          <w:spacing w:val="1"/>
          <w:w w:val="95"/>
          <w:sz w:val="19"/>
        </w:rPr>
        <w:t xml:space="preserve"> </w:t>
      </w:r>
      <w:r>
        <w:rPr>
          <w:sz w:val="19"/>
        </w:rPr>
        <w:t>pursuant</w:t>
      </w:r>
      <w:r>
        <w:rPr>
          <w:spacing w:val="12"/>
          <w:sz w:val="19"/>
        </w:rPr>
        <w:t xml:space="preserve"> </w:t>
      </w:r>
      <w:r>
        <w:rPr>
          <w:sz w:val="19"/>
        </w:rPr>
        <w:t>to</w:t>
      </w:r>
      <w:r>
        <w:rPr>
          <w:spacing w:val="12"/>
          <w:sz w:val="19"/>
        </w:rPr>
        <w:t xml:space="preserve"> </w:t>
      </w:r>
      <w:r>
        <w:rPr>
          <w:sz w:val="19"/>
        </w:rPr>
        <w:t>Article</w:t>
      </w:r>
      <w:r>
        <w:rPr>
          <w:spacing w:val="16"/>
          <w:sz w:val="19"/>
        </w:rPr>
        <w:t xml:space="preserve"> </w:t>
      </w:r>
      <w:r>
        <w:rPr>
          <w:sz w:val="19"/>
        </w:rPr>
        <w:t>55(2).</w:t>
      </w:r>
    </w:p>
    <w:p w14:paraId="2B9FAB6F" w14:textId="77777777" w:rsidR="00343FF6" w:rsidRDefault="00343FF6">
      <w:pPr>
        <w:pStyle w:val="BodyText"/>
        <w:rPr>
          <w:sz w:val="22"/>
        </w:rPr>
      </w:pPr>
    </w:p>
    <w:p w14:paraId="27808044" w14:textId="77777777" w:rsidR="00343FF6" w:rsidRDefault="00343FF6">
      <w:pPr>
        <w:pStyle w:val="BodyText"/>
        <w:rPr>
          <w:sz w:val="22"/>
        </w:rPr>
      </w:pPr>
    </w:p>
    <w:p w14:paraId="07C57A5D" w14:textId="77777777" w:rsidR="00343FF6" w:rsidRDefault="00343FF6">
      <w:pPr>
        <w:pStyle w:val="BodyText"/>
        <w:rPr>
          <w:sz w:val="22"/>
        </w:rPr>
      </w:pPr>
    </w:p>
    <w:p w14:paraId="3DF3E41A" w14:textId="77777777" w:rsidR="00343FF6" w:rsidRDefault="00635E89">
      <w:pPr>
        <w:spacing w:before="166"/>
        <w:ind w:left="618" w:right="635"/>
        <w:jc w:val="center"/>
        <w:rPr>
          <w:i/>
          <w:sz w:val="19"/>
        </w:rPr>
      </w:pPr>
      <w:r>
        <w:rPr>
          <w:i/>
          <w:w w:val="95"/>
          <w:sz w:val="19"/>
        </w:rPr>
        <w:t>Article</w:t>
      </w:r>
      <w:r>
        <w:rPr>
          <w:i/>
          <w:spacing w:val="5"/>
          <w:w w:val="95"/>
          <w:sz w:val="19"/>
        </w:rPr>
        <w:t xml:space="preserve"> </w:t>
      </w:r>
      <w:r>
        <w:rPr>
          <w:i/>
          <w:w w:val="95"/>
          <w:sz w:val="19"/>
        </w:rPr>
        <w:t>54</w:t>
      </w:r>
    </w:p>
    <w:p w14:paraId="50829AA0" w14:textId="77777777" w:rsidR="00343FF6" w:rsidRDefault="00343FF6">
      <w:pPr>
        <w:pStyle w:val="BodyText"/>
        <w:rPr>
          <w:i/>
          <w:sz w:val="22"/>
        </w:rPr>
      </w:pPr>
    </w:p>
    <w:p w14:paraId="3D72DC85" w14:textId="77777777" w:rsidR="00343FF6" w:rsidRDefault="00343FF6">
      <w:pPr>
        <w:pStyle w:val="BodyText"/>
        <w:spacing w:before="8"/>
        <w:rPr>
          <w:i/>
          <w:sz w:val="17"/>
        </w:rPr>
      </w:pPr>
    </w:p>
    <w:p w14:paraId="7A829F79" w14:textId="77777777" w:rsidR="00343FF6" w:rsidRDefault="00635E89">
      <w:pPr>
        <w:pStyle w:val="Heading1"/>
      </w:pPr>
      <w:r>
        <w:rPr>
          <w:w w:val="95"/>
        </w:rPr>
        <w:t>Register</w:t>
      </w:r>
      <w:r>
        <w:rPr>
          <w:spacing w:val="5"/>
          <w:w w:val="95"/>
        </w:rPr>
        <w:t xml:space="preserve"> </w:t>
      </w:r>
      <w:r>
        <w:rPr>
          <w:w w:val="95"/>
        </w:rPr>
        <w:t>of</w:t>
      </w:r>
      <w:r>
        <w:rPr>
          <w:spacing w:val="3"/>
          <w:w w:val="95"/>
        </w:rPr>
        <w:t xml:space="preserve"> </w:t>
      </w:r>
      <w:r>
        <w:rPr>
          <w:w w:val="95"/>
        </w:rPr>
        <w:t>derogations</w:t>
      </w:r>
      <w:r>
        <w:rPr>
          <w:spacing w:val="4"/>
          <w:w w:val="95"/>
        </w:rPr>
        <w:t xml:space="preserve"> </w:t>
      </w:r>
      <w:r>
        <w:rPr>
          <w:w w:val="95"/>
        </w:rPr>
        <w:t>from</w:t>
      </w:r>
      <w:r>
        <w:rPr>
          <w:spacing w:val="3"/>
          <w:w w:val="95"/>
        </w:rPr>
        <w:t xml:space="preserve"> </w:t>
      </w:r>
      <w:r>
        <w:rPr>
          <w:w w:val="95"/>
        </w:rPr>
        <w:t>the</w:t>
      </w:r>
      <w:r>
        <w:rPr>
          <w:spacing w:val="3"/>
          <w:w w:val="95"/>
        </w:rPr>
        <w:t xml:space="preserve"> </w:t>
      </w:r>
      <w:r>
        <w:rPr>
          <w:w w:val="95"/>
        </w:rPr>
        <w:t>requirements</w:t>
      </w:r>
      <w:r>
        <w:rPr>
          <w:spacing w:val="3"/>
          <w:w w:val="95"/>
        </w:rPr>
        <w:t xml:space="preserve"> </w:t>
      </w:r>
      <w:r>
        <w:rPr>
          <w:w w:val="95"/>
        </w:rPr>
        <w:t>of</w:t>
      </w:r>
      <w:r>
        <w:rPr>
          <w:spacing w:val="8"/>
          <w:w w:val="95"/>
        </w:rPr>
        <w:t xml:space="preserve"> </w:t>
      </w:r>
      <w:r>
        <w:rPr>
          <w:w w:val="95"/>
        </w:rPr>
        <w:t>this</w:t>
      </w:r>
      <w:r>
        <w:rPr>
          <w:spacing w:val="4"/>
          <w:w w:val="95"/>
        </w:rPr>
        <w:t xml:space="preserve"> </w:t>
      </w:r>
      <w:r>
        <w:rPr>
          <w:w w:val="95"/>
        </w:rPr>
        <w:t>Regulation</w:t>
      </w:r>
    </w:p>
    <w:p w14:paraId="002CD7E7" w14:textId="77777777" w:rsidR="00343FF6" w:rsidRDefault="00343FF6">
      <w:pPr>
        <w:pStyle w:val="BodyText"/>
        <w:rPr>
          <w:rFonts w:ascii="Book Antiqua"/>
          <w:b/>
          <w:sz w:val="22"/>
        </w:rPr>
      </w:pPr>
    </w:p>
    <w:p w14:paraId="53635E9B" w14:textId="77777777" w:rsidR="00343FF6" w:rsidRDefault="00343FF6">
      <w:pPr>
        <w:pStyle w:val="BodyText"/>
        <w:spacing w:before="7"/>
        <w:rPr>
          <w:rFonts w:ascii="Book Antiqua"/>
          <w:b/>
          <w:sz w:val="16"/>
        </w:rPr>
      </w:pPr>
    </w:p>
    <w:p w14:paraId="2631482A" w14:textId="77777777" w:rsidR="00343FF6" w:rsidRDefault="00635E89">
      <w:pPr>
        <w:pStyle w:val="ListParagraph"/>
        <w:numPr>
          <w:ilvl w:val="0"/>
          <w:numId w:val="7"/>
        </w:numPr>
        <w:tabs>
          <w:tab w:val="left" w:pos="540"/>
        </w:tabs>
        <w:spacing w:line="228" w:lineRule="auto"/>
        <w:ind w:right="122" w:firstLine="0"/>
        <w:rPr>
          <w:sz w:val="19"/>
        </w:rPr>
      </w:pPr>
      <w:r>
        <w:rPr>
          <w:spacing w:val="-1"/>
          <w:w w:val="95"/>
          <w:sz w:val="19"/>
        </w:rPr>
        <w:t xml:space="preserve">Regulatory </w:t>
      </w:r>
      <w:r>
        <w:rPr>
          <w:w w:val="95"/>
          <w:sz w:val="19"/>
        </w:rPr>
        <w:t>authorities shall maintain a register of all derogations they</w:t>
      </w:r>
      <w:r>
        <w:rPr>
          <w:w w:val="95"/>
          <w:sz w:val="19"/>
        </w:rPr>
        <w:t xml:space="preserve"> have granted or refused and shall provide</w:t>
      </w:r>
      <w:r>
        <w:rPr>
          <w:spacing w:val="1"/>
          <w:w w:val="95"/>
          <w:sz w:val="19"/>
        </w:rPr>
        <w:t xml:space="preserve"> </w:t>
      </w:r>
      <w:r>
        <w:rPr>
          <w:w w:val="95"/>
          <w:sz w:val="19"/>
        </w:rPr>
        <w:t>the Agency with an updated and consolidated register at least once every six months, a copy of which shall be given to</w:t>
      </w:r>
      <w:r>
        <w:rPr>
          <w:spacing w:val="1"/>
          <w:w w:val="95"/>
          <w:sz w:val="19"/>
        </w:rPr>
        <w:t xml:space="preserve"> </w:t>
      </w:r>
      <w:r>
        <w:rPr>
          <w:sz w:val="19"/>
        </w:rPr>
        <w:t>ENTSO</w:t>
      </w:r>
      <w:r>
        <w:rPr>
          <w:spacing w:val="14"/>
          <w:sz w:val="19"/>
        </w:rPr>
        <w:t xml:space="preserve"> </w:t>
      </w:r>
      <w:r>
        <w:rPr>
          <w:sz w:val="19"/>
        </w:rPr>
        <w:t>for</w:t>
      </w:r>
      <w:r>
        <w:rPr>
          <w:spacing w:val="14"/>
          <w:sz w:val="19"/>
        </w:rPr>
        <w:t xml:space="preserve"> </w:t>
      </w:r>
      <w:r>
        <w:rPr>
          <w:sz w:val="19"/>
        </w:rPr>
        <w:t>Electricity.</w:t>
      </w:r>
    </w:p>
    <w:p w14:paraId="4BAA2BAE" w14:textId="77777777" w:rsidR="00343FF6" w:rsidRDefault="00343FF6">
      <w:pPr>
        <w:pStyle w:val="BodyText"/>
        <w:rPr>
          <w:sz w:val="22"/>
        </w:rPr>
      </w:pPr>
    </w:p>
    <w:p w14:paraId="5A5A836F" w14:textId="77777777" w:rsidR="00343FF6" w:rsidRDefault="00343FF6">
      <w:pPr>
        <w:pStyle w:val="BodyText"/>
        <w:spacing w:before="7"/>
        <w:rPr>
          <w:sz w:val="17"/>
        </w:rPr>
      </w:pPr>
    </w:p>
    <w:p w14:paraId="5D710F44" w14:textId="77777777" w:rsidR="00343FF6" w:rsidRDefault="00635E89">
      <w:pPr>
        <w:pStyle w:val="ListParagraph"/>
        <w:numPr>
          <w:ilvl w:val="0"/>
          <w:numId w:val="7"/>
        </w:numPr>
        <w:tabs>
          <w:tab w:val="left" w:pos="538"/>
          <w:tab w:val="left" w:pos="540"/>
        </w:tabs>
        <w:ind w:left="539" w:right="0" w:hanging="433"/>
        <w:rPr>
          <w:sz w:val="19"/>
        </w:rPr>
      </w:pPr>
      <w:r>
        <w:rPr>
          <w:w w:val="90"/>
          <w:sz w:val="19"/>
        </w:rPr>
        <w:t>The</w:t>
      </w:r>
      <w:r>
        <w:rPr>
          <w:spacing w:val="19"/>
          <w:w w:val="90"/>
          <w:sz w:val="19"/>
        </w:rPr>
        <w:t xml:space="preserve"> </w:t>
      </w:r>
      <w:r>
        <w:rPr>
          <w:w w:val="90"/>
          <w:sz w:val="19"/>
        </w:rPr>
        <w:t>register</w:t>
      </w:r>
      <w:r>
        <w:rPr>
          <w:spacing w:val="19"/>
          <w:w w:val="90"/>
          <w:sz w:val="19"/>
        </w:rPr>
        <w:t xml:space="preserve"> </w:t>
      </w:r>
      <w:r>
        <w:rPr>
          <w:w w:val="90"/>
          <w:sz w:val="19"/>
        </w:rPr>
        <w:t>shall</w:t>
      </w:r>
      <w:r>
        <w:rPr>
          <w:spacing w:val="20"/>
          <w:w w:val="90"/>
          <w:sz w:val="19"/>
        </w:rPr>
        <w:t xml:space="preserve"> </w:t>
      </w:r>
      <w:r>
        <w:rPr>
          <w:w w:val="90"/>
          <w:sz w:val="19"/>
        </w:rPr>
        <w:t>contain,</w:t>
      </w:r>
      <w:r>
        <w:rPr>
          <w:spacing w:val="20"/>
          <w:w w:val="90"/>
          <w:sz w:val="19"/>
        </w:rPr>
        <w:t xml:space="preserve"> </w:t>
      </w:r>
      <w:r>
        <w:rPr>
          <w:w w:val="90"/>
          <w:sz w:val="19"/>
        </w:rPr>
        <w:t>in</w:t>
      </w:r>
      <w:r>
        <w:rPr>
          <w:spacing w:val="18"/>
          <w:w w:val="90"/>
          <w:sz w:val="19"/>
        </w:rPr>
        <w:t xml:space="preserve"> </w:t>
      </w:r>
      <w:r>
        <w:rPr>
          <w:w w:val="90"/>
          <w:sz w:val="19"/>
        </w:rPr>
        <w:t>particular:</w:t>
      </w:r>
    </w:p>
    <w:p w14:paraId="55638AA7" w14:textId="77777777" w:rsidR="00343FF6" w:rsidRDefault="00343FF6">
      <w:pPr>
        <w:pStyle w:val="BodyText"/>
        <w:spacing w:before="1"/>
        <w:rPr>
          <w:sz w:val="26"/>
        </w:rPr>
      </w:pPr>
    </w:p>
    <w:p w14:paraId="66CB1889" w14:textId="77777777" w:rsidR="00343FF6" w:rsidRDefault="00635E89">
      <w:pPr>
        <w:pStyle w:val="ListParagraph"/>
        <w:numPr>
          <w:ilvl w:val="0"/>
          <w:numId w:val="6"/>
        </w:numPr>
        <w:tabs>
          <w:tab w:val="left" w:pos="402"/>
        </w:tabs>
        <w:ind w:right="0"/>
        <w:rPr>
          <w:sz w:val="19"/>
        </w:rPr>
      </w:pPr>
      <w:r>
        <w:rPr>
          <w:w w:val="90"/>
          <w:sz w:val="19"/>
        </w:rPr>
        <w:t>the</w:t>
      </w:r>
      <w:r>
        <w:rPr>
          <w:spacing w:val="17"/>
          <w:w w:val="90"/>
          <w:sz w:val="19"/>
        </w:rPr>
        <w:t xml:space="preserve"> </w:t>
      </w:r>
      <w:r>
        <w:rPr>
          <w:w w:val="90"/>
          <w:sz w:val="19"/>
        </w:rPr>
        <w:t>requirement</w:t>
      </w:r>
      <w:r>
        <w:rPr>
          <w:spacing w:val="16"/>
          <w:w w:val="90"/>
          <w:sz w:val="19"/>
        </w:rPr>
        <w:t xml:space="preserve"> </w:t>
      </w:r>
      <w:r>
        <w:rPr>
          <w:w w:val="90"/>
          <w:sz w:val="19"/>
        </w:rPr>
        <w:t>or</w:t>
      </w:r>
      <w:r>
        <w:rPr>
          <w:spacing w:val="22"/>
          <w:w w:val="90"/>
          <w:sz w:val="19"/>
        </w:rPr>
        <w:t xml:space="preserve"> </w:t>
      </w:r>
      <w:r>
        <w:rPr>
          <w:w w:val="90"/>
          <w:sz w:val="19"/>
        </w:rPr>
        <w:t>requirements</w:t>
      </w:r>
      <w:r>
        <w:rPr>
          <w:spacing w:val="18"/>
          <w:w w:val="90"/>
          <w:sz w:val="19"/>
        </w:rPr>
        <w:t xml:space="preserve"> </w:t>
      </w:r>
      <w:r>
        <w:rPr>
          <w:w w:val="90"/>
          <w:sz w:val="19"/>
        </w:rPr>
        <w:t>for</w:t>
      </w:r>
      <w:r>
        <w:rPr>
          <w:spacing w:val="22"/>
          <w:w w:val="90"/>
          <w:sz w:val="19"/>
        </w:rPr>
        <w:t xml:space="preserve"> </w:t>
      </w:r>
      <w:r>
        <w:rPr>
          <w:w w:val="90"/>
          <w:sz w:val="19"/>
        </w:rPr>
        <w:t>which</w:t>
      </w:r>
      <w:r>
        <w:rPr>
          <w:spacing w:val="16"/>
          <w:w w:val="90"/>
          <w:sz w:val="19"/>
        </w:rPr>
        <w:t xml:space="preserve"> </w:t>
      </w:r>
      <w:r>
        <w:rPr>
          <w:w w:val="90"/>
          <w:sz w:val="19"/>
        </w:rPr>
        <w:t>the</w:t>
      </w:r>
      <w:r>
        <w:rPr>
          <w:spacing w:val="18"/>
          <w:w w:val="90"/>
          <w:sz w:val="19"/>
        </w:rPr>
        <w:t xml:space="preserve"> </w:t>
      </w:r>
      <w:r>
        <w:rPr>
          <w:w w:val="90"/>
          <w:sz w:val="19"/>
        </w:rPr>
        <w:t>derogation</w:t>
      </w:r>
      <w:r>
        <w:rPr>
          <w:spacing w:val="18"/>
          <w:w w:val="90"/>
          <w:sz w:val="19"/>
        </w:rPr>
        <w:t xml:space="preserve"> </w:t>
      </w:r>
      <w:r>
        <w:rPr>
          <w:w w:val="90"/>
          <w:sz w:val="19"/>
        </w:rPr>
        <w:t>is</w:t>
      </w:r>
      <w:r>
        <w:rPr>
          <w:spacing w:val="18"/>
          <w:w w:val="90"/>
          <w:sz w:val="19"/>
        </w:rPr>
        <w:t xml:space="preserve"> </w:t>
      </w:r>
      <w:r>
        <w:rPr>
          <w:w w:val="90"/>
          <w:sz w:val="19"/>
        </w:rPr>
        <w:t>granted</w:t>
      </w:r>
      <w:r>
        <w:rPr>
          <w:spacing w:val="18"/>
          <w:w w:val="90"/>
          <w:sz w:val="19"/>
        </w:rPr>
        <w:t xml:space="preserve"> </w:t>
      </w:r>
      <w:r>
        <w:rPr>
          <w:w w:val="90"/>
          <w:sz w:val="19"/>
        </w:rPr>
        <w:t>or</w:t>
      </w:r>
      <w:r>
        <w:rPr>
          <w:spacing w:val="21"/>
          <w:w w:val="90"/>
          <w:sz w:val="19"/>
        </w:rPr>
        <w:t xml:space="preserve"> </w:t>
      </w:r>
      <w:r>
        <w:rPr>
          <w:w w:val="90"/>
          <w:sz w:val="19"/>
        </w:rPr>
        <w:t>refused;</w:t>
      </w:r>
    </w:p>
    <w:p w14:paraId="187920E1" w14:textId="77777777" w:rsidR="00343FF6" w:rsidRDefault="00343FF6">
      <w:pPr>
        <w:pStyle w:val="BodyText"/>
        <w:rPr>
          <w:sz w:val="26"/>
        </w:rPr>
      </w:pPr>
    </w:p>
    <w:p w14:paraId="79EF1ACC" w14:textId="13B95D93" w:rsidR="00343FF6" w:rsidRPr="00B12060" w:rsidRDefault="00635E89">
      <w:pPr>
        <w:pStyle w:val="ListParagraph"/>
        <w:numPr>
          <w:ilvl w:val="0"/>
          <w:numId w:val="6"/>
        </w:numPr>
        <w:tabs>
          <w:tab w:val="left" w:pos="402"/>
        </w:tabs>
        <w:spacing w:before="1"/>
        <w:ind w:right="0"/>
        <w:rPr>
          <w:sz w:val="19"/>
        </w:rPr>
      </w:pPr>
      <w:r>
        <w:rPr>
          <w:w w:val="95"/>
          <w:sz w:val="19"/>
        </w:rPr>
        <w:t>the content</w:t>
      </w:r>
      <w:r>
        <w:rPr>
          <w:spacing w:val="-2"/>
          <w:w w:val="95"/>
          <w:sz w:val="19"/>
        </w:rPr>
        <w:t xml:space="preserve"> </w:t>
      </w:r>
      <w:r>
        <w:rPr>
          <w:w w:val="95"/>
          <w:sz w:val="19"/>
        </w:rPr>
        <w:t>of</w:t>
      </w:r>
      <w:r>
        <w:rPr>
          <w:spacing w:val="5"/>
          <w:w w:val="95"/>
          <w:sz w:val="19"/>
        </w:rPr>
        <w:t xml:space="preserve"> </w:t>
      </w:r>
      <w:r>
        <w:rPr>
          <w:w w:val="95"/>
          <w:sz w:val="19"/>
        </w:rPr>
        <w:t>the derogation;</w:t>
      </w:r>
    </w:p>
    <w:p w14:paraId="5A5E4098" w14:textId="77777777" w:rsidR="00B12060" w:rsidRPr="00B12060" w:rsidRDefault="00B12060" w:rsidP="00B12060">
      <w:pPr>
        <w:pStyle w:val="ListParagraph"/>
        <w:rPr>
          <w:sz w:val="19"/>
        </w:rPr>
      </w:pPr>
    </w:p>
    <w:p w14:paraId="180AFF78" w14:textId="77777777" w:rsidR="00343FF6" w:rsidRDefault="00635E89">
      <w:pPr>
        <w:pStyle w:val="ListParagraph"/>
        <w:numPr>
          <w:ilvl w:val="0"/>
          <w:numId w:val="6"/>
        </w:numPr>
        <w:tabs>
          <w:tab w:val="left" w:pos="402"/>
        </w:tabs>
        <w:spacing w:before="92"/>
        <w:ind w:right="0"/>
        <w:rPr>
          <w:sz w:val="19"/>
        </w:rPr>
      </w:pPr>
      <w:r>
        <w:rPr>
          <w:w w:val="90"/>
          <w:sz w:val="19"/>
        </w:rPr>
        <w:t>the</w:t>
      </w:r>
      <w:r>
        <w:rPr>
          <w:spacing w:val="20"/>
          <w:w w:val="90"/>
          <w:sz w:val="19"/>
        </w:rPr>
        <w:t xml:space="preserve"> </w:t>
      </w:r>
      <w:r>
        <w:rPr>
          <w:w w:val="90"/>
          <w:sz w:val="19"/>
        </w:rPr>
        <w:t>reasons</w:t>
      </w:r>
      <w:r>
        <w:rPr>
          <w:spacing w:val="20"/>
          <w:w w:val="90"/>
          <w:sz w:val="19"/>
        </w:rPr>
        <w:t xml:space="preserve"> </w:t>
      </w:r>
      <w:r>
        <w:rPr>
          <w:w w:val="90"/>
          <w:sz w:val="19"/>
        </w:rPr>
        <w:t>for</w:t>
      </w:r>
      <w:r>
        <w:rPr>
          <w:spacing w:val="21"/>
          <w:w w:val="90"/>
          <w:sz w:val="19"/>
        </w:rPr>
        <w:t xml:space="preserve"> </w:t>
      </w:r>
      <w:r>
        <w:rPr>
          <w:w w:val="90"/>
          <w:sz w:val="19"/>
        </w:rPr>
        <w:t>granting</w:t>
      </w:r>
      <w:r>
        <w:rPr>
          <w:spacing w:val="20"/>
          <w:w w:val="90"/>
          <w:sz w:val="19"/>
        </w:rPr>
        <w:t xml:space="preserve"> </w:t>
      </w:r>
      <w:r>
        <w:rPr>
          <w:w w:val="90"/>
          <w:sz w:val="19"/>
        </w:rPr>
        <w:t>or</w:t>
      </w:r>
      <w:r>
        <w:rPr>
          <w:spacing w:val="24"/>
          <w:w w:val="90"/>
          <w:sz w:val="19"/>
        </w:rPr>
        <w:t xml:space="preserve"> </w:t>
      </w:r>
      <w:r>
        <w:rPr>
          <w:w w:val="90"/>
          <w:sz w:val="19"/>
        </w:rPr>
        <w:t>refusing</w:t>
      </w:r>
      <w:r>
        <w:rPr>
          <w:spacing w:val="21"/>
          <w:w w:val="90"/>
          <w:sz w:val="19"/>
        </w:rPr>
        <w:t xml:space="preserve"> </w:t>
      </w:r>
      <w:r>
        <w:rPr>
          <w:w w:val="90"/>
          <w:sz w:val="19"/>
        </w:rPr>
        <w:t>the</w:t>
      </w:r>
      <w:r>
        <w:rPr>
          <w:spacing w:val="20"/>
          <w:w w:val="90"/>
          <w:sz w:val="19"/>
        </w:rPr>
        <w:t xml:space="preserve"> </w:t>
      </w:r>
      <w:r>
        <w:rPr>
          <w:w w:val="90"/>
          <w:sz w:val="19"/>
        </w:rPr>
        <w:t>derogation;</w:t>
      </w:r>
    </w:p>
    <w:p w14:paraId="78F75597" w14:textId="77777777" w:rsidR="00343FF6" w:rsidRDefault="00343FF6">
      <w:pPr>
        <w:pStyle w:val="BodyText"/>
        <w:spacing w:before="7"/>
        <w:rPr>
          <w:sz w:val="22"/>
        </w:rPr>
      </w:pPr>
    </w:p>
    <w:p w14:paraId="439B6822" w14:textId="77777777" w:rsidR="00343FF6" w:rsidRDefault="00635E89">
      <w:pPr>
        <w:pStyle w:val="ListParagraph"/>
        <w:numPr>
          <w:ilvl w:val="0"/>
          <w:numId w:val="6"/>
        </w:numPr>
        <w:tabs>
          <w:tab w:val="left" w:pos="402"/>
        </w:tabs>
        <w:spacing w:before="1"/>
        <w:ind w:right="0"/>
        <w:rPr>
          <w:sz w:val="19"/>
        </w:rPr>
      </w:pPr>
      <w:r>
        <w:rPr>
          <w:w w:val="90"/>
          <w:sz w:val="19"/>
        </w:rPr>
        <w:t>the</w:t>
      </w:r>
      <w:r>
        <w:rPr>
          <w:spacing w:val="24"/>
          <w:w w:val="90"/>
          <w:sz w:val="19"/>
        </w:rPr>
        <w:t xml:space="preserve"> </w:t>
      </w:r>
      <w:r>
        <w:rPr>
          <w:w w:val="90"/>
          <w:sz w:val="19"/>
        </w:rPr>
        <w:t>consequences</w:t>
      </w:r>
      <w:r>
        <w:rPr>
          <w:spacing w:val="24"/>
          <w:w w:val="90"/>
          <w:sz w:val="19"/>
        </w:rPr>
        <w:t xml:space="preserve"> </w:t>
      </w:r>
      <w:r>
        <w:rPr>
          <w:w w:val="90"/>
          <w:sz w:val="19"/>
        </w:rPr>
        <w:t>resulting</w:t>
      </w:r>
      <w:r>
        <w:rPr>
          <w:spacing w:val="26"/>
          <w:w w:val="90"/>
          <w:sz w:val="19"/>
        </w:rPr>
        <w:t xml:space="preserve"> </w:t>
      </w:r>
      <w:r>
        <w:rPr>
          <w:w w:val="90"/>
          <w:sz w:val="19"/>
        </w:rPr>
        <w:t>from</w:t>
      </w:r>
      <w:r>
        <w:rPr>
          <w:spacing w:val="24"/>
          <w:w w:val="90"/>
          <w:sz w:val="19"/>
        </w:rPr>
        <w:t xml:space="preserve"> </w:t>
      </w:r>
      <w:r>
        <w:rPr>
          <w:w w:val="90"/>
          <w:sz w:val="19"/>
        </w:rPr>
        <w:t>granting</w:t>
      </w:r>
      <w:r>
        <w:rPr>
          <w:spacing w:val="26"/>
          <w:w w:val="90"/>
          <w:sz w:val="19"/>
        </w:rPr>
        <w:t xml:space="preserve"> </w:t>
      </w:r>
      <w:r>
        <w:rPr>
          <w:w w:val="90"/>
          <w:sz w:val="19"/>
        </w:rPr>
        <w:t>the</w:t>
      </w:r>
      <w:r>
        <w:rPr>
          <w:spacing w:val="25"/>
          <w:w w:val="90"/>
          <w:sz w:val="19"/>
        </w:rPr>
        <w:t xml:space="preserve"> </w:t>
      </w:r>
      <w:r>
        <w:rPr>
          <w:w w:val="90"/>
          <w:sz w:val="19"/>
        </w:rPr>
        <w:t>derogation.</w:t>
      </w:r>
    </w:p>
    <w:p w14:paraId="3BF6B7F1" w14:textId="77777777" w:rsidR="00343FF6" w:rsidRDefault="00343FF6">
      <w:pPr>
        <w:pStyle w:val="BodyText"/>
        <w:rPr>
          <w:sz w:val="22"/>
        </w:rPr>
      </w:pPr>
    </w:p>
    <w:p w14:paraId="02FB7F5B" w14:textId="77777777" w:rsidR="00343FF6" w:rsidRDefault="00343FF6">
      <w:pPr>
        <w:pStyle w:val="BodyText"/>
        <w:rPr>
          <w:sz w:val="22"/>
        </w:rPr>
      </w:pPr>
    </w:p>
    <w:p w14:paraId="055181A1" w14:textId="77777777" w:rsidR="00343FF6" w:rsidRDefault="00635E89">
      <w:pPr>
        <w:spacing w:before="167"/>
        <w:ind w:left="618" w:right="635"/>
        <w:jc w:val="center"/>
        <w:rPr>
          <w:i/>
          <w:sz w:val="19"/>
        </w:rPr>
      </w:pPr>
      <w:r>
        <w:rPr>
          <w:i/>
          <w:w w:val="95"/>
          <w:sz w:val="19"/>
        </w:rPr>
        <w:t>Article</w:t>
      </w:r>
      <w:r>
        <w:rPr>
          <w:i/>
          <w:spacing w:val="5"/>
          <w:w w:val="95"/>
          <w:sz w:val="19"/>
        </w:rPr>
        <w:t xml:space="preserve"> </w:t>
      </w:r>
      <w:r>
        <w:rPr>
          <w:i/>
          <w:w w:val="95"/>
          <w:sz w:val="19"/>
        </w:rPr>
        <w:t>55</w:t>
      </w:r>
    </w:p>
    <w:p w14:paraId="22E6C07B" w14:textId="77777777" w:rsidR="00343FF6" w:rsidRDefault="00343FF6">
      <w:pPr>
        <w:pStyle w:val="BodyText"/>
        <w:rPr>
          <w:i/>
          <w:sz w:val="22"/>
        </w:rPr>
      </w:pPr>
    </w:p>
    <w:p w14:paraId="0972E1A1" w14:textId="77777777" w:rsidR="00343FF6" w:rsidRDefault="00635E89">
      <w:pPr>
        <w:pStyle w:val="Heading1"/>
        <w:spacing w:before="148"/>
        <w:ind w:left="617"/>
      </w:pPr>
      <w:r>
        <w:rPr>
          <w:w w:val="95"/>
        </w:rPr>
        <w:t>Monitoring</w:t>
      </w:r>
      <w:r>
        <w:rPr>
          <w:spacing w:val="-1"/>
          <w:w w:val="95"/>
        </w:rPr>
        <w:t xml:space="preserve"> </w:t>
      </w:r>
      <w:r>
        <w:rPr>
          <w:w w:val="95"/>
        </w:rPr>
        <w:t>of derogations</w:t>
      </w:r>
    </w:p>
    <w:p w14:paraId="17469580" w14:textId="77777777" w:rsidR="00343FF6" w:rsidRDefault="00343FF6">
      <w:pPr>
        <w:pStyle w:val="BodyText"/>
        <w:rPr>
          <w:rFonts w:ascii="Book Antiqua"/>
          <w:b/>
          <w:sz w:val="22"/>
        </w:rPr>
      </w:pPr>
    </w:p>
    <w:p w14:paraId="09E20D95" w14:textId="77777777" w:rsidR="00343FF6" w:rsidRDefault="00635E89">
      <w:pPr>
        <w:pStyle w:val="ListParagraph"/>
        <w:numPr>
          <w:ilvl w:val="0"/>
          <w:numId w:val="5"/>
        </w:numPr>
        <w:tabs>
          <w:tab w:val="left" w:pos="540"/>
        </w:tabs>
        <w:spacing w:before="141" w:line="228" w:lineRule="auto"/>
        <w:ind w:right="124" w:firstLine="0"/>
        <w:rPr>
          <w:sz w:val="19"/>
        </w:rPr>
      </w:pPr>
      <w:r>
        <w:rPr>
          <w:spacing w:val="-1"/>
          <w:w w:val="95"/>
          <w:sz w:val="19"/>
        </w:rPr>
        <w:t>The</w:t>
      </w:r>
      <w:r>
        <w:rPr>
          <w:spacing w:val="-3"/>
          <w:w w:val="95"/>
          <w:sz w:val="19"/>
        </w:rPr>
        <w:t xml:space="preserve"> </w:t>
      </w:r>
      <w:r>
        <w:rPr>
          <w:spacing w:val="-1"/>
          <w:w w:val="95"/>
          <w:sz w:val="19"/>
        </w:rPr>
        <w:t>Agency</w:t>
      </w:r>
      <w:r>
        <w:rPr>
          <w:spacing w:val="-2"/>
          <w:w w:val="95"/>
          <w:sz w:val="19"/>
        </w:rPr>
        <w:t xml:space="preserve"> </w:t>
      </w:r>
      <w:r>
        <w:rPr>
          <w:w w:val="95"/>
          <w:sz w:val="19"/>
        </w:rPr>
        <w:t>shall</w:t>
      </w:r>
      <w:r>
        <w:rPr>
          <w:spacing w:val="-2"/>
          <w:w w:val="95"/>
          <w:sz w:val="19"/>
        </w:rPr>
        <w:t xml:space="preserve"> </w:t>
      </w:r>
      <w:r>
        <w:rPr>
          <w:w w:val="95"/>
          <w:sz w:val="19"/>
        </w:rPr>
        <w:t>monitor</w:t>
      </w:r>
      <w:r>
        <w:rPr>
          <w:spacing w:val="2"/>
          <w:w w:val="95"/>
          <w:sz w:val="19"/>
        </w:rPr>
        <w:t xml:space="preserve"> </w:t>
      </w:r>
      <w:r>
        <w:rPr>
          <w:w w:val="95"/>
          <w:sz w:val="19"/>
        </w:rPr>
        <w:t>the</w:t>
      </w:r>
      <w:r>
        <w:rPr>
          <w:spacing w:val="-3"/>
          <w:w w:val="95"/>
          <w:sz w:val="19"/>
        </w:rPr>
        <w:t xml:space="preserve"> </w:t>
      </w:r>
      <w:r>
        <w:rPr>
          <w:w w:val="95"/>
          <w:sz w:val="19"/>
        </w:rPr>
        <w:t>procedure</w:t>
      </w:r>
      <w:r>
        <w:rPr>
          <w:spacing w:val="-2"/>
          <w:w w:val="95"/>
          <w:sz w:val="19"/>
        </w:rPr>
        <w:t xml:space="preserve"> </w:t>
      </w:r>
      <w:r>
        <w:rPr>
          <w:w w:val="95"/>
          <w:sz w:val="19"/>
        </w:rPr>
        <w:t>of</w:t>
      </w:r>
      <w:r>
        <w:rPr>
          <w:spacing w:val="-2"/>
          <w:w w:val="95"/>
          <w:sz w:val="19"/>
        </w:rPr>
        <w:t xml:space="preserve"> </w:t>
      </w:r>
      <w:r>
        <w:rPr>
          <w:w w:val="95"/>
          <w:sz w:val="19"/>
        </w:rPr>
        <w:t>granting</w:t>
      </w:r>
      <w:r>
        <w:rPr>
          <w:spacing w:val="-2"/>
          <w:w w:val="95"/>
          <w:sz w:val="19"/>
        </w:rPr>
        <w:t xml:space="preserve"> </w:t>
      </w:r>
      <w:r>
        <w:rPr>
          <w:w w:val="95"/>
          <w:sz w:val="19"/>
        </w:rPr>
        <w:t>derogations</w:t>
      </w:r>
      <w:r>
        <w:rPr>
          <w:spacing w:val="-3"/>
          <w:w w:val="95"/>
          <w:sz w:val="19"/>
        </w:rPr>
        <w:t xml:space="preserve"> </w:t>
      </w:r>
      <w:r>
        <w:rPr>
          <w:w w:val="95"/>
          <w:sz w:val="19"/>
        </w:rPr>
        <w:t>with</w:t>
      </w:r>
      <w:r>
        <w:rPr>
          <w:spacing w:val="-3"/>
          <w:w w:val="95"/>
          <w:sz w:val="19"/>
        </w:rPr>
        <w:t xml:space="preserve"> </w:t>
      </w:r>
      <w:r>
        <w:rPr>
          <w:w w:val="95"/>
          <w:sz w:val="19"/>
        </w:rPr>
        <w:t>the</w:t>
      </w:r>
      <w:r>
        <w:rPr>
          <w:spacing w:val="-2"/>
          <w:w w:val="95"/>
          <w:sz w:val="19"/>
        </w:rPr>
        <w:t xml:space="preserve"> </w:t>
      </w:r>
      <w:r>
        <w:rPr>
          <w:w w:val="95"/>
          <w:sz w:val="19"/>
        </w:rPr>
        <w:t>cooperation</w:t>
      </w:r>
      <w:r>
        <w:rPr>
          <w:spacing w:val="-2"/>
          <w:w w:val="95"/>
          <w:sz w:val="19"/>
        </w:rPr>
        <w:t xml:space="preserve"> </w:t>
      </w:r>
      <w:r>
        <w:rPr>
          <w:w w:val="95"/>
          <w:sz w:val="19"/>
        </w:rPr>
        <w:t>of the</w:t>
      </w:r>
      <w:r>
        <w:rPr>
          <w:spacing w:val="-1"/>
          <w:w w:val="95"/>
          <w:sz w:val="19"/>
        </w:rPr>
        <w:t xml:space="preserve"> </w:t>
      </w:r>
      <w:r>
        <w:rPr>
          <w:w w:val="95"/>
          <w:sz w:val="19"/>
        </w:rPr>
        <w:t>regulatory</w:t>
      </w:r>
      <w:r>
        <w:rPr>
          <w:spacing w:val="-1"/>
          <w:w w:val="95"/>
          <w:sz w:val="19"/>
        </w:rPr>
        <w:t xml:space="preserve"> </w:t>
      </w:r>
      <w:r>
        <w:rPr>
          <w:w w:val="95"/>
          <w:sz w:val="19"/>
        </w:rPr>
        <w:t>authorities</w:t>
      </w:r>
      <w:r>
        <w:rPr>
          <w:spacing w:val="-37"/>
          <w:w w:val="95"/>
          <w:sz w:val="19"/>
        </w:rPr>
        <w:t xml:space="preserve"> </w:t>
      </w:r>
      <w:r>
        <w:rPr>
          <w:w w:val="90"/>
          <w:sz w:val="19"/>
        </w:rPr>
        <w:t>or</w:t>
      </w:r>
      <w:r>
        <w:rPr>
          <w:spacing w:val="32"/>
          <w:w w:val="90"/>
          <w:sz w:val="19"/>
        </w:rPr>
        <w:t xml:space="preserve"> </w:t>
      </w:r>
      <w:r>
        <w:rPr>
          <w:w w:val="90"/>
          <w:sz w:val="19"/>
        </w:rPr>
        <w:t>relevant</w:t>
      </w:r>
      <w:r>
        <w:rPr>
          <w:spacing w:val="29"/>
          <w:w w:val="90"/>
          <w:sz w:val="19"/>
        </w:rPr>
        <w:t xml:space="preserve"> </w:t>
      </w:r>
      <w:r>
        <w:rPr>
          <w:w w:val="90"/>
          <w:sz w:val="19"/>
        </w:rPr>
        <w:t>authorities</w:t>
      </w:r>
      <w:r>
        <w:rPr>
          <w:spacing w:val="28"/>
          <w:w w:val="90"/>
          <w:sz w:val="19"/>
        </w:rPr>
        <w:t xml:space="preserve"> </w:t>
      </w:r>
      <w:r>
        <w:rPr>
          <w:w w:val="90"/>
          <w:sz w:val="19"/>
        </w:rPr>
        <w:t>of</w:t>
      </w:r>
      <w:r>
        <w:rPr>
          <w:spacing w:val="33"/>
          <w:w w:val="90"/>
          <w:sz w:val="19"/>
        </w:rPr>
        <w:t xml:space="preserve"> </w:t>
      </w:r>
      <w:r>
        <w:rPr>
          <w:w w:val="90"/>
          <w:sz w:val="19"/>
        </w:rPr>
        <w:t>the</w:t>
      </w:r>
      <w:r>
        <w:rPr>
          <w:spacing w:val="29"/>
          <w:w w:val="90"/>
          <w:sz w:val="19"/>
        </w:rPr>
        <w:t xml:space="preserve"> </w:t>
      </w:r>
      <w:r>
        <w:rPr>
          <w:w w:val="90"/>
          <w:sz w:val="19"/>
        </w:rPr>
        <w:t>Member</w:t>
      </w:r>
      <w:r>
        <w:rPr>
          <w:spacing w:val="29"/>
          <w:w w:val="90"/>
          <w:sz w:val="19"/>
        </w:rPr>
        <w:t xml:space="preserve"> </w:t>
      </w:r>
      <w:r>
        <w:rPr>
          <w:w w:val="90"/>
          <w:sz w:val="19"/>
        </w:rPr>
        <w:t>State.</w:t>
      </w:r>
      <w:r>
        <w:rPr>
          <w:spacing w:val="29"/>
          <w:w w:val="90"/>
          <w:sz w:val="19"/>
        </w:rPr>
        <w:t xml:space="preserve"> </w:t>
      </w:r>
      <w:r>
        <w:rPr>
          <w:w w:val="90"/>
          <w:sz w:val="19"/>
        </w:rPr>
        <w:t>Those</w:t>
      </w:r>
      <w:r>
        <w:rPr>
          <w:spacing w:val="28"/>
          <w:w w:val="90"/>
          <w:sz w:val="19"/>
        </w:rPr>
        <w:t xml:space="preserve"> </w:t>
      </w:r>
      <w:r>
        <w:rPr>
          <w:w w:val="90"/>
          <w:sz w:val="19"/>
        </w:rPr>
        <w:t>authorities</w:t>
      </w:r>
      <w:r>
        <w:rPr>
          <w:spacing w:val="28"/>
          <w:w w:val="90"/>
          <w:sz w:val="19"/>
        </w:rPr>
        <w:t xml:space="preserve"> </w:t>
      </w:r>
      <w:r>
        <w:rPr>
          <w:w w:val="90"/>
          <w:sz w:val="19"/>
        </w:rPr>
        <w:t>or</w:t>
      </w:r>
      <w:r>
        <w:rPr>
          <w:spacing w:val="33"/>
          <w:w w:val="90"/>
          <w:sz w:val="19"/>
        </w:rPr>
        <w:t xml:space="preserve"> </w:t>
      </w:r>
      <w:r>
        <w:rPr>
          <w:w w:val="90"/>
          <w:sz w:val="19"/>
        </w:rPr>
        <w:t>relevant</w:t>
      </w:r>
      <w:r>
        <w:rPr>
          <w:spacing w:val="29"/>
          <w:w w:val="90"/>
          <w:sz w:val="19"/>
        </w:rPr>
        <w:t xml:space="preserve"> </w:t>
      </w:r>
      <w:r>
        <w:rPr>
          <w:w w:val="90"/>
          <w:sz w:val="19"/>
        </w:rPr>
        <w:t>authorities</w:t>
      </w:r>
      <w:r>
        <w:rPr>
          <w:spacing w:val="29"/>
          <w:w w:val="90"/>
          <w:sz w:val="19"/>
        </w:rPr>
        <w:t xml:space="preserve"> </w:t>
      </w:r>
      <w:r>
        <w:rPr>
          <w:w w:val="90"/>
          <w:sz w:val="19"/>
        </w:rPr>
        <w:t>of</w:t>
      </w:r>
      <w:r>
        <w:rPr>
          <w:spacing w:val="33"/>
          <w:w w:val="90"/>
          <w:sz w:val="19"/>
        </w:rPr>
        <w:t xml:space="preserve"> </w:t>
      </w:r>
      <w:r>
        <w:rPr>
          <w:w w:val="90"/>
          <w:sz w:val="19"/>
        </w:rPr>
        <w:t>the</w:t>
      </w:r>
      <w:r>
        <w:rPr>
          <w:spacing w:val="28"/>
          <w:w w:val="90"/>
          <w:sz w:val="19"/>
        </w:rPr>
        <w:t xml:space="preserve"> </w:t>
      </w:r>
      <w:r>
        <w:rPr>
          <w:w w:val="90"/>
          <w:sz w:val="19"/>
        </w:rPr>
        <w:t>Member</w:t>
      </w:r>
      <w:r>
        <w:rPr>
          <w:spacing w:val="29"/>
          <w:w w:val="90"/>
          <w:sz w:val="19"/>
        </w:rPr>
        <w:t xml:space="preserve"> </w:t>
      </w:r>
      <w:r>
        <w:rPr>
          <w:w w:val="90"/>
          <w:sz w:val="19"/>
        </w:rPr>
        <w:t>State</w:t>
      </w:r>
      <w:r>
        <w:rPr>
          <w:spacing w:val="26"/>
          <w:w w:val="90"/>
          <w:sz w:val="19"/>
        </w:rPr>
        <w:t xml:space="preserve"> </w:t>
      </w:r>
      <w:r>
        <w:rPr>
          <w:w w:val="90"/>
          <w:sz w:val="19"/>
        </w:rPr>
        <w:t>shall</w:t>
      </w:r>
      <w:r>
        <w:rPr>
          <w:spacing w:val="29"/>
          <w:w w:val="90"/>
          <w:sz w:val="19"/>
        </w:rPr>
        <w:t xml:space="preserve"> </w:t>
      </w:r>
      <w:r>
        <w:rPr>
          <w:w w:val="90"/>
          <w:sz w:val="19"/>
        </w:rPr>
        <w:t>provide</w:t>
      </w:r>
      <w:r>
        <w:rPr>
          <w:spacing w:val="-35"/>
          <w:w w:val="90"/>
          <w:sz w:val="19"/>
        </w:rPr>
        <w:t xml:space="preserve"> </w:t>
      </w:r>
      <w:r>
        <w:rPr>
          <w:sz w:val="19"/>
        </w:rPr>
        <w:t>the</w:t>
      </w:r>
      <w:r>
        <w:rPr>
          <w:spacing w:val="10"/>
          <w:sz w:val="19"/>
        </w:rPr>
        <w:t xml:space="preserve"> </w:t>
      </w:r>
      <w:r>
        <w:rPr>
          <w:sz w:val="19"/>
        </w:rPr>
        <w:t>Agency</w:t>
      </w:r>
      <w:r>
        <w:rPr>
          <w:spacing w:val="10"/>
          <w:sz w:val="19"/>
        </w:rPr>
        <w:t xml:space="preserve"> </w:t>
      </w:r>
      <w:r>
        <w:rPr>
          <w:sz w:val="19"/>
        </w:rPr>
        <w:t>with</w:t>
      </w:r>
      <w:r>
        <w:rPr>
          <w:spacing w:val="10"/>
          <w:sz w:val="19"/>
        </w:rPr>
        <w:t xml:space="preserve"> </w:t>
      </w:r>
      <w:r>
        <w:rPr>
          <w:sz w:val="19"/>
        </w:rPr>
        <w:t>all</w:t>
      </w:r>
      <w:r>
        <w:rPr>
          <w:spacing w:val="10"/>
          <w:sz w:val="19"/>
        </w:rPr>
        <w:t xml:space="preserve"> </w:t>
      </w:r>
      <w:r>
        <w:rPr>
          <w:sz w:val="19"/>
        </w:rPr>
        <w:t>the</w:t>
      </w:r>
      <w:r>
        <w:rPr>
          <w:spacing w:val="11"/>
          <w:sz w:val="19"/>
        </w:rPr>
        <w:t xml:space="preserve"> </w:t>
      </w:r>
      <w:r>
        <w:rPr>
          <w:sz w:val="19"/>
        </w:rPr>
        <w:t>information</w:t>
      </w:r>
      <w:r>
        <w:rPr>
          <w:spacing w:val="11"/>
          <w:sz w:val="19"/>
        </w:rPr>
        <w:t xml:space="preserve"> </w:t>
      </w:r>
      <w:r>
        <w:rPr>
          <w:sz w:val="19"/>
        </w:rPr>
        <w:t>necessary</w:t>
      </w:r>
      <w:r>
        <w:rPr>
          <w:spacing w:val="10"/>
          <w:sz w:val="19"/>
        </w:rPr>
        <w:t xml:space="preserve"> </w:t>
      </w:r>
      <w:r>
        <w:rPr>
          <w:sz w:val="19"/>
        </w:rPr>
        <w:t>for</w:t>
      </w:r>
      <w:r>
        <w:rPr>
          <w:spacing w:val="17"/>
          <w:sz w:val="19"/>
        </w:rPr>
        <w:t xml:space="preserve"> </w:t>
      </w:r>
      <w:r>
        <w:rPr>
          <w:sz w:val="19"/>
        </w:rPr>
        <w:t>that</w:t>
      </w:r>
      <w:r>
        <w:rPr>
          <w:spacing w:val="10"/>
          <w:sz w:val="19"/>
        </w:rPr>
        <w:t xml:space="preserve"> </w:t>
      </w:r>
      <w:r>
        <w:rPr>
          <w:sz w:val="19"/>
        </w:rPr>
        <w:t>purpose.</w:t>
      </w:r>
    </w:p>
    <w:p w14:paraId="402FC031" w14:textId="77777777" w:rsidR="00343FF6" w:rsidRDefault="00343FF6">
      <w:pPr>
        <w:pStyle w:val="BodyText"/>
        <w:rPr>
          <w:sz w:val="22"/>
        </w:rPr>
      </w:pPr>
    </w:p>
    <w:p w14:paraId="02ECFCB2" w14:textId="77777777" w:rsidR="00343FF6" w:rsidRDefault="00635E89">
      <w:pPr>
        <w:pStyle w:val="ListParagraph"/>
        <w:numPr>
          <w:ilvl w:val="0"/>
          <w:numId w:val="5"/>
        </w:numPr>
        <w:tabs>
          <w:tab w:val="left" w:pos="540"/>
        </w:tabs>
        <w:spacing w:before="157" w:line="228" w:lineRule="auto"/>
        <w:ind w:firstLine="0"/>
        <w:rPr>
          <w:sz w:val="19"/>
        </w:rPr>
      </w:pPr>
      <w:r>
        <w:rPr>
          <w:w w:val="95"/>
          <w:sz w:val="19"/>
        </w:rPr>
        <w:t>The Agency may issue a reasoned recommendation to a regulatory authority to revoke a derogation due to a lack</w:t>
      </w:r>
      <w:r>
        <w:rPr>
          <w:spacing w:val="1"/>
          <w:w w:val="95"/>
          <w:sz w:val="19"/>
        </w:rPr>
        <w:t xml:space="preserve"> </w:t>
      </w:r>
      <w:r>
        <w:rPr>
          <w:w w:val="95"/>
          <w:sz w:val="19"/>
        </w:rPr>
        <w:t>of justification. The Commission may issue a reasoned recommendation to a regulatory authority or relevan</w:t>
      </w:r>
      <w:r>
        <w:rPr>
          <w:w w:val="95"/>
          <w:sz w:val="19"/>
        </w:rPr>
        <w:t>t authority</w:t>
      </w:r>
      <w:r>
        <w:rPr>
          <w:spacing w:val="1"/>
          <w:w w:val="95"/>
          <w:sz w:val="19"/>
        </w:rPr>
        <w:t xml:space="preserve"> </w:t>
      </w:r>
      <w:r>
        <w:rPr>
          <w:sz w:val="19"/>
        </w:rPr>
        <w:t>of</w:t>
      </w:r>
      <w:r>
        <w:rPr>
          <w:spacing w:val="13"/>
          <w:sz w:val="19"/>
        </w:rPr>
        <w:t xml:space="preserve"> </w:t>
      </w:r>
      <w:r>
        <w:rPr>
          <w:sz w:val="19"/>
        </w:rPr>
        <w:t>the</w:t>
      </w:r>
      <w:r>
        <w:rPr>
          <w:spacing w:val="9"/>
          <w:sz w:val="19"/>
        </w:rPr>
        <w:t xml:space="preserve"> </w:t>
      </w:r>
      <w:r>
        <w:rPr>
          <w:sz w:val="19"/>
        </w:rPr>
        <w:t>Member</w:t>
      </w:r>
      <w:r>
        <w:rPr>
          <w:spacing w:val="9"/>
          <w:sz w:val="19"/>
        </w:rPr>
        <w:t xml:space="preserve"> </w:t>
      </w:r>
      <w:r>
        <w:rPr>
          <w:sz w:val="19"/>
        </w:rPr>
        <w:t>State</w:t>
      </w:r>
      <w:r>
        <w:rPr>
          <w:spacing w:val="7"/>
          <w:sz w:val="19"/>
        </w:rPr>
        <w:t xml:space="preserve"> </w:t>
      </w:r>
      <w:r>
        <w:rPr>
          <w:sz w:val="19"/>
        </w:rPr>
        <w:t>to</w:t>
      </w:r>
      <w:r>
        <w:rPr>
          <w:spacing w:val="7"/>
          <w:sz w:val="19"/>
        </w:rPr>
        <w:t xml:space="preserve"> </w:t>
      </w:r>
      <w:r>
        <w:rPr>
          <w:sz w:val="19"/>
        </w:rPr>
        <w:t>revoke</w:t>
      </w:r>
      <w:r>
        <w:rPr>
          <w:spacing w:val="10"/>
          <w:sz w:val="19"/>
        </w:rPr>
        <w:t xml:space="preserve"> </w:t>
      </w:r>
      <w:r>
        <w:rPr>
          <w:sz w:val="19"/>
        </w:rPr>
        <w:t>a</w:t>
      </w:r>
      <w:r>
        <w:rPr>
          <w:spacing w:val="10"/>
          <w:sz w:val="19"/>
        </w:rPr>
        <w:t xml:space="preserve"> </w:t>
      </w:r>
      <w:r>
        <w:rPr>
          <w:sz w:val="19"/>
        </w:rPr>
        <w:t>derogation</w:t>
      </w:r>
      <w:r>
        <w:rPr>
          <w:spacing w:val="10"/>
          <w:sz w:val="19"/>
        </w:rPr>
        <w:t xml:space="preserve"> </w:t>
      </w:r>
      <w:r>
        <w:rPr>
          <w:sz w:val="19"/>
        </w:rPr>
        <w:t>due</w:t>
      </w:r>
      <w:r>
        <w:rPr>
          <w:spacing w:val="9"/>
          <w:sz w:val="19"/>
        </w:rPr>
        <w:t xml:space="preserve"> </w:t>
      </w:r>
      <w:r>
        <w:rPr>
          <w:sz w:val="19"/>
        </w:rPr>
        <w:t>to</w:t>
      </w:r>
      <w:r>
        <w:rPr>
          <w:spacing w:val="7"/>
          <w:sz w:val="19"/>
        </w:rPr>
        <w:t xml:space="preserve"> </w:t>
      </w:r>
      <w:r>
        <w:rPr>
          <w:sz w:val="19"/>
        </w:rPr>
        <w:t>a</w:t>
      </w:r>
      <w:r>
        <w:rPr>
          <w:spacing w:val="10"/>
          <w:sz w:val="19"/>
        </w:rPr>
        <w:t xml:space="preserve"> </w:t>
      </w:r>
      <w:r>
        <w:rPr>
          <w:sz w:val="19"/>
        </w:rPr>
        <w:t>lack</w:t>
      </w:r>
      <w:r>
        <w:rPr>
          <w:spacing w:val="5"/>
          <w:sz w:val="19"/>
        </w:rPr>
        <w:t xml:space="preserve"> </w:t>
      </w:r>
      <w:r>
        <w:rPr>
          <w:sz w:val="19"/>
        </w:rPr>
        <w:t>of</w:t>
      </w:r>
      <w:r>
        <w:rPr>
          <w:spacing w:val="11"/>
          <w:sz w:val="19"/>
        </w:rPr>
        <w:t xml:space="preserve"> </w:t>
      </w:r>
      <w:r>
        <w:rPr>
          <w:sz w:val="19"/>
        </w:rPr>
        <w:t>justification.</w:t>
      </w:r>
    </w:p>
    <w:p w14:paraId="58A6EF36" w14:textId="77777777" w:rsidR="00343FF6" w:rsidRDefault="00343FF6">
      <w:pPr>
        <w:pStyle w:val="BodyText"/>
        <w:rPr>
          <w:sz w:val="22"/>
        </w:rPr>
      </w:pPr>
    </w:p>
    <w:p w14:paraId="1733CD74" w14:textId="77777777" w:rsidR="00343FF6" w:rsidRDefault="00635E89">
      <w:pPr>
        <w:pStyle w:val="ListParagraph"/>
        <w:numPr>
          <w:ilvl w:val="0"/>
          <w:numId w:val="5"/>
        </w:numPr>
        <w:tabs>
          <w:tab w:val="left" w:pos="540"/>
        </w:tabs>
        <w:spacing w:before="158" w:line="228" w:lineRule="auto"/>
        <w:ind w:firstLine="0"/>
        <w:rPr>
          <w:sz w:val="19"/>
        </w:rPr>
      </w:pPr>
      <w:r>
        <w:rPr>
          <w:w w:val="95"/>
          <w:sz w:val="19"/>
        </w:rPr>
        <w:t>The Commission may request the Agency to report on the application of paragraphs 1 and 2 and to provide</w:t>
      </w:r>
      <w:r>
        <w:rPr>
          <w:spacing w:val="1"/>
          <w:w w:val="95"/>
          <w:sz w:val="19"/>
        </w:rPr>
        <w:t xml:space="preserve"> </w:t>
      </w:r>
      <w:r>
        <w:rPr>
          <w:sz w:val="19"/>
        </w:rPr>
        <w:t>reasons</w:t>
      </w:r>
      <w:r>
        <w:rPr>
          <w:spacing w:val="8"/>
          <w:sz w:val="19"/>
        </w:rPr>
        <w:t xml:space="preserve"> </w:t>
      </w:r>
      <w:r>
        <w:rPr>
          <w:sz w:val="19"/>
        </w:rPr>
        <w:t>for</w:t>
      </w:r>
      <w:r>
        <w:rPr>
          <w:spacing w:val="12"/>
          <w:sz w:val="19"/>
        </w:rPr>
        <w:t xml:space="preserve"> </w:t>
      </w:r>
      <w:r>
        <w:rPr>
          <w:sz w:val="19"/>
        </w:rPr>
        <w:t>requesting</w:t>
      </w:r>
      <w:r>
        <w:rPr>
          <w:spacing w:val="9"/>
          <w:sz w:val="19"/>
        </w:rPr>
        <w:t xml:space="preserve"> </w:t>
      </w:r>
      <w:r>
        <w:rPr>
          <w:sz w:val="19"/>
        </w:rPr>
        <w:t>or</w:t>
      </w:r>
      <w:r>
        <w:rPr>
          <w:spacing w:val="12"/>
          <w:sz w:val="19"/>
        </w:rPr>
        <w:t xml:space="preserve"> </w:t>
      </w:r>
      <w:r>
        <w:rPr>
          <w:sz w:val="19"/>
        </w:rPr>
        <w:t>not</w:t>
      </w:r>
      <w:r>
        <w:rPr>
          <w:spacing w:val="9"/>
          <w:sz w:val="19"/>
        </w:rPr>
        <w:t xml:space="preserve"> </w:t>
      </w:r>
      <w:r>
        <w:rPr>
          <w:sz w:val="19"/>
        </w:rPr>
        <w:t>requesting</w:t>
      </w:r>
      <w:r>
        <w:rPr>
          <w:spacing w:val="10"/>
          <w:sz w:val="19"/>
        </w:rPr>
        <w:t xml:space="preserve"> </w:t>
      </w:r>
      <w:r>
        <w:rPr>
          <w:sz w:val="19"/>
        </w:rPr>
        <w:t>derogations</w:t>
      </w:r>
      <w:r>
        <w:rPr>
          <w:spacing w:val="9"/>
          <w:sz w:val="19"/>
        </w:rPr>
        <w:t xml:space="preserve"> </w:t>
      </w:r>
      <w:r>
        <w:rPr>
          <w:sz w:val="19"/>
        </w:rPr>
        <w:t>to</w:t>
      </w:r>
      <w:r>
        <w:rPr>
          <w:spacing w:val="7"/>
          <w:sz w:val="19"/>
        </w:rPr>
        <w:t xml:space="preserve"> </w:t>
      </w:r>
      <w:r>
        <w:rPr>
          <w:sz w:val="19"/>
        </w:rPr>
        <w:t>be</w:t>
      </w:r>
      <w:r>
        <w:rPr>
          <w:spacing w:val="9"/>
          <w:sz w:val="19"/>
        </w:rPr>
        <w:t xml:space="preserve"> </w:t>
      </w:r>
      <w:r>
        <w:rPr>
          <w:sz w:val="19"/>
        </w:rPr>
        <w:t>revok</w:t>
      </w:r>
      <w:r>
        <w:rPr>
          <w:sz w:val="19"/>
        </w:rPr>
        <w:t>ed.</w:t>
      </w:r>
    </w:p>
    <w:p w14:paraId="395D95A9" w14:textId="77777777" w:rsidR="00343FF6" w:rsidRDefault="00343FF6">
      <w:pPr>
        <w:pStyle w:val="BodyText"/>
        <w:rPr>
          <w:sz w:val="22"/>
        </w:rPr>
      </w:pPr>
    </w:p>
    <w:p w14:paraId="564348EA" w14:textId="77777777" w:rsidR="00343FF6" w:rsidRDefault="00343FF6">
      <w:pPr>
        <w:pStyle w:val="BodyText"/>
        <w:rPr>
          <w:sz w:val="22"/>
        </w:rPr>
      </w:pPr>
    </w:p>
    <w:p w14:paraId="6E510EA6" w14:textId="77777777" w:rsidR="00343FF6" w:rsidRDefault="00635E89">
      <w:pPr>
        <w:spacing w:before="169"/>
        <w:ind w:left="617" w:right="635"/>
        <w:jc w:val="center"/>
        <w:rPr>
          <w:sz w:val="17"/>
        </w:rPr>
      </w:pPr>
      <w:r>
        <w:rPr>
          <w:w w:val="95"/>
          <w:sz w:val="17"/>
        </w:rPr>
        <w:t>TITLE</w:t>
      </w:r>
      <w:r>
        <w:rPr>
          <w:spacing w:val="1"/>
          <w:w w:val="95"/>
          <w:sz w:val="17"/>
        </w:rPr>
        <w:t xml:space="preserve"> </w:t>
      </w:r>
      <w:r>
        <w:rPr>
          <w:w w:val="95"/>
          <w:sz w:val="17"/>
        </w:rPr>
        <w:t>VI</w:t>
      </w:r>
    </w:p>
    <w:p w14:paraId="36ABE7BF" w14:textId="77777777" w:rsidR="00343FF6" w:rsidRDefault="00343FF6">
      <w:pPr>
        <w:pStyle w:val="BodyText"/>
        <w:spacing w:before="10"/>
        <w:rPr>
          <w:sz w:val="22"/>
        </w:rPr>
      </w:pPr>
    </w:p>
    <w:p w14:paraId="7BE66486" w14:textId="77777777" w:rsidR="00343FF6" w:rsidRDefault="00635E89">
      <w:pPr>
        <w:spacing w:before="1"/>
        <w:ind w:left="618" w:right="635"/>
        <w:jc w:val="center"/>
        <w:rPr>
          <w:rFonts w:ascii="Book Antiqua"/>
          <w:b/>
          <w:sz w:val="17"/>
        </w:rPr>
      </w:pPr>
      <w:r>
        <w:rPr>
          <w:rFonts w:ascii="Book Antiqua"/>
          <w:b/>
          <w:w w:val="85"/>
          <w:sz w:val="17"/>
        </w:rPr>
        <w:t>NON-BINDING</w:t>
      </w:r>
      <w:r>
        <w:rPr>
          <w:rFonts w:ascii="Book Antiqua"/>
          <w:b/>
          <w:spacing w:val="32"/>
          <w:sz w:val="17"/>
        </w:rPr>
        <w:t xml:space="preserve"> </w:t>
      </w:r>
      <w:r>
        <w:rPr>
          <w:rFonts w:ascii="Book Antiqua"/>
          <w:b/>
          <w:w w:val="85"/>
          <w:sz w:val="17"/>
        </w:rPr>
        <w:t>GUIDANCE</w:t>
      </w:r>
      <w:r>
        <w:rPr>
          <w:rFonts w:ascii="Book Antiqua"/>
          <w:b/>
          <w:spacing w:val="33"/>
          <w:sz w:val="17"/>
        </w:rPr>
        <w:t xml:space="preserve"> </w:t>
      </w:r>
      <w:r>
        <w:rPr>
          <w:rFonts w:ascii="Book Antiqua"/>
          <w:b/>
          <w:w w:val="85"/>
          <w:sz w:val="17"/>
        </w:rPr>
        <w:t>AND</w:t>
      </w:r>
      <w:r>
        <w:rPr>
          <w:rFonts w:ascii="Book Antiqua"/>
          <w:b/>
          <w:spacing w:val="35"/>
          <w:sz w:val="17"/>
        </w:rPr>
        <w:t xml:space="preserve"> </w:t>
      </w:r>
      <w:r>
        <w:rPr>
          <w:rFonts w:ascii="Book Antiqua"/>
          <w:b/>
          <w:w w:val="85"/>
          <w:sz w:val="17"/>
        </w:rPr>
        <w:t>MONITORING</w:t>
      </w:r>
      <w:r>
        <w:rPr>
          <w:rFonts w:ascii="Book Antiqua"/>
          <w:b/>
          <w:spacing w:val="33"/>
          <w:sz w:val="17"/>
        </w:rPr>
        <w:t xml:space="preserve"> </w:t>
      </w:r>
      <w:r>
        <w:rPr>
          <w:rFonts w:ascii="Book Antiqua"/>
          <w:b/>
          <w:w w:val="85"/>
          <w:sz w:val="17"/>
        </w:rPr>
        <w:t>OF</w:t>
      </w:r>
      <w:r>
        <w:rPr>
          <w:rFonts w:ascii="Book Antiqua"/>
          <w:b/>
          <w:spacing w:val="32"/>
          <w:sz w:val="17"/>
        </w:rPr>
        <w:t xml:space="preserve"> </w:t>
      </w:r>
      <w:r>
        <w:rPr>
          <w:rFonts w:ascii="Book Antiqua"/>
          <w:b/>
          <w:w w:val="85"/>
          <w:sz w:val="17"/>
        </w:rPr>
        <w:t>IMPLEMENTATION</w:t>
      </w:r>
    </w:p>
    <w:p w14:paraId="50AB5639" w14:textId="77777777" w:rsidR="00343FF6" w:rsidRDefault="00343FF6">
      <w:pPr>
        <w:pStyle w:val="BodyText"/>
        <w:rPr>
          <w:rFonts w:ascii="Book Antiqua"/>
          <w:b/>
          <w:sz w:val="20"/>
        </w:rPr>
      </w:pPr>
    </w:p>
    <w:p w14:paraId="5817B820" w14:textId="77777777" w:rsidR="00343FF6" w:rsidRPr="00635E89" w:rsidRDefault="00635E89">
      <w:pPr>
        <w:spacing w:before="154"/>
        <w:ind w:left="618" w:right="635"/>
        <w:jc w:val="center"/>
        <w:rPr>
          <w:i/>
          <w:sz w:val="19"/>
          <w:lang w:val="fr-FR"/>
        </w:rPr>
      </w:pPr>
      <w:r w:rsidRPr="00635E89">
        <w:rPr>
          <w:i/>
          <w:w w:val="95"/>
          <w:sz w:val="19"/>
          <w:lang w:val="fr-FR"/>
        </w:rPr>
        <w:t>Article</w:t>
      </w:r>
      <w:r w:rsidRPr="00635E89">
        <w:rPr>
          <w:i/>
          <w:spacing w:val="5"/>
          <w:w w:val="95"/>
          <w:sz w:val="19"/>
          <w:lang w:val="fr-FR"/>
        </w:rPr>
        <w:t xml:space="preserve"> </w:t>
      </w:r>
      <w:r w:rsidRPr="00635E89">
        <w:rPr>
          <w:i/>
          <w:w w:val="95"/>
          <w:sz w:val="19"/>
          <w:lang w:val="fr-FR"/>
        </w:rPr>
        <w:t>56</w:t>
      </w:r>
    </w:p>
    <w:p w14:paraId="20FF814A" w14:textId="77777777" w:rsidR="00343FF6" w:rsidRPr="00635E89" w:rsidRDefault="00343FF6">
      <w:pPr>
        <w:pStyle w:val="BodyText"/>
        <w:rPr>
          <w:i/>
          <w:sz w:val="22"/>
          <w:lang w:val="fr-FR"/>
        </w:rPr>
      </w:pPr>
    </w:p>
    <w:p w14:paraId="050FA950" w14:textId="77777777" w:rsidR="00343FF6" w:rsidRPr="00635E89" w:rsidRDefault="00635E89">
      <w:pPr>
        <w:pStyle w:val="Heading1"/>
        <w:spacing w:before="150"/>
        <w:ind w:left="617" w:right="636"/>
        <w:rPr>
          <w:lang w:val="fr-FR"/>
        </w:rPr>
      </w:pPr>
      <w:r w:rsidRPr="00635E89">
        <w:rPr>
          <w:w w:val="90"/>
          <w:lang w:val="fr-FR"/>
        </w:rPr>
        <w:t>Non-binding</w:t>
      </w:r>
      <w:r w:rsidRPr="00635E89">
        <w:rPr>
          <w:spacing w:val="29"/>
          <w:w w:val="90"/>
          <w:lang w:val="fr-FR"/>
        </w:rPr>
        <w:t xml:space="preserve"> </w:t>
      </w:r>
      <w:r w:rsidRPr="00635E89">
        <w:rPr>
          <w:w w:val="90"/>
          <w:lang w:val="fr-FR"/>
        </w:rPr>
        <w:t>guidance</w:t>
      </w:r>
      <w:r w:rsidRPr="00635E89">
        <w:rPr>
          <w:spacing w:val="30"/>
          <w:w w:val="90"/>
          <w:lang w:val="fr-FR"/>
        </w:rPr>
        <w:t xml:space="preserve"> </w:t>
      </w:r>
      <w:r w:rsidRPr="00635E89">
        <w:rPr>
          <w:w w:val="90"/>
          <w:lang w:val="fr-FR"/>
        </w:rPr>
        <w:t>on</w:t>
      </w:r>
      <w:r w:rsidRPr="00635E89">
        <w:rPr>
          <w:spacing w:val="30"/>
          <w:w w:val="90"/>
          <w:lang w:val="fr-FR"/>
        </w:rPr>
        <w:t xml:space="preserve"> </w:t>
      </w:r>
      <w:r w:rsidRPr="00635E89">
        <w:rPr>
          <w:w w:val="90"/>
          <w:lang w:val="fr-FR"/>
        </w:rPr>
        <w:t>implementation</w:t>
      </w:r>
    </w:p>
    <w:p w14:paraId="44DF02BB" w14:textId="77777777" w:rsidR="00343FF6" w:rsidRPr="00635E89" w:rsidRDefault="00343FF6">
      <w:pPr>
        <w:pStyle w:val="BodyText"/>
        <w:rPr>
          <w:rFonts w:ascii="Book Antiqua"/>
          <w:b/>
          <w:sz w:val="22"/>
          <w:lang w:val="fr-FR"/>
        </w:rPr>
      </w:pPr>
    </w:p>
    <w:p w14:paraId="3A78A144" w14:textId="77777777" w:rsidR="00343FF6" w:rsidRDefault="00635E89">
      <w:pPr>
        <w:pStyle w:val="ListParagraph"/>
        <w:numPr>
          <w:ilvl w:val="0"/>
          <w:numId w:val="4"/>
        </w:numPr>
        <w:tabs>
          <w:tab w:val="left" w:pos="540"/>
        </w:tabs>
        <w:spacing w:before="140" w:line="228" w:lineRule="auto"/>
        <w:ind w:firstLine="0"/>
        <w:rPr>
          <w:sz w:val="19"/>
        </w:rPr>
      </w:pPr>
      <w:r>
        <w:rPr>
          <w:w w:val="95"/>
          <w:sz w:val="19"/>
        </w:rPr>
        <w:t>No later than six months after the entry into force of this Regulation, the ENTSO for Electricity shall prepare and</w:t>
      </w:r>
      <w:r>
        <w:rPr>
          <w:spacing w:val="1"/>
          <w:w w:val="95"/>
          <w:sz w:val="19"/>
        </w:rPr>
        <w:t xml:space="preserve"> </w:t>
      </w:r>
      <w:r>
        <w:rPr>
          <w:w w:val="90"/>
          <w:sz w:val="19"/>
        </w:rPr>
        <w:t xml:space="preserve">thereafter every </w:t>
      </w:r>
      <w:r>
        <w:rPr>
          <w:w w:val="90"/>
          <w:sz w:val="19"/>
        </w:rPr>
        <w:t>two years</w:t>
      </w:r>
      <w:r>
        <w:rPr>
          <w:spacing w:val="33"/>
          <w:sz w:val="19"/>
        </w:rPr>
        <w:t xml:space="preserve"> </w:t>
      </w:r>
      <w:r>
        <w:rPr>
          <w:w w:val="90"/>
          <w:sz w:val="19"/>
        </w:rPr>
        <w:t>provide non-binding</w:t>
      </w:r>
      <w:r>
        <w:rPr>
          <w:spacing w:val="33"/>
          <w:sz w:val="19"/>
        </w:rPr>
        <w:t xml:space="preserve"> </w:t>
      </w:r>
      <w:r>
        <w:rPr>
          <w:w w:val="90"/>
          <w:sz w:val="19"/>
        </w:rPr>
        <w:t>written guidance</w:t>
      </w:r>
      <w:r>
        <w:rPr>
          <w:spacing w:val="34"/>
          <w:sz w:val="19"/>
        </w:rPr>
        <w:t xml:space="preserve"> </w:t>
      </w:r>
      <w:r>
        <w:rPr>
          <w:w w:val="90"/>
          <w:sz w:val="19"/>
        </w:rPr>
        <w:t>to its members and</w:t>
      </w:r>
      <w:r>
        <w:rPr>
          <w:spacing w:val="33"/>
          <w:sz w:val="19"/>
        </w:rPr>
        <w:t xml:space="preserve"> </w:t>
      </w:r>
      <w:r>
        <w:rPr>
          <w:w w:val="90"/>
          <w:sz w:val="19"/>
        </w:rPr>
        <w:t>other system</w:t>
      </w:r>
      <w:r>
        <w:rPr>
          <w:spacing w:val="34"/>
          <w:sz w:val="19"/>
        </w:rPr>
        <w:t xml:space="preserve"> </w:t>
      </w:r>
      <w:r>
        <w:rPr>
          <w:w w:val="90"/>
          <w:sz w:val="19"/>
        </w:rPr>
        <w:t>operators concerning</w:t>
      </w:r>
      <w:r>
        <w:rPr>
          <w:spacing w:val="1"/>
          <w:w w:val="90"/>
          <w:sz w:val="19"/>
        </w:rPr>
        <w:t xml:space="preserve"> </w:t>
      </w:r>
      <w:r>
        <w:rPr>
          <w:w w:val="95"/>
          <w:sz w:val="19"/>
        </w:rPr>
        <w:t>the elements of this Regulation requiring national decisions. The ENTSO for Electricity shall publish this guidance on its</w:t>
      </w:r>
      <w:r>
        <w:rPr>
          <w:spacing w:val="1"/>
          <w:w w:val="95"/>
          <w:sz w:val="19"/>
        </w:rPr>
        <w:t xml:space="preserve"> </w:t>
      </w:r>
      <w:r>
        <w:rPr>
          <w:sz w:val="19"/>
        </w:rPr>
        <w:t>website.</w:t>
      </w:r>
    </w:p>
    <w:p w14:paraId="40CF85AB" w14:textId="77777777" w:rsidR="00343FF6" w:rsidRDefault="00343FF6">
      <w:pPr>
        <w:pStyle w:val="BodyText"/>
        <w:rPr>
          <w:sz w:val="22"/>
        </w:rPr>
      </w:pPr>
    </w:p>
    <w:p w14:paraId="7447D466" w14:textId="77777777" w:rsidR="00343FF6" w:rsidRDefault="00635E89">
      <w:pPr>
        <w:pStyle w:val="ListParagraph"/>
        <w:numPr>
          <w:ilvl w:val="0"/>
          <w:numId w:val="4"/>
        </w:numPr>
        <w:tabs>
          <w:tab w:val="left" w:pos="538"/>
          <w:tab w:val="left" w:pos="540"/>
        </w:tabs>
        <w:spacing w:before="148"/>
        <w:ind w:left="539" w:right="0" w:hanging="433"/>
        <w:rPr>
          <w:sz w:val="19"/>
        </w:rPr>
      </w:pPr>
      <w:r>
        <w:rPr>
          <w:w w:val="90"/>
          <w:sz w:val="19"/>
        </w:rPr>
        <w:t>ENTSO</w:t>
      </w:r>
      <w:r>
        <w:rPr>
          <w:spacing w:val="29"/>
          <w:w w:val="90"/>
          <w:sz w:val="19"/>
        </w:rPr>
        <w:t xml:space="preserve"> </w:t>
      </w:r>
      <w:r>
        <w:rPr>
          <w:w w:val="90"/>
          <w:sz w:val="19"/>
        </w:rPr>
        <w:t>for</w:t>
      </w:r>
      <w:r>
        <w:rPr>
          <w:spacing w:val="31"/>
          <w:w w:val="90"/>
          <w:sz w:val="19"/>
        </w:rPr>
        <w:t xml:space="preserve"> </w:t>
      </w:r>
      <w:r>
        <w:rPr>
          <w:w w:val="90"/>
          <w:sz w:val="19"/>
        </w:rPr>
        <w:t>Electricity</w:t>
      </w:r>
      <w:r>
        <w:rPr>
          <w:spacing w:val="29"/>
          <w:w w:val="90"/>
          <w:sz w:val="19"/>
        </w:rPr>
        <w:t xml:space="preserve"> </w:t>
      </w:r>
      <w:r>
        <w:rPr>
          <w:w w:val="90"/>
          <w:sz w:val="19"/>
        </w:rPr>
        <w:t>shall</w:t>
      </w:r>
      <w:r>
        <w:rPr>
          <w:spacing w:val="29"/>
          <w:w w:val="90"/>
          <w:sz w:val="19"/>
        </w:rPr>
        <w:t xml:space="preserve"> </w:t>
      </w:r>
      <w:r>
        <w:rPr>
          <w:w w:val="90"/>
          <w:sz w:val="19"/>
        </w:rPr>
        <w:t>consult</w:t>
      </w:r>
      <w:r>
        <w:rPr>
          <w:spacing w:val="31"/>
          <w:w w:val="90"/>
          <w:sz w:val="19"/>
        </w:rPr>
        <w:t xml:space="preserve"> </w:t>
      </w:r>
      <w:r>
        <w:rPr>
          <w:w w:val="90"/>
          <w:sz w:val="19"/>
        </w:rPr>
        <w:t>stakeholders</w:t>
      </w:r>
      <w:r>
        <w:rPr>
          <w:spacing w:val="31"/>
          <w:w w:val="90"/>
          <w:sz w:val="19"/>
        </w:rPr>
        <w:t xml:space="preserve"> </w:t>
      </w:r>
      <w:r>
        <w:rPr>
          <w:w w:val="90"/>
          <w:sz w:val="19"/>
        </w:rPr>
        <w:t>when</w:t>
      </w:r>
      <w:r>
        <w:rPr>
          <w:spacing w:val="25"/>
          <w:w w:val="90"/>
          <w:sz w:val="19"/>
        </w:rPr>
        <w:t xml:space="preserve"> </w:t>
      </w:r>
      <w:r>
        <w:rPr>
          <w:w w:val="90"/>
          <w:sz w:val="19"/>
        </w:rPr>
        <w:t>providing</w:t>
      </w:r>
      <w:r>
        <w:rPr>
          <w:spacing w:val="29"/>
          <w:w w:val="90"/>
          <w:sz w:val="19"/>
        </w:rPr>
        <w:t xml:space="preserve"> </w:t>
      </w:r>
      <w:r>
        <w:rPr>
          <w:w w:val="90"/>
          <w:sz w:val="19"/>
        </w:rPr>
        <w:t>non-binding</w:t>
      </w:r>
      <w:r>
        <w:rPr>
          <w:spacing w:val="30"/>
          <w:w w:val="90"/>
          <w:sz w:val="19"/>
        </w:rPr>
        <w:t xml:space="preserve"> </w:t>
      </w:r>
      <w:r>
        <w:rPr>
          <w:w w:val="90"/>
          <w:sz w:val="19"/>
        </w:rPr>
        <w:t>guidance.</w:t>
      </w:r>
    </w:p>
    <w:p w14:paraId="02AC40BF" w14:textId="77777777" w:rsidR="00343FF6" w:rsidRDefault="00343FF6">
      <w:pPr>
        <w:pStyle w:val="BodyText"/>
        <w:rPr>
          <w:sz w:val="22"/>
        </w:rPr>
      </w:pPr>
    </w:p>
    <w:p w14:paraId="253CA43F" w14:textId="77777777" w:rsidR="00343FF6" w:rsidRDefault="00635E89">
      <w:pPr>
        <w:pStyle w:val="ListParagraph"/>
        <w:numPr>
          <w:ilvl w:val="0"/>
          <w:numId w:val="4"/>
        </w:numPr>
        <w:tabs>
          <w:tab w:val="left" w:pos="540"/>
        </w:tabs>
        <w:spacing w:before="155" w:line="228" w:lineRule="auto"/>
        <w:ind w:firstLine="0"/>
        <w:rPr>
          <w:sz w:val="19"/>
        </w:rPr>
      </w:pPr>
      <w:r>
        <w:rPr>
          <w:w w:val="95"/>
          <w:sz w:val="19"/>
        </w:rPr>
        <w:t>The non-binding guidance shall explain the technical issues, conditions and interdependencies which need to be</w:t>
      </w:r>
      <w:r>
        <w:rPr>
          <w:spacing w:val="1"/>
          <w:w w:val="95"/>
          <w:sz w:val="19"/>
        </w:rPr>
        <w:t xml:space="preserve"> </w:t>
      </w:r>
      <w:r>
        <w:rPr>
          <w:sz w:val="19"/>
        </w:rPr>
        <w:t>considered</w:t>
      </w:r>
      <w:r>
        <w:rPr>
          <w:spacing w:val="4"/>
          <w:sz w:val="19"/>
        </w:rPr>
        <w:t xml:space="preserve"> </w:t>
      </w:r>
      <w:r>
        <w:rPr>
          <w:sz w:val="19"/>
        </w:rPr>
        <w:t>when</w:t>
      </w:r>
      <w:r>
        <w:rPr>
          <w:spacing w:val="6"/>
          <w:sz w:val="19"/>
        </w:rPr>
        <w:t xml:space="preserve"> </w:t>
      </w:r>
      <w:r>
        <w:rPr>
          <w:sz w:val="19"/>
        </w:rPr>
        <w:t>complying</w:t>
      </w:r>
      <w:r>
        <w:rPr>
          <w:spacing w:val="5"/>
          <w:sz w:val="19"/>
        </w:rPr>
        <w:t xml:space="preserve"> </w:t>
      </w:r>
      <w:r>
        <w:rPr>
          <w:sz w:val="19"/>
        </w:rPr>
        <w:t>with</w:t>
      </w:r>
      <w:r>
        <w:rPr>
          <w:spacing w:val="5"/>
          <w:sz w:val="19"/>
        </w:rPr>
        <w:t xml:space="preserve"> </w:t>
      </w:r>
      <w:r>
        <w:rPr>
          <w:sz w:val="19"/>
        </w:rPr>
        <w:t>the</w:t>
      </w:r>
      <w:r>
        <w:rPr>
          <w:spacing w:val="4"/>
          <w:sz w:val="19"/>
        </w:rPr>
        <w:t xml:space="preserve"> </w:t>
      </w:r>
      <w:r>
        <w:rPr>
          <w:sz w:val="19"/>
        </w:rPr>
        <w:t>requirements</w:t>
      </w:r>
      <w:r>
        <w:rPr>
          <w:spacing w:val="7"/>
          <w:sz w:val="19"/>
        </w:rPr>
        <w:t xml:space="preserve"> </w:t>
      </w:r>
      <w:r>
        <w:rPr>
          <w:sz w:val="19"/>
        </w:rPr>
        <w:t>of</w:t>
      </w:r>
      <w:r>
        <w:rPr>
          <w:spacing w:val="7"/>
          <w:sz w:val="19"/>
        </w:rPr>
        <w:t xml:space="preserve"> </w:t>
      </w:r>
      <w:r>
        <w:rPr>
          <w:sz w:val="19"/>
        </w:rPr>
        <w:t>this</w:t>
      </w:r>
      <w:r>
        <w:rPr>
          <w:spacing w:val="6"/>
          <w:sz w:val="19"/>
        </w:rPr>
        <w:t xml:space="preserve"> </w:t>
      </w:r>
      <w:r>
        <w:rPr>
          <w:sz w:val="19"/>
        </w:rPr>
        <w:t>Regulation</w:t>
      </w:r>
      <w:r>
        <w:rPr>
          <w:spacing w:val="5"/>
          <w:sz w:val="19"/>
        </w:rPr>
        <w:t xml:space="preserve"> </w:t>
      </w:r>
      <w:r>
        <w:rPr>
          <w:sz w:val="19"/>
        </w:rPr>
        <w:t>at</w:t>
      </w:r>
      <w:r>
        <w:rPr>
          <w:spacing w:val="5"/>
          <w:sz w:val="19"/>
        </w:rPr>
        <w:t xml:space="preserve"> </w:t>
      </w:r>
      <w:r>
        <w:rPr>
          <w:sz w:val="19"/>
        </w:rPr>
        <w:t>national</w:t>
      </w:r>
      <w:r>
        <w:rPr>
          <w:spacing w:val="5"/>
          <w:sz w:val="19"/>
        </w:rPr>
        <w:t xml:space="preserve"> </w:t>
      </w:r>
      <w:r>
        <w:rPr>
          <w:sz w:val="19"/>
        </w:rPr>
        <w:t>l</w:t>
      </w:r>
      <w:r>
        <w:rPr>
          <w:sz w:val="19"/>
        </w:rPr>
        <w:t>evel.</w:t>
      </w:r>
    </w:p>
    <w:p w14:paraId="2275DBF5" w14:textId="77777777" w:rsidR="00343FF6" w:rsidRDefault="00343FF6">
      <w:pPr>
        <w:pStyle w:val="BodyText"/>
        <w:rPr>
          <w:sz w:val="22"/>
        </w:rPr>
      </w:pPr>
    </w:p>
    <w:p w14:paraId="1E841308" w14:textId="77777777" w:rsidR="00343FF6" w:rsidRDefault="00343FF6">
      <w:pPr>
        <w:pStyle w:val="BodyText"/>
        <w:rPr>
          <w:sz w:val="22"/>
        </w:rPr>
      </w:pPr>
    </w:p>
    <w:p w14:paraId="4BDAE941" w14:textId="77777777" w:rsidR="00343FF6" w:rsidRDefault="00343FF6">
      <w:pPr>
        <w:pStyle w:val="BodyText"/>
        <w:spacing w:before="4"/>
        <w:rPr>
          <w:sz w:val="26"/>
        </w:rPr>
      </w:pPr>
    </w:p>
    <w:p w14:paraId="28334A2A"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57</w:t>
      </w:r>
    </w:p>
    <w:p w14:paraId="52B10825" w14:textId="77777777" w:rsidR="00343FF6" w:rsidRDefault="00343FF6">
      <w:pPr>
        <w:pStyle w:val="BodyText"/>
        <w:rPr>
          <w:i/>
          <w:sz w:val="22"/>
        </w:rPr>
      </w:pPr>
    </w:p>
    <w:p w14:paraId="6C9259F1" w14:textId="77777777" w:rsidR="00343FF6" w:rsidRDefault="00635E89">
      <w:pPr>
        <w:pStyle w:val="Heading1"/>
        <w:spacing w:before="148"/>
        <w:ind w:left="617"/>
      </w:pPr>
      <w:r>
        <w:t>Monitoring</w:t>
      </w:r>
    </w:p>
    <w:p w14:paraId="45915EF9" w14:textId="77777777" w:rsidR="00343FF6" w:rsidRDefault="00343FF6">
      <w:pPr>
        <w:pStyle w:val="BodyText"/>
        <w:rPr>
          <w:rFonts w:ascii="Book Antiqua"/>
          <w:b/>
          <w:sz w:val="22"/>
        </w:rPr>
      </w:pPr>
    </w:p>
    <w:p w14:paraId="74F54A00" w14:textId="77777777" w:rsidR="00343FF6" w:rsidRDefault="00635E89">
      <w:pPr>
        <w:pStyle w:val="ListParagraph"/>
        <w:numPr>
          <w:ilvl w:val="0"/>
          <w:numId w:val="3"/>
        </w:numPr>
        <w:tabs>
          <w:tab w:val="left" w:pos="540"/>
        </w:tabs>
        <w:spacing w:before="141" w:line="228" w:lineRule="auto"/>
        <w:ind w:firstLine="0"/>
        <w:rPr>
          <w:sz w:val="19"/>
        </w:rPr>
      </w:pPr>
      <w:r>
        <w:rPr>
          <w:w w:val="95"/>
          <w:sz w:val="19"/>
        </w:rPr>
        <w:t>ENTSO for Electricity shall monitor the implementation of this Regulation in accordance with Article 8(8) of</w:t>
      </w:r>
      <w:r>
        <w:rPr>
          <w:spacing w:val="1"/>
          <w:w w:val="95"/>
          <w:sz w:val="19"/>
        </w:rPr>
        <w:t xml:space="preserve"> </w:t>
      </w:r>
      <w:r>
        <w:rPr>
          <w:sz w:val="19"/>
        </w:rPr>
        <w:t>Regulation</w:t>
      </w:r>
      <w:r>
        <w:rPr>
          <w:spacing w:val="4"/>
          <w:sz w:val="19"/>
        </w:rPr>
        <w:t xml:space="preserve"> </w:t>
      </w:r>
      <w:r>
        <w:rPr>
          <w:sz w:val="19"/>
        </w:rPr>
        <w:t>(EC)</w:t>
      </w:r>
      <w:r>
        <w:rPr>
          <w:spacing w:val="4"/>
          <w:sz w:val="19"/>
        </w:rPr>
        <w:t xml:space="preserve"> </w:t>
      </w:r>
      <w:r>
        <w:rPr>
          <w:sz w:val="19"/>
        </w:rPr>
        <w:t>No</w:t>
      </w:r>
      <w:r>
        <w:rPr>
          <w:spacing w:val="4"/>
          <w:sz w:val="19"/>
        </w:rPr>
        <w:t xml:space="preserve"> </w:t>
      </w:r>
      <w:r>
        <w:rPr>
          <w:sz w:val="19"/>
        </w:rPr>
        <w:t>714/2009.</w:t>
      </w:r>
      <w:r>
        <w:rPr>
          <w:spacing w:val="4"/>
          <w:sz w:val="19"/>
        </w:rPr>
        <w:t xml:space="preserve"> </w:t>
      </w:r>
      <w:r>
        <w:rPr>
          <w:sz w:val="19"/>
        </w:rPr>
        <w:t>Monitoring</w:t>
      </w:r>
      <w:r>
        <w:rPr>
          <w:spacing w:val="6"/>
          <w:sz w:val="19"/>
        </w:rPr>
        <w:t xml:space="preserve"> </w:t>
      </w:r>
      <w:r>
        <w:rPr>
          <w:sz w:val="19"/>
        </w:rPr>
        <w:t>shall</w:t>
      </w:r>
      <w:r>
        <w:rPr>
          <w:spacing w:val="4"/>
          <w:sz w:val="19"/>
        </w:rPr>
        <w:t xml:space="preserve"> </w:t>
      </w:r>
      <w:r>
        <w:rPr>
          <w:sz w:val="19"/>
        </w:rPr>
        <w:t>cover</w:t>
      </w:r>
      <w:r>
        <w:rPr>
          <w:spacing w:val="8"/>
          <w:sz w:val="19"/>
        </w:rPr>
        <w:t xml:space="preserve"> </w:t>
      </w:r>
      <w:r>
        <w:rPr>
          <w:sz w:val="19"/>
        </w:rPr>
        <w:t>in</w:t>
      </w:r>
      <w:r>
        <w:rPr>
          <w:spacing w:val="2"/>
          <w:sz w:val="19"/>
        </w:rPr>
        <w:t xml:space="preserve"> </w:t>
      </w:r>
      <w:r>
        <w:rPr>
          <w:sz w:val="19"/>
        </w:rPr>
        <w:t>particular</w:t>
      </w:r>
      <w:r>
        <w:rPr>
          <w:spacing w:val="10"/>
          <w:sz w:val="19"/>
        </w:rPr>
        <w:t xml:space="preserve"> </w:t>
      </w:r>
      <w:r>
        <w:rPr>
          <w:sz w:val="19"/>
        </w:rPr>
        <w:t>the</w:t>
      </w:r>
      <w:r>
        <w:rPr>
          <w:spacing w:val="4"/>
          <w:sz w:val="19"/>
        </w:rPr>
        <w:t xml:space="preserve"> </w:t>
      </w:r>
      <w:r>
        <w:rPr>
          <w:sz w:val="19"/>
        </w:rPr>
        <w:t>following</w:t>
      </w:r>
      <w:r>
        <w:rPr>
          <w:spacing w:val="4"/>
          <w:sz w:val="19"/>
        </w:rPr>
        <w:t xml:space="preserve"> </w:t>
      </w:r>
      <w:r>
        <w:rPr>
          <w:sz w:val="19"/>
        </w:rPr>
        <w:t>matters:</w:t>
      </w:r>
    </w:p>
    <w:p w14:paraId="0124D026" w14:textId="77777777" w:rsidR="00343FF6" w:rsidRDefault="00343FF6">
      <w:pPr>
        <w:pStyle w:val="BodyText"/>
        <w:spacing w:before="9"/>
        <w:rPr>
          <w:sz w:val="22"/>
        </w:rPr>
      </w:pPr>
    </w:p>
    <w:p w14:paraId="7C51F5E0" w14:textId="77777777" w:rsidR="00343FF6" w:rsidRDefault="00635E89">
      <w:pPr>
        <w:pStyle w:val="ListParagraph"/>
        <w:numPr>
          <w:ilvl w:val="0"/>
          <w:numId w:val="2"/>
        </w:numPr>
        <w:tabs>
          <w:tab w:val="left" w:pos="402"/>
        </w:tabs>
        <w:spacing w:before="1"/>
        <w:ind w:right="0"/>
        <w:rPr>
          <w:sz w:val="19"/>
        </w:rPr>
      </w:pPr>
      <w:r>
        <w:rPr>
          <w:spacing w:val="-1"/>
          <w:w w:val="95"/>
          <w:sz w:val="19"/>
        </w:rPr>
        <w:t>identification</w:t>
      </w:r>
      <w:r>
        <w:rPr>
          <w:spacing w:val="-3"/>
          <w:w w:val="95"/>
          <w:sz w:val="19"/>
        </w:rPr>
        <w:t xml:space="preserve"> </w:t>
      </w:r>
      <w:r>
        <w:rPr>
          <w:w w:val="95"/>
          <w:sz w:val="19"/>
        </w:rPr>
        <w:t>of</w:t>
      </w:r>
      <w:r>
        <w:rPr>
          <w:spacing w:val="-4"/>
          <w:w w:val="95"/>
          <w:sz w:val="19"/>
        </w:rPr>
        <w:t xml:space="preserve"> </w:t>
      </w:r>
      <w:r>
        <w:rPr>
          <w:w w:val="95"/>
          <w:sz w:val="19"/>
        </w:rPr>
        <w:t>any</w:t>
      </w:r>
      <w:r>
        <w:rPr>
          <w:spacing w:val="-3"/>
          <w:w w:val="95"/>
          <w:sz w:val="19"/>
        </w:rPr>
        <w:t xml:space="preserve"> </w:t>
      </w:r>
      <w:r>
        <w:rPr>
          <w:w w:val="95"/>
          <w:sz w:val="19"/>
        </w:rPr>
        <w:t>divergences</w:t>
      </w:r>
      <w:r>
        <w:rPr>
          <w:spacing w:val="-1"/>
          <w:w w:val="95"/>
          <w:sz w:val="19"/>
        </w:rPr>
        <w:t xml:space="preserve"> </w:t>
      </w:r>
      <w:r>
        <w:rPr>
          <w:w w:val="95"/>
          <w:sz w:val="19"/>
        </w:rPr>
        <w:t>in</w:t>
      </w:r>
      <w:r>
        <w:rPr>
          <w:spacing w:val="-2"/>
          <w:w w:val="95"/>
          <w:sz w:val="19"/>
        </w:rPr>
        <w:t xml:space="preserve"> </w:t>
      </w:r>
      <w:r>
        <w:rPr>
          <w:w w:val="95"/>
          <w:sz w:val="19"/>
        </w:rPr>
        <w:t>the</w:t>
      </w:r>
      <w:r>
        <w:rPr>
          <w:spacing w:val="-2"/>
          <w:w w:val="95"/>
          <w:sz w:val="19"/>
        </w:rPr>
        <w:t xml:space="preserve"> </w:t>
      </w:r>
      <w:r>
        <w:rPr>
          <w:w w:val="95"/>
          <w:sz w:val="19"/>
        </w:rPr>
        <w:t>national</w:t>
      </w:r>
      <w:r>
        <w:rPr>
          <w:spacing w:val="-2"/>
          <w:w w:val="95"/>
          <w:sz w:val="19"/>
        </w:rPr>
        <w:t xml:space="preserve"> </w:t>
      </w:r>
      <w:r>
        <w:rPr>
          <w:w w:val="95"/>
          <w:sz w:val="19"/>
        </w:rPr>
        <w:t>implementation</w:t>
      </w:r>
      <w:r>
        <w:rPr>
          <w:spacing w:val="-3"/>
          <w:w w:val="95"/>
          <w:sz w:val="19"/>
        </w:rPr>
        <w:t xml:space="preserve"> </w:t>
      </w:r>
      <w:r>
        <w:rPr>
          <w:w w:val="95"/>
          <w:sz w:val="19"/>
        </w:rPr>
        <w:t>of</w:t>
      </w:r>
      <w:r>
        <w:rPr>
          <w:spacing w:val="1"/>
          <w:w w:val="95"/>
          <w:sz w:val="19"/>
        </w:rPr>
        <w:t xml:space="preserve"> </w:t>
      </w:r>
      <w:r>
        <w:rPr>
          <w:w w:val="95"/>
          <w:sz w:val="19"/>
        </w:rPr>
        <w:t>this</w:t>
      </w:r>
      <w:r>
        <w:rPr>
          <w:spacing w:val="-2"/>
          <w:w w:val="95"/>
          <w:sz w:val="19"/>
        </w:rPr>
        <w:t xml:space="preserve"> </w:t>
      </w:r>
      <w:r>
        <w:rPr>
          <w:w w:val="95"/>
          <w:sz w:val="19"/>
        </w:rPr>
        <w:t>Regulation;</w:t>
      </w:r>
    </w:p>
    <w:p w14:paraId="6F529BCB" w14:textId="77777777" w:rsidR="00343FF6" w:rsidRDefault="00343FF6">
      <w:pPr>
        <w:pStyle w:val="BodyText"/>
        <w:spacing w:before="5"/>
        <w:rPr>
          <w:sz w:val="23"/>
        </w:rPr>
      </w:pPr>
    </w:p>
    <w:p w14:paraId="4F2FA512" w14:textId="0FA9395B" w:rsidR="00343FF6" w:rsidRDefault="00635E89">
      <w:pPr>
        <w:pStyle w:val="ListParagraph"/>
        <w:numPr>
          <w:ilvl w:val="0"/>
          <w:numId w:val="2"/>
        </w:numPr>
        <w:tabs>
          <w:tab w:val="left" w:pos="402"/>
        </w:tabs>
        <w:spacing w:line="228" w:lineRule="auto"/>
        <w:rPr>
          <w:sz w:val="19"/>
        </w:rPr>
      </w:pPr>
      <w:r>
        <w:rPr>
          <w:w w:val="95"/>
          <w:sz w:val="19"/>
        </w:rPr>
        <w:t>assessment of whether the choice of values and ranges in the requirements applicable to transmission-connected</w:t>
      </w:r>
      <w:r>
        <w:rPr>
          <w:spacing w:val="1"/>
          <w:w w:val="95"/>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0"/>
          <w:sz w:val="19"/>
        </w:rPr>
        <w:t>distribution</w:t>
      </w:r>
      <w:r>
        <w:rPr>
          <w:spacing w:val="1"/>
          <w:w w:val="90"/>
          <w:sz w:val="19"/>
        </w:rPr>
        <w:t xml:space="preserve"> </w:t>
      </w:r>
      <w:r>
        <w:rPr>
          <w:w w:val="90"/>
          <w:sz w:val="19"/>
        </w:rPr>
        <w:t>systems</w:t>
      </w:r>
      <w:r>
        <w:rPr>
          <w:spacing w:val="1"/>
          <w:w w:val="90"/>
          <w:sz w:val="19"/>
        </w:rPr>
        <w:t xml:space="preserve"> </w:t>
      </w:r>
      <w:r>
        <w:rPr>
          <w:w w:val="90"/>
          <w:sz w:val="19"/>
        </w:rPr>
        <w:t>and</w:t>
      </w:r>
      <w:r>
        <w:rPr>
          <w:spacing w:val="1"/>
          <w:w w:val="90"/>
          <w:sz w:val="19"/>
        </w:rPr>
        <w:t xml:space="preserve"> </w:t>
      </w:r>
      <w:r>
        <w:rPr>
          <w:w w:val="90"/>
          <w:sz w:val="19"/>
        </w:rPr>
        <w:t>demand</w:t>
      </w:r>
      <w:r>
        <w:rPr>
          <w:spacing w:val="1"/>
          <w:w w:val="90"/>
          <w:sz w:val="19"/>
        </w:rPr>
        <w:t xml:space="preserve"> </w:t>
      </w:r>
      <w:r>
        <w:rPr>
          <w:w w:val="90"/>
          <w:sz w:val="19"/>
        </w:rPr>
        <w:t>units</w:t>
      </w:r>
      <w:r>
        <w:rPr>
          <w:spacing w:val="1"/>
          <w:w w:val="90"/>
          <w:sz w:val="19"/>
        </w:rPr>
        <w:t xml:space="preserve"> </w:t>
      </w:r>
      <w:r>
        <w:rPr>
          <w:w w:val="90"/>
          <w:sz w:val="19"/>
        </w:rPr>
        <w:t>under</w:t>
      </w:r>
      <w:r>
        <w:rPr>
          <w:spacing w:val="1"/>
          <w:w w:val="90"/>
          <w:sz w:val="19"/>
        </w:rPr>
        <w:t xml:space="preserve"> </w:t>
      </w:r>
      <w:r>
        <w:rPr>
          <w:w w:val="90"/>
          <w:sz w:val="19"/>
        </w:rPr>
        <w:t>this</w:t>
      </w:r>
      <w:r>
        <w:rPr>
          <w:spacing w:val="1"/>
          <w:w w:val="90"/>
          <w:sz w:val="19"/>
        </w:rPr>
        <w:t xml:space="preserve"> </w:t>
      </w:r>
      <w:r>
        <w:rPr>
          <w:sz w:val="19"/>
        </w:rPr>
        <w:t>Regulation</w:t>
      </w:r>
      <w:r>
        <w:rPr>
          <w:spacing w:val="13"/>
          <w:sz w:val="19"/>
        </w:rPr>
        <w:t xml:space="preserve"> </w:t>
      </w:r>
      <w:r>
        <w:rPr>
          <w:sz w:val="19"/>
        </w:rPr>
        <w:t>continues</w:t>
      </w:r>
      <w:r>
        <w:rPr>
          <w:spacing w:val="13"/>
          <w:sz w:val="19"/>
        </w:rPr>
        <w:t xml:space="preserve"> </w:t>
      </w:r>
      <w:r>
        <w:rPr>
          <w:sz w:val="19"/>
        </w:rPr>
        <w:t>to</w:t>
      </w:r>
      <w:r>
        <w:rPr>
          <w:spacing w:val="11"/>
          <w:sz w:val="19"/>
        </w:rPr>
        <w:t xml:space="preserve"> </w:t>
      </w:r>
      <w:r>
        <w:rPr>
          <w:sz w:val="19"/>
        </w:rPr>
        <w:t>be</w:t>
      </w:r>
      <w:r>
        <w:rPr>
          <w:spacing w:val="14"/>
          <w:sz w:val="19"/>
        </w:rPr>
        <w:t xml:space="preserve"> </w:t>
      </w:r>
      <w:r>
        <w:rPr>
          <w:sz w:val="19"/>
        </w:rPr>
        <w:t>valid.</w:t>
      </w:r>
    </w:p>
    <w:p w14:paraId="1EC5544E" w14:textId="77777777" w:rsidR="00B12060" w:rsidRPr="00B12060" w:rsidRDefault="00B12060" w:rsidP="00B12060">
      <w:pPr>
        <w:pStyle w:val="ListParagraph"/>
        <w:rPr>
          <w:sz w:val="19"/>
        </w:rPr>
      </w:pPr>
    </w:p>
    <w:p w14:paraId="3152D477" w14:textId="77777777" w:rsidR="00343FF6" w:rsidRDefault="00635E89">
      <w:pPr>
        <w:pStyle w:val="ListParagraph"/>
        <w:numPr>
          <w:ilvl w:val="0"/>
          <w:numId w:val="3"/>
        </w:numPr>
        <w:tabs>
          <w:tab w:val="left" w:pos="540"/>
        </w:tabs>
        <w:spacing w:before="101" w:line="228" w:lineRule="auto"/>
        <w:ind w:firstLine="0"/>
        <w:rPr>
          <w:sz w:val="19"/>
        </w:rPr>
      </w:pPr>
      <w:r>
        <w:rPr>
          <w:w w:val="95"/>
          <w:sz w:val="19"/>
        </w:rPr>
        <w:t>The Agency, in cooperation with ENTSO for Electricity, shall produce by 12 months after</w:t>
      </w:r>
      <w:r>
        <w:rPr>
          <w:spacing w:val="37"/>
          <w:sz w:val="19"/>
        </w:rPr>
        <w:t xml:space="preserve"> </w:t>
      </w:r>
      <w:r>
        <w:rPr>
          <w:w w:val="95"/>
          <w:sz w:val="19"/>
        </w:rPr>
        <w:t>the entry into force of</w:t>
      </w:r>
      <w:r>
        <w:rPr>
          <w:spacing w:val="1"/>
          <w:w w:val="95"/>
          <w:sz w:val="19"/>
        </w:rPr>
        <w:t xml:space="preserve"> </w:t>
      </w:r>
      <w:r>
        <w:rPr>
          <w:w w:val="95"/>
          <w:sz w:val="19"/>
        </w:rPr>
        <w:t>this</w:t>
      </w:r>
      <w:r>
        <w:rPr>
          <w:spacing w:val="1"/>
          <w:w w:val="95"/>
          <w:sz w:val="19"/>
        </w:rPr>
        <w:t xml:space="preserve"> </w:t>
      </w:r>
      <w:r>
        <w:rPr>
          <w:w w:val="95"/>
          <w:sz w:val="19"/>
        </w:rPr>
        <w:t>Regulation</w:t>
      </w:r>
      <w:r>
        <w:rPr>
          <w:spacing w:val="1"/>
          <w:w w:val="95"/>
          <w:sz w:val="19"/>
        </w:rPr>
        <w:t xml:space="preserve"> </w:t>
      </w:r>
      <w:r>
        <w:rPr>
          <w:w w:val="95"/>
          <w:sz w:val="19"/>
        </w:rPr>
        <w:t>a</w:t>
      </w:r>
      <w:r>
        <w:rPr>
          <w:spacing w:val="1"/>
          <w:w w:val="95"/>
          <w:sz w:val="19"/>
        </w:rPr>
        <w:t xml:space="preserve"> </w:t>
      </w:r>
      <w:r>
        <w:rPr>
          <w:w w:val="95"/>
          <w:sz w:val="19"/>
        </w:rPr>
        <w:t>list</w:t>
      </w:r>
      <w:r>
        <w:rPr>
          <w:spacing w:val="1"/>
          <w:w w:val="95"/>
          <w:sz w:val="19"/>
        </w:rPr>
        <w:t xml:space="preserve"> </w:t>
      </w:r>
      <w:r>
        <w:rPr>
          <w:w w:val="95"/>
          <w:sz w:val="19"/>
        </w:rPr>
        <w:t>of</w:t>
      </w:r>
      <w:r>
        <w:rPr>
          <w:spacing w:val="1"/>
          <w:w w:val="95"/>
          <w:sz w:val="19"/>
        </w:rPr>
        <w:t xml:space="preserve"> </w:t>
      </w:r>
      <w:r>
        <w:rPr>
          <w:w w:val="95"/>
          <w:sz w:val="19"/>
        </w:rPr>
        <w:t>the</w:t>
      </w:r>
      <w:r>
        <w:rPr>
          <w:spacing w:val="1"/>
          <w:w w:val="95"/>
          <w:sz w:val="19"/>
        </w:rPr>
        <w:t xml:space="preserve"> </w:t>
      </w:r>
      <w:r>
        <w:rPr>
          <w:w w:val="95"/>
          <w:sz w:val="19"/>
        </w:rPr>
        <w:t>relevant</w:t>
      </w:r>
      <w:r>
        <w:rPr>
          <w:spacing w:val="1"/>
          <w:w w:val="95"/>
          <w:sz w:val="19"/>
        </w:rPr>
        <w:t xml:space="preserve"> </w:t>
      </w:r>
      <w:r>
        <w:rPr>
          <w:w w:val="95"/>
          <w:sz w:val="19"/>
        </w:rPr>
        <w:t>information</w:t>
      </w:r>
      <w:r>
        <w:rPr>
          <w:spacing w:val="1"/>
          <w:w w:val="95"/>
          <w:sz w:val="19"/>
        </w:rPr>
        <w:t xml:space="preserve"> </w:t>
      </w:r>
      <w:r>
        <w:rPr>
          <w:w w:val="95"/>
          <w:sz w:val="19"/>
        </w:rPr>
        <w:t>to</w:t>
      </w:r>
      <w:r>
        <w:rPr>
          <w:spacing w:val="1"/>
          <w:w w:val="95"/>
          <w:sz w:val="19"/>
        </w:rPr>
        <w:t xml:space="preserve"> </w:t>
      </w:r>
      <w:r>
        <w:rPr>
          <w:w w:val="95"/>
          <w:sz w:val="19"/>
        </w:rPr>
        <w:t>be</w:t>
      </w:r>
      <w:r>
        <w:rPr>
          <w:spacing w:val="1"/>
          <w:w w:val="95"/>
          <w:sz w:val="19"/>
        </w:rPr>
        <w:t xml:space="preserve"> </w:t>
      </w:r>
      <w:r>
        <w:rPr>
          <w:w w:val="95"/>
          <w:sz w:val="19"/>
        </w:rPr>
        <w:t>communicated</w:t>
      </w:r>
      <w:r>
        <w:rPr>
          <w:spacing w:val="1"/>
          <w:w w:val="95"/>
          <w:sz w:val="19"/>
        </w:rPr>
        <w:t xml:space="preserve"> </w:t>
      </w:r>
      <w:r>
        <w:rPr>
          <w:w w:val="95"/>
          <w:sz w:val="19"/>
        </w:rPr>
        <w:t>by</w:t>
      </w:r>
      <w:r>
        <w:rPr>
          <w:spacing w:val="1"/>
          <w:w w:val="95"/>
          <w:sz w:val="19"/>
        </w:rPr>
        <w:t xml:space="preserve"> </w:t>
      </w:r>
      <w:r>
        <w:rPr>
          <w:w w:val="95"/>
          <w:sz w:val="19"/>
        </w:rPr>
        <w:t>ENTSO</w:t>
      </w:r>
      <w:r>
        <w:rPr>
          <w:spacing w:val="1"/>
          <w:w w:val="95"/>
          <w:sz w:val="19"/>
        </w:rPr>
        <w:t xml:space="preserve"> </w:t>
      </w:r>
      <w:r>
        <w:rPr>
          <w:w w:val="95"/>
          <w:sz w:val="19"/>
        </w:rPr>
        <w:t>for</w:t>
      </w:r>
      <w:r>
        <w:rPr>
          <w:spacing w:val="1"/>
          <w:w w:val="95"/>
          <w:sz w:val="19"/>
        </w:rPr>
        <w:t xml:space="preserve"> </w:t>
      </w:r>
      <w:r>
        <w:rPr>
          <w:w w:val="95"/>
          <w:sz w:val="19"/>
        </w:rPr>
        <w:t>Electricity</w:t>
      </w:r>
      <w:r>
        <w:rPr>
          <w:spacing w:val="1"/>
          <w:w w:val="95"/>
          <w:sz w:val="19"/>
        </w:rPr>
        <w:t xml:space="preserve"> </w:t>
      </w:r>
      <w:r>
        <w:rPr>
          <w:w w:val="95"/>
          <w:sz w:val="19"/>
        </w:rPr>
        <w:t>to</w:t>
      </w:r>
      <w:r>
        <w:rPr>
          <w:spacing w:val="1"/>
          <w:w w:val="95"/>
          <w:sz w:val="19"/>
        </w:rPr>
        <w:t xml:space="preserve"> </w:t>
      </w:r>
      <w:r>
        <w:rPr>
          <w:w w:val="95"/>
          <w:sz w:val="19"/>
        </w:rPr>
        <w:t>the</w:t>
      </w:r>
      <w:r>
        <w:rPr>
          <w:spacing w:val="1"/>
          <w:w w:val="95"/>
          <w:sz w:val="19"/>
        </w:rPr>
        <w:t xml:space="preserve"> </w:t>
      </w:r>
      <w:r>
        <w:rPr>
          <w:w w:val="95"/>
          <w:sz w:val="19"/>
        </w:rPr>
        <w:t>Agency</w:t>
      </w:r>
      <w:r>
        <w:rPr>
          <w:spacing w:val="1"/>
          <w:w w:val="95"/>
          <w:sz w:val="19"/>
        </w:rPr>
        <w:t xml:space="preserve"> </w:t>
      </w:r>
      <w:r>
        <w:rPr>
          <w:w w:val="95"/>
          <w:sz w:val="19"/>
        </w:rPr>
        <w:t>in</w:t>
      </w:r>
      <w:r>
        <w:rPr>
          <w:spacing w:val="-37"/>
          <w:w w:val="95"/>
          <w:sz w:val="19"/>
        </w:rPr>
        <w:t xml:space="preserve"> </w:t>
      </w:r>
      <w:r>
        <w:rPr>
          <w:w w:val="95"/>
          <w:sz w:val="19"/>
        </w:rPr>
        <w:t>accordance with Article 8(9) and Article 9(1) of Regulation (EC) No 714/2009. The list of relevant information may be</w:t>
      </w:r>
      <w:r>
        <w:rPr>
          <w:spacing w:val="1"/>
          <w:w w:val="95"/>
          <w:sz w:val="19"/>
        </w:rPr>
        <w:t xml:space="preserve"> </w:t>
      </w:r>
      <w:r>
        <w:rPr>
          <w:w w:val="90"/>
          <w:sz w:val="19"/>
        </w:rPr>
        <w:lastRenderedPageBreak/>
        <w:t>subject to updates. ENTSO for Electricity shall maintain a comprehensive, standardised format, digi</w:t>
      </w:r>
      <w:r>
        <w:rPr>
          <w:w w:val="90"/>
          <w:sz w:val="19"/>
        </w:rPr>
        <w:t>tal data archive of the</w:t>
      </w:r>
      <w:r>
        <w:rPr>
          <w:spacing w:val="1"/>
          <w:w w:val="90"/>
          <w:sz w:val="19"/>
        </w:rPr>
        <w:t xml:space="preserve"> </w:t>
      </w:r>
      <w:r>
        <w:rPr>
          <w:sz w:val="19"/>
        </w:rPr>
        <w:t>information</w:t>
      </w:r>
      <w:r>
        <w:rPr>
          <w:spacing w:val="12"/>
          <w:sz w:val="19"/>
        </w:rPr>
        <w:t xml:space="preserve"> </w:t>
      </w:r>
      <w:r>
        <w:rPr>
          <w:sz w:val="19"/>
        </w:rPr>
        <w:t>required</w:t>
      </w:r>
      <w:r>
        <w:rPr>
          <w:spacing w:val="13"/>
          <w:sz w:val="19"/>
        </w:rPr>
        <w:t xml:space="preserve"> </w:t>
      </w:r>
      <w:r>
        <w:rPr>
          <w:sz w:val="19"/>
        </w:rPr>
        <w:t>by</w:t>
      </w:r>
      <w:r>
        <w:rPr>
          <w:spacing w:val="11"/>
          <w:sz w:val="19"/>
        </w:rPr>
        <w:t xml:space="preserve"> </w:t>
      </w:r>
      <w:r>
        <w:rPr>
          <w:sz w:val="19"/>
        </w:rPr>
        <w:t>the</w:t>
      </w:r>
      <w:r>
        <w:rPr>
          <w:spacing w:val="14"/>
          <w:sz w:val="19"/>
        </w:rPr>
        <w:t xml:space="preserve"> </w:t>
      </w:r>
      <w:r>
        <w:rPr>
          <w:sz w:val="19"/>
        </w:rPr>
        <w:t>Agency.</w:t>
      </w:r>
    </w:p>
    <w:p w14:paraId="51ADA92E" w14:textId="77777777" w:rsidR="00343FF6" w:rsidRDefault="00343FF6">
      <w:pPr>
        <w:pStyle w:val="BodyText"/>
        <w:rPr>
          <w:sz w:val="22"/>
        </w:rPr>
      </w:pPr>
    </w:p>
    <w:p w14:paraId="0E401C49" w14:textId="77777777" w:rsidR="00343FF6" w:rsidRDefault="00635E89">
      <w:pPr>
        <w:pStyle w:val="ListParagraph"/>
        <w:numPr>
          <w:ilvl w:val="0"/>
          <w:numId w:val="3"/>
        </w:numPr>
        <w:tabs>
          <w:tab w:val="left" w:pos="540"/>
        </w:tabs>
        <w:spacing w:before="131" w:line="228" w:lineRule="auto"/>
        <w:ind w:firstLine="0"/>
        <w:rPr>
          <w:sz w:val="19"/>
        </w:rPr>
      </w:pPr>
      <w:r>
        <w:rPr>
          <w:w w:val="95"/>
          <w:sz w:val="19"/>
        </w:rPr>
        <w:t>Relevant TSOs shall submit to ENTSO for Electricity the information required to perform the tasks referred to in</w:t>
      </w:r>
      <w:r>
        <w:rPr>
          <w:spacing w:val="1"/>
          <w:w w:val="95"/>
          <w:sz w:val="19"/>
        </w:rPr>
        <w:t xml:space="preserve"> </w:t>
      </w:r>
      <w:r>
        <w:rPr>
          <w:sz w:val="19"/>
        </w:rPr>
        <w:t>paragraphs</w:t>
      </w:r>
      <w:r>
        <w:rPr>
          <w:spacing w:val="12"/>
          <w:sz w:val="19"/>
        </w:rPr>
        <w:t xml:space="preserve"> </w:t>
      </w:r>
      <w:r>
        <w:rPr>
          <w:sz w:val="19"/>
        </w:rPr>
        <w:t>1</w:t>
      </w:r>
      <w:r>
        <w:rPr>
          <w:spacing w:val="14"/>
          <w:sz w:val="19"/>
        </w:rPr>
        <w:t xml:space="preserve"> </w:t>
      </w:r>
      <w:r>
        <w:rPr>
          <w:sz w:val="19"/>
        </w:rPr>
        <w:t>and</w:t>
      </w:r>
      <w:r>
        <w:rPr>
          <w:spacing w:val="15"/>
          <w:sz w:val="19"/>
        </w:rPr>
        <w:t xml:space="preserve"> </w:t>
      </w:r>
      <w:r>
        <w:rPr>
          <w:sz w:val="19"/>
        </w:rPr>
        <w:t>2.</w:t>
      </w:r>
    </w:p>
    <w:p w14:paraId="4C89D670" w14:textId="77777777" w:rsidR="00343FF6" w:rsidRDefault="00343FF6">
      <w:pPr>
        <w:pStyle w:val="BodyText"/>
        <w:rPr>
          <w:sz w:val="22"/>
        </w:rPr>
      </w:pPr>
    </w:p>
    <w:p w14:paraId="5EF4702F" w14:textId="77777777" w:rsidR="00343FF6" w:rsidRDefault="00635E89">
      <w:pPr>
        <w:pStyle w:val="BodyText"/>
        <w:spacing w:before="133" w:line="228" w:lineRule="auto"/>
        <w:ind w:left="107" w:right="124"/>
        <w:jc w:val="both"/>
      </w:pPr>
      <w:r>
        <w:rPr>
          <w:w w:val="95"/>
        </w:rPr>
        <w:t xml:space="preserve">Based on a request of the regulatory authority, DSOs shall </w:t>
      </w:r>
      <w:r>
        <w:rPr>
          <w:w w:val="95"/>
        </w:rPr>
        <w:t>provide TSOs with information under paragraph 2 unless the</w:t>
      </w:r>
      <w:r>
        <w:rPr>
          <w:spacing w:val="1"/>
          <w:w w:val="95"/>
        </w:rPr>
        <w:t xml:space="preserve"> </w:t>
      </w:r>
      <w:r>
        <w:rPr>
          <w:w w:val="95"/>
        </w:rPr>
        <w:t>information</w:t>
      </w:r>
      <w:r>
        <w:rPr>
          <w:spacing w:val="1"/>
          <w:w w:val="95"/>
        </w:rPr>
        <w:t xml:space="preserve"> </w:t>
      </w:r>
      <w:r>
        <w:rPr>
          <w:w w:val="95"/>
        </w:rPr>
        <w:t>is</w:t>
      </w:r>
      <w:r>
        <w:rPr>
          <w:spacing w:val="1"/>
          <w:w w:val="95"/>
        </w:rPr>
        <w:t xml:space="preserve"> </w:t>
      </w:r>
      <w:r>
        <w:rPr>
          <w:w w:val="95"/>
        </w:rPr>
        <w:t>already</w:t>
      </w:r>
      <w:r>
        <w:rPr>
          <w:spacing w:val="1"/>
          <w:w w:val="95"/>
        </w:rPr>
        <w:t xml:space="preserve"> </w:t>
      </w:r>
      <w:r>
        <w:rPr>
          <w:w w:val="95"/>
        </w:rPr>
        <w:t>obtained</w:t>
      </w:r>
      <w:r>
        <w:rPr>
          <w:spacing w:val="1"/>
          <w:w w:val="95"/>
        </w:rPr>
        <w:t xml:space="preserve"> </w:t>
      </w:r>
      <w:r>
        <w:rPr>
          <w:w w:val="95"/>
        </w:rPr>
        <w:t>by</w:t>
      </w:r>
      <w:r>
        <w:rPr>
          <w:spacing w:val="1"/>
          <w:w w:val="95"/>
        </w:rPr>
        <w:t xml:space="preserve"> </w:t>
      </w:r>
      <w:r>
        <w:rPr>
          <w:w w:val="95"/>
        </w:rPr>
        <w:t>regulatory</w:t>
      </w:r>
      <w:r>
        <w:rPr>
          <w:spacing w:val="1"/>
          <w:w w:val="95"/>
        </w:rPr>
        <w:t xml:space="preserve"> </w:t>
      </w:r>
      <w:r>
        <w:rPr>
          <w:w w:val="95"/>
        </w:rPr>
        <w:t>authorities,</w:t>
      </w:r>
      <w:r>
        <w:rPr>
          <w:spacing w:val="1"/>
          <w:w w:val="95"/>
        </w:rPr>
        <w:t xml:space="preserve"> </w:t>
      </w:r>
      <w:r>
        <w:rPr>
          <w:w w:val="95"/>
        </w:rPr>
        <w:t>the</w:t>
      </w:r>
      <w:r>
        <w:rPr>
          <w:spacing w:val="1"/>
          <w:w w:val="95"/>
        </w:rPr>
        <w:t xml:space="preserve"> </w:t>
      </w:r>
      <w:r>
        <w:rPr>
          <w:w w:val="95"/>
        </w:rPr>
        <w:t>Agency</w:t>
      </w:r>
      <w:r>
        <w:rPr>
          <w:spacing w:val="1"/>
          <w:w w:val="95"/>
        </w:rPr>
        <w:t xml:space="preserve"> </w:t>
      </w:r>
      <w:r>
        <w:rPr>
          <w:w w:val="95"/>
        </w:rPr>
        <w:t>or</w:t>
      </w:r>
      <w:r>
        <w:rPr>
          <w:spacing w:val="1"/>
          <w:w w:val="95"/>
        </w:rPr>
        <w:t xml:space="preserve"> </w:t>
      </w:r>
      <w:r>
        <w:rPr>
          <w:w w:val="95"/>
        </w:rPr>
        <w:t>ENTSO-E</w:t>
      </w:r>
      <w:r>
        <w:rPr>
          <w:spacing w:val="1"/>
          <w:w w:val="95"/>
        </w:rPr>
        <w:t xml:space="preserve"> </w:t>
      </w:r>
      <w:r>
        <w:rPr>
          <w:w w:val="95"/>
        </w:rPr>
        <w:t>in</w:t>
      </w:r>
      <w:r>
        <w:rPr>
          <w:spacing w:val="1"/>
          <w:w w:val="95"/>
        </w:rPr>
        <w:t xml:space="preserve"> </w:t>
      </w:r>
      <w:r>
        <w:rPr>
          <w:w w:val="95"/>
        </w:rPr>
        <w:t>relation</w:t>
      </w:r>
      <w:r>
        <w:rPr>
          <w:spacing w:val="1"/>
          <w:w w:val="95"/>
        </w:rPr>
        <w:t xml:space="preserve"> </w:t>
      </w:r>
      <w:r>
        <w:rPr>
          <w:w w:val="95"/>
        </w:rPr>
        <w:t>to</w:t>
      </w:r>
      <w:r>
        <w:rPr>
          <w:spacing w:val="1"/>
          <w:w w:val="95"/>
        </w:rPr>
        <w:t xml:space="preserve"> </w:t>
      </w:r>
      <w:r>
        <w:rPr>
          <w:w w:val="95"/>
        </w:rPr>
        <w:t>their</w:t>
      </w:r>
      <w:r>
        <w:rPr>
          <w:spacing w:val="1"/>
          <w:w w:val="95"/>
        </w:rPr>
        <w:t xml:space="preserve"> </w:t>
      </w:r>
      <w:r>
        <w:rPr>
          <w:w w:val="95"/>
        </w:rPr>
        <w:t>respective</w:t>
      </w:r>
      <w:r>
        <w:rPr>
          <w:spacing w:val="1"/>
          <w:w w:val="95"/>
        </w:rPr>
        <w:t xml:space="preserve"> </w:t>
      </w:r>
      <w:r>
        <w:t>implementation</w:t>
      </w:r>
      <w:r>
        <w:rPr>
          <w:spacing w:val="3"/>
        </w:rPr>
        <w:t xml:space="preserve"> </w:t>
      </w:r>
      <w:r>
        <w:t>monitoring</w:t>
      </w:r>
      <w:r>
        <w:rPr>
          <w:spacing w:val="4"/>
        </w:rPr>
        <w:t xml:space="preserve"> </w:t>
      </w:r>
      <w:r>
        <w:t>tasks,</w:t>
      </w:r>
      <w:r>
        <w:rPr>
          <w:spacing w:val="6"/>
        </w:rPr>
        <w:t xml:space="preserve"> </w:t>
      </w:r>
      <w:r>
        <w:t>with</w:t>
      </w:r>
      <w:r>
        <w:rPr>
          <w:spacing w:val="3"/>
        </w:rPr>
        <w:t xml:space="preserve"> </w:t>
      </w:r>
      <w:r>
        <w:t>the</w:t>
      </w:r>
      <w:r>
        <w:rPr>
          <w:spacing w:val="4"/>
        </w:rPr>
        <w:t xml:space="preserve"> </w:t>
      </w:r>
      <w:r>
        <w:t>objective</w:t>
      </w:r>
      <w:r>
        <w:rPr>
          <w:spacing w:val="5"/>
        </w:rPr>
        <w:t xml:space="preserve"> </w:t>
      </w:r>
      <w:r>
        <w:t>of</w:t>
      </w:r>
      <w:r>
        <w:rPr>
          <w:spacing w:val="2"/>
        </w:rPr>
        <w:t xml:space="preserve"> </w:t>
      </w:r>
      <w:r>
        <w:t>avoiding</w:t>
      </w:r>
      <w:r>
        <w:rPr>
          <w:spacing w:val="4"/>
        </w:rPr>
        <w:t xml:space="preserve"> </w:t>
      </w:r>
      <w:r>
        <w:t>duplication</w:t>
      </w:r>
      <w:r>
        <w:rPr>
          <w:spacing w:val="4"/>
        </w:rPr>
        <w:t xml:space="preserve"> </w:t>
      </w:r>
      <w:r>
        <w:t>of</w:t>
      </w:r>
      <w:r>
        <w:rPr>
          <w:spacing w:val="5"/>
        </w:rPr>
        <w:t xml:space="preserve"> </w:t>
      </w:r>
      <w:r>
        <w:t>information.</w:t>
      </w:r>
    </w:p>
    <w:p w14:paraId="6280B1AF" w14:textId="77777777" w:rsidR="00343FF6" w:rsidRDefault="00343FF6">
      <w:pPr>
        <w:pStyle w:val="BodyText"/>
        <w:rPr>
          <w:sz w:val="22"/>
        </w:rPr>
      </w:pPr>
    </w:p>
    <w:p w14:paraId="7E2D7504" w14:textId="77777777" w:rsidR="00343FF6" w:rsidRDefault="00635E89">
      <w:pPr>
        <w:pStyle w:val="ListParagraph"/>
        <w:numPr>
          <w:ilvl w:val="0"/>
          <w:numId w:val="3"/>
        </w:numPr>
        <w:tabs>
          <w:tab w:val="left" w:pos="540"/>
        </w:tabs>
        <w:spacing w:before="134" w:line="228" w:lineRule="auto"/>
        <w:ind w:firstLine="0"/>
        <w:rPr>
          <w:sz w:val="19"/>
        </w:rPr>
      </w:pPr>
      <w:r>
        <w:rPr>
          <w:w w:val="95"/>
          <w:sz w:val="19"/>
        </w:rPr>
        <w:t>Where ENTSO for Electricity or the Agency establish areas subject to this Regulation where, based on market</w:t>
      </w:r>
      <w:r>
        <w:rPr>
          <w:spacing w:val="1"/>
          <w:w w:val="95"/>
          <w:sz w:val="19"/>
        </w:rPr>
        <w:t xml:space="preserve"> </w:t>
      </w:r>
      <w:r>
        <w:rPr>
          <w:w w:val="95"/>
          <w:sz w:val="19"/>
        </w:rPr>
        <w:t>developments or experience gathered in the application of this Regulation, further harmonisation of the requirements</w:t>
      </w:r>
      <w:r>
        <w:rPr>
          <w:spacing w:val="1"/>
          <w:w w:val="95"/>
          <w:sz w:val="19"/>
        </w:rPr>
        <w:t xml:space="preserve"> </w:t>
      </w:r>
      <w:r>
        <w:rPr>
          <w:w w:val="95"/>
          <w:sz w:val="19"/>
        </w:rPr>
        <w:t>under</w:t>
      </w:r>
      <w:r>
        <w:rPr>
          <w:spacing w:val="1"/>
          <w:w w:val="95"/>
          <w:sz w:val="19"/>
        </w:rPr>
        <w:t xml:space="preserve"> </w:t>
      </w:r>
      <w:r>
        <w:rPr>
          <w:w w:val="95"/>
          <w:sz w:val="19"/>
        </w:rPr>
        <w:t>this</w:t>
      </w:r>
      <w:r>
        <w:rPr>
          <w:spacing w:val="1"/>
          <w:w w:val="95"/>
          <w:sz w:val="19"/>
        </w:rPr>
        <w:t xml:space="preserve"> </w:t>
      </w:r>
      <w:r>
        <w:rPr>
          <w:w w:val="95"/>
          <w:sz w:val="19"/>
        </w:rPr>
        <w:t>Regula</w:t>
      </w:r>
      <w:r>
        <w:rPr>
          <w:w w:val="95"/>
          <w:sz w:val="19"/>
        </w:rPr>
        <w:t>tion</w:t>
      </w:r>
      <w:r>
        <w:rPr>
          <w:spacing w:val="1"/>
          <w:w w:val="95"/>
          <w:sz w:val="19"/>
        </w:rPr>
        <w:t xml:space="preserve"> </w:t>
      </w:r>
      <w:r>
        <w:rPr>
          <w:w w:val="95"/>
          <w:sz w:val="19"/>
        </w:rPr>
        <w:t>is</w:t>
      </w:r>
      <w:r>
        <w:rPr>
          <w:spacing w:val="1"/>
          <w:w w:val="95"/>
          <w:sz w:val="19"/>
        </w:rPr>
        <w:t xml:space="preserve"> </w:t>
      </w:r>
      <w:r>
        <w:rPr>
          <w:w w:val="95"/>
          <w:sz w:val="19"/>
        </w:rPr>
        <w:t>advisable</w:t>
      </w:r>
      <w:r>
        <w:rPr>
          <w:spacing w:val="1"/>
          <w:w w:val="95"/>
          <w:sz w:val="19"/>
        </w:rPr>
        <w:t xml:space="preserve"> </w:t>
      </w:r>
      <w:r>
        <w:rPr>
          <w:w w:val="95"/>
          <w:sz w:val="19"/>
        </w:rPr>
        <w:t>to</w:t>
      </w:r>
      <w:r>
        <w:rPr>
          <w:spacing w:val="1"/>
          <w:w w:val="95"/>
          <w:sz w:val="19"/>
        </w:rPr>
        <w:t xml:space="preserve"> </w:t>
      </w:r>
      <w:r>
        <w:rPr>
          <w:w w:val="95"/>
          <w:sz w:val="19"/>
        </w:rPr>
        <w:t>promote</w:t>
      </w:r>
      <w:r>
        <w:rPr>
          <w:spacing w:val="1"/>
          <w:w w:val="95"/>
          <w:sz w:val="19"/>
        </w:rPr>
        <w:t xml:space="preserve"> </w:t>
      </w:r>
      <w:r>
        <w:rPr>
          <w:w w:val="95"/>
          <w:sz w:val="19"/>
        </w:rPr>
        <w:t>market</w:t>
      </w:r>
      <w:r>
        <w:rPr>
          <w:spacing w:val="1"/>
          <w:w w:val="95"/>
          <w:sz w:val="19"/>
        </w:rPr>
        <w:t xml:space="preserve"> </w:t>
      </w:r>
      <w:r>
        <w:rPr>
          <w:w w:val="95"/>
          <w:sz w:val="19"/>
        </w:rPr>
        <w:t>integration,</w:t>
      </w:r>
      <w:r>
        <w:rPr>
          <w:spacing w:val="1"/>
          <w:w w:val="95"/>
          <w:sz w:val="19"/>
        </w:rPr>
        <w:t xml:space="preserve"> </w:t>
      </w:r>
      <w:r>
        <w:rPr>
          <w:w w:val="95"/>
          <w:sz w:val="19"/>
        </w:rPr>
        <w:t>they</w:t>
      </w:r>
      <w:r>
        <w:rPr>
          <w:spacing w:val="1"/>
          <w:w w:val="95"/>
          <w:sz w:val="19"/>
        </w:rPr>
        <w:t xml:space="preserve"> </w:t>
      </w:r>
      <w:r>
        <w:rPr>
          <w:w w:val="95"/>
          <w:sz w:val="19"/>
        </w:rPr>
        <w:t>shall</w:t>
      </w:r>
      <w:r>
        <w:rPr>
          <w:spacing w:val="1"/>
          <w:w w:val="95"/>
          <w:sz w:val="19"/>
        </w:rPr>
        <w:t xml:space="preserve"> </w:t>
      </w:r>
      <w:r>
        <w:rPr>
          <w:w w:val="95"/>
          <w:sz w:val="19"/>
        </w:rPr>
        <w:t>propose</w:t>
      </w:r>
      <w:r>
        <w:rPr>
          <w:spacing w:val="1"/>
          <w:w w:val="95"/>
          <w:sz w:val="19"/>
        </w:rPr>
        <w:t xml:space="preserve"> </w:t>
      </w:r>
      <w:r>
        <w:rPr>
          <w:w w:val="95"/>
          <w:sz w:val="19"/>
        </w:rPr>
        <w:t>draft</w:t>
      </w:r>
      <w:r>
        <w:rPr>
          <w:spacing w:val="1"/>
          <w:w w:val="95"/>
          <w:sz w:val="19"/>
        </w:rPr>
        <w:t xml:space="preserve"> </w:t>
      </w:r>
      <w:r>
        <w:rPr>
          <w:w w:val="95"/>
          <w:sz w:val="19"/>
        </w:rPr>
        <w:t>amendments</w:t>
      </w:r>
      <w:r>
        <w:rPr>
          <w:spacing w:val="1"/>
          <w:w w:val="95"/>
          <w:sz w:val="19"/>
        </w:rPr>
        <w:t xml:space="preserve"> </w:t>
      </w:r>
      <w:r>
        <w:rPr>
          <w:w w:val="95"/>
          <w:sz w:val="19"/>
        </w:rPr>
        <w:t>to</w:t>
      </w:r>
      <w:r>
        <w:rPr>
          <w:spacing w:val="1"/>
          <w:w w:val="95"/>
          <w:sz w:val="19"/>
        </w:rPr>
        <w:t xml:space="preserve"> </w:t>
      </w:r>
      <w:r>
        <w:rPr>
          <w:w w:val="95"/>
          <w:sz w:val="19"/>
        </w:rPr>
        <w:t>this</w:t>
      </w:r>
      <w:r>
        <w:rPr>
          <w:spacing w:val="1"/>
          <w:w w:val="95"/>
          <w:sz w:val="19"/>
        </w:rPr>
        <w:t xml:space="preserve"> </w:t>
      </w:r>
      <w:r>
        <w:rPr>
          <w:sz w:val="19"/>
        </w:rPr>
        <w:t>Regulation</w:t>
      </w:r>
      <w:r>
        <w:rPr>
          <w:spacing w:val="7"/>
          <w:sz w:val="19"/>
        </w:rPr>
        <w:t xml:space="preserve"> </w:t>
      </w:r>
      <w:r>
        <w:rPr>
          <w:sz w:val="19"/>
        </w:rPr>
        <w:t>pursuant</w:t>
      </w:r>
      <w:r>
        <w:rPr>
          <w:spacing w:val="9"/>
          <w:sz w:val="19"/>
        </w:rPr>
        <w:t xml:space="preserve"> </w:t>
      </w:r>
      <w:r>
        <w:rPr>
          <w:sz w:val="19"/>
        </w:rPr>
        <w:t>to</w:t>
      </w:r>
      <w:r>
        <w:rPr>
          <w:spacing w:val="8"/>
          <w:sz w:val="19"/>
        </w:rPr>
        <w:t xml:space="preserve"> </w:t>
      </w:r>
      <w:r>
        <w:rPr>
          <w:sz w:val="19"/>
        </w:rPr>
        <w:t>Article</w:t>
      </w:r>
      <w:r>
        <w:rPr>
          <w:spacing w:val="10"/>
          <w:sz w:val="19"/>
        </w:rPr>
        <w:t xml:space="preserve"> </w:t>
      </w:r>
      <w:r>
        <w:rPr>
          <w:sz w:val="19"/>
        </w:rPr>
        <w:t>7(1)</w:t>
      </w:r>
      <w:r>
        <w:rPr>
          <w:spacing w:val="9"/>
          <w:sz w:val="19"/>
        </w:rPr>
        <w:t xml:space="preserve"> </w:t>
      </w:r>
      <w:r>
        <w:rPr>
          <w:sz w:val="19"/>
        </w:rPr>
        <w:t>of</w:t>
      </w:r>
      <w:r>
        <w:rPr>
          <w:spacing w:val="10"/>
          <w:sz w:val="19"/>
        </w:rPr>
        <w:t xml:space="preserve"> </w:t>
      </w:r>
      <w:r>
        <w:rPr>
          <w:sz w:val="19"/>
        </w:rPr>
        <w:t>Regulation</w:t>
      </w:r>
      <w:r>
        <w:rPr>
          <w:spacing w:val="9"/>
          <w:sz w:val="19"/>
        </w:rPr>
        <w:t xml:space="preserve"> </w:t>
      </w:r>
      <w:r>
        <w:rPr>
          <w:sz w:val="19"/>
        </w:rPr>
        <w:t>(EC)</w:t>
      </w:r>
      <w:r>
        <w:rPr>
          <w:spacing w:val="11"/>
          <w:sz w:val="19"/>
        </w:rPr>
        <w:t xml:space="preserve"> </w:t>
      </w:r>
      <w:r>
        <w:rPr>
          <w:sz w:val="19"/>
        </w:rPr>
        <w:t>No</w:t>
      </w:r>
      <w:r>
        <w:rPr>
          <w:spacing w:val="9"/>
          <w:sz w:val="19"/>
        </w:rPr>
        <w:t xml:space="preserve"> </w:t>
      </w:r>
      <w:r>
        <w:rPr>
          <w:sz w:val="19"/>
        </w:rPr>
        <w:t>714/2009.</w:t>
      </w:r>
    </w:p>
    <w:p w14:paraId="30EF109E" w14:textId="77777777" w:rsidR="00343FF6" w:rsidRDefault="00343FF6">
      <w:pPr>
        <w:pStyle w:val="BodyText"/>
        <w:rPr>
          <w:sz w:val="22"/>
        </w:rPr>
      </w:pPr>
    </w:p>
    <w:p w14:paraId="5E5D421B" w14:textId="77777777" w:rsidR="00343FF6" w:rsidRDefault="00343FF6">
      <w:pPr>
        <w:pStyle w:val="BodyText"/>
        <w:spacing w:before="11"/>
        <w:rPr>
          <w:sz w:val="32"/>
        </w:rPr>
      </w:pPr>
    </w:p>
    <w:p w14:paraId="3ABDF54D" w14:textId="77777777" w:rsidR="00343FF6" w:rsidRDefault="00635E89">
      <w:pPr>
        <w:ind w:left="618" w:right="635"/>
        <w:jc w:val="center"/>
        <w:rPr>
          <w:sz w:val="17"/>
        </w:rPr>
      </w:pPr>
      <w:r>
        <w:rPr>
          <w:w w:val="95"/>
          <w:sz w:val="17"/>
        </w:rPr>
        <w:t>TITLE</w:t>
      </w:r>
      <w:r>
        <w:rPr>
          <w:spacing w:val="-2"/>
          <w:w w:val="95"/>
          <w:sz w:val="17"/>
        </w:rPr>
        <w:t xml:space="preserve"> </w:t>
      </w:r>
      <w:r>
        <w:rPr>
          <w:w w:val="95"/>
          <w:sz w:val="17"/>
        </w:rPr>
        <w:t>VII</w:t>
      </w:r>
    </w:p>
    <w:p w14:paraId="24786F9A" w14:textId="77777777" w:rsidR="00343FF6" w:rsidRDefault="00343FF6">
      <w:pPr>
        <w:pStyle w:val="BodyText"/>
        <w:spacing w:before="5"/>
        <w:rPr>
          <w:sz w:val="21"/>
        </w:rPr>
      </w:pPr>
    </w:p>
    <w:p w14:paraId="3B5E3E9D" w14:textId="77777777" w:rsidR="00343FF6" w:rsidRDefault="00635E89">
      <w:pPr>
        <w:ind w:left="618" w:right="635"/>
        <w:jc w:val="center"/>
        <w:rPr>
          <w:rFonts w:ascii="Book Antiqua"/>
          <w:b/>
          <w:sz w:val="17"/>
        </w:rPr>
      </w:pPr>
      <w:r>
        <w:rPr>
          <w:rFonts w:ascii="Book Antiqua"/>
          <w:b/>
          <w:spacing w:val="-1"/>
          <w:w w:val="90"/>
          <w:sz w:val="17"/>
        </w:rPr>
        <w:t>FINAL</w:t>
      </w:r>
      <w:r>
        <w:rPr>
          <w:rFonts w:ascii="Book Antiqua"/>
          <w:b/>
          <w:spacing w:val="-3"/>
          <w:w w:val="90"/>
          <w:sz w:val="17"/>
        </w:rPr>
        <w:t xml:space="preserve"> </w:t>
      </w:r>
      <w:r>
        <w:rPr>
          <w:rFonts w:ascii="Book Antiqua"/>
          <w:b/>
          <w:w w:val="90"/>
          <w:sz w:val="17"/>
        </w:rPr>
        <w:t>PROVISIONS</w:t>
      </w:r>
    </w:p>
    <w:p w14:paraId="2994D472" w14:textId="77777777" w:rsidR="00343FF6" w:rsidRDefault="00343FF6">
      <w:pPr>
        <w:pStyle w:val="BodyText"/>
        <w:rPr>
          <w:rFonts w:ascii="Book Antiqua"/>
          <w:b/>
          <w:sz w:val="20"/>
        </w:rPr>
      </w:pPr>
    </w:p>
    <w:p w14:paraId="4DA6D0DC" w14:textId="77777777" w:rsidR="00343FF6" w:rsidRDefault="00635E89">
      <w:pPr>
        <w:spacing w:before="131"/>
        <w:ind w:left="618" w:right="635"/>
        <w:jc w:val="center"/>
        <w:rPr>
          <w:i/>
          <w:sz w:val="19"/>
        </w:rPr>
      </w:pPr>
      <w:r>
        <w:rPr>
          <w:i/>
          <w:w w:val="95"/>
          <w:sz w:val="19"/>
        </w:rPr>
        <w:t>Article</w:t>
      </w:r>
      <w:r>
        <w:rPr>
          <w:i/>
          <w:spacing w:val="5"/>
          <w:w w:val="95"/>
          <w:sz w:val="19"/>
        </w:rPr>
        <w:t xml:space="preserve"> </w:t>
      </w:r>
      <w:r>
        <w:rPr>
          <w:i/>
          <w:w w:val="95"/>
          <w:sz w:val="19"/>
        </w:rPr>
        <w:t>58</w:t>
      </w:r>
    </w:p>
    <w:p w14:paraId="13A771A6" w14:textId="77777777" w:rsidR="00343FF6" w:rsidRDefault="00343FF6">
      <w:pPr>
        <w:pStyle w:val="BodyText"/>
        <w:spacing w:before="7"/>
        <w:rPr>
          <w:i/>
          <w:sz w:val="32"/>
        </w:rPr>
      </w:pPr>
    </w:p>
    <w:p w14:paraId="19BFAC19" w14:textId="77777777" w:rsidR="00343FF6" w:rsidRDefault="00635E89">
      <w:pPr>
        <w:pStyle w:val="Heading1"/>
        <w:ind w:left="617"/>
      </w:pPr>
      <w:r>
        <w:rPr>
          <w:w w:val="95"/>
        </w:rPr>
        <w:t>Amendment</w:t>
      </w:r>
      <w:r>
        <w:rPr>
          <w:spacing w:val="4"/>
          <w:w w:val="95"/>
        </w:rPr>
        <w:t xml:space="preserve"> </w:t>
      </w:r>
      <w:r>
        <w:rPr>
          <w:w w:val="95"/>
        </w:rPr>
        <w:t>of</w:t>
      </w:r>
      <w:r>
        <w:rPr>
          <w:spacing w:val="7"/>
          <w:w w:val="95"/>
        </w:rPr>
        <w:t xml:space="preserve"> </w:t>
      </w:r>
      <w:r>
        <w:rPr>
          <w:w w:val="95"/>
        </w:rPr>
        <w:t>contracts</w:t>
      </w:r>
      <w:r>
        <w:rPr>
          <w:spacing w:val="7"/>
          <w:w w:val="95"/>
        </w:rPr>
        <w:t xml:space="preserve"> </w:t>
      </w:r>
      <w:r>
        <w:rPr>
          <w:w w:val="95"/>
        </w:rPr>
        <w:t>and</w:t>
      </w:r>
      <w:r>
        <w:rPr>
          <w:spacing w:val="7"/>
          <w:w w:val="95"/>
        </w:rPr>
        <w:t xml:space="preserve"> </w:t>
      </w:r>
      <w:r>
        <w:rPr>
          <w:w w:val="95"/>
        </w:rPr>
        <w:t>general</w:t>
      </w:r>
      <w:r>
        <w:rPr>
          <w:spacing w:val="6"/>
          <w:w w:val="95"/>
        </w:rPr>
        <w:t xml:space="preserve"> </w:t>
      </w:r>
      <w:r>
        <w:rPr>
          <w:w w:val="95"/>
        </w:rPr>
        <w:t>terms</w:t>
      </w:r>
      <w:r>
        <w:rPr>
          <w:spacing w:val="6"/>
          <w:w w:val="95"/>
        </w:rPr>
        <w:t xml:space="preserve"> </w:t>
      </w:r>
      <w:r>
        <w:rPr>
          <w:w w:val="95"/>
        </w:rPr>
        <w:t>and</w:t>
      </w:r>
      <w:r>
        <w:rPr>
          <w:spacing w:val="7"/>
          <w:w w:val="95"/>
        </w:rPr>
        <w:t xml:space="preserve"> </w:t>
      </w:r>
      <w:r>
        <w:rPr>
          <w:w w:val="95"/>
        </w:rPr>
        <w:t>conditions</w:t>
      </w:r>
    </w:p>
    <w:p w14:paraId="6939F6CC" w14:textId="77777777" w:rsidR="00343FF6" w:rsidRDefault="00343FF6">
      <w:pPr>
        <w:pStyle w:val="BodyText"/>
        <w:spacing w:before="9"/>
        <w:rPr>
          <w:rFonts w:ascii="Book Antiqua"/>
          <w:b/>
          <w:sz w:val="31"/>
        </w:rPr>
      </w:pPr>
    </w:p>
    <w:p w14:paraId="6FBDE765" w14:textId="77777777" w:rsidR="00343FF6" w:rsidRDefault="00635E89">
      <w:pPr>
        <w:pStyle w:val="ListParagraph"/>
        <w:numPr>
          <w:ilvl w:val="0"/>
          <w:numId w:val="1"/>
        </w:numPr>
        <w:tabs>
          <w:tab w:val="left" w:pos="540"/>
        </w:tabs>
        <w:spacing w:line="228" w:lineRule="auto"/>
        <w:ind w:right="124" w:firstLine="0"/>
        <w:rPr>
          <w:sz w:val="19"/>
        </w:rPr>
      </w:pPr>
      <w:r>
        <w:rPr>
          <w:w w:val="90"/>
          <w:sz w:val="19"/>
        </w:rPr>
        <w:t>Regulatory</w:t>
      </w:r>
      <w:r>
        <w:rPr>
          <w:spacing w:val="30"/>
          <w:w w:val="90"/>
          <w:sz w:val="19"/>
        </w:rPr>
        <w:t xml:space="preserve"> </w:t>
      </w:r>
      <w:r>
        <w:rPr>
          <w:w w:val="90"/>
          <w:sz w:val="19"/>
        </w:rPr>
        <w:t>authorities</w:t>
      </w:r>
      <w:r>
        <w:rPr>
          <w:spacing w:val="30"/>
          <w:w w:val="90"/>
          <w:sz w:val="19"/>
        </w:rPr>
        <w:t xml:space="preserve"> </w:t>
      </w:r>
      <w:r>
        <w:rPr>
          <w:w w:val="90"/>
          <w:sz w:val="19"/>
        </w:rPr>
        <w:t>shall</w:t>
      </w:r>
      <w:r>
        <w:rPr>
          <w:spacing w:val="30"/>
          <w:w w:val="90"/>
          <w:sz w:val="19"/>
        </w:rPr>
        <w:t xml:space="preserve"> </w:t>
      </w:r>
      <w:r>
        <w:rPr>
          <w:w w:val="90"/>
          <w:sz w:val="19"/>
        </w:rPr>
        <w:t>ensure</w:t>
      </w:r>
      <w:r>
        <w:rPr>
          <w:spacing w:val="32"/>
          <w:w w:val="90"/>
          <w:sz w:val="19"/>
        </w:rPr>
        <w:t xml:space="preserve"> </w:t>
      </w:r>
      <w:r>
        <w:rPr>
          <w:w w:val="90"/>
          <w:sz w:val="19"/>
        </w:rPr>
        <w:t>that</w:t>
      </w:r>
      <w:r>
        <w:rPr>
          <w:spacing w:val="30"/>
          <w:w w:val="90"/>
          <w:sz w:val="19"/>
        </w:rPr>
        <w:t xml:space="preserve"> </w:t>
      </w:r>
      <w:r>
        <w:rPr>
          <w:w w:val="90"/>
          <w:sz w:val="19"/>
        </w:rPr>
        <w:t>all</w:t>
      </w:r>
      <w:r>
        <w:rPr>
          <w:spacing w:val="31"/>
          <w:w w:val="90"/>
          <w:sz w:val="19"/>
        </w:rPr>
        <w:t xml:space="preserve"> </w:t>
      </w:r>
      <w:r>
        <w:rPr>
          <w:w w:val="90"/>
          <w:sz w:val="19"/>
        </w:rPr>
        <w:t>relevant</w:t>
      </w:r>
      <w:r>
        <w:rPr>
          <w:spacing w:val="31"/>
          <w:w w:val="90"/>
          <w:sz w:val="19"/>
        </w:rPr>
        <w:t xml:space="preserve"> </w:t>
      </w:r>
      <w:r>
        <w:rPr>
          <w:w w:val="90"/>
          <w:sz w:val="19"/>
        </w:rPr>
        <w:t>clauses</w:t>
      </w:r>
      <w:r>
        <w:rPr>
          <w:spacing w:val="30"/>
          <w:w w:val="90"/>
          <w:sz w:val="19"/>
        </w:rPr>
        <w:t xml:space="preserve"> </w:t>
      </w:r>
      <w:r>
        <w:rPr>
          <w:w w:val="90"/>
          <w:sz w:val="19"/>
        </w:rPr>
        <w:t>in</w:t>
      </w:r>
      <w:r>
        <w:rPr>
          <w:spacing w:val="31"/>
          <w:w w:val="90"/>
          <w:sz w:val="19"/>
        </w:rPr>
        <w:t xml:space="preserve"> </w:t>
      </w:r>
      <w:r>
        <w:rPr>
          <w:w w:val="90"/>
          <w:sz w:val="19"/>
        </w:rPr>
        <w:t>contracts</w:t>
      </w:r>
      <w:r>
        <w:rPr>
          <w:spacing w:val="30"/>
          <w:w w:val="90"/>
          <w:sz w:val="19"/>
        </w:rPr>
        <w:t xml:space="preserve"> </w:t>
      </w:r>
      <w:r>
        <w:rPr>
          <w:w w:val="90"/>
          <w:sz w:val="19"/>
        </w:rPr>
        <w:t>and</w:t>
      </w:r>
      <w:r>
        <w:rPr>
          <w:spacing w:val="30"/>
          <w:w w:val="90"/>
          <w:sz w:val="19"/>
        </w:rPr>
        <w:t xml:space="preserve"> </w:t>
      </w:r>
      <w:r>
        <w:rPr>
          <w:w w:val="90"/>
          <w:sz w:val="19"/>
        </w:rPr>
        <w:t>general</w:t>
      </w:r>
      <w:r>
        <w:rPr>
          <w:spacing w:val="29"/>
          <w:w w:val="90"/>
          <w:sz w:val="19"/>
        </w:rPr>
        <w:t xml:space="preserve"> </w:t>
      </w:r>
      <w:r>
        <w:rPr>
          <w:w w:val="90"/>
          <w:sz w:val="19"/>
        </w:rPr>
        <w:t>terms</w:t>
      </w:r>
      <w:r>
        <w:rPr>
          <w:spacing w:val="31"/>
          <w:w w:val="90"/>
          <w:sz w:val="19"/>
        </w:rPr>
        <w:t xml:space="preserve"> </w:t>
      </w:r>
      <w:r>
        <w:rPr>
          <w:w w:val="90"/>
          <w:sz w:val="19"/>
        </w:rPr>
        <w:t>and</w:t>
      </w:r>
      <w:r>
        <w:rPr>
          <w:spacing w:val="30"/>
          <w:w w:val="90"/>
          <w:sz w:val="19"/>
        </w:rPr>
        <w:t xml:space="preserve"> </w:t>
      </w:r>
      <w:r>
        <w:rPr>
          <w:w w:val="90"/>
          <w:sz w:val="19"/>
        </w:rPr>
        <w:t>conditions</w:t>
      </w:r>
      <w:r>
        <w:rPr>
          <w:spacing w:val="30"/>
          <w:w w:val="90"/>
          <w:sz w:val="19"/>
        </w:rPr>
        <w:t xml:space="preserve"> </w:t>
      </w:r>
      <w:r>
        <w:rPr>
          <w:w w:val="90"/>
          <w:sz w:val="19"/>
        </w:rPr>
        <w:t>relating</w:t>
      </w:r>
      <w:r>
        <w:rPr>
          <w:spacing w:val="-35"/>
          <w:w w:val="90"/>
          <w:sz w:val="19"/>
        </w:rPr>
        <w:t xml:space="preserve"> </w:t>
      </w:r>
      <w:r>
        <w:rPr>
          <w:w w:val="95"/>
          <w:sz w:val="19"/>
        </w:rPr>
        <w:t>to</w:t>
      </w:r>
      <w:r>
        <w:rPr>
          <w:spacing w:val="1"/>
          <w:w w:val="95"/>
          <w:sz w:val="19"/>
        </w:rPr>
        <w:t xml:space="preserve"> </w:t>
      </w:r>
      <w:r>
        <w:rPr>
          <w:w w:val="95"/>
          <w:sz w:val="19"/>
        </w:rPr>
        <w:t>the</w:t>
      </w:r>
      <w:r>
        <w:rPr>
          <w:spacing w:val="1"/>
          <w:w w:val="95"/>
          <w:sz w:val="19"/>
        </w:rPr>
        <w:t xml:space="preserve"> </w:t>
      </w:r>
      <w:r>
        <w:rPr>
          <w:w w:val="95"/>
          <w:sz w:val="19"/>
        </w:rPr>
        <w:t>grid</w:t>
      </w:r>
      <w:r>
        <w:rPr>
          <w:spacing w:val="1"/>
          <w:w w:val="95"/>
          <w:sz w:val="19"/>
        </w:rPr>
        <w:t xml:space="preserve"> </w:t>
      </w:r>
      <w:r>
        <w:rPr>
          <w:w w:val="95"/>
          <w:sz w:val="19"/>
        </w:rPr>
        <w:t>connection</w:t>
      </w:r>
      <w:r>
        <w:rPr>
          <w:spacing w:val="1"/>
          <w:w w:val="95"/>
          <w:sz w:val="19"/>
        </w:rPr>
        <w:t xml:space="preserve"> </w:t>
      </w:r>
      <w:r>
        <w:rPr>
          <w:w w:val="95"/>
          <w:sz w:val="19"/>
        </w:rPr>
        <w:t>of</w:t>
      </w:r>
      <w:r>
        <w:rPr>
          <w:spacing w:val="1"/>
          <w:w w:val="95"/>
          <w:sz w:val="19"/>
        </w:rPr>
        <w:t xml:space="preserve"> </w:t>
      </w:r>
      <w:r>
        <w:rPr>
          <w:w w:val="95"/>
          <w:sz w:val="19"/>
        </w:rPr>
        <w:t>new</w:t>
      </w:r>
      <w:r>
        <w:rPr>
          <w:spacing w:val="1"/>
          <w:w w:val="95"/>
          <w:sz w:val="19"/>
        </w:rPr>
        <w:t xml:space="preserve"> </w:t>
      </w:r>
      <w:r>
        <w:rPr>
          <w:w w:val="95"/>
          <w:sz w:val="19"/>
        </w:rPr>
        <w:t>transmission-connected</w:t>
      </w:r>
      <w:r>
        <w:rPr>
          <w:spacing w:val="1"/>
          <w:w w:val="95"/>
          <w:sz w:val="19"/>
        </w:rPr>
        <w:t xml:space="preserve"> </w:t>
      </w:r>
      <w:r>
        <w:rPr>
          <w:w w:val="95"/>
          <w:sz w:val="19"/>
        </w:rPr>
        <w:t>demand</w:t>
      </w:r>
      <w:r>
        <w:rPr>
          <w:spacing w:val="1"/>
          <w:w w:val="95"/>
          <w:sz w:val="19"/>
        </w:rPr>
        <w:t xml:space="preserve"> </w:t>
      </w:r>
      <w:r>
        <w:rPr>
          <w:w w:val="95"/>
          <w:sz w:val="19"/>
        </w:rPr>
        <w:t>facilities,</w:t>
      </w:r>
      <w:r>
        <w:rPr>
          <w:spacing w:val="1"/>
          <w:w w:val="95"/>
          <w:sz w:val="19"/>
        </w:rPr>
        <w:t xml:space="preserve"> </w:t>
      </w:r>
      <w:r>
        <w:rPr>
          <w:w w:val="95"/>
          <w:sz w:val="19"/>
        </w:rPr>
        <w:t>new</w:t>
      </w:r>
      <w:r>
        <w:rPr>
          <w:spacing w:val="1"/>
          <w:w w:val="95"/>
          <w:sz w:val="19"/>
        </w:rPr>
        <w:t xml:space="preserve"> </w:t>
      </w:r>
      <w:r>
        <w:rPr>
          <w:w w:val="95"/>
          <w:sz w:val="19"/>
        </w:rPr>
        <w:t>transmission-connected</w:t>
      </w:r>
      <w:r>
        <w:rPr>
          <w:spacing w:val="1"/>
          <w:w w:val="95"/>
          <w:sz w:val="19"/>
        </w:rPr>
        <w:t xml:space="preserve"> </w:t>
      </w:r>
      <w:r>
        <w:rPr>
          <w:w w:val="95"/>
          <w:sz w:val="19"/>
        </w:rPr>
        <w:t>distribution</w:t>
      </w:r>
      <w:r>
        <w:rPr>
          <w:spacing w:val="-37"/>
          <w:w w:val="95"/>
          <w:sz w:val="19"/>
        </w:rPr>
        <w:t xml:space="preserve"> </w:t>
      </w:r>
      <w:r>
        <w:rPr>
          <w:w w:val="95"/>
          <w:sz w:val="19"/>
        </w:rPr>
        <w:t>facilities, new</w:t>
      </w:r>
      <w:r>
        <w:rPr>
          <w:w w:val="95"/>
          <w:sz w:val="19"/>
        </w:rPr>
        <w:t xml:space="preserve"> distribution systems and new demand units are brought into compliance with the requirements of this</w:t>
      </w:r>
      <w:r>
        <w:rPr>
          <w:spacing w:val="1"/>
          <w:w w:val="95"/>
          <w:sz w:val="19"/>
        </w:rPr>
        <w:t xml:space="preserve"> </w:t>
      </w:r>
      <w:r>
        <w:rPr>
          <w:sz w:val="19"/>
        </w:rPr>
        <w:t>Regulation.</w:t>
      </w:r>
    </w:p>
    <w:p w14:paraId="6362EE1F" w14:textId="77777777" w:rsidR="00343FF6" w:rsidRDefault="00343FF6">
      <w:pPr>
        <w:pStyle w:val="BodyText"/>
        <w:rPr>
          <w:sz w:val="22"/>
        </w:rPr>
      </w:pPr>
    </w:p>
    <w:p w14:paraId="655612C5" w14:textId="77777777" w:rsidR="00343FF6" w:rsidRDefault="00635E89">
      <w:pPr>
        <w:pStyle w:val="ListParagraph"/>
        <w:numPr>
          <w:ilvl w:val="0"/>
          <w:numId w:val="1"/>
        </w:numPr>
        <w:tabs>
          <w:tab w:val="left" w:pos="540"/>
        </w:tabs>
        <w:spacing w:before="132" w:line="228" w:lineRule="auto"/>
        <w:ind w:right="123" w:firstLine="0"/>
        <w:rPr>
          <w:sz w:val="19"/>
        </w:rPr>
      </w:pPr>
      <w:r>
        <w:rPr>
          <w:w w:val="95"/>
          <w:sz w:val="19"/>
        </w:rPr>
        <w:t>All</w:t>
      </w:r>
      <w:r>
        <w:rPr>
          <w:spacing w:val="1"/>
          <w:w w:val="95"/>
          <w:sz w:val="19"/>
        </w:rPr>
        <w:t xml:space="preserve"> </w:t>
      </w:r>
      <w:r>
        <w:rPr>
          <w:w w:val="95"/>
          <w:sz w:val="19"/>
        </w:rPr>
        <w:t>relevant</w:t>
      </w:r>
      <w:r>
        <w:rPr>
          <w:spacing w:val="1"/>
          <w:w w:val="95"/>
          <w:sz w:val="19"/>
        </w:rPr>
        <w:t xml:space="preserve"> </w:t>
      </w:r>
      <w:r>
        <w:rPr>
          <w:w w:val="95"/>
          <w:sz w:val="19"/>
        </w:rPr>
        <w:t>clauses</w:t>
      </w:r>
      <w:r>
        <w:rPr>
          <w:spacing w:val="1"/>
          <w:w w:val="95"/>
          <w:sz w:val="19"/>
        </w:rPr>
        <w:t xml:space="preserve"> </w:t>
      </w:r>
      <w:r>
        <w:rPr>
          <w:w w:val="95"/>
          <w:sz w:val="19"/>
        </w:rPr>
        <w:t>in</w:t>
      </w:r>
      <w:r>
        <w:rPr>
          <w:spacing w:val="1"/>
          <w:w w:val="95"/>
          <w:sz w:val="19"/>
        </w:rPr>
        <w:t xml:space="preserve"> </w:t>
      </w:r>
      <w:r>
        <w:rPr>
          <w:w w:val="95"/>
          <w:sz w:val="19"/>
        </w:rPr>
        <w:t>contracts</w:t>
      </w:r>
      <w:r>
        <w:rPr>
          <w:spacing w:val="1"/>
          <w:w w:val="95"/>
          <w:sz w:val="19"/>
        </w:rPr>
        <w:t xml:space="preserve"> </w:t>
      </w:r>
      <w:r>
        <w:rPr>
          <w:w w:val="95"/>
          <w:sz w:val="19"/>
        </w:rPr>
        <w:t>and</w:t>
      </w:r>
      <w:r>
        <w:rPr>
          <w:spacing w:val="1"/>
          <w:w w:val="95"/>
          <w:sz w:val="19"/>
        </w:rPr>
        <w:t xml:space="preserve"> </w:t>
      </w:r>
      <w:r>
        <w:rPr>
          <w:w w:val="95"/>
          <w:sz w:val="19"/>
        </w:rPr>
        <w:t>relevant</w:t>
      </w:r>
      <w:r>
        <w:rPr>
          <w:spacing w:val="1"/>
          <w:w w:val="95"/>
          <w:sz w:val="19"/>
        </w:rPr>
        <w:t xml:space="preserve"> </w:t>
      </w:r>
      <w:r>
        <w:rPr>
          <w:w w:val="95"/>
          <w:sz w:val="19"/>
        </w:rPr>
        <w:t>clauses</w:t>
      </w:r>
      <w:r>
        <w:rPr>
          <w:spacing w:val="1"/>
          <w:w w:val="95"/>
          <w:sz w:val="19"/>
        </w:rPr>
        <w:t xml:space="preserve"> </w:t>
      </w:r>
      <w:r>
        <w:rPr>
          <w:w w:val="95"/>
          <w:sz w:val="19"/>
        </w:rPr>
        <w:t>of</w:t>
      </w:r>
      <w:r>
        <w:rPr>
          <w:spacing w:val="1"/>
          <w:w w:val="95"/>
          <w:sz w:val="19"/>
        </w:rPr>
        <w:t xml:space="preserve"> </w:t>
      </w:r>
      <w:r>
        <w:rPr>
          <w:w w:val="95"/>
          <w:sz w:val="19"/>
        </w:rPr>
        <w:t>general</w:t>
      </w:r>
      <w:r>
        <w:rPr>
          <w:spacing w:val="1"/>
          <w:w w:val="95"/>
          <w:sz w:val="19"/>
        </w:rPr>
        <w:t xml:space="preserve"> </w:t>
      </w:r>
      <w:r>
        <w:rPr>
          <w:w w:val="95"/>
          <w:sz w:val="19"/>
        </w:rPr>
        <w:t>terms</w:t>
      </w:r>
      <w:r>
        <w:rPr>
          <w:spacing w:val="1"/>
          <w:w w:val="95"/>
          <w:sz w:val="19"/>
        </w:rPr>
        <w:t xml:space="preserve"> </w:t>
      </w:r>
      <w:r>
        <w:rPr>
          <w:w w:val="95"/>
          <w:sz w:val="19"/>
        </w:rPr>
        <w:t>and</w:t>
      </w:r>
      <w:r>
        <w:rPr>
          <w:spacing w:val="1"/>
          <w:w w:val="95"/>
          <w:sz w:val="19"/>
        </w:rPr>
        <w:t xml:space="preserve"> </w:t>
      </w:r>
      <w:r>
        <w:rPr>
          <w:w w:val="95"/>
          <w:sz w:val="19"/>
        </w:rPr>
        <w:t>conditions</w:t>
      </w:r>
      <w:r>
        <w:rPr>
          <w:spacing w:val="1"/>
          <w:w w:val="95"/>
          <w:sz w:val="19"/>
        </w:rPr>
        <w:t xml:space="preserve"> </w:t>
      </w:r>
      <w:r>
        <w:rPr>
          <w:w w:val="95"/>
          <w:sz w:val="19"/>
        </w:rPr>
        <w:t>relating</w:t>
      </w:r>
      <w:r>
        <w:rPr>
          <w:spacing w:val="1"/>
          <w:w w:val="95"/>
          <w:sz w:val="19"/>
        </w:rPr>
        <w:t xml:space="preserve"> </w:t>
      </w:r>
      <w:r>
        <w:rPr>
          <w:w w:val="95"/>
          <w:sz w:val="19"/>
        </w:rPr>
        <w:t>to</w:t>
      </w:r>
      <w:r>
        <w:rPr>
          <w:spacing w:val="1"/>
          <w:w w:val="95"/>
          <w:sz w:val="19"/>
        </w:rPr>
        <w:t xml:space="preserve"> </w:t>
      </w:r>
      <w:r>
        <w:rPr>
          <w:w w:val="95"/>
          <w:sz w:val="19"/>
        </w:rPr>
        <w:t>the</w:t>
      </w:r>
      <w:r>
        <w:rPr>
          <w:spacing w:val="1"/>
          <w:w w:val="95"/>
          <w:sz w:val="19"/>
        </w:rPr>
        <w:t xml:space="preserve"> </w:t>
      </w:r>
      <w:r>
        <w:rPr>
          <w:w w:val="95"/>
          <w:sz w:val="19"/>
        </w:rPr>
        <w:t>grid</w:t>
      </w:r>
      <w:r>
        <w:rPr>
          <w:spacing w:val="1"/>
          <w:w w:val="95"/>
          <w:sz w:val="19"/>
        </w:rPr>
        <w:t xml:space="preserve"> </w:t>
      </w:r>
      <w:r>
        <w:rPr>
          <w:w w:val="90"/>
          <w:sz w:val="19"/>
        </w:rPr>
        <w:t>connection</w:t>
      </w:r>
      <w:r>
        <w:rPr>
          <w:spacing w:val="1"/>
          <w:w w:val="90"/>
          <w:sz w:val="19"/>
        </w:rPr>
        <w:t xml:space="preserve"> </w:t>
      </w:r>
      <w:r>
        <w:rPr>
          <w:w w:val="90"/>
          <w:sz w:val="19"/>
        </w:rPr>
        <w:t>of</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existing</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5"/>
          <w:sz w:val="19"/>
        </w:rPr>
        <w:t>existing distribution systems and existing demand units subject to all or some of the requirements of this Regulation in</w:t>
      </w:r>
      <w:r>
        <w:rPr>
          <w:spacing w:val="1"/>
          <w:w w:val="95"/>
          <w:sz w:val="19"/>
        </w:rPr>
        <w:t xml:space="preserve"> </w:t>
      </w:r>
      <w:r>
        <w:rPr>
          <w:w w:val="95"/>
          <w:sz w:val="19"/>
        </w:rPr>
        <w:t>accordance with paragraph 1 of Artic</w:t>
      </w:r>
      <w:r>
        <w:rPr>
          <w:w w:val="95"/>
          <w:sz w:val="19"/>
        </w:rPr>
        <w:t>le 4 shall be amended in order to comply with the requirements of this Regulation.</w:t>
      </w:r>
      <w:r>
        <w:rPr>
          <w:spacing w:val="-37"/>
          <w:w w:val="95"/>
          <w:sz w:val="19"/>
        </w:rPr>
        <w:t xml:space="preserve"> </w:t>
      </w:r>
      <w:r>
        <w:rPr>
          <w:spacing w:val="-1"/>
          <w:w w:val="95"/>
          <w:sz w:val="19"/>
        </w:rPr>
        <w:t xml:space="preserve">The relevant </w:t>
      </w:r>
      <w:r>
        <w:rPr>
          <w:w w:val="95"/>
          <w:sz w:val="19"/>
        </w:rPr>
        <w:t>clauses shall be amended within three years following the decision of the regulatory authority or Member</w:t>
      </w:r>
      <w:r>
        <w:rPr>
          <w:spacing w:val="1"/>
          <w:w w:val="95"/>
          <w:sz w:val="19"/>
        </w:rPr>
        <w:t xml:space="preserve"> </w:t>
      </w:r>
      <w:r>
        <w:rPr>
          <w:sz w:val="19"/>
        </w:rPr>
        <w:t>State</w:t>
      </w:r>
      <w:r>
        <w:rPr>
          <w:spacing w:val="13"/>
          <w:sz w:val="19"/>
        </w:rPr>
        <w:t xml:space="preserve"> </w:t>
      </w:r>
      <w:r>
        <w:rPr>
          <w:sz w:val="19"/>
        </w:rPr>
        <w:t>as</w:t>
      </w:r>
      <w:r>
        <w:rPr>
          <w:spacing w:val="13"/>
          <w:sz w:val="19"/>
        </w:rPr>
        <w:t xml:space="preserve"> </w:t>
      </w:r>
      <w:r>
        <w:rPr>
          <w:sz w:val="19"/>
        </w:rPr>
        <w:t>referred</w:t>
      </w:r>
      <w:r>
        <w:rPr>
          <w:spacing w:val="14"/>
          <w:sz w:val="19"/>
        </w:rPr>
        <w:t xml:space="preserve"> </w:t>
      </w:r>
      <w:r>
        <w:rPr>
          <w:sz w:val="19"/>
        </w:rPr>
        <w:t>to</w:t>
      </w:r>
      <w:r>
        <w:rPr>
          <w:spacing w:val="11"/>
          <w:sz w:val="19"/>
        </w:rPr>
        <w:t xml:space="preserve"> </w:t>
      </w:r>
      <w:r>
        <w:rPr>
          <w:sz w:val="19"/>
        </w:rPr>
        <w:t>in</w:t>
      </w:r>
      <w:r>
        <w:rPr>
          <w:spacing w:val="13"/>
          <w:sz w:val="19"/>
        </w:rPr>
        <w:t xml:space="preserve"> </w:t>
      </w:r>
      <w:r>
        <w:rPr>
          <w:sz w:val="19"/>
        </w:rPr>
        <w:t>Article</w:t>
      </w:r>
      <w:r>
        <w:rPr>
          <w:spacing w:val="14"/>
          <w:sz w:val="19"/>
        </w:rPr>
        <w:t xml:space="preserve"> </w:t>
      </w:r>
      <w:r>
        <w:rPr>
          <w:sz w:val="19"/>
        </w:rPr>
        <w:t>4(1).</w:t>
      </w:r>
    </w:p>
    <w:p w14:paraId="321B04E8" w14:textId="77777777" w:rsidR="00343FF6" w:rsidRDefault="00343FF6">
      <w:pPr>
        <w:pStyle w:val="BodyText"/>
        <w:rPr>
          <w:sz w:val="22"/>
        </w:rPr>
      </w:pPr>
    </w:p>
    <w:p w14:paraId="5197FCFD" w14:textId="77777777" w:rsidR="00343FF6" w:rsidRDefault="00635E89">
      <w:pPr>
        <w:pStyle w:val="ListParagraph"/>
        <w:numPr>
          <w:ilvl w:val="0"/>
          <w:numId w:val="1"/>
        </w:numPr>
        <w:tabs>
          <w:tab w:val="left" w:pos="540"/>
        </w:tabs>
        <w:spacing w:before="131" w:line="228" w:lineRule="auto"/>
        <w:ind w:right="123" w:firstLine="0"/>
        <w:rPr>
          <w:sz w:val="19"/>
        </w:rPr>
      </w:pPr>
      <w:r>
        <w:rPr>
          <w:w w:val="95"/>
          <w:sz w:val="19"/>
        </w:rPr>
        <w:t xml:space="preserve">Regulatory </w:t>
      </w:r>
      <w:r>
        <w:rPr>
          <w:w w:val="95"/>
          <w:sz w:val="19"/>
        </w:rPr>
        <w:t>authorities shall ensure that agreements between system operators and owners of new or existing</w:t>
      </w:r>
      <w:r>
        <w:rPr>
          <w:spacing w:val="1"/>
          <w:w w:val="95"/>
          <w:sz w:val="19"/>
        </w:rPr>
        <w:t xml:space="preserve"> </w:t>
      </w:r>
      <w:r>
        <w:rPr>
          <w:w w:val="95"/>
          <w:sz w:val="19"/>
        </w:rPr>
        <w:t>demand facilities or operators of new or existing distribution systems subject to this Regulation and relating to grid</w:t>
      </w:r>
      <w:r>
        <w:rPr>
          <w:spacing w:val="1"/>
          <w:w w:val="95"/>
          <w:sz w:val="19"/>
        </w:rPr>
        <w:t xml:space="preserve"> </w:t>
      </w:r>
      <w:r>
        <w:rPr>
          <w:w w:val="90"/>
          <w:sz w:val="19"/>
        </w:rPr>
        <w:t>connection</w:t>
      </w:r>
      <w:r>
        <w:rPr>
          <w:spacing w:val="1"/>
          <w:w w:val="90"/>
          <w:sz w:val="19"/>
        </w:rPr>
        <w:t xml:space="preserve"> </w:t>
      </w:r>
      <w:r>
        <w:rPr>
          <w:w w:val="90"/>
          <w:sz w:val="19"/>
        </w:rPr>
        <w:t>requirements</w:t>
      </w:r>
      <w:r>
        <w:rPr>
          <w:spacing w:val="1"/>
          <w:w w:val="90"/>
          <w:sz w:val="19"/>
        </w:rPr>
        <w:t xml:space="preserve"> </w:t>
      </w:r>
      <w:r>
        <w:rPr>
          <w:w w:val="90"/>
          <w:sz w:val="19"/>
        </w:rPr>
        <w:t>for</w:t>
      </w:r>
      <w:r>
        <w:rPr>
          <w:spacing w:val="1"/>
          <w:w w:val="90"/>
          <w:sz w:val="19"/>
        </w:rPr>
        <w:t xml:space="preserve"> </w:t>
      </w:r>
      <w:r>
        <w:rPr>
          <w:w w:val="90"/>
          <w:sz w:val="19"/>
        </w:rPr>
        <w:t>transmission-</w:t>
      </w:r>
      <w:r>
        <w:rPr>
          <w:w w:val="90"/>
          <w:sz w:val="19"/>
        </w:rPr>
        <w:t>connected</w:t>
      </w:r>
      <w:r>
        <w:rPr>
          <w:spacing w:val="1"/>
          <w:w w:val="90"/>
          <w:sz w:val="19"/>
        </w:rPr>
        <w:t xml:space="preserve"> </w:t>
      </w:r>
      <w:r>
        <w:rPr>
          <w:w w:val="90"/>
          <w:sz w:val="19"/>
        </w:rPr>
        <w:t>demand</w:t>
      </w:r>
      <w:r>
        <w:rPr>
          <w:spacing w:val="1"/>
          <w:w w:val="90"/>
          <w:sz w:val="19"/>
        </w:rPr>
        <w:t xml:space="preserve"> </w:t>
      </w:r>
      <w:r>
        <w:rPr>
          <w:w w:val="90"/>
          <w:sz w:val="19"/>
        </w:rPr>
        <w:t>facilities,</w:t>
      </w:r>
      <w:r>
        <w:rPr>
          <w:spacing w:val="1"/>
          <w:w w:val="90"/>
          <w:sz w:val="19"/>
        </w:rPr>
        <w:t xml:space="preserve"> </w:t>
      </w:r>
      <w:r>
        <w:rPr>
          <w:w w:val="90"/>
          <w:sz w:val="19"/>
        </w:rPr>
        <w:t>transmission-connected</w:t>
      </w:r>
      <w:r>
        <w:rPr>
          <w:spacing w:val="1"/>
          <w:w w:val="90"/>
          <w:sz w:val="19"/>
        </w:rPr>
        <w:t xml:space="preserve"> </w:t>
      </w:r>
      <w:r>
        <w:rPr>
          <w:w w:val="90"/>
          <w:sz w:val="19"/>
        </w:rPr>
        <w:t>distribution</w:t>
      </w:r>
      <w:r>
        <w:rPr>
          <w:spacing w:val="1"/>
          <w:w w:val="90"/>
          <w:sz w:val="19"/>
        </w:rPr>
        <w:t xml:space="preserve"> </w:t>
      </w:r>
      <w:r>
        <w:rPr>
          <w:w w:val="90"/>
          <w:sz w:val="19"/>
        </w:rPr>
        <w:t>facilities,</w:t>
      </w:r>
      <w:r>
        <w:rPr>
          <w:spacing w:val="1"/>
          <w:w w:val="90"/>
          <w:sz w:val="19"/>
        </w:rPr>
        <w:t xml:space="preserve"> </w:t>
      </w:r>
      <w:r>
        <w:rPr>
          <w:w w:val="95"/>
          <w:sz w:val="19"/>
        </w:rPr>
        <w:t>distribution systems and demand units used by a demand facility or a closed distribution system to provide demand</w:t>
      </w:r>
      <w:r>
        <w:rPr>
          <w:spacing w:val="1"/>
          <w:w w:val="95"/>
          <w:sz w:val="19"/>
        </w:rPr>
        <w:t xml:space="preserve"> </w:t>
      </w:r>
      <w:r>
        <w:rPr>
          <w:w w:val="95"/>
          <w:sz w:val="19"/>
        </w:rPr>
        <w:t>response services to relevant system operators and relevant TSOs,</w:t>
      </w:r>
      <w:r>
        <w:rPr>
          <w:w w:val="95"/>
          <w:sz w:val="19"/>
        </w:rPr>
        <w:t xml:space="preserve"> in particular in national network codes, reflect the</w:t>
      </w:r>
      <w:r>
        <w:rPr>
          <w:spacing w:val="1"/>
          <w:w w:val="95"/>
          <w:sz w:val="19"/>
        </w:rPr>
        <w:t xml:space="preserve"> </w:t>
      </w:r>
      <w:r>
        <w:rPr>
          <w:sz w:val="19"/>
        </w:rPr>
        <w:t>requirements</w:t>
      </w:r>
      <w:r>
        <w:rPr>
          <w:spacing w:val="13"/>
          <w:sz w:val="19"/>
        </w:rPr>
        <w:t xml:space="preserve"> </w:t>
      </w:r>
      <w:r>
        <w:rPr>
          <w:sz w:val="19"/>
        </w:rPr>
        <w:t>set</w:t>
      </w:r>
      <w:r>
        <w:rPr>
          <w:spacing w:val="11"/>
          <w:sz w:val="19"/>
        </w:rPr>
        <w:t xml:space="preserve"> </w:t>
      </w:r>
      <w:r>
        <w:rPr>
          <w:sz w:val="19"/>
        </w:rPr>
        <w:t>out</w:t>
      </w:r>
      <w:r>
        <w:rPr>
          <w:spacing w:val="12"/>
          <w:sz w:val="19"/>
        </w:rPr>
        <w:t xml:space="preserve"> </w:t>
      </w:r>
      <w:r>
        <w:rPr>
          <w:sz w:val="19"/>
        </w:rPr>
        <w:t>in</w:t>
      </w:r>
      <w:r>
        <w:rPr>
          <w:spacing w:val="14"/>
          <w:sz w:val="19"/>
        </w:rPr>
        <w:t xml:space="preserve"> </w:t>
      </w:r>
      <w:r>
        <w:rPr>
          <w:sz w:val="19"/>
        </w:rPr>
        <w:t>this</w:t>
      </w:r>
      <w:r>
        <w:rPr>
          <w:spacing w:val="13"/>
          <w:sz w:val="19"/>
        </w:rPr>
        <w:t xml:space="preserve"> </w:t>
      </w:r>
      <w:r>
        <w:rPr>
          <w:sz w:val="19"/>
        </w:rPr>
        <w:t>Regulation.</w:t>
      </w:r>
    </w:p>
    <w:p w14:paraId="4ED16567" w14:textId="77777777" w:rsidR="00343FF6" w:rsidRDefault="00343FF6">
      <w:pPr>
        <w:pStyle w:val="BodyText"/>
        <w:rPr>
          <w:sz w:val="22"/>
        </w:rPr>
      </w:pPr>
    </w:p>
    <w:p w14:paraId="522C050C" w14:textId="77777777" w:rsidR="00343FF6" w:rsidRDefault="00343FF6">
      <w:pPr>
        <w:pStyle w:val="BodyText"/>
        <w:rPr>
          <w:sz w:val="22"/>
        </w:rPr>
      </w:pPr>
    </w:p>
    <w:p w14:paraId="7DCA7506" w14:textId="77777777" w:rsidR="00343FF6" w:rsidRDefault="00343FF6">
      <w:pPr>
        <w:pStyle w:val="BodyText"/>
        <w:spacing w:before="11"/>
        <w:rPr>
          <w:sz w:val="21"/>
        </w:rPr>
      </w:pPr>
    </w:p>
    <w:p w14:paraId="5AF854F3" w14:textId="77777777" w:rsidR="00343FF6" w:rsidRDefault="00635E89">
      <w:pPr>
        <w:ind w:left="618" w:right="635"/>
        <w:jc w:val="center"/>
        <w:rPr>
          <w:i/>
          <w:sz w:val="19"/>
        </w:rPr>
      </w:pPr>
      <w:r>
        <w:rPr>
          <w:i/>
          <w:w w:val="95"/>
          <w:sz w:val="19"/>
        </w:rPr>
        <w:t>Article</w:t>
      </w:r>
      <w:r>
        <w:rPr>
          <w:i/>
          <w:spacing w:val="5"/>
          <w:w w:val="95"/>
          <w:sz w:val="19"/>
        </w:rPr>
        <w:t xml:space="preserve"> </w:t>
      </w:r>
      <w:r>
        <w:rPr>
          <w:i/>
          <w:w w:val="95"/>
          <w:sz w:val="19"/>
        </w:rPr>
        <w:t>59</w:t>
      </w:r>
    </w:p>
    <w:p w14:paraId="03DFCC2B" w14:textId="77777777" w:rsidR="00343FF6" w:rsidRDefault="00343FF6">
      <w:pPr>
        <w:pStyle w:val="BodyText"/>
        <w:spacing w:before="7"/>
        <w:rPr>
          <w:i/>
          <w:sz w:val="32"/>
        </w:rPr>
      </w:pPr>
    </w:p>
    <w:p w14:paraId="3BA83196" w14:textId="77777777" w:rsidR="00343FF6" w:rsidRDefault="00635E89">
      <w:pPr>
        <w:pStyle w:val="Heading1"/>
        <w:ind w:right="634"/>
      </w:pPr>
      <w:r>
        <w:t>Entry</w:t>
      </w:r>
      <w:r>
        <w:rPr>
          <w:spacing w:val="-6"/>
        </w:rPr>
        <w:t xml:space="preserve"> </w:t>
      </w:r>
      <w:r>
        <w:t>into</w:t>
      </w:r>
      <w:r>
        <w:rPr>
          <w:spacing w:val="-7"/>
        </w:rPr>
        <w:t xml:space="preserve"> </w:t>
      </w:r>
      <w:r>
        <w:t>force</w:t>
      </w:r>
    </w:p>
    <w:p w14:paraId="3E832886" w14:textId="77777777" w:rsidR="00343FF6" w:rsidRDefault="00343FF6">
      <w:pPr>
        <w:pStyle w:val="BodyText"/>
        <w:spacing w:before="8"/>
        <w:rPr>
          <w:rFonts w:ascii="Book Antiqua"/>
          <w:b/>
          <w:sz w:val="31"/>
        </w:rPr>
      </w:pPr>
    </w:p>
    <w:p w14:paraId="48B67F23" w14:textId="77777777" w:rsidR="00343FF6" w:rsidRDefault="00635E89">
      <w:pPr>
        <w:spacing w:line="228" w:lineRule="auto"/>
        <w:ind w:left="107" w:right="124"/>
        <w:jc w:val="both"/>
        <w:rPr>
          <w:sz w:val="19"/>
        </w:rPr>
      </w:pPr>
      <w:r>
        <w:rPr>
          <w:w w:val="95"/>
          <w:sz w:val="19"/>
        </w:rPr>
        <w:t xml:space="preserve">This Regulation shall enter into force on the twentieth day following that of its publication in the </w:t>
      </w:r>
      <w:r>
        <w:rPr>
          <w:i/>
          <w:w w:val="95"/>
          <w:sz w:val="19"/>
        </w:rPr>
        <w:t>Official Journal of the</w:t>
      </w:r>
      <w:r>
        <w:rPr>
          <w:i/>
          <w:spacing w:val="1"/>
          <w:w w:val="95"/>
          <w:sz w:val="19"/>
        </w:rPr>
        <w:t xml:space="preserve"> </w:t>
      </w:r>
      <w:r>
        <w:rPr>
          <w:i/>
          <w:sz w:val="19"/>
        </w:rPr>
        <w:t>European</w:t>
      </w:r>
      <w:r>
        <w:rPr>
          <w:i/>
          <w:spacing w:val="13"/>
          <w:sz w:val="19"/>
        </w:rPr>
        <w:t xml:space="preserve"> </w:t>
      </w:r>
      <w:r>
        <w:rPr>
          <w:i/>
          <w:sz w:val="19"/>
        </w:rPr>
        <w:t>Union</w:t>
      </w:r>
      <w:r>
        <w:rPr>
          <w:sz w:val="19"/>
        </w:rPr>
        <w:t>.</w:t>
      </w:r>
    </w:p>
    <w:p w14:paraId="1C382F1E" w14:textId="77777777" w:rsidR="00343FF6" w:rsidRDefault="00343FF6">
      <w:pPr>
        <w:pStyle w:val="BodyText"/>
        <w:rPr>
          <w:sz w:val="22"/>
        </w:rPr>
      </w:pPr>
    </w:p>
    <w:p w14:paraId="32745DBA" w14:textId="77777777" w:rsidR="00343FF6" w:rsidRDefault="00635E89">
      <w:pPr>
        <w:pStyle w:val="BodyText"/>
        <w:spacing w:before="134" w:line="228" w:lineRule="auto"/>
        <w:ind w:left="107" w:right="124"/>
        <w:jc w:val="both"/>
      </w:pPr>
      <w:r>
        <w:rPr>
          <w:w w:val="95"/>
        </w:rPr>
        <w:t>Without prejudice to Article 4(2)(b), Article 6, Article 51, Article 56 and Article 57, the requirements of this Regulation</w:t>
      </w:r>
      <w:r>
        <w:rPr>
          <w:spacing w:val="1"/>
          <w:w w:val="95"/>
        </w:rPr>
        <w:t xml:space="preserve"> </w:t>
      </w:r>
      <w:r>
        <w:t>shall</w:t>
      </w:r>
      <w:r>
        <w:rPr>
          <w:spacing w:val="11"/>
        </w:rPr>
        <w:t xml:space="preserve"> </w:t>
      </w:r>
      <w:r>
        <w:t>apply</w:t>
      </w:r>
      <w:r>
        <w:rPr>
          <w:spacing w:val="13"/>
        </w:rPr>
        <w:t xml:space="preserve"> </w:t>
      </w:r>
      <w:r>
        <w:t>from</w:t>
      </w:r>
      <w:r>
        <w:rPr>
          <w:spacing w:val="12"/>
        </w:rPr>
        <w:t xml:space="preserve"> </w:t>
      </w:r>
      <w:r>
        <w:t>three</w:t>
      </w:r>
      <w:r>
        <w:rPr>
          <w:spacing w:val="11"/>
        </w:rPr>
        <w:t xml:space="preserve"> </w:t>
      </w:r>
      <w:r>
        <w:t>years</w:t>
      </w:r>
      <w:r>
        <w:rPr>
          <w:spacing w:val="12"/>
        </w:rPr>
        <w:t xml:space="preserve"> </w:t>
      </w:r>
      <w:r>
        <w:t>after</w:t>
      </w:r>
      <w:r>
        <w:rPr>
          <w:spacing w:val="15"/>
        </w:rPr>
        <w:t xml:space="preserve"> </w:t>
      </w:r>
      <w:r>
        <w:t>publication.</w:t>
      </w:r>
    </w:p>
    <w:p w14:paraId="353C7B84" w14:textId="77777777" w:rsidR="00343FF6" w:rsidRDefault="00343FF6">
      <w:pPr>
        <w:spacing w:line="228" w:lineRule="auto"/>
        <w:jc w:val="both"/>
        <w:sectPr w:rsidR="00343FF6">
          <w:pgSz w:w="11910" w:h="16840"/>
          <w:pgMar w:top="1380" w:right="1220" w:bottom="280" w:left="1240" w:header="967" w:footer="0" w:gutter="0"/>
          <w:cols w:space="720"/>
        </w:sectPr>
      </w:pPr>
    </w:p>
    <w:p w14:paraId="6C5B53B6" w14:textId="77777777" w:rsidR="00343FF6" w:rsidRDefault="00635E89">
      <w:pPr>
        <w:pStyle w:val="BodyText"/>
        <w:spacing w:before="92"/>
        <w:ind w:left="1130"/>
      </w:pPr>
      <w:r>
        <w:rPr>
          <w:w w:val="90"/>
        </w:rPr>
        <w:lastRenderedPageBreak/>
        <w:t>This</w:t>
      </w:r>
      <w:r>
        <w:rPr>
          <w:spacing w:val="21"/>
          <w:w w:val="90"/>
        </w:rPr>
        <w:t xml:space="preserve"> </w:t>
      </w:r>
      <w:r>
        <w:rPr>
          <w:w w:val="90"/>
        </w:rPr>
        <w:t>Regulation</w:t>
      </w:r>
      <w:r>
        <w:rPr>
          <w:spacing w:val="21"/>
          <w:w w:val="90"/>
        </w:rPr>
        <w:t xml:space="preserve"> </w:t>
      </w:r>
      <w:r>
        <w:rPr>
          <w:w w:val="90"/>
        </w:rPr>
        <w:t>shall</w:t>
      </w:r>
      <w:r>
        <w:rPr>
          <w:spacing w:val="21"/>
          <w:w w:val="90"/>
        </w:rPr>
        <w:t xml:space="preserve"> </w:t>
      </w:r>
      <w:r>
        <w:rPr>
          <w:w w:val="90"/>
        </w:rPr>
        <w:t>be</w:t>
      </w:r>
      <w:r>
        <w:rPr>
          <w:spacing w:val="22"/>
          <w:w w:val="90"/>
        </w:rPr>
        <w:t xml:space="preserve"> </w:t>
      </w:r>
      <w:r>
        <w:rPr>
          <w:w w:val="90"/>
        </w:rPr>
        <w:t>binding</w:t>
      </w:r>
      <w:r>
        <w:rPr>
          <w:spacing w:val="21"/>
          <w:w w:val="90"/>
        </w:rPr>
        <w:t xml:space="preserve"> </w:t>
      </w:r>
      <w:r>
        <w:rPr>
          <w:w w:val="90"/>
        </w:rPr>
        <w:t>in</w:t>
      </w:r>
      <w:r>
        <w:rPr>
          <w:spacing w:val="22"/>
          <w:w w:val="90"/>
        </w:rPr>
        <w:t xml:space="preserve"> </w:t>
      </w:r>
      <w:r>
        <w:rPr>
          <w:w w:val="90"/>
        </w:rPr>
        <w:t>its</w:t>
      </w:r>
      <w:r>
        <w:rPr>
          <w:spacing w:val="21"/>
          <w:w w:val="90"/>
        </w:rPr>
        <w:t xml:space="preserve"> </w:t>
      </w:r>
      <w:r>
        <w:rPr>
          <w:w w:val="90"/>
        </w:rPr>
        <w:t>entirety</w:t>
      </w:r>
      <w:r>
        <w:rPr>
          <w:spacing w:val="21"/>
          <w:w w:val="90"/>
        </w:rPr>
        <w:t xml:space="preserve"> </w:t>
      </w:r>
      <w:r>
        <w:rPr>
          <w:w w:val="90"/>
        </w:rPr>
        <w:t>and</w:t>
      </w:r>
      <w:r>
        <w:rPr>
          <w:spacing w:val="20"/>
          <w:w w:val="90"/>
        </w:rPr>
        <w:t xml:space="preserve"> </w:t>
      </w:r>
      <w:r>
        <w:rPr>
          <w:w w:val="90"/>
        </w:rPr>
        <w:t>directly</w:t>
      </w:r>
      <w:r>
        <w:rPr>
          <w:spacing w:val="22"/>
          <w:w w:val="90"/>
        </w:rPr>
        <w:t xml:space="preserve"> </w:t>
      </w:r>
      <w:r>
        <w:rPr>
          <w:w w:val="90"/>
        </w:rPr>
        <w:t>applicable</w:t>
      </w:r>
      <w:r>
        <w:rPr>
          <w:spacing w:val="21"/>
          <w:w w:val="90"/>
        </w:rPr>
        <w:t xml:space="preserve"> </w:t>
      </w:r>
      <w:r>
        <w:rPr>
          <w:w w:val="90"/>
        </w:rPr>
        <w:t>in</w:t>
      </w:r>
      <w:r>
        <w:rPr>
          <w:spacing w:val="22"/>
          <w:w w:val="90"/>
        </w:rPr>
        <w:t xml:space="preserve"> </w:t>
      </w:r>
      <w:r>
        <w:rPr>
          <w:w w:val="90"/>
        </w:rPr>
        <w:t>all</w:t>
      </w:r>
      <w:r>
        <w:rPr>
          <w:spacing w:val="21"/>
          <w:w w:val="90"/>
        </w:rPr>
        <w:t xml:space="preserve"> </w:t>
      </w:r>
      <w:r>
        <w:rPr>
          <w:w w:val="90"/>
        </w:rPr>
        <w:t>Member</w:t>
      </w:r>
      <w:r>
        <w:rPr>
          <w:spacing w:val="21"/>
          <w:w w:val="90"/>
        </w:rPr>
        <w:t xml:space="preserve"> </w:t>
      </w:r>
      <w:r>
        <w:rPr>
          <w:w w:val="90"/>
        </w:rPr>
        <w:t>States.</w:t>
      </w:r>
    </w:p>
    <w:p w14:paraId="06A76861" w14:textId="77777777" w:rsidR="00343FF6" w:rsidRDefault="00343FF6">
      <w:pPr>
        <w:pStyle w:val="BodyText"/>
        <w:spacing w:before="7"/>
        <w:rPr>
          <w:sz w:val="31"/>
        </w:rPr>
      </w:pPr>
    </w:p>
    <w:p w14:paraId="5F5BFD12" w14:textId="77777777" w:rsidR="00343FF6" w:rsidRDefault="00635E89">
      <w:pPr>
        <w:pStyle w:val="BodyText"/>
        <w:ind w:left="1130"/>
      </w:pPr>
      <w:r>
        <w:rPr>
          <w:w w:val="95"/>
        </w:rPr>
        <w:t>Done</w:t>
      </w:r>
      <w:r>
        <w:rPr>
          <w:spacing w:val="10"/>
          <w:w w:val="95"/>
        </w:rPr>
        <w:t xml:space="preserve"> </w:t>
      </w:r>
      <w:r>
        <w:rPr>
          <w:w w:val="95"/>
        </w:rPr>
        <w:t>at</w:t>
      </w:r>
      <w:r>
        <w:rPr>
          <w:spacing w:val="11"/>
          <w:w w:val="95"/>
        </w:rPr>
        <w:t xml:space="preserve"> </w:t>
      </w:r>
      <w:r>
        <w:rPr>
          <w:w w:val="95"/>
        </w:rPr>
        <w:t>Brussels,</w:t>
      </w:r>
      <w:r>
        <w:rPr>
          <w:spacing w:val="9"/>
          <w:w w:val="95"/>
        </w:rPr>
        <w:t xml:space="preserve"> </w:t>
      </w:r>
      <w:r>
        <w:rPr>
          <w:w w:val="95"/>
        </w:rPr>
        <w:t>17</w:t>
      </w:r>
      <w:r>
        <w:rPr>
          <w:spacing w:val="11"/>
          <w:w w:val="95"/>
        </w:rPr>
        <w:t xml:space="preserve"> </w:t>
      </w:r>
      <w:r>
        <w:rPr>
          <w:w w:val="95"/>
        </w:rPr>
        <w:t>August</w:t>
      </w:r>
      <w:r>
        <w:rPr>
          <w:spacing w:val="11"/>
          <w:w w:val="95"/>
        </w:rPr>
        <w:t xml:space="preserve"> </w:t>
      </w:r>
      <w:r>
        <w:rPr>
          <w:w w:val="95"/>
        </w:rPr>
        <w:t>2016.</w:t>
      </w:r>
    </w:p>
    <w:p w14:paraId="67087F57" w14:textId="77777777" w:rsidR="00343FF6" w:rsidRDefault="00343FF6">
      <w:pPr>
        <w:pStyle w:val="BodyText"/>
        <w:spacing w:before="10"/>
        <w:rPr>
          <w:sz w:val="20"/>
        </w:rPr>
      </w:pPr>
    </w:p>
    <w:p w14:paraId="4C0A2AB6" w14:textId="77777777" w:rsidR="00343FF6" w:rsidRDefault="00635E89">
      <w:pPr>
        <w:spacing w:line="319" w:lineRule="auto"/>
        <w:ind w:left="5860" w:right="2038"/>
        <w:jc w:val="center"/>
        <w:rPr>
          <w:i/>
          <w:sz w:val="19"/>
        </w:rPr>
      </w:pPr>
      <w:r>
        <w:rPr>
          <w:i/>
          <w:w w:val="85"/>
          <w:sz w:val="19"/>
        </w:rPr>
        <w:t>For</w:t>
      </w:r>
      <w:r>
        <w:rPr>
          <w:i/>
          <w:spacing w:val="26"/>
          <w:w w:val="85"/>
          <w:sz w:val="19"/>
        </w:rPr>
        <w:t xml:space="preserve"> </w:t>
      </w:r>
      <w:r>
        <w:rPr>
          <w:i/>
          <w:w w:val="85"/>
          <w:sz w:val="19"/>
        </w:rPr>
        <w:t>the</w:t>
      </w:r>
      <w:r>
        <w:rPr>
          <w:i/>
          <w:spacing w:val="22"/>
          <w:w w:val="85"/>
          <w:sz w:val="19"/>
        </w:rPr>
        <w:t xml:space="preserve"> </w:t>
      </w:r>
      <w:r>
        <w:rPr>
          <w:i/>
          <w:w w:val="85"/>
          <w:sz w:val="19"/>
        </w:rPr>
        <w:t>Commission</w:t>
      </w:r>
      <w:r>
        <w:rPr>
          <w:i/>
          <w:spacing w:val="-33"/>
          <w:w w:val="85"/>
          <w:sz w:val="19"/>
        </w:rPr>
        <w:t xml:space="preserve"> </w:t>
      </w:r>
      <w:r>
        <w:rPr>
          <w:i/>
          <w:w w:val="95"/>
          <w:sz w:val="19"/>
        </w:rPr>
        <w:t>The</w:t>
      </w:r>
      <w:r>
        <w:rPr>
          <w:i/>
          <w:spacing w:val="3"/>
          <w:w w:val="95"/>
          <w:sz w:val="19"/>
        </w:rPr>
        <w:t xml:space="preserve"> </w:t>
      </w:r>
      <w:r>
        <w:rPr>
          <w:i/>
          <w:w w:val="95"/>
          <w:sz w:val="19"/>
        </w:rPr>
        <w:t>President</w:t>
      </w:r>
    </w:p>
    <w:p w14:paraId="3D15567E" w14:textId="77777777" w:rsidR="00343FF6" w:rsidRDefault="00635E89">
      <w:pPr>
        <w:spacing w:before="3"/>
        <w:ind w:left="4452" w:right="635"/>
        <w:jc w:val="center"/>
        <w:rPr>
          <w:sz w:val="17"/>
        </w:rPr>
      </w:pPr>
      <w:r>
        <w:rPr>
          <w:w w:val="95"/>
          <w:sz w:val="17"/>
        </w:rPr>
        <w:t>Jean-Claude</w:t>
      </w:r>
      <w:r>
        <w:rPr>
          <w:spacing w:val="-1"/>
          <w:w w:val="95"/>
          <w:sz w:val="17"/>
        </w:rPr>
        <w:t xml:space="preserve"> </w:t>
      </w:r>
      <w:r>
        <w:rPr>
          <w:w w:val="95"/>
          <w:sz w:val="17"/>
        </w:rPr>
        <w:t>JUNCKER</w:t>
      </w:r>
    </w:p>
    <w:p w14:paraId="76A3F976" w14:textId="77777777" w:rsidR="00343FF6" w:rsidRDefault="00343FF6">
      <w:pPr>
        <w:pStyle w:val="BodyText"/>
        <w:rPr>
          <w:sz w:val="20"/>
        </w:rPr>
      </w:pPr>
    </w:p>
    <w:p w14:paraId="0BA60DF8" w14:textId="719D58C7" w:rsidR="00343FF6" w:rsidRDefault="00635E89">
      <w:pPr>
        <w:pStyle w:val="BodyText"/>
        <w:spacing w:before="2"/>
        <w:rPr>
          <w:sz w:val="25"/>
        </w:rPr>
      </w:pPr>
      <w:r>
        <w:rPr>
          <w:noProof/>
          <w:lang w:val="en-GB" w:eastAsia="en-GB"/>
        </w:rPr>
        <mc:AlternateContent>
          <mc:Choice Requires="wps">
            <w:drawing>
              <wp:anchor distT="0" distB="0" distL="0" distR="0" simplePos="0" relativeHeight="487589376" behindDoc="1" locked="0" layoutInCell="1" allowOverlap="1" wp14:anchorId="07E88A7F" wp14:editId="61616CF2">
                <wp:simplePos x="0" y="0"/>
                <wp:positionH relativeFrom="page">
                  <wp:posOffset>3617595</wp:posOffset>
                </wp:positionH>
                <wp:positionV relativeFrom="paragraph">
                  <wp:posOffset>202565</wp:posOffset>
                </wp:positionV>
                <wp:extent cx="325755" cy="6350"/>
                <wp:effectExtent l="0" t="0" r="0" b="0"/>
                <wp:wrapTopAndBottom/>
                <wp:docPr id="27"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68D79" id="docshape54" o:spid="_x0000_s1026" style="position:absolute;margin-left:284.85pt;margin-top:15.95pt;width:25.65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" fillcolor="black" stroked="f">
                <w10:wrap type="topAndBottom" anchorx="page"/>
              </v:rect>
            </w:pict>
          </mc:Fallback>
        </mc:AlternateContent>
      </w:r>
    </w:p>
    <w:p w14:paraId="7C729E5C" w14:textId="77777777" w:rsidR="00343FF6" w:rsidRDefault="00343FF6">
      <w:pPr>
        <w:rPr>
          <w:sz w:val="25"/>
        </w:rPr>
        <w:sectPr w:rsidR="00343FF6">
          <w:pgSz w:w="11910" w:h="16840"/>
          <w:pgMar w:top="1380" w:right="1220" w:bottom="280" w:left="1240" w:header="967" w:footer="0" w:gutter="0"/>
          <w:cols w:space="720"/>
        </w:sectPr>
      </w:pPr>
    </w:p>
    <w:p w14:paraId="54322343" w14:textId="77777777" w:rsidR="00343FF6" w:rsidRDefault="00343FF6">
      <w:pPr>
        <w:pStyle w:val="BodyText"/>
        <w:spacing w:before="6"/>
        <w:rPr>
          <w:sz w:val="10"/>
        </w:rPr>
      </w:pPr>
    </w:p>
    <w:p w14:paraId="227F944A" w14:textId="77777777" w:rsidR="00343FF6" w:rsidRDefault="00635E89">
      <w:pPr>
        <w:spacing w:before="101"/>
        <w:ind w:left="618" w:right="635"/>
        <w:jc w:val="center"/>
        <w:rPr>
          <w:i/>
          <w:sz w:val="17"/>
        </w:rPr>
      </w:pPr>
      <w:r>
        <w:rPr>
          <w:i/>
          <w:sz w:val="17"/>
        </w:rPr>
        <w:t>ANNEX</w:t>
      </w:r>
      <w:r>
        <w:rPr>
          <w:i/>
          <w:spacing w:val="22"/>
          <w:sz w:val="17"/>
        </w:rPr>
        <w:t xml:space="preserve"> </w:t>
      </w:r>
      <w:r>
        <w:rPr>
          <w:i/>
          <w:sz w:val="17"/>
        </w:rPr>
        <w:t>I</w:t>
      </w:r>
    </w:p>
    <w:p w14:paraId="13689149" w14:textId="77777777" w:rsidR="00343FF6" w:rsidRDefault="00343FF6">
      <w:pPr>
        <w:pStyle w:val="BodyText"/>
        <w:spacing w:before="10"/>
        <w:rPr>
          <w:i/>
          <w:sz w:val="20"/>
        </w:rPr>
      </w:pPr>
    </w:p>
    <w:p w14:paraId="2D9A4C0D" w14:textId="77777777" w:rsidR="00343FF6" w:rsidRDefault="00635E89">
      <w:pPr>
        <w:pStyle w:val="Heading1"/>
      </w:pPr>
      <w:r>
        <w:rPr>
          <w:w w:val="95"/>
        </w:rPr>
        <w:t>Frequency</w:t>
      </w:r>
      <w:r>
        <w:rPr>
          <w:spacing w:val="12"/>
          <w:w w:val="95"/>
        </w:rPr>
        <w:t xml:space="preserve"> </w:t>
      </w:r>
      <w:r>
        <w:rPr>
          <w:w w:val="95"/>
        </w:rPr>
        <w:t>ranges</w:t>
      </w:r>
      <w:r>
        <w:rPr>
          <w:spacing w:val="11"/>
          <w:w w:val="95"/>
        </w:rPr>
        <w:t xml:space="preserve"> </w:t>
      </w:r>
      <w:r>
        <w:rPr>
          <w:w w:val="95"/>
        </w:rPr>
        <w:t>and</w:t>
      </w:r>
      <w:r>
        <w:rPr>
          <w:spacing w:val="11"/>
          <w:w w:val="95"/>
        </w:rPr>
        <w:t xml:space="preserve"> </w:t>
      </w:r>
      <w:r>
        <w:rPr>
          <w:w w:val="95"/>
        </w:rPr>
        <w:t>time</w:t>
      </w:r>
      <w:r>
        <w:rPr>
          <w:spacing w:val="10"/>
          <w:w w:val="95"/>
        </w:rPr>
        <w:t xml:space="preserve"> </w:t>
      </w:r>
      <w:r>
        <w:rPr>
          <w:w w:val="95"/>
        </w:rPr>
        <w:t>periods</w:t>
      </w:r>
      <w:r>
        <w:rPr>
          <w:spacing w:val="11"/>
          <w:w w:val="95"/>
        </w:rPr>
        <w:t xml:space="preserve"> </w:t>
      </w:r>
      <w:r>
        <w:rPr>
          <w:w w:val="95"/>
        </w:rPr>
        <w:t>referred</w:t>
      </w:r>
      <w:r>
        <w:rPr>
          <w:spacing w:val="11"/>
          <w:w w:val="95"/>
        </w:rPr>
        <w:t xml:space="preserve"> </w:t>
      </w:r>
      <w:r>
        <w:rPr>
          <w:w w:val="95"/>
        </w:rPr>
        <w:t>to</w:t>
      </w:r>
      <w:r>
        <w:rPr>
          <w:spacing w:val="8"/>
          <w:w w:val="95"/>
        </w:rPr>
        <w:t xml:space="preserve"> </w:t>
      </w:r>
      <w:r>
        <w:rPr>
          <w:w w:val="95"/>
        </w:rPr>
        <w:t>in</w:t>
      </w:r>
      <w:r>
        <w:rPr>
          <w:spacing w:val="11"/>
          <w:w w:val="95"/>
        </w:rPr>
        <w:t xml:space="preserve"> </w:t>
      </w:r>
      <w:r>
        <w:rPr>
          <w:w w:val="95"/>
        </w:rPr>
        <w:t>Article</w:t>
      </w:r>
      <w:r>
        <w:rPr>
          <w:spacing w:val="12"/>
          <w:w w:val="95"/>
        </w:rPr>
        <w:t xml:space="preserve"> </w:t>
      </w:r>
      <w:r>
        <w:rPr>
          <w:w w:val="95"/>
        </w:rPr>
        <w:t>12(1)</w:t>
      </w:r>
    </w:p>
    <w:p w14:paraId="136460D9" w14:textId="77777777" w:rsidR="00343FF6" w:rsidRDefault="00343FF6">
      <w:pPr>
        <w:pStyle w:val="BodyText"/>
        <w:rPr>
          <w:rFonts w:ascii="Book Antiqua"/>
          <w:b/>
          <w:sz w:val="20"/>
        </w:rPr>
      </w:pPr>
    </w:p>
    <w:p w14:paraId="0CE41B4F" w14:textId="77777777" w:rsidR="00343FF6" w:rsidRDefault="00343FF6">
      <w:pPr>
        <w:pStyle w:val="BodyText"/>
        <w:rPr>
          <w:rFonts w:ascii="Book Antiqua"/>
          <w:b/>
          <w:sz w:val="12"/>
        </w:rPr>
      </w:pPr>
    </w:p>
    <w:tbl>
      <w:tblPr>
        <w:tblStyle w:val="TableNormal1"/>
        <w:tblW w:w="0" w:type="auto"/>
        <w:tblInd w:w="1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86"/>
        <w:gridCol w:w="2559"/>
        <w:gridCol w:w="4867"/>
      </w:tblGrid>
      <w:tr w:rsidR="00343FF6" w14:paraId="0ED596F5" w14:textId="77777777">
        <w:trPr>
          <w:trHeight w:val="353"/>
        </w:trPr>
        <w:tc>
          <w:tcPr>
            <w:tcW w:w="1786" w:type="dxa"/>
            <w:tcBorders>
              <w:left w:val="nil"/>
            </w:tcBorders>
          </w:tcPr>
          <w:p w14:paraId="25F85B33" w14:textId="77777777" w:rsidR="00343FF6" w:rsidRDefault="00635E89">
            <w:pPr>
              <w:pStyle w:val="TableParagraph"/>
              <w:spacing w:before="61"/>
              <w:ind w:left="288"/>
              <w:rPr>
                <w:sz w:val="17"/>
              </w:rPr>
            </w:pPr>
            <w:r>
              <w:rPr>
                <w:w w:val="90"/>
                <w:sz w:val="17"/>
              </w:rPr>
              <w:t>Synchronous</w:t>
            </w:r>
            <w:r>
              <w:rPr>
                <w:spacing w:val="21"/>
                <w:w w:val="90"/>
                <w:sz w:val="17"/>
              </w:rPr>
              <w:t xml:space="preserve"> </w:t>
            </w:r>
            <w:r>
              <w:rPr>
                <w:w w:val="90"/>
                <w:sz w:val="17"/>
              </w:rPr>
              <w:t>area</w:t>
            </w:r>
          </w:p>
        </w:tc>
        <w:tc>
          <w:tcPr>
            <w:tcW w:w="2559" w:type="dxa"/>
          </w:tcPr>
          <w:p w14:paraId="43CF8187" w14:textId="77777777" w:rsidR="00343FF6" w:rsidRDefault="00635E89">
            <w:pPr>
              <w:pStyle w:val="TableParagraph"/>
              <w:spacing w:before="61"/>
              <w:ind w:left="565" w:right="553"/>
              <w:jc w:val="center"/>
              <w:rPr>
                <w:sz w:val="17"/>
              </w:rPr>
            </w:pPr>
            <w:r>
              <w:rPr>
                <w:w w:val="90"/>
                <w:sz w:val="17"/>
              </w:rPr>
              <w:t>Frequency</w:t>
            </w:r>
            <w:r>
              <w:rPr>
                <w:spacing w:val="7"/>
                <w:w w:val="90"/>
                <w:sz w:val="17"/>
              </w:rPr>
              <w:t xml:space="preserve"> </w:t>
            </w:r>
            <w:r>
              <w:rPr>
                <w:w w:val="90"/>
                <w:sz w:val="17"/>
              </w:rPr>
              <w:t>range</w:t>
            </w:r>
          </w:p>
        </w:tc>
        <w:tc>
          <w:tcPr>
            <w:tcW w:w="4867" w:type="dxa"/>
            <w:tcBorders>
              <w:right w:val="nil"/>
            </w:tcBorders>
          </w:tcPr>
          <w:p w14:paraId="0AA8F542" w14:textId="77777777" w:rsidR="00343FF6" w:rsidRDefault="00635E89">
            <w:pPr>
              <w:pStyle w:val="TableParagraph"/>
              <w:spacing w:before="61"/>
              <w:ind w:left="1551"/>
              <w:rPr>
                <w:sz w:val="17"/>
              </w:rPr>
            </w:pPr>
            <w:r>
              <w:rPr>
                <w:spacing w:val="-1"/>
                <w:w w:val="95"/>
                <w:sz w:val="17"/>
              </w:rPr>
              <w:t>Time</w:t>
            </w:r>
            <w:r>
              <w:rPr>
                <w:spacing w:val="-2"/>
                <w:w w:val="95"/>
                <w:sz w:val="17"/>
              </w:rPr>
              <w:t xml:space="preserve"> </w:t>
            </w:r>
            <w:r>
              <w:rPr>
                <w:spacing w:val="-1"/>
                <w:w w:val="95"/>
                <w:sz w:val="17"/>
              </w:rPr>
              <w:t>period</w:t>
            </w:r>
            <w:r>
              <w:rPr>
                <w:spacing w:val="-2"/>
                <w:w w:val="95"/>
                <w:sz w:val="17"/>
              </w:rPr>
              <w:t xml:space="preserve"> </w:t>
            </w:r>
            <w:r>
              <w:rPr>
                <w:w w:val="95"/>
                <w:sz w:val="17"/>
              </w:rPr>
              <w:t>for</w:t>
            </w:r>
            <w:r>
              <w:rPr>
                <w:spacing w:val="-1"/>
                <w:w w:val="95"/>
                <w:sz w:val="17"/>
              </w:rPr>
              <w:t xml:space="preserve"> </w:t>
            </w:r>
            <w:r>
              <w:rPr>
                <w:w w:val="95"/>
                <w:sz w:val="17"/>
              </w:rPr>
              <w:t>operation</w:t>
            </w:r>
          </w:p>
        </w:tc>
      </w:tr>
      <w:tr w:rsidR="00343FF6" w14:paraId="2013916C" w14:textId="77777777">
        <w:trPr>
          <w:trHeight w:val="535"/>
        </w:trPr>
        <w:tc>
          <w:tcPr>
            <w:tcW w:w="1786" w:type="dxa"/>
            <w:vMerge w:val="restart"/>
            <w:tcBorders>
              <w:left w:val="nil"/>
            </w:tcBorders>
          </w:tcPr>
          <w:p w14:paraId="330CEE66" w14:textId="77777777" w:rsidR="00343FF6" w:rsidRDefault="00343FF6">
            <w:pPr>
              <w:pStyle w:val="TableParagraph"/>
              <w:rPr>
                <w:rFonts w:ascii="Book Antiqua"/>
                <w:b/>
              </w:rPr>
            </w:pPr>
          </w:p>
          <w:p w14:paraId="12229E24" w14:textId="77777777" w:rsidR="00343FF6" w:rsidRDefault="00343FF6">
            <w:pPr>
              <w:pStyle w:val="TableParagraph"/>
              <w:rPr>
                <w:rFonts w:ascii="Book Antiqua"/>
                <w:b/>
              </w:rPr>
            </w:pPr>
          </w:p>
          <w:p w14:paraId="551991CF" w14:textId="77777777" w:rsidR="00343FF6" w:rsidRDefault="00343FF6">
            <w:pPr>
              <w:pStyle w:val="TableParagraph"/>
              <w:rPr>
                <w:rFonts w:ascii="Book Antiqua"/>
                <w:b/>
              </w:rPr>
            </w:pPr>
          </w:p>
          <w:p w14:paraId="50FB9E05" w14:textId="77777777" w:rsidR="00343FF6" w:rsidRDefault="00343FF6">
            <w:pPr>
              <w:pStyle w:val="TableParagraph"/>
              <w:spacing w:before="11"/>
              <w:rPr>
                <w:rFonts w:ascii="Book Antiqua"/>
                <w:b/>
                <w:sz w:val="28"/>
              </w:rPr>
            </w:pPr>
          </w:p>
          <w:p w14:paraId="5FEA0E44" w14:textId="77777777" w:rsidR="00343FF6" w:rsidRDefault="00635E89">
            <w:pPr>
              <w:pStyle w:val="TableParagraph"/>
              <w:spacing w:before="1"/>
              <w:ind w:left="-3"/>
              <w:rPr>
                <w:rFonts w:ascii="Book Antiqua"/>
                <w:b/>
                <w:sz w:val="19"/>
              </w:rPr>
            </w:pPr>
            <w:r>
              <w:rPr>
                <w:rFonts w:ascii="Book Antiqua"/>
                <w:b/>
                <w:w w:val="95"/>
                <w:sz w:val="19"/>
              </w:rPr>
              <w:t>Continental</w:t>
            </w:r>
            <w:r>
              <w:rPr>
                <w:rFonts w:ascii="Book Antiqua"/>
                <w:b/>
                <w:spacing w:val="-1"/>
                <w:w w:val="95"/>
                <w:sz w:val="19"/>
              </w:rPr>
              <w:t xml:space="preserve"> </w:t>
            </w:r>
            <w:r>
              <w:rPr>
                <w:rFonts w:ascii="Book Antiqua"/>
                <w:b/>
                <w:w w:val="95"/>
                <w:sz w:val="19"/>
              </w:rPr>
              <w:t>Europe</w:t>
            </w:r>
          </w:p>
        </w:tc>
        <w:tc>
          <w:tcPr>
            <w:tcW w:w="2559" w:type="dxa"/>
          </w:tcPr>
          <w:p w14:paraId="3132287C" w14:textId="77777777" w:rsidR="00343FF6" w:rsidRDefault="00635E89">
            <w:pPr>
              <w:pStyle w:val="TableParagraph"/>
              <w:spacing w:before="103"/>
              <w:ind w:left="565" w:right="556"/>
              <w:jc w:val="center"/>
              <w:rPr>
                <w:sz w:val="19"/>
              </w:rPr>
            </w:pPr>
            <w:r>
              <w:rPr>
                <w:sz w:val="19"/>
              </w:rPr>
              <w:t>47,5</w:t>
            </w:r>
            <w:r>
              <w:rPr>
                <w:spacing w:val="8"/>
                <w:sz w:val="19"/>
              </w:rPr>
              <w:t xml:space="preserve"> </w:t>
            </w:r>
            <w:r>
              <w:rPr>
                <w:sz w:val="19"/>
              </w:rPr>
              <w:t>Hz-48,5</w:t>
            </w:r>
            <w:r>
              <w:rPr>
                <w:spacing w:val="10"/>
                <w:sz w:val="19"/>
              </w:rPr>
              <w:t xml:space="preserve"> </w:t>
            </w:r>
            <w:r>
              <w:rPr>
                <w:sz w:val="19"/>
              </w:rPr>
              <w:t>Hz</w:t>
            </w:r>
          </w:p>
        </w:tc>
        <w:tc>
          <w:tcPr>
            <w:tcW w:w="4867" w:type="dxa"/>
            <w:tcBorders>
              <w:right w:val="nil"/>
            </w:tcBorders>
          </w:tcPr>
          <w:p w14:paraId="6C47F875" w14:textId="77777777" w:rsidR="00343FF6" w:rsidRDefault="00635E89">
            <w:pPr>
              <w:pStyle w:val="TableParagraph"/>
              <w:spacing w:before="103"/>
              <w:ind w:left="88"/>
              <w:rPr>
                <w:sz w:val="19"/>
              </w:rPr>
            </w:pPr>
            <w:r>
              <w:rPr>
                <w:w w:val="95"/>
                <w:sz w:val="19"/>
              </w:rPr>
              <w:t>To</w:t>
            </w:r>
            <w:r>
              <w:rPr>
                <w:spacing w:val="4"/>
                <w:w w:val="95"/>
                <w:sz w:val="19"/>
              </w:rPr>
              <w:t xml:space="preserve"> </w:t>
            </w:r>
            <w:r>
              <w:rPr>
                <w:w w:val="95"/>
                <w:sz w:val="19"/>
              </w:rPr>
              <w:t>be</w:t>
            </w:r>
            <w:r>
              <w:rPr>
                <w:spacing w:val="7"/>
                <w:w w:val="95"/>
                <w:sz w:val="19"/>
              </w:rPr>
              <w:t xml:space="preserve"> </w:t>
            </w:r>
            <w:r>
              <w:rPr>
                <w:w w:val="95"/>
                <w:sz w:val="19"/>
              </w:rPr>
              <w:t>specified</w:t>
            </w:r>
            <w:r>
              <w:rPr>
                <w:spacing w:val="8"/>
                <w:w w:val="95"/>
                <w:sz w:val="19"/>
              </w:rPr>
              <w:t xml:space="preserve"> </w:t>
            </w:r>
            <w:r>
              <w:rPr>
                <w:w w:val="95"/>
                <w:sz w:val="19"/>
              </w:rPr>
              <w:t>by</w:t>
            </w:r>
            <w:r>
              <w:rPr>
                <w:spacing w:val="2"/>
                <w:w w:val="95"/>
                <w:sz w:val="19"/>
              </w:rPr>
              <w:t xml:space="preserve"> </w:t>
            </w:r>
            <w:r>
              <w:rPr>
                <w:w w:val="95"/>
                <w:sz w:val="19"/>
              </w:rPr>
              <w:t>each</w:t>
            </w:r>
            <w:r>
              <w:rPr>
                <w:spacing w:val="5"/>
                <w:w w:val="95"/>
                <w:sz w:val="19"/>
              </w:rPr>
              <w:t xml:space="preserve"> </w:t>
            </w:r>
            <w:r>
              <w:rPr>
                <w:w w:val="95"/>
                <w:sz w:val="19"/>
              </w:rPr>
              <w:t>TSO,</w:t>
            </w:r>
            <w:r>
              <w:rPr>
                <w:spacing w:val="5"/>
                <w:w w:val="95"/>
                <w:sz w:val="19"/>
              </w:rPr>
              <w:t xml:space="preserve"> </w:t>
            </w:r>
            <w:r>
              <w:rPr>
                <w:w w:val="95"/>
                <w:sz w:val="19"/>
              </w:rPr>
              <w:t>but</w:t>
            </w:r>
            <w:r>
              <w:rPr>
                <w:spacing w:val="7"/>
                <w:w w:val="95"/>
                <w:sz w:val="19"/>
              </w:rPr>
              <w:t xml:space="preserve"> </w:t>
            </w:r>
            <w:r>
              <w:rPr>
                <w:w w:val="95"/>
                <w:sz w:val="19"/>
              </w:rPr>
              <w:t>not</w:t>
            </w:r>
            <w:r>
              <w:rPr>
                <w:spacing w:val="5"/>
                <w:w w:val="95"/>
                <w:sz w:val="19"/>
              </w:rPr>
              <w:t xml:space="preserve"> </w:t>
            </w:r>
            <w:r>
              <w:rPr>
                <w:w w:val="95"/>
                <w:sz w:val="19"/>
              </w:rPr>
              <w:t>less</w:t>
            </w:r>
            <w:r>
              <w:rPr>
                <w:spacing w:val="6"/>
                <w:w w:val="95"/>
                <w:sz w:val="19"/>
              </w:rPr>
              <w:t xml:space="preserve"> </w:t>
            </w:r>
            <w:r>
              <w:rPr>
                <w:w w:val="95"/>
                <w:sz w:val="19"/>
              </w:rPr>
              <w:t>than</w:t>
            </w:r>
            <w:r>
              <w:rPr>
                <w:spacing w:val="7"/>
                <w:w w:val="95"/>
                <w:sz w:val="19"/>
              </w:rPr>
              <w:t xml:space="preserve"> </w:t>
            </w:r>
            <w:r>
              <w:rPr>
                <w:w w:val="95"/>
                <w:sz w:val="19"/>
              </w:rPr>
              <w:t>30</w:t>
            </w:r>
            <w:r>
              <w:rPr>
                <w:spacing w:val="5"/>
                <w:w w:val="95"/>
                <w:sz w:val="19"/>
              </w:rPr>
              <w:t xml:space="preserve"> </w:t>
            </w:r>
            <w:r>
              <w:rPr>
                <w:w w:val="95"/>
                <w:sz w:val="19"/>
              </w:rPr>
              <w:t>minutes</w:t>
            </w:r>
          </w:p>
        </w:tc>
      </w:tr>
      <w:tr w:rsidR="00343FF6" w14:paraId="5A440665" w14:textId="77777777">
        <w:trPr>
          <w:trHeight w:val="819"/>
        </w:trPr>
        <w:tc>
          <w:tcPr>
            <w:tcW w:w="1786" w:type="dxa"/>
            <w:vMerge/>
            <w:tcBorders>
              <w:top w:val="nil"/>
              <w:left w:val="nil"/>
            </w:tcBorders>
          </w:tcPr>
          <w:p w14:paraId="29BEABE3" w14:textId="77777777" w:rsidR="00343FF6" w:rsidRDefault="00343FF6">
            <w:pPr>
              <w:rPr>
                <w:sz w:val="2"/>
                <w:szCs w:val="2"/>
              </w:rPr>
            </w:pPr>
          </w:p>
        </w:tc>
        <w:tc>
          <w:tcPr>
            <w:tcW w:w="2559" w:type="dxa"/>
          </w:tcPr>
          <w:p w14:paraId="12D4DA2A" w14:textId="77777777" w:rsidR="00343FF6" w:rsidRDefault="00635E89">
            <w:pPr>
              <w:pStyle w:val="TableParagraph"/>
              <w:spacing w:before="177"/>
              <w:ind w:left="565" w:right="556"/>
              <w:jc w:val="center"/>
              <w:rPr>
                <w:sz w:val="19"/>
              </w:rPr>
            </w:pPr>
            <w:r>
              <w:rPr>
                <w:sz w:val="19"/>
              </w:rPr>
              <w:t>48,5</w:t>
            </w:r>
            <w:r>
              <w:rPr>
                <w:spacing w:val="8"/>
                <w:sz w:val="19"/>
              </w:rPr>
              <w:t xml:space="preserve"> </w:t>
            </w:r>
            <w:r>
              <w:rPr>
                <w:sz w:val="19"/>
              </w:rPr>
              <w:t>Hz-49,0</w:t>
            </w:r>
            <w:r>
              <w:rPr>
                <w:spacing w:val="10"/>
                <w:sz w:val="19"/>
              </w:rPr>
              <w:t xml:space="preserve"> </w:t>
            </w:r>
            <w:r>
              <w:rPr>
                <w:sz w:val="19"/>
              </w:rPr>
              <w:t>Hz</w:t>
            </w:r>
          </w:p>
        </w:tc>
        <w:tc>
          <w:tcPr>
            <w:tcW w:w="4867" w:type="dxa"/>
            <w:tcBorders>
              <w:right w:val="nil"/>
            </w:tcBorders>
          </w:tcPr>
          <w:p w14:paraId="0AC247AA" w14:textId="77777777" w:rsidR="00343FF6" w:rsidRDefault="00635E89">
            <w:pPr>
              <w:pStyle w:val="TableParagraph"/>
              <w:spacing w:before="186" w:line="228" w:lineRule="auto"/>
              <w:ind w:left="88" w:right="-19"/>
              <w:rPr>
                <w:sz w:val="19"/>
              </w:rPr>
            </w:pPr>
            <w:r>
              <w:rPr>
                <w:w w:val="95"/>
                <w:sz w:val="19"/>
              </w:rPr>
              <w:t>To</w:t>
            </w:r>
            <w:r>
              <w:rPr>
                <w:spacing w:val="14"/>
                <w:w w:val="95"/>
                <w:sz w:val="19"/>
              </w:rPr>
              <w:t xml:space="preserve"> </w:t>
            </w:r>
            <w:r>
              <w:rPr>
                <w:w w:val="95"/>
                <w:sz w:val="19"/>
              </w:rPr>
              <w:t>be</w:t>
            </w:r>
            <w:r>
              <w:rPr>
                <w:spacing w:val="15"/>
                <w:w w:val="95"/>
                <w:sz w:val="19"/>
              </w:rPr>
              <w:t xml:space="preserve"> </w:t>
            </w:r>
            <w:r>
              <w:rPr>
                <w:w w:val="95"/>
                <w:sz w:val="19"/>
              </w:rPr>
              <w:t>specified</w:t>
            </w:r>
            <w:r>
              <w:rPr>
                <w:spacing w:val="16"/>
                <w:w w:val="95"/>
                <w:sz w:val="19"/>
              </w:rPr>
              <w:t xml:space="preserve"> </w:t>
            </w:r>
            <w:r>
              <w:rPr>
                <w:w w:val="95"/>
                <w:sz w:val="19"/>
              </w:rPr>
              <w:t>by</w:t>
            </w:r>
            <w:r>
              <w:rPr>
                <w:spacing w:val="11"/>
                <w:w w:val="95"/>
                <w:sz w:val="19"/>
              </w:rPr>
              <w:t xml:space="preserve"> </w:t>
            </w:r>
            <w:r>
              <w:rPr>
                <w:w w:val="95"/>
                <w:sz w:val="19"/>
              </w:rPr>
              <w:t>each</w:t>
            </w:r>
            <w:r>
              <w:rPr>
                <w:spacing w:val="14"/>
                <w:w w:val="95"/>
                <w:sz w:val="19"/>
              </w:rPr>
              <w:t xml:space="preserve"> </w:t>
            </w:r>
            <w:r>
              <w:rPr>
                <w:w w:val="95"/>
                <w:sz w:val="19"/>
              </w:rPr>
              <w:t>TSO,</w:t>
            </w:r>
            <w:r>
              <w:rPr>
                <w:spacing w:val="14"/>
                <w:w w:val="95"/>
                <w:sz w:val="19"/>
              </w:rPr>
              <w:t xml:space="preserve"> </w:t>
            </w:r>
            <w:r>
              <w:rPr>
                <w:w w:val="95"/>
                <w:sz w:val="19"/>
              </w:rPr>
              <w:t>but</w:t>
            </w:r>
            <w:r>
              <w:rPr>
                <w:spacing w:val="15"/>
                <w:w w:val="95"/>
                <w:sz w:val="19"/>
              </w:rPr>
              <w:t xml:space="preserve"> </w:t>
            </w:r>
            <w:r>
              <w:rPr>
                <w:w w:val="95"/>
                <w:sz w:val="19"/>
              </w:rPr>
              <w:t>not</w:t>
            </w:r>
            <w:r>
              <w:rPr>
                <w:spacing w:val="16"/>
                <w:w w:val="95"/>
                <w:sz w:val="19"/>
              </w:rPr>
              <w:t xml:space="preserve"> </w:t>
            </w:r>
            <w:r>
              <w:rPr>
                <w:w w:val="95"/>
                <w:sz w:val="19"/>
              </w:rPr>
              <w:t>less</w:t>
            </w:r>
            <w:r>
              <w:rPr>
                <w:spacing w:val="15"/>
                <w:w w:val="95"/>
                <w:sz w:val="19"/>
              </w:rPr>
              <w:t xml:space="preserve"> </w:t>
            </w:r>
            <w:r>
              <w:rPr>
                <w:w w:val="95"/>
                <w:sz w:val="19"/>
              </w:rPr>
              <w:t>than</w:t>
            </w:r>
            <w:r>
              <w:rPr>
                <w:spacing w:val="15"/>
                <w:w w:val="95"/>
                <w:sz w:val="19"/>
              </w:rPr>
              <w:t xml:space="preserve"> </w:t>
            </w:r>
            <w:r>
              <w:rPr>
                <w:w w:val="95"/>
                <w:sz w:val="19"/>
              </w:rPr>
              <w:t>the</w:t>
            </w:r>
            <w:r>
              <w:rPr>
                <w:spacing w:val="15"/>
                <w:w w:val="95"/>
                <w:sz w:val="19"/>
              </w:rPr>
              <w:t xml:space="preserve"> </w:t>
            </w:r>
            <w:r>
              <w:rPr>
                <w:w w:val="95"/>
                <w:sz w:val="19"/>
              </w:rPr>
              <w:t>period</w:t>
            </w:r>
            <w:r>
              <w:rPr>
                <w:spacing w:val="16"/>
                <w:w w:val="95"/>
                <w:sz w:val="19"/>
              </w:rPr>
              <w:t xml:space="preserve"> </w:t>
            </w:r>
            <w:r>
              <w:rPr>
                <w:w w:val="95"/>
                <w:sz w:val="19"/>
              </w:rPr>
              <w:t>for</w:t>
            </w:r>
            <w:r>
              <w:rPr>
                <w:spacing w:val="-37"/>
                <w:w w:val="95"/>
                <w:sz w:val="19"/>
              </w:rPr>
              <w:t xml:space="preserve"> </w:t>
            </w:r>
            <w:r>
              <w:rPr>
                <w:sz w:val="19"/>
              </w:rPr>
              <w:t>47,5</w:t>
            </w:r>
            <w:r>
              <w:rPr>
                <w:spacing w:val="14"/>
                <w:sz w:val="19"/>
              </w:rPr>
              <w:t xml:space="preserve"> </w:t>
            </w:r>
            <w:r>
              <w:rPr>
                <w:sz w:val="19"/>
              </w:rPr>
              <w:t>Hz-48,5</w:t>
            </w:r>
            <w:r>
              <w:rPr>
                <w:spacing w:val="15"/>
                <w:sz w:val="19"/>
              </w:rPr>
              <w:t xml:space="preserve"> </w:t>
            </w:r>
            <w:r>
              <w:rPr>
                <w:sz w:val="19"/>
              </w:rPr>
              <w:t>Hz</w:t>
            </w:r>
          </w:p>
        </w:tc>
      </w:tr>
      <w:tr w:rsidR="00343FF6" w14:paraId="54F6DC2A" w14:textId="77777777">
        <w:trPr>
          <w:trHeight w:val="608"/>
        </w:trPr>
        <w:tc>
          <w:tcPr>
            <w:tcW w:w="1786" w:type="dxa"/>
            <w:vMerge/>
            <w:tcBorders>
              <w:top w:val="nil"/>
              <w:left w:val="nil"/>
            </w:tcBorders>
          </w:tcPr>
          <w:p w14:paraId="7EB62F06" w14:textId="77777777" w:rsidR="00343FF6" w:rsidRDefault="00343FF6">
            <w:pPr>
              <w:rPr>
                <w:sz w:val="2"/>
                <w:szCs w:val="2"/>
              </w:rPr>
            </w:pPr>
          </w:p>
        </w:tc>
        <w:tc>
          <w:tcPr>
            <w:tcW w:w="2559" w:type="dxa"/>
          </w:tcPr>
          <w:p w14:paraId="2E36ED52" w14:textId="77777777" w:rsidR="00343FF6" w:rsidRDefault="00635E89">
            <w:pPr>
              <w:pStyle w:val="TableParagraph"/>
              <w:spacing w:before="176"/>
              <w:ind w:left="565" w:right="556"/>
              <w:jc w:val="center"/>
              <w:rPr>
                <w:sz w:val="19"/>
              </w:rPr>
            </w:pPr>
            <w:r>
              <w:rPr>
                <w:sz w:val="19"/>
              </w:rPr>
              <w:t>49,0</w:t>
            </w:r>
            <w:r>
              <w:rPr>
                <w:spacing w:val="8"/>
                <w:sz w:val="19"/>
              </w:rPr>
              <w:t xml:space="preserve"> </w:t>
            </w:r>
            <w:r>
              <w:rPr>
                <w:sz w:val="19"/>
              </w:rPr>
              <w:t>Hz-51,0</w:t>
            </w:r>
            <w:r>
              <w:rPr>
                <w:spacing w:val="10"/>
                <w:sz w:val="19"/>
              </w:rPr>
              <w:t xml:space="preserve"> </w:t>
            </w:r>
            <w:r>
              <w:rPr>
                <w:sz w:val="19"/>
              </w:rPr>
              <w:t>Hz</w:t>
            </w:r>
          </w:p>
        </w:tc>
        <w:tc>
          <w:tcPr>
            <w:tcW w:w="4867" w:type="dxa"/>
            <w:tcBorders>
              <w:right w:val="nil"/>
            </w:tcBorders>
          </w:tcPr>
          <w:p w14:paraId="0C3B2B40" w14:textId="77777777" w:rsidR="00343FF6" w:rsidRDefault="00635E89">
            <w:pPr>
              <w:pStyle w:val="TableParagraph"/>
              <w:spacing w:before="176"/>
              <w:ind w:left="88"/>
              <w:rPr>
                <w:sz w:val="19"/>
              </w:rPr>
            </w:pPr>
            <w:r>
              <w:rPr>
                <w:sz w:val="19"/>
              </w:rPr>
              <w:t>Unlimited</w:t>
            </w:r>
          </w:p>
        </w:tc>
      </w:tr>
      <w:tr w:rsidR="00343FF6" w14:paraId="2A7AAFC3" w14:textId="77777777">
        <w:trPr>
          <w:trHeight w:val="608"/>
        </w:trPr>
        <w:tc>
          <w:tcPr>
            <w:tcW w:w="1786" w:type="dxa"/>
            <w:vMerge/>
            <w:tcBorders>
              <w:top w:val="nil"/>
              <w:left w:val="nil"/>
            </w:tcBorders>
          </w:tcPr>
          <w:p w14:paraId="1D690DA7" w14:textId="77777777" w:rsidR="00343FF6" w:rsidRDefault="00343FF6">
            <w:pPr>
              <w:rPr>
                <w:sz w:val="2"/>
                <w:szCs w:val="2"/>
              </w:rPr>
            </w:pPr>
          </w:p>
        </w:tc>
        <w:tc>
          <w:tcPr>
            <w:tcW w:w="2559" w:type="dxa"/>
          </w:tcPr>
          <w:p w14:paraId="623D83B3" w14:textId="77777777" w:rsidR="00343FF6" w:rsidRDefault="00635E89">
            <w:pPr>
              <w:pStyle w:val="TableParagraph"/>
              <w:spacing w:before="176"/>
              <w:ind w:left="565" w:right="556"/>
              <w:jc w:val="center"/>
              <w:rPr>
                <w:sz w:val="19"/>
              </w:rPr>
            </w:pPr>
            <w:r>
              <w:rPr>
                <w:sz w:val="19"/>
              </w:rPr>
              <w:t>51,0</w:t>
            </w:r>
            <w:r>
              <w:rPr>
                <w:spacing w:val="8"/>
                <w:sz w:val="19"/>
              </w:rPr>
              <w:t xml:space="preserve"> </w:t>
            </w:r>
            <w:r>
              <w:rPr>
                <w:sz w:val="19"/>
              </w:rPr>
              <w:t>Hz-51,5</w:t>
            </w:r>
            <w:r>
              <w:rPr>
                <w:spacing w:val="10"/>
                <w:sz w:val="19"/>
              </w:rPr>
              <w:t xml:space="preserve"> </w:t>
            </w:r>
            <w:r>
              <w:rPr>
                <w:sz w:val="19"/>
              </w:rPr>
              <w:t>Hz</w:t>
            </w:r>
          </w:p>
        </w:tc>
        <w:tc>
          <w:tcPr>
            <w:tcW w:w="4867" w:type="dxa"/>
            <w:tcBorders>
              <w:right w:val="nil"/>
            </w:tcBorders>
          </w:tcPr>
          <w:p w14:paraId="6CF26788" w14:textId="77777777" w:rsidR="00343FF6" w:rsidRDefault="00635E89">
            <w:pPr>
              <w:pStyle w:val="TableParagraph"/>
              <w:spacing w:before="176"/>
              <w:ind w:left="88"/>
              <w:rPr>
                <w:sz w:val="19"/>
              </w:rPr>
            </w:pPr>
            <w:r>
              <w:rPr>
                <w:w w:val="95"/>
                <w:sz w:val="19"/>
              </w:rPr>
              <w:t>30</w:t>
            </w:r>
            <w:r>
              <w:rPr>
                <w:spacing w:val="5"/>
                <w:w w:val="95"/>
                <w:sz w:val="19"/>
              </w:rPr>
              <w:t xml:space="preserve"> </w:t>
            </w:r>
            <w:r>
              <w:rPr>
                <w:w w:val="95"/>
                <w:sz w:val="19"/>
              </w:rPr>
              <w:t>minutes</w:t>
            </w:r>
          </w:p>
        </w:tc>
      </w:tr>
      <w:tr w:rsidR="00343FF6" w14:paraId="3A8ED437" w14:textId="77777777">
        <w:trPr>
          <w:trHeight w:val="608"/>
        </w:trPr>
        <w:tc>
          <w:tcPr>
            <w:tcW w:w="1786" w:type="dxa"/>
            <w:vMerge w:val="restart"/>
            <w:tcBorders>
              <w:left w:val="nil"/>
            </w:tcBorders>
          </w:tcPr>
          <w:p w14:paraId="3FB5A049" w14:textId="77777777" w:rsidR="00343FF6" w:rsidRDefault="00343FF6">
            <w:pPr>
              <w:pStyle w:val="TableParagraph"/>
              <w:rPr>
                <w:rFonts w:ascii="Book Antiqua"/>
                <w:b/>
              </w:rPr>
            </w:pPr>
          </w:p>
          <w:p w14:paraId="35D2DF32" w14:textId="77777777" w:rsidR="00343FF6" w:rsidRDefault="00343FF6">
            <w:pPr>
              <w:pStyle w:val="TableParagraph"/>
              <w:rPr>
                <w:rFonts w:ascii="Book Antiqua"/>
                <w:b/>
              </w:rPr>
            </w:pPr>
          </w:p>
          <w:p w14:paraId="75C9505C" w14:textId="77777777" w:rsidR="00343FF6" w:rsidRDefault="00343FF6">
            <w:pPr>
              <w:pStyle w:val="TableParagraph"/>
              <w:rPr>
                <w:rFonts w:ascii="Book Antiqua"/>
                <w:b/>
              </w:rPr>
            </w:pPr>
          </w:p>
          <w:p w14:paraId="471CD966" w14:textId="77777777" w:rsidR="00343FF6" w:rsidRDefault="00343FF6">
            <w:pPr>
              <w:pStyle w:val="TableParagraph"/>
              <w:spacing w:before="4"/>
              <w:rPr>
                <w:rFonts w:ascii="Book Antiqua"/>
                <w:b/>
                <w:sz w:val="26"/>
              </w:rPr>
            </w:pPr>
          </w:p>
          <w:p w14:paraId="38CD0130" w14:textId="77777777" w:rsidR="00343FF6" w:rsidRDefault="00635E89">
            <w:pPr>
              <w:pStyle w:val="TableParagraph"/>
              <w:ind w:left="-3"/>
              <w:rPr>
                <w:rFonts w:ascii="Book Antiqua"/>
                <w:b/>
                <w:sz w:val="19"/>
              </w:rPr>
            </w:pPr>
            <w:r>
              <w:rPr>
                <w:rFonts w:ascii="Book Antiqua"/>
                <w:b/>
                <w:sz w:val="19"/>
              </w:rPr>
              <w:t>Nordic</w:t>
            </w:r>
          </w:p>
        </w:tc>
        <w:tc>
          <w:tcPr>
            <w:tcW w:w="2559" w:type="dxa"/>
          </w:tcPr>
          <w:p w14:paraId="2BB34DD4" w14:textId="77777777" w:rsidR="00343FF6" w:rsidRDefault="00635E89">
            <w:pPr>
              <w:pStyle w:val="TableParagraph"/>
              <w:spacing w:before="176"/>
              <w:ind w:left="565" w:right="556"/>
              <w:jc w:val="center"/>
              <w:rPr>
                <w:sz w:val="19"/>
              </w:rPr>
            </w:pPr>
            <w:r>
              <w:rPr>
                <w:sz w:val="19"/>
              </w:rPr>
              <w:t>47,5</w:t>
            </w:r>
            <w:r>
              <w:rPr>
                <w:spacing w:val="8"/>
                <w:sz w:val="19"/>
              </w:rPr>
              <w:t xml:space="preserve"> </w:t>
            </w:r>
            <w:r>
              <w:rPr>
                <w:sz w:val="19"/>
              </w:rPr>
              <w:t>Hz-48,5</w:t>
            </w:r>
            <w:r>
              <w:rPr>
                <w:spacing w:val="10"/>
                <w:sz w:val="19"/>
              </w:rPr>
              <w:t xml:space="preserve"> </w:t>
            </w:r>
            <w:r>
              <w:rPr>
                <w:sz w:val="19"/>
              </w:rPr>
              <w:t>Hz</w:t>
            </w:r>
          </w:p>
        </w:tc>
        <w:tc>
          <w:tcPr>
            <w:tcW w:w="4867" w:type="dxa"/>
            <w:tcBorders>
              <w:right w:val="nil"/>
            </w:tcBorders>
          </w:tcPr>
          <w:p w14:paraId="18BD8B1F" w14:textId="77777777" w:rsidR="00343FF6" w:rsidRDefault="00635E89">
            <w:pPr>
              <w:pStyle w:val="TableParagraph"/>
              <w:spacing w:before="176"/>
              <w:ind w:left="88"/>
              <w:rPr>
                <w:sz w:val="19"/>
              </w:rPr>
            </w:pPr>
            <w:r>
              <w:rPr>
                <w:w w:val="95"/>
                <w:sz w:val="19"/>
              </w:rPr>
              <w:t>30</w:t>
            </w:r>
            <w:r>
              <w:rPr>
                <w:spacing w:val="5"/>
                <w:w w:val="95"/>
                <w:sz w:val="19"/>
              </w:rPr>
              <w:t xml:space="preserve"> </w:t>
            </w:r>
            <w:r>
              <w:rPr>
                <w:w w:val="95"/>
                <w:sz w:val="19"/>
              </w:rPr>
              <w:t>minutes</w:t>
            </w:r>
          </w:p>
        </w:tc>
      </w:tr>
      <w:tr w:rsidR="00343FF6" w14:paraId="3E57F0A8" w14:textId="77777777">
        <w:trPr>
          <w:trHeight w:val="608"/>
        </w:trPr>
        <w:tc>
          <w:tcPr>
            <w:tcW w:w="1786" w:type="dxa"/>
            <w:vMerge/>
            <w:tcBorders>
              <w:top w:val="nil"/>
              <w:left w:val="nil"/>
            </w:tcBorders>
          </w:tcPr>
          <w:p w14:paraId="1470256A" w14:textId="77777777" w:rsidR="00343FF6" w:rsidRDefault="00343FF6">
            <w:pPr>
              <w:rPr>
                <w:sz w:val="2"/>
                <w:szCs w:val="2"/>
              </w:rPr>
            </w:pPr>
          </w:p>
        </w:tc>
        <w:tc>
          <w:tcPr>
            <w:tcW w:w="2559" w:type="dxa"/>
          </w:tcPr>
          <w:p w14:paraId="2D580869" w14:textId="77777777" w:rsidR="00343FF6" w:rsidRDefault="00635E89">
            <w:pPr>
              <w:pStyle w:val="TableParagraph"/>
              <w:spacing w:before="176"/>
              <w:ind w:left="565" w:right="556"/>
              <w:jc w:val="center"/>
              <w:rPr>
                <w:sz w:val="19"/>
              </w:rPr>
            </w:pPr>
            <w:r>
              <w:rPr>
                <w:sz w:val="19"/>
              </w:rPr>
              <w:t>48,5</w:t>
            </w:r>
            <w:r>
              <w:rPr>
                <w:spacing w:val="8"/>
                <w:sz w:val="19"/>
              </w:rPr>
              <w:t xml:space="preserve"> </w:t>
            </w:r>
            <w:r>
              <w:rPr>
                <w:sz w:val="19"/>
              </w:rPr>
              <w:t>Hz-49,0</w:t>
            </w:r>
            <w:r>
              <w:rPr>
                <w:spacing w:val="10"/>
                <w:sz w:val="19"/>
              </w:rPr>
              <w:t xml:space="preserve"> </w:t>
            </w:r>
            <w:r>
              <w:rPr>
                <w:sz w:val="19"/>
              </w:rPr>
              <w:t>Hz</w:t>
            </w:r>
          </w:p>
        </w:tc>
        <w:tc>
          <w:tcPr>
            <w:tcW w:w="4867" w:type="dxa"/>
            <w:tcBorders>
              <w:right w:val="nil"/>
            </w:tcBorders>
          </w:tcPr>
          <w:p w14:paraId="254760C3" w14:textId="77777777" w:rsidR="00343FF6" w:rsidRDefault="00635E89">
            <w:pPr>
              <w:pStyle w:val="TableParagraph"/>
              <w:spacing w:before="176"/>
              <w:ind w:left="88"/>
              <w:rPr>
                <w:sz w:val="19"/>
              </w:rPr>
            </w:pPr>
            <w:r>
              <w:rPr>
                <w:w w:val="95"/>
                <w:sz w:val="19"/>
              </w:rPr>
              <w:t>To</w:t>
            </w:r>
            <w:r>
              <w:rPr>
                <w:spacing w:val="4"/>
                <w:w w:val="95"/>
                <w:sz w:val="19"/>
              </w:rPr>
              <w:t xml:space="preserve"> </w:t>
            </w:r>
            <w:r>
              <w:rPr>
                <w:w w:val="95"/>
                <w:sz w:val="19"/>
              </w:rPr>
              <w:t>be</w:t>
            </w:r>
            <w:r>
              <w:rPr>
                <w:spacing w:val="7"/>
                <w:w w:val="95"/>
                <w:sz w:val="19"/>
              </w:rPr>
              <w:t xml:space="preserve"> </w:t>
            </w:r>
            <w:r>
              <w:rPr>
                <w:w w:val="95"/>
                <w:sz w:val="19"/>
              </w:rPr>
              <w:t>specified</w:t>
            </w:r>
            <w:r>
              <w:rPr>
                <w:spacing w:val="8"/>
                <w:w w:val="95"/>
                <w:sz w:val="19"/>
              </w:rPr>
              <w:t xml:space="preserve"> </w:t>
            </w:r>
            <w:r>
              <w:rPr>
                <w:w w:val="95"/>
                <w:sz w:val="19"/>
              </w:rPr>
              <w:t>by</w:t>
            </w:r>
            <w:r>
              <w:rPr>
                <w:spacing w:val="2"/>
                <w:w w:val="95"/>
                <w:sz w:val="19"/>
              </w:rPr>
              <w:t xml:space="preserve"> </w:t>
            </w:r>
            <w:r>
              <w:rPr>
                <w:w w:val="95"/>
                <w:sz w:val="19"/>
              </w:rPr>
              <w:t>each</w:t>
            </w:r>
            <w:r>
              <w:rPr>
                <w:spacing w:val="5"/>
                <w:w w:val="95"/>
                <w:sz w:val="19"/>
              </w:rPr>
              <w:t xml:space="preserve"> </w:t>
            </w:r>
            <w:r>
              <w:rPr>
                <w:w w:val="95"/>
                <w:sz w:val="19"/>
              </w:rPr>
              <w:t>TSO,</w:t>
            </w:r>
            <w:r>
              <w:rPr>
                <w:spacing w:val="5"/>
                <w:w w:val="95"/>
                <w:sz w:val="19"/>
              </w:rPr>
              <w:t xml:space="preserve"> </w:t>
            </w:r>
            <w:r>
              <w:rPr>
                <w:w w:val="95"/>
                <w:sz w:val="19"/>
              </w:rPr>
              <w:t>but</w:t>
            </w:r>
            <w:r>
              <w:rPr>
                <w:spacing w:val="7"/>
                <w:w w:val="95"/>
                <w:sz w:val="19"/>
              </w:rPr>
              <w:t xml:space="preserve"> </w:t>
            </w:r>
            <w:r>
              <w:rPr>
                <w:w w:val="95"/>
                <w:sz w:val="19"/>
              </w:rPr>
              <w:t>not</w:t>
            </w:r>
            <w:r>
              <w:rPr>
                <w:spacing w:val="5"/>
                <w:w w:val="95"/>
                <w:sz w:val="19"/>
              </w:rPr>
              <w:t xml:space="preserve"> </w:t>
            </w:r>
            <w:r>
              <w:rPr>
                <w:w w:val="95"/>
                <w:sz w:val="19"/>
              </w:rPr>
              <w:t>less</w:t>
            </w:r>
            <w:r>
              <w:rPr>
                <w:spacing w:val="6"/>
                <w:w w:val="95"/>
                <w:sz w:val="19"/>
              </w:rPr>
              <w:t xml:space="preserve"> </w:t>
            </w:r>
            <w:r>
              <w:rPr>
                <w:w w:val="95"/>
                <w:sz w:val="19"/>
              </w:rPr>
              <w:t>than</w:t>
            </w:r>
            <w:r>
              <w:rPr>
                <w:spacing w:val="7"/>
                <w:w w:val="95"/>
                <w:sz w:val="19"/>
              </w:rPr>
              <w:t xml:space="preserve"> </w:t>
            </w:r>
            <w:r>
              <w:rPr>
                <w:w w:val="95"/>
                <w:sz w:val="19"/>
              </w:rPr>
              <w:t>30</w:t>
            </w:r>
            <w:r>
              <w:rPr>
                <w:spacing w:val="5"/>
                <w:w w:val="95"/>
                <w:sz w:val="19"/>
              </w:rPr>
              <w:t xml:space="preserve"> </w:t>
            </w:r>
            <w:r>
              <w:rPr>
                <w:w w:val="95"/>
                <w:sz w:val="19"/>
              </w:rPr>
              <w:t>minutes</w:t>
            </w:r>
          </w:p>
        </w:tc>
      </w:tr>
      <w:tr w:rsidR="00343FF6" w14:paraId="328EB9CA" w14:textId="77777777">
        <w:trPr>
          <w:trHeight w:val="608"/>
        </w:trPr>
        <w:tc>
          <w:tcPr>
            <w:tcW w:w="1786" w:type="dxa"/>
            <w:vMerge/>
            <w:tcBorders>
              <w:top w:val="nil"/>
              <w:left w:val="nil"/>
            </w:tcBorders>
          </w:tcPr>
          <w:p w14:paraId="4EB83260" w14:textId="77777777" w:rsidR="00343FF6" w:rsidRDefault="00343FF6">
            <w:pPr>
              <w:rPr>
                <w:sz w:val="2"/>
                <w:szCs w:val="2"/>
              </w:rPr>
            </w:pPr>
          </w:p>
        </w:tc>
        <w:tc>
          <w:tcPr>
            <w:tcW w:w="2559" w:type="dxa"/>
          </w:tcPr>
          <w:p w14:paraId="0B716272" w14:textId="77777777" w:rsidR="00343FF6" w:rsidRDefault="00635E89">
            <w:pPr>
              <w:pStyle w:val="TableParagraph"/>
              <w:spacing w:before="175"/>
              <w:ind w:left="565" w:right="556"/>
              <w:jc w:val="center"/>
              <w:rPr>
                <w:sz w:val="19"/>
              </w:rPr>
            </w:pPr>
            <w:r>
              <w:rPr>
                <w:sz w:val="19"/>
              </w:rPr>
              <w:t>49,0</w:t>
            </w:r>
            <w:r>
              <w:rPr>
                <w:spacing w:val="8"/>
                <w:sz w:val="19"/>
              </w:rPr>
              <w:t xml:space="preserve"> </w:t>
            </w:r>
            <w:r>
              <w:rPr>
                <w:sz w:val="19"/>
              </w:rPr>
              <w:t>Hz-51,0</w:t>
            </w:r>
            <w:r>
              <w:rPr>
                <w:spacing w:val="10"/>
                <w:sz w:val="19"/>
              </w:rPr>
              <w:t xml:space="preserve"> </w:t>
            </w:r>
            <w:r>
              <w:rPr>
                <w:sz w:val="19"/>
              </w:rPr>
              <w:t>Hz</w:t>
            </w:r>
          </w:p>
        </w:tc>
        <w:tc>
          <w:tcPr>
            <w:tcW w:w="4867" w:type="dxa"/>
            <w:tcBorders>
              <w:right w:val="nil"/>
            </w:tcBorders>
          </w:tcPr>
          <w:p w14:paraId="17DA7387" w14:textId="77777777" w:rsidR="00343FF6" w:rsidRDefault="00635E89">
            <w:pPr>
              <w:pStyle w:val="TableParagraph"/>
              <w:spacing w:before="175"/>
              <w:ind w:left="88"/>
              <w:rPr>
                <w:sz w:val="19"/>
              </w:rPr>
            </w:pPr>
            <w:r>
              <w:rPr>
                <w:sz w:val="19"/>
              </w:rPr>
              <w:t>Unlimited</w:t>
            </w:r>
          </w:p>
        </w:tc>
      </w:tr>
      <w:tr w:rsidR="00343FF6" w14:paraId="36CEF763" w14:textId="77777777">
        <w:trPr>
          <w:trHeight w:val="608"/>
        </w:trPr>
        <w:tc>
          <w:tcPr>
            <w:tcW w:w="1786" w:type="dxa"/>
            <w:vMerge/>
            <w:tcBorders>
              <w:top w:val="nil"/>
              <w:left w:val="nil"/>
            </w:tcBorders>
          </w:tcPr>
          <w:p w14:paraId="287A599E" w14:textId="77777777" w:rsidR="00343FF6" w:rsidRDefault="00343FF6">
            <w:pPr>
              <w:rPr>
                <w:sz w:val="2"/>
                <w:szCs w:val="2"/>
              </w:rPr>
            </w:pPr>
          </w:p>
        </w:tc>
        <w:tc>
          <w:tcPr>
            <w:tcW w:w="2559" w:type="dxa"/>
          </w:tcPr>
          <w:p w14:paraId="78CCD710" w14:textId="77777777" w:rsidR="00343FF6" w:rsidRDefault="00635E89">
            <w:pPr>
              <w:pStyle w:val="TableParagraph"/>
              <w:spacing w:before="176"/>
              <w:ind w:left="565" w:right="556"/>
              <w:jc w:val="center"/>
              <w:rPr>
                <w:sz w:val="19"/>
              </w:rPr>
            </w:pPr>
            <w:r>
              <w:rPr>
                <w:sz w:val="19"/>
              </w:rPr>
              <w:t>51,0</w:t>
            </w:r>
            <w:r>
              <w:rPr>
                <w:spacing w:val="8"/>
                <w:sz w:val="19"/>
              </w:rPr>
              <w:t xml:space="preserve"> </w:t>
            </w:r>
            <w:r>
              <w:rPr>
                <w:sz w:val="19"/>
              </w:rPr>
              <w:t>Hz-51,5</w:t>
            </w:r>
            <w:r>
              <w:rPr>
                <w:spacing w:val="10"/>
                <w:sz w:val="19"/>
              </w:rPr>
              <w:t xml:space="preserve"> </w:t>
            </w:r>
            <w:r>
              <w:rPr>
                <w:sz w:val="19"/>
              </w:rPr>
              <w:t>Hz</w:t>
            </w:r>
          </w:p>
        </w:tc>
        <w:tc>
          <w:tcPr>
            <w:tcW w:w="4867" w:type="dxa"/>
            <w:tcBorders>
              <w:right w:val="nil"/>
            </w:tcBorders>
          </w:tcPr>
          <w:p w14:paraId="65638AC1" w14:textId="77777777" w:rsidR="00343FF6" w:rsidRDefault="00635E89">
            <w:pPr>
              <w:pStyle w:val="TableParagraph"/>
              <w:spacing w:before="176"/>
              <w:ind w:left="88"/>
              <w:rPr>
                <w:sz w:val="19"/>
              </w:rPr>
            </w:pPr>
            <w:r>
              <w:rPr>
                <w:w w:val="95"/>
                <w:sz w:val="19"/>
              </w:rPr>
              <w:t>30</w:t>
            </w:r>
            <w:r>
              <w:rPr>
                <w:spacing w:val="5"/>
                <w:w w:val="95"/>
                <w:sz w:val="19"/>
              </w:rPr>
              <w:t xml:space="preserve"> </w:t>
            </w:r>
            <w:r>
              <w:rPr>
                <w:w w:val="95"/>
                <w:sz w:val="19"/>
              </w:rPr>
              <w:t>minutes</w:t>
            </w:r>
          </w:p>
        </w:tc>
      </w:tr>
      <w:tr w:rsidR="00343FF6" w14:paraId="712AF961" w14:textId="77777777">
        <w:trPr>
          <w:trHeight w:val="608"/>
        </w:trPr>
        <w:tc>
          <w:tcPr>
            <w:tcW w:w="1786" w:type="dxa"/>
            <w:vMerge w:val="restart"/>
            <w:tcBorders>
              <w:left w:val="nil"/>
            </w:tcBorders>
          </w:tcPr>
          <w:p w14:paraId="3CF572AC" w14:textId="77777777" w:rsidR="00343FF6" w:rsidRDefault="00343FF6">
            <w:pPr>
              <w:pStyle w:val="TableParagraph"/>
              <w:rPr>
                <w:rFonts w:ascii="Book Antiqua"/>
                <w:b/>
              </w:rPr>
            </w:pPr>
          </w:p>
          <w:p w14:paraId="2F3D04EE" w14:textId="77777777" w:rsidR="00343FF6" w:rsidRDefault="00343FF6">
            <w:pPr>
              <w:pStyle w:val="TableParagraph"/>
              <w:rPr>
                <w:rFonts w:ascii="Book Antiqua"/>
                <w:b/>
              </w:rPr>
            </w:pPr>
          </w:p>
          <w:p w14:paraId="52F2ED23" w14:textId="77777777" w:rsidR="00343FF6" w:rsidRDefault="00343FF6">
            <w:pPr>
              <w:pStyle w:val="TableParagraph"/>
              <w:rPr>
                <w:rFonts w:ascii="Book Antiqua"/>
                <w:b/>
              </w:rPr>
            </w:pPr>
          </w:p>
          <w:p w14:paraId="4C8026EA" w14:textId="77777777" w:rsidR="00343FF6" w:rsidRDefault="00343FF6">
            <w:pPr>
              <w:pStyle w:val="TableParagraph"/>
              <w:rPr>
                <w:rFonts w:ascii="Book Antiqua"/>
                <w:b/>
              </w:rPr>
            </w:pPr>
          </w:p>
          <w:p w14:paraId="6B61B89F" w14:textId="77777777" w:rsidR="00343FF6" w:rsidRDefault="00343FF6">
            <w:pPr>
              <w:pStyle w:val="TableParagraph"/>
              <w:rPr>
                <w:rFonts w:ascii="Book Antiqua"/>
                <w:b/>
              </w:rPr>
            </w:pPr>
          </w:p>
          <w:p w14:paraId="1EF48EE5" w14:textId="77777777" w:rsidR="00343FF6" w:rsidRDefault="00343FF6">
            <w:pPr>
              <w:pStyle w:val="TableParagraph"/>
              <w:rPr>
                <w:rFonts w:ascii="Book Antiqua"/>
                <w:b/>
              </w:rPr>
            </w:pPr>
          </w:p>
          <w:p w14:paraId="271AA6A8" w14:textId="77777777" w:rsidR="00343FF6" w:rsidRDefault="00635E89">
            <w:pPr>
              <w:pStyle w:val="TableParagraph"/>
              <w:spacing w:before="144"/>
              <w:ind w:left="-3"/>
              <w:rPr>
                <w:rFonts w:ascii="Book Antiqua"/>
                <w:b/>
                <w:sz w:val="19"/>
              </w:rPr>
            </w:pPr>
            <w:r>
              <w:rPr>
                <w:rFonts w:ascii="Book Antiqua"/>
                <w:b/>
                <w:w w:val="95"/>
                <w:sz w:val="19"/>
              </w:rPr>
              <w:t>Great</w:t>
            </w:r>
            <w:r>
              <w:rPr>
                <w:rFonts w:ascii="Book Antiqua"/>
                <w:b/>
                <w:spacing w:val="1"/>
                <w:w w:val="95"/>
                <w:sz w:val="19"/>
              </w:rPr>
              <w:t xml:space="preserve"> </w:t>
            </w:r>
            <w:r>
              <w:rPr>
                <w:rFonts w:ascii="Book Antiqua"/>
                <w:b/>
                <w:w w:val="95"/>
                <w:sz w:val="19"/>
              </w:rPr>
              <w:t>Britain</w:t>
            </w:r>
          </w:p>
        </w:tc>
        <w:tc>
          <w:tcPr>
            <w:tcW w:w="2559" w:type="dxa"/>
          </w:tcPr>
          <w:p w14:paraId="44784F1A" w14:textId="77777777" w:rsidR="00343FF6" w:rsidRDefault="00635E89">
            <w:pPr>
              <w:pStyle w:val="TableParagraph"/>
              <w:spacing w:before="176"/>
              <w:ind w:left="565" w:right="556"/>
              <w:jc w:val="center"/>
              <w:rPr>
                <w:sz w:val="19"/>
              </w:rPr>
            </w:pPr>
            <w:r>
              <w:rPr>
                <w:sz w:val="19"/>
              </w:rPr>
              <w:t>47,0</w:t>
            </w:r>
            <w:r>
              <w:rPr>
                <w:spacing w:val="8"/>
                <w:sz w:val="19"/>
              </w:rPr>
              <w:t xml:space="preserve"> </w:t>
            </w:r>
            <w:r>
              <w:rPr>
                <w:sz w:val="19"/>
              </w:rPr>
              <w:t>Hz-47,5</w:t>
            </w:r>
            <w:r>
              <w:rPr>
                <w:spacing w:val="10"/>
                <w:sz w:val="19"/>
              </w:rPr>
              <w:t xml:space="preserve"> </w:t>
            </w:r>
            <w:r>
              <w:rPr>
                <w:sz w:val="19"/>
              </w:rPr>
              <w:t>Hz</w:t>
            </w:r>
          </w:p>
        </w:tc>
        <w:tc>
          <w:tcPr>
            <w:tcW w:w="4867" w:type="dxa"/>
            <w:tcBorders>
              <w:right w:val="nil"/>
            </w:tcBorders>
          </w:tcPr>
          <w:p w14:paraId="567F6AA4" w14:textId="77777777" w:rsidR="00343FF6" w:rsidRDefault="00635E89">
            <w:pPr>
              <w:pStyle w:val="TableParagraph"/>
              <w:spacing w:before="176"/>
              <w:ind w:left="88"/>
              <w:rPr>
                <w:sz w:val="19"/>
              </w:rPr>
            </w:pPr>
            <w:r>
              <w:rPr>
                <w:w w:val="95"/>
                <w:sz w:val="19"/>
              </w:rPr>
              <w:t>20</w:t>
            </w:r>
            <w:r>
              <w:rPr>
                <w:spacing w:val="5"/>
                <w:w w:val="95"/>
                <w:sz w:val="19"/>
              </w:rPr>
              <w:t xml:space="preserve"> </w:t>
            </w:r>
            <w:r>
              <w:rPr>
                <w:w w:val="95"/>
                <w:sz w:val="19"/>
              </w:rPr>
              <w:t>seconds</w:t>
            </w:r>
          </w:p>
        </w:tc>
      </w:tr>
      <w:tr w:rsidR="00343FF6" w14:paraId="556C2005" w14:textId="77777777">
        <w:trPr>
          <w:trHeight w:val="608"/>
        </w:trPr>
        <w:tc>
          <w:tcPr>
            <w:tcW w:w="1786" w:type="dxa"/>
            <w:vMerge/>
            <w:tcBorders>
              <w:top w:val="nil"/>
              <w:left w:val="nil"/>
            </w:tcBorders>
          </w:tcPr>
          <w:p w14:paraId="18ADFC58" w14:textId="77777777" w:rsidR="00343FF6" w:rsidRDefault="00343FF6">
            <w:pPr>
              <w:rPr>
                <w:sz w:val="2"/>
                <w:szCs w:val="2"/>
              </w:rPr>
            </w:pPr>
          </w:p>
        </w:tc>
        <w:tc>
          <w:tcPr>
            <w:tcW w:w="2559" w:type="dxa"/>
          </w:tcPr>
          <w:p w14:paraId="65B68A6B" w14:textId="77777777" w:rsidR="00343FF6" w:rsidRDefault="00635E89">
            <w:pPr>
              <w:pStyle w:val="TableParagraph"/>
              <w:spacing w:before="176"/>
              <w:ind w:left="565" w:right="556"/>
              <w:jc w:val="center"/>
              <w:rPr>
                <w:sz w:val="19"/>
              </w:rPr>
            </w:pPr>
            <w:r>
              <w:rPr>
                <w:sz w:val="19"/>
              </w:rPr>
              <w:t>47,5</w:t>
            </w:r>
            <w:r>
              <w:rPr>
                <w:spacing w:val="8"/>
                <w:sz w:val="19"/>
              </w:rPr>
              <w:t xml:space="preserve"> </w:t>
            </w:r>
            <w:r>
              <w:rPr>
                <w:sz w:val="19"/>
              </w:rPr>
              <w:t>Hz-48,5</w:t>
            </w:r>
            <w:r>
              <w:rPr>
                <w:spacing w:val="10"/>
                <w:sz w:val="19"/>
              </w:rPr>
              <w:t xml:space="preserve"> </w:t>
            </w:r>
            <w:r>
              <w:rPr>
                <w:sz w:val="19"/>
              </w:rPr>
              <w:t>Hz</w:t>
            </w:r>
          </w:p>
        </w:tc>
        <w:tc>
          <w:tcPr>
            <w:tcW w:w="4867" w:type="dxa"/>
            <w:tcBorders>
              <w:right w:val="nil"/>
            </w:tcBorders>
          </w:tcPr>
          <w:p w14:paraId="26E90B88" w14:textId="77777777" w:rsidR="00343FF6" w:rsidRDefault="00635E89">
            <w:pPr>
              <w:pStyle w:val="TableParagraph"/>
              <w:spacing w:before="176"/>
              <w:ind w:left="88"/>
              <w:rPr>
                <w:sz w:val="19"/>
              </w:rPr>
            </w:pPr>
            <w:r>
              <w:rPr>
                <w:w w:val="95"/>
                <w:sz w:val="19"/>
              </w:rPr>
              <w:t>90</w:t>
            </w:r>
            <w:r>
              <w:rPr>
                <w:spacing w:val="5"/>
                <w:w w:val="95"/>
                <w:sz w:val="19"/>
              </w:rPr>
              <w:t xml:space="preserve"> </w:t>
            </w:r>
            <w:r>
              <w:rPr>
                <w:w w:val="95"/>
                <w:sz w:val="19"/>
              </w:rPr>
              <w:t>minutes</w:t>
            </w:r>
          </w:p>
        </w:tc>
      </w:tr>
      <w:tr w:rsidR="00343FF6" w14:paraId="2898C1FC" w14:textId="77777777">
        <w:trPr>
          <w:trHeight w:val="608"/>
        </w:trPr>
        <w:tc>
          <w:tcPr>
            <w:tcW w:w="1786" w:type="dxa"/>
            <w:vMerge/>
            <w:tcBorders>
              <w:top w:val="nil"/>
              <w:left w:val="nil"/>
            </w:tcBorders>
          </w:tcPr>
          <w:p w14:paraId="301541D3" w14:textId="77777777" w:rsidR="00343FF6" w:rsidRDefault="00343FF6">
            <w:pPr>
              <w:rPr>
                <w:sz w:val="2"/>
                <w:szCs w:val="2"/>
              </w:rPr>
            </w:pPr>
          </w:p>
        </w:tc>
        <w:tc>
          <w:tcPr>
            <w:tcW w:w="2559" w:type="dxa"/>
          </w:tcPr>
          <w:p w14:paraId="3A8B059B" w14:textId="77777777" w:rsidR="00343FF6" w:rsidRDefault="00635E89">
            <w:pPr>
              <w:pStyle w:val="TableParagraph"/>
              <w:spacing w:before="176"/>
              <w:ind w:left="565" w:right="556"/>
              <w:jc w:val="center"/>
              <w:rPr>
                <w:sz w:val="19"/>
              </w:rPr>
            </w:pPr>
            <w:r>
              <w:rPr>
                <w:sz w:val="19"/>
              </w:rPr>
              <w:t>48,5</w:t>
            </w:r>
            <w:r>
              <w:rPr>
                <w:spacing w:val="8"/>
                <w:sz w:val="19"/>
              </w:rPr>
              <w:t xml:space="preserve"> </w:t>
            </w:r>
            <w:r>
              <w:rPr>
                <w:sz w:val="19"/>
              </w:rPr>
              <w:t>Hz-49,0</w:t>
            </w:r>
            <w:r>
              <w:rPr>
                <w:spacing w:val="10"/>
                <w:sz w:val="19"/>
              </w:rPr>
              <w:t xml:space="preserve"> </w:t>
            </w:r>
            <w:r>
              <w:rPr>
                <w:sz w:val="19"/>
              </w:rPr>
              <w:t>Hz</w:t>
            </w:r>
          </w:p>
        </w:tc>
        <w:tc>
          <w:tcPr>
            <w:tcW w:w="4867" w:type="dxa"/>
            <w:tcBorders>
              <w:right w:val="nil"/>
            </w:tcBorders>
          </w:tcPr>
          <w:p w14:paraId="0262EFDE" w14:textId="77777777" w:rsidR="00343FF6" w:rsidRDefault="00635E89">
            <w:pPr>
              <w:pStyle w:val="TableParagraph"/>
              <w:spacing w:before="176"/>
              <w:ind w:left="88"/>
              <w:rPr>
                <w:sz w:val="19"/>
              </w:rPr>
            </w:pPr>
            <w:r>
              <w:rPr>
                <w:w w:val="95"/>
                <w:sz w:val="19"/>
              </w:rPr>
              <w:t>To</w:t>
            </w:r>
            <w:r>
              <w:rPr>
                <w:spacing w:val="4"/>
                <w:w w:val="95"/>
                <w:sz w:val="19"/>
              </w:rPr>
              <w:t xml:space="preserve"> </w:t>
            </w:r>
            <w:r>
              <w:rPr>
                <w:w w:val="95"/>
                <w:sz w:val="19"/>
              </w:rPr>
              <w:t>be</w:t>
            </w:r>
            <w:r>
              <w:rPr>
                <w:spacing w:val="7"/>
                <w:w w:val="95"/>
                <w:sz w:val="19"/>
              </w:rPr>
              <w:t xml:space="preserve"> </w:t>
            </w:r>
            <w:r>
              <w:rPr>
                <w:w w:val="95"/>
                <w:sz w:val="19"/>
              </w:rPr>
              <w:t>specified</w:t>
            </w:r>
            <w:r>
              <w:rPr>
                <w:spacing w:val="8"/>
                <w:w w:val="95"/>
                <w:sz w:val="19"/>
              </w:rPr>
              <w:t xml:space="preserve"> </w:t>
            </w:r>
            <w:r>
              <w:rPr>
                <w:w w:val="95"/>
                <w:sz w:val="19"/>
              </w:rPr>
              <w:t>by</w:t>
            </w:r>
            <w:r>
              <w:rPr>
                <w:spacing w:val="2"/>
                <w:w w:val="95"/>
                <w:sz w:val="19"/>
              </w:rPr>
              <w:t xml:space="preserve"> </w:t>
            </w:r>
            <w:r>
              <w:rPr>
                <w:w w:val="95"/>
                <w:sz w:val="19"/>
              </w:rPr>
              <w:t>each</w:t>
            </w:r>
            <w:r>
              <w:rPr>
                <w:spacing w:val="5"/>
                <w:w w:val="95"/>
                <w:sz w:val="19"/>
              </w:rPr>
              <w:t xml:space="preserve"> </w:t>
            </w:r>
            <w:r>
              <w:rPr>
                <w:w w:val="95"/>
                <w:sz w:val="19"/>
              </w:rPr>
              <w:t>TSO,</w:t>
            </w:r>
            <w:r>
              <w:rPr>
                <w:spacing w:val="5"/>
                <w:w w:val="95"/>
                <w:sz w:val="19"/>
              </w:rPr>
              <w:t xml:space="preserve"> </w:t>
            </w:r>
            <w:r>
              <w:rPr>
                <w:w w:val="95"/>
                <w:sz w:val="19"/>
              </w:rPr>
              <w:t>but</w:t>
            </w:r>
            <w:r>
              <w:rPr>
                <w:spacing w:val="7"/>
                <w:w w:val="95"/>
                <w:sz w:val="19"/>
              </w:rPr>
              <w:t xml:space="preserve"> </w:t>
            </w:r>
            <w:r>
              <w:rPr>
                <w:w w:val="95"/>
                <w:sz w:val="19"/>
              </w:rPr>
              <w:t>not</w:t>
            </w:r>
            <w:r>
              <w:rPr>
                <w:spacing w:val="5"/>
                <w:w w:val="95"/>
                <w:sz w:val="19"/>
              </w:rPr>
              <w:t xml:space="preserve"> </w:t>
            </w:r>
            <w:r>
              <w:rPr>
                <w:w w:val="95"/>
                <w:sz w:val="19"/>
              </w:rPr>
              <w:t>less</w:t>
            </w:r>
            <w:r>
              <w:rPr>
                <w:spacing w:val="6"/>
                <w:w w:val="95"/>
                <w:sz w:val="19"/>
              </w:rPr>
              <w:t xml:space="preserve"> </w:t>
            </w:r>
            <w:r>
              <w:rPr>
                <w:w w:val="95"/>
                <w:sz w:val="19"/>
              </w:rPr>
              <w:t>than</w:t>
            </w:r>
            <w:r>
              <w:rPr>
                <w:spacing w:val="7"/>
                <w:w w:val="95"/>
                <w:sz w:val="19"/>
              </w:rPr>
              <w:t xml:space="preserve"> </w:t>
            </w:r>
            <w:r>
              <w:rPr>
                <w:w w:val="95"/>
                <w:sz w:val="19"/>
              </w:rPr>
              <w:t>90</w:t>
            </w:r>
            <w:r>
              <w:rPr>
                <w:spacing w:val="5"/>
                <w:w w:val="95"/>
                <w:sz w:val="19"/>
              </w:rPr>
              <w:t xml:space="preserve"> </w:t>
            </w:r>
            <w:r>
              <w:rPr>
                <w:w w:val="95"/>
                <w:sz w:val="19"/>
              </w:rPr>
              <w:t>minutes</w:t>
            </w:r>
          </w:p>
        </w:tc>
      </w:tr>
      <w:tr w:rsidR="00343FF6" w14:paraId="48965D3D" w14:textId="77777777">
        <w:trPr>
          <w:trHeight w:val="608"/>
        </w:trPr>
        <w:tc>
          <w:tcPr>
            <w:tcW w:w="1786" w:type="dxa"/>
            <w:vMerge/>
            <w:tcBorders>
              <w:top w:val="nil"/>
              <w:left w:val="nil"/>
            </w:tcBorders>
          </w:tcPr>
          <w:p w14:paraId="0756AC15" w14:textId="77777777" w:rsidR="00343FF6" w:rsidRDefault="00343FF6">
            <w:pPr>
              <w:rPr>
                <w:sz w:val="2"/>
                <w:szCs w:val="2"/>
              </w:rPr>
            </w:pPr>
          </w:p>
        </w:tc>
        <w:tc>
          <w:tcPr>
            <w:tcW w:w="2559" w:type="dxa"/>
          </w:tcPr>
          <w:p w14:paraId="23144958" w14:textId="77777777" w:rsidR="00343FF6" w:rsidRDefault="00635E89">
            <w:pPr>
              <w:pStyle w:val="TableParagraph"/>
              <w:spacing w:before="176"/>
              <w:ind w:left="565" w:right="556"/>
              <w:jc w:val="center"/>
              <w:rPr>
                <w:sz w:val="19"/>
              </w:rPr>
            </w:pPr>
            <w:r>
              <w:rPr>
                <w:sz w:val="19"/>
              </w:rPr>
              <w:t>49,0</w:t>
            </w:r>
            <w:r>
              <w:rPr>
                <w:spacing w:val="8"/>
                <w:sz w:val="19"/>
              </w:rPr>
              <w:t xml:space="preserve"> </w:t>
            </w:r>
            <w:r>
              <w:rPr>
                <w:sz w:val="19"/>
              </w:rPr>
              <w:t>Hz-51,0</w:t>
            </w:r>
            <w:r>
              <w:rPr>
                <w:spacing w:val="10"/>
                <w:sz w:val="19"/>
              </w:rPr>
              <w:t xml:space="preserve"> </w:t>
            </w:r>
            <w:r>
              <w:rPr>
                <w:sz w:val="19"/>
              </w:rPr>
              <w:t>Hz</w:t>
            </w:r>
          </w:p>
        </w:tc>
        <w:tc>
          <w:tcPr>
            <w:tcW w:w="4867" w:type="dxa"/>
            <w:tcBorders>
              <w:right w:val="nil"/>
            </w:tcBorders>
          </w:tcPr>
          <w:p w14:paraId="5C4E72C8" w14:textId="77777777" w:rsidR="00343FF6" w:rsidRDefault="00635E89">
            <w:pPr>
              <w:pStyle w:val="TableParagraph"/>
              <w:spacing w:before="176"/>
              <w:ind w:left="88"/>
              <w:rPr>
                <w:sz w:val="19"/>
              </w:rPr>
            </w:pPr>
            <w:r>
              <w:rPr>
                <w:sz w:val="19"/>
              </w:rPr>
              <w:t>Unlimited</w:t>
            </w:r>
          </w:p>
        </w:tc>
      </w:tr>
      <w:tr w:rsidR="00343FF6" w14:paraId="5D426FA2" w14:textId="77777777">
        <w:trPr>
          <w:trHeight w:val="608"/>
        </w:trPr>
        <w:tc>
          <w:tcPr>
            <w:tcW w:w="1786" w:type="dxa"/>
            <w:vMerge/>
            <w:tcBorders>
              <w:top w:val="nil"/>
              <w:left w:val="nil"/>
            </w:tcBorders>
          </w:tcPr>
          <w:p w14:paraId="4B83CD4B" w14:textId="77777777" w:rsidR="00343FF6" w:rsidRDefault="00343FF6">
            <w:pPr>
              <w:rPr>
                <w:sz w:val="2"/>
                <w:szCs w:val="2"/>
              </w:rPr>
            </w:pPr>
          </w:p>
        </w:tc>
        <w:tc>
          <w:tcPr>
            <w:tcW w:w="2559" w:type="dxa"/>
          </w:tcPr>
          <w:p w14:paraId="1A6791D0" w14:textId="77777777" w:rsidR="00343FF6" w:rsidRDefault="00635E89">
            <w:pPr>
              <w:pStyle w:val="TableParagraph"/>
              <w:spacing w:before="176"/>
              <w:ind w:left="565" w:right="556"/>
              <w:jc w:val="center"/>
              <w:rPr>
                <w:sz w:val="19"/>
              </w:rPr>
            </w:pPr>
            <w:r>
              <w:rPr>
                <w:sz w:val="19"/>
              </w:rPr>
              <w:t>51,0</w:t>
            </w:r>
            <w:r>
              <w:rPr>
                <w:spacing w:val="8"/>
                <w:sz w:val="19"/>
              </w:rPr>
              <w:t xml:space="preserve"> </w:t>
            </w:r>
            <w:r>
              <w:rPr>
                <w:sz w:val="19"/>
              </w:rPr>
              <w:t>Hz-51,5</w:t>
            </w:r>
            <w:r>
              <w:rPr>
                <w:spacing w:val="10"/>
                <w:sz w:val="19"/>
              </w:rPr>
              <w:t xml:space="preserve"> </w:t>
            </w:r>
            <w:r>
              <w:rPr>
                <w:sz w:val="19"/>
              </w:rPr>
              <w:t>Hz</w:t>
            </w:r>
          </w:p>
        </w:tc>
        <w:tc>
          <w:tcPr>
            <w:tcW w:w="4867" w:type="dxa"/>
            <w:tcBorders>
              <w:right w:val="nil"/>
            </w:tcBorders>
          </w:tcPr>
          <w:p w14:paraId="12518AB1" w14:textId="77777777" w:rsidR="00343FF6" w:rsidRDefault="00635E89">
            <w:pPr>
              <w:pStyle w:val="TableParagraph"/>
              <w:spacing w:before="176"/>
              <w:ind w:left="88"/>
              <w:rPr>
                <w:sz w:val="19"/>
              </w:rPr>
            </w:pPr>
            <w:r>
              <w:rPr>
                <w:w w:val="95"/>
                <w:sz w:val="19"/>
              </w:rPr>
              <w:t>90</w:t>
            </w:r>
            <w:r>
              <w:rPr>
                <w:spacing w:val="5"/>
                <w:w w:val="95"/>
                <w:sz w:val="19"/>
              </w:rPr>
              <w:t xml:space="preserve"> </w:t>
            </w:r>
            <w:r>
              <w:rPr>
                <w:w w:val="95"/>
                <w:sz w:val="19"/>
              </w:rPr>
              <w:t>minutes</w:t>
            </w:r>
          </w:p>
        </w:tc>
      </w:tr>
      <w:tr w:rsidR="00343FF6" w14:paraId="574D3DF2" w14:textId="77777777">
        <w:trPr>
          <w:trHeight w:val="608"/>
        </w:trPr>
        <w:tc>
          <w:tcPr>
            <w:tcW w:w="1786" w:type="dxa"/>
            <w:vMerge/>
            <w:tcBorders>
              <w:top w:val="nil"/>
              <w:left w:val="nil"/>
            </w:tcBorders>
          </w:tcPr>
          <w:p w14:paraId="58C170B1" w14:textId="77777777" w:rsidR="00343FF6" w:rsidRDefault="00343FF6">
            <w:pPr>
              <w:rPr>
                <w:sz w:val="2"/>
                <w:szCs w:val="2"/>
              </w:rPr>
            </w:pPr>
          </w:p>
        </w:tc>
        <w:tc>
          <w:tcPr>
            <w:tcW w:w="2559" w:type="dxa"/>
          </w:tcPr>
          <w:p w14:paraId="100D2426" w14:textId="77777777" w:rsidR="00343FF6" w:rsidRDefault="00635E89">
            <w:pPr>
              <w:pStyle w:val="TableParagraph"/>
              <w:spacing w:before="176"/>
              <w:ind w:left="565" w:right="556"/>
              <w:jc w:val="center"/>
              <w:rPr>
                <w:sz w:val="19"/>
              </w:rPr>
            </w:pPr>
            <w:r>
              <w:rPr>
                <w:sz w:val="19"/>
              </w:rPr>
              <w:t>51,5</w:t>
            </w:r>
            <w:r>
              <w:rPr>
                <w:spacing w:val="8"/>
                <w:sz w:val="19"/>
              </w:rPr>
              <w:t xml:space="preserve"> </w:t>
            </w:r>
            <w:r>
              <w:rPr>
                <w:sz w:val="19"/>
              </w:rPr>
              <w:t>Hz-52,0</w:t>
            </w:r>
            <w:r>
              <w:rPr>
                <w:spacing w:val="10"/>
                <w:sz w:val="19"/>
              </w:rPr>
              <w:t xml:space="preserve"> </w:t>
            </w:r>
            <w:r>
              <w:rPr>
                <w:sz w:val="19"/>
              </w:rPr>
              <w:t>Hz</w:t>
            </w:r>
          </w:p>
        </w:tc>
        <w:tc>
          <w:tcPr>
            <w:tcW w:w="4867" w:type="dxa"/>
            <w:tcBorders>
              <w:right w:val="nil"/>
            </w:tcBorders>
          </w:tcPr>
          <w:p w14:paraId="63308438" w14:textId="77777777" w:rsidR="00343FF6" w:rsidRDefault="00635E89">
            <w:pPr>
              <w:pStyle w:val="TableParagraph"/>
              <w:spacing w:before="176"/>
              <w:ind w:left="88"/>
              <w:rPr>
                <w:sz w:val="19"/>
              </w:rPr>
            </w:pPr>
            <w:r>
              <w:rPr>
                <w:w w:val="95"/>
                <w:sz w:val="19"/>
              </w:rPr>
              <w:t>15</w:t>
            </w:r>
            <w:r>
              <w:rPr>
                <w:spacing w:val="5"/>
                <w:w w:val="95"/>
                <w:sz w:val="19"/>
              </w:rPr>
              <w:t xml:space="preserve"> </w:t>
            </w:r>
            <w:r>
              <w:rPr>
                <w:w w:val="95"/>
                <w:sz w:val="19"/>
              </w:rPr>
              <w:t>minutes</w:t>
            </w:r>
          </w:p>
        </w:tc>
      </w:tr>
      <w:tr w:rsidR="00343FF6" w14:paraId="0C3EEA52" w14:textId="77777777">
        <w:trPr>
          <w:trHeight w:val="608"/>
        </w:trPr>
        <w:tc>
          <w:tcPr>
            <w:tcW w:w="1786" w:type="dxa"/>
            <w:vMerge w:val="restart"/>
            <w:tcBorders>
              <w:left w:val="nil"/>
            </w:tcBorders>
          </w:tcPr>
          <w:p w14:paraId="494E5271" w14:textId="77777777" w:rsidR="00343FF6" w:rsidRDefault="00343FF6">
            <w:pPr>
              <w:pStyle w:val="TableParagraph"/>
              <w:rPr>
                <w:rFonts w:ascii="Book Antiqua"/>
                <w:b/>
              </w:rPr>
            </w:pPr>
          </w:p>
          <w:p w14:paraId="5CBD979C" w14:textId="77777777" w:rsidR="00343FF6" w:rsidRDefault="00343FF6">
            <w:pPr>
              <w:pStyle w:val="TableParagraph"/>
              <w:rPr>
                <w:rFonts w:ascii="Book Antiqua"/>
                <w:b/>
              </w:rPr>
            </w:pPr>
          </w:p>
          <w:p w14:paraId="706E1E5A" w14:textId="77777777" w:rsidR="00343FF6" w:rsidRDefault="00343FF6">
            <w:pPr>
              <w:pStyle w:val="TableParagraph"/>
              <w:rPr>
                <w:rFonts w:ascii="Book Antiqua"/>
                <w:b/>
              </w:rPr>
            </w:pPr>
          </w:p>
          <w:p w14:paraId="4B8F4500" w14:textId="77777777" w:rsidR="00343FF6" w:rsidRDefault="00343FF6">
            <w:pPr>
              <w:pStyle w:val="TableParagraph"/>
              <w:spacing w:before="8"/>
              <w:rPr>
                <w:rFonts w:ascii="Book Antiqua"/>
                <w:b/>
                <w:sz w:val="18"/>
              </w:rPr>
            </w:pPr>
          </w:p>
          <w:p w14:paraId="5256F6D4" w14:textId="77777777" w:rsidR="00343FF6" w:rsidRDefault="00635E89">
            <w:pPr>
              <w:pStyle w:val="TableParagraph"/>
              <w:spacing w:line="220" w:lineRule="auto"/>
              <w:ind w:left="-3"/>
              <w:rPr>
                <w:rFonts w:ascii="Book Antiqua" w:hAnsi="Book Antiqua"/>
                <w:b/>
                <w:sz w:val="19"/>
              </w:rPr>
            </w:pPr>
            <w:r>
              <w:rPr>
                <w:rFonts w:ascii="Book Antiqua" w:hAnsi="Book Antiqua"/>
                <w:b/>
                <w:w w:val="95"/>
                <w:sz w:val="19"/>
              </w:rPr>
              <w:t>Ireland</w:t>
            </w:r>
            <w:r>
              <w:rPr>
                <w:rFonts w:ascii="Book Antiqua" w:hAnsi="Book Antiqua"/>
                <w:b/>
                <w:spacing w:val="1"/>
                <w:w w:val="95"/>
                <w:sz w:val="19"/>
              </w:rPr>
              <w:t xml:space="preserve"> </w:t>
            </w:r>
            <w:r>
              <w:rPr>
                <w:rFonts w:ascii="Book Antiqua" w:hAnsi="Book Antiqua"/>
                <w:b/>
                <w:w w:val="95"/>
                <w:sz w:val="19"/>
              </w:rPr>
              <w:t>and</w:t>
            </w:r>
            <w:r>
              <w:rPr>
                <w:rFonts w:ascii="Book Antiqua" w:hAnsi="Book Antiqua"/>
                <w:b/>
                <w:spacing w:val="1"/>
                <w:w w:val="95"/>
                <w:sz w:val="19"/>
              </w:rPr>
              <w:t xml:space="preserve"> </w:t>
            </w:r>
            <w:r>
              <w:rPr>
                <w:rFonts w:ascii="Book Antiqua" w:hAnsi="Book Antiqua"/>
                <w:b/>
                <w:w w:val="95"/>
                <w:sz w:val="19"/>
              </w:rPr>
              <w:t>North­</w:t>
            </w:r>
            <w:r>
              <w:rPr>
                <w:rFonts w:ascii="Book Antiqua" w:hAnsi="Book Antiqua"/>
                <w:b/>
                <w:spacing w:val="-43"/>
                <w:w w:val="95"/>
                <w:sz w:val="19"/>
              </w:rPr>
              <w:t xml:space="preserve"> </w:t>
            </w:r>
            <w:r>
              <w:rPr>
                <w:rFonts w:ascii="Book Antiqua" w:hAnsi="Book Antiqua"/>
                <w:b/>
                <w:sz w:val="19"/>
              </w:rPr>
              <w:t>ern</w:t>
            </w:r>
            <w:r>
              <w:rPr>
                <w:rFonts w:ascii="Book Antiqua" w:hAnsi="Book Antiqua"/>
                <w:b/>
                <w:spacing w:val="4"/>
                <w:sz w:val="19"/>
              </w:rPr>
              <w:t xml:space="preserve"> </w:t>
            </w:r>
            <w:r>
              <w:rPr>
                <w:rFonts w:ascii="Book Antiqua" w:hAnsi="Book Antiqua"/>
                <w:b/>
                <w:sz w:val="19"/>
              </w:rPr>
              <w:t>Ireland</w:t>
            </w:r>
          </w:p>
        </w:tc>
        <w:tc>
          <w:tcPr>
            <w:tcW w:w="2559" w:type="dxa"/>
          </w:tcPr>
          <w:p w14:paraId="6D47F715" w14:textId="77777777" w:rsidR="00343FF6" w:rsidRDefault="00635E89">
            <w:pPr>
              <w:pStyle w:val="TableParagraph"/>
              <w:spacing w:before="176"/>
              <w:ind w:left="565" w:right="556"/>
              <w:jc w:val="center"/>
              <w:rPr>
                <w:sz w:val="19"/>
              </w:rPr>
            </w:pPr>
            <w:r>
              <w:rPr>
                <w:sz w:val="19"/>
              </w:rPr>
              <w:t>47,5</w:t>
            </w:r>
            <w:r>
              <w:rPr>
                <w:spacing w:val="8"/>
                <w:sz w:val="19"/>
              </w:rPr>
              <w:t xml:space="preserve"> </w:t>
            </w:r>
            <w:r>
              <w:rPr>
                <w:sz w:val="19"/>
              </w:rPr>
              <w:t>Hz-48,5</w:t>
            </w:r>
            <w:r>
              <w:rPr>
                <w:spacing w:val="10"/>
                <w:sz w:val="19"/>
              </w:rPr>
              <w:t xml:space="preserve"> </w:t>
            </w:r>
            <w:r>
              <w:rPr>
                <w:sz w:val="19"/>
              </w:rPr>
              <w:t>Hz</w:t>
            </w:r>
          </w:p>
        </w:tc>
        <w:tc>
          <w:tcPr>
            <w:tcW w:w="4867" w:type="dxa"/>
            <w:tcBorders>
              <w:right w:val="nil"/>
            </w:tcBorders>
          </w:tcPr>
          <w:p w14:paraId="7CDED92F" w14:textId="77777777" w:rsidR="00343FF6" w:rsidRDefault="00635E89">
            <w:pPr>
              <w:pStyle w:val="TableParagraph"/>
              <w:spacing w:before="176"/>
              <w:ind w:left="88"/>
              <w:rPr>
                <w:sz w:val="19"/>
              </w:rPr>
            </w:pPr>
            <w:r>
              <w:rPr>
                <w:w w:val="95"/>
                <w:sz w:val="19"/>
              </w:rPr>
              <w:t>90</w:t>
            </w:r>
            <w:r>
              <w:rPr>
                <w:spacing w:val="5"/>
                <w:w w:val="95"/>
                <w:sz w:val="19"/>
              </w:rPr>
              <w:t xml:space="preserve"> </w:t>
            </w:r>
            <w:r>
              <w:rPr>
                <w:w w:val="95"/>
                <w:sz w:val="19"/>
              </w:rPr>
              <w:t>minutes</w:t>
            </w:r>
          </w:p>
        </w:tc>
      </w:tr>
      <w:tr w:rsidR="00343FF6" w14:paraId="3BC30550" w14:textId="77777777">
        <w:trPr>
          <w:trHeight w:val="608"/>
        </w:trPr>
        <w:tc>
          <w:tcPr>
            <w:tcW w:w="1786" w:type="dxa"/>
            <w:vMerge/>
            <w:tcBorders>
              <w:top w:val="nil"/>
              <w:left w:val="nil"/>
            </w:tcBorders>
          </w:tcPr>
          <w:p w14:paraId="64B00435" w14:textId="77777777" w:rsidR="00343FF6" w:rsidRDefault="00343FF6">
            <w:pPr>
              <w:rPr>
                <w:sz w:val="2"/>
                <w:szCs w:val="2"/>
              </w:rPr>
            </w:pPr>
          </w:p>
        </w:tc>
        <w:tc>
          <w:tcPr>
            <w:tcW w:w="2559" w:type="dxa"/>
          </w:tcPr>
          <w:p w14:paraId="4F9E5CD7" w14:textId="77777777" w:rsidR="00343FF6" w:rsidRDefault="00635E89">
            <w:pPr>
              <w:pStyle w:val="TableParagraph"/>
              <w:spacing w:before="175"/>
              <w:ind w:left="565" w:right="556"/>
              <w:jc w:val="center"/>
              <w:rPr>
                <w:sz w:val="19"/>
              </w:rPr>
            </w:pPr>
            <w:r>
              <w:rPr>
                <w:sz w:val="19"/>
              </w:rPr>
              <w:t>48,5</w:t>
            </w:r>
            <w:r>
              <w:rPr>
                <w:spacing w:val="8"/>
                <w:sz w:val="19"/>
              </w:rPr>
              <w:t xml:space="preserve"> </w:t>
            </w:r>
            <w:r>
              <w:rPr>
                <w:sz w:val="19"/>
              </w:rPr>
              <w:t>Hz-49,0</w:t>
            </w:r>
            <w:r>
              <w:rPr>
                <w:spacing w:val="10"/>
                <w:sz w:val="19"/>
              </w:rPr>
              <w:t xml:space="preserve"> </w:t>
            </w:r>
            <w:r>
              <w:rPr>
                <w:sz w:val="19"/>
              </w:rPr>
              <w:t>Hz</w:t>
            </w:r>
          </w:p>
        </w:tc>
        <w:tc>
          <w:tcPr>
            <w:tcW w:w="4867" w:type="dxa"/>
            <w:tcBorders>
              <w:right w:val="nil"/>
            </w:tcBorders>
          </w:tcPr>
          <w:p w14:paraId="095C7A0D" w14:textId="77777777" w:rsidR="00343FF6" w:rsidRDefault="00635E89">
            <w:pPr>
              <w:pStyle w:val="TableParagraph"/>
              <w:spacing w:before="175"/>
              <w:ind w:left="88"/>
              <w:rPr>
                <w:sz w:val="19"/>
              </w:rPr>
            </w:pPr>
            <w:r>
              <w:rPr>
                <w:w w:val="95"/>
                <w:sz w:val="19"/>
              </w:rPr>
              <w:t>To</w:t>
            </w:r>
            <w:r>
              <w:rPr>
                <w:spacing w:val="4"/>
                <w:w w:val="95"/>
                <w:sz w:val="19"/>
              </w:rPr>
              <w:t xml:space="preserve"> </w:t>
            </w:r>
            <w:r>
              <w:rPr>
                <w:w w:val="95"/>
                <w:sz w:val="19"/>
              </w:rPr>
              <w:t>be</w:t>
            </w:r>
            <w:r>
              <w:rPr>
                <w:spacing w:val="7"/>
                <w:w w:val="95"/>
                <w:sz w:val="19"/>
              </w:rPr>
              <w:t xml:space="preserve"> </w:t>
            </w:r>
            <w:r>
              <w:rPr>
                <w:w w:val="95"/>
                <w:sz w:val="19"/>
              </w:rPr>
              <w:t>specified</w:t>
            </w:r>
            <w:r>
              <w:rPr>
                <w:spacing w:val="8"/>
                <w:w w:val="95"/>
                <w:sz w:val="19"/>
              </w:rPr>
              <w:t xml:space="preserve"> </w:t>
            </w:r>
            <w:r>
              <w:rPr>
                <w:w w:val="95"/>
                <w:sz w:val="19"/>
              </w:rPr>
              <w:t>by</w:t>
            </w:r>
            <w:r>
              <w:rPr>
                <w:spacing w:val="2"/>
                <w:w w:val="95"/>
                <w:sz w:val="19"/>
              </w:rPr>
              <w:t xml:space="preserve"> </w:t>
            </w:r>
            <w:r>
              <w:rPr>
                <w:w w:val="95"/>
                <w:sz w:val="19"/>
              </w:rPr>
              <w:t>each</w:t>
            </w:r>
            <w:r>
              <w:rPr>
                <w:spacing w:val="5"/>
                <w:w w:val="95"/>
                <w:sz w:val="19"/>
              </w:rPr>
              <w:t xml:space="preserve"> </w:t>
            </w:r>
            <w:r>
              <w:rPr>
                <w:w w:val="95"/>
                <w:sz w:val="19"/>
              </w:rPr>
              <w:t>TSO,</w:t>
            </w:r>
            <w:r>
              <w:rPr>
                <w:spacing w:val="5"/>
                <w:w w:val="95"/>
                <w:sz w:val="19"/>
              </w:rPr>
              <w:t xml:space="preserve"> </w:t>
            </w:r>
            <w:r>
              <w:rPr>
                <w:w w:val="95"/>
                <w:sz w:val="19"/>
              </w:rPr>
              <w:t>but</w:t>
            </w:r>
            <w:r>
              <w:rPr>
                <w:spacing w:val="7"/>
                <w:w w:val="95"/>
                <w:sz w:val="19"/>
              </w:rPr>
              <w:t xml:space="preserve"> </w:t>
            </w:r>
            <w:r>
              <w:rPr>
                <w:w w:val="95"/>
                <w:sz w:val="19"/>
              </w:rPr>
              <w:t>not</w:t>
            </w:r>
            <w:r>
              <w:rPr>
                <w:spacing w:val="5"/>
                <w:w w:val="95"/>
                <w:sz w:val="19"/>
              </w:rPr>
              <w:t xml:space="preserve"> </w:t>
            </w:r>
            <w:r>
              <w:rPr>
                <w:w w:val="95"/>
                <w:sz w:val="19"/>
              </w:rPr>
              <w:t>less</w:t>
            </w:r>
            <w:r>
              <w:rPr>
                <w:spacing w:val="6"/>
                <w:w w:val="95"/>
                <w:sz w:val="19"/>
              </w:rPr>
              <w:t xml:space="preserve"> </w:t>
            </w:r>
            <w:r>
              <w:rPr>
                <w:w w:val="95"/>
                <w:sz w:val="19"/>
              </w:rPr>
              <w:t>than</w:t>
            </w:r>
            <w:r>
              <w:rPr>
                <w:spacing w:val="7"/>
                <w:w w:val="95"/>
                <w:sz w:val="19"/>
              </w:rPr>
              <w:t xml:space="preserve"> </w:t>
            </w:r>
            <w:r>
              <w:rPr>
                <w:w w:val="95"/>
                <w:sz w:val="19"/>
              </w:rPr>
              <w:t>90</w:t>
            </w:r>
            <w:r>
              <w:rPr>
                <w:spacing w:val="5"/>
                <w:w w:val="95"/>
                <w:sz w:val="19"/>
              </w:rPr>
              <w:t xml:space="preserve"> </w:t>
            </w:r>
            <w:r>
              <w:rPr>
                <w:w w:val="95"/>
                <w:sz w:val="19"/>
              </w:rPr>
              <w:t>minutes</w:t>
            </w:r>
          </w:p>
        </w:tc>
      </w:tr>
      <w:tr w:rsidR="00343FF6" w14:paraId="4C30AEE9" w14:textId="77777777">
        <w:trPr>
          <w:trHeight w:val="608"/>
        </w:trPr>
        <w:tc>
          <w:tcPr>
            <w:tcW w:w="1786" w:type="dxa"/>
            <w:vMerge/>
            <w:tcBorders>
              <w:top w:val="nil"/>
              <w:left w:val="nil"/>
            </w:tcBorders>
          </w:tcPr>
          <w:p w14:paraId="43AF9791" w14:textId="77777777" w:rsidR="00343FF6" w:rsidRDefault="00343FF6">
            <w:pPr>
              <w:rPr>
                <w:sz w:val="2"/>
                <w:szCs w:val="2"/>
              </w:rPr>
            </w:pPr>
          </w:p>
        </w:tc>
        <w:tc>
          <w:tcPr>
            <w:tcW w:w="2559" w:type="dxa"/>
          </w:tcPr>
          <w:p w14:paraId="425676C8" w14:textId="77777777" w:rsidR="00343FF6" w:rsidRDefault="00635E89">
            <w:pPr>
              <w:pStyle w:val="TableParagraph"/>
              <w:spacing w:before="176"/>
              <w:ind w:left="565" w:right="556"/>
              <w:jc w:val="center"/>
              <w:rPr>
                <w:sz w:val="19"/>
              </w:rPr>
            </w:pPr>
            <w:r>
              <w:rPr>
                <w:sz w:val="19"/>
              </w:rPr>
              <w:t>49,0</w:t>
            </w:r>
            <w:r>
              <w:rPr>
                <w:spacing w:val="8"/>
                <w:sz w:val="19"/>
              </w:rPr>
              <w:t xml:space="preserve"> </w:t>
            </w:r>
            <w:r>
              <w:rPr>
                <w:sz w:val="19"/>
              </w:rPr>
              <w:t>Hz-51,0</w:t>
            </w:r>
            <w:r>
              <w:rPr>
                <w:spacing w:val="10"/>
                <w:sz w:val="19"/>
              </w:rPr>
              <w:t xml:space="preserve"> </w:t>
            </w:r>
            <w:r>
              <w:rPr>
                <w:sz w:val="19"/>
              </w:rPr>
              <w:t>Hz</w:t>
            </w:r>
          </w:p>
        </w:tc>
        <w:tc>
          <w:tcPr>
            <w:tcW w:w="4867" w:type="dxa"/>
            <w:tcBorders>
              <w:right w:val="nil"/>
            </w:tcBorders>
          </w:tcPr>
          <w:p w14:paraId="0A17C015" w14:textId="77777777" w:rsidR="00343FF6" w:rsidRDefault="00635E89">
            <w:pPr>
              <w:pStyle w:val="TableParagraph"/>
              <w:spacing w:before="176"/>
              <w:ind w:left="88"/>
              <w:rPr>
                <w:sz w:val="19"/>
              </w:rPr>
            </w:pPr>
            <w:r>
              <w:rPr>
                <w:sz w:val="19"/>
              </w:rPr>
              <w:t>Unlimited</w:t>
            </w:r>
          </w:p>
        </w:tc>
      </w:tr>
      <w:tr w:rsidR="00343FF6" w14:paraId="23501220" w14:textId="77777777">
        <w:trPr>
          <w:trHeight w:val="608"/>
        </w:trPr>
        <w:tc>
          <w:tcPr>
            <w:tcW w:w="1786" w:type="dxa"/>
            <w:vMerge/>
            <w:tcBorders>
              <w:top w:val="nil"/>
              <w:left w:val="nil"/>
            </w:tcBorders>
          </w:tcPr>
          <w:p w14:paraId="02B2ECDA" w14:textId="77777777" w:rsidR="00343FF6" w:rsidRDefault="00343FF6">
            <w:pPr>
              <w:rPr>
                <w:sz w:val="2"/>
                <w:szCs w:val="2"/>
              </w:rPr>
            </w:pPr>
          </w:p>
        </w:tc>
        <w:tc>
          <w:tcPr>
            <w:tcW w:w="2559" w:type="dxa"/>
          </w:tcPr>
          <w:p w14:paraId="25351042" w14:textId="77777777" w:rsidR="00343FF6" w:rsidRDefault="00635E89">
            <w:pPr>
              <w:pStyle w:val="TableParagraph"/>
              <w:spacing w:before="176"/>
              <w:ind w:left="565" w:right="556"/>
              <w:jc w:val="center"/>
              <w:rPr>
                <w:sz w:val="19"/>
              </w:rPr>
            </w:pPr>
            <w:r>
              <w:rPr>
                <w:sz w:val="19"/>
              </w:rPr>
              <w:t>51,0</w:t>
            </w:r>
            <w:r>
              <w:rPr>
                <w:spacing w:val="8"/>
                <w:sz w:val="19"/>
              </w:rPr>
              <w:t xml:space="preserve"> </w:t>
            </w:r>
            <w:r>
              <w:rPr>
                <w:sz w:val="19"/>
              </w:rPr>
              <w:t>Hz-51,5</w:t>
            </w:r>
            <w:r>
              <w:rPr>
                <w:spacing w:val="10"/>
                <w:sz w:val="19"/>
              </w:rPr>
              <w:t xml:space="preserve"> </w:t>
            </w:r>
            <w:r>
              <w:rPr>
                <w:sz w:val="19"/>
              </w:rPr>
              <w:t>Hz</w:t>
            </w:r>
          </w:p>
        </w:tc>
        <w:tc>
          <w:tcPr>
            <w:tcW w:w="4867" w:type="dxa"/>
            <w:tcBorders>
              <w:right w:val="nil"/>
            </w:tcBorders>
          </w:tcPr>
          <w:p w14:paraId="7FBD7C22" w14:textId="77777777" w:rsidR="00343FF6" w:rsidRDefault="00635E89">
            <w:pPr>
              <w:pStyle w:val="TableParagraph"/>
              <w:spacing w:before="176"/>
              <w:ind w:left="88"/>
              <w:rPr>
                <w:sz w:val="19"/>
              </w:rPr>
            </w:pPr>
            <w:r>
              <w:rPr>
                <w:w w:val="95"/>
                <w:sz w:val="19"/>
              </w:rPr>
              <w:t>90</w:t>
            </w:r>
            <w:r>
              <w:rPr>
                <w:spacing w:val="5"/>
                <w:w w:val="95"/>
                <w:sz w:val="19"/>
              </w:rPr>
              <w:t xml:space="preserve"> </w:t>
            </w:r>
            <w:r>
              <w:rPr>
                <w:w w:val="95"/>
                <w:sz w:val="19"/>
              </w:rPr>
              <w:t>minutes</w:t>
            </w:r>
          </w:p>
        </w:tc>
      </w:tr>
      <w:tr w:rsidR="00343FF6" w14:paraId="64959706" w14:textId="77777777">
        <w:trPr>
          <w:trHeight w:val="608"/>
        </w:trPr>
        <w:tc>
          <w:tcPr>
            <w:tcW w:w="1786" w:type="dxa"/>
            <w:vMerge w:val="restart"/>
            <w:tcBorders>
              <w:left w:val="nil"/>
            </w:tcBorders>
          </w:tcPr>
          <w:p w14:paraId="51D40D25" w14:textId="77777777" w:rsidR="00343FF6" w:rsidRDefault="00343FF6">
            <w:pPr>
              <w:pStyle w:val="TableParagraph"/>
              <w:rPr>
                <w:rFonts w:ascii="Book Antiqua"/>
                <w:b/>
              </w:rPr>
            </w:pPr>
          </w:p>
          <w:p w14:paraId="4F093522" w14:textId="77777777" w:rsidR="00343FF6" w:rsidRDefault="00343FF6">
            <w:pPr>
              <w:pStyle w:val="TableParagraph"/>
              <w:spacing w:before="4"/>
              <w:rPr>
                <w:rFonts w:ascii="Book Antiqua"/>
                <w:b/>
                <w:sz w:val="27"/>
              </w:rPr>
            </w:pPr>
          </w:p>
          <w:p w14:paraId="2F483A63" w14:textId="77777777" w:rsidR="00343FF6" w:rsidRDefault="00635E89">
            <w:pPr>
              <w:pStyle w:val="TableParagraph"/>
              <w:ind w:left="-3"/>
              <w:rPr>
                <w:rFonts w:ascii="Book Antiqua"/>
                <w:b/>
                <w:sz w:val="19"/>
              </w:rPr>
            </w:pPr>
            <w:r>
              <w:rPr>
                <w:rFonts w:ascii="Book Antiqua"/>
                <w:b/>
                <w:sz w:val="19"/>
              </w:rPr>
              <w:t>Baltic</w:t>
            </w:r>
          </w:p>
        </w:tc>
        <w:tc>
          <w:tcPr>
            <w:tcW w:w="2559" w:type="dxa"/>
          </w:tcPr>
          <w:p w14:paraId="00F4A410" w14:textId="77777777" w:rsidR="00343FF6" w:rsidRDefault="00635E89">
            <w:pPr>
              <w:pStyle w:val="TableParagraph"/>
              <w:spacing w:before="176"/>
              <w:ind w:left="565" w:right="556"/>
              <w:jc w:val="center"/>
              <w:rPr>
                <w:sz w:val="19"/>
              </w:rPr>
            </w:pPr>
            <w:r>
              <w:rPr>
                <w:sz w:val="19"/>
              </w:rPr>
              <w:t>47,5</w:t>
            </w:r>
            <w:r>
              <w:rPr>
                <w:spacing w:val="8"/>
                <w:sz w:val="19"/>
              </w:rPr>
              <w:t xml:space="preserve"> </w:t>
            </w:r>
            <w:r>
              <w:rPr>
                <w:sz w:val="19"/>
              </w:rPr>
              <w:t>Hz-48,5</w:t>
            </w:r>
            <w:r>
              <w:rPr>
                <w:spacing w:val="10"/>
                <w:sz w:val="19"/>
              </w:rPr>
              <w:t xml:space="preserve"> </w:t>
            </w:r>
            <w:r>
              <w:rPr>
                <w:sz w:val="19"/>
              </w:rPr>
              <w:t>Hz</w:t>
            </w:r>
          </w:p>
        </w:tc>
        <w:tc>
          <w:tcPr>
            <w:tcW w:w="4867" w:type="dxa"/>
            <w:tcBorders>
              <w:right w:val="nil"/>
            </w:tcBorders>
          </w:tcPr>
          <w:p w14:paraId="4446A0DA" w14:textId="77777777" w:rsidR="00343FF6" w:rsidRDefault="00635E89">
            <w:pPr>
              <w:pStyle w:val="TableParagraph"/>
              <w:spacing w:before="176"/>
              <w:ind w:left="88"/>
              <w:rPr>
                <w:sz w:val="19"/>
              </w:rPr>
            </w:pPr>
            <w:r>
              <w:rPr>
                <w:w w:val="95"/>
                <w:sz w:val="19"/>
              </w:rPr>
              <w:t>To</w:t>
            </w:r>
            <w:r>
              <w:rPr>
                <w:spacing w:val="4"/>
                <w:w w:val="95"/>
                <w:sz w:val="19"/>
              </w:rPr>
              <w:t xml:space="preserve"> </w:t>
            </w:r>
            <w:r>
              <w:rPr>
                <w:w w:val="95"/>
                <w:sz w:val="19"/>
              </w:rPr>
              <w:t>be</w:t>
            </w:r>
            <w:r>
              <w:rPr>
                <w:spacing w:val="7"/>
                <w:w w:val="95"/>
                <w:sz w:val="19"/>
              </w:rPr>
              <w:t xml:space="preserve"> </w:t>
            </w:r>
            <w:r>
              <w:rPr>
                <w:w w:val="95"/>
                <w:sz w:val="19"/>
              </w:rPr>
              <w:t>specified</w:t>
            </w:r>
            <w:r>
              <w:rPr>
                <w:spacing w:val="8"/>
                <w:w w:val="95"/>
                <w:sz w:val="19"/>
              </w:rPr>
              <w:t xml:space="preserve"> </w:t>
            </w:r>
            <w:r>
              <w:rPr>
                <w:w w:val="95"/>
                <w:sz w:val="19"/>
              </w:rPr>
              <w:t>by</w:t>
            </w:r>
            <w:r>
              <w:rPr>
                <w:spacing w:val="2"/>
                <w:w w:val="95"/>
                <w:sz w:val="19"/>
              </w:rPr>
              <w:t xml:space="preserve"> </w:t>
            </w:r>
            <w:r>
              <w:rPr>
                <w:w w:val="95"/>
                <w:sz w:val="19"/>
              </w:rPr>
              <w:t>each</w:t>
            </w:r>
            <w:r>
              <w:rPr>
                <w:spacing w:val="5"/>
                <w:w w:val="95"/>
                <w:sz w:val="19"/>
              </w:rPr>
              <w:t xml:space="preserve"> </w:t>
            </w:r>
            <w:r>
              <w:rPr>
                <w:w w:val="95"/>
                <w:sz w:val="19"/>
              </w:rPr>
              <w:t>TSO,</w:t>
            </w:r>
            <w:r>
              <w:rPr>
                <w:spacing w:val="5"/>
                <w:w w:val="95"/>
                <w:sz w:val="19"/>
              </w:rPr>
              <w:t xml:space="preserve"> </w:t>
            </w:r>
            <w:r>
              <w:rPr>
                <w:w w:val="95"/>
                <w:sz w:val="19"/>
              </w:rPr>
              <w:t>but</w:t>
            </w:r>
            <w:r>
              <w:rPr>
                <w:spacing w:val="7"/>
                <w:w w:val="95"/>
                <w:sz w:val="19"/>
              </w:rPr>
              <w:t xml:space="preserve"> </w:t>
            </w:r>
            <w:r>
              <w:rPr>
                <w:w w:val="95"/>
                <w:sz w:val="19"/>
              </w:rPr>
              <w:t>not</w:t>
            </w:r>
            <w:r>
              <w:rPr>
                <w:spacing w:val="5"/>
                <w:w w:val="95"/>
                <w:sz w:val="19"/>
              </w:rPr>
              <w:t xml:space="preserve"> </w:t>
            </w:r>
            <w:r>
              <w:rPr>
                <w:w w:val="95"/>
                <w:sz w:val="19"/>
              </w:rPr>
              <w:t>less</w:t>
            </w:r>
            <w:r>
              <w:rPr>
                <w:spacing w:val="6"/>
                <w:w w:val="95"/>
                <w:sz w:val="19"/>
              </w:rPr>
              <w:t xml:space="preserve"> </w:t>
            </w:r>
            <w:r>
              <w:rPr>
                <w:w w:val="95"/>
                <w:sz w:val="19"/>
              </w:rPr>
              <w:t>than</w:t>
            </w:r>
            <w:r>
              <w:rPr>
                <w:spacing w:val="7"/>
                <w:w w:val="95"/>
                <w:sz w:val="19"/>
              </w:rPr>
              <w:t xml:space="preserve"> </w:t>
            </w:r>
            <w:r>
              <w:rPr>
                <w:w w:val="95"/>
                <w:sz w:val="19"/>
              </w:rPr>
              <w:t>30</w:t>
            </w:r>
            <w:r>
              <w:rPr>
                <w:spacing w:val="5"/>
                <w:w w:val="95"/>
                <w:sz w:val="19"/>
              </w:rPr>
              <w:t xml:space="preserve"> </w:t>
            </w:r>
            <w:r>
              <w:rPr>
                <w:w w:val="95"/>
                <w:sz w:val="19"/>
              </w:rPr>
              <w:t>minutes</w:t>
            </w:r>
          </w:p>
        </w:tc>
      </w:tr>
      <w:tr w:rsidR="00343FF6" w14:paraId="12A54712" w14:textId="77777777">
        <w:trPr>
          <w:trHeight w:val="819"/>
        </w:trPr>
        <w:tc>
          <w:tcPr>
            <w:tcW w:w="1786" w:type="dxa"/>
            <w:vMerge/>
            <w:tcBorders>
              <w:top w:val="nil"/>
              <w:left w:val="nil"/>
            </w:tcBorders>
          </w:tcPr>
          <w:p w14:paraId="59CF9F97" w14:textId="77777777" w:rsidR="00343FF6" w:rsidRDefault="00343FF6">
            <w:pPr>
              <w:rPr>
                <w:sz w:val="2"/>
                <w:szCs w:val="2"/>
              </w:rPr>
            </w:pPr>
          </w:p>
        </w:tc>
        <w:tc>
          <w:tcPr>
            <w:tcW w:w="2559" w:type="dxa"/>
          </w:tcPr>
          <w:p w14:paraId="0D2A389A" w14:textId="77777777" w:rsidR="00343FF6" w:rsidRDefault="00635E89">
            <w:pPr>
              <w:pStyle w:val="TableParagraph"/>
              <w:spacing w:before="176"/>
              <w:ind w:left="565" w:right="556"/>
              <w:jc w:val="center"/>
              <w:rPr>
                <w:sz w:val="19"/>
              </w:rPr>
            </w:pPr>
            <w:r>
              <w:rPr>
                <w:sz w:val="19"/>
              </w:rPr>
              <w:t>48,5</w:t>
            </w:r>
            <w:r>
              <w:rPr>
                <w:spacing w:val="8"/>
                <w:sz w:val="19"/>
              </w:rPr>
              <w:t xml:space="preserve"> </w:t>
            </w:r>
            <w:r>
              <w:rPr>
                <w:sz w:val="19"/>
              </w:rPr>
              <w:t>Hz-49,0</w:t>
            </w:r>
            <w:r>
              <w:rPr>
                <w:spacing w:val="10"/>
                <w:sz w:val="19"/>
              </w:rPr>
              <w:t xml:space="preserve"> </w:t>
            </w:r>
            <w:r>
              <w:rPr>
                <w:sz w:val="19"/>
              </w:rPr>
              <w:t>Hz</w:t>
            </w:r>
          </w:p>
        </w:tc>
        <w:tc>
          <w:tcPr>
            <w:tcW w:w="4867" w:type="dxa"/>
            <w:tcBorders>
              <w:right w:val="nil"/>
            </w:tcBorders>
          </w:tcPr>
          <w:p w14:paraId="27CA3022" w14:textId="77777777" w:rsidR="00343FF6" w:rsidRDefault="00635E89">
            <w:pPr>
              <w:pStyle w:val="TableParagraph"/>
              <w:spacing w:before="185" w:line="228" w:lineRule="auto"/>
              <w:ind w:left="88" w:right="-19"/>
              <w:rPr>
                <w:sz w:val="19"/>
              </w:rPr>
            </w:pPr>
            <w:r>
              <w:rPr>
                <w:w w:val="95"/>
                <w:sz w:val="19"/>
              </w:rPr>
              <w:t>To</w:t>
            </w:r>
            <w:r>
              <w:rPr>
                <w:spacing w:val="14"/>
                <w:w w:val="95"/>
                <w:sz w:val="19"/>
              </w:rPr>
              <w:t xml:space="preserve"> </w:t>
            </w:r>
            <w:r>
              <w:rPr>
                <w:w w:val="95"/>
                <w:sz w:val="19"/>
              </w:rPr>
              <w:t>be</w:t>
            </w:r>
            <w:r>
              <w:rPr>
                <w:spacing w:val="15"/>
                <w:w w:val="95"/>
                <w:sz w:val="19"/>
              </w:rPr>
              <w:t xml:space="preserve"> </w:t>
            </w:r>
            <w:r>
              <w:rPr>
                <w:w w:val="95"/>
                <w:sz w:val="19"/>
              </w:rPr>
              <w:t>specified</w:t>
            </w:r>
            <w:r>
              <w:rPr>
                <w:spacing w:val="16"/>
                <w:w w:val="95"/>
                <w:sz w:val="19"/>
              </w:rPr>
              <w:t xml:space="preserve"> </w:t>
            </w:r>
            <w:r>
              <w:rPr>
                <w:w w:val="95"/>
                <w:sz w:val="19"/>
              </w:rPr>
              <w:t>by</w:t>
            </w:r>
            <w:r>
              <w:rPr>
                <w:spacing w:val="11"/>
                <w:w w:val="95"/>
                <w:sz w:val="19"/>
              </w:rPr>
              <w:t xml:space="preserve"> </w:t>
            </w:r>
            <w:r>
              <w:rPr>
                <w:w w:val="95"/>
                <w:sz w:val="19"/>
              </w:rPr>
              <w:t>each</w:t>
            </w:r>
            <w:r>
              <w:rPr>
                <w:spacing w:val="14"/>
                <w:w w:val="95"/>
                <w:sz w:val="19"/>
              </w:rPr>
              <w:t xml:space="preserve"> </w:t>
            </w:r>
            <w:r>
              <w:rPr>
                <w:w w:val="95"/>
                <w:sz w:val="19"/>
              </w:rPr>
              <w:t>TSO,</w:t>
            </w:r>
            <w:r>
              <w:rPr>
                <w:spacing w:val="14"/>
                <w:w w:val="95"/>
                <w:sz w:val="19"/>
              </w:rPr>
              <w:t xml:space="preserve"> </w:t>
            </w:r>
            <w:r>
              <w:rPr>
                <w:w w:val="95"/>
                <w:sz w:val="19"/>
              </w:rPr>
              <w:t>but</w:t>
            </w:r>
            <w:r>
              <w:rPr>
                <w:spacing w:val="15"/>
                <w:w w:val="95"/>
                <w:sz w:val="19"/>
              </w:rPr>
              <w:t xml:space="preserve"> </w:t>
            </w:r>
            <w:r>
              <w:rPr>
                <w:w w:val="95"/>
                <w:sz w:val="19"/>
              </w:rPr>
              <w:t>not</w:t>
            </w:r>
            <w:r>
              <w:rPr>
                <w:spacing w:val="16"/>
                <w:w w:val="95"/>
                <w:sz w:val="19"/>
              </w:rPr>
              <w:t xml:space="preserve"> </w:t>
            </w:r>
            <w:r>
              <w:rPr>
                <w:w w:val="95"/>
                <w:sz w:val="19"/>
              </w:rPr>
              <w:t>less</w:t>
            </w:r>
            <w:r>
              <w:rPr>
                <w:spacing w:val="15"/>
                <w:w w:val="95"/>
                <w:sz w:val="19"/>
              </w:rPr>
              <w:t xml:space="preserve"> </w:t>
            </w:r>
            <w:r>
              <w:rPr>
                <w:w w:val="95"/>
                <w:sz w:val="19"/>
              </w:rPr>
              <w:t>than</w:t>
            </w:r>
            <w:r>
              <w:rPr>
                <w:spacing w:val="15"/>
                <w:w w:val="95"/>
                <w:sz w:val="19"/>
              </w:rPr>
              <w:t xml:space="preserve"> </w:t>
            </w:r>
            <w:r>
              <w:rPr>
                <w:w w:val="95"/>
                <w:sz w:val="19"/>
              </w:rPr>
              <w:t>the</w:t>
            </w:r>
            <w:r>
              <w:rPr>
                <w:spacing w:val="15"/>
                <w:w w:val="95"/>
                <w:sz w:val="19"/>
              </w:rPr>
              <w:t xml:space="preserve"> </w:t>
            </w:r>
            <w:r>
              <w:rPr>
                <w:w w:val="95"/>
                <w:sz w:val="19"/>
              </w:rPr>
              <w:t>period</w:t>
            </w:r>
            <w:r>
              <w:rPr>
                <w:spacing w:val="16"/>
                <w:w w:val="95"/>
                <w:sz w:val="19"/>
              </w:rPr>
              <w:t xml:space="preserve"> </w:t>
            </w:r>
            <w:r>
              <w:rPr>
                <w:w w:val="95"/>
                <w:sz w:val="19"/>
              </w:rPr>
              <w:t>for</w:t>
            </w:r>
            <w:r>
              <w:rPr>
                <w:spacing w:val="-37"/>
                <w:w w:val="95"/>
                <w:sz w:val="19"/>
              </w:rPr>
              <w:t xml:space="preserve"> </w:t>
            </w:r>
            <w:r>
              <w:rPr>
                <w:sz w:val="19"/>
              </w:rPr>
              <w:t>47,5</w:t>
            </w:r>
            <w:r>
              <w:rPr>
                <w:spacing w:val="14"/>
                <w:sz w:val="19"/>
              </w:rPr>
              <w:t xml:space="preserve"> </w:t>
            </w:r>
            <w:r>
              <w:rPr>
                <w:sz w:val="19"/>
              </w:rPr>
              <w:t>Hz-48,5</w:t>
            </w:r>
            <w:r>
              <w:rPr>
                <w:spacing w:val="15"/>
                <w:sz w:val="19"/>
              </w:rPr>
              <w:t xml:space="preserve"> </w:t>
            </w:r>
            <w:r>
              <w:rPr>
                <w:sz w:val="19"/>
              </w:rPr>
              <w:t>Hz</w:t>
            </w:r>
          </w:p>
        </w:tc>
      </w:tr>
    </w:tbl>
    <w:p w14:paraId="69A43249" w14:textId="77777777" w:rsidR="00343FF6" w:rsidRDefault="00343FF6">
      <w:pPr>
        <w:spacing w:line="228" w:lineRule="auto"/>
        <w:rPr>
          <w:sz w:val="19"/>
        </w:rPr>
        <w:sectPr w:rsidR="00343FF6">
          <w:pgSz w:w="11910" w:h="16840"/>
          <w:pgMar w:top="1380" w:right="1220" w:bottom="280" w:left="1240" w:header="967" w:footer="0" w:gutter="0"/>
          <w:cols w:space="720"/>
        </w:sectPr>
      </w:pPr>
    </w:p>
    <w:p w14:paraId="5B2A15ED" w14:textId="77777777" w:rsidR="00343FF6" w:rsidRDefault="00343FF6">
      <w:pPr>
        <w:pStyle w:val="BodyText"/>
        <w:rPr>
          <w:rFonts w:ascii="Book Antiqua"/>
          <w:b/>
          <w:sz w:val="12"/>
        </w:rPr>
      </w:pPr>
    </w:p>
    <w:tbl>
      <w:tblPr>
        <w:tblStyle w:val="TableNormal1"/>
        <w:tblW w:w="0" w:type="auto"/>
        <w:tblInd w:w="1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86"/>
        <w:gridCol w:w="2559"/>
        <w:gridCol w:w="4867"/>
      </w:tblGrid>
      <w:tr w:rsidR="00343FF6" w14:paraId="61E19710" w14:textId="77777777">
        <w:trPr>
          <w:trHeight w:val="353"/>
        </w:trPr>
        <w:tc>
          <w:tcPr>
            <w:tcW w:w="1786" w:type="dxa"/>
            <w:tcBorders>
              <w:left w:val="nil"/>
            </w:tcBorders>
          </w:tcPr>
          <w:p w14:paraId="78980527" w14:textId="77777777" w:rsidR="00343FF6" w:rsidRDefault="00635E89">
            <w:pPr>
              <w:pStyle w:val="TableParagraph"/>
              <w:spacing w:before="62"/>
              <w:ind w:left="288"/>
              <w:rPr>
                <w:sz w:val="17"/>
              </w:rPr>
            </w:pPr>
            <w:r>
              <w:rPr>
                <w:w w:val="90"/>
                <w:sz w:val="17"/>
              </w:rPr>
              <w:t>Synchronous</w:t>
            </w:r>
            <w:r>
              <w:rPr>
                <w:spacing w:val="21"/>
                <w:w w:val="90"/>
                <w:sz w:val="17"/>
              </w:rPr>
              <w:t xml:space="preserve"> </w:t>
            </w:r>
            <w:r>
              <w:rPr>
                <w:w w:val="90"/>
                <w:sz w:val="17"/>
              </w:rPr>
              <w:t>area</w:t>
            </w:r>
          </w:p>
        </w:tc>
        <w:tc>
          <w:tcPr>
            <w:tcW w:w="2559" w:type="dxa"/>
          </w:tcPr>
          <w:p w14:paraId="7B0AA41F" w14:textId="77777777" w:rsidR="00343FF6" w:rsidRDefault="00635E89">
            <w:pPr>
              <w:pStyle w:val="TableParagraph"/>
              <w:spacing w:before="62"/>
              <w:ind w:left="565" w:right="553"/>
              <w:jc w:val="center"/>
              <w:rPr>
                <w:sz w:val="17"/>
              </w:rPr>
            </w:pPr>
            <w:r>
              <w:rPr>
                <w:w w:val="90"/>
                <w:sz w:val="17"/>
              </w:rPr>
              <w:t>Frequency</w:t>
            </w:r>
            <w:r>
              <w:rPr>
                <w:spacing w:val="7"/>
                <w:w w:val="90"/>
                <w:sz w:val="17"/>
              </w:rPr>
              <w:t xml:space="preserve"> </w:t>
            </w:r>
            <w:r>
              <w:rPr>
                <w:w w:val="90"/>
                <w:sz w:val="17"/>
              </w:rPr>
              <w:t>range</w:t>
            </w:r>
          </w:p>
        </w:tc>
        <w:tc>
          <w:tcPr>
            <w:tcW w:w="4867" w:type="dxa"/>
            <w:tcBorders>
              <w:right w:val="nil"/>
            </w:tcBorders>
          </w:tcPr>
          <w:p w14:paraId="62473C4F" w14:textId="77777777" w:rsidR="00343FF6" w:rsidRDefault="00635E89">
            <w:pPr>
              <w:pStyle w:val="TableParagraph"/>
              <w:spacing w:before="62"/>
              <w:ind w:left="1551"/>
              <w:rPr>
                <w:sz w:val="17"/>
              </w:rPr>
            </w:pPr>
            <w:r>
              <w:rPr>
                <w:spacing w:val="-1"/>
                <w:w w:val="95"/>
                <w:sz w:val="17"/>
              </w:rPr>
              <w:t>Time</w:t>
            </w:r>
            <w:r>
              <w:rPr>
                <w:spacing w:val="-2"/>
                <w:w w:val="95"/>
                <w:sz w:val="17"/>
              </w:rPr>
              <w:t xml:space="preserve"> </w:t>
            </w:r>
            <w:r>
              <w:rPr>
                <w:spacing w:val="-1"/>
                <w:w w:val="95"/>
                <w:sz w:val="17"/>
              </w:rPr>
              <w:t>period</w:t>
            </w:r>
            <w:r>
              <w:rPr>
                <w:spacing w:val="-2"/>
                <w:w w:val="95"/>
                <w:sz w:val="17"/>
              </w:rPr>
              <w:t xml:space="preserve"> </w:t>
            </w:r>
            <w:r>
              <w:rPr>
                <w:w w:val="95"/>
                <w:sz w:val="17"/>
              </w:rPr>
              <w:t>for</w:t>
            </w:r>
            <w:r>
              <w:rPr>
                <w:spacing w:val="-1"/>
                <w:w w:val="95"/>
                <w:sz w:val="17"/>
              </w:rPr>
              <w:t xml:space="preserve"> </w:t>
            </w:r>
            <w:r>
              <w:rPr>
                <w:w w:val="95"/>
                <w:sz w:val="17"/>
              </w:rPr>
              <w:t>operation</w:t>
            </w:r>
          </w:p>
        </w:tc>
      </w:tr>
      <w:tr w:rsidR="00343FF6" w14:paraId="333051FD" w14:textId="77777777">
        <w:trPr>
          <w:trHeight w:val="420"/>
        </w:trPr>
        <w:tc>
          <w:tcPr>
            <w:tcW w:w="1786" w:type="dxa"/>
            <w:vMerge w:val="restart"/>
            <w:tcBorders>
              <w:left w:val="nil"/>
            </w:tcBorders>
          </w:tcPr>
          <w:p w14:paraId="266D1E06" w14:textId="77777777" w:rsidR="00343FF6" w:rsidRDefault="00343FF6">
            <w:pPr>
              <w:pStyle w:val="TableParagraph"/>
              <w:rPr>
                <w:rFonts w:ascii="Times New Roman"/>
                <w:sz w:val="18"/>
              </w:rPr>
            </w:pPr>
          </w:p>
        </w:tc>
        <w:tc>
          <w:tcPr>
            <w:tcW w:w="2559" w:type="dxa"/>
          </w:tcPr>
          <w:p w14:paraId="4325A485" w14:textId="77777777" w:rsidR="00343FF6" w:rsidRDefault="00635E89">
            <w:pPr>
              <w:pStyle w:val="TableParagraph"/>
              <w:spacing w:before="103"/>
              <w:ind w:left="565" w:right="556"/>
              <w:jc w:val="center"/>
              <w:rPr>
                <w:sz w:val="19"/>
              </w:rPr>
            </w:pPr>
            <w:r>
              <w:rPr>
                <w:sz w:val="19"/>
              </w:rPr>
              <w:t>49,0</w:t>
            </w:r>
            <w:r>
              <w:rPr>
                <w:spacing w:val="8"/>
                <w:sz w:val="19"/>
              </w:rPr>
              <w:t xml:space="preserve"> </w:t>
            </w:r>
            <w:r>
              <w:rPr>
                <w:sz w:val="19"/>
              </w:rPr>
              <w:t>Hz-51,0</w:t>
            </w:r>
            <w:r>
              <w:rPr>
                <w:spacing w:val="10"/>
                <w:sz w:val="19"/>
              </w:rPr>
              <w:t xml:space="preserve"> </w:t>
            </w:r>
            <w:r>
              <w:rPr>
                <w:sz w:val="19"/>
              </w:rPr>
              <w:t>Hz</w:t>
            </w:r>
          </w:p>
        </w:tc>
        <w:tc>
          <w:tcPr>
            <w:tcW w:w="4867" w:type="dxa"/>
            <w:tcBorders>
              <w:right w:val="nil"/>
            </w:tcBorders>
          </w:tcPr>
          <w:p w14:paraId="16256214" w14:textId="77777777" w:rsidR="00343FF6" w:rsidRDefault="00635E89">
            <w:pPr>
              <w:pStyle w:val="TableParagraph"/>
              <w:spacing w:before="103"/>
              <w:ind w:left="88"/>
              <w:rPr>
                <w:sz w:val="19"/>
              </w:rPr>
            </w:pPr>
            <w:r>
              <w:rPr>
                <w:sz w:val="19"/>
              </w:rPr>
              <w:t>Unlimited</w:t>
            </w:r>
          </w:p>
        </w:tc>
      </w:tr>
      <w:tr w:rsidR="00343FF6" w14:paraId="705E4BA4" w14:textId="77777777">
        <w:trPr>
          <w:trHeight w:val="377"/>
        </w:trPr>
        <w:tc>
          <w:tcPr>
            <w:tcW w:w="1786" w:type="dxa"/>
            <w:vMerge/>
            <w:tcBorders>
              <w:top w:val="nil"/>
              <w:left w:val="nil"/>
            </w:tcBorders>
          </w:tcPr>
          <w:p w14:paraId="5FC61DA4" w14:textId="77777777" w:rsidR="00343FF6" w:rsidRDefault="00343FF6">
            <w:pPr>
              <w:rPr>
                <w:sz w:val="2"/>
                <w:szCs w:val="2"/>
              </w:rPr>
            </w:pPr>
          </w:p>
        </w:tc>
        <w:tc>
          <w:tcPr>
            <w:tcW w:w="2559" w:type="dxa"/>
          </w:tcPr>
          <w:p w14:paraId="4E6C0866" w14:textId="77777777" w:rsidR="00343FF6" w:rsidRDefault="00635E89">
            <w:pPr>
              <w:pStyle w:val="TableParagraph"/>
              <w:spacing w:before="60"/>
              <w:ind w:left="565" w:right="556"/>
              <w:jc w:val="center"/>
              <w:rPr>
                <w:sz w:val="19"/>
              </w:rPr>
            </w:pPr>
            <w:r>
              <w:rPr>
                <w:sz w:val="19"/>
              </w:rPr>
              <w:t>51,0</w:t>
            </w:r>
            <w:r>
              <w:rPr>
                <w:spacing w:val="8"/>
                <w:sz w:val="19"/>
              </w:rPr>
              <w:t xml:space="preserve"> </w:t>
            </w:r>
            <w:r>
              <w:rPr>
                <w:sz w:val="19"/>
              </w:rPr>
              <w:t>Hz-51,5</w:t>
            </w:r>
            <w:r>
              <w:rPr>
                <w:spacing w:val="10"/>
                <w:sz w:val="19"/>
              </w:rPr>
              <w:t xml:space="preserve"> </w:t>
            </w:r>
            <w:r>
              <w:rPr>
                <w:sz w:val="19"/>
              </w:rPr>
              <w:t>Hz</w:t>
            </w:r>
          </w:p>
        </w:tc>
        <w:tc>
          <w:tcPr>
            <w:tcW w:w="4867" w:type="dxa"/>
            <w:tcBorders>
              <w:right w:val="nil"/>
            </w:tcBorders>
          </w:tcPr>
          <w:p w14:paraId="218B1982" w14:textId="77777777" w:rsidR="00343FF6" w:rsidRDefault="00635E89">
            <w:pPr>
              <w:pStyle w:val="TableParagraph"/>
              <w:spacing w:before="60"/>
              <w:ind w:left="88"/>
              <w:rPr>
                <w:sz w:val="19"/>
              </w:rPr>
            </w:pPr>
            <w:r>
              <w:rPr>
                <w:w w:val="95"/>
                <w:sz w:val="19"/>
              </w:rPr>
              <w:t>To</w:t>
            </w:r>
            <w:r>
              <w:rPr>
                <w:spacing w:val="4"/>
                <w:w w:val="95"/>
                <w:sz w:val="19"/>
              </w:rPr>
              <w:t xml:space="preserve"> </w:t>
            </w:r>
            <w:r>
              <w:rPr>
                <w:w w:val="95"/>
                <w:sz w:val="19"/>
              </w:rPr>
              <w:t>be</w:t>
            </w:r>
            <w:r>
              <w:rPr>
                <w:spacing w:val="7"/>
                <w:w w:val="95"/>
                <w:sz w:val="19"/>
              </w:rPr>
              <w:t xml:space="preserve"> </w:t>
            </w:r>
            <w:r>
              <w:rPr>
                <w:w w:val="95"/>
                <w:sz w:val="19"/>
              </w:rPr>
              <w:t>specified</w:t>
            </w:r>
            <w:r>
              <w:rPr>
                <w:spacing w:val="8"/>
                <w:w w:val="95"/>
                <w:sz w:val="19"/>
              </w:rPr>
              <w:t xml:space="preserve"> </w:t>
            </w:r>
            <w:r>
              <w:rPr>
                <w:w w:val="95"/>
                <w:sz w:val="19"/>
              </w:rPr>
              <w:t>by</w:t>
            </w:r>
            <w:r>
              <w:rPr>
                <w:spacing w:val="2"/>
                <w:w w:val="95"/>
                <w:sz w:val="19"/>
              </w:rPr>
              <w:t xml:space="preserve"> </w:t>
            </w:r>
            <w:r>
              <w:rPr>
                <w:w w:val="95"/>
                <w:sz w:val="19"/>
              </w:rPr>
              <w:t>each</w:t>
            </w:r>
            <w:r>
              <w:rPr>
                <w:spacing w:val="5"/>
                <w:w w:val="95"/>
                <w:sz w:val="19"/>
              </w:rPr>
              <w:t xml:space="preserve"> </w:t>
            </w:r>
            <w:r>
              <w:rPr>
                <w:w w:val="95"/>
                <w:sz w:val="19"/>
              </w:rPr>
              <w:t>TSO,</w:t>
            </w:r>
            <w:r>
              <w:rPr>
                <w:spacing w:val="5"/>
                <w:w w:val="95"/>
                <w:sz w:val="19"/>
              </w:rPr>
              <w:t xml:space="preserve"> </w:t>
            </w:r>
            <w:r>
              <w:rPr>
                <w:w w:val="95"/>
                <w:sz w:val="19"/>
              </w:rPr>
              <w:t>but</w:t>
            </w:r>
            <w:r>
              <w:rPr>
                <w:spacing w:val="7"/>
                <w:w w:val="95"/>
                <w:sz w:val="19"/>
              </w:rPr>
              <w:t xml:space="preserve"> </w:t>
            </w:r>
            <w:r>
              <w:rPr>
                <w:w w:val="95"/>
                <w:sz w:val="19"/>
              </w:rPr>
              <w:t>not</w:t>
            </w:r>
            <w:r>
              <w:rPr>
                <w:spacing w:val="5"/>
                <w:w w:val="95"/>
                <w:sz w:val="19"/>
              </w:rPr>
              <w:t xml:space="preserve"> </w:t>
            </w:r>
            <w:r>
              <w:rPr>
                <w:w w:val="95"/>
                <w:sz w:val="19"/>
              </w:rPr>
              <w:t>less</w:t>
            </w:r>
            <w:r>
              <w:rPr>
                <w:spacing w:val="6"/>
                <w:w w:val="95"/>
                <w:sz w:val="19"/>
              </w:rPr>
              <w:t xml:space="preserve"> </w:t>
            </w:r>
            <w:r>
              <w:rPr>
                <w:w w:val="95"/>
                <w:sz w:val="19"/>
              </w:rPr>
              <w:t>than</w:t>
            </w:r>
            <w:r>
              <w:rPr>
                <w:spacing w:val="7"/>
                <w:w w:val="95"/>
                <w:sz w:val="19"/>
              </w:rPr>
              <w:t xml:space="preserve"> </w:t>
            </w:r>
            <w:r>
              <w:rPr>
                <w:w w:val="95"/>
                <w:sz w:val="19"/>
              </w:rPr>
              <w:t>30</w:t>
            </w:r>
            <w:r>
              <w:rPr>
                <w:spacing w:val="5"/>
                <w:w w:val="95"/>
                <w:sz w:val="19"/>
              </w:rPr>
              <w:t xml:space="preserve"> </w:t>
            </w:r>
            <w:r>
              <w:rPr>
                <w:w w:val="95"/>
                <w:sz w:val="19"/>
              </w:rPr>
              <w:t>minutes</w:t>
            </w:r>
          </w:p>
        </w:tc>
      </w:tr>
    </w:tbl>
    <w:p w14:paraId="6C88D45A" w14:textId="77777777" w:rsidR="00343FF6" w:rsidRDefault="00635E89">
      <w:pPr>
        <w:pStyle w:val="BodyText"/>
        <w:spacing w:before="152" w:line="228" w:lineRule="auto"/>
        <w:ind w:left="107" w:right="125"/>
        <w:jc w:val="both"/>
      </w:pPr>
      <w:r>
        <w:rPr>
          <w:w w:val="95"/>
        </w:rPr>
        <w:t>The</w:t>
      </w:r>
      <w:r>
        <w:rPr>
          <w:spacing w:val="1"/>
          <w:w w:val="95"/>
        </w:rPr>
        <w:t xml:space="preserve"> </w:t>
      </w:r>
      <w:r>
        <w:rPr>
          <w:w w:val="95"/>
        </w:rPr>
        <w:t>table</w:t>
      </w:r>
      <w:r>
        <w:rPr>
          <w:spacing w:val="1"/>
          <w:w w:val="95"/>
        </w:rPr>
        <w:t xml:space="preserve"> </w:t>
      </w:r>
      <w:r>
        <w:rPr>
          <w:w w:val="95"/>
        </w:rPr>
        <w:t>shows</w:t>
      </w:r>
      <w:r>
        <w:rPr>
          <w:spacing w:val="1"/>
          <w:w w:val="95"/>
        </w:rPr>
        <w:t xml:space="preserve"> </w:t>
      </w:r>
      <w:r>
        <w:rPr>
          <w:w w:val="95"/>
        </w:rPr>
        <w:t>the</w:t>
      </w:r>
      <w:r>
        <w:rPr>
          <w:spacing w:val="1"/>
          <w:w w:val="95"/>
        </w:rPr>
        <w:t xml:space="preserve"> </w:t>
      </w:r>
      <w:r>
        <w:rPr>
          <w:w w:val="95"/>
        </w:rPr>
        <w:t>minimum</w:t>
      </w:r>
      <w:r>
        <w:rPr>
          <w:spacing w:val="1"/>
          <w:w w:val="95"/>
        </w:rPr>
        <w:t xml:space="preserve"> </w:t>
      </w:r>
      <w:r>
        <w:rPr>
          <w:w w:val="95"/>
        </w:rPr>
        <w:t>time</w:t>
      </w:r>
      <w:r>
        <w:rPr>
          <w:spacing w:val="1"/>
          <w:w w:val="95"/>
        </w:rPr>
        <w:t xml:space="preserve"> </w:t>
      </w:r>
      <w:r>
        <w:rPr>
          <w:w w:val="95"/>
        </w:rPr>
        <w:t>periods</w:t>
      </w:r>
      <w:r>
        <w:rPr>
          <w:spacing w:val="1"/>
          <w:w w:val="95"/>
        </w:rPr>
        <w:t xml:space="preserve"> </w:t>
      </w:r>
      <w:r>
        <w:rPr>
          <w:w w:val="95"/>
        </w:rPr>
        <w:t>for</w:t>
      </w:r>
      <w:r>
        <w:rPr>
          <w:spacing w:val="1"/>
          <w:w w:val="95"/>
        </w:rPr>
        <w:t xml:space="preserve"> </w:t>
      </w:r>
      <w:r>
        <w:rPr>
          <w:w w:val="95"/>
        </w:rPr>
        <w:t>which</w:t>
      </w:r>
      <w:r>
        <w:rPr>
          <w:spacing w:val="1"/>
          <w:w w:val="95"/>
        </w:rPr>
        <w:t xml:space="preserve"> </w:t>
      </w:r>
      <w:r>
        <w:rPr>
          <w:w w:val="95"/>
        </w:rPr>
        <w:t>a</w:t>
      </w:r>
      <w:r>
        <w:rPr>
          <w:spacing w:val="1"/>
          <w:w w:val="95"/>
        </w:rPr>
        <w:t xml:space="preserve"> </w:t>
      </w:r>
      <w:r>
        <w:rPr>
          <w:w w:val="95"/>
        </w:rPr>
        <w:t>transmission-connected</w:t>
      </w:r>
      <w:r>
        <w:rPr>
          <w:spacing w:val="1"/>
          <w:w w:val="95"/>
        </w:rPr>
        <w:t xml:space="preserve"> </w:t>
      </w:r>
      <w:r>
        <w:rPr>
          <w:w w:val="95"/>
        </w:rPr>
        <w:t>demand</w:t>
      </w:r>
      <w:r>
        <w:rPr>
          <w:spacing w:val="1"/>
          <w:w w:val="95"/>
        </w:rPr>
        <w:t xml:space="preserve"> </w:t>
      </w:r>
      <w:r>
        <w:rPr>
          <w:w w:val="95"/>
        </w:rPr>
        <w:t>facility,</w:t>
      </w:r>
      <w:r>
        <w:rPr>
          <w:spacing w:val="1"/>
          <w:w w:val="95"/>
        </w:rPr>
        <w:t xml:space="preserve"> </w:t>
      </w:r>
      <w:r>
        <w:rPr>
          <w:w w:val="95"/>
        </w:rPr>
        <w:t>a</w:t>
      </w:r>
      <w:r>
        <w:rPr>
          <w:spacing w:val="1"/>
          <w:w w:val="95"/>
        </w:rPr>
        <w:t xml:space="preserve"> </w:t>
      </w:r>
      <w:r>
        <w:rPr>
          <w:w w:val="95"/>
        </w:rPr>
        <w:t>transmission-</w:t>
      </w:r>
      <w:r>
        <w:rPr>
          <w:spacing w:val="-37"/>
          <w:w w:val="95"/>
        </w:rPr>
        <w:t xml:space="preserve"> </w:t>
      </w:r>
      <w:r>
        <w:rPr>
          <w:w w:val="90"/>
        </w:rPr>
        <w:t>connected</w:t>
      </w:r>
      <w:r>
        <w:rPr>
          <w:spacing w:val="26"/>
          <w:w w:val="90"/>
        </w:rPr>
        <w:t xml:space="preserve"> </w:t>
      </w:r>
      <w:r>
        <w:rPr>
          <w:w w:val="90"/>
        </w:rPr>
        <w:t>distribution</w:t>
      </w:r>
      <w:r>
        <w:rPr>
          <w:spacing w:val="29"/>
          <w:w w:val="90"/>
        </w:rPr>
        <w:t xml:space="preserve"> </w:t>
      </w:r>
      <w:r>
        <w:rPr>
          <w:w w:val="90"/>
        </w:rPr>
        <w:t>facility</w:t>
      </w:r>
      <w:r>
        <w:rPr>
          <w:spacing w:val="23"/>
          <w:w w:val="90"/>
        </w:rPr>
        <w:t xml:space="preserve"> </w:t>
      </w:r>
      <w:r>
        <w:rPr>
          <w:w w:val="90"/>
        </w:rPr>
        <w:t>or</w:t>
      </w:r>
      <w:r>
        <w:rPr>
          <w:spacing w:val="31"/>
          <w:w w:val="90"/>
        </w:rPr>
        <w:t xml:space="preserve"> </w:t>
      </w:r>
      <w:r>
        <w:rPr>
          <w:w w:val="90"/>
        </w:rPr>
        <w:t>a</w:t>
      </w:r>
      <w:r>
        <w:rPr>
          <w:spacing w:val="29"/>
          <w:w w:val="90"/>
        </w:rPr>
        <w:t xml:space="preserve"> </w:t>
      </w:r>
      <w:r>
        <w:rPr>
          <w:w w:val="90"/>
        </w:rPr>
        <w:t>distribution</w:t>
      </w:r>
      <w:r>
        <w:rPr>
          <w:spacing w:val="29"/>
          <w:w w:val="90"/>
        </w:rPr>
        <w:t xml:space="preserve"> </w:t>
      </w:r>
      <w:r>
        <w:rPr>
          <w:w w:val="90"/>
        </w:rPr>
        <w:t>system</w:t>
      </w:r>
      <w:r>
        <w:rPr>
          <w:spacing w:val="28"/>
          <w:w w:val="90"/>
        </w:rPr>
        <w:t xml:space="preserve"> </w:t>
      </w:r>
      <w:r>
        <w:rPr>
          <w:w w:val="90"/>
        </w:rPr>
        <w:t>has</w:t>
      </w:r>
      <w:r>
        <w:rPr>
          <w:spacing w:val="29"/>
          <w:w w:val="90"/>
        </w:rPr>
        <w:t xml:space="preserve"> </w:t>
      </w:r>
      <w:r>
        <w:rPr>
          <w:w w:val="90"/>
        </w:rPr>
        <w:t>to</w:t>
      </w:r>
      <w:r>
        <w:rPr>
          <w:spacing w:val="28"/>
          <w:w w:val="90"/>
        </w:rPr>
        <w:t xml:space="preserve"> </w:t>
      </w:r>
      <w:r>
        <w:rPr>
          <w:w w:val="90"/>
        </w:rPr>
        <w:t>be</w:t>
      </w:r>
      <w:r>
        <w:rPr>
          <w:spacing w:val="30"/>
          <w:w w:val="90"/>
        </w:rPr>
        <w:t xml:space="preserve"> </w:t>
      </w:r>
      <w:r>
        <w:rPr>
          <w:w w:val="90"/>
        </w:rPr>
        <w:t>capable</w:t>
      </w:r>
      <w:r>
        <w:rPr>
          <w:spacing w:val="28"/>
          <w:w w:val="90"/>
        </w:rPr>
        <w:t xml:space="preserve"> </w:t>
      </w:r>
      <w:r>
        <w:rPr>
          <w:w w:val="90"/>
        </w:rPr>
        <w:t>of</w:t>
      </w:r>
      <w:r>
        <w:rPr>
          <w:spacing w:val="26"/>
          <w:w w:val="90"/>
        </w:rPr>
        <w:t xml:space="preserve"> </w:t>
      </w:r>
      <w:r>
        <w:rPr>
          <w:w w:val="90"/>
        </w:rPr>
        <w:t>operating</w:t>
      </w:r>
      <w:r>
        <w:rPr>
          <w:spacing w:val="29"/>
          <w:w w:val="90"/>
        </w:rPr>
        <w:t xml:space="preserve"> </w:t>
      </w:r>
      <w:r>
        <w:rPr>
          <w:w w:val="90"/>
        </w:rPr>
        <w:t>on</w:t>
      </w:r>
      <w:r>
        <w:rPr>
          <w:spacing w:val="29"/>
          <w:w w:val="90"/>
        </w:rPr>
        <w:t xml:space="preserve"> </w:t>
      </w:r>
      <w:r>
        <w:rPr>
          <w:w w:val="90"/>
        </w:rPr>
        <w:t>different</w:t>
      </w:r>
      <w:r>
        <w:rPr>
          <w:spacing w:val="31"/>
          <w:w w:val="90"/>
        </w:rPr>
        <w:t xml:space="preserve"> </w:t>
      </w:r>
      <w:r>
        <w:rPr>
          <w:w w:val="90"/>
        </w:rPr>
        <w:t>frequencies,</w:t>
      </w:r>
      <w:r>
        <w:rPr>
          <w:spacing w:val="29"/>
          <w:w w:val="90"/>
        </w:rPr>
        <w:t xml:space="preserve"> </w:t>
      </w:r>
      <w:r>
        <w:rPr>
          <w:w w:val="90"/>
        </w:rPr>
        <w:t>deviating</w:t>
      </w:r>
      <w:r>
        <w:rPr>
          <w:spacing w:val="-36"/>
          <w:w w:val="90"/>
        </w:rPr>
        <w:t xml:space="preserve"> </w:t>
      </w:r>
      <w:r>
        <w:t>from</w:t>
      </w:r>
      <w:r>
        <w:rPr>
          <w:spacing w:val="10"/>
        </w:rPr>
        <w:t xml:space="preserve"> </w:t>
      </w:r>
      <w:r>
        <w:t>a</w:t>
      </w:r>
      <w:r>
        <w:rPr>
          <w:spacing w:val="12"/>
        </w:rPr>
        <w:t xml:space="preserve"> </w:t>
      </w:r>
      <w:r>
        <w:t>nominal</w:t>
      </w:r>
      <w:r>
        <w:rPr>
          <w:spacing w:val="11"/>
        </w:rPr>
        <w:t xml:space="preserve"> </w:t>
      </w:r>
      <w:r>
        <w:t>value,</w:t>
      </w:r>
      <w:r>
        <w:rPr>
          <w:spacing w:val="11"/>
        </w:rPr>
        <w:t xml:space="preserve"> </w:t>
      </w:r>
      <w:r>
        <w:t>without</w:t>
      </w:r>
      <w:r>
        <w:rPr>
          <w:spacing w:val="10"/>
        </w:rPr>
        <w:t xml:space="preserve"> </w:t>
      </w:r>
      <w:r>
        <w:t>disconnecting</w:t>
      </w:r>
      <w:r>
        <w:rPr>
          <w:spacing w:val="10"/>
        </w:rPr>
        <w:t xml:space="preserve"> </w:t>
      </w:r>
      <w:r>
        <w:t>from</w:t>
      </w:r>
      <w:r>
        <w:rPr>
          <w:spacing w:val="12"/>
        </w:rPr>
        <w:t xml:space="preserve"> </w:t>
      </w:r>
      <w:r>
        <w:t>the</w:t>
      </w:r>
      <w:r>
        <w:rPr>
          <w:spacing w:val="10"/>
        </w:rPr>
        <w:t xml:space="preserve"> </w:t>
      </w:r>
      <w:r>
        <w:t>network.</w:t>
      </w:r>
    </w:p>
    <w:p w14:paraId="5847719C" w14:textId="77777777" w:rsidR="00343FF6" w:rsidRDefault="00343FF6">
      <w:pPr>
        <w:pStyle w:val="BodyText"/>
        <w:rPr>
          <w:sz w:val="20"/>
        </w:rPr>
      </w:pPr>
    </w:p>
    <w:p w14:paraId="47DE63AF" w14:textId="03D727FE" w:rsidR="00343FF6" w:rsidRDefault="00635E89">
      <w:pPr>
        <w:pStyle w:val="BodyText"/>
        <w:spacing w:before="11"/>
        <w:rPr>
          <w:sz w:val="24"/>
        </w:rPr>
      </w:pPr>
      <w:r>
        <w:rPr>
          <w:noProof/>
          <w:lang w:val="en-GB" w:eastAsia="en-GB"/>
        </w:rPr>
        <mc:AlternateContent>
          <mc:Choice Requires="wps">
            <w:drawing>
              <wp:anchor distT="0" distB="0" distL="0" distR="0" simplePos="0" relativeHeight="487589888" behindDoc="1" locked="0" layoutInCell="1" allowOverlap="1" wp14:anchorId="7F15EDF1" wp14:editId="686EF5C3">
                <wp:simplePos x="0" y="0"/>
                <wp:positionH relativeFrom="page">
                  <wp:posOffset>3617595</wp:posOffset>
                </wp:positionH>
                <wp:positionV relativeFrom="paragraph">
                  <wp:posOffset>200660</wp:posOffset>
                </wp:positionV>
                <wp:extent cx="325755" cy="6985"/>
                <wp:effectExtent l="0" t="0" r="0" b="0"/>
                <wp:wrapTopAndBottom/>
                <wp:docPr id="26" name="docshape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C0D33" id="docshape55" o:spid="_x0000_s1026" style="position:absolute;margin-left:284.85pt;margin-top:15.8pt;width:25.65pt;height:.5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" fillcolor="black" stroked="f">
                <w10:wrap type="topAndBottom" anchorx="page"/>
              </v:rect>
            </w:pict>
          </mc:Fallback>
        </mc:AlternateContent>
      </w:r>
    </w:p>
    <w:p w14:paraId="39A30DA3" w14:textId="77777777" w:rsidR="00343FF6" w:rsidRDefault="00343FF6">
      <w:pPr>
        <w:rPr>
          <w:sz w:val="24"/>
        </w:rPr>
        <w:sectPr w:rsidR="00343FF6">
          <w:pgSz w:w="11910" w:h="16840"/>
          <w:pgMar w:top="1380" w:right="1220" w:bottom="280" w:left="1240" w:header="967" w:footer="0" w:gutter="0"/>
          <w:cols w:space="720"/>
        </w:sectPr>
      </w:pPr>
    </w:p>
    <w:p w14:paraId="3F4EF09E" w14:textId="77777777" w:rsidR="00343FF6" w:rsidRDefault="00343FF6">
      <w:pPr>
        <w:pStyle w:val="BodyText"/>
        <w:spacing w:before="6"/>
        <w:rPr>
          <w:sz w:val="10"/>
        </w:rPr>
      </w:pPr>
    </w:p>
    <w:p w14:paraId="5271C566" w14:textId="77777777" w:rsidR="00343FF6" w:rsidRDefault="00635E89">
      <w:pPr>
        <w:spacing w:before="101"/>
        <w:ind w:left="617" w:right="635"/>
        <w:jc w:val="center"/>
        <w:rPr>
          <w:i/>
          <w:sz w:val="17"/>
        </w:rPr>
      </w:pPr>
      <w:r>
        <w:rPr>
          <w:i/>
          <w:sz w:val="17"/>
        </w:rPr>
        <w:t>ANNEX</w:t>
      </w:r>
      <w:r>
        <w:rPr>
          <w:i/>
          <w:spacing w:val="20"/>
          <w:sz w:val="17"/>
        </w:rPr>
        <w:t xml:space="preserve"> </w:t>
      </w:r>
      <w:r>
        <w:rPr>
          <w:i/>
          <w:sz w:val="17"/>
        </w:rPr>
        <w:t>II</w:t>
      </w:r>
    </w:p>
    <w:p w14:paraId="71AEB863" w14:textId="77777777" w:rsidR="00343FF6" w:rsidRDefault="00343FF6">
      <w:pPr>
        <w:pStyle w:val="BodyText"/>
        <w:spacing w:before="10"/>
        <w:rPr>
          <w:i/>
          <w:sz w:val="20"/>
        </w:rPr>
      </w:pPr>
    </w:p>
    <w:p w14:paraId="56E4A21A" w14:textId="77777777" w:rsidR="00343FF6" w:rsidRDefault="00635E89">
      <w:pPr>
        <w:pStyle w:val="Heading1"/>
        <w:ind w:left="617"/>
      </w:pPr>
      <w:r>
        <w:rPr>
          <w:w w:val="95"/>
        </w:rPr>
        <w:t>Voltage</w:t>
      </w:r>
      <w:r>
        <w:rPr>
          <w:spacing w:val="9"/>
          <w:w w:val="95"/>
        </w:rPr>
        <w:t xml:space="preserve"> </w:t>
      </w:r>
      <w:r>
        <w:rPr>
          <w:w w:val="95"/>
        </w:rPr>
        <w:t>ranges</w:t>
      </w:r>
      <w:r>
        <w:rPr>
          <w:spacing w:val="7"/>
          <w:w w:val="95"/>
        </w:rPr>
        <w:t xml:space="preserve"> </w:t>
      </w:r>
      <w:r>
        <w:rPr>
          <w:w w:val="95"/>
        </w:rPr>
        <w:t>and</w:t>
      </w:r>
      <w:r>
        <w:rPr>
          <w:spacing w:val="8"/>
          <w:w w:val="95"/>
        </w:rPr>
        <w:t xml:space="preserve"> </w:t>
      </w:r>
      <w:r>
        <w:rPr>
          <w:w w:val="95"/>
        </w:rPr>
        <w:t>time</w:t>
      </w:r>
      <w:r>
        <w:rPr>
          <w:spacing w:val="8"/>
          <w:w w:val="95"/>
        </w:rPr>
        <w:t xml:space="preserve"> </w:t>
      </w:r>
      <w:r>
        <w:rPr>
          <w:w w:val="95"/>
        </w:rPr>
        <w:t>periods</w:t>
      </w:r>
      <w:r>
        <w:rPr>
          <w:spacing w:val="8"/>
          <w:w w:val="95"/>
        </w:rPr>
        <w:t xml:space="preserve"> </w:t>
      </w:r>
      <w:r>
        <w:rPr>
          <w:w w:val="95"/>
        </w:rPr>
        <w:t>referred</w:t>
      </w:r>
      <w:r>
        <w:rPr>
          <w:spacing w:val="9"/>
          <w:w w:val="95"/>
        </w:rPr>
        <w:t xml:space="preserve"> </w:t>
      </w:r>
      <w:r>
        <w:rPr>
          <w:w w:val="95"/>
        </w:rPr>
        <w:t>to</w:t>
      </w:r>
      <w:r>
        <w:rPr>
          <w:spacing w:val="5"/>
          <w:w w:val="95"/>
        </w:rPr>
        <w:t xml:space="preserve"> </w:t>
      </w:r>
      <w:r>
        <w:rPr>
          <w:w w:val="95"/>
        </w:rPr>
        <w:t>in</w:t>
      </w:r>
      <w:r>
        <w:rPr>
          <w:spacing w:val="9"/>
          <w:w w:val="95"/>
        </w:rPr>
        <w:t xml:space="preserve"> </w:t>
      </w:r>
      <w:r>
        <w:rPr>
          <w:w w:val="95"/>
        </w:rPr>
        <w:t>Article</w:t>
      </w:r>
      <w:r>
        <w:rPr>
          <w:spacing w:val="8"/>
          <w:w w:val="95"/>
        </w:rPr>
        <w:t xml:space="preserve"> </w:t>
      </w:r>
      <w:r>
        <w:rPr>
          <w:w w:val="95"/>
        </w:rPr>
        <w:t>13(1)</w:t>
      </w:r>
    </w:p>
    <w:p w14:paraId="1C2BAE44" w14:textId="77777777" w:rsidR="00343FF6" w:rsidRDefault="00343FF6">
      <w:pPr>
        <w:pStyle w:val="BodyText"/>
        <w:rPr>
          <w:rFonts w:ascii="Book Antiqua"/>
          <w:b/>
          <w:sz w:val="20"/>
        </w:rPr>
      </w:pPr>
    </w:p>
    <w:p w14:paraId="52C932FB" w14:textId="77777777" w:rsidR="00343FF6" w:rsidRDefault="00343FF6">
      <w:pPr>
        <w:pStyle w:val="BodyText"/>
        <w:rPr>
          <w:rFonts w:ascii="Book Antiqua"/>
          <w:b/>
          <w:sz w:val="12"/>
        </w:rPr>
      </w:pPr>
    </w:p>
    <w:tbl>
      <w:tblPr>
        <w:tblStyle w:val="TableNormal1"/>
        <w:tblW w:w="0" w:type="auto"/>
        <w:tblInd w:w="1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86"/>
        <w:gridCol w:w="2559"/>
        <w:gridCol w:w="4867"/>
      </w:tblGrid>
      <w:tr w:rsidR="00343FF6" w14:paraId="5EC1A763" w14:textId="77777777">
        <w:trPr>
          <w:trHeight w:val="353"/>
        </w:trPr>
        <w:tc>
          <w:tcPr>
            <w:tcW w:w="1786" w:type="dxa"/>
            <w:tcBorders>
              <w:left w:val="nil"/>
            </w:tcBorders>
          </w:tcPr>
          <w:p w14:paraId="0BB59D94" w14:textId="77777777" w:rsidR="00343FF6" w:rsidRDefault="00635E89">
            <w:pPr>
              <w:pStyle w:val="TableParagraph"/>
              <w:spacing w:before="61"/>
              <w:ind w:left="288"/>
              <w:rPr>
                <w:sz w:val="17"/>
              </w:rPr>
            </w:pPr>
            <w:r>
              <w:rPr>
                <w:w w:val="90"/>
                <w:sz w:val="17"/>
              </w:rPr>
              <w:t>Synchronous</w:t>
            </w:r>
            <w:r>
              <w:rPr>
                <w:spacing w:val="21"/>
                <w:w w:val="90"/>
                <w:sz w:val="17"/>
              </w:rPr>
              <w:t xml:space="preserve"> </w:t>
            </w:r>
            <w:r>
              <w:rPr>
                <w:w w:val="90"/>
                <w:sz w:val="17"/>
              </w:rPr>
              <w:t>area</w:t>
            </w:r>
          </w:p>
        </w:tc>
        <w:tc>
          <w:tcPr>
            <w:tcW w:w="2559" w:type="dxa"/>
          </w:tcPr>
          <w:p w14:paraId="516AFACD" w14:textId="77777777" w:rsidR="00343FF6" w:rsidRDefault="00635E89">
            <w:pPr>
              <w:pStyle w:val="TableParagraph"/>
              <w:spacing w:before="61"/>
              <w:ind w:left="565" w:right="553"/>
              <w:jc w:val="center"/>
              <w:rPr>
                <w:sz w:val="17"/>
              </w:rPr>
            </w:pPr>
            <w:r>
              <w:rPr>
                <w:w w:val="90"/>
                <w:sz w:val="17"/>
              </w:rPr>
              <w:t>Voltage</w:t>
            </w:r>
            <w:r>
              <w:rPr>
                <w:spacing w:val="13"/>
                <w:w w:val="90"/>
                <w:sz w:val="17"/>
              </w:rPr>
              <w:t xml:space="preserve"> </w:t>
            </w:r>
            <w:r>
              <w:rPr>
                <w:w w:val="90"/>
                <w:sz w:val="17"/>
              </w:rPr>
              <w:t>range</w:t>
            </w:r>
          </w:p>
        </w:tc>
        <w:tc>
          <w:tcPr>
            <w:tcW w:w="4867" w:type="dxa"/>
            <w:tcBorders>
              <w:right w:val="nil"/>
            </w:tcBorders>
          </w:tcPr>
          <w:p w14:paraId="1024619E" w14:textId="77777777" w:rsidR="00343FF6" w:rsidRDefault="00635E89">
            <w:pPr>
              <w:pStyle w:val="TableParagraph"/>
              <w:spacing w:before="61"/>
              <w:ind w:left="1551"/>
              <w:rPr>
                <w:sz w:val="17"/>
              </w:rPr>
            </w:pPr>
            <w:r>
              <w:rPr>
                <w:spacing w:val="-1"/>
                <w:w w:val="95"/>
                <w:sz w:val="17"/>
              </w:rPr>
              <w:t>Time</w:t>
            </w:r>
            <w:r>
              <w:rPr>
                <w:spacing w:val="-2"/>
                <w:w w:val="95"/>
                <w:sz w:val="17"/>
              </w:rPr>
              <w:t xml:space="preserve"> </w:t>
            </w:r>
            <w:r>
              <w:rPr>
                <w:spacing w:val="-1"/>
                <w:w w:val="95"/>
                <w:sz w:val="17"/>
              </w:rPr>
              <w:t>period</w:t>
            </w:r>
            <w:r>
              <w:rPr>
                <w:spacing w:val="-2"/>
                <w:w w:val="95"/>
                <w:sz w:val="17"/>
              </w:rPr>
              <w:t xml:space="preserve"> </w:t>
            </w:r>
            <w:r>
              <w:rPr>
                <w:w w:val="95"/>
                <w:sz w:val="17"/>
              </w:rPr>
              <w:t>for</w:t>
            </w:r>
            <w:r>
              <w:rPr>
                <w:spacing w:val="-1"/>
                <w:w w:val="95"/>
                <w:sz w:val="17"/>
              </w:rPr>
              <w:t xml:space="preserve"> </w:t>
            </w:r>
            <w:r>
              <w:rPr>
                <w:w w:val="95"/>
                <w:sz w:val="17"/>
              </w:rPr>
              <w:t>operation</w:t>
            </w:r>
          </w:p>
        </w:tc>
      </w:tr>
      <w:tr w:rsidR="00343FF6" w14:paraId="51ACC6BC" w14:textId="77777777">
        <w:trPr>
          <w:trHeight w:val="560"/>
        </w:trPr>
        <w:tc>
          <w:tcPr>
            <w:tcW w:w="1786" w:type="dxa"/>
            <w:vMerge w:val="restart"/>
            <w:tcBorders>
              <w:left w:val="nil"/>
            </w:tcBorders>
          </w:tcPr>
          <w:p w14:paraId="463F7B9F" w14:textId="77777777" w:rsidR="00343FF6" w:rsidRDefault="00343FF6">
            <w:pPr>
              <w:pStyle w:val="TableParagraph"/>
              <w:rPr>
                <w:rFonts w:ascii="Book Antiqua"/>
                <w:b/>
              </w:rPr>
            </w:pPr>
          </w:p>
          <w:p w14:paraId="0C7669DE" w14:textId="77777777" w:rsidR="00343FF6" w:rsidRDefault="00343FF6">
            <w:pPr>
              <w:pStyle w:val="TableParagraph"/>
              <w:spacing w:before="5"/>
              <w:rPr>
                <w:rFonts w:ascii="Book Antiqua"/>
                <w:b/>
                <w:sz w:val="23"/>
              </w:rPr>
            </w:pPr>
          </w:p>
          <w:p w14:paraId="35C81ABA" w14:textId="77777777" w:rsidR="00343FF6" w:rsidRDefault="00635E89">
            <w:pPr>
              <w:pStyle w:val="TableParagraph"/>
              <w:ind w:left="-3"/>
              <w:rPr>
                <w:rFonts w:ascii="Book Antiqua"/>
                <w:b/>
                <w:sz w:val="19"/>
              </w:rPr>
            </w:pPr>
            <w:r>
              <w:rPr>
                <w:rFonts w:ascii="Book Antiqua"/>
                <w:b/>
                <w:w w:val="95"/>
                <w:sz w:val="19"/>
              </w:rPr>
              <w:t>Continental</w:t>
            </w:r>
            <w:r>
              <w:rPr>
                <w:rFonts w:ascii="Book Antiqua"/>
                <w:b/>
                <w:spacing w:val="-1"/>
                <w:w w:val="95"/>
                <w:sz w:val="19"/>
              </w:rPr>
              <w:t xml:space="preserve"> </w:t>
            </w:r>
            <w:r>
              <w:rPr>
                <w:rFonts w:ascii="Book Antiqua"/>
                <w:b/>
                <w:w w:val="95"/>
                <w:sz w:val="19"/>
              </w:rPr>
              <w:t>Europe</w:t>
            </w:r>
          </w:p>
        </w:tc>
        <w:tc>
          <w:tcPr>
            <w:tcW w:w="2559" w:type="dxa"/>
          </w:tcPr>
          <w:p w14:paraId="58B62A6F" w14:textId="77777777" w:rsidR="00343FF6" w:rsidRDefault="00635E89">
            <w:pPr>
              <w:pStyle w:val="TableParagraph"/>
              <w:spacing w:before="103"/>
              <w:ind w:left="565" w:right="556"/>
              <w:jc w:val="center"/>
              <w:rPr>
                <w:sz w:val="19"/>
              </w:rPr>
            </w:pPr>
            <w:r>
              <w:rPr>
                <w:sz w:val="19"/>
              </w:rPr>
              <w:t>0,90 pu-1,118</w:t>
            </w:r>
            <w:r>
              <w:rPr>
                <w:spacing w:val="-1"/>
                <w:sz w:val="19"/>
              </w:rPr>
              <w:t xml:space="preserve"> </w:t>
            </w:r>
            <w:r>
              <w:rPr>
                <w:sz w:val="19"/>
              </w:rPr>
              <w:t>pu</w:t>
            </w:r>
          </w:p>
        </w:tc>
        <w:tc>
          <w:tcPr>
            <w:tcW w:w="4867" w:type="dxa"/>
            <w:tcBorders>
              <w:right w:val="nil"/>
            </w:tcBorders>
          </w:tcPr>
          <w:p w14:paraId="5F86CE7F" w14:textId="77777777" w:rsidR="00343FF6" w:rsidRDefault="00635E89">
            <w:pPr>
              <w:pStyle w:val="TableParagraph"/>
              <w:spacing w:before="103"/>
              <w:ind w:left="88"/>
              <w:rPr>
                <w:sz w:val="19"/>
              </w:rPr>
            </w:pPr>
            <w:r>
              <w:rPr>
                <w:sz w:val="19"/>
              </w:rPr>
              <w:t>Unlimited</w:t>
            </w:r>
          </w:p>
        </w:tc>
      </w:tr>
      <w:tr w:rsidR="00343FF6" w14:paraId="73E50862" w14:textId="77777777">
        <w:trPr>
          <w:trHeight w:val="869"/>
        </w:trPr>
        <w:tc>
          <w:tcPr>
            <w:tcW w:w="1786" w:type="dxa"/>
            <w:vMerge/>
            <w:tcBorders>
              <w:top w:val="nil"/>
              <w:left w:val="nil"/>
            </w:tcBorders>
          </w:tcPr>
          <w:p w14:paraId="6C510A03" w14:textId="77777777" w:rsidR="00343FF6" w:rsidRDefault="00343FF6">
            <w:pPr>
              <w:rPr>
                <w:sz w:val="2"/>
                <w:szCs w:val="2"/>
              </w:rPr>
            </w:pPr>
          </w:p>
        </w:tc>
        <w:tc>
          <w:tcPr>
            <w:tcW w:w="2559" w:type="dxa"/>
          </w:tcPr>
          <w:p w14:paraId="7BFA0E9F" w14:textId="77777777" w:rsidR="00343FF6" w:rsidRDefault="00343FF6">
            <w:pPr>
              <w:pStyle w:val="TableParagraph"/>
              <w:spacing w:before="7"/>
              <w:rPr>
                <w:rFonts w:ascii="Book Antiqua"/>
                <w:b/>
                <w:sz w:val="16"/>
              </w:rPr>
            </w:pPr>
          </w:p>
          <w:p w14:paraId="430FDB94" w14:textId="77777777" w:rsidR="00343FF6" w:rsidRDefault="00635E89">
            <w:pPr>
              <w:pStyle w:val="TableParagraph"/>
              <w:ind w:left="565" w:right="556"/>
              <w:jc w:val="center"/>
              <w:rPr>
                <w:sz w:val="19"/>
              </w:rPr>
            </w:pPr>
            <w:r>
              <w:rPr>
                <w:sz w:val="19"/>
              </w:rPr>
              <w:t xml:space="preserve">1,118 </w:t>
            </w:r>
            <w:r>
              <w:rPr>
                <w:sz w:val="19"/>
              </w:rPr>
              <w:t>pu-1,15</w:t>
            </w:r>
            <w:r>
              <w:rPr>
                <w:spacing w:val="-1"/>
                <w:sz w:val="19"/>
              </w:rPr>
              <w:t xml:space="preserve"> </w:t>
            </w:r>
            <w:r>
              <w:rPr>
                <w:sz w:val="19"/>
              </w:rPr>
              <w:t>pu</w:t>
            </w:r>
          </w:p>
        </w:tc>
        <w:tc>
          <w:tcPr>
            <w:tcW w:w="4867" w:type="dxa"/>
            <w:tcBorders>
              <w:right w:val="nil"/>
            </w:tcBorders>
          </w:tcPr>
          <w:p w14:paraId="5267934F" w14:textId="77777777" w:rsidR="00343FF6" w:rsidRDefault="00343FF6">
            <w:pPr>
              <w:pStyle w:val="TableParagraph"/>
              <w:spacing w:before="4"/>
              <w:rPr>
                <w:rFonts w:ascii="Book Antiqua"/>
                <w:b/>
                <w:sz w:val="17"/>
              </w:rPr>
            </w:pPr>
          </w:p>
          <w:p w14:paraId="6A8B0FAB" w14:textId="77777777" w:rsidR="00343FF6" w:rsidRDefault="00635E89">
            <w:pPr>
              <w:pStyle w:val="TableParagraph"/>
              <w:spacing w:line="228" w:lineRule="auto"/>
              <w:ind w:left="88" w:right="-18"/>
              <w:rPr>
                <w:sz w:val="19"/>
              </w:rPr>
            </w:pPr>
            <w:r>
              <w:rPr>
                <w:w w:val="95"/>
                <w:sz w:val="19"/>
              </w:rPr>
              <w:t>To</w:t>
            </w:r>
            <w:r>
              <w:rPr>
                <w:spacing w:val="7"/>
                <w:w w:val="95"/>
                <w:sz w:val="19"/>
              </w:rPr>
              <w:t xml:space="preserve"> </w:t>
            </w:r>
            <w:r>
              <w:rPr>
                <w:w w:val="95"/>
                <w:sz w:val="19"/>
              </w:rPr>
              <w:t>be</w:t>
            </w:r>
            <w:r>
              <w:rPr>
                <w:spacing w:val="6"/>
                <w:w w:val="95"/>
                <w:sz w:val="19"/>
              </w:rPr>
              <w:t xml:space="preserve"> </w:t>
            </w:r>
            <w:r>
              <w:rPr>
                <w:w w:val="95"/>
                <w:sz w:val="19"/>
              </w:rPr>
              <w:t>specified</w:t>
            </w:r>
            <w:r>
              <w:rPr>
                <w:spacing w:val="7"/>
                <w:w w:val="95"/>
                <w:sz w:val="19"/>
              </w:rPr>
              <w:t xml:space="preserve"> </w:t>
            </w:r>
            <w:r>
              <w:rPr>
                <w:w w:val="95"/>
                <w:sz w:val="19"/>
              </w:rPr>
              <w:t>by</w:t>
            </w:r>
            <w:r>
              <w:rPr>
                <w:spacing w:val="4"/>
                <w:w w:val="95"/>
                <w:sz w:val="19"/>
              </w:rPr>
              <w:t xml:space="preserve"> </w:t>
            </w:r>
            <w:r>
              <w:rPr>
                <w:w w:val="95"/>
                <w:sz w:val="19"/>
              </w:rPr>
              <w:t>each</w:t>
            </w:r>
            <w:r>
              <w:rPr>
                <w:spacing w:val="6"/>
                <w:w w:val="95"/>
                <w:sz w:val="19"/>
              </w:rPr>
              <w:t xml:space="preserve"> </w:t>
            </w:r>
            <w:r>
              <w:rPr>
                <w:w w:val="95"/>
                <w:sz w:val="19"/>
              </w:rPr>
              <w:t>TSO</w:t>
            </w:r>
            <w:r>
              <w:rPr>
                <w:spacing w:val="6"/>
                <w:w w:val="95"/>
                <w:sz w:val="19"/>
              </w:rPr>
              <w:t xml:space="preserve"> </w:t>
            </w:r>
            <w:r>
              <w:rPr>
                <w:w w:val="95"/>
                <w:sz w:val="19"/>
              </w:rPr>
              <w:t>but</w:t>
            </w:r>
            <w:r>
              <w:rPr>
                <w:spacing w:val="7"/>
                <w:w w:val="95"/>
                <w:sz w:val="19"/>
              </w:rPr>
              <w:t xml:space="preserve"> </w:t>
            </w:r>
            <w:r>
              <w:rPr>
                <w:w w:val="95"/>
                <w:sz w:val="19"/>
              </w:rPr>
              <w:t>not</w:t>
            </w:r>
            <w:r>
              <w:rPr>
                <w:spacing w:val="8"/>
                <w:w w:val="95"/>
                <w:sz w:val="19"/>
              </w:rPr>
              <w:t xml:space="preserve"> </w:t>
            </w:r>
            <w:r>
              <w:rPr>
                <w:w w:val="95"/>
                <w:sz w:val="19"/>
              </w:rPr>
              <w:t>less</w:t>
            </w:r>
            <w:r>
              <w:rPr>
                <w:spacing w:val="6"/>
                <w:w w:val="95"/>
                <w:sz w:val="19"/>
              </w:rPr>
              <w:t xml:space="preserve"> </w:t>
            </w:r>
            <w:r>
              <w:rPr>
                <w:w w:val="95"/>
                <w:sz w:val="19"/>
              </w:rPr>
              <w:t>than</w:t>
            </w:r>
            <w:r>
              <w:rPr>
                <w:spacing w:val="7"/>
                <w:w w:val="95"/>
                <w:sz w:val="19"/>
              </w:rPr>
              <w:t xml:space="preserve"> </w:t>
            </w:r>
            <w:r>
              <w:rPr>
                <w:w w:val="95"/>
                <w:sz w:val="19"/>
              </w:rPr>
              <w:t>20</w:t>
            </w:r>
            <w:r>
              <w:rPr>
                <w:spacing w:val="8"/>
                <w:w w:val="95"/>
                <w:sz w:val="19"/>
              </w:rPr>
              <w:t xml:space="preserve"> </w:t>
            </w:r>
            <w:r>
              <w:rPr>
                <w:w w:val="95"/>
                <w:sz w:val="19"/>
              </w:rPr>
              <w:t>minutes</w:t>
            </w:r>
            <w:r>
              <w:rPr>
                <w:spacing w:val="7"/>
                <w:w w:val="95"/>
                <w:sz w:val="19"/>
              </w:rPr>
              <w:t xml:space="preserve"> </w:t>
            </w:r>
            <w:r>
              <w:rPr>
                <w:w w:val="95"/>
                <w:sz w:val="19"/>
              </w:rPr>
              <w:t>and</w:t>
            </w:r>
            <w:r>
              <w:rPr>
                <w:spacing w:val="-37"/>
                <w:w w:val="95"/>
                <w:sz w:val="19"/>
              </w:rPr>
              <w:t xml:space="preserve"> </w:t>
            </w:r>
            <w:r>
              <w:rPr>
                <w:sz w:val="19"/>
              </w:rPr>
              <w:t>not</w:t>
            </w:r>
            <w:r>
              <w:rPr>
                <w:spacing w:val="12"/>
                <w:sz w:val="19"/>
              </w:rPr>
              <w:t xml:space="preserve"> </w:t>
            </w:r>
            <w:r>
              <w:rPr>
                <w:sz w:val="19"/>
              </w:rPr>
              <w:t>more</w:t>
            </w:r>
            <w:r>
              <w:rPr>
                <w:spacing w:val="12"/>
                <w:sz w:val="19"/>
              </w:rPr>
              <w:t xml:space="preserve"> </w:t>
            </w:r>
            <w:r>
              <w:rPr>
                <w:sz w:val="19"/>
              </w:rPr>
              <w:t>than</w:t>
            </w:r>
            <w:r>
              <w:rPr>
                <w:spacing w:val="12"/>
                <w:sz w:val="19"/>
              </w:rPr>
              <w:t xml:space="preserve"> </w:t>
            </w:r>
            <w:r>
              <w:rPr>
                <w:sz w:val="19"/>
              </w:rPr>
              <w:t>60</w:t>
            </w:r>
            <w:r>
              <w:rPr>
                <w:spacing w:val="13"/>
                <w:sz w:val="19"/>
              </w:rPr>
              <w:t xml:space="preserve"> </w:t>
            </w:r>
            <w:r>
              <w:rPr>
                <w:sz w:val="19"/>
              </w:rPr>
              <w:t>minutes</w:t>
            </w:r>
          </w:p>
        </w:tc>
      </w:tr>
      <w:tr w:rsidR="00343FF6" w14:paraId="4FA5984D" w14:textId="77777777">
        <w:trPr>
          <w:trHeight w:val="657"/>
        </w:trPr>
        <w:tc>
          <w:tcPr>
            <w:tcW w:w="1786" w:type="dxa"/>
            <w:vMerge w:val="restart"/>
            <w:tcBorders>
              <w:left w:val="nil"/>
            </w:tcBorders>
          </w:tcPr>
          <w:p w14:paraId="347F7BB5" w14:textId="77777777" w:rsidR="00343FF6" w:rsidRDefault="00343FF6">
            <w:pPr>
              <w:pStyle w:val="TableParagraph"/>
              <w:rPr>
                <w:rFonts w:ascii="Book Antiqua"/>
                <w:b/>
              </w:rPr>
            </w:pPr>
          </w:p>
          <w:p w14:paraId="19B99C02" w14:textId="77777777" w:rsidR="00343FF6" w:rsidRDefault="00343FF6">
            <w:pPr>
              <w:pStyle w:val="TableParagraph"/>
              <w:spacing w:before="9"/>
              <w:rPr>
                <w:rFonts w:ascii="Book Antiqua"/>
                <w:b/>
              </w:rPr>
            </w:pPr>
          </w:p>
          <w:p w14:paraId="00A2B69F" w14:textId="77777777" w:rsidR="00343FF6" w:rsidRDefault="00635E89">
            <w:pPr>
              <w:pStyle w:val="TableParagraph"/>
              <w:ind w:left="-3"/>
              <w:rPr>
                <w:rFonts w:ascii="Book Antiqua"/>
                <w:b/>
                <w:sz w:val="19"/>
              </w:rPr>
            </w:pPr>
            <w:r>
              <w:rPr>
                <w:rFonts w:ascii="Book Antiqua"/>
                <w:b/>
                <w:sz w:val="19"/>
              </w:rPr>
              <w:t>Nordic</w:t>
            </w:r>
          </w:p>
        </w:tc>
        <w:tc>
          <w:tcPr>
            <w:tcW w:w="2559" w:type="dxa"/>
          </w:tcPr>
          <w:p w14:paraId="7D44A695" w14:textId="77777777" w:rsidR="00343FF6" w:rsidRDefault="00343FF6">
            <w:pPr>
              <w:pStyle w:val="TableParagraph"/>
              <w:spacing w:before="8"/>
              <w:rPr>
                <w:rFonts w:ascii="Book Antiqua"/>
                <w:b/>
                <w:sz w:val="16"/>
              </w:rPr>
            </w:pPr>
          </w:p>
          <w:p w14:paraId="4DB7A481" w14:textId="77777777" w:rsidR="00343FF6" w:rsidRDefault="00635E89">
            <w:pPr>
              <w:pStyle w:val="TableParagraph"/>
              <w:ind w:left="565" w:right="555"/>
              <w:jc w:val="center"/>
              <w:rPr>
                <w:sz w:val="19"/>
              </w:rPr>
            </w:pPr>
            <w:r>
              <w:rPr>
                <w:sz w:val="19"/>
              </w:rPr>
              <w:t>0,90 pu-1,05 pu</w:t>
            </w:r>
          </w:p>
        </w:tc>
        <w:tc>
          <w:tcPr>
            <w:tcW w:w="4867" w:type="dxa"/>
            <w:tcBorders>
              <w:right w:val="nil"/>
            </w:tcBorders>
          </w:tcPr>
          <w:p w14:paraId="192ED058" w14:textId="77777777" w:rsidR="00343FF6" w:rsidRDefault="00343FF6">
            <w:pPr>
              <w:pStyle w:val="TableParagraph"/>
              <w:spacing w:before="8"/>
              <w:rPr>
                <w:rFonts w:ascii="Book Antiqua"/>
                <w:b/>
                <w:sz w:val="16"/>
              </w:rPr>
            </w:pPr>
          </w:p>
          <w:p w14:paraId="33FB6D87" w14:textId="77777777" w:rsidR="00343FF6" w:rsidRDefault="00635E89">
            <w:pPr>
              <w:pStyle w:val="TableParagraph"/>
              <w:ind w:left="88"/>
              <w:rPr>
                <w:sz w:val="19"/>
              </w:rPr>
            </w:pPr>
            <w:r>
              <w:rPr>
                <w:sz w:val="19"/>
              </w:rPr>
              <w:t>Unlimited</w:t>
            </w:r>
          </w:p>
        </w:tc>
      </w:tr>
      <w:tr w:rsidR="00343FF6" w14:paraId="075A76D6" w14:textId="77777777">
        <w:trPr>
          <w:trHeight w:val="657"/>
        </w:trPr>
        <w:tc>
          <w:tcPr>
            <w:tcW w:w="1786" w:type="dxa"/>
            <w:vMerge/>
            <w:tcBorders>
              <w:top w:val="nil"/>
              <w:left w:val="nil"/>
            </w:tcBorders>
          </w:tcPr>
          <w:p w14:paraId="1ED0AE06" w14:textId="77777777" w:rsidR="00343FF6" w:rsidRDefault="00343FF6">
            <w:pPr>
              <w:rPr>
                <w:sz w:val="2"/>
                <w:szCs w:val="2"/>
              </w:rPr>
            </w:pPr>
          </w:p>
        </w:tc>
        <w:tc>
          <w:tcPr>
            <w:tcW w:w="2559" w:type="dxa"/>
          </w:tcPr>
          <w:p w14:paraId="46B0CCCF" w14:textId="77777777" w:rsidR="00343FF6" w:rsidRDefault="00343FF6">
            <w:pPr>
              <w:pStyle w:val="TableParagraph"/>
              <w:spacing w:before="8"/>
              <w:rPr>
                <w:rFonts w:ascii="Book Antiqua"/>
                <w:b/>
                <w:sz w:val="16"/>
              </w:rPr>
            </w:pPr>
          </w:p>
          <w:p w14:paraId="07ADF69F" w14:textId="77777777" w:rsidR="00343FF6" w:rsidRDefault="00635E89">
            <w:pPr>
              <w:pStyle w:val="TableParagraph"/>
              <w:ind w:left="565" w:right="555"/>
              <w:jc w:val="center"/>
              <w:rPr>
                <w:sz w:val="19"/>
              </w:rPr>
            </w:pPr>
            <w:r>
              <w:rPr>
                <w:sz w:val="19"/>
              </w:rPr>
              <w:t>1,05 pu-1,10 pu</w:t>
            </w:r>
          </w:p>
        </w:tc>
        <w:tc>
          <w:tcPr>
            <w:tcW w:w="4867" w:type="dxa"/>
            <w:tcBorders>
              <w:right w:val="nil"/>
            </w:tcBorders>
          </w:tcPr>
          <w:p w14:paraId="37DAE7F0" w14:textId="77777777" w:rsidR="00343FF6" w:rsidRDefault="00343FF6">
            <w:pPr>
              <w:pStyle w:val="TableParagraph"/>
              <w:spacing w:before="8"/>
              <w:rPr>
                <w:rFonts w:ascii="Book Antiqua"/>
                <w:b/>
                <w:sz w:val="16"/>
              </w:rPr>
            </w:pPr>
          </w:p>
          <w:p w14:paraId="6400A22D" w14:textId="77777777" w:rsidR="00343FF6" w:rsidRDefault="00635E89">
            <w:pPr>
              <w:pStyle w:val="TableParagraph"/>
              <w:ind w:left="88"/>
              <w:rPr>
                <w:sz w:val="19"/>
              </w:rPr>
            </w:pPr>
            <w:r>
              <w:rPr>
                <w:w w:val="95"/>
                <w:sz w:val="19"/>
              </w:rPr>
              <w:t>60</w:t>
            </w:r>
            <w:r>
              <w:rPr>
                <w:spacing w:val="5"/>
                <w:w w:val="95"/>
                <w:sz w:val="19"/>
              </w:rPr>
              <w:t xml:space="preserve"> </w:t>
            </w:r>
            <w:r>
              <w:rPr>
                <w:w w:val="95"/>
                <w:sz w:val="19"/>
              </w:rPr>
              <w:t>minutes</w:t>
            </w:r>
          </w:p>
        </w:tc>
      </w:tr>
      <w:tr w:rsidR="00343FF6" w14:paraId="53643CA6" w14:textId="77777777">
        <w:trPr>
          <w:trHeight w:val="657"/>
        </w:trPr>
        <w:tc>
          <w:tcPr>
            <w:tcW w:w="1786" w:type="dxa"/>
            <w:tcBorders>
              <w:left w:val="nil"/>
            </w:tcBorders>
          </w:tcPr>
          <w:p w14:paraId="348DA518" w14:textId="77777777" w:rsidR="00343FF6" w:rsidRDefault="00343FF6">
            <w:pPr>
              <w:pStyle w:val="TableParagraph"/>
              <w:spacing w:before="9"/>
              <w:rPr>
                <w:rFonts w:ascii="Book Antiqua"/>
                <w:b/>
                <w:sz w:val="16"/>
              </w:rPr>
            </w:pPr>
          </w:p>
          <w:p w14:paraId="390349C8" w14:textId="77777777" w:rsidR="00343FF6" w:rsidRDefault="00635E89">
            <w:pPr>
              <w:pStyle w:val="TableParagraph"/>
              <w:spacing w:before="1"/>
              <w:ind w:left="-3"/>
              <w:rPr>
                <w:rFonts w:ascii="Book Antiqua"/>
                <w:b/>
                <w:sz w:val="19"/>
              </w:rPr>
            </w:pPr>
            <w:r>
              <w:rPr>
                <w:rFonts w:ascii="Book Antiqua"/>
                <w:b/>
                <w:w w:val="95"/>
                <w:sz w:val="19"/>
              </w:rPr>
              <w:t>Great</w:t>
            </w:r>
            <w:r>
              <w:rPr>
                <w:rFonts w:ascii="Book Antiqua"/>
                <w:b/>
                <w:spacing w:val="1"/>
                <w:w w:val="95"/>
                <w:sz w:val="19"/>
              </w:rPr>
              <w:t xml:space="preserve"> </w:t>
            </w:r>
            <w:r>
              <w:rPr>
                <w:rFonts w:ascii="Book Antiqua"/>
                <w:b/>
                <w:w w:val="95"/>
                <w:sz w:val="19"/>
              </w:rPr>
              <w:t>Britain</w:t>
            </w:r>
          </w:p>
        </w:tc>
        <w:tc>
          <w:tcPr>
            <w:tcW w:w="2559" w:type="dxa"/>
          </w:tcPr>
          <w:p w14:paraId="4E32631C" w14:textId="77777777" w:rsidR="00343FF6" w:rsidRDefault="00343FF6">
            <w:pPr>
              <w:pStyle w:val="TableParagraph"/>
              <w:spacing w:before="8"/>
              <w:rPr>
                <w:rFonts w:ascii="Book Antiqua"/>
                <w:b/>
                <w:sz w:val="16"/>
              </w:rPr>
            </w:pPr>
          </w:p>
          <w:p w14:paraId="7E1100C2" w14:textId="77777777" w:rsidR="00343FF6" w:rsidRDefault="00635E89">
            <w:pPr>
              <w:pStyle w:val="TableParagraph"/>
              <w:ind w:left="565" w:right="555"/>
              <w:jc w:val="center"/>
              <w:rPr>
                <w:sz w:val="19"/>
              </w:rPr>
            </w:pPr>
            <w:r>
              <w:rPr>
                <w:sz w:val="19"/>
              </w:rPr>
              <w:t>0,90 pu-1,10 pu</w:t>
            </w:r>
          </w:p>
        </w:tc>
        <w:tc>
          <w:tcPr>
            <w:tcW w:w="4867" w:type="dxa"/>
            <w:tcBorders>
              <w:right w:val="nil"/>
            </w:tcBorders>
          </w:tcPr>
          <w:p w14:paraId="6D571FA4" w14:textId="77777777" w:rsidR="00343FF6" w:rsidRDefault="00343FF6">
            <w:pPr>
              <w:pStyle w:val="TableParagraph"/>
              <w:spacing w:before="8"/>
              <w:rPr>
                <w:rFonts w:ascii="Book Antiqua"/>
                <w:b/>
                <w:sz w:val="16"/>
              </w:rPr>
            </w:pPr>
          </w:p>
          <w:p w14:paraId="4265B882" w14:textId="77777777" w:rsidR="00343FF6" w:rsidRDefault="00635E89">
            <w:pPr>
              <w:pStyle w:val="TableParagraph"/>
              <w:ind w:left="88"/>
              <w:rPr>
                <w:sz w:val="19"/>
              </w:rPr>
            </w:pPr>
            <w:r>
              <w:rPr>
                <w:sz w:val="19"/>
              </w:rPr>
              <w:t>Unlimited</w:t>
            </w:r>
          </w:p>
        </w:tc>
      </w:tr>
      <w:tr w:rsidR="00343FF6" w14:paraId="594C9ECE" w14:textId="77777777">
        <w:trPr>
          <w:trHeight w:val="869"/>
        </w:trPr>
        <w:tc>
          <w:tcPr>
            <w:tcW w:w="1786" w:type="dxa"/>
            <w:tcBorders>
              <w:left w:val="nil"/>
            </w:tcBorders>
          </w:tcPr>
          <w:p w14:paraId="47779BF3" w14:textId="77777777" w:rsidR="00343FF6" w:rsidRDefault="00343FF6">
            <w:pPr>
              <w:pStyle w:val="TableParagraph"/>
              <w:rPr>
                <w:rFonts w:ascii="Book Antiqua"/>
                <w:b/>
                <w:sz w:val="18"/>
              </w:rPr>
            </w:pPr>
          </w:p>
          <w:p w14:paraId="52A6857B" w14:textId="77777777" w:rsidR="00343FF6" w:rsidRDefault="00635E89">
            <w:pPr>
              <w:pStyle w:val="TableParagraph"/>
              <w:spacing w:line="220" w:lineRule="auto"/>
              <w:ind w:left="-3"/>
              <w:rPr>
                <w:rFonts w:ascii="Book Antiqua" w:hAnsi="Book Antiqua"/>
                <w:b/>
                <w:sz w:val="19"/>
              </w:rPr>
            </w:pPr>
            <w:r>
              <w:rPr>
                <w:rFonts w:ascii="Book Antiqua" w:hAnsi="Book Antiqua"/>
                <w:b/>
                <w:w w:val="95"/>
                <w:sz w:val="19"/>
              </w:rPr>
              <w:t>Ireland</w:t>
            </w:r>
            <w:r>
              <w:rPr>
                <w:rFonts w:ascii="Book Antiqua" w:hAnsi="Book Antiqua"/>
                <w:b/>
                <w:spacing w:val="1"/>
                <w:w w:val="95"/>
                <w:sz w:val="19"/>
              </w:rPr>
              <w:t xml:space="preserve"> </w:t>
            </w:r>
            <w:r>
              <w:rPr>
                <w:rFonts w:ascii="Book Antiqua" w:hAnsi="Book Antiqua"/>
                <w:b/>
                <w:w w:val="95"/>
                <w:sz w:val="19"/>
              </w:rPr>
              <w:t>and</w:t>
            </w:r>
            <w:r>
              <w:rPr>
                <w:rFonts w:ascii="Book Antiqua" w:hAnsi="Book Antiqua"/>
                <w:b/>
                <w:spacing w:val="1"/>
                <w:w w:val="95"/>
                <w:sz w:val="19"/>
              </w:rPr>
              <w:t xml:space="preserve"> </w:t>
            </w:r>
            <w:r>
              <w:rPr>
                <w:rFonts w:ascii="Book Antiqua" w:hAnsi="Book Antiqua"/>
                <w:b/>
                <w:w w:val="95"/>
                <w:sz w:val="19"/>
              </w:rPr>
              <w:t>North­</w:t>
            </w:r>
            <w:r>
              <w:rPr>
                <w:rFonts w:ascii="Book Antiqua" w:hAnsi="Book Antiqua"/>
                <w:b/>
                <w:spacing w:val="-43"/>
                <w:w w:val="95"/>
                <w:sz w:val="19"/>
              </w:rPr>
              <w:t xml:space="preserve"> </w:t>
            </w:r>
            <w:r>
              <w:rPr>
                <w:rFonts w:ascii="Book Antiqua" w:hAnsi="Book Antiqua"/>
                <w:b/>
                <w:sz w:val="19"/>
              </w:rPr>
              <w:t>ern</w:t>
            </w:r>
            <w:r>
              <w:rPr>
                <w:rFonts w:ascii="Book Antiqua" w:hAnsi="Book Antiqua"/>
                <w:b/>
                <w:spacing w:val="4"/>
                <w:sz w:val="19"/>
              </w:rPr>
              <w:t xml:space="preserve"> </w:t>
            </w:r>
            <w:r>
              <w:rPr>
                <w:rFonts w:ascii="Book Antiqua" w:hAnsi="Book Antiqua"/>
                <w:b/>
                <w:sz w:val="19"/>
              </w:rPr>
              <w:t>Ireland</w:t>
            </w:r>
          </w:p>
        </w:tc>
        <w:tc>
          <w:tcPr>
            <w:tcW w:w="2559" w:type="dxa"/>
          </w:tcPr>
          <w:p w14:paraId="595B8F1B" w14:textId="77777777" w:rsidR="00343FF6" w:rsidRDefault="00343FF6">
            <w:pPr>
              <w:pStyle w:val="TableParagraph"/>
              <w:spacing w:before="8"/>
              <w:rPr>
                <w:rFonts w:ascii="Book Antiqua"/>
                <w:b/>
                <w:sz w:val="16"/>
              </w:rPr>
            </w:pPr>
          </w:p>
          <w:p w14:paraId="288DED54" w14:textId="77777777" w:rsidR="00343FF6" w:rsidRDefault="00635E89">
            <w:pPr>
              <w:pStyle w:val="TableParagraph"/>
              <w:ind w:left="565" w:right="556"/>
              <w:jc w:val="center"/>
              <w:rPr>
                <w:sz w:val="19"/>
              </w:rPr>
            </w:pPr>
            <w:r>
              <w:rPr>
                <w:sz w:val="19"/>
              </w:rPr>
              <w:t xml:space="preserve">0,90 </w:t>
            </w:r>
            <w:r>
              <w:rPr>
                <w:sz w:val="19"/>
              </w:rPr>
              <w:t>pu-1,118</w:t>
            </w:r>
            <w:r>
              <w:rPr>
                <w:spacing w:val="-1"/>
                <w:sz w:val="19"/>
              </w:rPr>
              <w:t xml:space="preserve"> </w:t>
            </w:r>
            <w:r>
              <w:rPr>
                <w:sz w:val="19"/>
              </w:rPr>
              <w:t>pu</w:t>
            </w:r>
          </w:p>
        </w:tc>
        <w:tc>
          <w:tcPr>
            <w:tcW w:w="4867" w:type="dxa"/>
            <w:tcBorders>
              <w:right w:val="nil"/>
            </w:tcBorders>
          </w:tcPr>
          <w:p w14:paraId="67D68648" w14:textId="77777777" w:rsidR="00343FF6" w:rsidRDefault="00343FF6">
            <w:pPr>
              <w:pStyle w:val="TableParagraph"/>
              <w:spacing w:before="8"/>
              <w:rPr>
                <w:rFonts w:ascii="Book Antiqua"/>
                <w:b/>
                <w:sz w:val="16"/>
              </w:rPr>
            </w:pPr>
          </w:p>
          <w:p w14:paraId="2BEA5F09" w14:textId="77777777" w:rsidR="00343FF6" w:rsidRDefault="00635E89">
            <w:pPr>
              <w:pStyle w:val="TableParagraph"/>
              <w:ind w:left="88"/>
              <w:rPr>
                <w:sz w:val="19"/>
              </w:rPr>
            </w:pPr>
            <w:r>
              <w:rPr>
                <w:sz w:val="19"/>
              </w:rPr>
              <w:t>Unlimited</w:t>
            </w:r>
          </w:p>
        </w:tc>
      </w:tr>
      <w:tr w:rsidR="00343FF6" w14:paraId="7C9E46B8" w14:textId="77777777">
        <w:trPr>
          <w:trHeight w:val="657"/>
        </w:trPr>
        <w:tc>
          <w:tcPr>
            <w:tcW w:w="1786" w:type="dxa"/>
            <w:vMerge w:val="restart"/>
            <w:tcBorders>
              <w:left w:val="nil"/>
            </w:tcBorders>
          </w:tcPr>
          <w:p w14:paraId="6B752A10" w14:textId="77777777" w:rsidR="00343FF6" w:rsidRDefault="00343FF6">
            <w:pPr>
              <w:pStyle w:val="TableParagraph"/>
              <w:rPr>
                <w:rFonts w:ascii="Book Antiqua"/>
                <w:b/>
              </w:rPr>
            </w:pPr>
          </w:p>
          <w:p w14:paraId="08DB90DE" w14:textId="77777777" w:rsidR="00343FF6" w:rsidRDefault="00343FF6">
            <w:pPr>
              <w:pStyle w:val="TableParagraph"/>
              <w:spacing w:before="8"/>
              <w:rPr>
                <w:rFonts w:ascii="Book Antiqua"/>
                <w:b/>
              </w:rPr>
            </w:pPr>
          </w:p>
          <w:p w14:paraId="6A513B3C" w14:textId="77777777" w:rsidR="00343FF6" w:rsidRDefault="00635E89">
            <w:pPr>
              <w:pStyle w:val="TableParagraph"/>
              <w:spacing w:before="1"/>
              <w:ind w:left="-3"/>
              <w:rPr>
                <w:rFonts w:ascii="Book Antiqua"/>
                <w:b/>
                <w:sz w:val="19"/>
              </w:rPr>
            </w:pPr>
            <w:r>
              <w:rPr>
                <w:rFonts w:ascii="Book Antiqua"/>
                <w:b/>
                <w:sz w:val="19"/>
              </w:rPr>
              <w:t>Baltic</w:t>
            </w:r>
          </w:p>
        </w:tc>
        <w:tc>
          <w:tcPr>
            <w:tcW w:w="2559" w:type="dxa"/>
          </w:tcPr>
          <w:p w14:paraId="495A5B8A" w14:textId="77777777" w:rsidR="00343FF6" w:rsidRDefault="00343FF6">
            <w:pPr>
              <w:pStyle w:val="TableParagraph"/>
              <w:spacing w:before="7"/>
              <w:rPr>
                <w:rFonts w:ascii="Book Antiqua"/>
                <w:b/>
                <w:sz w:val="16"/>
              </w:rPr>
            </w:pPr>
          </w:p>
          <w:p w14:paraId="2A76A8CE" w14:textId="77777777" w:rsidR="00343FF6" w:rsidRDefault="00635E89">
            <w:pPr>
              <w:pStyle w:val="TableParagraph"/>
              <w:spacing w:before="1"/>
              <w:ind w:left="565" w:right="556"/>
              <w:jc w:val="center"/>
              <w:rPr>
                <w:sz w:val="19"/>
              </w:rPr>
            </w:pPr>
            <w:r>
              <w:rPr>
                <w:sz w:val="19"/>
              </w:rPr>
              <w:t>0,90 pu-1,118</w:t>
            </w:r>
            <w:r>
              <w:rPr>
                <w:spacing w:val="-1"/>
                <w:sz w:val="19"/>
              </w:rPr>
              <w:t xml:space="preserve"> </w:t>
            </w:r>
            <w:r>
              <w:rPr>
                <w:sz w:val="19"/>
              </w:rPr>
              <w:t>pu</w:t>
            </w:r>
          </w:p>
        </w:tc>
        <w:tc>
          <w:tcPr>
            <w:tcW w:w="4867" w:type="dxa"/>
            <w:tcBorders>
              <w:right w:val="nil"/>
            </w:tcBorders>
          </w:tcPr>
          <w:p w14:paraId="2536C15A" w14:textId="77777777" w:rsidR="00343FF6" w:rsidRDefault="00343FF6">
            <w:pPr>
              <w:pStyle w:val="TableParagraph"/>
              <w:spacing w:before="7"/>
              <w:rPr>
                <w:rFonts w:ascii="Book Antiqua"/>
                <w:b/>
                <w:sz w:val="16"/>
              </w:rPr>
            </w:pPr>
          </w:p>
          <w:p w14:paraId="40A45D5B" w14:textId="77777777" w:rsidR="00343FF6" w:rsidRDefault="00635E89">
            <w:pPr>
              <w:pStyle w:val="TableParagraph"/>
              <w:spacing w:before="1"/>
              <w:ind w:left="88"/>
              <w:rPr>
                <w:sz w:val="19"/>
              </w:rPr>
            </w:pPr>
            <w:r>
              <w:rPr>
                <w:sz w:val="19"/>
              </w:rPr>
              <w:t>Unlimited</w:t>
            </w:r>
          </w:p>
        </w:tc>
      </w:tr>
      <w:tr w:rsidR="00343FF6" w14:paraId="5918B4A5" w14:textId="77777777">
        <w:trPr>
          <w:trHeight w:val="657"/>
        </w:trPr>
        <w:tc>
          <w:tcPr>
            <w:tcW w:w="1786" w:type="dxa"/>
            <w:vMerge/>
            <w:tcBorders>
              <w:top w:val="nil"/>
              <w:left w:val="nil"/>
            </w:tcBorders>
          </w:tcPr>
          <w:p w14:paraId="5F0BF8CD" w14:textId="77777777" w:rsidR="00343FF6" w:rsidRDefault="00343FF6">
            <w:pPr>
              <w:rPr>
                <w:sz w:val="2"/>
                <w:szCs w:val="2"/>
              </w:rPr>
            </w:pPr>
          </w:p>
        </w:tc>
        <w:tc>
          <w:tcPr>
            <w:tcW w:w="2559" w:type="dxa"/>
          </w:tcPr>
          <w:p w14:paraId="6954C954" w14:textId="77777777" w:rsidR="00343FF6" w:rsidRDefault="00343FF6">
            <w:pPr>
              <w:pStyle w:val="TableParagraph"/>
              <w:spacing w:before="8"/>
              <w:rPr>
                <w:rFonts w:ascii="Book Antiqua"/>
                <w:b/>
                <w:sz w:val="16"/>
              </w:rPr>
            </w:pPr>
          </w:p>
          <w:p w14:paraId="74BC9B31" w14:textId="77777777" w:rsidR="00343FF6" w:rsidRDefault="00635E89">
            <w:pPr>
              <w:pStyle w:val="TableParagraph"/>
              <w:ind w:left="565" w:right="556"/>
              <w:jc w:val="center"/>
              <w:rPr>
                <w:sz w:val="19"/>
              </w:rPr>
            </w:pPr>
            <w:r>
              <w:rPr>
                <w:sz w:val="19"/>
              </w:rPr>
              <w:t>1,118 pu-1,15</w:t>
            </w:r>
            <w:r>
              <w:rPr>
                <w:spacing w:val="-1"/>
                <w:sz w:val="19"/>
              </w:rPr>
              <w:t xml:space="preserve"> </w:t>
            </w:r>
            <w:r>
              <w:rPr>
                <w:sz w:val="19"/>
              </w:rPr>
              <w:t>pu</w:t>
            </w:r>
          </w:p>
        </w:tc>
        <w:tc>
          <w:tcPr>
            <w:tcW w:w="4867" w:type="dxa"/>
            <w:tcBorders>
              <w:right w:val="nil"/>
            </w:tcBorders>
          </w:tcPr>
          <w:p w14:paraId="029A946D" w14:textId="77777777" w:rsidR="00343FF6" w:rsidRDefault="00343FF6">
            <w:pPr>
              <w:pStyle w:val="TableParagraph"/>
              <w:spacing w:before="8"/>
              <w:rPr>
                <w:rFonts w:ascii="Book Antiqua"/>
                <w:b/>
                <w:sz w:val="16"/>
              </w:rPr>
            </w:pPr>
          </w:p>
          <w:p w14:paraId="7F3CC32E" w14:textId="77777777" w:rsidR="00343FF6" w:rsidRDefault="00635E89">
            <w:pPr>
              <w:pStyle w:val="TableParagraph"/>
              <w:ind w:left="88"/>
              <w:rPr>
                <w:sz w:val="19"/>
              </w:rPr>
            </w:pPr>
            <w:r>
              <w:rPr>
                <w:w w:val="95"/>
                <w:sz w:val="19"/>
              </w:rPr>
              <w:t>20</w:t>
            </w:r>
            <w:r>
              <w:rPr>
                <w:spacing w:val="5"/>
                <w:w w:val="95"/>
                <w:sz w:val="19"/>
              </w:rPr>
              <w:t xml:space="preserve"> </w:t>
            </w:r>
            <w:r>
              <w:rPr>
                <w:w w:val="95"/>
                <w:sz w:val="19"/>
              </w:rPr>
              <w:t>minutes</w:t>
            </w:r>
          </w:p>
        </w:tc>
      </w:tr>
    </w:tbl>
    <w:p w14:paraId="23D7154E" w14:textId="77777777" w:rsidR="00343FF6" w:rsidRDefault="00343FF6">
      <w:pPr>
        <w:pStyle w:val="BodyText"/>
        <w:spacing w:before="2"/>
        <w:rPr>
          <w:rFonts w:ascii="Book Antiqua"/>
          <w:b/>
          <w:sz w:val="32"/>
        </w:rPr>
      </w:pPr>
    </w:p>
    <w:p w14:paraId="0D591261" w14:textId="77777777" w:rsidR="00343FF6" w:rsidRDefault="00635E89">
      <w:pPr>
        <w:pStyle w:val="BodyText"/>
        <w:spacing w:line="228" w:lineRule="auto"/>
        <w:ind w:left="107" w:right="125"/>
        <w:jc w:val="both"/>
      </w:pPr>
      <w:r>
        <w:rPr>
          <w:w w:val="95"/>
        </w:rPr>
        <w:t>The table shows the minimum time periods during which a transmission-connected demand facility, a transmission-</w:t>
      </w:r>
      <w:r>
        <w:rPr>
          <w:spacing w:val="1"/>
          <w:w w:val="95"/>
        </w:rPr>
        <w:t xml:space="preserve"> </w:t>
      </w:r>
      <w:r>
        <w:rPr>
          <w:w w:val="95"/>
        </w:rPr>
        <w:t xml:space="preserve">connected distribution facility or a </w:t>
      </w:r>
      <w:r>
        <w:rPr>
          <w:w w:val="95"/>
        </w:rPr>
        <w:t>transmission-connected distribution system has to be capable of operating for</w:t>
      </w:r>
      <w:r>
        <w:rPr>
          <w:spacing w:val="1"/>
          <w:w w:val="95"/>
        </w:rPr>
        <w:t xml:space="preserve"> </w:t>
      </w:r>
      <w:r>
        <w:rPr>
          <w:w w:val="95"/>
        </w:rPr>
        <w:t>voltages</w:t>
      </w:r>
      <w:r>
        <w:rPr>
          <w:spacing w:val="-3"/>
          <w:w w:val="95"/>
        </w:rPr>
        <w:t xml:space="preserve"> </w:t>
      </w:r>
      <w:r>
        <w:rPr>
          <w:w w:val="95"/>
        </w:rPr>
        <w:t>deviating</w:t>
      </w:r>
      <w:r>
        <w:rPr>
          <w:spacing w:val="-1"/>
          <w:w w:val="95"/>
        </w:rPr>
        <w:t xml:space="preserve"> </w:t>
      </w:r>
      <w:r>
        <w:rPr>
          <w:w w:val="95"/>
        </w:rPr>
        <w:t>from the</w:t>
      </w:r>
      <w:r>
        <w:rPr>
          <w:spacing w:val="-1"/>
          <w:w w:val="95"/>
        </w:rPr>
        <w:t xml:space="preserve"> </w:t>
      </w:r>
      <w:r>
        <w:rPr>
          <w:w w:val="95"/>
        </w:rPr>
        <w:t>reference</w:t>
      </w:r>
      <w:r>
        <w:rPr>
          <w:spacing w:val="-1"/>
          <w:w w:val="95"/>
        </w:rPr>
        <w:t xml:space="preserve"> </w:t>
      </w:r>
      <w:r>
        <w:rPr>
          <w:w w:val="95"/>
        </w:rPr>
        <w:t>1 pu value</w:t>
      </w:r>
      <w:r>
        <w:rPr>
          <w:spacing w:val="-1"/>
          <w:w w:val="95"/>
        </w:rPr>
        <w:t xml:space="preserve"> </w:t>
      </w:r>
      <w:r>
        <w:rPr>
          <w:w w:val="95"/>
        </w:rPr>
        <w:t>at</w:t>
      </w:r>
      <w:r>
        <w:rPr>
          <w:spacing w:val="-1"/>
          <w:w w:val="95"/>
        </w:rPr>
        <w:t xml:space="preserve"> </w:t>
      </w:r>
      <w:r>
        <w:rPr>
          <w:w w:val="95"/>
        </w:rPr>
        <w:t>the</w:t>
      </w:r>
      <w:r>
        <w:rPr>
          <w:spacing w:val="-1"/>
          <w:w w:val="95"/>
        </w:rPr>
        <w:t xml:space="preserve"> </w:t>
      </w:r>
      <w:r>
        <w:rPr>
          <w:w w:val="95"/>
        </w:rPr>
        <w:t>connection</w:t>
      </w:r>
      <w:r>
        <w:rPr>
          <w:spacing w:val="-3"/>
          <w:w w:val="95"/>
        </w:rPr>
        <w:t xml:space="preserve"> </w:t>
      </w:r>
      <w:r>
        <w:rPr>
          <w:w w:val="95"/>
        </w:rPr>
        <w:t>point</w:t>
      </w:r>
      <w:r>
        <w:rPr>
          <w:spacing w:val="-1"/>
          <w:w w:val="95"/>
        </w:rPr>
        <w:t xml:space="preserve"> </w:t>
      </w:r>
      <w:r>
        <w:rPr>
          <w:w w:val="95"/>
        </w:rPr>
        <w:t>without</w:t>
      </w:r>
      <w:r>
        <w:rPr>
          <w:spacing w:val="-1"/>
          <w:w w:val="95"/>
        </w:rPr>
        <w:t xml:space="preserve"> </w:t>
      </w:r>
      <w:r>
        <w:rPr>
          <w:w w:val="95"/>
        </w:rPr>
        <w:t>disconnecting</w:t>
      </w:r>
      <w:r>
        <w:rPr>
          <w:spacing w:val="-1"/>
          <w:w w:val="95"/>
        </w:rPr>
        <w:t xml:space="preserve"> </w:t>
      </w:r>
      <w:r>
        <w:rPr>
          <w:w w:val="95"/>
        </w:rPr>
        <w:t>from</w:t>
      </w:r>
      <w:r>
        <w:rPr>
          <w:spacing w:val="-1"/>
          <w:w w:val="95"/>
        </w:rPr>
        <w:t xml:space="preserve"> </w:t>
      </w:r>
      <w:r>
        <w:rPr>
          <w:w w:val="95"/>
        </w:rPr>
        <w:t>the</w:t>
      </w:r>
      <w:r>
        <w:rPr>
          <w:spacing w:val="-1"/>
          <w:w w:val="95"/>
        </w:rPr>
        <w:t xml:space="preserve"> </w:t>
      </w:r>
      <w:r>
        <w:rPr>
          <w:w w:val="95"/>
        </w:rPr>
        <w:t>network</w:t>
      </w:r>
      <w:r>
        <w:rPr>
          <w:spacing w:val="-1"/>
          <w:w w:val="95"/>
        </w:rPr>
        <w:t xml:space="preserve"> </w:t>
      </w:r>
      <w:r>
        <w:rPr>
          <w:w w:val="95"/>
        </w:rPr>
        <w:t>where</w:t>
      </w:r>
      <w:r>
        <w:rPr>
          <w:spacing w:val="-37"/>
          <w:w w:val="95"/>
        </w:rPr>
        <w:t xml:space="preserve"> </w:t>
      </w:r>
      <w:r>
        <w:t>the</w:t>
      </w:r>
      <w:r>
        <w:rPr>
          <w:spacing w:val="6"/>
        </w:rPr>
        <w:t xml:space="preserve"> </w:t>
      </w:r>
      <w:r>
        <w:t>voltage</w:t>
      </w:r>
      <w:r>
        <w:rPr>
          <w:spacing w:val="8"/>
        </w:rPr>
        <w:t xml:space="preserve"> </w:t>
      </w:r>
      <w:r>
        <w:t>base</w:t>
      </w:r>
      <w:r>
        <w:rPr>
          <w:spacing w:val="6"/>
        </w:rPr>
        <w:t xml:space="preserve"> </w:t>
      </w:r>
      <w:r>
        <w:t>for</w:t>
      </w:r>
      <w:r>
        <w:rPr>
          <w:spacing w:val="11"/>
        </w:rPr>
        <w:t xml:space="preserve"> </w:t>
      </w:r>
      <w:r>
        <w:t>pu</w:t>
      </w:r>
      <w:r>
        <w:rPr>
          <w:spacing w:val="5"/>
        </w:rPr>
        <w:t xml:space="preserve"> </w:t>
      </w:r>
      <w:r>
        <w:t>values</w:t>
      </w:r>
      <w:r>
        <w:rPr>
          <w:spacing w:val="7"/>
        </w:rPr>
        <w:t xml:space="preserve"> </w:t>
      </w:r>
      <w:r>
        <w:t>is</w:t>
      </w:r>
      <w:r>
        <w:rPr>
          <w:spacing w:val="7"/>
        </w:rPr>
        <w:t xml:space="preserve"> </w:t>
      </w:r>
      <w:r>
        <w:t>at</w:t>
      </w:r>
      <w:r>
        <w:rPr>
          <w:spacing w:val="6"/>
        </w:rPr>
        <w:t xml:space="preserve"> </w:t>
      </w:r>
      <w:r>
        <w:t>or</w:t>
      </w:r>
      <w:r>
        <w:rPr>
          <w:spacing w:val="6"/>
        </w:rPr>
        <w:t xml:space="preserve"> </w:t>
      </w:r>
      <w:r>
        <w:t>above</w:t>
      </w:r>
      <w:r>
        <w:rPr>
          <w:spacing w:val="7"/>
        </w:rPr>
        <w:t xml:space="preserve"> </w:t>
      </w:r>
      <w:r>
        <w:t>110</w:t>
      </w:r>
      <w:r>
        <w:rPr>
          <w:spacing w:val="7"/>
        </w:rPr>
        <w:t xml:space="preserve"> </w:t>
      </w:r>
      <w:r>
        <w:t>kV</w:t>
      </w:r>
      <w:r>
        <w:rPr>
          <w:spacing w:val="-4"/>
        </w:rPr>
        <w:t xml:space="preserve"> </w:t>
      </w:r>
      <w:r>
        <w:t>and</w:t>
      </w:r>
      <w:r>
        <w:rPr>
          <w:spacing w:val="8"/>
        </w:rPr>
        <w:t xml:space="preserve"> </w:t>
      </w:r>
      <w:r>
        <w:t>up</w:t>
      </w:r>
      <w:r>
        <w:rPr>
          <w:spacing w:val="5"/>
        </w:rPr>
        <w:t xml:space="preserve"> </w:t>
      </w:r>
      <w:r>
        <w:t>to</w:t>
      </w:r>
      <w:r>
        <w:rPr>
          <w:spacing w:val="5"/>
        </w:rPr>
        <w:t xml:space="preserve"> </w:t>
      </w:r>
      <w:r>
        <w:t>(not</w:t>
      </w:r>
      <w:r>
        <w:rPr>
          <w:spacing w:val="7"/>
        </w:rPr>
        <w:t xml:space="preserve"> </w:t>
      </w:r>
      <w:r>
        <w:t>including)</w:t>
      </w:r>
      <w:r>
        <w:rPr>
          <w:spacing w:val="7"/>
        </w:rPr>
        <w:t xml:space="preserve"> </w:t>
      </w:r>
      <w:r>
        <w:t>300</w:t>
      </w:r>
      <w:r>
        <w:rPr>
          <w:spacing w:val="7"/>
        </w:rPr>
        <w:t xml:space="preserve"> </w:t>
      </w:r>
      <w:r>
        <w:t>kV.</w:t>
      </w:r>
    </w:p>
    <w:p w14:paraId="2D22B9D4" w14:textId="77777777" w:rsidR="00343FF6" w:rsidRDefault="00343FF6">
      <w:pPr>
        <w:pStyle w:val="BodyText"/>
        <w:rPr>
          <w:sz w:val="20"/>
        </w:rPr>
      </w:pPr>
    </w:p>
    <w:p w14:paraId="283FC266" w14:textId="77777777" w:rsidR="00343FF6" w:rsidRDefault="00343FF6">
      <w:pPr>
        <w:pStyle w:val="BodyText"/>
        <w:spacing w:before="10"/>
        <w:rPr>
          <w:sz w:val="18"/>
        </w:rPr>
      </w:pPr>
    </w:p>
    <w:tbl>
      <w:tblPr>
        <w:tblStyle w:val="TableNormal1"/>
        <w:tblW w:w="0" w:type="auto"/>
        <w:tblInd w:w="1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86"/>
        <w:gridCol w:w="2559"/>
        <w:gridCol w:w="4867"/>
      </w:tblGrid>
      <w:tr w:rsidR="00343FF6" w14:paraId="13295C85" w14:textId="77777777">
        <w:trPr>
          <w:trHeight w:val="353"/>
        </w:trPr>
        <w:tc>
          <w:tcPr>
            <w:tcW w:w="1786" w:type="dxa"/>
            <w:tcBorders>
              <w:left w:val="nil"/>
            </w:tcBorders>
          </w:tcPr>
          <w:p w14:paraId="3111885D" w14:textId="77777777" w:rsidR="00343FF6" w:rsidRDefault="00635E89">
            <w:pPr>
              <w:pStyle w:val="TableParagraph"/>
              <w:spacing w:before="62"/>
              <w:ind w:left="288"/>
              <w:rPr>
                <w:sz w:val="17"/>
              </w:rPr>
            </w:pPr>
            <w:r>
              <w:rPr>
                <w:w w:val="90"/>
                <w:sz w:val="17"/>
              </w:rPr>
              <w:t>Synchronous</w:t>
            </w:r>
            <w:r>
              <w:rPr>
                <w:spacing w:val="21"/>
                <w:w w:val="90"/>
                <w:sz w:val="17"/>
              </w:rPr>
              <w:t xml:space="preserve"> </w:t>
            </w:r>
            <w:r>
              <w:rPr>
                <w:w w:val="90"/>
                <w:sz w:val="17"/>
              </w:rPr>
              <w:t>area</w:t>
            </w:r>
          </w:p>
        </w:tc>
        <w:tc>
          <w:tcPr>
            <w:tcW w:w="2559" w:type="dxa"/>
          </w:tcPr>
          <w:p w14:paraId="08A9324D" w14:textId="77777777" w:rsidR="00343FF6" w:rsidRDefault="00635E89">
            <w:pPr>
              <w:pStyle w:val="TableParagraph"/>
              <w:spacing w:before="62"/>
              <w:ind w:left="565" w:right="553"/>
              <w:jc w:val="center"/>
              <w:rPr>
                <w:sz w:val="17"/>
              </w:rPr>
            </w:pPr>
            <w:r>
              <w:rPr>
                <w:w w:val="90"/>
                <w:sz w:val="17"/>
              </w:rPr>
              <w:t>Voltage</w:t>
            </w:r>
            <w:r>
              <w:rPr>
                <w:spacing w:val="13"/>
                <w:w w:val="90"/>
                <w:sz w:val="17"/>
              </w:rPr>
              <w:t xml:space="preserve"> </w:t>
            </w:r>
            <w:r>
              <w:rPr>
                <w:w w:val="90"/>
                <w:sz w:val="17"/>
              </w:rPr>
              <w:t>range</w:t>
            </w:r>
          </w:p>
        </w:tc>
        <w:tc>
          <w:tcPr>
            <w:tcW w:w="4867" w:type="dxa"/>
            <w:tcBorders>
              <w:right w:val="nil"/>
            </w:tcBorders>
          </w:tcPr>
          <w:p w14:paraId="5DFB77A2" w14:textId="77777777" w:rsidR="00343FF6" w:rsidRDefault="00635E89">
            <w:pPr>
              <w:pStyle w:val="TableParagraph"/>
              <w:spacing w:before="62"/>
              <w:ind w:left="1551"/>
              <w:rPr>
                <w:sz w:val="17"/>
              </w:rPr>
            </w:pPr>
            <w:r>
              <w:rPr>
                <w:spacing w:val="-1"/>
                <w:w w:val="95"/>
                <w:sz w:val="17"/>
              </w:rPr>
              <w:t>Time</w:t>
            </w:r>
            <w:r>
              <w:rPr>
                <w:spacing w:val="-2"/>
                <w:w w:val="95"/>
                <w:sz w:val="17"/>
              </w:rPr>
              <w:t xml:space="preserve"> </w:t>
            </w:r>
            <w:r>
              <w:rPr>
                <w:spacing w:val="-1"/>
                <w:w w:val="95"/>
                <w:sz w:val="17"/>
              </w:rPr>
              <w:t>period</w:t>
            </w:r>
            <w:r>
              <w:rPr>
                <w:spacing w:val="-2"/>
                <w:w w:val="95"/>
                <w:sz w:val="17"/>
              </w:rPr>
              <w:t xml:space="preserve"> </w:t>
            </w:r>
            <w:r>
              <w:rPr>
                <w:w w:val="95"/>
                <w:sz w:val="17"/>
              </w:rPr>
              <w:t>for</w:t>
            </w:r>
            <w:r>
              <w:rPr>
                <w:spacing w:val="-1"/>
                <w:w w:val="95"/>
                <w:sz w:val="17"/>
              </w:rPr>
              <w:t xml:space="preserve"> </w:t>
            </w:r>
            <w:r>
              <w:rPr>
                <w:w w:val="95"/>
                <w:sz w:val="17"/>
              </w:rPr>
              <w:t>operation</w:t>
            </w:r>
          </w:p>
        </w:tc>
      </w:tr>
      <w:tr w:rsidR="00343FF6" w14:paraId="1E360E3B" w14:textId="77777777">
        <w:trPr>
          <w:trHeight w:val="560"/>
        </w:trPr>
        <w:tc>
          <w:tcPr>
            <w:tcW w:w="1786" w:type="dxa"/>
            <w:vMerge w:val="restart"/>
            <w:tcBorders>
              <w:left w:val="nil"/>
            </w:tcBorders>
          </w:tcPr>
          <w:p w14:paraId="34CF058D" w14:textId="77777777" w:rsidR="00343FF6" w:rsidRDefault="00343FF6">
            <w:pPr>
              <w:pStyle w:val="TableParagraph"/>
            </w:pPr>
          </w:p>
          <w:p w14:paraId="0514C4A6" w14:textId="77777777" w:rsidR="00343FF6" w:rsidRDefault="00343FF6">
            <w:pPr>
              <w:pStyle w:val="TableParagraph"/>
              <w:spacing w:before="7"/>
              <w:rPr>
                <w:sz w:val="24"/>
              </w:rPr>
            </w:pPr>
          </w:p>
          <w:p w14:paraId="08C8C04B" w14:textId="77777777" w:rsidR="00343FF6" w:rsidRDefault="00635E89">
            <w:pPr>
              <w:pStyle w:val="TableParagraph"/>
              <w:spacing w:before="1"/>
              <w:ind w:left="-3"/>
              <w:rPr>
                <w:rFonts w:ascii="Book Antiqua"/>
                <w:b/>
                <w:sz w:val="19"/>
              </w:rPr>
            </w:pPr>
            <w:r>
              <w:rPr>
                <w:rFonts w:ascii="Book Antiqua"/>
                <w:b/>
                <w:w w:val="95"/>
                <w:sz w:val="19"/>
              </w:rPr>
              <w:t>Continental</w:t>
            </w:r>
            <w:r>
              <w:rPr>
                <w:rFonts w:ascii="Book Antiqua"/>
                <w:b/>
                <w:spacing w:val="-1"/>
                <w:w w:val="95"/>
                <w:sz w:val="19"/>
              </w:rPr>
              <w:t xml:space="preserve"> </w:t>
            </w:r>
            <w:r>
              <w:rPr>
                <w:rFonts w:ascii="Book Antiqua"/>
                <w:b/>
                <w:w w:val="95"/>
                <w:sz w:val="19"/>
              </w:rPr>
              <w:t>Europe</w:t>
            </w:r>
          </w:p>
        </w:tc>
        <w:tc>
          <w:tcPr>
            <w:tcW w:w="2559" w:type="dxa"/>
          </w:tcPr>
          <w:p w14:paraId="1885A243" w14:textId="77777777" w:rsidR="00343FF6" w:rsidRDefault="00635E89">
            <w:pPr>
              <w:pStyle w:val="TableParagraph"/>
              <w:spacing w:before="103"/>
              <w:ind w:left="565" w:right="555"/>
              <w:jc w:val="center"/>
              <w:rPr>
                <w:sz w:val="19"/>
              </w:rPr>
            </w:pPr>
            <w:r>
              <w:rPr>
                <w:sz w:val="19"/>
              </w:rPr>
              <w:t>0,90 pu-1,05 pu</w:t>
            </w:r>
          </w:p>
        </w:tc>
        <w:tc>
          <w:tcPr>
            <w:tcW w:w="4867" w:type="dxa"/>
            <w:tcBorders>
              <w:right w:val="nil"/>
            </w:tcBorders>
          </w:tcPr>
          <w:p w14:paraId="59AEB3D6" w14:textId="77777777" w:rsidR="00343FF6" w:rsidRDefault="00635E89">
            <w:pPr>
              <w:pStyle w:val="TableParagraph"/>
              <w:spacing w:before="103"/>
              <w:ind w:left="88"/>
              <w:rPr>
                <w:sz w:val="19"/>
              </w:rPr>
            </w:pPr>
            <w:r>
              <w:rPr>
                <w:sz w:val="19"/>
              </w:rPr>
              <w:t>Unlimited</w:t>
            </w:r>
          </w:p>
        </w:tc>
      </w:tr>
      <w:tr w:rsidR="00343FF6" w14:paraId="2082C1CB" w14:textId="77777777">
        <w:trPr>
          <w:trHeight w:val="869"/>
        </w:trPr>
        <w:tc>
          <w:tcPr>
            <w:tcW w:w="1786" w:type="dxa"/>
            <w:vMerge/>
            <w:tcBorders>
              <w:top w:val="nil"/>
              <w:left w:val="nil"/>
            </w:tcBorders>
          </w:tcPr>
          <w:p w14:paraId="1ACCC015" w14:textId="77777777" w:rsidR="00343FF6" w:rsidRDefault="00343FF6">
            <w:pPr>
              <w:rPr>
                <w:sz w:val="2"/>
                <w:szCs w:val="2"/>
              </w:rPr>
            </w:pPr>
          </w:p>
        </w:tc>
        <w:tc>
          <w:tcPr>
            <w:tcW w:w="2559" w:type="dxa"/>
          </w:tcPr>
          <w:p w14:paraId="3BF1A684" w14:textId="77777777" w:rsidR="00343FF6" w:rsidRDefault="00343FF6">
            <w:pPr>
              <w:pStyle w:val="TableParagraph"/>
              <w:spacing w:before="2"/>
              <w:rPr>
                <w:sz w:val="17"/>
              </w:rPr>
            </w:pPr>
          </w:p>
          <w:p w14:paraId="408DFB55" w14:textId="77777777" w:rsidR="00343FF6" w:rsidRDefault="00635E89">
            <w:pPr>
              <w:pStyle w:val="TableParagraph"/>
              <w:ind w:left="565" w:right="555"/>
              <w:jc w:val="center"/>
              <w:rPr>
                <w:sz w:val="19"/>
              </w:rPr>
            </w:pPr>
            <w:r>
              <w:rPr>
                <w:sz w:val="19"/>
              </w:rPr>
              <w:t>1,05 pu-1,10 pu</w:t>
            </w:r>
          </w:p>
        </w:tc>
        <w:tc>
          <w:tcPr>
            <w:tcW w:w="4867" w:type="dxa"/>
            <w:tcBorders>
              <w:right w:val="nil"/>
            </w:tcBorders>
          </w:tcPr>
          <w:p w14:paraId="21EFBC81" w14:textId="77777777" w:rsidR="00343FF6" w:rsidRDefault="00343FF6">
            <w:pPr>
              <w:pStyle w:val="TableParagraph"/>
              <w:spacing w:before="11"/>
              <w:rPr>
                <w:sz w:val="17"/>
              </w:rPr>
            </w:pPr>
          </w:p>
          <w:p w14:paraId="051F656D" w14:textId="77777777" w:rsidR="00343FF6" w:rsidRDefault="00635E89">
            <w:pPr>
              <w:pStyle w:val="TableParagraph"/>
              <w:spacing w:line="228" w:lineRule="auto"/>
              <w:ind w:left="88" w:right="-18"/>
              <w:rPr>
                <w:sz w:val="19"/>
              </w:rPr>
            </w:pPr>
            <w:r>
              <w:rPr>
                <w:w w:val="95"/>
                <w:sz w:val="19"/>
              </w:rPr>
              <w:t>To</w:t>
            </w:r>
            <w:r>
              <w:rPr>
                <w:spacing w:val="7"/>
                <w:w w:val="95"/>
                <w:sz w:val="19"/>
              </w:rPr>
              <w:t xml:space="preserve"> </w:t>
            </w:r>
            <w:r>
              <w:rPr>
                <w:w w:val="95"/>
                <w:sz w:val="19"/>
              </w:rPr>
              <w:t>be</w:t>
            </w:r>
            <w:r>
              <w:rPr>
                <w:spacing w:val="6"/>
                <w:w w:val="95"/>
                <w:sz w:val="19"/>
              </w:rPr>
              <w:t xml:space="preserve"> </w:t>
            </w:r>
            <w:r>
              <w:rPr>
                <w:w w:val="95"/>
                <w:sz w:val="19"/>
              </w:rPr>
              <w:t>specified</w:t>
            </w:r>
            <w:r>
              <w:rPr>
                <w:spacing w:val="7"/>
                <w:w w:val="95"/>
                <w:sz w:val="19"/>
              </w:rPr>
              <w:t xml:space="preserve"> </w:t>
            </w:r>
            <w:r>
              <w:rPr>
                <w:w w:val="95"/>
                <w:sz w:val="19"/>
              </w:rPr>
              <w:t>by</w:t>
            </w:r>
            <w:r>
              <w:rPr>
                <w:spacing w:val="4"/>
                <w:w w:val="95"/>
                <w:sz w:val="19"/>
              </w:rPr>
              <w:t xml:space="preserve"> </w:t>
            </w:r>
            <w:r>
              <w:rPr>
                <w:w w:val="95"/>
                <w:sz w:val="19"/>
              </w:rPr>
              <w:t>each</w:t>
            </w:r>
            <w:r>
              <w:rPr>
                <w:spacing w:val="6"/>
                <w:w w:val="95"/>
                <w:sz w:val="19"/>
              </w:rPr>
              <w:t xml:space="preserve"> </w:t>
            </w:r>
            <w:r>
              <w:rPr>
                <w:w w:val="95"/>
                <w:sz w:val="19"/>
              </w:rPr>
              <w:t>TSO</w:t>
            </w:r>
            <w:r>
              <w:rPr>
                <w:spacing w:val="6"/>
                <w:w w:val="95"/>
                <w:sz w:val="19"/>
              </w:rPr>
              <w:t xml:space="preserve"> </w:t>
            </w:r>
            <w:r>
              <w:rPr>
                <w:w w:val="95"/>
                <w:sz w:val="19"/>
              </w:rPr>
              <w:t>but</w:t>
            </w:r>
            <w:r>
              <w:rPr>
                <w:spacing w:val="7"/>
                <w:w w:val="95"/>
                <w:sz w:val="19"/>
              </w:rPr>
              <w:t xml:space="preserve"> </w:t>
            </w:r>
            <w:r>
              <w:rPr>
                <w:w w:val="95"/>
                <w:sz w:val="19"/>
              </w:rPr>
              <w:t>not</w:t>
            </w:r>
            <w:r>
              <w:rPr>
                <w:spacing w:val="8"/>
                <w:w w:val="95"/>
                <w:sz w:val="19"/>
              </w:rPr>
              <w:t xml:space="preserve"> </w:t>
            </w:r>
            <w:r>
              <w:rPr>
                <w:w w:val="95"/>
                <w:sz w:val="19"/>
              </w:rPr>
              <w:t>less</w:t>
            </w:r>
            <w:r>
              <w:rPr>
                <w:spacing w:val="6"/>
                <w:w w:val="95"/>
                <w:sz w:val="19"/>
              </w:rPr>
              <w:t xml:space="preserve"> </w:t>
            </w:r>
            <w:r>
              <w:rPr>
                <w:w w:val="95"/>
                <w:sz w:val="19"/>
              </w:rPr>
              <w:t>than</w:t>
            </w:r>
            <w:r>
              <w:rPr>
                <w:spacing w:val="7"/>
                <w:w w:val="95"/>
                <w:sz w:val="19"/>
              </w:rPr>
              <w:t xml:space="preserve"> </w:t>
            </w:r>
            <w:r>
              <w:rPr>
                <w:w w:val="95"/>
                <w:sz w:val="19"/>
              </w:rPr>
              <w:t>20</w:t>
            </w:r>
            <w:r>
              <w:rPr>
                <w:spacing w:val="8"/>
                <w:w w:val="95"/>
                <w:sz w:val="19"/>
              </w:rPr>
              <w:t xml:space="preserve"> </w:t>
            </w:r>
            <w:r>
              <w:rPr>
                <w:w w:val="95"/>
                <w:sz w:val="19"/>
              </w:rPr>
              <w:t>minutes</w:t>
            </w:r>
            <w:r>
              <w:rPr>
                <w:spacing w:val="7"/>
                <w:w w:val="95"/>
                <w:sz w:val="19"/>
              </w:rPr>
              <w:t xml:space="preserve"> </w:t>
            </w:r>
            <w:r>
              <w:rPr>
                <w:w w:val="95"/>
                <w:sz w:val="19"/>
              </w:rPr>
              <w:t>and</w:t>
            </w:r>
            <w:r>
              <w:rPr>
                <w:spacing w:val="-37"/>
                <w:w w:val="95"/>
                <w:sz w:val="19"/>
              </w:rPr>
              <w:t xml:space="preserve"> </w:t>
            </w:r>
            <w:r>
              <w:rPr>
                <w:sz w:val="19"/>
              </w:rPr>
              <w:t>not</w:t>
            </w:r>
            <w:r>
              <w:rPr>
                <w:spacing w:val="12"/>
                <w:sz w:val="19"/>
              </w:rPr>
              <w:t xml:space="preserve"> </w:t>
            </w:r>
            <w:r>
              <w:rPr>
                <w:sz w:val="19"/>
              </w:rPr>
              <w:t>more</w:t>
            </w:r>
            <w:r>
              <w:rPr>
                <w:spacing w:val="12"/>
                <w:sz w:val="19"/>
              </w:rPr>
              <w:t xml:space="preserve"> </w:t>
            </w:r>
            <w:r>
              <w:rPr>
                <w:sz w:val="19"/>
              </w:rPr>
              <w:t>than</w:t>
            </w:r>
            <w:r>
              <w:rPr>
                <w:spacing w:val="12"/>
                <w:sz w:val="19"/>
              </w:rPr>
              <w:t xml:space="preserve"> </w:t>
            </w:r>
            <w:r>
              <w:rPr>
                <w:sz w:val="19"/>
              </w:rPr>
              <w:t>60</w:t>
            </w:r>
            <w:r>
              <w:rPr>
                <w:spacing w:val="13"/>
                <w:sz w:val="19"/>
              </w:rPr>
              <w:t xml:space="preserve"> </w:t>
            </w:r>
            <w:r>
              <w:rPr>
                <w:sz w:val="19"/>
              </w:rPr>
              <w:t>minutes</w:t>
            </w:r>
          </w:p>
        </w:tc>
      </w:tr>
      <w:tr w:rsidR="00343FF6" w14:paraId="02509738" w14:textId="77777777">
        <w:trPr>
          <w:trHeight w:val="657"/>
        </w:trPr>
        <w:tc>
          <w:tcPr>
            <w:tcW w:w="1786" w:type="dxa"/>
            <w:vMerge w:val="restart"/>
            <w:tcBorders>
              <w:left w:val="nil"/>
            </w:tcBorders>
          </w:tcPr>
          <w:p w14:paraId="53514F41" w14:textId="77777777" w:rsidR="00343FF6" w:rsidRDefault="00343FF6">
            <w:pPr>
              <w:pStyle w:val="TableParagraph"/>
            </w:pPr>
          </w:p>
          <w:p w14:paraId="715A4787" w14:textId="77777777" w:rsidR="00343FF6" w:rsidRDefault="00343FF6">
            <w:pPr>
              <w:pStyle w:val="TableParagraph"/>
              <w:spacing w:before="11"/>
              <w:rPr>
                <w:sz w:val="23"/>
              </w:rPr>
            </w:pPr>
          </w:p>
          <w:p w14:paraId="2F76FADC" w14:textId="77777777" w:rsidR="00343FF6" w:rsidRDefault="00635E89">
            <w:pPr>
              <w:pStyle w:val="TableParagraph"/>
              <w:ind w:left="-3"/>
              <w:rPr>
                <w:rFonts w:ascii="Book Antiqua"/>
                <w:b/>
                <w:sz w:val="19"/>
              </w:rPr>
            </w:pPr>
            <w:r>
              <w:rPr>
                <w:rFonts w:ascii="Book Antiqua"/>
                <w:b/>
                <w:sz w:val="19"/>
              </w:rPr>
              <w:t>Nordic</w:t>
            </w:r>
          </w:p>
        </w:tc>
        <w:tc>
          <w:tcPr>
            <w:tcW w:w="2559" w:type="dxa"/>
          </w:tcPr>
          <w:p w14:paraId="0282844C" w14:textId="77777777" w:rsidR="00343FF6" w:rsidRDefault="00343FF6">
            <w:pPr>
              <w:pStyle w:val="TableParagraph"/>
              <w:spacing w:before="2"/>
              <w:rPr>
                <w:sz w:val="17"/>
              </w:rPr>
            </w:pPr>
          </w:p>
          <w:p w14:paraId="6419F7D4" w14:textId="77777777" w:rsidR="00343FF6" w:rsidRDefault="00635E89">
            <w:pPr>
              <w:pStyle w:val="TableParagraph"/>
              <w:ind w:left="565" w:right="555"/>
              <w:jc w:val="center"/>
              <w:rPr>
                <w:sz w:val="19"/>
              </w:rPr>
            </w:pPr>
            <w:r>
              <w:rPr>
                <w:sz w:val="19"/>
              </w:rPr>
              <w:t>0,90 pu-1,05 pu</w:t>
            </w:r>
          </w:p>
        </w:tc>
        <w:tc>
          <w:tcPr>
            <w:tcW w:w="4867" w:type="dxa"/>
            <w:tcBorders>
              <w:right w:val="nil"/>
            </w:tcBorders>
          </w:tcPr>
          <w:p w14:paraId="53455DE7" w14:textId="77777777" w:rsidR="00343FF6" w:rsidRDefault="00343FF6">
            <w:pPr>
              <w:pStyle w:val="TableParagraph"/>
              <w:spacing w:before="2"/>
              <w:rPr>
                <w:sz w:val="17"/>
              </w:rPr>
            </w:pPr>
          </w:p>
          <w:p w14:paraId="27304840" w14:textId="77777777" w:rsidR="00343FF6" w:rsidRDefault="00635E89">
            <w:pPr>
              <w:pStyle w:val="TableParagraph"/>
              <w:ind w:left="88"/>
              <w:rPr>
                <w:sz w:val="19"/>
              </w:rPr>
            </w:pPr>
            <w:r>
              <w:rPr>
                <w:sz w:val="19"/>
              </w:rPr>
              <w:t>Unlimited</w:t>
            </w:r>
          </w:p>
        </w:tc>
      </w:tr>
      <w:tr w:rsidR="00343FF6" w14:paraId="2E8515E2" w14:textId="77777777">
        <w:trPr>
          <w:trHeight w:val="657"/>
        </w:trPr>
        <w:tc>
          <w:tcPr>
            <w:tcW w:w="1786" w:type="dxa"/>
            <w:vMerge/>
            <w:tcBorders>
              <w:top w:val="nil"/>
              <w:left w:val="nil"/>
            </w:tcBorders>
          </w:tcPr>
          <w:p w14:paraId="68C5FC42" w14:textId="77777777" w:rsidR="00343FF6" w:rsidRDefault="00343FF6">
            <w:pPr>
              <w:rPr>
                <w:sz w:val="2"/>
                <w:szCs w:val="2"/>
              </w:rPr>
            </w:pPr>
          </w:p>
        </w:tc>
        <w:tc>
          <w:tcPr>
            <w:tcW w:w="2559" w:type="dxa"/>
          </w:tcPr>
          <w:p w14:paraId="0E6B63AC" w14:textId="77777777" w:rsidR="00343FF6" w:rsidRDefault="00343FF6">
            <w:pPr>
              <w:pStyle w:val="TableParagraph"/>
              <w:spacing w:before="1"/>
              <w:rPr>
                <w:sz w:val="17"/>
              </w:rPr>
            </w:pPr>
          </w:p>
          <w:p w14:paraId="48DB72FC" w14:textId="77777777" w:rsidR="00343FF6" w:rsidRDefault="00635E89">
            <w:pPr>
              <w:pStyle w:val="TableParagraph"/>
              <w:spacing w:before="1"/>
              <w:ind w:left="565" w:right="555"/>
              <w:jc w:val="center"/>
              <w:rPr>
                <w:sz w:val="19"/>
              </w:rPr>
            </w:pPr>
            <w:r>
              <w:rPr>
                <w:sz w:val="19"/>
              </w:rPr>
              <w:t>1,05 pu-1,10 pu</w:t>
            </w:r>
          </w:p>
        </w:tc>
        <w:tc>
          <w:tcPr>
            <w:tcW w:w="4867" w:type="dxa"/>
            <w:tcBorders>
              <w:right w:val="nil"/>
            </w:tcBorders>
          </w:tcPr>
          <w:p w14:paraId="25D6FB8D" w14:textId="77777777" w:rsidR="00343FF6" w:rsidRDefault="00343FF6">
            <w:pPr>
              <w:pStyle w:val="TableParagraph"/>
              <w:spacing w:before="1"/>
              <w:rPr>
                <w:sz w:val="17"/>
              </w:rPr>
            </w:pPr>
          </w:p>
          <w:p w14:paraId="437D0712" w14:textId="77777777" w:rsidR="00343FF6" w:rsidRDefault="00635E89">
            <w:pPr>
              <w:pStyle w:val="TableParagraph"/>
              <w:spacing w:before="1"/>
              <w:ind w:left="88" w:right="-15"/>
              <w:rPr>
                <w:sz w:val="19"/>
              </w:rPr>
            </w:pPr>
            <w:r>
              <w:rPr>
                <w:w w:val="95"/>
                <w:sz w:val="19"/>
              </w:rPr>
              <w:t>To</w:t>
            </w:r>
            <w:r>
              <w:rPr>
                <w:spacing w:val="26"/>
                <w:w w:val="95"/>
                <w:sz w:val="19"/>
              </w:rPr>
              <w:t xml:space="preserve"> </w:t>
            </w:r>
            <w:r>
              <w:rPr>
                <w:w w:val="95"/>
                <w:sz w:val="19"/>
              </w:rPr>
              <w:t>be</w:t>
            </w:r>
            <w:r>
              <w:rPr>
                <w:spacing w:val="28"/>
                <w:w w:val="95"/>
                <w:sz w:val="19"/>
              </w:rPr>
              <w:t xml:space="preserve"> </w:t>
            </w:r>
            <w:r>
              <w:rPr>
                <w:w w:val="95"/>
                <w:sz w:val="19"/>
              </w:rPr>
              <w:t>specified</w:t>
            </w:r>
            <w:r>
              <w:rPr>
                <w:spacing w:val="26"/>
                <w:w w:val="95"/>
                <w:sz w:val="19"/>
              </w:rPr>
              <w:t xml:space="preserve"> </w:t>
            </w:r>
            <w:r>
              <w:rPr>
                <w:w w:val="95"/>
                <w:sz w:val="19"/>
              </w:rPr>
              <w:t>by</w:t>
            </w:r>
            <w:r>
              <w:rPr>
                <w:spacing w:val="24"/>
                <w:w w:val="95"/>
                <w:sz w:val="19"/>
              </w:rPr>
              <w:t xml:space="preserve"> </w:t>
            </w:r>
            <w:r>
              <w:rPr>
                <w:w w:val="95"/>
                <w:sz w:val="19"/>
              </w:rPr>
              <w:t>each</w:t>
            </w:r>
            <w:r>
              <w:rPr>
                <w:spacing w:val="26"/>
                <w:w w:val="95"/>
                <w:sz w:val="19"/>
              </w:rPr>
              <w:t xml:space="preserve"> </w:t>
            </w:r>
            <w:r>
              <w:rPr>
                <w:w w:val="95"/>
                <w:sz w:val="19"/>
              </w:rPr>
              <w:t>TSO</w:t>
            </w:r>
            <w:r>
              <w:rPr>
                <w:spacing w:val="26"/>
                <w:w w:val="95"/>
                <w:sz w:val="19"/>
              </w:rPr>
              <w:t xml:space="preserve"> </w:t>
            </w:r>
            <w:r>
              <w:rPr>
                <w:w w:val="95"/>
                <w:sz w:val="19"/>
              </w:rPr>
              <w:t>but</w:t>
            </w:r>
            <w:r>
              <w:rPr>
                <w:spacing w:val="28"/>
                <w:w w:val="95"/>
                <w:sz w:val="19"/>
              </w:rPr>
              <w:t xml:space="preserve"> </w:t>
            </w:r>
            <w:r>
              <w:rPr>
                <w:w w:val="95"/>
                <w:sz w:val="19"/>
              </w:rPr>
              <w:t>not</w:t>
            </w:r>
            <w:r>
              <w:rPr>
                <w:spacing w:val="27"/>
                <w:w w:val="95"/>
                <w:sz w:val="19"/>
              </w:rPr>
              <w:t xml:space="preserve"> </w:t>
            </w:r>
            <w:r>
              <w:rPr>
                <w:w w:val="95"/>
                <w:sz w:val="19"/>
              </w:rPr>
              <w:t>more</w:t>
            </w:r>
            <w:r>
              <w:rPr>
                <w:spacing w:val="27"/>
                <w:w w:val="95"/>
                <w:sz w:val="19"/>
              </w:rPr>
              <w:t xml:space="preserve"> </w:t>
            </w:r>
            <w:r>
              <w:rPr>
                <w:w w:val="95"/>
                <w:sz w:val="19"/>
              </w:rPr>
              <w:t>than</w:t>
            </w:r>
            <w:r>
              <w:rPr>
                <w:spacing w:val="27"/>
                <w:w w:val="95"/>
                <w:sz w:val="19"/>
              </w:rPr>
              <w:t xml:space="preserve"> </w:t>
            </w:r>
            <w:r>
              <w:rPr>
                <w:w w:val="95"/>
                <w:sz w:val="19"/>
              </w:rPr>
              <w:t>60</w:t>
            </w:r>
            <w:r>
              <w:rPr>
                <w:spacing w:val="28"/>
                <w:w w:val="95"/>
                <w:sz w:val="19"/>
              </w:rPr>
              <w:t xml:space="preserve"> </w:t>
            </w:r>
            <w:r>
              <w:rPr>
                <w:w w:val="95"/>
                <w:sz w:val="19"/>
              </w:rPr>
              <w:t>minutes</w:t>
            </w:r>
          </w:p>
        </w:tc>
      </w:tr>
      <w:tr w:rsidR="00343FF6" w14:paraId="73EF5C78" w14:textId="77777777">
        <w:trPr>
          <w:trHeight w:val="657"/>
        </w:trPr>
        <w:tc>
          <w:tcPr>
            <w:tcW w:w="1786" w:type="dxa"/>
            <w:vMerge w:val="restart"/>
            <w:tcBorders>
              <w:left w:val="nil"/>
            </w:tcBorders>
          </w:tcPr>
          <w:p w14:paraId="42A5387F" w14:textId="77777777" w:rsidR="00343FF6" w:rsidRDefault="00343FF6">
            <w:pPr>
              <w:pStyle w:val="TableParagraph"/>
            </w:pPr>
          </w:p>
          <w:p w14:paraId="57753F38" w14:textId="77777777" w:rsidR="00343FF6" w:rsidRDefault="00343FF6">
            <w:pPr>
              <w:pStyle w:val="TableParagraph"/>
              <w:spacing w:before="11"/>
              <w:rPr>
                <w:sz w:val="23"/>
              </w:rPr>
            </w:pPr>
          </w:p>
          <w:p w14:paraId="48073470" w14:textId="77777777" w:rsidR="00343FF6" w:rsidRDefault="00635E89">
            <w:pPr>
              <w:pStyle w:val="TableParagraph"/>
              <w:ind w:left="-3"/>
              <w:rPr>
                <w:rFonts w:ascii="Book Antiqua"/>
                <w:b/>
                <w:sz w:val="19"/>
              </w:rPr>
            </w:pPr>
            <w:r>
              <w:rPr>
                <w:rFonts w:ascii="Book Antiqua"/>
                <w:b/>
                <w:w w:val="95"/>
                <w:sz w:val="19"/>
              </w:rPr>
              <w:t>Great</w:t>
            </w:r>
            <w:r>
              <w:rPr>
                <w:rFonts w:ascii="Book Antiqua"/>
                <w:b/>
                <w:spacing w:val="1"/>
                <w:w w:val="95"/>
                <w:sz w:val="19"/>
              </w:rPr>
              <w:t xml:space="preserve"> </w:t>
            </w:r>
            <w:r>
              <w:rPr>
                <w:rFonts w:ascii="Book Antiqua"/>
                <w:b/>
                <w:w w:val="95"/>
                <w:sz w:val="19"/>
              </w:rPr>
              <w:t>Britain</w:t>
            </w:r>
          </w:p>
        </w:tc>
        <w:tc>
          <w:tcPr>
            <w:tcW w:w="2559" w:type="dxa"/>
          </w:tcPr>
          <w:p w14:paraId="57739882" w14:textId="77777777" w:rsidR="00343FF6" w:rsidRDefault="00343FF6">
            <w:pPr>
              <w:pStyle w:val="TableParagraph"/>
              <w:spacing w:before="2"/>
              <w:rPr>
                <w:sz w:val="17"/>
              </w:rPr>
            </w:pPr>
          </w:p>
          <w:p w14:paraId="08AE9BAE" w14:textId="77777777" w:rsidR="00343FF6" w:rsidRDefault="00635E89">
            <w:pPr>
              <w:pStyle w:val="TableParagraph"/>
              <w:ind w:left="565" w:right="555"/>
              <w:jc w:val="center"/>
              <w:rPr>
                <w:sz w:val="19"/>
              </w:rPr>
            </w:pPr>
            <w:r>
              <w:rPr>
                <w:sz w:val="19"/>
              </w:rPr>
              <w:t>0,90 pu-1,05 pu</w:t>
            </w:r>
          </w:p>
        </w:tc>
        <w:tc>
          <w:tcPr>
            <w:tcW w:w="4867" w:type="dxa"/>
            <w:tcBorders>
              <w:right w:val="nil"/>
            </w:tcBorders>
          </w:tcPr>
          <w:p w14:paraId="2D971DA1" w14:textId="77777777" w:rsidR="00343FF6" w:rsidRDefault="00343FF6">
            <w:pPr>
              <w:pStyle w:val="TableParagraph"/>
              <w:spacing w:before="2"/>
              <w:rPr>
                <w:sz w:val="17"/>
              </w:rPr>
            </w:pPr>
          </w:p>
          <w:p w14:paraId="195884E7" w14:textId="77777777" w:rsidR="00343FF6" w:rsidRDefault="00635E89">
            <w:pPr>
              <w:pStyle w:val="TableParagraph"/>
              <w:ind w:left="88"/>
              <w:rPr>
                <w:sz w:val="19"/>
              </w:rPr>
            </w:pPr>
            <w:r>
              <w:rPr>
                <w:sz w:val="19"/>
              </w:rPr>
              <w:t>Unlimited</w:t>
            </w:r>
          </w:p>
        </w:tc>
      </w:tr>
      <w:tr w:rsidR="00343FF6" w14:paraId="6ED47112" w14:textId="77777777">
        <w:trPr>
          <w:trHeight w:val="657"/>
        </w:trPr>
        <w:tc>
          <w:tcPr>
            <w:tcW w:w="1786" w:type="dxa"/>
            <w:vMerge/>
            <w:tcBorders>
              <w:top w:val="nil"/>
              <w:left w:val="nil"/>
            </w:tcBorders>
          </w:tcPr>
          <w:p w14:paraId="40BB5D88" w14:textId="77777777" w:rsidR="00343FF6" w:rsidRDefault="00343FF6">
            <w:pPr>
              <w:rPr>
                <w:sz w:val="2"/>
                <w:szCs w:val="2"/>
              </w:rPr>
            </w:pPr>
          </w:p>
        </w:tc>
        <w:tc>
          <w:tcPr>
            <w:tcW w:w="2559" w:type="dxa"/>
          </w:tcPr>
          <w:p w14:paraId="6F0000A5" w14:textId="77777777" w:rsidR="00343FF6" w:rsidRDefault="00343FF6">
            <w:pPr>
              <w:pStyle w:val="TableParagraph"/>
              <w:spacing w:before="1"/>
              <w:rPr>
                <w:sz w:val="17"/>
              </w:rPr>
            </w:pPr>
          </w:p>
          <w:p w14:paraId="6E25BCC4" w14:textId="77777777" w:rsidR="00343FF6" w:rsidRDefault="00635E89">
            <w:pPr>
              <w:pStyle w:val="TableParagraph"/>
              <w:spacing w:before="1"/>
              <w:ind w:left="565" w:right="555"/>
              <w:jc w:val="center"/>
              <w:rPr>
                <w:sz w:val="19"/>
              </w:rPr>
            </w:pPr>
            <w:r>
              <w:rPr>
                <w:sz w:val="19"/>
              </w:rPr>
              <w:t>1,05 pu-1,10 pu</w:t>
            </w:r>
          </w:p>
        </w:tc>
        <w:tc>
          <w:tcPr>
            <w:tcW w:w="4867" w:type="dxa"/>
            <w:tcBorders>
              <w:right w:val="nil"/>
            </w:tcBorders>
          </w:tcPr>
          <w:p w14:paraId="38C78ABD" w14:textId="77777777" w:rsidR="00343FF6" w:rsidRDefault="00343FF6">
            <w:pPr>
              <w:pStyle w:val="TableParagraph"/>
              <w:spacing w:before="1"/>
              <w:rPr>
                <w:sz w:val="17"/>
              </w:rPr>
            </w:pPr>
          </w:p>
          <w:p w14:paraId="5A223EEA" w14:textId="77777777" w:rsidR="00343FF6" w:rsidRDefault="00635E89">
            <w:pPr>
              <w:pStyle w:val="TableParagraph"/>
              <w:spacing w:before="1"/>
              <w:ind w:left="88"/>
              <w:rPr>
                <w:sz w:val="19"/>
              </w:rPr>
            </w:pPr>
            <w:r>
              <w:rPr>
                <w:w w:val="95"/>
                <w:sz w:val="19"/>
              </w:rPr>
              <w:t>15</w:t>
            </w:r>
            <w:r>
              <w:rPr>
                <w:spacing w:val="5"/>
                <w:w w:val="95"/>
                <w:sz w:val="19"/>
              </w:rPr>
              <w:t xml:space="preserve"> </w:t>
            </w:r>
            <w:r>
              <w:rPr>
                <w:w w:val="95"/>
                <w:sz w:val="19"/>
              </w:rPr>
              <w:t>minutes</w:t>
            </w:r>
          </w:p>
        </w:tc>
      </w:tr>
      <w:tr w:rsidR="00343FF6" w14:paraId="574B6F9F" w14:textId="77777777">
        <w:trPr>
          <w:trHeight w:val="869"/>
        </w:trPr>
        <w:tc>
          <w:tcPr>
            <w:tcW w:w="1786" w:type="dxa"/>
            <w:tcBorders>
              <w:left w:val="nil"/>
            </w:tcBorders>
          </w:tcPr>
          <w:p w14:paraId="6702A61D" w14:textId="77777777" w:rsidR="00343FF6" w:rsidRDefault="00343FF6">
            <w:pPr>
              <w:pStyle w:val="TableParagraph"/>
              <w:spacing w:before="6"/>
              <w:rPr>
                <w:sz w:val="18"/>
              </w:rPr>
            </w:pPr>
          </w:p>
          <w:p w14:paraId="6BAB99FF" w14:textId="77777777" w:rsidR="00343FF6" w:rsidRDefault="00635E89">
            <w:pPr>
              <w:pStyle w:val="TableParagraph"/>
              <w:spacing w:line="220" w:lineRule="auto"/>
              <w:ind w:left="-3"/>
              <w:rPr>
                <w:rFonts w:ascii="Book Antiqua" w:hAnsi="Book Antiqua"/>
                <w:b/>
                <w:sz w:val="19"/>
              </w:rPr>
            </w:pPr>
            <w:r>
              <w:rPr>
                <w:rFonts w:ascii="Book Antiqua" w:hAnsi="Book Antiqua"/>
                <w:b/>
                <w:w w:val="95"/>
                <w:sz w:val="19"/>
              </w:rPr>
              <w:t>Ireland</w:t>
            </w:r>
            <w:r>
              <w:rPr>
                <w:rFonts w:ascii="Book Antiqua" w:hAnsi="Book Antiqua"/>
                <w:b/>
                <w:spacing w:val="1"/>
                <w:w w:val="95"/>
                <w:sz w:val="19"/>
              </w:rPr>
              <w:t xml:space="preserve"> </w:t>
            </w:r>
            <w:r>
              <w:rPr>
                <w:rFonts w:ascii="Book Antiqua" w:hAnsi="Book Antiqua"/>
                <w:b/>
                <w:w w:val="95"/>
                <w:sz w:val="19"/>
              </w:rPr>
              <w:t>and</w:t>
            </w:r>
            <w:r>
              <w:rPr>
                <w:rFonts w:ascii="Book Antiqua" w:hAnsi="Book Antiqua"/>
                <w:b/>
                <w:spacing w:val="1"/>
                <w:w w:val="95"/>
                <w:sz w:val="19"/>
              </w:rPr>
              <w:t xml:space="preserve"> </w:t>
            </w:r>
            <w:r>
              <w:rPr>
                <w:rFonts w:ascii="Book Antiqua" w:hAnsi="Book Antiqua"/>
                <w:b/>
                <w:w w:val="95"/>
                <w:sz w:val="19"/>
              </w:rPr>
              <w:t>North­</w:t>
            </w:r>
            <w:r>
              <w:rPr>
                <w:rFonts w:ascii="Book Antiqua" w:hAnsi="Book Antiqua"/>
                <w:b/>
                <w:spacing w:val="-43"/>
                <w:w w:val="95"/>
                <w:sz w:val="19"/>
              </w:rPr>
              <w:t xml:space="preserve"> </w:t>
            </w:r>
            <w:r>
              <w:rPr>
                <w:rFonts w:ascii="Book Antiqua" w:hAnsi="Book Antiqua"/>
                <w:b/>
                <w:sz w:val="19"/>
              </w:rPr>
              <w:t>ern</w:t>
            </w:r>
            <w:r>
              <w:rPr>
                <w:rFonts w:ascii="Book Antiqua" w:hAnsi="Book Antiqua"/>
                <w:b/>
                <w:spacing w:val="4"/>
                <w:sz w:val="19"/>
              </w:rPr>
              <w:t xml:space="preserve"> </w:t>
            </w:r>
            <w:r>
              <w:rPr>
                <w:rFonts w:ascii="Book Antiqua" w:hAnsi="Book Antiqua"/>
                <w:b/>
                <w:sz w:val="19"/>
              </w:rPr>
              <w:t>Ireland</w:t>
            </w:r>
          </w:p>
        </w:tc>
        <w:tc>
          <w:tcPr>
            <w:tcW w:w="2559" w:type="dxa"/>
          </w:tcPr>
          <w:p w14:paraId="313FC852" w14:textId="77777777" w:rsidR="00343FF6" w:rsidRDefault="00343FF6">
            <w:pPr>
              <w:pStyle w:val="TableParagraph"/>
              <w:spacing w:before="2"/>
              <w:rPr>
                <w:sz w:val="17"/>
              </w:rPr>
            </w:pPr>
          </w:p>
          <w:p w14:paraId="76F4AEDA" w14:textId="77777777" w:rsidR="00343FF6" w:rsidRDefault="00635E89">
            <w:pPr>
              <w:pStyle w:val="TableParagraph"/>
              <w:ind w:left="565" w:right="555"/>
              <w:jc w:val="center"/>
              <w:rPr>
                <w:sz w:val="19"/>
              </w:rPr>
            </w:pPr>
            <w:r>
              <w:rPr>
                <w:sz w:val="19"/>
              </w:rPr>
              <w:t>0,90 pu-1,05 pu</w:t>
            </w:r>
          </w:p>
        </w:tc>
        <w:tc>
          <w:tcPr>
            <w:tcW w:w="4867" w:type="dxa"/>
            <w:tcBorders>
              <w:right w:val="nil"/>
            </w:tcBorders>
          </w:tcPr>
          <w:p w14:paraId="23E4E2D3" w14:textId="77777777" w:rsidR="00343FF6" w:rsidRDefault="00343FF6">
            <w:pPr>
              <w:pStyle w:val="TableParagraph"/>
              <w:spacing w:before="2"/>
              <w:rPr>
                <w:sz w:val="17"/>
              </w:rPr>
            </w:pPr>
          </w:p>
          <w:p w14:paraId="1EDE756C" w14:textId="77777777" w:rsidR="00343FF6" w:rsidRDefault="00635E89">
            <w:pPr>
              <w:pStyle w:val="TableParagraph"/>
              <w:ind w:left="88"/>
              <w:rPr>
                <w:sz w:val="19"/>
              </w:rPr>
            </w:pPr>
            <w:r>
              <w:rPr>
                <w:sz w:val="19"/>
              </w:rPr>
              <w:t>Unlimited</w:t>
            </w:r>
          </w:p>
        </w:tc>
      </w:tr>
    </w:tbl>
    <w:p w14:paraId="04061A3B" w14:textId="77777777" w:rsidR="00343FF6" w:rsidRDefault="00343FF6">
      <w:pPr>
        <w:rPr>
          <w:sz w:val="19"/>
        </w:rPr>
        <w:sectPr w:rsidR="00343FF6">
          <w:pgSz w:w="11910" w:h="16840"/>
          <w:pgMar w:top="1380" w:right="1220" w:bottom="280" w:left="1240" w:header="967" w:footer="0" w:gutter="0"/>
          <w:cols w:space="720"/>
        </w:sectPr>
      </w:pPr>
    </w:p>
    <w:p w14:paraId="7928F962" w14:textId="77777777" w:rsidR="00343FF6" w:rsidRDefault="00343FF6">
      <w:pPr>
        <w:pStyle w:val="BodyText"/>
        <w:spacing w:before="4"/>
        <w:rPr>
          <w:sz w:val="12"/>
        </w:rPr>
      </w:pPr>
    </w:p>
    <w:tbl>
      <w:tblPr>
        <w:tblStyle w:val="TableNormal1"/>
        <w:tblW w:w="0" w:type="auto"/>
        <w:tblInd w:w="1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86"/>
        <w:gridCol w:w="2559"/>
        <w:gridCol w:w="4867"/>
      </w:tblGrid>
      <w:tr w:rsidR="00343FF6" w14:paraId="28EB6778" w14:textId="77777777">
        <w:trPr>
          <w:trHeight w:val="353"/>
        </w:trPr>
        <w:tc>
          <w:tcPr>
            <w:tcW w:w="1786" w:type="dxa"/>
            <w:tcBorders>
              <w:left w:val="nil"/>
            </w:tcBorders>
          </w:tcPr>
          <w:p w14:paraId="33F42E65" w14:textId="77777777" w:rsidR="00343FF6" w:rsidRDefault="00635E89">
            <w:pPr>
              <w:pStyle w:val="TableParagraph"/>
              <w:spacing w:before="62"/>
              <w:ind w:left="288"/>
              <w:rPr>
                <w:sz w:val="17"/>
              </w:rPr>
            </w:pPr>
            <w:r>
              <w:rPr>
                <w:w w:val="90"/>
                <w:sz w:val="17"/>
              </w:rPr>
              <w:t>Synchronous</w:t>
            </w:r>
            <w:r>
              <w:rPr>
                <w:spacing w:val="21"/>
                <w:w w:val="90"/>
                <w:sz w:val="17"/>
              </w:rPr>
              <w:t xml:space="preserve"> </w:t>
            </w:r>
            <w:r>
              <w:rPr>
                <w:w w:val="90"/>
                <w:sz w:val="17"/>
              </w:rPr>
              <w:t>area</w:t>
            </w:r>
          </w:p>
        </w:tc>
        <w:tc>
          <w:tcPr>
            <w:tcW w:w="2559" w:type="dxa"/>
          </w:tcPr>
          <w:p w14:paraId="39A4B408" w14:textId="77777777" w:rsidR="00343FF6" w:rsidRDefault="00635E89">
            <w:pPr>
              <w:pStyle w:val="TableParagraph"/>
              <w:spacing w:before="62"/>
              <w:ind w:left="565" w:right="553"/>
              <w:jc w:val="center"/>
              <w:rPr>
                <w:sz w:val="17"/>
              </w:rPr>
            </w:pPr>
            <w:r>
              <w:rPr>
                <w:w w:val="90"/>
                <w:sz w:val="17"/>
              </w:rPr>
              <w:t>Voltage</w:t>
            </w:r>
            <w:r>
              <w:rPr>
                <w:spacing w:val="13"/>
                <w:w w:val="90"/>
                <w:sz w:val="17"/>
              </w:rPr>
              <w:t xml:space="preserve"> </w:t>
            </w:r>
            <w:r>
              <w:rPr>
                <w:w w:val="90"/>
                <w:sz w:val="17"/>
              </w:rPr>
              <w:t>range</w:t>
            </w:r>
          </w:p>
        </w:tc>
        <w:tc>
          <w:tcPr>
            <w:tcW w:w="4867" w:type="dxa"/>
            <w:tcBorders>
              <w:right w:val="nil"/>
            </w:tcBorders>
          </w:tcPr>
          <w:p w14:paraId="7E9B5A7D" w14:textId="77777777" w:rsidR="00343FF6" w:rsidRDefault="00635E89">
            <w:pPr>
              <w:pStyle w:val="TableParagraph"/>
              <w:spacing w:before="62"/>
              <w:ind w:left="1551"/>
              <w:rPr>
                <w:sz w:val="17"/>
              </w:rPr>
            </w:pPr>
            <w:r>
              <w:rPr>
                <w:spacing w:val="-1"/>
                <w:w w:val="95"/>
                <w:sz w:val="17"/>
              </w:rPr>
              <w:t>Time</w:t>
            </w:r>
            <w:r>
              <w:rPr>
                <w:spacing w:val="-2"/>
                <w:w w:val="95"/>
                <w:sz w:val="17"/>
              </w:rPr>
              <w:t xml:space="preserve"> </w:t>
            </w:r>
            <w:r>
              <w:rPr>
                <w:spacing w:val="-1"/>
                <w:w w:val="95"/>
                <w:sz w:val="17"/>
              </w:rPr>
              <w:t>period</w:t>
            </w:r>
            <w:r>
              <w:rPr>
                <w:spacing w:val="-2"/>
                <w:w w:val="95"/>
                <w:sz w:val="17"/>
              </w:rPr>
              <w:t xml:space="preserve"> </w:t>
            </w:r>
            <w:r>
              <w:rPr>
                <w:w w:val="95"/>
                <w:sz w:val="17"/>
              </w:rPr>
              <w:t>for</w:t>
            </w:r>
            <w:r>
              <w:rPr>
                <w:spacing w:val="-1"/>
                <w:w w:val="95"/>
                <w:sz w:val="17"/>
              </w:rPr>
              <w:t xml:space="preserve"> </w:t>
            </w:r>
            <w:r>
              <w:rPr>
                <w:w w:val="95"/>
                <w:sz w:val="17"/>
              </w:rPr>
              <w:t>operation</w:t>
            </w:r>
          </w:p>
        </w:tc>
      </w:tr>
      <w:tr w:rsidR="00343FF6" w14:paraId="57652464" w14:textId="77777777">
        <w:trPr>
          <w:trHeight w:val="420"/>
        </w:trPr>
        <w:tc>
          <w:tcPr>
            <w:tcW w:w="1786" w:type="dxa"/>
            <w:vMerge w:val="restart"/>
            <w:tcBorders>
              <w:left w:val="nil"/>
            </w:tcBorders>
          </w:tcPr>
          <w:p w14:paraId="69ED3C62" w14:textId="77777777" w:rsidR="00343FF6" w:rsidRDefault="00343FF6">
            <w:pPr>
              <w:pStyle w:val="TableParagraph"/>
              <w:spacing w:before="8"/>
              <w:rPr>
                <w:sz w:val="25"/>
              </w:rPr>
            </w:pPr>
          </w:p>
          <w:p w14:paraId="4D327AFB" w14:textId="77777777" w:rsidR="00343FF6" w:rsidRDefault="00635E89">
            <w:pPr>
              <w:pStyle w:val="TableParagraph"/>
              <w:ind w:left="-3"/>
              <w:rPr>
                <w:rFonts w:ascii="Book Antiqua"/>
                <w:b/>
                <w:sz w:val="19"/>
              </w:rPr>
            </w:pPr>
            <w:r>
              <w:rPr>
                <w:rFonts w:ascii="Book Antiqua"/>
                <w:b/>
                <w:sz w:val="19"/>
              </w:rPr>
              <w:t>Baltic</w:t>
            </w:r>
          </w:p>
        </w:tc>
        <w:tc>
          <w:tcPr>
            <w:tcW w:w="2559" w:type="dxa"/>
          </w:tcPr>
          <w:p w14:paraId="24A4C0EF" w14:textId="77777777" w:rsidR="00343FF6" w:rsidRDefault="00635E89">
            <w:pPr>
              <w:pStyle w:val="TableParagraph"/>
              <w:spacing w:before="103"/>
              <w:ind w:left="565" w:right="556"/>
              <w:jc w:val="center"/>
              <w:rPr>
                <w:sz w:val="19"/>
              </w:rPr>
            </w:pPr>
            <w:r>
              <w:rPr>
                <w:sz w:val="19"/>
              </w:rPr>
              <w:t>0,90 pu-1,097</w:t>
            </w:r>
            <w:r>
              <w:rPr>
                <w:spacing w:val="-1"/>
                <w:sz w:val="19"/>
              </w:rPr>
              <w:t xml:space="preserve"> </w:t>
            </w:r>
            <w:r>
              <w:rPr>
                <w:sz w:val="19"/>
              </w:rPr>
              <w:t>pu</w:t>
            </w:r>
          </w:p>
        </w:tc>
        <w:tc>
          <w:tcPr>
            <w:tcW w:w="4867" w:type="dxa"/>
            <w:tcBorders>
              <w:right w:val="nil"/>
            </w:tcBorders>
          </w:tcPr>
          <w:p w14:paraId="5F8A4AD1" w14:textId="77777777" w:rsidR="00343FF6" w:rsidRDefault="00635E89">
            <w:pPr>
              <w:pStyle w:val="TableParagraph"/>
              <w:spacing w:before="103"/>
              <w:ind w:left="88"/>
              <w:rPr>
                <w:sz w:val="19"/>
              </w:rPr>
            </w:pPr>
            <w:r>
              <w:rPr>
                <w:sz w:val="19"/>
              </w:rPr>
              <w:t>Unlimited</w:t>
            </w:r>
          </w:p>
        </w:tc>
      </w:tr>
      <w:tr w:rsidR="00343FF6" w14:paraId="6E9C7926" w14:textId="77777777">
        <w:trPr>
          <w:trHeight w:val="377"/>
        </w:trPr>
        <w:tc>
          <w:tcPr>
            <w:tcW w:w="1786" w:type="dxa"/>
            <w:vMerge/>
            <w:tcBorders>
              <w:top w:val="nil"/>
              <w:left w:val="nil"/>
            </w:tcBorders>
          </w:tcPr>
          <w:p w14:paraId="5E3202D1" w14:textId="77777777" w:rsidR="00343FF6" w:rsidRDefault="00343FF6">
            <w:pPr>
              <w:rPr>
                <w:sz w:val="2"/>
                <w:szCs w:val="2"/>
              </w:rPr>
            </w:pPr>
          </w:p>
        </w:tc>
        <w:tc>
          <w:tcPr>
            <w:tcW w:w="2559" w:type="dxa"/>
          </w:tcPr>
          <w:p w14:paraId="3FA2FABF" w14:textId="77777777" w:rsidR="00343FF6" w:rsidRDefault="00635E89">
            <w:pPr>
              <w:pStyle w:val="TableParagraph"/>
              <w:spacing w:before="60"/>
              <w:ind w:left="565" w:right="556"/>
              <w:jc w:val="center"/>
              <w:rPr>
                <w:sz w:val="19"/>
              </w:rPr>
            </w:pPr>
            <w:r>
              <w:rPr>
                <w:sz w:val="19"/>
              </w:rPr>
              <w:t>1,097 pu-1,15</w:t>
            </w:r>
            <w:r>
              <w:rPr>
                <w:spacing w:val="-1"/>
                <w:sz w:val="19"/>
              </w:rPr>
              <w:t xml:space="preserve"> </w:t>
            </w:r>
            <w:r>
              <w:rPr>
                <w:sz w:val="19"/>
              </w:rPr>
              <w:t>pu</w:t>
            </w:r>
          </w:p>
        </w:tc>
        <w:tc>
          <w:tcPr>
            <w:tcW w:w="4867" w:type="dxa"/>
            <w:tcBorders>
              <w:right w:val="nil"/>
            </w:tcBorders>
          </w:tcPr>
          <w:p w14:paraId="6A7A3DA9" w14:textId="77777777" w:rsidR="00343FF6" w:rsidRDefault="00635E89">
            <w:pPr>
              <w:pStyle w:val="TableParagraph"/>
              <w:spacing w:before="60"/>
              <w:ind w:left="88"/>
              <w:rPr>
                <w:sz w:val="19"/>
              </w:rPr>
            </w:pPr>
            <w:r>
              <w:rPr>
                <w:w w:val="95"/>
                <w:sz w:val="19"/>
              </w:rPr>
              <w:t>20</w:t>
            </w:r>
            <w:r>
              <w:rPr>
                <w:spacing w:val="5"/>
                <w:w w:val="95"/>
                <w:sz w:val="19"/>
              </w:rPr>
              <w:t xml:space="preserve"> </w:t>
            </w:r>
            <w:r>
              <w:rPr>
                <w:w w:val="95"/>
                <w:sz w:val="19"/>
              </w:rPr>
              <w:t>minutes</w:t>
            </w:r>
          </w:p>
        </w:tc>
      </w:tr>
    </w:tbl>
    <w:p w14:paraId="03E09135" w14:textId="77777777" w:rsidR="00343FF6" w:rsidRDefault="00635E89">
      <w:pPr>
        <w:pStyle w:val="BodyText"/>
        <w:spacing w:before="152" w:line="228" w:lineRule="auto"/>
        <w:ind w:left="107" w:right="125"/>
        <w:jc w:val="both"/>
      </w:pPr>
      <w:r>
        <w:rPr>
          <w:w w:val="95"/>
        </w:rPr>
        <w:t>The table shows the minimum time periods during which a transmission-connected demand facility, a transmission-</w:t>
      </w:r>
      <w:r>
        <w:rPr>
          <w:spacing w:val="1"/>
          <w:w w:val="95"/>
        </w:rPr>
        <w:t xml:space="preserve"> </w:t>
      </w:r>
      <w:r>
        <w:rPr>
          <w:w w:val="95"/>
        </w:rPr>
        <w:t>connected distribution facility or a transmission-connected distribution system has to be capable of operating for</w:t>
      </w:r>
      <w:r>
        <w:rPr>
          <w:spacing w:val="1"/>
          <w:w w:val="95"/>
        </w:rPr>
        <w:t xml:space="preserve"> </w:t>
      </w:r>
      <w:r>
        <w:rPr>
          <w:w w:val="95"/>
        </w:rPr>
        <w:t>voltages deviating from the reference 1 pu value at the connection point without disconnecting from the network,</w:t>
      </w:r>
      <w:r>
        <w:rPr>
          <w:spacing w:val="1"/>
          <w:w w:val="95"/>
        </w:rPr>
        <w:t xml:space="preserve"> </w:t>
      </w:r>
      <w:r>
        <w:t>where</w:t>
      </w:r>
      <w:r>
        <w:rPr>
          <w:spacing w:val="9"/>
        </w:rPr>
        <w:t xml:space="preserve"> </w:t>
      </w:r>
      <w:r>
        <w:t>the</w:t>
      </w:r>
      <w:r>
        <w:rPr>
          <w:spacing w:val="9"/>
        </w:rPr>
        <w:t xml:space="preserve"> </w:t>
      </w:r>
      <w:r>
        <w:t>voltage</w:t>
      </w:r>
      <w:r>
        <w:rPr>
          <w:spacing w:val="7"/>
        </w:rPr>
        <w:t xml:space="preserve"> </w:t>
      </w:r>
      <w:r>
        <w:t>base</w:t>
      </w:r>
      <w:r>
        <w:rPr>
          <w:spacing w:val="10"/>
        </w:rPr>
        <w:t xml:space="preserve"> </w:t>
      </w:r>
      <w:r>
        <w:t>for</w:t>
      </w:r>
      <w:r>
        <w:rPr>
          <w:spacing w:val="12"/>
        </w:rPr>
        <w:t xml:space="preserve"> </w:t>
      </w:r>
      <w:r>
        <w:t>p</w:t>
      </w:r>
      <w:r>
        <w:t>u</w:t>
      </w:r>
      <w:r>
        <w:rPr>
          <w:spacing w:val="9"/>
        </w:rPr>
        <w:t xml:space="preserve"> </w:t>
      </w:r>
      <w:r>
        <w:t>values</w:t>
      </w:r>
      <w:r>
        <w:rPr>
          <w:spacing w:val="9"/>
        </w:rPr>
        <w:t xml:space="preserve"> </w:t>
      </w:r>
      <w:r>
        <w:t>is</w:t>
      </w:r>
      <w:r>
        <w:rPr>
          <w:spacing w:val="9"/>
        </w:rPr>
        <w:t xml:space="preserve"> </w:t>
      </w:r>
      <w:r>
        <w:t>from</w:t>
      </w:r>
      <w:r>
        <w:rPr>
          <w:spacing w:val="9"/>
        </w:rPr>
        <w:t xml:space="preserve"> </w:t>
      </w:r>
      <w:r>
        <w:t>300</w:t>
      </w:r>
      <w:r>
        <w:rPr>
          <w:spacing w:val="9"/>
        </w:rPr>
        <w:t xml:space="preserve"> </w:t>
      </w:r>
      <w:r>
        <w:t>kV</w:t>
      </w:r>
      <w:r>
        <w:rPr>
          <w:spacing w:val="10"/>
        </w:rPr>
        <w:t xml:space="preserve"> </w:t>
      </w:r>
      <w:r>
        <w:t>to</w:t>
      </w:r>
      <w:r>
        <w:rPr>
          <w:spacing w:val="7"/>
        </w:rPr>
        <w:t xml:space="preserve"> </w:t>
      </w:r>
      <w:r>
        <w:t>400</w:t>
      </w:r>
      <w:r>
        <w:rPr>
          <w:spacing w:val="9"/>
        </w:rPr>
        <w:t xml:space="preserve"> </w:t>
      </w:r>
      <w:r>
        <w:t>kV</w:t>
      </w:r>
      <w:r>
        <w:rPr>
          <w:spacing w:val="10"/>
        </w:rPr>
        <w:t xml:space="preserve"> </w:t>
      </w:r>
      <w:r>
        <w:t>(including).</w:t>
      </w:r>
    </w:p>
    <w:p w14:paraId="592F4F08" w14:textId="77777777" w:rsidR="00343FF6" w:rsidRDefault="00343FF6">
      <w:pPr>
        <w:pStyle w:val="BodyText"/>
        <w:rPr>
          <w:sz w:val="20"/>
        </w:rPr>
      </w:pPr>
    </w:p>
    <w:p w14:paraId="06F7C944" w14:textId="060CFE60" w:rsidR="00343FF6" w:rsidRDefault="00635E89">
      <w:pPr>
        <w:pStyle w:val="BodyText"/>
        <w:spacing w:before="11"/>
        <w:rPr>
          <w:sz w:val="24"/>
        </w:rPr>
      </w:pPr>
      <w:r>
        <w:rPr>
          <w:noProof/>
          <w:lang w:val="en-GB" w:eastAsia="en-GB"/>
        </w:rPr>
        <mc:AlternateContent>
          <mc:Choice Requires="wps">
            <w:drawing>
              <wp:anchor distT="0" distB="0" distL="0" distR="0" simplePos="0" relativeHeight="487590400" behindDoc="1" locked="0" layoutInCell="1" allowOverlap="1" wp14:anchorId="07564585" wp14:editId="47F11059">
                <wp:simplePos x="0" y="0"/>
                <wp:positionH relativeFrom="page">
                  <wp:posOffset>3455035</wp:posOffset>
                </wp:positionH>
                <wp:positionV relativeFrom="paragraph">
                  <wp:posOffset>200660</wp:posOffset>
                </wp:positionV>
                <wp:extent cx="649605" cy="6350"/>
                <wp:effectExtent l="0" t="0" r="0" b="0"/>
                <wp:wrapTopAndBottom/>
                <wp:docPr id="25" name="docshape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31662" id="docshape56" o:spid="_x0000_s1026" style="position:absolute;margin-left:272.05pt;margin-top:15.8pt;width:51.15pt;height:.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" fillcolor="black" stroked="f">
                <w10:wrap type="topAndBottom" anchorx="page"/>
              </v:rect>
            </w:pict>
          </mc:Fallback>
        </mc:AlternateContent>
      </w:r>
    </w:p>
    <w:sectPr w:rsidR="00343FF6">
      <w:pgSz w:w="11910" w:h="16840"/>
      <w:pgMar w:top="1380" w:right="1220" w:bottom="280" w:left="1240" w:header="9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6939B" w14:textId="77777777" w:rsidR="00446F08" w:rsidRDefault="00446F08">
      <w:r>
        <w:separator/>
      </w:r>
    </w:p>
  </w:endnote>
  <w:endnote w:type="continuationSeparator" w:id="0">
    <w:p w14:paraId="2CD855A8" w14:textId="77777777" w:rsidR="00446F08" w:rsidRDefault="0044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8881C" w14:textId="77777777" w:rsidR="00446F08" w:rsidRDefault="00446F08">
      <w:r>
        <w:separator/>
      </w:r>
    </w:p>
  </w:footnote>
  <w:footnote w:type="continuationSeparator" w:id="0">
    <w:p w14:paraId="0A67EB5A" w14:textId="77777777" w:rsidR="00446F08" w:rsidRDefault="0044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90291" w14:textId="3100A791" w:rsidR="00343FF6" w:rsidRDefault="00635E89">
    <w:pPr>
      <w:pStyle w:val="BodyText"/>
      <w:spacing w:line="14" w:lineRule="auto"/>
      <w:rPr>
        <w:sz w:val="20"/>
      </w:rPr>
    </w:pPr>
    <w:r>
      <w:rPr>
        <w:noProof/>
        <w:lang w:val="en-GB" w:eastAsia="en-GB"/>
      </w:rPr>
      <mc:AlternateContent>
        <mc:Choice Requires="wps">
          <w:drawing>
            <wp:anchor distT="0" distB="0" distL="114300" distR="114300" simplePos="0" relativeHeight="486336512" behindDoc="1" locked="0" layoutInCell="1" allowOverlap="1" wp14:anchorId="161B59D3" wp14:editId="480CE02B">
              <wp:simplePos x="0" y="0"/>
              <wp:positionH relativeFrom="page">
                <wp:posOffset>1421765</wp:posOffset>
              </wp:positionH>
              <wp:positionV relativeFrom="page">
                <wp:posOffset>635635</wp:posOffset>
              </wp:positionV>
              <wp:extent cx="325120" cy="122555"/>
              <wp:effectExtent l="0" t="0" r="0" b="0"/>
              <wp:wrapNone/>
              <wp:docPr id="2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2555"/>
                      </a:xfrm>
                      <a:custGeom>
                        <a:avLst/>
                        <a:gdLst>
                          <a:gd name="T0" fmla="+- 0 2751 2239"/>
                          <a:gd name="T1" fmla="*/ T0 w 512"/>
                          <a:gd name="T2" fmla="+- 0 1001 1001"/>
                          <a:gd name="T3" fmla="*/ 1001 h 193"/>
                          <a:gd name="T4" fmla="+- 0 2741 2239"/>
                          <a:gd name="T5" fmla="*/ T4 w 512"/>
                          <a:gd name="T6" fmla="+- 0 1001 1001"/>
                          <a:gd name="T7" fmla="*/ 1001 h 193"/>
                          <a:gd name="T8" fmla="+- 0 2741 2239"/>
                          <a:gd name="T9" fmla="*/ T8 w 512"/>
                          <a:gd name="T10" fmla="+- 0 1011 1001"/>
                          <a:gd name="T11" fmla="*/ 1011 h 193"/>
                          <a:gd name="T12" fmla="+- 0 2741 2239"/>
                          <a:gd name="T13" fmla="*/ T12 w 512"/>
                          <a:gd name="T14" fmla="+- 0 1184 1001"/>
                          <a:gd name="T15" fmla="*/ 1184 h 193"/>
                          <a:gd name="T16" fmla="+- 0 2250 2239"/>
                          <a:gd name="T17" fmla="*/ T16 w 512"/>
                          <a:gd name="T18" fmla="+- 0 1184 1001"/>
                          <a:gd name="T19" fmla="*/ 1184 h 193"/>
                          <a:gd name="T20" fmla="+- 0 2250 2239"/>
                          <a:gd name="T21" fmla="*/ T20 w 512"/>
                          <a:gd name="T22" fmla="+- 0 1011 1001"/>
                          <a:gd name="T23" fmla="*/ 1011 h 193"/>
                          <a:gd name="T24" fmla="+- 0 2741 2239"/>
                          <a:gd name="T25" fmla="*/ T24 w 512"/>
                          <a:gd name="T26" fmla="+- 0 1011 1001"/>
                          <a:gd name="T27" fmla="*/ 1011 h 193"/>
                          <a:gd name="T28" fmla="+- 0 2741 2239"/>
                          <a:gd name="T29" fmla="*/ T28 w 512"/>
                          <a:gd name="T30" fmla="+- 0 1001 1001"/>
                          <a:gd name="T31" fmla="*/ 1001 h 193"/>
                          <a:gd name="T32" fmla="+- 0 2239 2239"/>
                          <a:gd name="T33" fmla="*/ T32 w 512"/>
                          <a:gd name="T34" fmla="+- 0 1001 1001"/>
                          <a:gd name="T35" fmla="*/ 1001 h 193"/>
                          <a:gd name="T36" fmla="+- 0 2239 2239"/>
                          <a:gd name="T37" fmla="*/ T36 w 512"/>
                          <a:gd name="T38" fmla="+- 0 1010 1001"/>
                          <a:gd name="T39" fmla="*/ 1010 h 193"/>
                          <a:gd name="T40" fmla="+- 0 2239 2239"/>
                          <a:gd name="T41" fmla="*/ T40 w 512"/>
                          <a:gd name="T42" fmla="+- 0 1011 1001"/>
                          <a:gd name="T43" fmla="*/ 1011 h 193"/>
                          <a:gd name="T44" fmla="+- 0 2239 2239"/>
                          <a:gd name="T45" fmla="*/ T44 w 512"/>
                          <a:gd name="T46" fmla="+- 0 1184 1001"/>
                          <a:gd name="T47" fmla="*/ 1184 h 193"/>
                          <a:gd name="T48" fmla="+- 0 2239 2239"/>
                          <a:gd name="T49" fmla="*/ T48 w 512"/>
                          <a:gd name="T50" fmla="+- 0 1192 1001"/>
                          <a:gd name="T51" fmla="*/ 1192 h 193"/>
                          <a:gd name="T52" fmla="+- 0 2239 2239"/>
                          <a:gd name="T53" fmla="*/ T52 w 512"/>
                          <a:gd name="T54" fmla="+- 0 1194 1001"/>
                          <a:gd name="T55" fmla="*/ 1194 h 193"/>
                          <a:gd name="T56" fmla="+- 0 2751 2239"/>
                          <a:gd name="T57" fmla="*/ T56 w 512"/>
                          <a:gd name="T58" fmla="+- 0 1194 1001"/>
                          <a:gd name="T59" fmla="*/ 1194 h 193"/>
                          <a:gd name="T60" fmla="+- 0 2751 2239"/>
                          <a:gd name="T61" fmla="*/ T60 w 512"/>
                          <a:gd name="T62" fmla="+- 0 1192 1001"/>
                          <a:gd name="T63" fmla="*/ 1192 h 193"/>
                          <a:gd name="T64" fmla="+- 0 2751 2239"/>
                          <a:gd name="T65" fmla="*/ T64 w 512"/>
                          <a:gd name="T66" fmla="+- 0 1184 1001"/>
                          <a:gd name="T67" fmla="*/ 1184 h 193"/>
                          <a:gd name="T68" fmla="+- 0 2751 2239"/>
                          <a:gd name="T69" fmla="*/ T68 w 512"/>
                          <a:gd name="T70" fmla="+- 0 1011 1001"/>
                          <a:gd name="T71" fmla="*/ 1011 h 193"/>
                          <a:gd name="T72" fmla="+- 0 2751 2239"/>
                          <a:gd name="T73" fmla="*/ T72 w 512"/>
                          <a:gd name="T74" fmla="+- 0 1010 1001"/>
                          <a:gd name="T75" fmla="*/ 1010 h 193"/>
                          <a:gd name="T76" fmla="+- 0 2751 2239"/>
                          <a:gd name="T77" fmla="*/ T76 w 512"/>
                          <a:gd name="T78" fmla="+- 0 1001 1001"/>
                          <a:gd name="T79" fmla="*/ 1001 h 1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12" h="193">
                            <a:moveTo>
                              <a:pt x="512" y="0"/>
                            </a:moveTo>
                            <a:lnTo>
                              <a:pt x="502" y="0"/>
                            </a:lnTo>
                            <a:lnTo>
                              <a:pt x="502" y="10"/>
                            </a:lnTo>
                            <a:lnTo>
                              <a:pt x="502" y="183"/>
                            </a:lnTo>
                            <a:lnTo>
                              <a:pt x="11" y="183"/>
                            </a:lnTo>
                            <a:lnTo>
                              <a:pt x="11" y="10"/>
                            </a:lnTo>
                            <a:lnTo>
                              <a:pt x="502" y="10"/>
                            </a:lnTo>
                            <a:lnTo>
                              <a:pt x="502" y="0"/>
                            </a:lnTo>
                            <a:lnTo>
                              <a:pt x="0" y="0"/>
                            </a:lnTo>
                            <a:lnTo>
                              <a:pt x="0" y="9"/>
                            </a:lnTo>
                            <a:lnTo>
                              <a:pt x="0" y="10"/>
                            </a:lnTo>
                            <a:lnTo>
                              <a:pt x="0" y="183"/>
                            </a:lnTo>
                            <a:lnTo>
                              <a:pt x="0" y="191"/>
                            </a:lnTo>
                            <a:lnTo>
                              <a:pt x="0" y="193"/>
                            </a:lnTo>
                            <a:lnTo>
                              <a:pt x="512" y="193"/>
                            </a:lnTo>
                            <a:lnTo>
                              <a:pt x="512" y="191"/>
                            </a:lnTo>
                            <a:lnTo>
                              <a:pt x="512" y="183"/>
                            </a:lnTo>
                            <a:lnTo>
                              <a:pt x="512" y="10"/>
                            </a:lnTo>
                            <a:lnTo>
                              <a:pt x="512" y="9"/>
                            </a:lnTo>
                            <a:lnTo>
                              <a:pt x="5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33821" id="docshape1" o:spid="_x0000_s1026" style="position:absolute;margin-left:111.95pt;margin-top:50.05pt;width:25.6pt;height:9.65pt;z-index:-1697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" path="m512,l502,r,10l502,183r-491,l11,10r491,l502,,,,,9r,1l,183r,8l,193r512,l512,191r,-8l512,10r,-1l512,xe" fillcolor="black" stroked="f">
              <v:path arrowok="t" o:connecttype="custom" o:connectlocs="325120,635635;318770,635635;318770,641985;318770,751840;6985,751840;6985,641985;318770,641985;318770,635635;0,635635;0,641350;0,641985;0,751840;0,756920;0,758190;325120,758190;325120,756920;325120,751840;325120,641985;325120,641350;325120,635635" o:connectangles="0,0,0,0,0,0,0,0,0,0,0,0,0,0,0,0,0,0,0,0"/>
              <w10:wrap anchorx="page" anchory="page"/>
            </v:shape>
          </w:pict>
        </mc:Fallback>
      </mc:AlternateContent>
    </w:r>
    <w:r>
      <w:rPr>
        <w:noProof/>
        <w:lang w:val="en-GB" w:eastAsia="en-GB"/>
      </w:rPr>
      <mc:AlternateContent>
        <mc:Choice Requires="wps">
          <w:drawing>
            <wp:anchor distT="0" distB="0" distL="114300" distR="114300" simplePos="0" relativeHeight="486337024" behindDoc="1" locked="0" layoutInCell="1" allowOverlap="1" wp14:anchorId="32519FB6" wp14:editId="1D53CA50">
              <wp:simplePos x="0" y="0"/>
              <wp:positionH relativeFrom="page">
                <wp:posOffset>528320</wp:posOffset>
              </wp:positionH>
              <wp:positionV relativeFrom="page">
                <wp:posOffset>805815</wp:posOffset>
              </wp:positionV>
              <wp:extent cx="6499225" cy="6350"/>
              <wp:effectExtent l="0" t="0" r="0" b="0"/>
              <wp:wrapNone/>
              <wp:docPr id="23"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90804" id="docshape2" o:spid="_x0000_s1026" style="position:absolute;margin-left:41.6pt;margin-top:63.45pt;width:511.75pt;height:.5pt;z-index:-16979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" fillcolor="black" stroked="f">
              <w10:wrap anchorx="page" anchory="page"/>
            </v:rect>
          </w:pict>
        </mc:Fallback>
      </mc:AlternateContent>
    </w:r>
    <w:r>
      <w:rPr>
        <w:noProof/>
        <w:lang w:val="en-GB" w:eastAsia="en-GB"/>
      </w:rPr>
      <mc:AlternateContent>
        <mc:Choice Requires="wps">
          <w:drawing>
            <wp:anchor distT="0" distB="0" distL="114300" distR="114300" simplePos="0" relativeHeight="486337536" behindDoc="1" locked="0" layoutInCell="1" allowOverlap="1" wp14:anchorId="0068DB78" wp14:editId="00816884">
              <wp:simplePos x="0" y="0"/>
              <wp:positionH relativeFrom="page">
                <wp:posOffset>514985</wp:posOffset>
              </wp:positionH>
              <wp:positionV relativeFrom="page">
                <wp:posOffset>601345</wp:posOffset>
              </wp:positionV>
              <wp:extent cx="518795" cy="172085"/>
              <wp:effectExtent l="0" t="0" r="0" b="0"/>
              <wp:wrapNone/>
              <wp:docPr id="22"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BD82B" w14:textId="4221CFF0" w:rsidR="00343FF6" w:rsidRDefault="00635E89">
                          <w:pPr>
                            <w:pStyle w:val="BodyText"/>
                            <w:spacing w:before="22"/>
                            <w:ind w:left="20"/>
                          </w:pPr>
                          <w:r>
                            <w:rPr>
                              <w:w w:val="95"/>
                            </w:rPr>
                            <w:t>L</w:t>
                          </w:r>
                          <w:r>
                            <w:rPr>
                              <w:spacing w:val="4"/>
                              <w:w w:val="95"/>
                            </w:rPr>
                            <w:t xml:space="preserve"> </w:t>
                          </w:r>
                          <w:r>
                            <w:rPr>
                              <w:w w:val="95"/>
                            </w:rPr>
                            <w:t>223/</w:t>
                          </w:r>
                          <w:r>
                            <w:fldChar w:fldCharType="begin"/>
                          </w:r>
                          <w:r>
                            <w:rPr>
                              <w:w w:val="95"/>
                            </w:rPr>
                            <w:instrText xml:space="preserve"> PAGE </w:instrText>
                          </w:r>
                          <w:r>
                            <w:fldChar w:fldCharType="separate"/>
                          </w:r>
                          <w:r>
                            <w:rPr>
                              <w:noProof/>
                              <w:w w:val="95"/>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8DB78" id="_x0000_t202" coordsize="21600,21600" o:spt="202" path="m,l,21600r21600,l21600,xe">
              <v:stroke joinstyle="miter"/>
              <v:path gradientshapeok="t" o:connecttype="rect"/>
            </v:shapetype>
            <v:shape id="docshape3" o:spid="_x0000_s1026" type="#_x0000_t202" style="position:absolute;margin-left:40.55pt;margin-top:47.35pt;width:40.85pt;height:13.55pt;z-index:-1697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" filled="f" stroked="f">
              <v:textbox inset="0,0,0,0">
                <w:txbxContent>
                  <w:p w14:paraId="6A1BD82B" w14:textId="4221CFF0" w:rsidR="00343FF6" w:rsidRDefault="00635E89">
                    <w:pPr>
                      <w:pStyle w:val="BodyText"/>
                      <w:spacing w:before="22"/>
                      <w:ind w:left="20"/>
                    </w:pPr>
                    <w:r>
                      <w:rPr>
                        <w:w w:val="95"/>
                      </w:rPr>
                      <w:t>L</w:t>
                    </w:r>
                    <w:r>
                      <w:rPr>
                        <w:spacing w:val="4"/>
                        <w:w w:val="95"/>
                      </w:rPr>
                      <w:t xml:space="preserve"> </w:t>
                    </w:r>
                    <w:r>
                      <w:rPr>
                        <w:w w:val="95"/>
                      </w:rPr>
                      <w:t>223/</w:t>
                    </w:r>
                    <w:r>
                      <w:fldChar w:fldCharType="begin"/>
                    </w:r>
                    <w:r>
                      <w:rPr>
                        <w:w w:val="95"/>
                      </w:rPr>
                      <w:instrText xml:space="preserve"> PAGE </w:instrText>
                    </w:r>
                    <w:r>
                      <w:fldChar w:fldCharType="separate"/>
                    </w:r>
                    <w:r>
                      <w:rPr>
                        <w:noProof/>
                        <w:w w:val="95"/>
                      </w:rPr>
                      <w:t>10</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38048" behindDoc="1" locked="0" layoutInCell="1" allowOverlap="1" wp14:anchorId="51B82F9C" wp14:editId="1C4FC303">
              <wp:simplePos x="0" y="0"/>
              <wp:positionH relativeFrom="page">
                <wp:posOffset>2823845</wp:posOffset>
              </wp:positionH>
              <wp:positionV relativeFrom="page">
                <wp:posOffset>601345</wp:posOffset>
              </wp:positionV>
              <wp:extent cx="1908810" cy="172085"/>
              <wp:effectExtent l="0" t="0" r="0" b="0"/>
              <wp:wrapNone/>
              <wp:docPr id="21"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8F209" w14:textId="77777777" w:rsidR="00343FF6" w:rsidRDefault="00635E89">
                          <w:pPr>
                            <w:pStyle w:val="BodyText"/>
                            <w:spacing w:before="22"/>
                            <w:ind w:left="20"/>
                          </w:pPr>
                          <w:r>
                            <w:rPr>
                              <w:w w:val="95"/>
                            </w:rPr>
                            <w:t>Official</w:t>
                          </w:r>
                          <w:r>
                            <w:rPr>
                              <w:spacing w:val="8"/>
                              <w:w w:val="95"/>
                            </w:rPr>
                            <w:t xml:space="preserve"> </w:t>
                          </w:r>
                          <w:r>
                            <w:rPr>
                              <w:w w:val="95"/>
                            </w:rPr>
                            <w:t>Journal</w:t>
                          </w:r>
                          <w:r>
                            <w:rPr>
                              <w:spacing w:val="8"/>
                              <w:w w:val="95"/>
                            </w:rPr>
                            <w:t xml:space="preserve"> </w:t>
                          </w:r>
                          <w:r>
                            <w:rPr>
                              <w:w w:val="95"/>
                            </w:rPr>
                            <w:t>of</w:t>
                          </w:r>
                          <w:r>
                            <w:rPr>
                              <w:spacing w:val="12"/>
                              <w:w w:val="95"/>
                            </w:rPr>
                            <w:t xml:space="preserve"> </w:t>
                          </w:r>
                          <w:r>
                            <w:rPr>
                              <w:w w:val="95"/>
                            </w:rPr>
                            <w:t>the</w:t>
                          </w:r>
                          <w:r>
                            <w:rPr>
                              <w:spacing w:val="8"/>
                              <w:w w:val="95"/>
                            </w:rPr>
                            <w:t xml:space="preserve"> </w:t>
                          </w:r>
                          <w:r>
                            <w:rPr>
                              <w:w w:val="95"/>
                            </w:rPr>
                            <w:t>European</w:t>
                          </w:r>
                          <w:r>
                            <w:rPr>
                              <w:spacing w:val="7"/>
                              <w:w w:val="95"/>
                            </w:rPr>
                            <w:t xml:space="preserve"> </w:t>
                          </w:r>
                          <w:r>
                            <w:rPr>
                              <w:w w:val="95"/>
                            </w:rPr>
                            <w:t>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82F9C" id="docshape4" o:spid="_x0000_s1027" type="#_x0000_t202" style="position:absolute;margin-left:222.35pt;margin-top:47.35pt;width:150.3pt;height:13.55pt;z-index:-16978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" filled="f" stroked="f">
              <v:textbox inset="0,0,0,0">
                <w:txbxContent>
                  <w:p w14:paraId="57D8F209" w14:textId="77777777" w:rsidR="00343FF6" w:rsidRDefault="00635E89">
                    <w:pPr>
                      <w:pStyle w:val="BodyText"/>
                      <w:spacing w:before="22"/>
                      <w:ind w:left="20"/>
                    </w:pPr>
                    <w:r>
                      <w:rPr>
                        <w:w w:val="95"/>
                      </w:rPr>
                      <w:t>Official</w:t>
                    </w:r>
                    <w:r>
                      <w:rPr>
                        <w:spacing w:val="8"/>
                        <w:w w:val="95"/>
                      </w:rPr>
                      <w:t xml:space="preserve"> </w:t>
                    </w:r>
                    <w:r>
                      <w:rPr>
                        <w:w w:val="95"/>
                      </w:rPr>
                      <w:t>Journal</w:t>
                    </w:r>
                    <w:r>
                      <w:rPr>
                        <w:spacing w:val="8"/>
                        <w:w w:val="95"/>
                      </w:rPr>
                      <w:t xml:space="preserve"> </w:t>
                    </w:r>
                    <w:r>
                      <w:rPr>
                        <w:w w:val="95"/>
                      </w:rPr>
                      <w:t>of</w:t>
                    </w:r>
                    <w:r>
                      <w:rPr>
                        <w:spacing w:val="12"/>
                        <w:w w:val="95"/>
                      </w:rPr>
                      <w:t xml:space="preserve"> </w:t>
                    </w:r>
                    <w:r>
                      <w:rPr>
                        <w:w w:val="95"/>
                      </w:rPr>
                      <w:t>the</w:t>
                    </w:r>
                    <w:r>
                      <w:rPr>
                        <w:spacing w:val="8"/>
                        <w:w w:val="95"/>
                      </w:rPr>
                      <w:t xml:space="preserve"> </w:t>
                    </w:r>
                    <w:r>
                      <w:rPr>
                        <w:w w:val="95"/>
                      </w:rPr>
                      <w:t>European</w:t>
                    </w:r>
                    <w:r>
                      <w:rPr>
                        <w:spacing w:val="7"/>
                        <w:w w:val="95"/>
                      </w:rPr>
                      <w:t xml:space="preserve"> </w:t>
                    </w:r>
                    <w:r>
                      <w:rPr>
                        <w:w w:val="95"/>
                      </w:rPr>
                      <w:t>Union</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38560" behindDoc="1" locked="0" layoutInCell="1" allowOverlap="1" wp14:anchorId="2207432D" wp14:editId="355E35F8">
              <wp:simplePos x="0" y="0"/>
              <wp:positionH relativeFrom="page">
                <wp:posOffset>6506845</wp:posOffset>
              </wp:positionH>
              <wp:positionV relativeFrom="page">
                <wp:posOffset>601345</wp:posOffset>
              </wp:positionV>
              <wp:extent cx="533400" cy="172085"/>
              <wp:effectExtent l="0" t="0" r="0" b="0"/>
              <wp:wrapNone/>
              <wp:docPr id="20"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A17B5" w14:textId="77777777" w:rsidR="00343FF6" w:rsidRDefault="00635E89">
                          <w:pPr>
                            <w:pStyle w:val="BodyText"/>
                            <w:spacing w:before="22"/>
                            <w:ind w:left="20"/>
                          </w:pPr>
                          <w:r>
                            <w:rPr>
                              <w:w w:val="95"/>
                            </w:rPr>
                            <w:t>18.8.2016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7432D" id="docshape5" o:spid="_x0000_s1028" type="#_x0000_t202" style="position:absolute;margin-left:512.35pt;margin-top:47.35pt;width:42pt;height:13.55pt;z-index:-1697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" filled="f" stroked="f">
              <v:textbox inset="0,0,0,0">
                <w:txbxContent>
                  <w:p w14:paraId="3BDA17B5" w14:textId="77777777" w:rsidR="00343FF6" w:rsidRDefault="00635E89">
                    <w:pPr>
                      <w:pStyle w:val="BodyText"/>
                      <w:spacing w:before="22"/>
                      <w:ind w:left="20"/>
                    </w:pPr>
                    <w:r>
                      <w:rPr>
                        <w:w w:val="95"/>
                      </w:rPr>
                      <w:t>18.8.2016</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39072" behindDoc="1" locked="0" layoutInCell="1" allowOverlap="1" wp14:anchorId="0BA8CC80" wp14:editId="4DA4B13C">
              <wp:simplePos x="0" y="0"/>
              <wp:positionH relativeFrom="page">
                <wp:posOffset>1509395</wp:posOffset>
              </wp:positionH>
              <wp:positionV relativeFrom="page">
                <wp:posOffset>617855</wp:posOffset>
              </wp:positionV>
              <wp:extent cx="150495" cy="155575"/>
              <wp:effectExtent l="0" t="0" r="0" b="0"/>
              <wp:wrapNone/>
              <wp:docPr id="19"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75C1E" w14:textId="77777777" w:rsidR="00343FF6" w:rsidRDefault="00635E89">
                          <w:pPr>
                            <w:spacing w:before="20"/>
                            <w:ind w:left="20"/>
                            <w:rPr>
                              <w:sz w:val="17"/>
                            </w:rPr>
                          </w:pPr>
                          <w:r>
                            <w:rPr>
                              <w:w w:val="9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8CC80" id="docshape6" o:spid="_x0000_s1029" type="#_x0000_t202" style="position:absolute;margin-left:118.85pt;margin-top:48.65pt;width:11.85pt;height:12.25pt;z-index:-16977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" filled="f" stroked="f">
              <v:textbox inset="0,0,0,0">
                <w:txbxContent>
                  <w:p w14:paraId="11E75C1E" w14:textId="77777777" w:rsidR="00343FF6" w:rsidRDefault="00635E89">
                    <w:pPr>
                      <w:spacing w:before="20"/>
                      <w:ind w:left="20"/>
                      <w:rPr>
                        <w:sz w:val="17"/>
                      </w:rPr>
                    </w:pPr>
                    <w:r>
                      <w:rPr>
                        <w:w w:val="95"/>
                        <w:sz w:val="17"/>
                      </w:rPr>
                      <w:t>EN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AB3B2" w14:textId="1E4DA602" w:rsidR="00343FF6" w:rsidRDefault="00635E89">
    <w:pPr>
      <w:pStyle w:val="BodyText"/>
      <w:spacing w:line="14" w:lineRule="auto"/>
      <w:rPr>
        <w:sz w:val="20"/>
      </w:rPr>
    </w:pPr>
    <w:r>
      <w:rPr>
        <w:noProof/>
        <w:lang w:val="en-GB" w:eastAsia="en-GB"/>
      </w:rPr>
      <mc:AlternateContent>
        <mc:Choice Requires="wps">
          <w:drawing>
            <wp:anchor distT="0" distB="0" distL="114300" distR="114300" simplePos="0" relativeHeight="486339584" behindDoc="1" locked="0" layoutInCell="1" allowOverlap="1" wp14:anchorId="65B9F1FC" wp14:editId="52C658E8">
              <wp:simplePos x="0" y="0"/>
              <wp:positionH relativeFrom="page">
                <wp:posOffset>1421765</wp:posOffset>
              </wp:positionH>
              <wp:positionV relativeFrom="page">
                <wp:posOffset>635635</wp:posOffset>
              </wp:positionV>
              <wp:extent cx="325120" cy="122555"/>
              <wp:effectExtent l="0" t="0" r="0" b="0"/>
              <wp:wrapNone/>
              <wp:docPr id="18"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2555"/>
                      </a:xfrm>
                      <a:custGeom>
                        <a:avLst/>
                        <a:gdLst>
                          <a:gd name="T0" fmla="+- 0 2751 2239"/>
                          <a:gd name="T1" fmla="*/ T0 w 512"/>
                          <a:gd name="T2" fmla="+- 0 1001 1001"/>
                          <a:gd name="T3" fmla="*/ 1001 h 193"/>
                          <a:gd name="T4" fmla="+- 0 2741 2239"/>
                          <a:gd name="T5" fmla="*/ T4 w 512"/>
                          <a:gd name="T6" fmla="+- 0 1001 1001"/>
                          <a:gd name="T7" fmla="*/ 1001 h 193"/>
                          <a:gd name="T8" fmla="+- 0 2741 2239"/>
                          <a:gd name="T9" fmla="*/ T8 w 512"/>
                          <a:gd name="T10" fmla="+- 0 1011 1001"/>
                          <a:gd name="T11" fmla="*/ 1011 h 193"/>
                          <a:gd name="T12" fmla="+- 0 2741 2239"/>
                          <a:gd name="T13" fmla="*/ T12 w 512"/>
                          <a:gd name="T14" fmla="+- 0 1184 1001"/>
                          <a:gd name="T15" fmla="*/ 1184 h 193"/>
                          <a:gd name="T16" fmla="+- 0 2250 2239"/>
                          <a:gd name="T17" fmla="*/ T16 w 512"/>
                          <a:gd name="T18" fmla="+- 0 1184 1001"/>
                          <a:gd name="T19" fmla="*/ 1184 h 193"/>
                          <a:gd name="T20" fmla="+- 0 2250 2239"/>
                          <a:gd name="T21" fmla="*/ T20 w 512"/>
                          <a:gd name="T22" fmla="+- 0 1011 1001"/>
                          <a:gd name="T23" fmla="*/ 1011 h 193"/>
                          <a:gd name="T24" fmla="+- 0 2741 2239"/>
                          <a:gd name="T25" fmla="*/ T24 w 512"/>
                          <a:gd name="T26" fmla="+- 0 1011 1001"/>
                          <a:gd name="T27" fmla="*/ 1011 h 193"/>
                          <a:gd name="T28" fmla="+- 0 2741 2239"/>
                          <a:gd name="T29" fmla="*/ T28 w 512"/>
                          <a:gd name="T30" fmla="+- 0 1001 1001"/>
                          <a:gd name="T31" fmla="*/ 1001 h 193"/>
                          <a:gd name="T32" fmla="+- 0 2239 2239"/>
                          <a:gd name="T33" fmla="*/ T32 w 512"/>
                          <a:gd name="T34" fmla="+- 0 1001 1001"/>
                          <a:gd name="T35" fmla="*/ 1001 h 193"/>
                          <a:gd name="T36" fmla="+- 0 2239 2239"/>
                          <a:gd name="T37" fmla="*/ T36 w 512"/>
                          <a:gd name="T38" fmla="+- 0 1010 1001"/>
                          <a:gd name="T39" fmla="*/ 1010 h 193"/>
                          <a:gd name="T40" fmla="+- 0 2239 2239"/>
                          <a:gd name="T41" fmla="*/ T40 w 512"/>
                          <a:gd name="T42" fmla="+- 0 1011 1001"/>
                          <a:gd name="T43" fmla="*/ 1011 h 193"/>
                          <a:gd name="T44" fmla="+- 0 2239 2239"/>
                          <a:gd name="T45" fmla="*/ T44 w 512"/>
                          <a:gd name="T46" fmla="+- 0 1184 1001"/>
                          <a:gd name="T47" fmla="*/ 1184 h 193"/>
                          <a:gd name="T48" fmla="+- 0 2239 2239"/>
                          <a:gd name="T49" fmla="*/ T48 w 512"/>
                          <a:gd name="T50" fmla="+- 0 1192 1001"/>
                          <a:gd name="T51" fmla="*/ 1192 h 193"/>
                          <a:gd name="T52" fmla="+- 0 2239 2239"/>
                          <a:gd name="T53" fmla="*/ T52 w 512"/>
                          <a:gd name="T54" fmla="+- 0 1194 1001"/>
                          <a:gd name="T55" fmla="*/ 1194 h 193"/>
                          <a:gd name="T56" fmla="+- 0 2751 2239"/>
                          <a:gd name="T57" fmla="*/ T56 w 512"/>
                          <a:gd name="T58" fmla="+- 0 1194 1001"/>
                          <a:gd name="T59" fmla="*/ 1194 h 193"/>
                          <a:gd name="T60" fmla="+- 0 2751 2239"/>
                          <a:gd name="T61" fmla="*/ T60 w 512"/>
                          <a:gd name="T62" fmla="+- 0 1192 1001"/>
                          <a:gd name="T63" fmla="*/ 1192 h 193"/>
                          <a:gd name="T64" fmla="+- 0 2751 2239"/>
                          <a:gd name="T65" fmla="*/ T64 w 512"/>
                          <a:gd name="T66" fmla="+- 0 1184 1001"/>
                          <a:gd name="T67" fmla="*/ 1184 h 193"/>
                          <a:gd name="T68" fmla="+- 0 2751 2239"/>
                          <a:gd name="T69" fmla="*/ T68 w 512"/>
                          <a:gd name="T70" fmla="+- 0 1011 1001"/>
                          <a:gd name="T71" fmla="*/ 1011 h 193"/>
                          <a:gd name="T72" fmla="+- 0 2751 2239"/>
                          <a:gd name="T73" fmla="*/ T72 w 512"/>
                          <a:gd name="T74" fmla="+- 0 1010 1001"/>
                          <a:gd name="T75" fmla="*/ 1010 h 193"/>
                          <a:gd name="T76" fmla="+- 0 2751 2239"/>
                          <a:gd name="T77" fmla="*/ T76 w 512"/>
                          <a:gd name="T78" fmla="+- 0 1001 1001"/>
                          <a:gd name="T79" fmla="*/ 1001 h 1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12" h="193">
                            <a:moveTo>
                              <a:pt x="512" y="0"/>
                            </a:moveTo>
                            <a:lnTo>
                              <a:pt x="502" y="0"/>
                            </a:lnTo>
                            <a:lnTo>
                              <a:pt x="502" y="10"/>
                            </a:lnTo>
                            <a:lnTo>
                              <a:pt x="502" y="183"/>
                            </a:lnTo>
                            <a:lnTo>
                              <a:pt x="11" y="183"/>
                            </a:lnTo>
                            <a:lnTo>
                              <a:pt x="11" y="10"/>
                            </a:lnTo>
                            <a:lnTo>
                              <a:pt x="502" y="10"/>
                            </a:lnTo>
                            <a:lnTo>
                              <a:pt x="502" y="0"/>
                            </a:lnTo>
                            <a:lnTo>
                              <a:pt x="0" y="0"/>
                            </a:lnTo>
                            <a:lnTo>
                              <a:pt x="0" y="9"/>
                            </a:lnTo>
                            <a:lnTo>
                              <a:pt x="0" y="10"/>
                            </a:lnTo>
                            <a:lnTo>
                              <a:pt x="0" y="183"/>
                            </a:lnTo>
                            <a:lnTo>
                              <a:pt x="0" y="191"/>
                            </a:lnTo>
                            <a:lnTo>
                              <a:pt x="0" y="193"/>
                            </a:lnTo>
                            <a:lnTo>
                              <a:pt x="512" y="193"/>
                            </a:lnTo>
                            <a:lnTo>
                              <a:pt x="512" y="191"/>
                            </a:lnTo>
                            <a:lnTo>
                              <a:pt x="512" y="183"/>
                            </a:lnTo>
                            <a:lnTo>
                              <a:pt x="512" y="10"/>
                            </a:lnTo>
                            <a:lnTo>
                              <a:pt x="512" y="9"/>
                            </a:lnTo>
                            <a:lnTo>
                              <a:pt x="5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10B5C" id="docshape7" o:spid="_x0000_s1026" style="position:absolute;margin-left:111.95pt;margin-top:50.05pt;width:25.6pt;height:9.65pt;z-index:-1697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" path="m512,l502,r,10l502,183r-491,l11,10r491,l502,,,,,9r,1l,183r,8l,193r512,l512,191r,-8l512,10r,-1l512,xe" fillcolor="black" stroked="f">
              <v:path arrowok="t" o:connecttype="custom" o:connectlocs="325120,635635;318770,635635;318770,641985;318770,751840;6985,751840;6985,641985;318770,641985;318770,635635;0,635635;0,641350;0,641985;0,751840;0,756920;0,758190;325120,758190;325120,756920;325120,751840;325120,641985;325120,641350;325120,635635" o:connectangles="0,0,0,0,0,0,0,0,0,0,0,0,0,0,0,0,0,0,0,0"/>
              <w10:wrap anchorx="page" anchory="page"/>
            </v:shape>
          </w:pict>
        </mc:Fallback>
      </mc:AlternateContent>
    </w:r>
    <w:r>
      <w:rPr>
        <w:noProof/>
        <w:lang w:val="en-GB" w:eastAsia="en-GB"/>
      </w:rPr>
      <mc:AlternateContent>
        <mc:Choice Requires="wps">
          <w:drawing>
            <wp:anchor distT="0" distB="0" distL="114300" distR="114300" simplePos="0" relativeHeight="486340096" behindDoc="1" locked="0" layoutInCell="1" allowOverlap="1" wp14:anchorId="29854630" wp14:editId="0F8DF4D8">
              <wp:simplePos x="0" y="0"/>
              <wp:positionH relativeFrom="page">
                <wp:posOffset>528320</wp:posOffset>
              </wp:positionH>
              <wp:positionV relativeFrom="page">
                <wp:posOffset>805815</wp:posOffset>
              </wp:positionV>
              <wp:extent cx="6499225" cy="6350"/>
              <wp:effectExtent l="0" t="0" r="0" b="0"/>
              <wp:wrapNone/>
              <wp:docPr id="17"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6D5C9" id="docshape8" o:spid="_x0000_s1026" style="position:absolute;margin-left:41.6pt;margin-top:63.45pt;width:511.75pt;height:.5pt;z-index:-16976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" fillcolor="black" stroked="f">
              <w10:wrap anchorx="page" anchory="page"/>
            </v:rect>
          </w:pict>
        </mc:Fallback>
      </mc:AlternateContent>
    </w:r>
    <w:r>
      <w:rPr>
        <w:noProof/>
        <w:lang w:val="en-GB" w:eastAsia="en-GB"/>
      </w:rPr>
      <mc:AlternateContent>
        <mc:Choice Requires="wps">
          <w:drawing>
            <wp:anchor distT="0" distB="0" distL="114300" distR="114300" simplePos="0" relativeHeight="486340608" behindDoc="1" locked="0" layoutInCell="1" allowOverlap="1" wp14:anchorId="78E259A7" wp14:editId="42063A45">
              <wp:simplePos x="0" y="0"/>
              <wp:positionH relativeFrom="page">
                <wp:posOffset>514985</wp:posOffset>
              </wp:positionH>
              <wp:positionV relativeFrom="page">
                <wp:posOffset>601345</wp:posOffset>
              </wp:positionV>
              <wp:extent cx="533400" cy="172085"/>
              <wp:effectExtent l="0" t="0" r="0" b="0"/>
              <wp:wrapNone/>
              <wp:docPr id="16"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383CA" w14:textId="77777777" w:rsidR="00343FF6" w:rsidRDefault="00635E89">
                          <w:pPr>
                            <w:pStyle w:val="BodyText"/>
                            <w:spacing w:before="22"/>
                            <w:ind w:left="20"/>
                          </w:pPr>
                          <w:r>
                            <w:rPr>
                              <w:w w:val="95"/>
                            </w:rPr>
                            <w:t>18.8.2016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259A7" id="_x0000_t202" coordsize="21600,21600" o:spt="202" path="m,l,21600r21600,l21600,xe">
              <v:stroke joinstyle="miter"/>
              <v:path gradientshapeok="t" o:connecttype="rect"/>
            </v:shapetype>
            <v:shape id="docshape9" o:spid="_x0000_s1030" type="#_x0000_t202" style="position:absolute;margin-left:40.55pt;margin-top:47.35pt;width:42pt;height:13.55pt;z-index:-1697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" filled="f" stroked="f">
              <v:textbox inset="0,0,0,0">
                <w:txbxContent>
                  <w:p w14:paraId="015383CA" w14:textId="77777777" w:rsidR="00343FF6" w:rsidRDefault="00635E89">
                    <w:pPr>
                      <w:pStyle w:val="BodyText"/>
                      <w:spacing w:before="22"/>
                      <w:ind w:left="20"/>
                    </w:pPr>
                    <w:r>
                      <w:rPr>
                        <w:w w:val="95"/>
                      </w:rPr>
                      <w:t>18.8.2016</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41120" behindDoc="1" locked="0" layoutInCell="1" allowOverlap="1" wp14:anchorId="1E96610B" wp14:editId="5B8773DB">
              <wp:simplePos x="0" y="0"/>
              <wp:positionH relativeFrom="page">
                <wp:posOffset>2823845</wp:posOffset>
              </wp:positionH>
              <wp:positionV relativeFrom="page">
                <wp:posOffset>601345</wp:posOffset>
              </wp:positionV>
              <wp:extent cx="1908810" cy="172085"/>
              <wp:effectExtent l="0" t="0" r="0" b="0"/>
              <wp:wrapNone/>
              <wp:docPr id="15"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136E7" w14:textId="77777777" w:rsidR="00343FF6" w:rsidRDefault="00635E89">
                          <w:pPr>
                            <w:pStyle w:val="BodyText"/>
                            <w:spacing w:before="22"/>
                            <w:ind w:left="20"/>
                          </w:pPr>
                          <w:r>
                            <w:rPr>
                              <w:w w:val="95"/>
                            </w:rPr>
                            <w:t>Official</w:t>
                          </w:r>
                          <w:r>
                            <w:rPr>
                              <w:spacing w:val="8"/>
                              <w:w w:val="95"/>
                            </w:rPr>
                            <w:t xml:space="preserve"> </w:t>
                          </w:r>
                          <w:r>
                            <w:rPr>
                              <w:w w:val="95"/>
                            </w:rPr>
                            <w:t>Journal</w:t>
                          </w:r>
                          <w:r>
                            <w:rPr>
                              <w:spacing w:val="8"/>
                              <w:w w:val="95"/>
                            </w:rPr>
                            <w:t xml:space="preserve"> </w:t>
                          </w:r>
                          <w:r>
                            <w:rPr>
                              <w:w w:val="95"/>
                            </w:rPr>
                            <w:t>of</w:t>
                          </w:r>
                          <w:r>
                            <w:rPr>
                              <w:spacing w:val="12"/>
                              <w:w w:val="95"/>
                            </w:rPr>
                            <w:t xml:space="preserve"> </w:t>
                          </w:r>
                          <w:r>
                            <w:rPr>
                              <w:w w:val="95"/>
                            </w:rPr>
                            <w:t>the</w:t>
                          </w:r>
                          <w:r>
                            <w:rPr>
                              <w:spacing w:val="8"/>
                              <w:w w:val="95"/>
                            </w:rPr>
                            <w:t xml:space="preserve"> </w:t>
                          </w:r>
                          <w:r>
                            <w:rPr>
                              <w:w w:val="95"/>
                            </w:rPr>
                            <w:t>European</w:t>
                          </w:r>
                          <w:r>
                            <w:rPr>
                              <w:spacing w:val="7"/>
                              <w:w w:val="95"/>
                            </w:rPr>
                            <w:t xml:space="preserve"> </w:t>
                          </w:r>
                          <w:r>
                            <w:rPr>
                              <w:w w:val="95"/>
                            </w:rPr>
                            <w:t>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6610B" id="docshape10" o:spid="_x0000_s1031" type="#_x0000_t202" style="position:absolute;margin-left:222.35pt;margin-top:47.35pt;width:150.3pt;height:13.55pt;z-index:-1697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" filled="f" stroked="f">
              <v:textbox inset="0,0,0,0">
                <w:txbxContent>
                  <w:p w14:paraId="4A6136E7" w14:textId="77777777" w:rsidR="00343FF6" w:rsidRDefault="00635E89">
                    <w:pPr>
                      <w:pStyle w:val="BodyText"/>
                      <w:spacing w:before="22"/>
                      <w:ind w:left="20"/>
                    </w:pPr>
                    <w:r>
                      <w:rPr>
                        <w:w w:val="95"/>
                      </w:rPr>
                      <w:t>Official</w:t>
                    </w:r>
                    <w:r>
                      <w:rPr>
                        <w:spacing w:val="8"/>
                        <w:w w:val="95"/>
                      </w:rPr>
                      <w:t xml:space="preserve"> </w:t>
                    </w:r>
                    <w:r>
                      <w:rPr>
                        <w:w w:val="95"/>
                      </w:rPr>
                      <w:t>Journal</w:t>
                    </w:r>
                    <w:r>
                      <w:rPr>
                        <w:spacing w:val="8"/>
                        <w:w w:val="95"/>
                      </w:rPr>
                      <w:t xml:space="preserve"> </w:t>
                    </w:r>
                    <w:r>
                      <w:rPr>
                        <w:w w:val="95"/>
                      </w:rPr>
                      <w:t>of</w:t>
                    </w:r>
                    <w:r>
                      <w:rPr>
                        <w:spacing w:val="12"/>
                        <w:w w:val="95"/>
                      </w:rPr>
                      <w:t xml:space="preserve"> </w:t>
                    </w:r>
                    <w:r>
                      <w:rPr>
                        <w:w w:val="95"/>
                      </w:rPr>
                      <w:t>the</w:t>
                    </w:r>
                    <w:r>
                      <w:rPr>
                        <w:spacing w:val="8"/>
                        <w:w w:val="95"/>
                      </w:rPr>
                      <w:t xml:space="preserve"> </w:t>
                    </w:r>
                    <w:r>
                      <w:rPr>
                        <w:w w:val="95"/>
                      </w:rPr>
                      <w:t>European</w:t>
                    </w:r>
                    <w:r>
                      <w:rPr>
                        <w:spacing w:val="7"/>
                        <w:w w:val="95"/>
                      </w:rPr>
                      <w:t xml:space="preserve"> </w:t>
                    </w:r>
                    <w:r>
                      <w:rPr>
                        <w:w w:val="95"/>
                      </w:rPr>
                      <w:t>Union</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41632" behindDoc="1" locked="0" layoutInCell="1" allowOverlap="1" wp14:anchorId="0A15A2C4" wp14:editId="141FF288">
              <wp:simplePos x="0" y="0"/>
              <wp:positionH relativeFrom="page">
                <wp:posOffset>6560185</wp:posOffset>
              </wp:positionH>
              <wp:positionV relativeFrom="page">
                <wp:posOffset>601345</wp:posOffset>
              </wp:positionV>
              <wp:extent cx="518160" cy="172085"/>
              <wp:effectExtent l="0" t="0" r="0" b="0"/>
              <wp:wrapNone/>
              <wp:docPr id="14" name="docshape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F5FE6" w14:textId="2000510C" w:rsidR="00343FF6" w:rsidRDefault="00635E89">
                          <w:pPr>
                            <w:pStyle w:val="BodyText"/>
                            <w:spacing w:before="22"/>
                            <w:ind w:left="20"/>
                          </w:pPr>
                          <w:r>
                            <w:rPr>
                              <w:w w:val="95"/>
                            </w:rPr>
                            <w:t>L</w:t>
                          </w:r>
                          <w:r>
                            <w:rPr>
                              <w:spacing w:val="4"/>
                              <w:w w:val="95"/>
                            </w:rPr>
                            <w:t xml:space="preserve"> </w:t>
                          </w:r>
                          <w:r>
                            <w:rPr>
                              <w:w w:val="95"/>
                            </w:rPr>
                            <w:t>223/</w:t>
                          </w:r>
                          <w:r>
                            <w:fldChar w:fldCharType="begin"/>
                          </w:r>
                          <w:r>
                            <w:rPr>
                              <w:w w:val="95"/>
                            </w:rPr>
                            <w:instrText xml:space="preserve"> PAGE </w:instrText>
                          </w:r>
                          <w:r>
                            <w:fldChar w:fldCharType="separate"/>
                          </w:r>
                          <w:r>
                            <w:rPr>
                              <w:noProof/>
                              <w:w w:val="95"/>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5A2C4" id="docshape11" o:spid="_x0000_s1032" type="#_x0000_t202" style="position:absolute;margin-left:516.55pt;margin-top:47.35pt;width:40.8pt;height:13.55pt;z-index:-1697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" filled="f" stroked="f">
              <v:textbox inset="0,0,0,0">
                <w:txbxContent>
                  <w:p w14:paraId="7F7F5FE6" w14:textId="2000510C" w:rsidR="00343FF6" w:rsidRDefault="00635E89">
                    <w:pPr>
                      <w:pStyle w:val="BodyText"/>
                      <w:spacing w:before="22"/>
                      <w:ind w:left="20"/>
                    </w:pPr>
                    <w:r>
                      <w:rPr>
                        <w:w w:val="95"/>
                      </w:rPr>
                      <w:t>L</w:t>
                    </w:r>
                    <w:r>
                      <w:rPr>
                        <w:spacing w:val="4"/>
                        <w:w w:val="95"/>
                      </w:rPr>
                      <w:t xml:space="preserve"> </w:t>
                    </w:r>
                    <w:r>
                      <w:rPr>
                        <w:w w:val="95"/>
                      </w:rPr>
                      <w:t>223/</w:t>
                    </w:r>
                    <w:r>
                      <w:fldChar w:fldCharType="begin"/>
                    </w:r>
                    <w:r>
                      <w:rPr>
                        <w:w w:val="95"/>
                      </w:rPr>
                      <w:instrText xml:space="preserve"> PAGE </w:instrText>
                    </w:r>
                    <w:r>
                      <w:fldChar w:fldCharType="separate"/>
                    </w:r>
                    <w:r>
                      <w:rPr>
                        <w:noProof/>
                        <w:w w:val="95"/>
                      </w:rPr>
                      <w:t>11</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42144" behindDoc="1" locked="0" layoutInCell="1" allowOverlap="1" wp14:anchorId="7B11DC6B" wp14:editId="2C0C5245">
              <wp:simplePos x="0" y="0"/>
              <wp:positionH relativeFrom="page">
                <wp:posOffset>1509395</wp:posOffset>
              </wp:positionH>
              <wp:positionV relativeFrom="page">
                <wp:posOffset>617855</wp:posOffset>
              </wp:positionV>
              <wp:extent cx="150495" cy="155575"/>
              <wp:effectExtent l="0" t="0" r="0" b="0"/>
              <wp:wrapNone/>
              <wp:docPr id="13" name="docshape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172DD" w14:textId="77777777" w:rsidR="00343FF6" w:rsidRDefault="00635E89">
                          <w:pPr>
                            <w:spacing w:before="20"/>
                            <w:ind w:left="20"/>
                            <w:rPr>
                              <w:sz w:val="17"/>
                            </w:rPr>
                          </w:pPr>
                          <w:r>
                            <w:rPr>
                              <w:w w:val="9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11DC6B" id="docshape12" o:spid="_x0000_s1033" type="#_x0000_t202" style="position:absolute;margin-left:118.85pt;margin-top:48.65pt;width:11.85pt;height:12.25pt;z-index:-16974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" filled="f" stroked="f">
              <v:textbox inset="0,0,0,0">
                <w:txbxContent>
                  <w:p w14:paraId="0C8172DD" w14:textId="77777777" w:rsidR="00343FF6" w:rsidRDefault="00635E89">
                    <w:pPr>
                      <w:spacing w:before="20"/>
                      <w:ind w:left="20"/>
                      <w:rPr>
                        <w:sz w:val="17"/>
                      </w:rPr>
                    </w:pPr>
                    <w:r>
                      <w:rPr>
                        <w:w w:val="95"/>
                        <w:sz w:val="17"/>
                      </w:rPr>
                      <w:t>EN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90932" w14:textId="7F8BC8C8" w:rsidR="00343FF6" w:rsidRDefault="00635E89">
    <w:pPr>
      <w:pStyle w:val="BodyText"/>
      <w:spacing w:line="14" w:lineRule="auto"/>
      <w:rPr>
        <w:sz w:val="20"/>
      </w:rPr>
    </w:pPr>
    <w:r>
      <w:rPr>
        <w:noProof/>
        <w:lang w:val="en-GB" w:eastAsia="en-GB"/>
      </w:rPr>
      <mc:AlternateContent>
        <mc:Choice Requires="wps">
          <w:drawing>
            <wp:anchor distT="0" distB="0" distL="114300" distR="114300" simplePos="0" relativeHeight="486359040" behindDoc="1" locked="0" layoutInCell="1" allowOverlap="1" wp14:anchorId="7934025C" wp14:editId="7DFA1F32">
              <wp:simplePos x="0" y="0"/>
              <wp:positionH relativeFrom="page">
                <wp:posOffset>1421765</wp:posOffset>
              </wp:positionH>
              <wp:positionV relativeFrom="page">
                <wp:posOffset>635635</wp:posOffset>
              </wp:positionV>
              <wp:extent cx="325120" cy="122555"/>
              <wp:effectExtent l="0" t="0" r="0" b="0"/>
              <wp:wrapNone/>
              <wp:docPr id="12" name="docshape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2555"/>
                      </a:xfrm>
                      <a:custGeom>
                        <a:avLst/>
                        <a:gdLst>
                          <a:gd name="T0" fmla="+- 0 2751 2239"/>
                          <a:gd name="T1" fmla="*/ T0 w 512"/>
                          <a:gd name="T2" fmla="+- 0 1001 1001"/>
                          <a:gd name="T3" fmla="*/ 1001 h 193"/>
                          <a:gd name="T4" fmla="+- 0 2741 2239"/>
                          <a:gd name="T5" fmla="*/ T4 w 512"/>
                          <a:gd name="T6" fmla="+- 0 1001 1001"/>
                          <a:gd name="T7" fmla="*/ 1001 h 193"/>
                          <a:gd name="T8" fmla="+- 0 2741 2239"/>
                          <a:gd name="T9" fmla="*/ T8 w 512"/>
                          <a:gd name="T10" fmla="+- 0 1011 1001"/>
                          <a:gd name="T11" fmla="*/ 1011 h 193"/>
                          <a:gd name="T12" fmla="+- 0 2741 2239"/>
                          <a:gd name="T13" fmla="*/ T12 w 512"/>
                          <a:gd name="T14" fmla="+- 0 1184 1001"/>
                          <a:gd name="T15" fmla="*/ 1184 h 193"/>
                          <a:gd name="T16" fmla="+- 0 2250 2239"/>
                          <a:gd name="T17" fmla="*/ T16 w 512"/>
                          <a:gd name="T18" fmla="+- 0 1184 1001"/>
                          <a:gd name="T19" fmla="*/ 1184 h 193"/>
                          <a:gd name="T20" fmla="+- 0 2250 2239"/>
                          <a:gd name="T21" fmla="*/ T20 w 512"/>
                          <a:gd name="T22" fmla="+- 0 1011 1001"/>
                          <a:gd name="T23" fmla="*/ 1011 h 193"/>
                          <a:gd name="T24" fmla="+- 0 2741 2239"/>
                          <a:gd name="T25" fmla="*/ T24 w 512"/>
                          <a:gd name="T26" fmla="+- 0 1011 1001"/>
                          <a:gd name="T27" fmla="*/ 1011 h 193"/>
                          <a:gd name="T28" fmla="+- 0 2741 2239"/>
                          <a:gd name="T29" fmla="*/ T28 w 512"/>
                          <a:gd name="T30" fmla="+- 0 1001 1001"/>
                          <a:gd name="T31" fmla="*/ 1001 h 193"/>
                          <a:gd name="T32" fmla="+- 0 2239 2239"/>
                          <a:gd name="T33" fmla="*/ T32 w 512"/>
                          <a:gd name="T34" fmla="+- 0 1001 1001"/>
                          <a:gd name="T35" fmla="*/ 1001 h 193"/>
                          <a:gd name="T36" fmla="+- 0 2239 2239"/>
                          <a:gd name="T37" fmla="*/ T36 w 512"/>
                          <a:gd name="T38" fmla="+- 0 1010 1001"/>
                          <a:gd name="T39" fmla="*/ 1010 h 193"/>
                          <a:gd name="T40" fmla="+- 0 2239 2239"/>
                          <a:gd name="T41" fmla="*/ T40 w 512"/>
                          <a:gd name="T42" fmla="+- 0 1011 1001"/>
                          <a:gd name="T43" fmla="*/ 1011 h 193"/>
                          <a:gd name="T44" fmla="+- 0 2239 2239"/>
                          <a:gd name="T45" fmla="*/ T44 w 512"/>
                          <a:gd name="T46" fmla="+- 0 1184 1001"/>
                          <a:gd name="T47" fmla="*/ 1184 h 193"/>
                          <a:gd name="T48" fmla="+- 0 2239 2239"/>
                          <a:gd name="T49" fmla="*/ T48 w 512"/>
                          <a:gd name="T50" fmla="+- 0 1192 1001"/>
                          <a:gd name="T51" fmla="*/ 1192 h 193"/>
                          <a:gd name="T52" fmla="+- 0 2239 2239"/>
                          <a:gd name="T53" fmla="*/ T52 w 512"/>
                          <a:gd name="T54" fmla="+- 0 1194 1001"/>
                          <a:gd name="T55" fmla="*/ 1194 h 193"/>
                          <a:gd name="T56" fmla="+- 0 2751 2239"/>
                          <a:gd name="T57" fmla="*/ T56 w 512"/>
                          <a:gd name="T58" fmla="+- 0 1194 1001"/>
                          <a:gd name="T59" fmla="*/ 1194 h 193"/>
                          <a:gd name="T60" fmla="+- 0 2751 2239"/>
                          <a:gd name="T61" fmla="*/ T60 w 512"/>
                          <a:gd name="T62" fmla="+- 0 1192 1001"/>
                          <a:gd name="T63" fmla="*/ 1192 h 193"/>
                          <a:gd name="T64" fmla="+- 0 2751 2239"/>
                          <a:gd name="T65" fmla="*/ T64 w 512"/>
                          <a:gd name="T66" fmla="+- 0 1184 1001"/>
                          <a:gd name="T67" fmla="*/ 1184 h 193"/>
                          <a:gd name="T68" fmla="+- 0 2751 2239"/>
                          <a:gd name="T69" fmla="*/ T68 w 512"/>
                          <a:gd name="T70" fmla="+- 0 1011 1001"/>
                          <a:gd name="T71" fmla="*/ 1011 h 193"/>
                          <a:gd name="T72" fmla="+- 0 2751 2239"/>
                          <a:gd name="T73" fmla="*/ T72 w 512"/>
                          <a:gd name="T74" fmla="+- 0 1010 1001"/>
                          <a:gd name="T75" fmla="*/ 1010 h 193"/>
                          <a:gd name="T76" fmla="+- 0 2751 2239"/>
                          <a:gd name="T77" fmla="*/ T76 w 512"/>
                          <a:gd name="T78" fmla="+- 0 1001 1001"/>
                          <a:gd name="T79" fmla="*/ 1001 h 1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12" h="193">
                            <a:moveTo>
                              <a:pt x="512" y="0"/>
                            </a:moveTo>
                            <a:lnTo>
                              <a:pt x="502" y="0"/>
                            </a:lnTo>
                            <a:lnTo>
                              <a:pt x="502" y="10"/>
                            </a:lnTo>
                            <a:lnTo>
                              <a:pt x="502" y="183"/>
                            </a:lnTo>
                            <a:lnTo>
                              <a:pt x="11" y="183"/>
                            </a:lnTo>
                            <a:lnTo>
                              <a:pt x="11" y="10"/>
                            </a:lnTo>
                            <a:lnTo>
                              <a:pt x="502" y="10"/>
                            </a:lnTo>
                            <a:lnTo>
                              <a:pt x="502" y="0"/>
                            </a:lnTo>
                            <a:lnTo>
                              <a:pt x="0" y="0"/>
                            </a:lnTo>
                            <a:lnTo>
                              <a:pt x="0" y="9"/>
                            </a:lnTo>
                            <a:lnTo>
                              <a:pt x="0" y="10"/>
                            </a:lnTo>
                            <a:lnTo>
                              <a:pt x="0" y="183"/>
                            </a:lnTo>
                            <a:lnTo>
                              <a:pt x="0" y="191"/>
                            </a:lnTo>
                            <a:lnTo>
                              <a:pt x="0" y="193"/>
                            </a:lnTo>
                            <a:lnTo>
                              <a:pt x="512" y="193"/>
                            </a:lnTo>
                            <a:lnTo>
                              <a:pt x="512" y="191"/>
                            </a:lnTo>
                            <a:lnTo>
                              <a:pt x="512" y="183"/>
                            </a:lnTo>
                            <a:lnTo>
                              <a:pt x="512" y="10"/>
                            </a:lnTo>
                            <a:lnTo>
                              <a:pt x="512" y="9"/>
                            </a:lnTo>
                            <a:lnTo>
                              <a:pt x="5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5717E" id="docshape48" o:spid="_x0000_s1026" style="position:absolute;margin-left:111.95pt;margin-top:50.05pt;width:25.6pt;height:9.65pt;z-index:-16957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" path="m512,l502,r,10l502,183r-491,l11,10r491,l502,,,,,9r,1l,183r,8l,193r512,l512,191r,-8l512,10r,-1l512,xe" fillcolor="black" stroked="f">
              <v:path arrowok="t" o:connecttype="custom" o:connectlocs="325120,635635;318770,635635;318770,641985;318770,751840;6985,751840;6985,641985;318770,641985;318770,635635;0,635635;0,641350;0,641985;0,751840;0,756920;0,758190;325120,758190;325120,756920;325120,751840;325120,641985;325120,641350;325120,635635" o:connectangles="0,0,0,0,0,0,0,0,0,0,0,0,0,0,0,0,0,0,0,0"/>
              <w10:wrap anchorx="page" anchory="page"/>
            </v:shape>
          </w:pict>
        </mc:Fallback>
      </mc:AlternateContent>
    </w:r>
    <w:r>
      <w:rPr>
        <w:noProof/>
        <w:lang w:val="en-GB" w:eastAsia="en-GB"/>
      </w:rPr>
      <mc:AlternateContent>
        <mc:Choice Requires="wps">
          <w:drawing>
            <wp:anchor distT="0" distB="0" distL="114300" distR="114300" simplePos="0" relativeHeight="486359552" behindDoc="1" locked="0" layoutInCell="1" allowOverlap="1" wp14:anchorId="5B4B74F0" wp14:editId="12C8933D">
              <wp:simplePos x="0" y="0"/>
              <wp:positionH relativeFrom="page">
                <wp:posOffset>528320</wp:posOffset>
              </wp:positionH>
              <wp:positionV relativeFrom="page">
                <wp:posOffset>805815</wp:posOffset>
              </wp:positionV>
              <wp:extent cx="6499225" cy="6350"/>
              <wp:effectExtent l="0" t="0" r="0" b="0"/>
              <wp:wrapNone/>
              <wp:docPr id="11" name="docshape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A0CFC" id="docshape49" o:spid="_x0000_s1026" style="position:absolute;margin-left:41.6pt;margin-top:63.45pt;width:511.75pt;height:.5pt;z-index:-1695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" fillcolor="black" stroked="f">
              <w10:wrap anchorx="page" anchory="page"/>
            </v:rect>
          </w:pict>
        </mc:Fallback>
      </mc:AlternateContent>
    </w:r>
    <w:r>
      <w:rPr>
        <w:noProof/>
        <w:lang w:val="en-GB" w:eastAsia="en-GB"/>
      </w:rPr>
      <mc:AlternateContent>
        <mc:Choice Requires="wps">
          <w:drawing>
            <wp:anchor distT="0" distB="0" distL="114300" distR="114300" simplePos="0" relativeHeight="486360064" behindDoc="1" locked="0" layoutInCell="1" allowOverlap="1" wp14:anchorId="78D1FC37" wp14:editId="7054FCB2">
              <wp:simplePos x="0" y="0"/>
              <wp:positionH relativeFrom="page">
                <wp:posOffset>514985</wp:posOffset>
              </wp:positionH>
              <wp:positionV relativeFrom="page">
                <wp:posOffset>601345</wp:posOffset>
              </wp:positionV>
              <wp:extent cx="518795" cy="172085"/>
              <wp:effectExtent l="0" t="0" r="0" b="0"/>
              <wp:wrapNone/>
              <wp:docPr id="10" name="docshape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6675B" w14:textId="32DF506B" w:rsidR="00343FF6" w:rsidRDefault="00635E89">
                          <w:pPr>
                            <w:pStyle w:val="BodyText"/>
                            <w:spacing w:before="22"/>
                            <w:ind w:left="20"/>
                          </w:pPr>
                          <w:r>
                            <w:rPr>
                              <w:w w:val="95"/>
                            </w:rPr>
                            <w:t>L</w:t>
                          </w:r>
                          <w:r>
                            <w:rPr>
                              <w:spacing w:val="4"/>
                              <w:w w:val="95"/>
                            </w:rPr>
                            <w:t xml:space="preserve"> </w:t>
                          </w:r>
                          <w:r>
                            <w:rPr>
                              <w:w w:val="95"/>
                            </w:rPr>
                            <w:t>223/</w:t>
                          </w:r>
                          <w:r>
                            <w:fldChar w:fldCharType="begin"/>
                          </w:r>
                          <w:r>
                            <w:rPr>
                              <w:w w:val="95"/>
                            </w:rPr>
                            <w:instrText xml:space="preserve"> PAGE </w:instrText>
                          </w:r>
                          <w:r>
                            <w:fldChar w:fldCharType="separate"/>
                          </w:r>
                          <w:r>
                            <w:rPr>
                              <w:noProof/>
                              <w:w w:val="95"/>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1FC37" id="_x0000_t202" coordsize="21600,21600" o:spt="202" path="m,l,21600r21600,l21600,xe">
              <v:stroke joinstyle="miter"/>
              <v:path gradientshapeok="t" o:connecttype="rect"/>
            </v:shapetype>
            <v:shape id="docshape50" o:spid="_x0000_s1034" type="#_x0000_t202" style="position:absolute;margin-left:40.55pt;margin-top:47.35pt;width:40.85pt;height:13.55pt;z-index:-16956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" filled="f" stroked="f">
              <v:textbox inset="0,0,0,0">
                <w:txbxContent>
                  <w:p w14:paraId="59E6675B" w14:textId="32DF506B" w:rsidR="00343FF6" w:rsidRDefault="00635E89">
                    <w:pPr>
                      <w:pStyle w:val="BodyText"/>
                      <w:spacing w:before="22"/>
                      <w:ind w:left="20"/>
                    </w:pPr>
                    <w:r>
                      <w:rPr>
                        <w:w w:val="95"/>
                      </w:rPr>
                      <w:t>L</w:t>
                    </w:r>
                    <w:r>
                      <w:rPr>
                        <w:spacing w:val="4"/>
                        <w:w w:val="95"/>
                      </w:rPr>
                      <w:t xml:space="preserve"> </w:t>
                    </w:r>
                    <w:r>
                      <w:rPr>
                        <w:w w:val="95"/>
                      </w:rPr>
                      <w:t>223/</w:t>
                    </w:r>
                    <w:r>
                      <w:fldChar w:fldCharType="begin"/>
                    </w:r>
                    <w:r>
                      <w:rPr>
                        <w:w w:val="95"/>
                      </w:rPr>
                      <w:instrText xml:space="preserve"> PAGE </w:instrText>
                    </w:r>
                    <w:r>
                      <w:fldChar w:fldCharType="separate"/>
                    </w:r>
                    <w:r>
                      <w:rPr>
                        <w:noProof/>
                        <w:w w:val="95"/>
                      </w:rPr>
                      <w:t>30</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60576" behindDoc="1" locked="0" layoutInCell="1" allowOverlap="1" wp14:anchorId="2AC5D2CD" wp14:editId="70D5912D">
              <wp:simplePos x="0" y="0"/>
              <wp:positionH relativeFrom="page">
                <wp:posOffset>2823845</wp:posOffset>
              </wp:positionH>
              <wp:positionV relativeFrom="page">
                <wp:posOffset>601345</wp:posOffset>
              </wp:positionV>
              <wp:extent cx="1908810" cy="172085"/>
              <wp:effectExtent l="0" t="0" r="0" b="0"/>
              <wp:wrapNone/>
              <wp:docPr id="9" name="docshape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5E58A" w14:textId="77777777" w:rsidR="00343FF6" w:rsidRDefault="00635E89">
                          <w:pPr>
                            <w:pStyle w:val="BodyText"/>
                            <w:spacing w:before="22"/>
                            <w:ind w:left="20"/>
                          </w:pPr>
                          <w:r>
                            <w:rPr>
                              <w:w w:val="95"/>
                            </w:rPr>
                            <w:t>Official</w:t>
                          </w:r>
                          <w:r>
                            <w:rPr>
                              <w:spacing w:val="8"/>
                              <w:w w:val="95"/>
                            </w:rPr>
                            <w:t xml:space="preserve"> </w:t>
                          </w:r>
                          <w:r>
                            <w:rPr>
                              <w:w w:val="95"/>
                            </w:rPr>
                            <w:t>Journal</w:t>
                          </w:r>
                          <w:r>
                            <w:rPr>
                              <w:spacing w:val="8"/>
                              <w:w w:val="95"/>
                            </w:rPr>
                            <w:t xml:space="preserve"> </w:t>
                          </w:r>
                          <w:r>
                            <w:rPr>
                              <w:w w:val="95"/>
                            </w:rPr>
                            <w:t>of</w:t>
                          </w:r>
                          <w:r>
                            <w:rPr>
                              <w:spacing w:val="12"/>
                              <w:w w:val="95"/>
                            </w:rPr>
                            <w:t xml:space="preserve"> </w:t>
                          </w:r>
                          <w:r>
                            <w:rPr>
                              <w:w w:val="95"/>
                            </w:rPr>
                            <w:t>the</w:t>
                          </w:r>
                          <w:r>
                            <w:rPr>
                              <w:spacing w:val="8"/>
                              <w:w w:val="95"/>
                            </w:rPr>
                            <w:t xml:space="preserve"> </w:t>
                          </w:r>
                          <w:r>
                            <w:rPr>
                              <w:w w:val="95"/>
                            </w:rPr>
                            <w:t>European</w:t>
                          </w:r>
                          <w:r>
                            <w:rPr>
                              <w:spacing w:val="7"/>
                              <w:w w:val="95"/>
                            </w:rPr>
                            <w:t xml:space="preserve"> </w:t>
                          </w:r>
                          <w:r>
                            <w:rPr>
                              <w:w w:val="95"/>
                            </w:rPr>
                            <w:t>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5D2CD" id="docshape51" o:spid="_x0000_s1035" type="#_x0000_t202" style="position:absolute;margin-left:222.35pt;margin-top:47.35pt;width:150.3pt;height:13.55pt;z-index:-1695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7OrQIAALA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" filled="f" stroked="f">
              <v:textbox inset="0,0,0,0">
                <w:txbxContent>
                  <w:p w14:paraId="6F35E58A" w14:textId="77777777" w:rsidR="00343FF6" w:rsidRDefault="00635E89">
                    <w:pPr>
                      <w:pStyle w:val="BodyText"/>
                      <w:spacing w:before="22"/>
                      <w:ind w:left="20"/>
                    </w:pPr>
                    <w:r>
                      <w:rPr>
                        <w:w w:val="95"/>
                      </w:rPr>
                      <w:t>Official</w:t>
                    </w:r>
                    <w:r>
                      <w:rPr>
                        <w:spacing w:val="8"/>
                        <w:w w:val="95"/>
                      </w:rPr>
                      <w:t xml:space="preserve"> </w:t>
                    </w:r>
                    <w:r>
                      <w:rPr>
                        <w:w w:val="95"/>
                      </w:rPr>
                      <w:t>Journal</w:t>
                    </w:r>
                    <w:r>
                      <w:rPr>
                        <w:spacing w:val="8"/>
                        <w:w w:val="95"/>
                      </w:rPr>
                      <w:t xml:space="preserve"> </w:t>
                    </w:r>
                    <w:r>
                      <w:rPr>
                        <w:w w:val="95"/>
                      </w:rPr>
                      <w:t>of</w:t>
                    </w:r>
                    <w:r>
                      <w:rPr>
                        <w:spacing w:val="12"/>
                        <w:w w:val="95"/>
                      </w:rPr>
                      <w:t xml:space="preserve"> </w:t>
                    </w:r>
                    <w:r>
                      <w:rPr>
                        <w:w w:val="95"/>
                      </w:rPr>
                      <w:t>the</w:t>
                    </w:r>
                    <w:r>
                      <w:rPr>
                        <w:spacing w:val="8"/>
                        <w:w w:val="95"/>
                      </w:rPr>
                      <w:t xml:space="preserve"> </w:t>
                    </w:r>
                    <w:r>
                      <w:rPr>
                        <w:w w:val="95"/>
                      </w:rPr>
                      <w:t>European</w:t>
                    </w:r>
                    <w:r>
                      <w:rPr>
                        <w:spacing w:val="7"/>
                        <w:w w:val="95"/>
                      </w:rPr>
                      <w:t xml:space="preserve"> </w:t>
                    </w:r>
                    <w:r>
                      <w:rPr>
                        <w:w w:val="95"/>
                      </w:rPr>
                      <w:t>Union</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61088" behindDoc="1" locked="0" layoutInCell="1" allowOverlap="1" wp14:anchorId="0234D007" wp14:editId="1E0493B2">
              <wp:simplePos x="0" y="0"/>
              <wp:positionH relativeFrom="page">
                <wp:posOffset>6506845</wp:posOffset>
              </wp:positionH>
              <wp:positionV relativeFrom="page">
                <wp:posOffset>601345</wp:posOffset>
              </wp:positionV>
              <wp:extent cx="533400" cy="172085"/>
              <wp:effectExtent l="0" t="0" r="0" b="0"/>
              <wp:wrapNone/>
              <wp:docPr id="8" name="docshape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26C3C" w14:textId="77777777" w:rsidR="00343FF6" w:rsidRDefault="00635E89">
                          <w:pPr>
                            <w:pStyle w:val="BodyText"/>
                            <w:spacing w:before="22"/>
                            <w:ind w:left="20"/>
                          </w:pPr>
                          <w:r>
                            <w:rPr>
                              <w:w w:val="95"/>
                            </w:rPr>
                            <w:t>18.8.2016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4D007" id="docshape52" o:spid="_x0000_s1036" type="#_x0000_t202" style="position:absolute;margin-left:512.35pt;margin-top:47.35pt;width:42pt;height:13.55pt;z-index:-16955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" filled="f" stroked="f">
              <v:textbox inset="0,0,0,0">
                <w:txbxContent>
                  <w:p w14:paraId="68026C3C" w14:textId="77777777" w:rsidR="00343FF6" w:rsidRDefault="00635E89">
                    <w:pPr>
                      <w:pStyle w:val="BodyText"/>
                      <w:spacing w:before="22"/>
                      <w:ind w:left="20"/>
                    </w:pPr>
                    <w:r>
                      <w:rPr>
                        <w:w w:val="95"/>
                      </w:rPr>
                      <w:t>18.8.2016</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61600" behindDoc="1" locked="0" layoutInCell="1" allowOverlap="1" wp14:anchorId="3F1D4FF2" wp14:editId="57001EB4">
              <wp:simplePos x="0" y="0"/>
              <wp:positionH relativeFrom="page">
                <wp:posOffset>1509395</wp:posOffset>
              </wp:positionH>
              <wp:positionV relativeFrom="page">
                <wp:posOffset>617855</wp:posOffset>
              </wp:positionV>
              <wp:extent cx="150495" cy="155575"/>
              <wp:effectExtent l="0" t="0" r="0" b="0"/>
              <wp:wrapNone/>
              <wp:docPr id="7" name="docshape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5B742" w14:textId="77777777" w:rsidR="00343FF6" w:rsidRDefault="00635E89">
                          <w:pPr>
                            <w:spacing w:before="20"/>
                            <w:ind w:left="20"/>
                            <w:rPr>
                              <w:sz w:val="17"/>
                            </w:rPr>
                          </w:pPr>
                          <w:r>
                            <w:rPr>
                              <w:w w:val="9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D4FF2" id="docshape53" o:spid="_x0000_s1037" type="#_x0000_t202" style="position:absolute;margin-left:118.85pt;margin-top:48.65pt;width:11.85pt;height:12.25pt;z-index:-16954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" filled="f" stroked="f">
              <v:textbox inset="0,0,0,0">
                <w:txbxContent>
                  <w:p w14:paraId="3AE5B742" w14:textId="77777777" w:rsidR="00343FF6" w:rsidRDefault="00635E89">
                    <w:pPr>
                      <w:spacing w:before="20"/>
                      <w:ind w:left="20"/>
                      <w:rPr>
                        <w:sz w:val="17"/>
                      </w:rPr>
                    </w:pPr>
                    <w:r>
                      <w:rPr>
                        <w:w w:val="95"/>
                        <w:sz w:val="17"/>
                      </w:rPr>
                      <w:t>EN</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2818E" w14:textId="78D5B076" w:rsidR="00343FF6" w:rsidRDefault="00635E89">
    <w:pPr>
      <w:pStyle w:val="BodyText"/>
      <w:spacing w:line="14" w:lineRule="auto"/>
      <w:rPr>
        <w:sz w:val="20"/>
      </w:rPr>
    </w:pPr>
    <w:r>
      <w:rPr>
        <w:noProof/>
        <w:lang w:val="en-GB" w:eastAsia="en-GB"/>
      </w:rPr>
      <mc:AlternateContent>
        <mc:Choice Requires="wps">
          <w:drawing>
            <wp:anchor distT="0" distB="0" distL="114300" distR="114300" simplePos="0" relativeHeight="486355968" behindDoc="1" locked="0" layoutInCell="1" allowOverlap="1" wp14:anchorId="6290C19E" wp14:editId="0D57B55F">
              <wp:simplePos x="0" y="0"/>
              <wp:positionH relativeFrom="page">
                <wp:posOffset>1421765</wp:posOffset>
              </wp:positionH>
              <wp:positionV relativeFrom="page">
                <wp:posOffset>635635</wp:posOffset>
              </wp:positionV>
              <wp:extent cx="325120" cy="122555"/>
              <wp:effectExtent l="0" t="0" r="0" b="0"/>
              <wp:wrapNone/>
              <wp:docPr id="6" name="docshape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2555"/>
                      </a:xfrm>
                      <a:custGeom>
                        <a:avLst/>
                        <a:gdLst>
                          <a:gd name="T0" fmla="+- 0 2751 2239"/>
                          <a:gd name="T1" fmla="*/ T0 w 512"/>
                          <a:gd name="T2" fmla="+- 0 1001 1001"/>
                          <a:gd name="T3" fmla="*/ 1001 h 193"/>
                          <a:gd name="T4" fmla="+- 0 2741 2239"/>
                          <a:gd name="T5" fmla="*/ T4 w 512"/>
                          <a:gd name="T6" fmla="+- 0 1001 1001"/>
                          <a:gd name="T7" fmla="*/ 1001 h 193"/>
                          <a:gd name="T8" fmla="+- 0 2741 2239"/>
                          <a:gd name="T9" fmla="*/ T8 w 512"/>
                          <a:gd name="T10" fmla="+- 0 1011 1001"/>
                          <a:gd name="T11" fmla="*/ 1011 h 193"/>
                          <a:gd name="T12" fmla="+- 0 2741 2239"/>
                          <a:gd name="T13" fmla="*/ T12 w 512"/>
                          <a:gd name="T14" fmla="+- 0 1184 1001"/>
                          <a:gd name="T15" fmla="*/ 1184 h 193"/>
                          <a:gd name="T16" fmla="+- 0 2250 2239"/>
                          <a:gd name="T17" fmla="*/ T16 w 512"/>
                          <a:gd name="T18" fmla="+- 0 1184 1001"/>
                          <a:gd name="T19" fmla="*/ 1184 h 193"/>
                          <a:gd name="T20" fmla="+- 0 2250 2239"/>
                          <a:gd name="T21" fmla="*/ T20 w 512"/>
                          <a:gd name="T22" fmla="+- 0 1011 1001"/>
                          <a:gd name="T23" fmla="*/ 1011 h 193"/>
                          <a:gd name="T24" fmla="+- 0 2741 2239"/>
                          <a:gd name="T25" fmla="*/ T24 w 512"/>
                          <a:gd name="T26" fmla="+- 0 1011 1001"/>
                          <a:gd name="T27" fmla="*/ 1011 h 193"/>
                          <a:gd name="T28" fmla="+- 0 2741 2239"/>
                          <a:gd name="T29" fmla="*/ T28 w 512"/>
                          <a:gd name="T30" fmla="+- 0 1001 1001"/>
                          <a:gd name="T31" fmla="*/ 1001 h 193"/>
                          <a:gd name="T32" fmla="+- 0 2239 2239"/>
                          <a:gd name="T33" fmla="*/ T32 w 512"/>
                          <a:gd name="T34" fmla="+- 0 1001 1001"/>
                          <a:gd name="T35" fmla="*/ 1001 h 193"/>
                          <a:gd name="T36" fmla="+- 0 2239 2239"/>
                          <a:gd name="T37" fmla="*/ T36 w 512"/>
                          <a:gd name="T38" fmla="+- 0 1010 1001"/>
                          <a:gd name="T39" fmla="*/ 1010 h 193"/>
                          <a:gd name="T40" fmla="+- 0 2239 2239"/>
                          <a:gd name="T41" fmla="*/ T40 w 512"/>
                          <a:gd name="T42" fmla="+- 0 1011 1001"/>
                          <a:gd name="T43" fmla="*/ 1011 h 193"/>
                          <a:gd name="T44" fmla="+- 0 2239 2239"/>
                          <a:gd name="T45" fmla="*/ T44 w 512"/>
                          <a:gd name="T46" fmla="+- 0 1184 1001"/>
                          <a:gd name="T47" fmla="*/ 1184 h 193"/>
                          <a:gd name="T48" fmla="+- 0 2239 2239"/>
                          <a:gd name="T49" fmla="*/ T48 w 512"/>
                          <a:gd name="T50" fmla="+- 0 1192 1001"/>
                          <a:gd name="T51" fmla="*/ 1192 h 193"/>
                          <a:gd name="T52" fmla="+- 0 2239 2239"/>
                          <a:gd name="T53" fmla="*/ T52 w 512"/>
                          <a:gd name="T54" fmla="+- 0 1194 1001"/>
                          <a:gd name="T55" fmla="*/ 1194 h 193"/>
                          <a:gd name="T56" fmla="+- 0 2751 2239"/>
                          <a:gd name="T57" fmla="*/ T56 w 512"/>
                          <a:gd name="T58" fmla="+- 0 1194 1001"/>
                          <a:gd name="T59" fmla="*/ 1194 h 193"/>
                          <a:gd name="T60" fmla="+- 0 2751 2239"/>
                          <a:gd name="T61" fmla="*/ T60 w 512"/>
                          <a:gd name="T62" fmla="+- 0 1192 1001"/>
                          <a:gd name="T63" fmla="*/ 1192 h 193"/>
                          <a:gd name="T64" fmla="+- 0 2751 2239"/>
                          <a:gd name="T65" fmla="*/ T64 w 512"/>
                          <a:gd name="T66" fmla="+- 0 1184 1001"/>
                          <a:gd name="T67" fmla="*/ 1184 h 193"/>
                          <a:gd name="T68" fmla="+- 0 2751 2239"/>
                          <a:gd name="T69" fmla="*/ T68 w 512"/>
                          <a:gd name="T70" fmla="+- 0 1011 1001"/>
                          <a:gd name="T71" fmla="*/ 1011 h 193"/>
                          <a:gd name="T72" fmla="+- 0 2751 2239"/>
                          <a:gd name="T73" fmla="*/ T72 w 512"/>
                          <a:gd name="T74" fmla="+- 0 1010 1001"/>
                          <a:gd name="T75" fmla="*/ 1010 h 193"/>
                          <a:gd name="T76" fmla="+- 0 2751 2239"/>
                          <a:gd name="T77" fmla="*/ T76 w 512"/>
                          <a:gd name="T78" fmla="+- 0 1001 1001"/>
                          <a:gd name="T79" fmla="*/ 1001 h 1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12" h="193">
                            <a:moveTo>
                              <a:pt x="512" y="0"/>
                            </a:moveTo>
                            <a:lnTo>
                              <a:pt x="502" y="0"/>
                            </a:lnTo>
                            <a:lnTo>
                              <a:pt x="502" y="10"/>
                            </a:lnTo>
                            <a:lnTo>
                              <a:pt x="502" y="183"/>
                            </a:lnTo>
                            <a:lnTo>
                              <a:pt x="11" y="183"/>
                            </a:lnTo>
                            <a:lnTo>
                              <a:pt x="11" y="10"/>
                            </a:lnTo>
                            <a:lnTo>
                              <a:pt x="502" y="10"/>
                            </a:lnTo>
                            <a:lnTo>
                              <a:pt x="502" y="0"/>
                            </a:lnTo>
                            <a:lnTo>
                              <a:pt x="0" y="0"/>
                            </a:lnTo>
                            <a:lnTo>
                              <a:pt x="0" y="9"/>
                            </a:lnTo>
                            <a:lnTo>
                              <a:pt x="0" y="10"/>
                            </a:lnTo>
                            <a:lnTo>
                              <a:pt x="0" y="183"/>
                            </a:lnTo>
                            <a:lnTo>
                              <a:pt x="0" y="191"/>
                            </a:lnTo>
                            <a:lnTo>
                              <a:pt x="0" y="193"/>
                            </a:lnTo>
                            <a:lnTo>
                              <a:pt x="512" y="193"/>
                            </a:lnTo>
                            <a:lnTo>
                              <a:pt x="512" y="191"/>
                            </a:lnTo>
                            <a:lnTo>
                              <a:pt x="512" y="183"/>
                            </a:lnTo>
                            <a:lnTo>
                              <a:pt x="512" y="10"/>
                            </a:lnTo>
                            <a:lnTo>
                              <a:pt x="512" y="9"/>
                            </a:lnTo>
                            <a:lnTo>
                              <a:pt x="5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0E3F6" id="docshape42" o:spid="_x0000_s1026" style="position:absolute;margin-left:111.95pt;margin-top:50.05pt;width:25.6pt;height:9.65pt;z-index:-16960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" path="m512,l502,r,10l502,183r-491,l11,10r491,l502,,,,,9r,1l,183r,8l,193r512,l512,191r,-8l512,10r,-1l512,xe" fillcolor="black" stroked="f">
              <v:path arrowok="t" o:connecttype="custom" o:connectlocs="325120,635635;318770,635635;318770,641985;318770,751840;6985,751840;6985,641985;318770,641985;318770,635635;0,635635;0,641350;0,641985;0,751840;0,756920;0,758190;325120,758190;325120,756920;325120,751840;325120,641985;325120,641350;325120,635635" o:connectangles="0,0,0,0,0,0,0,0,0,0,0,0,0,0,0,0,0,0,0,0"/>
              <w10:wrap anchorx="page" anchory="page"/>
            </v:shape>
          </w:pict>
        </mc:Fallback>
      </mc:AlternateContent>
    </w:r>
    <w:r>
      <w:rPr>
        <w:noProof/>
        <w:lang w:val="en-GB" w:eastAsia="en-GB"/>
      </w:rPr>
      <mc:AlternateContent>
        <mc:Choice Requires="wps">
          <w:drawing>
            <wp:anchor distT="0" distB="0" distL="114300" distR="114300" simplePos="0" relativeHeight="486356480" behindDoc="1" locked="0" layoutInCell="1" allowOverlap="1" wp14:anchorId="6660BEE9" wp14:editId="2FCA3397">
              <wp:simplePos x="0" y="0"/>
              <wp:positionH relativeFrom="page">
                <wp:posOffset>528320</wp:posOffset>
              </wp:positionH>
              <wp:positionV relativeFrom="page">
                <wp:posOffset>805815</wp:posOffset>
              </wp:positionV>
              <wp:extent cx="6499225" cy="6350"/>
              <wp:effectExtent l="0" t="0" r="0" b="0"/>
              <wp:wrapNone/>
              <wp:docPr id="5" name="docshape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F1E4B" id="docshape43" o:spid="_x0000_s1026" style="position:absolute;margin-left:41.6pt;margin-top:63.45pt;width:511.75pt;height:.5pt;z-index:-16960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" fillcolor="black" stroked="f">
              <w10:wrap anchorx="page" anchory="page"/>
            </v:rect>
          </w:pict>
        </mc:Fallback>
      </mc:AlternateContent>
    </w:r>
    <w:r>
      <w:rPr>
        <w:noProof/>
        <w:lang w:val="en-GB" w:eastAsia="en-GB"/>
      </w:rPr>
      <mc:AlternateContent>
        <mc:Choice Requires="wps">
          <w:drawing>
            <wp:anchor distT="0" distB="0" distL="114300" distR="114300" simplePos="0" relativeHeight="486356992" behindDoc="1" locked="0" layoutInCell="1" allowOverlap="1" wp14:anchorId="2888DBCB" wp14:editId="7D626434">
              <wp:simplePos x="0" y="0"/>
              <wp:positionH relativeFrom="page">
                <wp:posOffset>514985</wp:posOffset>
              </wp:positionH>
              <wp:positionV relativeFrom="page">
                <wp:posOffset>601345</wp:posOffset>
              </wp:positionV>
              <wp:extent cx="533400" cy="172085"/>
              <wp:effectExtent l="0" t="0" r="0" b="0"/>
              <wp:wrapNone/>
              <wp:docPr id="4" name="docshape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B8214" w14:textId="77777777" w:rsidR="00343FF6" w:rsidRDefault="00635E89">
                          <w:pPr>
                            <w:pStyle w:val="BodyText"/>
                            <w:spacing w:before="22"/>
                            <w:ind w:left="20"/>
                          </w:pPr>
                          <w:r>
                            <w:rPr>
                              <w:w w:val="95"/>
                            </w:rPr>
                            <w:t>18.8.2016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8DBCB" id="_x0000_t202" coordsize="21600,21600" o:spt="202" path="m,l,21600r21600,l21600,xe">
              <v:stroke joinstyle="miter"/>
              <v:path gradientshapeok="t" o:connecttype="rect"/>
            </v:shapetype>
            <v:shape id="docshape44" o:spid="_x0000_s1038" type="#_x0000_t202" style="position:absolute;margin-left:40.55pt;margin-top:47.35pt;width:42pt;height:13.55pt;z-index:-16959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" filled="f" stroked="f">
              <v:textbox inset="0,0,0,0">
                <w:txbxContent>
                  <w:p w14:paraId="484B8214" w14:textId="77777777" w:rsidR="00343FF6" w:rsidRDefault="00635E89">
                    <w:pPr>
                      <w:pStyle w:val="BodyText"/>
                      <w:spacing w:before="22"/>
                      <w:ind w:left="20"/>
                    </w:pPr>
                    <w:r>
                      <w:rPr>
                        <w:w w:val="95"/>
                      </w:rPr>
                      <w:t>18.8.2016</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57504" behindDoc="1" locked="0" layoutInCell="1" allowOverlap="1" wp14:anchorId="2564CAD9" wp14:editId="16A73653">
              <wp:simplePos x="0" y="0"/>
              <wp:positionH relativeFrom="page">
                <wp:posOffset>2823845</wp:posOffset>
              </wp:positionH>
              <wp:positionV relativeFrom="page">
                <wp:posOffset>601345</wp:posOffset>
              </wp:positionV>
              <wp:extent cx="1908810" cy="172085"/>
              <wp:effectExtent l="0" t="0" r="0" b="0"/>
              <wp:wrapNone/>
              <wp:docPr id="3" name="docshape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C40DC" w14:textId="77777777" w:rsidR="00343FF6" w:rsidRDefault="00635E89">
                          <w:pPr>
                            <w:pStyle w:val="BodyText"/>
                            <w:spacing w:before="22"/>
                            <w:ind w:left="20"/>
                          </w:pPr>
                          <w:r>
                            <w:rPr>
                              <w:w w:val="95"/>
                            </w:rPr>
                            <w:t>Official</w:t>
                          </w:r>
                          <w:r>
                            <w:rPr>
                              <w:spacing w:val="8"/>
                              <w:w w:val="95"/>
                            </w:rPr>
                            <w:t xml:space="preserve"> </w:t>
                          </w:r>
                          <w:r>
                            <w:rPr>
                              <w:w w:val="95"/>
                            </w:rPr>
                            <w:t>Journal</w:t>
                          </w:r>
                          <w:r>
                            <w:rPr>
                              <w:spacing w:val="8"/>
                              <w:w w:val="95"/>
                            </w:rPr>
                            <w:t xml:space="preserve"> </w:t>
                          </w:r>
                          <w:r>
                            <w:rPr>
                              <w:w w:val="95"/>
                            </w:rPr>
                            <w:t>of</w:t>
                          </w:r>
                          <w:r>
                            <w:rPr>
                              <w:spacing w:val="12"/>
                              <w:w w:val="95"/>
                            </w:rPr>
                            <w:t xml:space="preserve"> </w:t>
                          </w:r>
                          <w:r>
                            <w:rPr>
                              <w:w w:val="95"/>
                            </w:rPr>
                            <w:t>the</w:t>
                          </w:r>
                          <w:r>
                            <w:rPr>
                              <w:spacing w:val="8"/>
                              <w:w w:val="95"/>
                            </w:rPr>
                            <w:t xml:space="preserve"> </w:t>
                          </w:r>
                          <w:r>
                            <w:rPr>
                              <w:w w:val="95"/>
                            </w:rPr>
                            <w:t>European</w:t>
                          </w:r>
                          <w:r>
                            <w:rPr>
                              <w:spacing w:val="7"/>
                              <w:w w:val="95"/>
                            </w:rPr>
                            <w:t xml:space="preserve"> </w:t>
                          </w:r>
                          <w:r>
                            <w:rPr>
                              <w:w w:val="95"/>
                            </w:rPr>
                            <w:t>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4CAD9" id="docshape45" o:spid="_x0000_s1039" type="#_x0000_t202" style="position:absolute;margin-left:222.35pt;margin-top:47.35pt;width:150.3pt;height:13.55pt;z-index:-16958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" filled="f" stroked="f">
              <v:textbox inset="0,0,0,0">
                <w:txbxContent>
                  <w:p w14:paraId="4A9C40DC" w14:textId="77777777" w:rsidR="00343FF6" w:rsidRDefault="00635E89">
                    <w:pPr>
                      <w:pStyle w:val="BodyText"/>
                      <w:spacing w:before="22"/>
                      <w:ind w:left="20"/>
                    </w:pPr>
                    <w:r>
                      <w:rPr>
                        <w:w w:val="95"/>
                      </w:rPr>
                      <w:t>Official</w:t>
                    </w:r>
                    <w:r>
                      <w:rPr>
                        <w:spacing w:val="8"/>
                        <w:w w:val="95"/>
                      </w:rPr>
                      <w:t xml:space="preserve"> </w:t>
                    </w:r>
                    <w:r>
                      <w:rPr>
                        <w:w w:val="95"/>
                      </w:rPr>
                      <w:t>Journal</w:t>
                    </w:r>
                    <w:r>
                      <w:rPr>
                        <w:spacing w:val="8"/>
                        <w:w w:val="95"/>
                      </w:rPr>
                      <w:t xml:space="preserve"> </w:t>
                    </w:r>
                    <w:r>
                      <w:rPr>
                        <w:w w:val="95"/>
                      </w:rPr>
                      <w:t>of</w:t>
                    </w:r>
                    <w:r>
                      <w:rPr>
                        <w:spacing w:val="12"/>
                        <w:w w:val="95"/>
                      </w:rPr>
                      <w:t xml:space="preserve"> </w:t>
                    </w:r>
                    <w:r>
                      <w:rPr>
                        <w:w w:val="95"/>
                      </w:rPr>
                      <w:t>the</w:t>
                    </w:r>
                    <w:r>
                      <w:rPr>
                        <w:spacing w:val="8"/>
                        <w:w w:val="95"/>
                      </w:rPr>
                      <w:t xml:space="preserve"> </w:t>
                    </w:r>
                    <w:r>
                      <w:rPr>
                        <w:w w:val="95"/>
                      </w:rPr>
                      <w:t>European</w:t>
                    </w:r>
                    <w:r>
                      <w:rPr>
                        <w:spacing w:val="7"/>
                        <w:w w:val="95"/>
                      </w:rPr>
                      <w:t xml:space="preserve"> </w:t>
                    </w:r>
                    <w:r>
                      <w:rPr>
                        <w:w w:val="95"/>
                      </w:rPr>
                      <w:t>Union</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58016" behindDoc="1" locked="0" layoutInCell="1" allowOverlap="1" wp14:anchorId="26C6A0FA" wp14:editId="1BEECB52">
              <wp:simplePos x="0" y="0"/>
              <wp:positionH relativeFrom="page">
                <wp:posOffset>6560185</wp:posOffset>
              </wp:positionH>
              <wp:positionV relativeFrom="page">
                <wp:posOffset>601345</wp:posOffset>
              </wp:positionV>
              <wp:extent cx="518160" cy="172085"/>
              <wp:effectExtent l="0" t="0" r="0" b="0"/>
              <wp:wrapNone/>
              <wp:docPr id="2" name="docshape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678CD" w14:textId="55B16816" w:rsidR="00343FF6" w:rsidRDefault="00635E89">
                          <w:pPr>
                            <w:pStyle w:val="BodyText"/>
                            <w:spacing w:before="22"/>
                            <w:ind w:left="20"/>
                          </w:pPr>
                          <w:r>
                            <w:rPr>
                              <w:w w:val="95"/>
                            </w:rPr>
                            <w:t>L</w:t>
                          </w:r>
                          <w:r>
                            <w:rPr>
                              <w:spacing w:val="4"/>
                              <w:w w:val="95"/>
                            </w:rPr>
                            <w:t xml:space="preserve"> </w:t>
                          </w:r>
                          <w:r>
                            <w:rPr>
                              <w:w w:val="95"/>
                            </w:rPr>
                            <w:t>223/</w:t>
                          </w:r>
                          <w:r>
                            <w:fldChar w:fldCharType="begin"/>
                          </w:r>
                          <w:r>
                            <w:rPr>
                              <w:w w:val="95"/>
                            </w:rPr>
                            <w:instrText xml:space="preserve"> PAGE </w:instrText>
                          </w:r>
                          <w:r>
                            <w:fldChar w:fldCharType="separate"/>
                          </w:r>
                          <w:r>
                            <w:rPr>
                              <w:noProof/>
                              <w:w w:val="95"/>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6A0FA" id="docshape46" o:spid="_x0000_s1040" type="#_x0000_t202" style="position:absolute;margin-left:516.55pt;margin-top:47.35pt;width:40.8pt;height:13.55pt;z-index:-16958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" filled="f" stroked="f">
              <v:textbox inset="0,0,0,0">
                <w:txbxContent>
                  <w:p w14:paraId="77A678CD" w14:textId="55B16816" w:rsidR="00343FF6" w:rsidRDefault="00635E89">
                    <w:pPr>
                      <w:pStyle w:val="BodyText"/>
                      <w:spacing w:before="22"/>
                      <w:ind w:left="20"/>
                    </w:pPr>
                    <w:r>
                      <w:rPr>
                        <w:w w:val="95"/>
                      </w:rPr>
                      <w:t>L</w:t>
                    </w:r>
                    <w:r>
                      <w:rPr>
                        <w:spacing w:val="4"/>
                        <w:w w:val="95"/>
                      </w:rPr>
                      <w:t xml:space="preserve"> </w:t>
                    </w:r>
                    <w:r>
                      <w:rPr>
                        <w:w w:val="95"/>
                      </w:rPr>
                      <w:t>223/</w:t>
                    </w:r>
                    <w:r>
                      <w:fldChar w:fldCharType="begin"/>
                    </w:r>
                    <w:r>
                      <w:rPr>
                        <w:w w:val="95"/>
                      </w:rPr>
                      <w:instrText xml:space="preserve"> PAGE </w:instrText>
                    </w:r>
                    <w:r>
                      <w:fldChar w:fldCharType="separate"/>
                    </w:r>
                    <w:r>
                      <w:rPr>
                        <w:noProof/>
                        <w:w w:val="95"/>
                      </w:rPr>
                      <w:t>29</w:t>
                    </w:r>
                    <w:r>
                      <w:fldChar w:fldCharType="end"/>
                    </w:r>
                  </w:p>
                </w:txbxContent>
              </v:textbox>
              <w10:wrap anchorx="page" anchory="page"/>
            </v:shape>
          </w:pict>
        </mc:Fallback>
      </mc:AlternateContent>
    </w:r>
    <w:r>
      <w:rPr>
        <w:noProof/>
        <w:lang w:val="en-GB" w:eastAsia="en-GB"/>
      </w:rPr>
      <mc:AlternateContent>
        <mc:Choice Requires="wps">
          <w:drawing>
            <wp:anchor distT="0" distB="0" distL="114300" distR="114300" simplePos="0" relativeHeight="486358528" behindDoc="1" locked="0" layoutInCell="1" allowOverlap="1" wp14:anchorId="2D1A6EDD" wp14:editId="76B37306">
              <wp:simplePos x="0" y="0"/>
              <wp:positionH relativeFrom="page">
                <wp:posOffset>1509395</wp:posOffset>
              </wp:positionH>
              <wp:positionV relativeFrom="page">
                <wp:posOffset>617855</wp:posOffset>
              </wp:positionV>
              <wp:extent cx="150495" cy="155575"/>
              <wp:effectExtent l="0" t="0" r="0" b="0"/>
              <wp:wrapNone/>
              <wp:docPr id="1" name="docshape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0CA74" w14:textId="77777777" w:rsidR="00343FF6" w:rsidRDefault="00635E89">
                          <w:pPr>
                            <w:spacing w:before="20"/>
                            <w:ind w:left="20"/>
                            <w:rPr>
                              <w:sz w:val="17"/>
                            </w:rPr>
                          </w:pPr>
                          <w:r>
                            <w:rPr>
                              <w:w w:val="9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A6EDD" id="docshape47" o:spid="_x0000_s1041" type="#_x0000_t202" style="position:absolute;margin-left:118.85pt;margin-top:48.65pt;width:11.85pt;height:12.25pt;z-index:-1695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" filled="f" stroked="f">
              <v:textbox inset="0,0,0,0">
                <w:txbxContent>
                  <w:p w14:paraId="5800CA74" w14:textId="77777777" w:rsidR="00343FF6" w:rsidRDefault="00635E89">
                    <w:pPr>
                      <w:spacing w:before="20"/>
                      <w:ind w:left="20"/>
                      <w:rPr>
                        <w:sz w:val="17"/>
                      </w:rPr>
                    </w:pPr>
                    <w:r>
                      <w:rPr>
                        <w:w w:val="95"/>
                        <w:sz w:val="17"/>
                      </w:rPr>
                      <w:t>EN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6E49"/>
    <w:multiLevelType w:val="hybridMultilevel"/>
    <w:tmpl w:val="8F205D80"/>
    <w:lvl w:ilvl="0" w:tplc="4D9CA84A">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A444537E">
      <w:numFmt w:val="bullet"/>
      <w:lvlText w:val="•"/>
      <w:lvlJc w:val="left"/>
      <w:pPr>
        <w:ind w:left="1034" w:hanging="432"/>
      </w:pPr>
      <w:rPr>
        <w:rFonts w:hint="default"/>
        <w:lang w:val="en-US" w:eastAsia="en-US" w:bidi="ar-SA"/>
      </w:rPr>
    </w:lvl>
    <w:lvl w:ilvl="2" w:tplc="5922DEC6">
      <w:numFmt w:val="bullet"/>
      <w:lvlText w:val="•"/>
      <w:lvlJc w:val="left"/>
      <w:pPr>
        <w:ind w:left="1969" w:hanging="432"/>
      </w:pPr>
      <w:rPr>
        <w:rFonts w:hint="default"/>
        <w:lang w:val="en-US" w:eastAsia="en-US" w:bidi="ar-SA"/>
      </w:rPr>
    </w:lvl>
    <w:lvl w:ilvl="3" w:tplc="DB1EA4C2">
      <w:numFmt w:val="bullet"/>
      <w:lvlText w:val="•"/>
      <w:lvlJc w:val="left"/>
      <w:pPr>
        <w:ind w:left="2903" w:hanging="432"/>
      </w:pPr>
      <w:rPr>
        <w:rFonts w:hint="default"/>
        <w:lang w:val="en-US" w:eastAsia="en-US" w:bidi="ar-SA"/>
      </w:rPr>
    </w:lvl>
    <w:lvl w:ilvl="4" w:tplc="31168966">
      <w:numFmt w:val="bullet"/>
      <w:lvlText w:val="•"/>
      <w:lvlJc w:val="left"/>
      <w:pPr>
        <w:ind w:left="3838" w:hanging="432"/>
      </w:pPr>
      <w:rPr>
        <w:rFonts w:hint="default"/>
        <w:lang w:val="en-US" w:eastAsia="en-US" w:bidi="ar-SA"/>
      </w:rPr>
    </w:lvl>
    <w:lvl w:ilvl="5" w:tplc="A0F8D080">
      <w:numFmt w:val="bullet"/>
      <w:lvlText w:val="•"/>
      <w:lvlJc w:val="left"/>
      <w:pPr>
        <w:ind w:left="4772" w:hanging="432"/>
      </w:pPr>
      <w:rPr>
        <w:rFonts w:hint="default"/>
        <w:lang w:val="en-US" w:eastAsia="en-US" w:bidi="ar-SA"/>
      </w:rPr>
    </w:lvl>
    <w:lvl w:ilvl="6" w:tplc="79784C84">
      <w:numFmt w:val="bullet"/>
      <w:lvlText w:val="•"/>
      <w:lvlJc w:val="left"/>
      <w:pPr>
        <w:ind w:left="5707" w:hanging="432"/>
      </w:pPr>
      <w:rPr>
        <w:rFonts w:hint="default"/>
        <w:lang w:val="en-US" w:eastAsia="en-US" w:bidi="ar-SA"/>
      </w:rPr>
    </w:lvl>
    <w:lvl w:ilvl="7" w:tplc="FAB0B656">
      <w:numFmt w:val="bullet"/>
      <w:lvlText w:val="•"/>
      <w:lvlJc w:val="left"/>
      <w:pPr>
        <w:ind w:left="6641" w:hanging="432"/>
      </w:pPr>
      <w:rPr>
        <w:rFonts w:hint="default"/>
        <w:lang w:val="en-US" w:eastAsia="en-US" w:bidi="ar-SA"/>
      </w:rPr>
    </w:lvl>
    <w:lvl w:ilvl="8" w:tplc="986ABA68">
      <w:numFmt w:val="bullet"/>
      <w:lvlText w:val="•"/>
      <w:lvlJc w:val="left"/>
      <w:pPr>
        <w:ind w:left="7576" w:hanging="432"/>
      </w:pPr>
      <w:rPr>
        <w:rFonts w:hint="default"/>
        <w:lang w:val="en-US" w:eastAsia="en-US" w:bidi="ar-SA"/>
      </w:rPr>
    </w:lvl>
  </w:abstractNum>
  <w:abstractNum w:abstractNumId="1" w15:restartNumberingAfterBreak="0">
    <w:nsid w:val="068956EA"/>
    <w:multiLevelType w:val="hybridMultilevel"/>
    <w:tmpl w:val="4F1C61BA"/>
    <w:lvl w:ilvl="0" w:tplc="73F05166">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242C33D4">
      <w:numFmt w:val="bullet"/>
      <w:lvlText w:val="•"/>
      <w:lvlJc w:val="left"/>
      <w:pPr>
        <w:ind w:left="1304" w:hanging="295"/>
      </w:pPr>
      <w:rPr>
        <w:rFonts w:hint="default"/>
        <w:lang w:val="en-US" w:eastAsia="en-US" w:bidi="ar-SA"/>
      </w:rPr>
    </w:lvl>
    <w:lvl w:ilvl="2" w:tplc="B30686E8">
      <w:numFmt w:val="bullet"/>
      <w:lvlText w:val="•"/>
      <w:lvlJc w:val="left"/>
      <w:pPr>
        <w:ind w:left="2209" w:hanging="295"/>
      </w:pPr>
      <w:rPr>
        <w:rFonts w:hint="default"/>
        <w:lang w:val="en-US" w:eastAsia="en-US" w:bidi="ar-SA"/>
      </w:rPr>
    </w:lvl>
    <w:lvl w:ilvl="3" w:tplc="D98EB1C4">
      <w:numFmt w:val="bullet"/>
      <w:lvlText w:val="•"/>
      <w:lvlJc w:val="left"/>
      <w:pPr>
        <w:ind w:left="3113" w:hanging="295"/>
      </w:pPr>
      <w:rPr>
        <w:rFonts w:hint="default"/>
        <w:lang w:val="en-US" w:eastAsia="en-US" w:bidi="ar-SA"/>
      </w:rPr>
    </w:lvl>
    <w:lvl w:ilvl="4" w:tplc="20687D5C">
      <w:numFmt w:val="bullet"/>
      <w:lvlText w:val="•"/>
      <w:lvlJc w:val="left"/>
      <w:pPr>
        <w:ind w:left="4018" w:hanging="295"/>
      </w:pPr>
      <w:rPr>
        <w:rFonts w:hint="default"/>
        <w:lang w:val="en-US" w:eastAsia="en-US" w:bidi="ar-SA"/>
      </w:rPr>
    </w:lvl>
    <w:lvl w:ilvl="5" w:tplc="A4945E4E">
      <w:numFmt w:val="bullet"/>
      <w:lvlText w:val="•"/>
      <w:lvlJc w:val="left"/>
      <w:pPr>
        <w:ind w:left="4922" w:hanging="295"/>
      </w:pPr>
      <w:rPr>
        <w:rFonts w:hint="default"/>
        <w:lang w:val="en-US" w:eastAsia="en-US" w:bidi="ar-SA"/>
      </w:rPr>
    </w:lvl>
    <w:lvl w:ilvl="6" w:tplc="4C4C7322">
      <w:numFmt w:val="bullet"/>
      <w:lvlText w:val="•"/>
      <w:lvlJc w:val="left"/>
      <w:pPr>
        <w:ind w:left="5827" w:hanging="295"/>
      </w:pPr>
      <w:rPr>
        <w:rFonts w:hint="default"/>
        <w:lang w:val="en-US" w:eastAsia="en-US" w:bidi="ar-SA"/>
      </w:rPr>
    </w:lvl>
    <w:lvl w:ilvl="7" w:tplc="5DFAB5AE">
      <w:numFmt w:val="bullet"/>
      <w:lvlText w:val="•"/>
      <w:lvlJc w:val="left"/>
      <w:pPr>
        <w:ind w:left="6731" w:hanging="295"/>
      </w:pPr>
      <w:rPr>
        <w:rFonts w:hint="default"/>
        <w:lang w:val="en-US" w:eastAsia="en-US" w:bidi="ar-SA"/>
      </w:rPr>
    </w:lvl>
    <w:lvl w:ilvl="8" w:tplc="7E76D36A">
      <w:numFmt w:val="bullet"/>
      <w:lvlText w:val="•"/>
      <w:lvlJc w:val="left"/>
      <w:pPr>
        <w:ind w:left="7636" w:hanging="295"/>
      </w:pPr>
      <w:rPr>
        <w:rFonts w:hint="default"/>
        <w:lang w:val="en-US" w:eastAsia="en-US" w:bidi="ar-SA"/>
      </w:rPr>
    </w:lvl>
  </w:abstractNum>
  <w:abstractNum w:abstractNumId="2" w15:restartNumberingAfterBreak="0">
    <w:nsid w:val="075C722C"/>
    <w:multiLevelType w:val="hybridMultilevel"/>
    <w:tmpl w:val="8402CFF2"/>
    <w:lvl w:ilvl="0" w:tplc="363CFFBA">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1E54F6B2">
      <w:numFmt w:val="bullet"/>
      <w:lvlText w:val="•"/>
      <w:lvlJc w:val="left"/>
      <w:pPr>
        <w:ind w:left="1304" w:hanging="295"/>
      </w:pPr>
      <w:rPr>
        <w:rFonts w:hint="default"/>
        <w:lang w:val="en-US" w:eastAsia="en-US" w:bidi="ar-SA"/>
      </w:rPr>
    </w:lvl>
    <w:lvl w:ilvl="2" w:tplc="A4E69136">
      <w:numFmt w:val="bullet"/>
      <w:lvlText w:val="•"/>
      <w:lvlJc w:val="left"/>
      <w:pPr>
        <w:ind w:left="2209" w:hanging="295"/>
      </w:pPr>
      <w:rPr>
        <w:rFonts w:hint="default"/>
        <w:lang w:val="en-US" w:eastAsia="en-US" w:bidi="ar-SA"/>
      </w:rPr>
    </w:lvl>
    <w:lvl w:ilvl="3" w:tplc="6392568C">
      <w:numFmt w:val="bullet"/>
      <w:lvlText w:val="•"/>
      <w:lvlJc w:val="left"/>
      <w:pPr>
        <w:ind w:left="3113" w:hanging="295"/>
      </w:pPr>
      <w:rPr>
        <w:rFonts w:hint="default"/>
        <w:lang w:val="en-US" w:eastAsia="en-US" w:bidi="ar-SA"/>
      </w:rPr>
    </w:lvl>
    <w:lvl w:ilvl="4" w:tplc="974CE278">
      <w:numFmt w:val="bullet"/>
      <w:lvlText w:val="•"/>
      <w:lvlJc w:val="left"/>
      <w:pPr>
        <w:ind w:left="4018" w:hanging="295"/>
      </w:pPr>
      <w:rPr>
        <w:rFonts w:hint="default"/>
        <w:lang w:val="en-US" w:eastAsia="en-US" w:bidi="ar-SA"/>
      </w:rPr>
    </w:lvl>
    <w:lvl w:ilvl="5" w:tplc="CE7CFA52">
      <w:numFmt w:val="bullet"/>
      <w:lvlText w:val="•"/>
      <w:lvlJc w:val="left"/>
      <w:pPr>
        <w:ind w:left="4922" w:hanging="295"/>
      </w:pPr>
      <w:rPr>
        <w:rFonts w:hint="default"/>
        <w:lang w:val="en-US" w:eastAsia="en-US" w:bidi="ar-SA"/>
      </w:rPr>
    </w:lvl>
    <w:lvl w:ilvl="6" w:tplc="B90EE67E">
      <w:numFmt w:val="bullet"/>
      <w:lvlText w:val="•"/>
      <w:lvlJc w:val="left"/>
      <w:pPr>
        <w:ind w:left="5827" w:hanging="295"/>
      </w:pPr>
      <w:rPr>
        <w:rFonts w:hint="default"/>
        <w:lang w:val="en-US" w:eastAsia="en-US" w:bidi="ar-SA"/>
      </w:rPr>
    </w:lvl>
    <w:lvl w:ilvl="7" w:tplc="2CCE2DF8">
      <w:numFmt w:val="bullet"/>
      <w:lvlText w:val="•"/>
      <w:lvlJc w:val="left"/>
      <w:pPr>
        <w:ind w:left="6731" w:hanging="295"/>
      </w:pPr>
      <w:rPr>
        <w:rFonts w:hint="default"/>
        <w:lang w:val="en-US" w:eastAsia="en-US" w:bidi="ar-SA"/>
      </w:rPr>
    </w:lvl>
    <w:lvl w:ilvl="8" w:tplc="FFC85632">
      <w:numFmt w:val="bullet"/>
      <w:lvlText w:val="•"/>
      <w:lvlJc w:val="left"/>
      <w:pPr>
        <w:ind w:left="7636" w:hanging="295"/>
      </w:pPr>
      <w:rPr>
        <w:rFonts w:hint="default"/>
        <w:lang w:val="en-US" w:eastAsia="en-US" w:bidi="ar-SA"/>
      </w:rPr>
    </w:lvl>
  </w:abstractNum>
  <w:abstractNum w:abstractNumId="3" w15:restartNumberingAfterBreak="0">
    <w:nsid w:val="09105F08"/>
    <w:multiLevelType w:val="hybridMultilevel"/>
    <w:tmpl w:val="20ACBD12"/>
    <w:lvl w:ilvl="0" w:tplc="036A4B9A">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D1067C8A">
      <w:start w:val="1"/>
      <w:numFmt w:val="lowerRoman"/>
      <w:lvlText w:val="(%2)"/>
      <w:lvlJc w:val="left"/>
      <w:pPr>
        <w:ind w:left="742" w:hanging="341"/>
      </w:pPr>
      <w:rPr>
        <w:rFonts w:ascii="Cambria" w:eastAsia="Cambria" w:hAnsi="Cambria" w:cs="Cambria" w:hint="default"/>
        <w:b w:val="0"/>
        <w:bCs w:val="0"/>
        <w:i w:val="0"/>
        <w:iCs w:val="0"/>
        <w:w w:val="74"/>
        <w:sz w:val="19"/>
        <w:szCs w:val="19"/>
        <w:lang w:val="en-US" w:eastAsia="en-US" w:bidi="ar-SA"/>
      </w:rPr>
    </w:lvl>
    <w:lvl w:ilvl="2" w:tplc="34840F8A">
      <w:numFmt w:val="bullet"/>
      <w:lvlText w:val="•"/>
      <w:lvlJc w:val="left"/>
      <w:pPr>
        <w:ind w:left="740" w:hanging="341"/>
      </w:pPr>
      <w:rPr>
        <w:rFonts w:hint="default"/>
        <w:lang w:val="en-US" w:eastAsia="en-US" w:bidi="ar-SA"/>
      </w:rPr>
    </w:lvl>
    <w:lvl w:ilvl="3" w:tplc="886031E4">
      <w:numFmt w:val="bullet"/>
      <w:lvlText w:val="•"/>
      <w:lvlJc w:val="left"/>
      <w:pPr>
        <w:ind w:left="1828" w:hanging="341"/>
      </w:pPr>
      <w:rPr>
        <w:rFonts w:hint="default"/>
        <w:lang w:val="en-US" w:eastAsia="en-US" w:bidi="ar-SA"/>
      </w:rPr>
    </w:lvl>
    <w:lvl w:ilvl="4" w:tplc="7ACA1E34">
      <w:numFmt w:val="bullet"/>
      <w:lvlText w:val="•"/>
      <w:lvlJc w:val="left"/>
      <w:pPr>
        <w:ind w:left="2916" w:hanging="341"/>
      </w:pPr>
      <w:rPr>
        <w:rFonts w:hint="default"/>
        <w:lang w:val="en-US" w:eastAsia="en-US" w:bidi="ar-SA"/>
      </w:rPr>
    </w:lvl>
    <w:lvl w:ilvl="5" w:tplc="F6B8A58E">
      <w:numFmt w:val="bullet"/>
      <w:lvlText w:val="•"/>
      <w:lvlJc w:val="left"/>
      <w:pPr>
        <w:ind w:left="4004" w:hanging="341"/>
      </w:pPr>
      <w:rPr>
        <w:rFonts w:hint="default"/>
        <w:lang w:val="en-US" w:eastAsia="en-US" w:bidi="ar-SA"/>
      </w:rPr>
    </w:lvl>
    <w:lvl w:ilvl="6" w:tplc="AED46FAC">
      <w:numFmt w:val="bullet"/>
      <w:lvlText w:val="•"/>
      <w:lvlJc w:val="left"/>
      <w:pPr>
        <w:ind w:left="5092" w:hanging="341"/>
      </w:pPr>
      <w:rPr>
        <w:rFonts w:hint="default"/>
        <w:lang w:val="en-US" w:eastAsia="en-US" w:bidi="ar-SA"/>
      </w:rPr>
    </w:lvl>
    <w:lvl w:ilvl="7" w:tplc="8BBC21DC">
      <w:numFmt w:val="bullet"/>
      <w:lvlText w:val="•"/>
      <w:lvlJc w:val="left"/>
      <w:pPr>
        <w:ind w:left="6180" w:hanging="341"/>
      </w:pPr>
      <w:rPr>
        <w:rFonts w:hint="default"/>
        <w:lang w:val="en-US" w:eastAsia="en-US" w:bidi="ar-SA"/>
      </w:rPr>
    </w:lvl>
    <w:lvl w:ilvl="8" w:tplc="4F7249C8">
      <w:numFmt w:val="bullet"/>
      <w:lvlText w:val="•"/>
      <w:lvlJc w:val="left"/>
      <w:pPr>
        <w:ind w:left="7269" w:hanging="341"/>
      </w:pPr>
      <w:rPr>
        <w:rFonts w:hint="default"/>
        <w:lang w:val="en-US" w:eastAsia="en-US" w:bidi="ar-SA"/>
      </w:rPr>
    </w:lvl>
  </w:abstractNum>
  <w:abstractNum w:abstractNumId="4" w15:restartNumberingAfterBreak="0">
    <w:nsid w:val="095A6D34"/>
    <w:multiLevelType w:val="hybridMultilevel"/>
    <w:tmpl w:val="8752D9BC"/>
    <w:lvl w:ilvl="0" w:tplc="A140A93C">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FFE816C8">
      <w:numFmt w:val="bullet"/>
      <w:lvlText w:val="•"/>
      <w:lvlJc w:val="left"/>
      <w:pPr>
        <w:ind w:left="1304" w:hanging="295"/>
      </w:pPr>
      <w:rPr>
        <w:rFonts w:hint="default"/>
        <w:lang w:val="en-US" w:eastAsia="en-US" w:bidi="ar-SA"/>
      </w:rPr>
    </w:lvl>
    <w:lvl w:ilvl="2" w:tplc="66F43972">
      <w:numFmt w:val="bullet"/>
      <w:lvlText w:val="•"/>
      <w:lvlJc w:val="left"/>
      <w:pPr>
        <w:ind w:left="2209" w:hanging="295"/>
      </w:pPr>
      <w:rPr>
        <w:rFonts w:hint="default"/>
        <w:lang w:val="en-US" w:eastAsia="en-US" w:bidi="ar-SA"/>
      </w:rPr>
    </w:lvl>
    <w:lvl w:ilvl="3" w:tplc="596033BA">
      <w:numFmt w:val="bullet"/>
      <w:lvlText w:val="•"/>
      <w:lvlJc w:val="left"/>
      <w:pPr>
        <w:ind w:left="3113" w:hanging="295"/>
      </w:pPr>
      <w:rPr>
        <w:rFonts w:hint="default"/>
        <w:lang w:val="en-US" w:eastAsia="en-US" w:bidi="ar-SA"/>
      </w:rPr>
    </w:lvl>
    <w:lvl w:ilvl="4" w:tplc="EEFCCBB2">
      <w:numFmt w:val="bullet"/>
      <w:lvlText w:val="•"/>
      <w:lvlJc w:val="left"/>
      <w:pPr>
        <w:ind w:left="4018" w:hanging="295"/>
      </w:pPr>
      <w:rPr>
        <w:rFonts w:hint="default"/>
        <w:lang w:val="en-US" w:eastAsia="en-US" w:bidi="ar-SA"/>
      </w:rPr>
    </w:lvl>
    <w:lvl w:ilvl="5" w:tplc="249AA09E">
      <w:numFmt w:val="bullet"/>
      <w:lvlText w:val="•"/>
      <w:lvlJc w:val="left"/>
      <w:pPr>
        <w:ind w:left="4922" w:hanging="295"/>
      </w:pPr>
      <w:rPr>
        <w:rFonts w:hint="default"/>
        <w:lang w:val="en-US" w:eastAsia="en-US" w:bidi="ar-SA"/>
      </w:rPr>
    </w:lvl>
    <w:lvl w:ilvl="6" w:tplc="46602F6E">
      <w:numFmt w:val="bullet"/>
      <w:lvlText w:val="•"/>
      <w:lvlJc w:val="left"/>
      <w:pPr>
        <w:ind w:left="5827" w:hanging="295"/>
      </w:pPr>
      <w:rPr>
        <w:rFonts w:hint="default"/>
        <w:lang w:val="en-US" w:eastAsia="en-US" w:bidi="ar-SA"/>
      </w:rPr>
    </w:lvl>
    <w:lvl w:ilvl="7" w:tplc="0CA2E64E">
      <w:numFmt w:val="bullet"/>
      <w:lvlText w:val="•"/>
      <w:lvlJc w:val="left"/>
      <w:pPr>
        <w:ind w:left="6731" w:hanging="295"/>
      </w:pPr>
      <w:rPr>
        <w:rFonts w:hint="default"/>
        <w:lang w:val="en-US" w:eastAsia="en-US" w:bidi="ar-SA"/>
      </w:rPr>
    </w:lvl>
    <w:lvl w:ilvl="8" w:tplc="BECC34F0">
      <w:numFmt w:val="bullet"/>
      <w:lvlText w:val="•"/>
      <w:lvlJc w:val="left"/>
      <w:pPr>
        <w:ind w:left="7636" w:hanging="295"/>
      </w:pPr>
      <w:rPr>
        <w:rFonts w:hint="default"/>
        <w:lang w:val="en-US" w:eastAsia="en-US" w:bidi="ar-SA"/>
      </w:rPr>
    </w:lvl>
  </w:abstractNum>
  <w:abstractNum w:abstractNumId="5" w15:restartNumberingAfterBreak="0">
    <w:nsid w:val="0963558C"/>
    <w:multiLevelType w:val="hybridMultilevel"/>
    <w:tmpl w:val="51720FC8"/>
    <w:lvl w:ilvl="0" w:tplc="BF18983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312CC94C">
      <w:numFmt w:val="bullet"/>
      <w:lvlText w:val="•"/>
      <w:lvlJc w:val="left"/>
      <w:pPr>
        <w:ind w:left="1034" w:hanging="432"/>
      </w:pPr>
      <w:rPr>
        <w:rFonts w:hint="default"/>
        <w:lang w:val="en-US" w:eastAsia="en-US" w:bidi="ar-SA"/>
      </w:rPr>
    </w:lvl>
    <w:lvl w:ilvl="2" w:tplc="18BA0F52">
      <w:numFmt w:val="bullet"/>
      <w:lvlText w:val="•"/>
      <w:lvlJc w:val="left"/>
      <w:pPr>
        <w:ind w:left="1969" w:hanging="432"/>
      </w:pPr>
      <w:rPr>
        <w:rFonts w:hint="default"/>
        <w:lang w:val="en-US" w:eastAsia="en-US" w:bidi="ar-SA"/>
      </w:rPr>
    </w:lvl>
    <w:lvl w:ilvl="3" w:tplc="12D253B2">
      <w:numFmt w:val="bullet"/>
      <w:lvlText w:val="•"/>
      <w:lvlJc w:val="left"/>
      <w:pPr>
        <w:ind w:left="2903" w:hanging="432"/>
      </w:pPr>
      <w:rPr>
        <w:rFonts w:hint="default"/>
        <w:lang w:val="en-US" w:eastAsia="en-US" w:bidi="ar-SA"/>
      </w:rPr>
    </w:lvl>
    <w:lvl w:ilvl="4" w:tplc="2EA4DA2C">
      <w:numFmt w:val="bullet"/>
      <w:lvlText w:val="•"/>
      <w:lvlJc w:val="left"/>
      <w:pPr>
        <w:ind w:left="3838" w:hanging="432"/>
      </w:pPr>
      <w:rPr>
        <w:rFonts w:hint="default"/>
        <w:lang w:val="en-US" w:eastAsia="en-US" w:bidi="ar-SA"/>
      </w:rPr>
    </w:lvl>
    <w:lvl w:ilvl="5" w:tplc="604EFF8E">
      <w:numFmt w:val="bullet"/>
      <w:lvlText w:val="•"/>
      <w:lvlJc w:val="left"/>
      <w:pPr>
        <w:ind w:left="4772" w:hanging="432"/>
      </w:pPr>
      <w:rPr>
        <w:rFonts w:hint="default"/>
        <w:lang w:val="en-US" w:eastAsia="en-US" w:bidi="ar-SA"/>
      </w:rPr>
    </w:lvl>
    <w:lvl w:ilvl="6" w:tplc="74B49DFC">
      <w:numFmt w:val="bullet"/>
      <w:lvlText w:val="•"/>
      <w:lvlJc w:val="left"/>
      <w:pPr>
        <w:ind w:left="5707" w:hanging="432"/>
      </w:pPr>
      <w:rPr>
        <w:rFonts w:hint="default"/>
        <w:lang w:val="en-US" w:eastAsia="en-US" w:bidi="ar-SA"/>
      </w:rPr>
    </w:lvl>
    <w:lvl w:ilvl="7" w:tplc="5F6634DE">
      <w:numFmt w:val="bullet"/>
      <w:lvlText w:val="•"/>
      <w:lvlJc w:val="left"/>
      <w:pPr>
        <w:ind w:left="6641" w:hanging="432"/>
      </w:pPr>
      <w:rPr>
        <w:rFonts w:hint="default"/>
        <w:lang w:val="en-US" w:eastAsia="en-US" w:bidi="ar-SA"/>
      </w:rPr>
    </w:lvl>
    <w:lvl w:ilvl="8" w:tplc="8B4A3952">
      <w:numFmt w:val="bullet"/>
      <w:lvlText w:val="•"/>
      <w:lvlJc w:val="left"/>
      <w:pPr>
        <w:ind w:left="7576" w:hanging="432"/>
      </w:pPr>
      <w:rPr>
        <w:rFonts w:hint="default"/>
        <w:lang w:val="en-US" w:eastAsia="en-US" w:bidi="ar-SA"/>
      </w:rPr>
    </w:lvl>
  </w:abstractNum>
  <w:abstractNum w:abstractNumId="6" w15:restartNumberingAfterBreak="0">
    <w:nsid w:val="099D7713"/>
    <w:multiLevelType w:val="hybridMultilevel"/>
    <w:tmpl w:val="EB4C49E6"/>
    <w:lvl w:ilvl="0" w:tplc="7D56D9C8">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58A66D6C">
      <w:numFmt w:val="bullet"/>
      <w:lvlText w:val="•"/>
      <w:lvlJc w:val="left"/>
      <w:pPr>
        <w:ind w:left="1034" w:hanging="432"/>
      </w:pPr>
      <w:rPr>
        <w:rFonts w:hint="default"/>
        <w:lang w:val="en-US" w:eastAsia="en-US" w:bidi="ar-SA"/>
      </w:rPr>
    </w:lvl>
    <w:lvl w:ilvl="2" w:tplc="3C8422F8">
      <w:numFmt w:val="bullet"/>
      <w:lvlText w:val="•"/>
      <w:lvlJc w:val="left"/>
      <w:pPr>
        <w:ind w:left="1969" w:hanging="432"/>
      </w:pPr>
      <w:rPr>
        <w:rFonts w:hint="default"/>
        <w:lang w:val="en-US" w:eastAsia="en-US" w:bidi="ar-SA"/>
      </w:rPr>
    </w:lvl>
    <w:lvl w:ilvl="3" w:tplc="E3B076A6">
      <w:numFmt w:val="bullet"/>
      <w:lvlText w:val="•"/>
      <w:lvlJc w:val="left"/>
      <w:pPr>
        <w:ind w:left="2903" w:hanging="432"/>
      </w:pPr>
      <w:rPr>
        <w:rFonts w:hint="default"/>
        <w:lang w:val="en-US" w:eastAsia="en-US" w:bidi="ar-SA"/>
      </w:rPr>
    </w:lvl>
    <w:lvl w:ilvl="4" w:tplc="5C0A83B6">
      <w:numFmt w:val="bullet"/>
      <w:lvlText w:val="•"/>
      <w:lvlJc w:val="left"/>
      <w:pPr>
        <w:ind w:left="3838" w:hanging="432"/>
      </w:pPr>
      <w:rPr>
        <w:rFonts w:hint="default"/>
        <w:lang w:val="en-US" w:eastAsia="en-US" w:bidi="ar-SA"/>
      </w:rPr>
    </w:lvl>
    <w:lvl w:ilvl="5" w:tplc="3FC860A0">
      <w:numFmt w:val="bullet"/>
      <w:lvlText w:val="•"/>
      <w:lvlJc w:val="left"/>
      <w:pPr>
        <w:ind w:left="4772" w:hanging="432"/>
      </w:pPr>
      <w:rPr>
        <w:rFonts w:hint="default"/>
        <w:lang w:val="en-US" w:eastAsia="en-US" w:bidi="ar-SA"/>
      </w:rPr>
    </w:lvl>
    <w:lvl w:ilvl="6" w:tplc="5DD0698C">
      <w:numFmt w:val="bullet"/>
      <w:lvlText w:val="•"/>
      <w:lvlJc w:val="left"/>
      <w:pPr>
        <w:ind w:left="5707" w:hanging="432"/>
      </w:pPr>
      <w:rPr>
        <w:rFonts w:hint="default"/>
        <w:lang w:val="en-US" w:eastAsia="en-US" w:bidi="ar-SA"/>
      </w:rPr>
    </w:lvl>
    <w:lvl w:ilvl="7" w:tplc="BCA819DE">
      <w:numFmt w:val="bullet"/>
      <w:lvlText w:val="•"/>
      <w:lvlJc w:val="left"/>
      <w:pPr>
        <w:ind w:left="6641" w:hanging="432"/>
      </w:pPr>
      <w:rPr>
        <w:rFonts w:hint="default"/>
        <w:lang w:val="en-US" w:eastAsia="en-US" w:bidi="ar-SA"/>
      </w:rPr>
    </w:lvl>
    <w:lvl w:ilvl="8" w:tplc="C98A40AC">
      <w:numFmt w:val="bullet"/>
      <w:lvlText w:val="•"/>
      <w:lvlJc w:val="left"/>
      <w:pPr>
        <w:ind w:left="7576" w:hanging="432"/>
      </w:pPr>
      <w:rPr>
        <w:rFonts w:hint="default"/>
        <w:lang w:val="en-US" w:eastAsia="en-US" w:bidi="ar-SA"/>
      </w:rPr>
    </w:lvl>
  </w:abstractNum>
  <w:abstractNum w:abstractNumId="7" w15:restartNumberingAfterBreak="0">
    <w:nsid w:val="0B782C14"/>
    <w:multiLevelType w:val="hybridMultilevel"/>
    <w:tmpl w:val="69F42C5C"/>
    <w:lvl w:ilvl="0" w:tplc="1DD02E7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1FDA31E8">
      <w:numFmt w:val="bullet"/>
      <w:lvlText w:val="•"/>
      <w:lvlJc w:val="left"/>
      <w:pPr>
        <w:ind w:left="1034" w:hanging="432"/>
      </w:pPr>
      <w:rPr>
        <w:rFonts w:hint="default"/>
        <w:lang w:val="en-US" w:eastAsia="en-US" w:bidi="ar-SA"/>
      </w:rPr>
    </w:lvl>
    <w:lvl w:ilvl="2" w:tplc="F28EC456">
      <w:numFmt w:val="bullet"/>
      <w:lvlText w:val="•"/>
      <w:lvlJc w:val="left"/>
      <w:pPr>
        <w:ind w:left="1969" w:hanging="432"/>
      </w:pPr>
      <w:rPr>
        <w:rFonts w:hint="default"/>
        <w:lang w:val="en-US" w:eastAsia="en-US" w:bidi="ar-SA"/>
      </w:rPr>
    </w:lvl>
    <w:lvl w:ilvl="3" w:tplc="C48499E8">
      <w:numFmt w:val="bullet"/>
      <w:lvlText w:val="•"/>
      <w:lvlJc w:val="left"/>
      <w:pPr>
        <w:ind w:left="2903" w:hanging="432"/>
      </w:pPr>
      <w:rPr>
        <w:rFonts w:hint="default"/>
        <w:lang w:val="en-US" w:eastAsia="en-US" w:bidi="ar-SA"/>
      </w:rPr>
    </w:lvl>
    <w:lvl w:ilvl="4" w:tplc="FE28F49E">
      <w:numFmt w:val="bullet"/>
      <w:lvlText w:val="•"/>
      <w:lvlJc w:val="left"/>
      <w:pPr>
        <w:ind w:left="3838" w:hanging="432"/>
      </w:pPr>
      <w:rPr>
        <w:rFonts w:hint="default"/>
        <w:lang w:val="en-US" w:eastAsia="en-US" w:bidi="ar-SA"/>
      </w:rPr>
    </w:lvl>
    <w:lvl w:ilvl="5" w:tplc="E5F0DE98">
      <w:numFmt w:val="bullet"/>
      <w:lvlText w:val="•"/>
      <w:lvlJc w:val="left"/>
      <w:pPr>
        <w:ind w:left="4772" w:hanging="432"/>
      </w:pPr>
      <w:rPr>
        <w:rFonts w:hint="default"/>
        <w:lang w:val="en-US" w:eastAsia="en-US" w:bidi="ar-SA"/>
      </w:rPr>
    </w:lvl>
    <w:lvl w:ilvl="6" w:tplc="E802417E">
      <w:numFmt w:val="bullet"/>
      <w:lvlText w:val="•"/>
      <w:lvlJc w:val="left"/>
      <w:pPr>
        <w:ind w:left="5707" w:hanging="432"/>
      </w:pPr>
      <w:rPr>
        <w:rFonts w:hint="default"/>
        <w:lang w:val="en-US" w:eastAsia="en-US" w:bidi="ar-SA"/>
      </w:rPr>
    </w:lvl>
    <w:lvl w:ilvl="7" w:tplc="010C7328">
      <w:numFmt w:val="bullet"/>
      <w:lvlText w:val="•"/>
      <w:lvlJc w:val="left"/>
      <w:pPr>
        <w:ind w:left="6641" w:hanging="432"/>
      </w:pPr>
      <w:rPr>
        <w:rFonts w:hint="default"/>
        <w:lang w:val="en-US" w:eastAsia="en-US" w:bidi="ar-SA"/>
      </w:rPr>
    </w:lvl>
    <w:lvl w:ilvl="8" w:tplc="3284630C">
      <w:numFmt w:val="bullet"/>
      <w:lvlText w:val="•"/>
      <w:lvlJc w:val="left"/>
      <w:pPr>
        <w:ind w:left="7576" w:hanging="432"/>
      </w:pPr>
      <w:rPr>
        <w:rFonts w:hint="default"/>
        <w:lang w:val="en-US" w:eastAsia="en-US" w:bidi="ar-SA"/>
      </w:rPr>
    </w:lvl>
  </w:abstractNum>
  <w:abstractNum w:abstractNumId="8" w15:restartNumberingAfterBreak="0">
    <w:nsid w:val="0C6D56F7"/>
    <w:multiLevelType w:val="hybridMultilevel"/>
    <w:tmpl w:val="04AEE8FC"/>
    <w:lvl w:ilvl="0" w:tplc="CC88FA72">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8DC8B84C">
      <w:numFmt w:val="bullet"/>
      <w:lvlText w:val="•"/>
      <w:lvlJc w:val="left"/>
      <w:pPr>
        <w:ind w:left="1034" w:hanging="432"/>
      </w:pPr>
      <w:rPr>
        <w:rFonts w:hint="default"/>
        <w:lang w:val="en-US" w:eastAsia="en-US" w:bidi="ar-SA"/>
      </w:rPr>
    </w:lvl>
    <w:lvl w:ilvl="2" w:tplc="B4C0C508">
      <w:numFmt w:val="bullet"/>
      <w:lvlText w:val="•"/>
      <w:lvlJc w:val="left"/>
      <w:pPr>
        <w:ind w:left="1969" w:hanging="432"/>
      </w:pPr>
      <w:rPr>
        <w:rFonts w:hint="default"/>
        <w:lang w:val="en-US" w:eastAsia="en-US" w:bidi="ar-SA"/>
      </w:rPr>
    </w:lvl>
    <w:lvl w:ilvl="3" w:tplc="7C1CA00E">
      <w:numFmt w:val="bullet"/>
      <w:lvlText w:val="•"/>
      <w:lvlJc w:val="left"/>
      <w:pPr>
        <w:ind w:left="2903" w:hanging="432"/>
      </w:pPr>
      <w:rPr>
        <w:rFonts w:hint="default"/>
        <w:lang w:val="en-US" w:eastAsia="en-US" w:bidi="ar-SA"/>
      </w:rPr>
    </w:lvl>
    <w:lvl w:ilvl="4" w:tplc="E27A0EB0">
      <w:numFmt w:val="bullet"/>
      <w:lvlText w:val="•"/>
      <w:lvlJc w:val="left"/>
      <w:pPr>
        <w:ind w:left="3838" w:hanging="432"/>
      </w:pPr>
      <w:rPr>
        <w:rFonts w:hint="default"/>
        <w:lang w:val="en-US" w:eastAsia="en-US" w:bidi="ar-SA"/>
      </w:rPr>
    </w:lvl>
    <w:lvl w:ilvl="5" w:tplc="B0FC40B4">
      <w:numFmt w:val="bullet"/>
      <w:lvlText w:val="•"/>
      <w:lvlJc w:val="left"/>
      <w:pPr>
        <w:ind w:left="4772" w:hanging="432"/>
      </w:pPr>
      <w:rPr>
        <w:rFonts w:hint="default"/>
        <w:lang w:val="en-US" w:eastAsia="en-US" w:bidi="ar-SA"/>
      </w:rPr>
    </w:lvl>
    <w:lvl w:ilvl="6" w:tplc="8A4C118E">
      <w:numFmt w:val="bullet"/>
      <w:lvlText w:val="•"/>
      <w:lvlJc w:val="left"/>
      <w:pPr>
        <w:ind w:left="5707" w:hanging="432"/>
      </w:pPr>
      <w:rPr>
        <w:rFonts w:hint="default"/>
        <w:lang w:val="en-US" w:eastAsia="en-US" w:bidi="ar-SA"/>
      </w:rPr>
    </w:lvl>
    <w:lvl w:ilvl="7" w:tplc="E76CCDC2">
      <w:numFmt w:val="bullet"/>
      <w:lvlText w:val="•"/>
      <w:lvlJc w:val="left"/>
      <w:pPr>
        <w:ind w:left="6641" w:hanging="432"/>
      </w:pPr>
      <w:rPr>
        <w:rFonts w:hint="default"/>
        <w:lang w:val="en-US" w:eastAsia="en-US" w:bidi="ar-SA"/>
      </w:rPr>
    </w:lvl>
    <w:lvl w:ilvl="8" w:tplc="4072D89E">
      <w:numFmt w:val="bullet"/>
      <w:lvlText w:val="•"/>
      <w:lvlJc w:val="left"/>
      <w:pPr>
        <w:ind w:left="7576" w:hanging="432"/>
      </w:pPr>
      <w:rPr>
        <w:rFonts w:hint="default"/>
        <w:lang w:val="en-US" w:eastAsia="en-US" w:bidi="ar-SA"/>
      </w:rPr>
    </w:lvl>
  </w:abstractNum>
  <w:abstractNum w:abstractNumId="9" w15:restartNumberingAfterBreak="0">
    <w:nsid w:val="0CDC17D8"/>
    <w:multiLevelType w:val="hybridMultilevel"/>
    <w:tmpl w:val="C9264728"/>
    <w:lvl w:ilvl="0" w:tplc="5EE61876">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C57A9494">
      <w:numFmt w:val="bullet"/>
      <w:lvlText w:val="•"/>
      <w:lvlJc w:val="left"/>
      <w:pPr>
        <w:ind w:left="1304" w:hanging="295"/>
      </w:pPr>
      <w:rPr>
        <w:rFonts w:hint="default"/>
        <w:lang w:val="en-US" w:eastAsia="en-US" w:bidi="ar-SA"/>
      </w:rPr>
    </w:lvl>
    <w:lvl w:ilvl="2" w:tplc="8E0604CC">
      <w:numFmt w:val="bullet"/>
      <w:lvlText w:val="•"/>
      <w:lvlJc w:val="left"/>
      <w:pPr>
        <w:ind w:left="2209" w:hanging="295"/>
      </w:pPr>
      <w:rPr>
        <w:rFonts w:hint="default"/>
        <w:lang w:val="en-US" w:eastAsia="en-US" w:bidi="ar-SA"/>
      </w:rPr>
    </w:lvl>
    <w:lvl w:ilvl="3" w:tplc="5A44804E">
      <w:numFmt w:val="bullet"/>
      <w:lvlText w:val="•"/>
      <w:lvlJc w:val="left"/>
      <w:pPr>
        <w:ind w:left="3113" w:hanging="295"/>
      </w:pPr>
      <w:rPr>
        <w:rFonts w:hint="default"/>
        <w:lang w:val="en-US" w:eastAsia="en-US" w:bidi="ar-SA"/>
      </w:rPr>
    </w:lvl>
    <w:lvl w:ilvl="4" w:tplc="A9FCC414">
      <w:numFmt w:val="bullet"/>
      <w:lvlText w:val="•"/>
      <w:lvlJc w:val="left"/>
      <w:pPr>
        <w:ind w:left="4018" w:hanging="295"/>
      </w:pPr>
      <w:rPr>
        <w:rFonts w:hint="default"/>
        <w:lang w:val="en-US" w:eastAsia="en-US" w:bidi="ar-SA"/>
      </w:rPr>
    </w:lvl>
    <w:lvl w:ilvl="5" w:tplc="C94E2D38">
      <w:numFmt w:val="bullet"/>
      <w:lvlText w:val="•"/>
      <w:lvlJc w:val="left"/>
      <w:pPr>
        <w:ind w:left="4922" w:hanging="295"/>
      </w:pPr>
      <w:rPr>
        <w:rFonts w:hint="default"/>
        <w:lang w:val="en-US" w:eastAsia="en-US" w:bidi="ar-SA"/>
      </w:rPr>
    </w:lvl>
    <w:lvl w:ilvl="6" w:tplc="1C88EE50">
      <w:numFmt w:val="bullet"/>
      <w:lvlText w:val="•"/>
      <w:lvlJc w:val="left"/>
      <w:pPr>
        <w:ind w:left="5827" w:hanging="295"/>
      </w:pPr>
      <w:rPr>
        <w:rFonts w:hint="default"/>
        <w:lang w:val="en-US" w:eastAsia="en-US" w:bidi="ar-SA"/>
      </w:rPr>
    </w:lvl>
    <w:lvl w:ilvl="7" w:tplc="F710D41E">
      <w:numFmt w:val="bullet"/>
      <w:lvlText w:val="•"/>
      <w:lvlJc w:val="left"/>
      <w:pPr>
        <w:ind w:left="6731" w:hanging="295"/>
      </w:pPr>
      <w:rPr>
        <w:rFonts w:hint="default"/>
        <w:lang w:val="en-US" w:eastAsia="en-US" w:bidi="ar-SA"/>
      </w:rPr>
    </w:lvl>
    <w:lvl w:ilvl="8" w:tplc="077426E0">
      <w:numFmt w:val="bullet"/>
      <w:lvlText w:val="•"/>
      <w:lvlJc w:val="left"/>
      <w:pPr>
        <w:ind w:left="7636" w:hanging="295"/>
      </w:pPr>
      <w:rPr>
        <w:rFonts w:hint="default"/>
        <w:lang w:val="en-US" w:eastAsia="en-US" w:bidi="ar-SA"/>
      </w:rPr>
    </w:lvl>
  </w:abstractNum>
  <w:abstractNum w:abstractNumId="10" w15:restartNumberingAfterBreak="0">
    <w:nsid w:val="0D0F1EF4"/>
    <w:multiLevelType w:val="hybridMultilevel"/>
    <w:tmpl w:val="437A1A48"/>
    <w:lvl w:ilvl="0" w:tplc="92DC9E2E">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DFA68BAE">
      <w:numFmt w:val="bullet"/>
      <w:lvlText w:val="•"/>
      <w:lvlJc w:val="left"/>
      <w:pPr>
        <w:ind w:left="1304" w:hanging="295"/>
      </w:pPr>
      <w:rPr>
        <w:rFonts w:hint="default"/>
        <w:lang w:val="en-US" w:eastAsia="en-US" w:bidi="ar-SA"/>
      </w:rPr>
    </w:lvl>
    <w:lvl w:ilvl="2" w:tplc="36666080">
      <w:numFmt w:val="bullet"/>
      <w:lvlText w:val="•"/>
      <w:lvlJc w:val="left"/>
      <w:pPr>
        <w:ind w:left="2209" w:hanging="295"/>
      </w:pPr>
      <w:rPr>
        <w:rFonts w:hint="default"/>
        <w:lang w:val="en-US" w:eastAsia="en-US" w:bidi="ar-SA"/>
      </w:rPr>
    </w:lvl>
    <w:lvl w:ilvl="3" w:tplc="98D24754">
      <w:numFmt w:val="bullet"/>
      <w:lvlText w:val="•"/>
      <w:lvlJc w:val="left"/>
      <w:pPr>
        <w:ind w:left="3113" w:hanging="295"/>
      </w:pPr>
      <w:rPr>
        <w:rFonts w:hint="default"/>
        <w:lang w:val="en-US" w:eastAsia="en-US" w:bidi="ar-SA"/>
      </w:rPr>
    </w:lvl>
    <w:lvl w:ilvl="4" w:tplc="E0B29E5C">
      <w:numFmt w:val="bullet"/>
      <w:lvlText w:val="•"/>
      <w:lvlJc w:val="left"/>
      <w:pPr>
        <w:ind w:left="4018" w:hanging="295"/>
      </w:pPr>
      <w:rPr>
        <w:rFonts w:hint="default"/>
        <w:lang w:val="en-US" w:eastAsia="en-US" w:bidi="ar-SA"/>
      </w:rPr>
    </w:lvl>
    <w:lvl w:ilvl="5" w:tplc="B94E7DFC">
      <w:numFmt w:val="bullet"/>
      <w:lvlText w:val="•"/>
      <w:lvlJc w:val="left"/>
      <w:pPr>
        <w:ind w:left="4922" w:hanging="295"/>
      </w:pPr>
      <w:rPr>
        <w:rFonts w:hint="default"/>
        <w:lang w:val="en-US" w:eastAsia="en-US" w:bidi="ar-SA"/>
      </w:rPr>
    </w:lvl>
    <w:lvl w:ilvl="6" w:tplc="A1B89B68">
      <w:numFmt w:val="bullet"/>
      <w:lvlText w:val="•"/>
      <w:lvlJc w:val="left"/>
      <w:pPr>
        <w:ind w:left="5827" w:hanging="295"/>
      </w:pPr>
      <w:rPr>
        <w:rFonts w:hint="default"/>
        <w:lang w:val="en-US" w:eastAsia="en-US" w:bidi="ar-SA"/>
      </w:rPr>
    </w:lvl>
    <w:lvl w:ilvl="7" w:tplc="8C6EC930">
      <w:numFmt w:val="bullet"/>
      <w:lvlText w:val="•"/>
      <w:lvlJc w:val="left"/>
      <w:pPr>
        <w:ind w:left="6731" w:hanging="295"/>
      </w:pPr>
      <w:rPr>
        <w:rFonts w:hint="default"/>
        <w:lang w:val="en-US" w:eastAsia="en-US" w:bidi="ar-SA"/>
      </w:rPr>
    </w:lvl>
    <w:lvl w:ilvl="8" w:tplc="C60C5B3A">
      <w:numFmt w:val="bullet"/>
      <w:lvlText w:val="•"/>
      <w:lvlJc w:val="left"/>
      <w:pPr>
        <w:ind w:left="7636" w:hanging="295"/>
      </w:pPr>
      <w:rPr>
        <w:rFonts w:hint="default"/>
        <w:lang w:val="en-US" w:eastAsia="en-US" w:bidi="ar-SA"/>
      </w:rPr>
    </w:lvl>
  </w:abstractNum>
  <w:abstractNum w:abstractNumId="11" w15:restartNumberingAfterBreak="0">
    <w:nsid w:val="0D9821A9"/>
    <w:multiLevelType w:val="hybridMultilevel"/>
    <w:tmpl w:val="2A58F554"/>
    <w:lvl w:ilvl="0" w:tplc="3A646E7C">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0E8EADAC">
      <w:numFmt w:val="bullet"/>
      <w:lvlText w:val="•"/>
      <w:lvlJc w:val="left"/>
      <w:pPr>
        <w:ind w:left="1304" w:hanging="295"/>
      </w:pPr>
      <w:rPr>
        <w:rFonts w:hint="default"/>
        <w:lang w:val="en-US" w:eastAsia="en-US" w:bidi="ar-SA"/>
      </w:rPr>
    </w:lvl>
    <w:lvl w:ilvl="2" w:tplc="21AAD286">
      <w:numFmt w:val="bullet"/>
      <w:lvlText w:val="•"/>
      <w:lvlJc w:val="left"/>
      <w:pPr>
        <w:ind w:left="2209" w:hanging="295"/>
      </w:pPr>
      <w:rPr>
        <w:rFonts w:hint="default"/>
        <w:lang w:val="en-US" w:eastAsia="en-US" w:bidi="ar-SA"/>
      </w:rPr>
    </w:lvl>
    <w:lvl w:ilvl="3" w:tplc="D9AE6E0E">
      <w:numFmt w:val="bullet"/>
      <w:lvlText w:val="•"/>
      <w:lvlJc w:val="left"/>
      <w:pPr>
        <w:ind w:left="3113" w:hanging="295"/>
      </w:pPr>
      <w:rPr>
        <w:rFonts w:hint="default"/>
        <w:lang w:val="en-US" w:eastAsia="en-US" w:bidi="ar-SA"/>
      </w:rPr>
    </w:lvl>
    <w:lvl w:ilvl="4" w:tplc="8990BCBC">
      <w:numFmt w:val="bullet"/>
      <w:lvlText w:val="•"/>
      <w:lvlJc w:val="left"/>
      <w:pPr>
        <w:ind w:left="4018" w:hanging="295"/>
      </w:pPr>
      <w:rPr>
        <w:rFonts w:hint="default"/>
        <w:lang w:val="en-US" w:eastAsia="en-US" w:bidi="ar-SA"/>
      </w:rPr>
    </w:lvl>
    <w:lvl w:ilvl="5" w:tplc="F5EAB1FC">
      <w:numFmt w:val="bullet"/>
      <w:lvlText w:val="•"/>
      <w:lvlJc w:val="left"/>
      <w:pPr>
        <w:ind w:left="4922" w:hanging="295"/>
      </w:pPr>
      <w:rPr>
        <w:rFonts w:hint="default"/>
        <w:lang w:val="en-US" w:eastAsia="en-US" w:bidi="ar-SA"/>
      </w:rPr>
    </w:lvl>
    <w:lvl w:ilvl="6" w:tplc="B76AE154">
      <w:numFmt w:val="bullet"/>
      <w:lvlText w:val="•"/>
      <w:lvlJc w:val="left"/>
      <w:pPr>
        <w:ind w:left="5827" w:hanging="295"/>
      </w:pPr>
      <w:rPr>
        <w:rFonts w:hint="default"/>
        <w:lang w:val="en-US" w:eastAsia="en-US" w:bidi="ar-SA"/>
      </w:rPr>
    </w:lvl>
    <w:lvl w:ilvl="7" w:tplc="F10852D6">
      <w:numFmt w:val="bullet"/>
      <w:lvlText w:val="•"/>
      <w:lvlJc w:val="left"/>
      <w:pPr>
        <w:ind w:left="6731" w:hanging="295"/>
      </w:pPr>
      <w:rPr>
        <w:rFonts w:hint="default"/>
        <w:lang w:val="en-US" w:eastAsia="en-US" w:bidi="ar-SA"/>
      </w:rPr>
    </w:lvl>
    <w:lvl w:ilvl="8" w:tplc="4D4A7F7A">
      <w:numFmt w:val="bullet"/>
      <w:lvlText w:val="•"/>
      <w:lvlJc w:val="left"/>
      <w:pPr>
        <w:ind w:left="7636" w:hanging="295"/>
      </w:pPr>
      <w:rPr>
        <w:rFonts w:hint="default"/>
        <w:lang w:val="en-US" w:eastAsia="en-US" w:bidi="ar-SA"/>
      </w:rPr>
    </w:lvl>
  </w:abstractNum>
  <w:abstractNum w:abstractNumId="12" w15:restartNumberingAfterBreak="0">
    <w:nsid w:val="0DB8799F"/>
    <w:multiLevelType w:val="hybridMultilevel"/>
    <w:tmpl w:val="46441F06"/>
    <w:lvl w:ilvl="0" w:tplc="770473EA">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37D687FC">
      <w:numFmt w:val="bullet"/>
      <w:lvlText w:val="•"/>
      <w:lvlJc w:val="left"/>
      <w:pPr>
        <w:ind w:left="1034" w:hanging="432"/>
      </w:pPr>
      <w:rPr>
        <w:rFonts w:hint="default"/>
        <w:lang w:val="en-US" w:eastAsia="en-US" w:bidi="ar-SA"/>
      </w:rPr>
    </w:lvl>
    <w:lvl w:ilvl="2" w:tplc="5C362018">
      <w:numFmt w:val="bullet"/>
      <w:lvlText w:val="•"/>
      <w:lvlJc w:val="left"/>
      <w:pPr>
        <w:ind w:left="1969" w:hanging="432"/>
      </w:pPr>
      <w:rPr>
        <w:rFonts w:hint="default"/>
        <w:lang w:val="en-US" w:eastAsia="en-US" w:bidi="ar-SA"/>
      </w:rPr>
    </w:lvl>
    <w:lvl w:ilvl="3" w:tplc="A6C44F9A">
      <w:numFmt w:val="bullet"/>
      <w:lvlText w:val="•"/>
      <w:lvlJc w:val="left"/>
      <w:pPr>
        <w:ind w:left="2903" w:hanging="432"/>
      </w:pPr>
      <w:rPr>
        <w:rFonts w:hint="default"/>
        <w:lang w:val="en-US" w:eastAsia="en-US" w:bidi="ar-SA"/>
      </w:rPr>
    </w:lvl>
    <w:lvl w:ilvl="4" w:tplc="1F820E74">
      <w:numFmt w:val="bullet"/>
      <w:lvlText w:val="•"/>
      <w:lvlJc w:val="left"/>
      <w:pPr>
        <w:ind w:left="3838" w:hanging="432"/>
      </w:pPr>
      <w:rPr>
        <w:rFonts w:hint="default"/>
        <w:lang w:val="en-US" w:eastAsia="en-US" w:bidi="ar-SA"/>
      </w:rPr>
    </w:lvl>
    <w:lvl w:ilvl="5" w:tplc="D744CB92">
      <w:numFmt w:val="bullet"/>
      <w:lvlText w:val="•"/>
      <w:lvlJc w:val="left"/>
      <w:pPr>
        <w:ind w:left="4772" w:hanging="432"/>
      </w:pPr>
      <w:rPr>
        <w:rFonts w:hint="default"/>
        <w:lang w:val="en-US" w:eastAsia="en-US" w:bidi="ar-SA"/>
      </w:rPr>
    </w:lvl>
    <w:lvl w:ilvl="6" w:tplc="3FC61C6A">
      <w:numFmt w:val="bullet"/>
      <w:lvlText w:val="•"/>
      <w:lvlJc w:val="left"/>
      <w:pPr>
        <w:ind w:left="5707" w:hanging="432"/>
      </w:pPr>
      <w:rPr>
        <w:rFonts w:hint="default"/>
        <w:lang w:val="en-US" w:eastAsia="en-US" w:bidi="ar-SA"/>
      </w:rPr>
    </w:lvl>
    <w:lvl w:ilvl="7" w:tplc="7B6A141E">
      <w:numFmt w:val="bullet"/>
      <w:lvlText w:val="•"/>
      <w:lvlJc w:val="left"/>
      <w:pPr>
        <w:ind w:left="6641" w:hanging="432"/>
      </w:pPr>
      <w:rPr>
        <w:rFonts w:hint="default"/>
        <w:lang w:val="en-US" w:eastAsia="en-US" w:bidi="ar-SA"/>
      </w:rPr>
    </w:lvl>
    <w:lvl w:ilvl="8" w:tplc="485EB01A">
      <w:numFmt w:val="bullet"/>
      <w:lvlText w:val="•"/>
      <w:lvlJc w:val="left"/>
      <w:pPr>
        <w:ind w:left="7576" w:hanging="432"/>
      </w:pPr>
      <w:rPr>
        <w:rFonts w:hint="default"/>
        <w:lang w:val="en-US" w:eastAsia="en-US" w:bidi="ar-SA"/>
      </w:rPr>
    </w:lvl>
  </w:abstractNum>
  <w:abstractNum w:abstractNumId="13" w15:restartNumberingAfterBreak="0">
    <w:nsid w:val="0DDD0CA2"/>
    <w:multiLevelType w:val="hybridMultilevel"/>
    <w:tmpl w:val="99EA2B82"/>
    <w:lvl w:ilvl="0" w:tplc="9A6A5018">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43683D90">
      <w:numFmt w:val="bullet"/>
      <w:lvlText w:val="•"/>
      <w:lvlJc w:val="left"/>
      <w:pPr>
        <w:ind w:left="1034" w:hanging="432"/>
      </w:pPr>
      <w:rPr>
        <w:rFonts w:hint="default"/>
        <w:lang w:val="en-US" w:eastAsia="en-US" w:bidi="ar-SA"/>
      </w:rPr>
    </w:lvl>
    <w:lvl w:ilvl="2" w:tplc="15C8E7F8">
      <w:numFmt w:val="bullet"/>
      <w:lvlText w:val="•"/>
      <w:lvlJc w:val="left"/>
      <w:pPr>
        <w:ind w:left="1969" w:hanging="432"/>
      </w:pPr>
      <w:rPr>
        <w:rFonts w:hint="default"/>
        <w:lang w:val="en-US" w:eastAsia="en-US" w:bidi="ar-SA"/>
      </w:rPr>
    </w:lvl>
    <w:lvl w:ilvl="3" w:tplc="D47E753A">
      <w:numFmt w:val="bullet"/>
      <w:lvlText w:val="•"/>
      <w:lvlJc w:val="left"/>
      <w:pPr>
        <w:ind w:left="2903" w:hanging="432"/>
      </w:pPr>
      <w:rPr>
        <w:rFonts w:hint="default"/>
        <w:lang w:val="en-US" w:eastAsia="en-US" w:bidi="ar-SA"/>
      </w:rPr>
    </w:lvl>
    <w:lvl w:ilvl="4" w:tplc="BB88FBD0">
      <w:numFmt w:val="bullet"/>
      <w:lvlText w:val="•"/>
      <w:lvlJc w:val="left"/>
      <w:pPr>
        <w:ind w:left="3838" w:hanging="432"/>
      </w:pPr>
      <w:rPr>
        <w:rFonts w:hint="default"/>
        <w:lang w:val="en-US" w:eastAsia="en-US" w:bidi="ar-SA"/>
      </w:rPr>
    </w:lvl>
    <w:lvl w:ilvl="5" w:tplc="EEF01068">
      <w:numFmt w:val="bullet"/>
      <w:lvlText w:val="•"/>
      <w:lvlJc w:val="left"/>
      <w:pPr>
        <w:ind w:left="4772" w:hanging="432"/>
      </w:pPr>
      <w:rPr>
        <w:rFonts w:hint="default"/>
        <w:lang w:val="en-US" w:eastAsia="en-US" w:bidi="ar-SA"/>
      </w:rPr>
    </w:lvl>
    <w:lvl w:ilvl="6" w:tplc="E494AB06">
      <w:numFmt w:val="bullet"/>
      <w:lvlText w:val="•"/>
      <w:lvlJc w:val="left"/>
      <w:pPr>
        <w:ind w:left="5707" w:hanging="432"/>
      </w:pPr>
      <w:rPr>
        <w:rFonts w:hint="default"/>
        <w:lang w:val="en-US" w:eastAsia="en-US" w:bidi="ar-SA"/>
      </w:rPr>
    </w:lvl>
    <w:lvl w:ilvl="7" w:tplc="B8C61980">
      <w:numFmt w:val="bullet"/>
      <w:lvlText w:val="•"/>
      <w:lvlJc w:val="left"/>
      <w:pPr>
        <w:ind w:left="6641" w:hanging="432"/>
      </w:pPr>
      <w:rPr>
        <w:rFonts w:hint="default"/>
        <w:lang w:val="en-US" w:eastAsia="en-US" w:bidi="ar-SA"/>
      </w:rPr>
    </w:lvl>
    <w:lvl w:ilvl="8" w:tplc="90CC8F5E">
      <w:numFmt w:val="bullet"/>
      <w:lvlText w:val="•"/>
      <w:lvlJc w:val="left"/>
      <w:pPr>
        <w:ind w:left="7576" w:hanging="432"/>
      </w:pPr>
      <w:rPr>
        <w:rFonts w:hint="default"/>
        <w:lang w:val="en-US" w:eastAsia="en-US" w:bidi="ar-SA"/>
      </w:rPr>
    </w:lvl>
  </w:abstractNum>
  <w:abstractNum w:abstractNumId="14" w15:restartNumberingAfterBreak="0">
    <w:nsid w:val="0E2E270D"/>
    <w:multiLevelType w:val="hybridMultilevel"/>
    <w:tmpl w:val="94727E8E"/>
    <w:lvl w:ilvl="0" w:tplc="979A60C8">
      <w:start w:val="1"/>
      <w:numFmt w:val="decimal"/>
      <w:lvlText w:val="(%1)"/>
      <w:lvlJc w:val="left"/>
      <w:pPr>
        <w:ind w:left="644" w:hanging="538"/>
      </w:pPr>
      <w:rPr>
        <w:rFonts w:ascii="Cambria" w:eastAsia="Cambria" w:hAnsi="Cambria" w:cs="Cambria" w:hint="default"/>
        <w:b w:val="0"/>
        <w:bCs w:val="0"/>
        <w:i w:val="0"/>
        <w:iCs w:val="0"/>
        <w:w w:val="80"/>
        <w:sz w:val="19"/>
        <w:szCs w:val="19"/>
        <w:lang w:val="en-US" w:eastAsia="en-US" w:bidi="ar-SA"/>
      </w:rPr>
    </w:lvl>
    <w:lvl w:ilvl="1" w:tplc="6366CC58">
      <w:numFmt w:val="bullet"/>
      <w:lvlText w:val="•"/>
      <w:lvlJc w:val="left"/>
      <w:pPr>
        <w:ind w:left="1520" w:hanging="538"/>
      </w:pPr>
      <w:rPr>
        <w:rFonts w:hint="default"/>
        <w:lang w:val="en-US" w:eastAsia="en-US" w:bidi="ar-SA"/>
      </w:rPr>
    </w:lvl>
    <w:lvl w:ilvl="2" w:tplc="079C4C3C">
      <w:numFmt w:val="bullet"/>
      <w:lvlText w:val="•"/>
      <w:lvlJc w:val="left"/>
      <w:pPr>
        <w:ind w:left="2401" w:hanging="538"/>
      </w:pPr>
      <w:rPr>
        <w:rFonts w:hint="default"/>
        <w:lang w:val="en-US" w:eastAsia="en-US" w:bidi="ar-SA"/>
      </w:rPr>
    </w:lvl>
    <w:lvl w:ilvl="3" w:tplc="F3EC6C0C">
      <w:numFmt w:val="bullet"/>
      <w:lvlText w:val="•"/>
      <w:lvlJc w:val="left"/>
      <w:pPr>
        <w:ind w:left="3281" w:hanging="538"/>
      </w:pPr>
      <w:rPr>
        <w:rFonts w:hint="default"/>
        <w:lang w:val="en-US" w:eastAsia="en-US" w:bidi="ar-SA"/>
      </w:rPr>
    </w:lvl>
    <w:lvl w:ilvl="4" w:tplc="7A708F40">
      <w:numFmt w:val="bullet"/>
      <w:lvlText w:val="•"/>
      <w:lvlJc w:val="left"/>
      <w:pPr>
        <w:ind w:left="4162" w:hanging="538"/>
      </w:pPr>
      <w:rPr>
        <w:rFonts w:hint="default"/>
        <w:lang w:val="en-US" w:eastAsia="en-US" w:bidi="ar-SA"/>
      </w:rPr>
    </w:lvl>
    <w:lvl w:ilvl="5" w:tplc="1F9CEDE6">
      <w:numFmt w:val="bullet"/>
      <w:lvlText w:val="•"/>
      <w:lvlJc w:val="left"/>
      <w:pPr>
        <w:ind w:left="5042" w:hanging="538"/>
      </w:pPr>
      <w:rPr>
        <w:rFonts w:hint="default"/>
        <w:lang w:val="en-US" w:eastAsia="en-US" w:bidi="ar-SA"/>
      </w:rPr>
    </w:lvl>
    <w:lvl w:ilvl="6" w:tplc="2E283702">
      <w:numFmt w:val="bullet"/>
      <w:lvlText w:val="•"/>
      <w:lvlJc w:val="left"/>
      <w:pPr>
        <w:ind w:left="5923" w:hanging="538"/>
      </w:pPr>
      <w:rPr>
        <w:rFonts w:hint="default"/>
        <w:lang w:val="en-US" w:eastAsia="en-US" w:bidi="ar-SA"/>
      </w:rPr>
    </w:lvl>
    <w:lvl w:ilvl="7" w:tplc="C390FE88">
      <w:numFmt w:val="bullet"/>
      <w:lvlText w:val="•"/>
      <w:lvlJc w:val="left"/>
      <w:pPr>
        <w:ind w:left="6803" w:hanging="538"/>
      </w:pPr>
      <w:rPr>
        <w:rFonts w:hint="default"/>
        <w:lang w:val="en-US" w:eastAsia="en-US" w:bidi="ar-SA"/>
      </w:rPr>
    </w:lvl>
    <w:lvl w:ilvl="8" w:tplc="499898D0">
      <w:numFmt w:val="bullet"/>
      <w:lvlText w:val="•"/>
      <w:lvlJc w:val="left"/>
      <w:pPr>
        <w:ind w:left="7684" w:hanging="538"/>
      </w:pPr>
      <w:rPr>
        <w:rFonts w:hint="default"/>
        <w:lang w:val="en-US" w:eastAsia="en-US" w:bidi="ar-SA"/>
      </w:rPr>
    </w:lvl>
  </w:abstractNum>
  <w:abstractNum w:abstractNumId="15" w15:restartNumberingAfterBreak="0">
    <w:nsid w:val="0EEB05C4"/>
    <w:multiLevelType w:val="hybridMultilevel"/>
    <w:tmpl w:val="D55498D8"/>
    <w:lvl w:ilvl="0" w:tplc="3D869352">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43F221AC">
      <w:numFmt w:val="bullet"/>
      <w:lvlText w:val="•"/>
      <w:lvlJc w:val="left"/>
      <w:pPr>
        <w:ind w:left="1034" w:hanging="432"/>
      </w:pPr>
      <w:rPr>
        <w:rFonts w:hint="default"/>
        <w:lang w:val="en-US" w:eastAsia="en-US" w:bidi="ar-SA"/>
      </w:rPr>
    </w:lvl>
    <w:lvl w:ilvl="2" w:tplc="43DCC966">
      <w:numFmt w:val="bullet"/>
      <w:lvlText w:val="•"/>
      <w:lvlJc w:val="left"/>
      <w:pPr>
        <w:ind w:left="1969" w:hanging="432"/>
      </w:pPr>
      <w:rPr>
        <w:rFonts w:hint="default"/>
        <w:lang w:val="en-US" w:eastAsia="en-US" w:bidi="ar-SA"/>
      </w:rPr>
    </w:lvl>
    <w:lvl w:ilvl="3" w:tplc="E6E6A3A4">
      <w:numFmt w:val="bullet"/>
      <w:lvlText w:val="•"/>
      <w:lvlJc w:val="left"/>
      <w:pPr>
        <w:ind w:left="2903" w:hanging="432"/>
      </w:pPr>
      <w:rPr>
        <w:rFonts w:hint="default"/>
        <w:lang w:val="en-US" w:eastAsia="en-US" w:bidi="ar-SA"/>
      </w:rPr>
    </w:lvl>
    <w:lvl w:ilvl="4" w:tplc="6D862090">
      <w:numFmt w:val="bullet"/>
      <w:lvlText w:val="•"/>
      <w:lvlJc w:val="left"/>
      <w:pPr>
        <w:ind w:left="3838" w:hanging="432"/>
      </w:pPr>
      <w:rPr>
        <w:rFonts w:hint="default"/>
        <w:lang w:val="en-US" w:eastAsia="en-US" w:bidi="ar-SA"/>
      </w:rPr>
    </w:lvl>
    <w:lvl w:ilvl="5" w:tplc="7820F4B0">
      <w:numFmt w:val="bullet"/>
      <w:lvlText w:val="•"/>
      <w:lvlJc w:val="left"/>
      <w:pPr>
        <w:ind w:left="4772" w:hanging="432"/>
      </w:pPr>
      <w:rPr>
        <w:rFonts w:hint="default"/>
        <w:lang w:val="en-US" w:eastAsia="en-US" w:bidi="ar-SA"/>
      </w:rPr>
    </w:lvl>
    <w:lvl w:ilvl="6" w:tplc="BC0ED886">
      <w:numFmt w:val="bullet"/>
      <w:lvlText w:val="•"/>
      <w:lvlJc w:val="left"/>
      <w:pPr>
        <w:ind w:left="5707" w:hanging="432"/>
      </w:pPr>
      <w:rPr>
        <w:rFonts w:hint="default"/>
        <w:lang w:val="en-US" w:eastAsia="en-US" w:bidi="ar-SA"/>
      </w:rPr>
    </w:lvl>
    <w:lvl w:ilvl="7" w:tplc="205230B8">
      <w:numFmt w:val="bullet"/>
      <w:lvlText w:val="•"/>
      <w:lvlJc w:val="left"/>
      <w:pPr>
        <w:ind w:left="6641" w:hanging="432"/>
      </w:pPr>
      <w:rPr>
        <w:rFonts w:hint="default"/>
        <w:lang w:val="en-US" w:eastAsia="en-US" w:bidi="ar-SA"/>
      </w:rPr>
    </w:lvl>
    <w:lvl w:ilvl="8" w:tplc="8708C580">
      <w:numFmt w:val="bullet"/>
      <w:lvlText w:val="•"/>
      <w:lvlJc w:val="left"/>
      <w:pPr>
        <w:ind w:left="7576" w:hanging="432"/>
      </w:pPr>
      <w:rPr>
        <w:rFonts w:hint="default"/>
        <w:lang w:val="en-US" w:eastAsia="en-US" w:bidi="ar-SA"/>
      </w:rPr>
    </w:lvl>
  </w:abstractNum>
  <w:abstractNum w:abstractNumId="16" w15:restartNumberingAfterBreak="0">
    <w:nsid w:val="0F7531FA"/>
    <w:multiLevelType w:val="hybridMultilevel"/>
    <w:tmpl w:val="EF0E7028"/>
    <w:lvl w:ilvl="0" w:tplc="3176C16E">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21B0D6E2">
      <w:numFmt w:val="bullet"/>
      <w:lvlText w:val="•"/>
      <w:lvlJc w:val="left"/>
      <w:pPr>
        <w:ind w:left="1304" w:hanging="295"/>
      </w:pPr>
      <w:rPr>
        <w:rFonts w:hint="default"/>
        <w:lang w:val="en-US" w:eastAsia="en-US" w:bidi="ar-SA"/>
      </w:rPr>
    </w:lvl>
    <w:lvl w:ilvl="2" w:tplc="1BDC4C9E">
      <w:numFmt w:val="bullet"/>
      <w:lvlText w:val="•"/>
      <w:lvlJc w:val="left"/>
      <w:pPr>
        <w:ind w:left="2209" w:hanging="295"/>
      </w:pPr>
      <w:rPr>
        <w:rFonts w:hint="default"/>
        <w:lang w:val="en-US" w:eastAsia="en-US" w:bidi="ar-SA"/>
      </w:rPr>
    </w:lvl>
    <w:lvl w:ilvl="3" w:tplc="C3AE647E">
      <w:numFmt w:val="bullet"/>
      <w:lvlText w:val="•"/>
      <w:lvlJc w:val="left"/>
      <w:pPr>
        <w:ind w:left="3113" w:hanging="295"/>
      </w:pPr>
      <w:rPr>
        <w:rFonts w:hint="default"/>
        <w:lang w:val="en-US" w:eastAsia="en-US" w:bidi="ar-SA"/>
      </w:rPr>
    </w:lvl>
    <w:lvl w:ilvl="4" w:tplc="C764BA42">
      <w:numFmt w:val="bullet"/>
      <w:lvlText w:val="•"/>
      <w:lvlJc w:val="left"/>
      <w:pPr>
        <w:ind w:left="4018" w:hanging="295"/>
      </w:pPr>
      <w:rPr>
        <w:rFonts w:hint="default"/>
        <w:lang w:val="en-US" w:eastAsia="en-US" w:bidi="ar-SA"/>
      </w:rPr>
    </w:lvl>
    <w:lvl w:ilvl="5" w:tplc="23C6EB2A">
      <w:numFmt w:val="bullet"/>
      <w:lvlText w:val="•"/>
      <w:lvlJc w:val="left"/>
      <w:pPr>
        <w:ind w:left="4922" w:hanging="295"/>
      </w:pPr>
      <w:rPr>
        <w:rFonts w:hint="default"/>
        <w:lang w:val="en-US" w:eastAsia="en-US" w:bidi="ar-SA"/>
      </w:rPr>
    </w:lvl>
    <w:lvl w:ilvl="6" w:tplc="39CE008E">
      <w:numFmt w:val="bullet"/>
      <w:lvlText w:val="•"/>
      <w:lvlJc w:val="left"/>
      <w:pPr>
        <w:ind w:left="5827" w:hanging="295"/>
      </w:pPr>
      <w:rPr>
        <w:rFonts w:hint="default"/>
        <w:lang w:val="en-US" w:eastAsia="en-US" w:bidi="ar-SA"/>
      </w:rPr>
    </w:lvl>
    <w:lvl w:ilvl="7" w:tplc="AAE6C8D6">
      <w:numFmt w:val="bullet"/>
      <w:lvlText w:val="•"/>
      <w:lvlJc w:val="left"/>
      <w:pPr>
        <w:ind w:left="6731" w:hanging="295"/>
      </w:pPr>
      <w:rPr>
        <w:rFonts w:hint="default"/>
        <w:lang w:val="en-US" w:eastAsia="en-US" w:bidi="ar-SA"/>
      </w:rPr>
    </w:lvl>
    <w:lvl w:ilvl="8" w:tplc="34A4DE60">
      <w:numFmt w:val="bullet"/>
      <w:lvlText w:val="•"/>
      <w:lvlJc w:val="left"/>
      <w:pPr>
        <w:ind w:left="7636" w:hanging="295"/>
      </w:pPr>
      <w:rPr>
        <w:rFonts w:hint="default"/>
        <w:lang w:val="en-US" w:eastAsia="en-US" w:bidi="ar-SA"/>
      </w:rPr>
    </w:lvl>
  </w:abstractNum>
  <w:abstractNum w:abstractNumId="17" w15:restartNumberingAfterBreak="0">
    <w:nsid w:val="10194276"/>
    <w:multiLevelType w:val="hybridMultilevel"/>
    <w:tmpl w:val="EE500D90"/>
    <w:lvl w:ilvl="0" w:tplc="B15804B4">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C22CB162">
      <w:numFmt w:val="bullet"/>
      <w:lvlText w:val="•"/>
      <w:lvlJc w:val="left"/>
      <w:pPr>
        <w:ind w:left="1034" w:hanging="432"/>
      </w:pPr>
      <w:rPr>
        <w:rFonts w:hint="default"/>
        <w:lang w:val="en-US" w:eastAsia="en-US" w:bidi="ar-SA"/>
      </w:rPr>
    </w:lvl>
    <w:lvl w:ilvl="2" w:tplc="6D0CC5AE">
      <w:numFmt w:val="bullet"/>
      <w:lvlText w:val="•"/>
      <w:lvlJc w:val="left"/>
      <w:pPr>
        <w:ind w:left="1969" w:hanging="432"/>
      </w:pPr>
      <w:rPr>
        <w:rFonts w:hint="default"/>
        <w:lang w:val="en-US" w:eastAsia="en-US" w:bidi="ar-SA"/>
      </w:rPr>
    </w:lvl>
    <w:lvl w:ilvl="3" w:tplc="1812E91E">
      <w:numFmt w:val="bullet"/>
      <w:lvlText w:val="•"/>
      <w:lvlJc w:val="left"/>
      <w:pPr>
        <w:ind w:left="2903" w:hanging="432"/>
      </w:pPr>
      <w:rPr>
        <w:rFonts w:hint="default"/>
        <w:lang w:val="en-US" w:eastAsia="en-US" w:bidi="ar-SA"/>
      </w:rPr>
    </w:lvl>
    <w:lvl w:ilvl="4" w:tplc="D5D86A0C">
      <w:numFmt w:val="bullet"/>
      <w:lvlText w:val="•"/>
      <w:lvlJc w:val="left"/>
      <w:pPr>
        <w:ind w:left="3838" w:hanging="432"/>
      </w:pPr>
      <w:rPr>
        <w:rFonts w:hint="default"/>
        <w:lang w:val="en-US" w:eastAsia="en-US" w:bidi="ar-SA"/>
      </w:rPr>
    </w:lvl>
    <w:lvl w:ilvl="5" w:tplc="C8B8F462">
      <w:numFmt w:val="bullet"/>
      <w:lvlText w:val="•"/>
      <w:lvlJc w:val="left"/>
      <w:pPr>
        <w:ind w:left="4772" w:hanging="432"/>
      </w:pPr>
      <w:rPr>
        <w:rFonts w:hint="default"/>
        <w:lang w:val="en-US" w:eastAsia="en-US" w:bidi="ar-SA"/>
      </w:rPr>
    </w:lvl>
    <w:lvl w:ilvl="6" w:tplc="0722EE3E">
      <w:numFmt w:val="bullet"/>
      <w:lvlText w:val="•"/>
      <w:lvlJc w:val="left"/>
      <w:pPr>
        <w:ind w:left="5707" w:hanging="432"/>
      </w:pPr>
      <w:rPr>
        <w:rFonts w:hint="default"/>
        <w:lang w:val="en-US" w:eastAsia="en-US" w:bidi="ar-SA"/>
      </w:rPr>
    </w:lvl>
    <w:lvl w:ilvl="7" w:tplc="467461CC">
      <w:numFmt w:val="bullet"/>
      <w:lvlText w:val="•"/>
      <w:lvlJc w:val="left"/>
      <w:pPr>
        <w:ind w:left="6641" w:hanging="432"/>
      </w:pPr>
      <w:rPr>
        <w:rFonts w:hint="default"/>
        <w:lang w:val="en-US" w:eastAsia="en-US" w:bidi="ar-SA"/>
      </w:rPr>
    </w:lvl>
    <w:lvl w:ilvl="8" w:tplc="61E4CB18">
      <w:numFmt w:val="bullet"/>
      <w:lvlText w:val="•"/>
      <w:lvlJc w:val="left"/>
      <w:pPr>
        <w:ind w:left="7576" w:hanging="432"/>
      </w:pPr>
      <w:rPr>
        <w:rFonts w:hint="default"/>
        <w:lang w:val="en-US" w:eastAsia="en-US" w:bidi="ar-SA"/>
      </w:rPr>
    </w:lvl>
  </w:abstractNum>
  <w:abstractNum w:abstractNumId="18" w15:restartNumberingAfterBreak="0">
    <w:nsid w:val="10385466"/>
    <w:multiLevelType w:val="hybridMultilevel"/>
    <w:tmpl w:val="7DD4A0F0"/>
    <w:lvl w:ilvl="0" w:tplc="FFFFFFFF">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FFFFFFFF">
      <w:numFmt w:val="bullet"/>
      <w:lvlText w:val="•"/>
      <w:lvlJc w:val="left"/>
      <w:pPr>
        <w:ind w:left="1034" w:hanging="432"/>
      </w:pPr>
      <w:rPr>
        <w:rFonts w:hint="default"/>
        <w:lang w:val="en-US" w:eastAsia="en-US" w:bidi="ar-SA"/>
      </w:rPr>
    </w:lvl>
    <w:lvl w:ilvl="2" w:tplc="FFFFFFFF">
      <w:numFmt w:val="bullet"/>
      <w:lvlText w:val="•"/>
      <w:lvlJc w:val="left"/>
      <w:pPr>
        <w:ind w:left="1969" w:hanging="432"/>
      </w:pPr>
      <w:rPr>
        <w:rFonts w:hint="default"/>
        <w:lang w:val="en-US" w:eastAsia="en-US" w:bidi="ar-SA"/>
      </w:rPr>
    </w:lvl>
    <w:lvl w:ilvl="3" w:tplc="FFFFFFFF">
      <w:numFmt w:val="bullet"/>
      <w:lvlText w:val="•"/>
      <w:lvlJc w:val="left"/>
      <w:pPr>
        <w:ind w:left="2903" w:hanging="432"/>
      </w:pPr>
      <w:rPr>
        <w:rFonts w:hint="default"/>
        <w:lang w:val="en-US" w:eastAsia="en-US" w:bidi="ar-SA"/>
      </w:rPr>
    </w:lvl>
    <w:lvl w:ilvl="4" w:tplc="FFFFFFFF">
      <w:numFmt w:val="bullet"/>
      <w:lvlText w:val="•"/>
      <w:lvlJc w:val="left"/>
      <w:pPr>
        <w:ind w:left="3838" w:hanging="432"/>
      </w:pPr>
      <w:rPr>
        <w:rFonts w:hint="default"/>
        <w:lang w:val="en-US" w:eastAsia="en-US" w:bidi="ar-SA"/>
      </w:rPr>
    </w:lvl>
    <w:lvl w:ilvl="5" w:tplc="FFFFFFFF">
      <w:numFmt w:val="bullet"/>
      <w:lvlText w:val="•"/>
      <w:lvlJc w:val="left"/>
      <w:pPr>
        <w:ind w:left="4772" w:hanging="432"/>
      </w:pPr>
      <w:rPr>
        <w:rFonts w:hint="default"/>
        <w:lang w:val="en-US" w:eastAsia="en-US" w:bidi="ar-SA"/>
      </w:rPr>
    </w:lvl>
    <w:lvl w:ilvl="6" w:tplc="FFFFFFFF">
      <w:numFmt w:val="bullet"/>
      <w:lvlText w:val="•"/>
      <w:lvlJc w:val="left"/>
      <w:pPr>
        <w:ind w:left="5707" w:hanging="432"/>
      </w:pPr>
      <w:rPr>
        <w:rFonts w:hint="default"/>
        <w:lang w:val="en-US" w:eastAsia="en-US" w:bidi="ar-SA"/>
      </w:rPr>
    </w:lvl>
    <w:lvl w:ilvl="7" w:tplc="FFFFFFFF">
      <w:numFmt w:val="bullet"/>
      <w:lvlText w:val="•"/>
      <w:lvlJc w:val="left"/>
      <w:pPr>
        <w:ind w:left="6641" w:hanging="432"/>
      </w:pPr>
      <w:rPr>
        <w:rFonts w:hint="default"/>
        <w:lang w:val="en-US" w:eastAsia="en-US" w:bidi="ar-SA"/>
      </w:rPr>
    </w:lvl>
    <w:lvl w:ilvl="8" w:tplc="FFFFFFFF">
      <w:numFmt w:val="bullet"/>
      <w:lvlText w:val="•"/>
      <w:lvlJc w:val="left"/>
      <w:pPr>
        <w:ind w:left="7576" w:hanging="432"/>
      </w:pPr>
      <w:rPr>
        <w:rFonts w:hint="default"/>
        <w:lang w:val="en-US" w:eastAsia="en-US" w:bidi="ar-SA"/>
      </w:rPr>
    </w:lvl>
  </w:abstractNum>
  <w:abstractNum w:abstractNumId="19" w15:restartNumberingAfterBreak="0">
    <w:nsid w:val="115A6D28"/>
    <w:multiLevelType w:val="hybridMultilevel"/>
    <w:tmpl w:val="BA446DF0"/>
    <w:lvl w:ilvl="0" w:tplc="F33AB4BC">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29087C1C">
      <w:numFmt w:val="bullet"/>
      <w:lvlText w:val="•"/>
      <w:lvlJc w:val="left"/>
      <w:pPr>
        <w:ind w:left="1304" w:hanging="295"/>
      </w:pPr>
      <w:rPr>
        <w:rFonts w:hint="default"/>
        <w:lang w:val="en-US" w:eastAsia="en-US" w:bidi="ar-SA"/>
      </w:rPr>
    </w:lvl>
    <w:lvl w:ilvl="2" w:tplc="CB54F966">
      <w:numFmt w:val="bullet"/>
      <w:lvlText w:val="•"/>
      <w:lvlJc w:val="left"/>
      <w:pPr>
        <w:ind w:left="2209" w:hanging="295"/>
      </w:pPr>
      <w:rPr>
        <w:rFonts w:hint="default"/>
        <w:lang w:val="en-US" w:eastAsia="en-US" w:bidi="ar-SA"/>
      </w:rPr>
    </w:lvl>
    <w:lvl w:ilvl="3" w:tplc="5DD2D180">
      <w:numFmt w:val="bullet"/>
      <w:lvlText w:val="•"/>
      <w:lvlJc w:val="left"/>
      <w:pPr>
        <w:ind w:left="3113" w:hanging="295"/>
      </w:pPr>
      <w:rPr>
        <w:rFonts w:hint="default"/>
        <w:lang w:val="en-US" w:eastAsia="en-US" w:bidi="ar-SA"/>
      </w:rPr>
    </w:lvl>
    <w:lvl w:ilvl="4" w:tplc="B172EB1E">
      <w:numFmt w:val="bullet"/>
      <w:lvlText w:val="•"/>
      <w:lvlJc w:val="left"/>
      <w:pPr>
        <w:ind w:left="4018" w:hanging="295"/>
      </w:pPr>
      <w:rPr>
        <w:rFonts w:hint="default"/>
        <w:lang w:val="en-US" w:eastAsia="en-US" w:bidi="ar-SA"/>
      </w:rPr>
    </w:lvl>
    <w:lvl w:ilvl="5" w:tplc="69DA3E88">
      <w:numFmt w:val="bullet"/>
      <w:lvlText w:val="•"/>
      <w:lvlJc w:val="left"/>
      <w:pPr>
        <w:ind w:left="4922" w:hanging="295"/>
      </w:pPr>
      <w:rPr>
        <w:rFonts w:hint="default"/>
        <w:lang w:val="en-US" w:eastAsia="en-US" w:bidi="ar-SA"/>
      </w:rPr>
    </w:lvl>
    <w:lvl w:ilvl="6" w:tplc="6B0E605E">
      <w:numFmt w:val="bullet"/>
      <w:lvlText w:val="•"/>
      <w:lvlJc w:val="left"/>
      <w:pPr>
        <w:ind w:left="5827" w:hanging="295"/>
      </w:pPr>
      <w:rPr>
        <w:rFonts w:hint="default"/>
        <w:lang w:val="en-US" w:eastAsia="en-US" w:bidi="ar-SA"/>
      </w:rPr>
    </w:lvl>
    <w:lvl w:ilvl="7" w:tplc="495CDBFA">
      <w:numFmt w:val="bullet"/>
      <w:lvlText w:val="•"/>
      <w:lvlJc w:val="left"/>
      <w:pPr>
        <w:ind w:left="6731" w:hanging="295"/>
      </w:pPr>
      <w:rPr>
        <w:rFonts w:hint="default"/>
        <w:lang w:val="en-US" w:eastAsia="en-US" w:bidi="ar-SA"/>
      </w:rPr>
    </w:lvl>
    <w:lvl w:ilvl="8" w:tplc="AC12C83E">
      <w:numFmt w:val="bullet"/>
      <w:lvlText w:val="•"/>
      <w:lvlJc w:val="left"/>
      <w:pPr>
        <w:ind w:left="7636" w:hanging="295"/>
      </w:pPr>
      <w:rPr>
        <w:rFonts w:hint="default"/>
        <w:lang w:val="en-US" w:eastAsia="en-US" w:bidi="ar-SA"/>
      </w:rPr>
    </w:lvl>
  </w:abstractNum>
  <w:abstractNum w:abstractNumId="20" w15:restartNumberingAfterBreak="0">
    <w:nsid w:val="13D209D7"/>
    <w:multiLevelType w:val="hybridMultilevel"/>
    <w:tmpl w:val="58E0F956"/>
    <w:lvl w:ilvl="0" w:tplc="F118BCC4">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2C3C8092">
      <w:numFmt w:val="bullet"/>
      <w:lvlText w:val="•"/>
      <w:lvlJc w:val="left"/>
      <w:pPr>
        <w:ind w:left="1304" w:hanging="295"/>
      </w:pPr>
      <w:rPr>
        <w:rFonts w:hint="default"/>
        <w:lang w:val="en-US" w:eastAsia="en-US" w:bidi="ar-SA"/>
      </w:rPr>
    </w:lvl>
    <w:lvl w:ilvl="2" w:tplc="F918D616">
      <w:numFmt w:val="bullet"/>
      <w:lvlText w:val="•"/>
      <w:lvlJc w:val="left"/>
      <w:pPr>
        <w:ind w:left="2209" w:hanging="295"/>
      </w:pPr>
      <w:rPr>
        <w:rFonts w:hint="default"/>
        <w:lang w:val="en-US" w:eastAsia="en-US" w:bidi="ar-SA"/>
      </w:rPr>
    </w:lvl>
    <w:lvl w:ilvl="3" w:tplc="90207FFE">
      <w:numFmt w:val="bullet"/>
      <w:lvlText w:val="•"/>
      <w:lvlJc w:val="left"/>
      <w:pPr>
        <w:ind w:left="3113" w:hanging="295"/>
      </w:pPr>
      <w:rPr>
        <w:rFonts w:hint="default"/>
        <w:lang w:val="en-US" w:eastAsia="en-US" w:bidi="ar-SA"/>
      </w:rPr>
    </w:lvl>
    <w:lvl w:ilvl="4" w:tplc="DAA0BFE2">
      <w:numFmt w:val="bullet"/>
      <w:lvlText w:val="•"/>
      <w:lvlJc w:val="left"/>
      <w:pPr>
        <w:ind w:left="4018" w:hanging="295"/>
      </w:pPr>
      <w:rPr>
        <w:rFonts w:hint="default"/>
        <w:lang w:val="en-US" w:eastAsia="en-US" w:bidi="ar-SA"/>
      </w:rPr>
    </w:lvl>
    <w:lvl w:ilvl="5" w:tplc="F228ADBA">
      <w:numFmt w:val="bullet"/>
      <w:lvlText w:val="•"/>
      <w:lvlJc w:val="left"/>
      <w:pPr>
        <w:ind w:left="4922" w:hanging="295"/>
      </w:pPr>
      <w:rPr>
        <w:rFonts w:hint="default"/>
        <w:lang w:val="en-US" w:eastAsia="en-US" w:bidi="ar-SA"/>
      </w:rPr>
    </w:lvl>
    <w:lvl w:ilvl="6" w:tplc="5C56E0AE">
      <w:numFmt w:val="bullet"/>
      <w:lvlText w:val="•"/>
      <w:lvlJc w:val="left"/>
      <w:pPr>
        <w:ind w:left="5827" w:hanging="295"/>
      </w:pPr>
      <w:rPr>
        <w:rFonts w:hint="default"/>
        <w:lang w:val="en-US" w:eastAsia="en-US" w:bidi="ar-SA"/>
      </w:rPr>
    </w:lvl>
    <w:lvl w:ilvl="7" w:tplc="0A1E9FCA">
      <w:numFmt w:val="bullet"/>
      <w:lvlText w:val="•"/>
      <w:lvlJc w:val="left"/>
      <w:pPr>
        <w:ind w:left="6731" w:hanging="295"/>
      </w:pPr>
      <w:rPr>
        <w:rFonts w:hint="default"/>
        <w:lang w:val="en-US" w:eastAsia="en-US" w:bidi="ar-SA"/>
      </w:rPr>
    </w:lvl>
    <w:lvl w:ilvl="8" w:tplc="AB3EDE5E">
      <w:numFmt w:val="bullet"/>
      <w:lvlText w:val="•"/>
      <w:lvlJc w:val="left"/>
      <w:pPr>
        <w:ind w:left="7636" w:hanging="295"/>
      </w:pPr>
      <w:rPr>
        <w:rFonts w:hint="default"/>
        <w:lang w:val="en-US" w:eastAsia="en-US" w:bidi="ar-SA"/>
      </w:rPr>
    </w:lvl>
  </w:abstractNum>
  <w:abstractNum w:abstractNumId="21" w15:restartNumberingAfterBreak="0">
    <w:nsid w:val="14CD2AD6"/>
    <w:multiLevelType w:val="hybridMultilevel"/>
    <w:tmpl w:val="3E1C443E"/>
    <w:lvl w:ilvl="0" w:tplc="6518A00A">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30E088A0">
      <w:numFmt w:val="bullet"/>
      <w:lvlText w:val="•"/>
      <w:lvlJc w:val="left"/>
      <w:pPr>
        <w:ind w:left="1304" w:hanging="295"/>
      </w:pPr>
      <w:rPr>
        <w:rFonts w:hint="default"/>
        <w:lang w:val="en-US" w:eastAsia="en-US" w:bidi="ar-SA"/>
      </w:rPr>
    </w:lvl>
    <w:lvl w:ilvl="2" w:tplc="078A9168">
      <w:numFmt w:val="bullet"/>
      <w:lvlText w:val="•"/>
      <w:lvlJc w:val="left"/>
      <w:pPr>
        <w:ind w:left="2209" w:hanging="295"/>
      </w:pPr>
      <w:rPr>
        <w:rFonts w:hint="default"/>
        <w:lang w:val="en-US" w:eastAsia="en-US" w:bidi="ar-SA"/>
      </w:rPr>
    </w:lvl>
    <w:lvl w:ilvl="3" w:tplc="B17C5848">
      <w:numFmt w:val="bullet"/>
      <w:lvlText w:val="•"/>
      <w:lvlJc w:val="left"/>
      <w:pPr>
        <w:ind w:left="3113" w:hanging="295"/>
      </w:pPr>
      <w:rPr>
        <w:rFonts w:hint="default"/>
        <w:lang w:val="en-US" w:eastAsia="en-US" w:bidi="ar-SA"/>
      </w:rPr>
    </w:lvl>
    <w:lvl w:ilvl="4" w:tplc="41D4E5C4">
      <w:numFmt w:val="bullet"/>
      <w:lvlText w:val="•"/>
      <w:lvlJc w:val="left"/>
      <w:pPr>
        <w:ind w:left="4018" w:hanging="295"/>
      </w:pPr>
      <w:rPr>
        <w:rFonts w:hint="default"/>
        <w:lang w:val="en-US" w:eastAsia="en-US" w:bidi="ar-SA"/>
      </w:rPr>
    </w:lvl>
    <w:lvl w:ilvl="5" w:tplc="3CB09E0C">
      <w:numFmt w:val="bullet"/>
      <w:lvlText w:val="•"/>
      <w:lvlJc w:val="left"/>
      <w:pPr>
        <w:ind w:left="4922" w:hanging="295"/>
      </w:pPr>
      <w:rPr>
        <w:rFonts w:hint="default"/>
        <w:lang w:val="en-US" w:eastAsia="en-US" w:bidi="ar-SA"/>
      </w:rPr>
    </w:lvl>
    <w:lvl w:ilvl="6" w:tplc="D2708AAC">
      <w:numFmt w:val="bullet"/>
      <w:lvlText w:val="•"/>
      <w:lvlJc w:val="left"/>
      <w:pPr>
        <w:ind w:left="5827" w:hanging="295"/>
      </w:pPr>
      <w:rPr>
        <w:rFonts w:hint="default"/>
        <w:lang w:val="en-US" w:eastAsia="en-US" w:bidi="ar-SA"/>
      </w:rPr>
    </w:lvl>
    <w:lvl w:ilvl="7" w:tplc="4EDCCD8A">
      <w:numFmt w:val="bullet"/>
      <w:lvlText w:val="•"/>
      <w:lvlJc w:val="left"/>
      <w:pPr>
        <w:ind w:left="6731" w:hanging="295"/>
      </w:pPr>
      <w:rPr>
        <w:rFonts w:hint="default"/>
        <w:lang w:val="en-US" w:eastAsia="en-US" w:bidi="ar-SA"/>
      </w:rPr>
    </w:lvl>
    <w:lvl w:ilvl="8" w:tplc="C952D69E">
      <w:numFmt w:val="bullet"/>
      <w:lvlText w:val="•"/>
      <w:lvlJc w:val="left"/>
      <w:pPr>
        <w:ind w:left="7636" w:hanging="295"/>
      </w:pPr>
      <w:rPr>
        <w:rFonts w:hint="default"/>
        <w:lang w:val="en-US" w:eastAsia="en-US" w:bidi="ar-SA"/>
      </w:rPr>
    </w:lvl>
  </w:abstractNum>
  <w:abstractNum w:abstractNumId="22" w15:restartNumberingAfterBreak="0">
    <w:nsid w:val="14E4221F"/>
    <w:multiLevelType w:val="hybridMultilevel"/>
    <w:tmpl w:val="757812C2"/>
    <w:lvl w:ilvl="0" w:tplc="F462F440">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D7B4AF20">
      <w:numFmt w:val="bullet"/>
      <w:lvlText w:val="•"/>
      <w:lvlJc w:val="left"/>
      <w:pPr>
        <w:ind w:left="1304" w:hanging="295"/>
      </w:pPr>
      <w:rPr>
        <w:rFonts w:hint="default"/>
        <w:lang w:val="en-US" w:eastAsia="en-US" w:bidi="ar-SA"/>
      </w:rPr>
    </w:lvl>
    <w:lvl w:ilvl="2" w:tplc="E7EE4DA6">
      <w:numFmt w:val="bullet"/>
      <w:lvlText w:val="•"/>
      <w:lvlJc w:val="left"/>
      <w:pPr>
        <w:ind w:left="2209" w:hanging="295"/>
      </w:pPr>
      <w:rPr>
        <w:rFonts w:hint="default"/>
        <w:lang w:val="en-US" w:eastAsia="en-US" w:bidi="ar-SA"/>
      </w:rPr>
    </w:lvl>
    <w:lvl w:ilvl="3" w:tplc="4F90DD16">
      <w:numFmt w:val="bullet"/>
      <w:lvlText w:val="•"/>
      <w:lvlJc w:val="left"/>
      <w:pPr>
        <w:ind w:left="3113" w:hanging="295"/>
      </w:pPr>
      <w:rPr>
        <w:rFonts w:hint="default"/>
        <w:lang w:val="en-US" w:eastAsia="en-US" w:bidi="ar-SA"/>
      </w:rPr>
    </w:lvl>
    <w:lvl w:ilvl="4" w:tplc="1E7E16AA">
      <w:numFmt w:val="bullet"/>
      <w:lvlText w:val="•"/>
      <w:lvlJc w:val="left"/>
      <w:pPr>
        <w:ind w:left="4018" w:hanging="295"/>
      </w:pPr>
      <w:rPr>
        <w:rFonts w:hint="default"/>
        <w:lang w:val="en-US" w:eastAsia="en-US" w:bidi="ar-SA"/>
      </w:rPr>
    </w:lvl>
    <w:lvl w:ilvl="5" w:tplc="C54A3E14">
      <w:numFmt w:val="bullet"/>
      <w:lvlText w:val="•"/>
      <w:lvlJc w:val="left"/>
      <w:pPr>
        <w:ind w:left="4922" w:hanging="295"/>
      </w:pPr>
      <w:rPr>
        <w:rFonts w:hint="default"/>
        <w:lang w:val="en-US" w:eastAsia="en-US" w:bidi="ar-SA"/>
      </w:rPr>
    </w:lvl>
    <w:lvl w:ilvl="6" w:tplc="E6CCC11A">
      <w:numFmt w:val="bullet"/>
      <w:lvlText w:val="•"/>
      <w:lvlJc w:val="left"/>
      <w:pPr>
        <w:ind w:left="5827" w:hanging="295"/>
      </w:pPr>
      <w:rPr>
        <w:rFonts w:hint="default"/>
        <w:lang w:val="en-US" w:eastAsia="en-US" w:bidi="ar-SA"/>
      </w:rPr>
    </w:lvl>
    <w:lvl w:ilvl="7" w:tplc="AD8EAFE8">
      <w:numFmt w:val="bullet"/>
      <w:lvlText w:val="•"/>
      <w:lvlJc w:val="left"/>
      <w:pPr>
        <w:ind w:left="6731" w:hanging="295"/>
      </w:pPr>
      <w:rPr>
        <w:rFonts w:hint="default"/>
        <w:lang w:val="en-US" w:eastAsia="en-US" w:bidi="ar-SA"/>
      </w:rPr>
    </w:lvl>
    <w:lvl w:ilvl="8" w:tplc="E39A1BB4">
      <w:numFmt w:val="bullet"/>
      <w:lvlText w:val="•"/>
      <w:lvlJc w:val="left"/>
      <w:pPr>
        <w:ind w:left="7636" w:hanging="295"/>
      </w:pPr>
      <w:rPr>
        <w:rFonts w:hint="default"/>
        <w:lang w:val="en-US" w:eastAsia="en-US" w:bidi="ar-SA"/>
      </w:rPr>
    </w:lvl>
  </w:abstractNum>
  <w:abstractNum w:abstractNumId="23" w15:restartNumberingAfterBreak="0">
    <w:nsid w:val="161A109C"/>
    <w:multiLevelType w:val="hybridMultilevel"/>
    <w:tmpl w:val="CCE64D9C"/>
    <w:lvl w:ilvl="0" w:tplc="CA085098">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58F04182">
      <w:numFmt w:val="bullet"/>
      <w:lvlText w:val="•"/>
      <w:lvlJc w:val="left"/>
      <w:pPr>
        <w:ind w:left="1034" w:hanging="432"/>
      </w:pPr>
      <w:rPr>
        <w:rFonts w:hint="default"/>
        <w:lang w:val="en-US" w:eastAsia="en-US" w:bidi="ar-SA"/>
      </w:rPr>
    </w:lvl>
    <w:lvl w:ilvl="2" w:tplc="96C694D0">
      <w:numFmt w:val="bullet"/>
      <w:lvlText w:val="•"/>
      <w:lvlJc w:val="left"/>
      <w:pPr>
        <w:ind w:left="1969" w:hanging="432"/>
      </w:pPr>
      <w:rPr>
        <w:rFonts w:hint="default"/>
        <w:lang w:val="en-US" w:eastAsia="en-US" w:bidi="ar-SA"/>
      </w:rPr>
    </w:lvl>
    <w:lvl w:ilvl="3" w:tplc="6A640090">
      <w:numFmt w:val="bullet"/>
      <w:lvlText w:val="•"/>
      <w:lvlJc w:val="left"/>
      <w:pPr>
        <w:ind w:left="2903" w:hanging="432"/>
      </w:pPr>
      <w:rPr>
        <w:rFonts w:hint="default"/>
        <w:lang w:val="en-US" w:eastAsia="en-US" w:bidi="ar-SA"/>
      </w:rPr>
    </w:lvl>
    <w:lvl w:ilvl="4" w:tplc="FFAE3FF2">
      <w:numFmt w:val="bullet"/>
      <w:lvlText w:val="•"/>
      <w:lvlJc w:val="left"/>
      <w:pPr>
        <w:ind w:left="3838" w:hanging="432"/>
      </w:pPr>
      <w:rPr>
        <w:rFonts w:hint="default"/>
        <w:lang w:val="en-US" w:eastAsia="en-US" w:bidi="ar-SA"/>
      </w:rPr>
    </w:lvl>
    <w:lvl w:ilvl="5" w:tplc="AB4AD5BE">
      <w:numFmt w:val="bullet"/>
      <w:lvlText w:val="•"/>
      <w:lvlJc w:val="left"/>
      <w:pPr>
        <w:ind w:left="4772" w:hanging="432"/>
      </w:pPr>
      <w:rPr>
        <w:rFonts w:hint="default"/>
        <w:lang w:val="en-US" w:eastAsia="en-US" w:bidi="ar-SA"/>
      </w:rPr>
    </w:lvl>
    <w:lvl w:ilvl="6" w:tplc="6EFE8D50">
      <w:numFmt w:val="bullet"/>
      <w:lvlText w:val="•"/>
      <w:lvlJc w:val="left"/>
      <w:pPr>
        <w:ind w:left="5707" w:hanging="432"/>
      </w:pPr>
      <w:rPr>
        <w:rFonts w:hint="default"/>
        <w:lang w:val="en-US" w:eastAsia="en-US" w:bidi="ar-SA"/>
      </w:rPr>
    </w:lvl>
    <w:lvl w:ilvl="7" w:tplc="E1A06C7E">
      <w:numFmt w:val="bullet"/>
      <w:lvlText w:val="•"/>
      <w:lvlJc w:val="left"/>
      <w:pPr>
        <w:ind w:left="6641" w:hanging="432"/>
      </w:pPr>
      <w:rPr>
        <w:rFonts w:hint="default"/>
        <w:lang w:val="en-US" w:eastAsia="en-US" w:bidi="ar-SA"/>
      </w:rPr>
    </w:lvl>
    <w:lvl w:ilvl="8" w:tplc="A34C2614">
      <w:numFmt w:val="bullet"/>
      <w:lvlText w:val="•"/>
      <w:lvlJc w:val="left"/>
      <w:pPr>
        <w:ind w:left="7576" w:hanging="432"/>
      </w:pPr>
      <w:rPr>
        <w:rFonts w:hint="default"/>
        <w:lang w:val="en-US" w:eastAsia="en-US" w:bidi="ar-SA"/>
      </w:rPr>
    </w:lvl>
  </w:abstractNum>
  <w:abstractNum w:abstractNumId="24" w15:restartNumberingAfterBreak="0">
    <w:nsid w:val="16D5142D"/>
    <w:multiLevelType w:val="hybridMultilevel"/>
    <w:tmpl w:val="852EC80C"/>
    <w:lvl w:ilvl="0" w:tplc="2DC2F2C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58BA2E8C">
      <w:numFmt w:val="bullet"/>
      <w:lvlText w:val="•"/>
      <w:lvlJc w:val="left"/>
      <w:pPr>
        <w:ind w:left="1034" w:hanging="432"/>
      </w:pPr>
      <w:rPr>
        <w:rFonts w:hint="default"/>
        <w:lang w:val="en-US" w:eastAsia="en-US" w:bidi="ar-SA"/>
      </w:rPr>
    </w:lvl>
    <w:lvl w:ilvl="2" w:tplc="FDDEB8D6">
      <w:numFmt w:val="bullet"/>
      <w:lvlText w:val="•"/>
      <w:lvlJc w:val="left"/>
      <w:pPr>
        <w:ind w:left="1969" w:hanging="432"/>
      </w:pPr>
      <w:rPr>
        <w:rFonts w:hint="default"/>
        <w:lang w:val="en-US" w:eastAsia="en-US" w:bidi="ar-SA"/>
      </w:rPr>
    </w:lvl>
    <w:lvl w:ilvl="3" w:tplc="A2AC51B8">
      <w:numFmt w:val="bullet"/>
      <w:lvlText w:val="•"/>
      <w:lvlJc w:val="left"/>
      <w:pPr>
        <w:ind w:left="2903" w:hanging="432"/>
      </w:pPr>
      <w:rPr>
        <w:rFonts w:hint="default"/>
        <w:lang w:val="en-US" w:eastAsia="en-US" w:bidi="ar-SA"/>
      </w:rPr>
    </w:lvl>
    <w:lvl w:ilvl="4" w:tplc="62142270">
      <w:numFmt w:val="bullet"/>
      <w:lvlText w:val="•"/>
      <w:lvlJc w:val="left"/>
      <w:pPr>
        <w:ind w:left="3838" w:hanging="432"/>
      </w:pPr>
      <w:rPr>
        <w:rFonts w:hint="default"/>
        <w:lang w:val="en-US" w:eastAsia="en-US" w:bidi="ar-SA"/>
      </w:rPr>
    </w:lvl>
    <w:lvl w:ilvl="5" w:tplc="868E6164">
      <w:numFmt w:val="bullet"/>
      <w:lvlText w:val="•"/>
      <w:lvlJc w:val="left"/>
      <w:pPr>
        <w:ind w:left="4772" w:hanging="432"/>
      </w:pPr>
      <w:rPr>
        <w:rFonts w:hint="default"/>
        <w:lang w:val="en-US" w:eastAsia="en-US" w:bidi="ar-SA"/>
      </w:rPr>
    </w:lvl>
    <w:lvl w:ilvl="6" w:tplc="D12C1E9A">
      <w:numFmt w:val="bullet"/>
      <w:lvlText w:val="•"/>
      <w:lvlJc w:val="left"/>
      <w:pPr>
        <w:ind w:left="5707" w:hanging="432"/>
      </w:pPr>
      <w:rPr>
        <w:rFonts w:hint="default"/>
        <w:lang w:val="en-US" w:eastAsia="en-US" w:bidi="ar-SA"/>
      </w:rPr>
    </w:lvl>
    <w:lvl w:ilvl="7" w:tplc="78ACFE1E">
      <w:numFmt w:val="bullet"/>
      <w:lvlText w:val="•"/>
      <w:lvlJc w:val="left"/>
      <w:pPr>
        <w:ind w:left="6641" w:hanging="432"/>
      </w:pPr>
      <w:rPr>
        <w:rFonts w:hint="default"/>
        <w:lang w:val="en-US" w:eastAsia="en-US" w:bidi="ar-SA"/>
      </w:rPr>
    </w:lvl>
    <w:lvl w:ilvl="8" w:tplc="78887606">
      <w:numFmt w:val="bullet"/>
      <w:lvlText w:val="•"/>
      <w:lvlJc w:val="left"/>
      <w:pPr>
        <w:ind w:left="7576" w:hanging="432"/>
      </w:pPr>
      <w:rPr>
        <w:rFonts w:hint="default"/>
        <w:lang w:val="en-US" w:eastAsia="en-US" w:bidi="ar-SA"/>
      </w:rPr>
    </w:lvl>
  </w:abstractNum>
  <w:abstractNum w:abstractNumId="25" w15:restartNumberingAfterBreak="0">
    <w:nsid w:val="19F050B2"/>
    <w:multiLevelType w:val="hybridMultilevel"/>
    <w:tmpl w:val="E028ED1C"/>
    <w:lvl w:ilvl="0" w:tplc="E80A8636">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5F7EE43E">
      <w:numFmt w:val="bullet"/>
      <w:lvlText w:val="•"/>
      <w:lvlJc w:val="left"/>
      <w:pPr>
        <w:ind w:left="1304" w:hanging="295"/>
      </w:pPr>
      <w:rPr>
        <w:rFonts w:hint="default"/>
        <w:lang w:val="en-US" w:eastAsia="en-US" w:bidi="ar-SA"/>
      </w:rPr>
    </w:lvl>
    <w:lvl w:ilvl="2" w:tplc="DCE04176">
      <w:numFmt w:val="bullet"/>
      <w:lvlText w:val="•"/>
      <w:lvlJc w:val="left"/>
      <w:pPr>
        <w:ind w:left="2209" w:hanging="295"/>
      </w:pPr>
      <w:rPr>
        <w:rFonts w:hint="default"/>
        <w:lang w:val="en-US" w:eastAsia="en-US" w:bidi="ar-SA"/>
      </w:rPr>
    </w:lvl>
    <w:lvl w:ilvl="3" w:tplc="99CE23C2">
      <w:numFmt w:val="bullet"/>
      <w:lvlText w:val="•"/>
      <w:lvlJc w:val="left"/>
      <w:pPr>
        <w:ind w:left="3113" w:hanging="295"/>
      </w:pPr>
      <w:rPr>
        <w:rFonts w:hint="default"/>
        <w:lang w:val="en-US" w:eastAsia="en-US" w:bidi="ar-SA"/>
      </w:rPr>
    </w:lvl>
    <w:lvl w:ilvl="4" w:tplc="54C80926">
      <w:numFmt w:val="bullet"/>
      <w:lvlText w:val="•"/>
      <w:lvlJc w:val="left"/>
      <w:pPr>
        <w:ind w:left="4018" w:hanging="295"/>
      </w:pPr>
      <w:rPr>
        <w:rFonts w:hint="default"/>
        <w:lang w:val="en-US" w:eastAsia="en-US" w:bidi="ar-SA"/>
      </w:rPr>
    </w:lvl>
    <w:lvl w:ilvl="5" w:tplc="76E6B352">
      <w:numFmt w:val="bullet"/>
      <w:lvlText w:val="•"/>
      <w:lvlJc w:val="left"/>
      <w:pPr>
        <w:ind w:left="4922" w:hanging="295"/>
      </w:pPr>
      <w:rPr>
        <w:rFonts w:hint="default"/>
        <w:lang w:val="en-US" w:eastAsia="en-US" w:bidi="ar-SA"/>
      </w:rPr>
    </w:lvl>
    <w:lvl w:ilvl="6" w:tplc="FF3E8F32">
      <w:numFmt w:val="bullet"/>
      <w:lvlText w:val="•"/>
      <w:lvlJc w:val="left"/>
      <w:pPr>
        <w:ind w:left="5827" w:hanging="295"/>
      </w:pPr>
      <w:rPr>
        <w:rFonts w:hint="default"/>
        <w:lang w:val="en-US" w:eastAsia="en-US" w:bidi="ar-SA"/>
      </w:rPr>
    </w:lvl>
    <w:lvl w:ilvl="7" w:tplc="DFA8C548">
      <w:numFmt w:val="bullet"/>
      <w:lvlText w:val="•"/>
      <w:lvlJc w:val="left"/>
      <w:pPr>
        <w:ind w:left="6731" w:hanging="295"/>
      </w:pPr>
      <w:rPr>
        <w:rFonts w:hint="default"/>
        <w:lang w:val="en-US" w:eastAsia="en-US" w:bidi="ar-SA"/>
      </w:rPr>
    </w:lvl>
    <w:lvl w:ilvl="8" w:tplc="F03E0D0C">
      <w:numFmt w:val="bullet"/>
      <w:lvlText w:val="•"/>
      <w:lvlJc w:val="left"/>
      <w:pPr>
        <w:ind w:left="7636" w:hanging="295"/>
      </w:pPr>
      <w:rPr>
        <w:rFonts w:hint="default"/>
        <w:lang w:val="en-US" w:eastAsia="en-US" w:bidi="ar-SA"/>
      </w:rPr>
    </w:lvl>
  </w:abstractNum>
  <w:abstractNum w:abstractNumId="26" w15:restartNumberingAfterBreak="0">
    <w:nsid w:val="1A137812"/>
    <w:multiLevelType w:val="hybridMultilevel"/>
    <w:tmpl w:val="3BB627D4"/>
    <w:lvl w:ilvl="0" w:tplc="73D662AE">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153841EC">
      <w:numFmt w:val="bullet"/>
      <w:lvlText w:val="•"/>
      <w:lvlJc w:val="left"/>
      <w:pPr>
        <w:ind w:left="1304" w:hanging="295"/>
      </w:pPr>
      <w:rPr>
        <w:rFonts w:hint="default"/>
        <w:lang w:val="en-US" w:eastAsia="en-US" w:bidi="ar-SA"/>
      </w:rPr>
    </w:lvl>
    <w:lvl w:ilvl="2" w:tplc="655010D4">
      <w:numFmt w:val="bullet"/>
      <w:lvlText w:val="•"/>
      <w:lvlJc w:val="left"/>
      <w:pPr>
        <w:ind w:left="2209" w:hanging="295"/>
      </w:pPr>
      <w:rPr>
        <w:rFonts w:hint="default"/>
        <w:lang w:val="en-US" w:eastAsia="en-US" w:bidi="ar-SA"/>
      </w:rPr>
    </w:lvl>
    <w:lvl w:ilvl="3" w:tplc="028C190A">
      <w:numFmt w:val="bullet"/>
      <w:lvlText w:val="•"/>
      <w:lvlJc w:val="left"/>
      <w:pPr>
        <w:ind w:left="3113" w:hanging="295"/>
      </w:pPr>
      <w:rPr>
        <w:rFonts w:hint="default"/>
        <w:lang w:val="en-US" w:eastAsia="en-US" w:bidi="ar-SA"/>
      </w:rPr>
    </w:lvl>
    <w:lvl w:ilvl="4" w:tplc="1890A44C">
      <w:numFmt w:val="bullet"/>
      <w:lvlText w:val="•"/>
      <w:lvlJc w:val="left"/>
      <w:pPr>
        <w:ind w:left="4018" w:hanging="295"/>
      </w:pPr>
      <w:rPr>
        <w:rFonts w:hint="default"/>
        <w:lang w:val="en-US" w:eastAsia="en-US" w:bidi="ar-SA"/>
      </w:rPr>
    </w:lvl>
    <w:lvl w:ilvl="5" w:tplc="5FFA4ED4">
      <w:numFmt w:val="bullet"/>
      <w:lvlText w:val="•"/>
      <w:lvlJc w:val="left"/>
      <w:pPr>
        <w:ind w:left="4922" w:hanging="295"/>
      </w:pPr>
      <w:rPr>
        <w:rFonts w:hint="default"/>
        <w:lang w:val="en-US" w:eastAsia="en-US" w:bidi="ar-SA"/>
      </w:rPr>
    </w:lvl>
    <w:lvl w:ilvl="6" w:tplc="8E92D8B4">
      <w:numFmt w:val="bullet"/>
      <w:lvlText w:val="•"/>
      <w:lvlJc w:val="left"/>
      <w:pPr>
        <w:ind w:left="5827" w:hanging="295"/>
      </w:pPr>
      <w:rPr>
        <w:rFonts w:hint="default"/>
        <w:lang w:val="en-US" w:eastAsia="en-US" w:bidi="ar-SA"/>
      </w:rPr>
    </w:lvl>
    <w:lvl w:ilvl="7" w:tplc="170230A0">
      <w:numFmt w:val="bullet"/>
      <w:lvlText w:val="•"/>
      <w:lvlJc w:val="left"/>
      <w:pPr>
        <w:ind w:left="6731" w:hanging="295"/>
      </w:pPr>
      <w:rPr>
        <w:rFonts w:hint="default"/>
        <w:lang w:val="en-US" w:eastAsia="en-US" w:bidi="ar-SA"/>
      </w:rPr>
    </w:lvl>
    <w:lvl w:ilvl="8" w:tplc="F7F04B5A">
      <w:numFmt w:val="bullet"/>
      <w:lvlText w:val="•"/>
      <w:lvlJc w:val="left"/>
      <w:pPr>
        <w:ind w:left="7636" w:hanging="295"/>
      </w:pPr>
      <w:rPr>
        <w:rFonts w:hint="default"/>
        <w:lang w:val="en-US" w:eastAsia="en-US" w:bidi="ar-SA"/>
      </w:rPr>
    </w:lvl>
  </w:abstractNum>
  <w:abstractNum w:abstractNumId="27" w15:restartNumberingAfterBreak="0">
    <w:nsid w:val="1DBC5983"/>
    <w:multiLevelType w:val="hybridMultilevel"/>
    <w:tmpl w:val="A5426B46"/>
    <w:lvl w:ilvl="0" w:tplc="50FA1BCC">
      <w:start w:val="3"/>
      <w:numFmt w:val="decimal"/>
      <w:lvlText w:val="%1."/>
      <w:lvlJc w:val="left"/>
      <w:pPr>
        <w:ind w:left="538" w:hanging="432"/>
      </w:pPr>
      <w:rPr>
        <w:rFonts w:ascii="Cambria" w:eastAsia="Cambria" w:hAnsi="Cambria" w:cs="Cambria" w:hint="default"/>
        <w:b w:val="0"/>
        <w:bCs w:val="0"/>
        <w:i w:val="0"/>
        <w:iCs w:val="0"/>
        <w:w w:val="99"/>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E2B045B"/>
    <w:multiLevelType w:val="hybridMultilevel"/>
    <w:tmpl w:val="6C6848EC"/>
    <w:lvl w:ilvl="0" w:tplc="034E3E30">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43EC40CA">
      <w:numFmt w:val="bullet"/>
      <w:lvlText w:val="•"/>
      <w:lvlJc w:val="left"/>
      <w:pPr>
        <w:ind w:left="1034" w:hanging="432"/>
      </w:pPr>
      <w:rPr>
        <w:rFonts w:hint="default"/>
        <w:lang w:val="en-US" w:eastAsia="en-US" w:bidi="ar-SA"/>
      </w:rPr>
    </w:lvl>
    <w:lvl w:ilvl="2" w:tplc="E34A542A">
      <w:numFmt w:val="bullet"/>
      <w:lvlText w:val="•"/>
      <w:lvlJc w:val="left"/>
      <w:pPr>
        <w:ind w:left="1969" w:hanging="432"/>
      </w:pPr>
      <w:rPr>
        <w:rFonts w:hint="default"/>
        <w:lang w:val="en-US" w:eastAsia="en-US" w:bidi="ar-SA"/>
      </w:rPr>
    </w:lvl>
    <w:lvl w:ilvl="3" w:tplc="210ADDA8">
      <w:numFmt w:val="bullet"/>
      <w:lvlText w:val="•"/>
      <w:lvlJc w:val="left"/>
      <w:pPr>
        <w:ind w:left="2903" w:hanging="432"/>
      </w:pPr>
      <w:rPr>
        <w:rFonts w:hint="default"/>
        <w:lang w:val="en-US" w:eastAsia="en-US" w:bidi="ar-SA"/>
      </w:rPr>
    </w:lvl>
    <w:lvl w:ilvl="4" w:tplc="F4B0AC24">
      <w:numFmt w:val="bullet"/>
      <w:lvlText w:val="•"/>
      <w:lvlJc w:val="left"/>
      <w:pPr>
        <w:ind w:left="3838" w:hanging="432"/>
      </w:pPr>
      <w:rPr>
        <w:rFonts w:hint="default"/>
        <w:lang w:val="en-US" w:eastAsia="en-US" w:bidi="ar-SA"/>
      </w:rPr>
    </w:lvl>
    <w:lvl w:ilvl="5" w:tplc="623275B2">
      <w:numFmt w:val="bullet"/>
      <w:lvlText w:val="•"/>
      <w:lvlJc w:val="left"/>
      <w:pPr>
        <w:ind w:left="4772" w:hanging="432"/>
      </w:pPr>
      <w:rPr>
        <w:rFonts w:hint="default"/>
        <w:lang w:val="en-US" w:eastAsia="en-US" w:bidi="ar-SA"/>
      </w:rPr>
    </w:lvl>
    <w:lvl w:ilvl="6" w:tplc="AE16EF24">
      <w:numFmt w:val="bullet"/>
      <w:lvlText w:val="•"/>
      <w:lvlJc w:val="left"/>
      <w:pPr>
        <w:ind w:left="5707" w:hanging="432"/>
      </w:pPr>
      <w:rPr>
        <w:rFonts w:hint="default"/>
        <w:lang w:val="en-US" w:eastAsia="en-US" w:bidi="ar-SA"/>
      </w:rPr>
    </w:lvl>
    <w:lvl w:ilvl="7" w:tplc="B9708E74">
      <w:numFmt w:val="bullet"/>
      <w:lvlText w:val="•"/>
      <w:lvlJc w:val="left"/>
      <w:pPr>
        <w:ind w:left="6641" w:hanging="432"/>
      </w:pPr>
      <w:rPr>
        <w:rFonts w:hint="default"/>
        <w:lang w:val="en-US" w:eastAsia="en-US" w:bidi="ar-SA"/>
      </w:rPr>
    </w:lvl>
    <w:lvl w:ilvl="8" w:tplc="6C6E50E4">
      <w:numFmt w:val="bullet"/>
      <w:lvlText w:val="•"/>
      <w:lvlJc w:val="left"/>
      <w:pPr>
        <w:ind w:left="7576" w:hanging="432"/>
      </w:pPr>
      <w:rPr>
        <w:rFonts w:hint="default"/>
        <w:lang w:val="en-US" w:eastAsia="en-US" w:bidi="ar-SA"/>
      </w:rPr>
    </w:lvl>
  </w:abstractNum>
  <w:abstractNum w:abstractNumId="29" w15:restartNumberingAfterBreak="0">
    <w:nsid w:val="1EB96385"/>
    <w:multiLevelType w:val="hybridMultilevel"/>
    <w:tmpl w:val="42725E26"/>
    <w:lvl w:ilvl="0" w:tplc="4488940E">
      <w:start w:val="1"/>
      <w:numFmt w:val="decimal"/>
      <w:lvlText w:val="(%1)"/>
      <w:lvlJc w:val="left"/>
      <w:pPr>
        <w:ind w:left="510" w:hanging="404"/>
      </w:pPr>
      <w:rPr>
        <w:rFonts w:ascii="Cambria" w:eastAsia="Cambria" w:hAnsi="Cambria" w:cs="Cambria" w:hint="default"/>
        <w:b w:val="0"/>
        <w:bCs w:val="0"/>
        <w:i w:val="0"/>
        <w:iCs w:val="0"/>
        <w:w w:val="80"/>
        <w:sz w:val="19"/>
        <w:szCs w:val="19"/>
        <w:lang w:val="en-US" w:eastAsia="en-US" w:bidi="ar-SA"/>
      </w:rPr>
    </w:lvl>
    <w:lvl w:ilvl="1" w:tplc="8BC0AF42">
      <w:numFmt w:val="bullet"/>
      <w:lvlText w:val="•"/>
      <w:lvlJc w:val="left"/>
      <w:pPr>
        <w:ind w:left="1412" w:hanging="404"/>
      </w:pPr>
      <w:rPr>
        <w:rFonts w:hint="default"/>
        <w:lang w:val="en-US" w:eastAsia="en-US" w:bidi="ar-SA"/>
      </w:rPr>
    </w:lvl>
    <w:lvl w:ilvl="2" w:tplc="16808080">
      <w:numFmt w:val="bullet"/>
      <w:lvlText w:val="•"/>
      <w:lvlJc w:val="left"/>
      <w:pPr>
        <w:ind w:left="2305" w:hanging="404"/>
      </w:pPr>
      <w:rPr>
        <w:rFonts w:hint="default"/>
        <w:lang w:val="en-US" w:eastAsia="en-US" w:bidi="ar-SA"/>
      </w:rPr>
    </w:lvl>
    <w:lvl w:ilvl="3" w:tplc="135AEA80">
      <w:numFmt w:val="bullet"/>
      <w:lvlText w:val="•"/>
      <w:lvlJc w:val="left"/>
      <w:pPr>
        <w:ind w:left="3197" w:hanging="404"/>
      </w:pPr>
      <w:rPr>
        <w:rFonts w:hint="default"/>
        <w:lang w:val="en-US" w:eastAsia="en-US" w:bidi="ar-SA"/>
      </w:rPr>
    </w:lvl>
    <w:lvl w:ilvl="4" w:tplc="D52C8C96">
      <w:numFmt w:val="bullet"/>
      <w:lvlText w:val="•"/>
      <w:lvlJc w:val="left"/>
      <w:pPr>
        <w:ind w:left="4090" w:hanging="404"/>
      </w:pPr>
      <w:rPr>
        <w:rFonts w:hint="default"/>
        <w:lang w:val="en-US" w:eastAsia="en-US" w:bidi="ar-SA"/>
      </w:rPr>
    </w:lvl>
    <w:lvl w:ilvl="5" w:tplc="EC5621D6">
      <w:numFmt w:val="bullet"/>
      <w:lvlText w:val="•"/>
      <w:lvlJc w:val="left"/>
      <w:pPr>
        <w:ind w:left="4982" w:hanging="404"/>
      </w:pPr>
      <w:rPr>
        <w:rFonts w:hint="default"/>
        <w:lang w:val="en-US" w:eastAsia="en-US" w:bidi="ar-SA"/>
      </w:rPr>
    </w:lvl>
    <w:lvl w:ilvl="6" w:tplc="7A1E62A4">
      <w:numFmt w:val="bullet"/>
      <w:lvlText w:val="•"/>
      <w:lvlJc w:val="left"/>
      <w:pPr>
        <w:ind w:left="5875" w:hanging="404"/>
      </w:pPr>
      <w:rPr>
        <w:rFonts w:hint="default"/>
        <w:lang w:val="en-US" w:eastAsia="en-US" w:bidi="ar-SA"/>
      </w:rPr>
    </w:lvl>
    <w:lvl w:ilvl="7" w:tplc="89365D04">
      <w:numFmt w:val="bullet"/>
      <w:lvlText w:val="•"/>
      <w:lvlJc w:val="left"/>
      <w:pPr>
        <w:ind w:left="6767" w:hanging="404"/>
      </w:pPr>
      <w:rPr>
        <w:rFonts w:hint="default"/>
        <w:lang w:val="en-US" w:eastAsia="en-US" w:bidi="ar-SA"/>
      </w:rPr>
    </w:lvl>
    <w:lvl w:ilvl="8" w:tplc="BFACCA66">
      <w:numFmt w:val="bullet"/>
      <w:lvlText w:val="•"/>
      <w:lvlJc w:val="left"/>
      <w:pPr>
        <w:ind w:left="7660" w:hanging="404"/>
      </w:pPr>
      <w:rPr>
        <w:rFonts w:hint="default"/>
        <w:lang w:val="en-US" w:eastAsia="en-US" w:bidi="ar-SA"/>
      </w:rPr>
    </w:lvl>
  </w:abstractNum>
  <w:abstractNum w:abstractNumId="30" w15:restartNumberingAfterBreak="0">
    <w:nsid w:val="1F912C3F"/>
    <w:multiLevelType w:val="hybridMultilevel"/>
    <w:tmpl w:val="55DC5AF6"/>
    <w:lvl w:ilvl="0" w:tplc="03E22DD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D6B2ECC8">
      <w:numFmt w:val="bullet"/>
      <w:lvlText w:val="•"/>
      <w:lvlJc w:val="left"/>
      <w:pPr>
        <w:ind w:left="1034" w:hanging="432"/>
      </w:pPr>
      <w:rPr>
        <w:rFonts w:hint="default"/>
        <w:lang w:val="en-US" w:eastAsia="en-US" w:bidi="ar-SA"/>
      </w:rPr>
    </w:lvl>
    <w:lvl w:ilvl="2" w:tplc="641E3508">
      <w:numFmt w:val="bullet"/>
      <w:lvlText w:val="•"/>
      <w:lvlJc w:val="left"/>
      <w:pPr>
        <w:ind w:left="1969" w:hanging="432"/>
      </w:pPr>
      <w:rPr>
        <w:rFonts w:hint="default"/>
        <w:lang w:val="en-US" w:eastAsia="en-US" w:bidi="ar-SA"/>
      </w:rPr>
    </w:lvl>
    <w:lvl w:ilvl="3" w:tplc="D13C6F34">
      <w:numFmt w:val="bullet"/>
      <w:lvlText w:val="•"/>
      <w:lvlJc w:val="left"/>
      <w:pPr>
        <w:ind w:left="2903" w:hanging="432"/>
      </w:pPr>
      <w:rPr>
        <w:rFonts w:hint="default"/>
        <w:lang w:val="en-US" w:eastAsia="en-US" w:bidi="ar-SA"/>
      </w:rPr>
    </w:lvl>
    <w:lvl w:ilvl="4" w:tplc="B42CA8D8">
      <w:numFmt w:val="bullet"/>
      <w:lvlText w:val="•"/>
      <w:lvlJc w:val="left"/>
      <w:pPr>
        <w:ind w:left="3838" w:hanging="432"/>
      </w:pPr>
      <w:rPr>
        <w:rFonts w:hint="default"/>
        <w:lang w:val="en-US" w:eastAsia="en-US" w:bidi="ar-SA"/>
      </w:rPr>
    </w:lvl>
    <w:lvl w:ilvl="5" w:tplc="16645824">
      <w:numFmt w:val="bullet"/>
      <w:lvlText w:val="•"/>
      <w:lvlJc w:val="left"/>
      <w:pPr>
        <w:ind w:left="4772" w:hanging="432"/>
      </w:pPr>
      <w:rPr>
        <w:rFonts w:hint="default"/>
        <w:lang w:val="en-US" w:eastAsia="en-US" w:bidi="ar-SA"/>
      </w:rPr>
    </w:lvl>
    <w:lvl w:ilvl="6" w:tplc="B1D4902A">
      <w:numFmt w:val="bullet"/>
      <w:lvlText w:val="•"/>
      <w:lvlJc w:val="left"/>
      <w:pPr>
        <w:ind w:left="5707" w:hanging="432"/>
      </w:pPr>
      <w:rPr>
        <w:rFonts w:hint="default"/>
        <w:lang w:val="en-US" w:eastAsia="en-US" w:bidi="ar-SA"/>
      </w:rPr>
    </w:lvl>
    <w:lvl w:ilvl="7" w:tplc="0DC6A49E">
      <w:numFmt w:val="bullet"/>
      <w:lvlText w:val="•"/>
      <w:lvlJc w:val="left"/>
      <w:pPr>
        <w:ind w:left="6641" w:hanging="432"/>
      </w:pPr>
      <w:rPr>
        <w:rFonts w:hint="default"/>
        <w:lang w:val="en-US" w:eastAsia="en-US" w:bidi="ar-SA"/>
      </w:rPr>
    </w:lvl>
    <w:lvl w:ilvl="8" w:tplc="BC92B0D6">
      <w:numFmt w:val="bullet"/>
      <w:lvlText w:val="•"/>
      <w:lvlJc w:val="left"/>
      <w:pPr>
        <w:ind w:left="7576" w:hanging="432"/>
      </w:pPr>
      <w:rPr>
        <w:rFonts w:hint="default"/>
        <w:lang w:val="en-US" w:eastAsia="en-US" w:bidi="ar-SA"/>
      </w:rPr>
    </w:lvl>
  </w:abstractNum>
  <w:abstractNum w:abstractNumId="31" w15:restartNumberingAfterBreak="0">
    <w:nsid w:val="21835098"/>
    <w:multiLevelType w:val="hybridMultilevel"/>
    <w:tmpl w:val="3E5CD3AC"/>
    <w:lvl w:ilvl="0" w:tplc="1D4EB210">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AE04475E">
      <w:numFmt w:val="bullet"/>
      <w:lvlText w:val="•"/>
      <w:lvlJc w:val="left"/>
      <w:pPr>
        <w:ind w:left="1034" w:hanging="432"/>
      </w:pPr>
      <w:rPr>
        <w:rFonts w:hint="default"/>
        <w:lang w:val="en-US" w:eastAsia="en-US" w:bidi="ar-SA"/>
      </w:rPr>
    </w:lvl>
    <w:lvl w:ilvl="2" w:tplc="76BCA488">
      <w:numFmt w:val="bullet"/>
      <w:lvlText w:val="•"/>
      <w:lvlJc w:val="left"/>
      <w:pPr>
        <w:ind w:left="1969" w:hanging="432"/>
      </w:pPr>
      <w:rPr>
        <w:rFonts w:hint="default"/>
        <w:lang w:val="en-US" w:eastAsia="en-US" w:bidi="ar-SA"/>
      </w:rPr>
    </w:lvl>
    <w:lvl w:ilvl="3" w:tplc="77E05D9C">
      <w:numFmt w:val="bullet"/>
      <w:lvlText w:val="•"/>
      <w:lvlJc w:val="left"/>
      <w:pPr>
        <w:ind w:left="2903" w:hanging="432"/>
      </w:pPr>
      <w:rPr>
        <w:rFonts w:hint="default"/>
        <w:lang w:val="en-US" w:eastAsia="en-US" w:bidi="ar-SA"/>
      </w:rPr>
    </w:lvl>
    <w:lvl w:ilvl="4" w:tplc="82F210F0">
      <w:numFmt w:val="bullet"/>
      <w:lvlText w:val="•"/>
      <w:lvlJc w:val="left"/>
      <w:pPr>
        <w:ind w:left="3838" w:hanging="432"/>
      </w:pPr>
      <w:rPr>
        <w:rFonts w:hint="default"/>
        <w:lang w:val="en-US" w:eastAsia="en-US" w:bidi="ar-SA"/>
      </w:rPr>
    </w:lvl>
    <w:lvl w:ilvl="5" w:tplc="177EB8B0">
      <w:numFmt w:val="bullet"/>
      <w:lvlText w:val="•"/>
      <w:lvlJc w:val="left"/>
      <w:pPr>
        <w:ind w:left="4772" w:hanging="432"/>
      </w:pPr>
      <w:rPr>
        <w:rFonts w:hint="default"/>
        <w:lang w:val="en-US" w:eastAsia="en-US" w:bidi="ar-SA"/>
      </w:rPr>
    </w:lvl>
    <w:lvl w:ilvl="6" w:tplc="BEE6FA96">
      <w:numFmt w:val="bullet"/>
      <w:lvlText w:val="•"/>
      <w:lvlJc w:val="left"/>
      <w:pPr>
        <w:ind w:left="5707" w:hanging="432"/>
      </w:pPr>
      <w:rPr>
        <w:rFonts w:hint="default"/>
        <w:lang w:val="en-US" w:eastAsia="en-US" w:bidi="ar-SA"/>
      </w:rPr>
    </w:lvl>
    <w:lvl w:ilvl="7" w:tplc="0636B29C">
      <w:numFmt w:val="bullet"/>
      <w:lvlText w:val="•"/>
      <w:lvlJc w:val="left"/>
      <w:pPr>
        <w:ind w:left="6641" w:hanging="432"/>
      </w:pPr>
      <w:rPr>
        <w:rFonts w:hint="default"/>
        <w:lang w:val="en-US" w:eastAsia="en-US" w:bidi="ar-SA"/>
      </w:rPr>
    </w:lvl>
    <w:lvl w:ilvl="8" w:tplc="903002F8">
      <w:numFmt w:val="bullet"/>
      <w:lvlText w:val="•"/>
      <w:lvlJc w:val="left"/>
      <w:pPr>
        <w:ind w:left="7576" w:hanging="432"/>
      </w:pPr>
      <w:rPr>
        <w:rFonts w:hint="default"/>
        <w:lang w:val="en-US" w:eastAsia="en-US" w:bidi="ar-SA"/>
      </w:rPr>
    </w:lvl>
  </w:abstractNum>
  <w:abstractNum w:abstractNumId="32" w15:restartNumberingAfterBreak="0">
    <w:nsid w:val="21E16E77"/>
    <w:multiLevelType w:val="hybridMultilevel"/>
    <w:tmpl w:val="301648FE"/>
    <w:lvl w:ilvl="0" w:tplc="ADFC40CE">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B172F83C">
      <w:numFmt w:val="bullet"/>
      <w:lvlText w:val="•"/>
      <w:lvlJc w:val="left"/>
      <w:pPr>
        <w:ind w:left="1304" w:hanging="295"/>
      </w:pPr>
      <w:rPr>
        <w:rFonts w:hint="default"/>
        <w:lang w:val="en-US" w:eastAsia="en-US" w:bidi="ar-SA"/>
      </w:rPr>
    </w:lvl>
    <w:lvl w:ilvl="2" w:tplc="D7D241E0">
      <w:numFmt w:val="bullet"/>
      <w:lvlText w:val="•"/>
      <w:lvlJc w:val="left"/>
      <w:pPr>
        <w:ind w:left="2209" w:hanging="295"/>
      </w:pPr>
      <w:rPr>
        <w:rFonts w:hint="default"/>
        <w:lang w:val="en-US" w:eastAsia="en-US" w:bidi="ar-SA"/>
      </w:rPr>
    </w:lvl>
    <w:lvl w:ilvl="3" w:tplc="AD809768">
      <w:numFmt w:val="bullet"/>
      <w:lvlText w:val="•"/>
      <w:lvlJc w:val="left"/>
      <w:pPr>
        <w:ind w:left="3113" w:hanging="295"/>
      </w:pPr>
      <w:rPr>
        <w:rFonts w:hint="default"/>
        <w:lang w:val="en-US" w:eastAsia="en-US" w:bidi="ar-SA"/>
      </w:rPr>
    </w:lvl>
    <w:lvl w:ilvl="4" w:tplc="DDAE13E2">
      <w:numFmt w:val="bullet"/>
      <w:lvlText w:val="•"/>
      <w:lvlJc w:val="left"/>
      <w:pPr>
        <w:ind w:left="4018" w:hanging="295"/>
      </w:pPr>
      <w:rPr>
        <w:rFonts w:hint="default"/>
        <w:lang w:val="en-US" w:eastAsia="en-US" w:bidi="ar-SA"/>
      </w:rPr>
    </w:lvl>
    <w:lvl w:ilvl="5" w:tplc="13842316">
      <w:numFmt w:val="bullet"/>
      <w:lvlText w:val="•"/>
      <w:lvlJc w:val="left"/>
      <w:pPr>
        <w:ind w:left="4922" w:hanging="295"/>
      </w:pPr>
      <w:rPr>
        <w:rFonts w:hint="default"/>
        <w:lang w:val="en-US" w:eastAsia="en-US" w:bidi="ar-SA"/>
      </w:rPr>
    </w:lvl>
    <w:lvl w:ilvl="6" w:tplc="5950B6FA">
      <w:numFmt w:val="bullet"/>
      <w:lvlText w:val="•"/>
      <w:lvlJc w:val="left"/>
      <w:pPr>
        <w:ind w:left="5827" w:hanging="295"/>
      </w:pPr>
      <w:rPr>
        <w:rFonts w:hint="default"/>
        <w:lang w:val="en-US" w:eastAsia="en-US" w:bidi="ar-SA"/>
      </w:rPr>
    </w:lvl>
    <w:lvl w:ilvl="7" w:tplc="08AE7902">
      <w:numFmt w:val="bullet"/>
      <w:lvlText w:val="•"/>
      <w:lvlJc w:val="left"/>
      <w:pPr>
        <w:ind w:left="6731" w:hanging="295"/>
      </w:pPr>
      <w:rPr>
        <w:rFonts w:hint="default"/>
        <w:lang w:val="en-US" w:eastAsia="en-US" w:bidi="ar-SA"/>
      </w:rPr>
    </w:lvl>
    <w:lvl w:ilvl="8" w:tplc="C514163A">
      <w:numFmt w:val="bullet"/>
      <w:lvlText w:val="•"/>
      <w:lvlJc w:val="left"/>
      <w:pPr>
        <w:ind w:left="7636" w:hanging="295"/>
      </w:pPr>
      <w:rPr>
        <w:rFonts w:hint="default"/>
        <w:lang w:val="en-US" w:eastAsia="en-US" w:bidi="ar-SA"/>
      </w:rPr>
    </w:lvl>
  </w:abstractNum>
  <w:abstractNum w:abstractNumId="33" w15:restartNumberingAfterBreak="0">
    <w:nsid w:val="233E2EA9"/>
    <w:multiLevelType w:val="hybridMultilevel"/>
    <w:tmpl w:val="940C1812"/>
    <w:lvl w:ilvl="0" w:tplc="E01416EA">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6AD294EA">
      <w:numFmt w:val="bullet"/>
      <w:lvlText w:val="•"/>
      <w:lvlJc w:val="left"/>
      <w:pPr>
        <w:ind w:left="1304" w:hanging="295"/>
      </w:pPr>
      <w:rPr>
        <w:rFonts w:hint="default"/>
        <w:lang w:val="en-US" w:eastAsia="en-US" w:bidi="ar-SA"/>
      </w:rPr>
    </w:lvl>
    <w:lvl w:ilvl="2" w:tplc="7C0A0050">
      <w:numFmt w:val="bullet"/>
      <w:lvlText w:val="•"/>
      <w:lvlJc w:val="left"/>
      <w:pPr>
        <w:ind w:left="2209" w:hanging="295"/>
      </w:pPr>
      <w:rPr>
        <w:rFonts w:hint="default"/>
        <w:lang w:val="en-US" w:eastAsia="en-US" w:bidi="ar-SA"/>
      </w:rPr>
    </w:lvl>
    <w:lvl w:ilvl="3" w:tplc="41F4AB4A">
      <w:numFmt w:val="bullet"/>
      <w:lvlText w:val="•"/>
      <w:lvlJc w:val="left"/>
      <w:pPr>
        <w:ind w:left="3113" w:hanging="295"/>
      </w:pPr>
      <w:rPr>
        <w:rFonts w:hint="default"/>
        <w:lang w:val="en-US" w:eastAsia="en-US" w:bidi="ar-SA"/>
      </w:rPr>
    </w:lvl>
    <w:lvl w:ilvl="4" w:tplc="A13C1EAE">
      <w:numFmt w:val="bullet"/>
      <w:lvlText w:val="•"/>
      <w:lvlJc w:val="left"/>
      <w:pPr>
        <w:ind w:left="4018" w:hanging="295"/>
      </w:pPr>
      <w:rPr>
        <w:rFonts w:hint="default"/>
        <w:lang w:val="en-US" w:eastAsia="en-US" w:bidi="ar-SA"/>
      </w:rPr>
    </w:lvl>
    <w:lvl w:ilvl="5" w:tplc="5660F76A">
      <w:numFmt w:val="bullet"/>
      <w:lvlText w:val="•"/>
      <w:lvlJc w:val="left"/>
      <w:pPr>
        <w:ind w:left="4922" w:hanging="295"/>
      </w:pPr>
      <w:rPr>
        <w:rFonts w:hint="default"/>
        <w:lang w:val="en-US" w:eastAsia="en-US" w:bidi="ar-SA"/>
      </w:rPr>
    </w:lvl>
    <w:lvl w:ilvl="6" w:tplc="3F82DF5A">
      <w:numFmt w:val="bullet"/>
      <w:lvlText w:val="•"/>
      <w:lvlJc w:val="left"/>
      <w:pPr>
        <w:ind w:left="5827" w:hanging="295"/>
      </w:pPr>
      <w:rPr>
        <w:rFonts w:hint="default"/>
        <w:lang w:val="en-US" w:eastAsia="en-US" w:bidi="ar-SA"/>
      </w:rPr>
    </w:lvl>
    <w:lvl w:ilvl="7" w:tplc="25582D08">
      <w:numFmt w:val="bullet"/>
      <w:lvlText w:val="•"/>
      <w:lvlJc w:val="left"/>
      <w:pPr>
        <w:ind w:left="6731" w:hanging="295"/>
      </w:pPr>
      <w:rPr>
        <w:rFonts w:hint="default"/>
        <w:lang w:val="en-US" w:eastAsia="en-US" w:bidi="ar-SA"/>
      </w:rPr>
    </w:lvl>
    <w:lvl w:ilvl="8" w:tplc="D87A6806">
      <w:numFmt w:val="bullet"/>
      <w:lvlText w:val="•"/>
      <w:lvlJc w:val="left"/>
      <w:pPr>
        <w:ind w:left="7636" w:hanging="295"/>
      </w:pPr>
      <w:rPr>
        <w:rFonts w:hint="default"/>
        <w:lang w:val="en-US" w:eastAsia="en-US" w:bidi="ar-SA"/>
      </w:rPr>
    </w:lvl>
  </w:abstractNum>
  <w:abstractNum w:abstractNumId="34" w15:restartNumberingAfterBreak="0">
    <w:nsid w:val="267C12C2"/>
    <w:multiLevelType w:val="hybridMultilevel"/>
    <w:tmpl w:val="9774DFC6"/>
    <w:lvl w:ilvl="0" w:tplc="3F2495D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0166E478">
      <w:numFmt w:val="bullet"/>
      <w:lvlText w:val="•"/>
      <w:lvlJc w:val="left"/>
      <w:pPr>
        <w:ind w:left="1034" w:hanging="432"/>
      </w:pPr>
      <w:rPr>
        <w:rFonts w:hint="default"/>
        <w:lang w:val="en-US" w:eastAsia="en-US" w:bidi="ar-SA"/>
      </w:rPr>
    </w:lvl>
    <w:lvl w:ilvl="2" w:tplc="5C0E04EC">
      <w:numFmt w:val="bullet"/>
      <w:lvlText w:val="•"/>
      <w:lvlJc w:val="left"/>
      <w:pPr>
        <w:ind w:left="1969" w:hanging="432"/>
      </w:pPr>
      <w:rPr>
        <w:rFonts w:hint="default"/>
        <w:lang w:val="en-US" w:eastAsia="en-US" w:bidi="ar-SA"/>
      </w:rPr>
    </w:lvl>
    <w:lvl w:ilvl="3" w:tplc="18DE5BDC">
      <w:numFmt w:val="bullet"/>
      <w:lvlText w:val="•"/>
      <w:lvlJc w:val="left"/>
      <w:pPr>
        <w:ind w:left="2903" w:hanging="432"/>
      </w:pPr>
      <w:rPr>
        <w:rFonts w:hint="default"/>
        <w:lang w:val="en-US" w:eastAsia="en-US" w:bidi="ar-SA"/>
      </w:rPr>
    </w:lvl>
    <w:lvl w:ilvl="4" w:tplc="818C58AA">
      <w:numFmt w:val="bullet"/>
      <w:lvlText w:val="•"/>
      <w:lvlJc w:val="left"/>
      <w:pPr>
        <w:ind w:left="3838" w:hanging="432"/>
      </w:pPr>
      <w:rPr>
        <w:rFonts w:hint="default"/>
        <w:lang w:val="en-US" w:eastAsia="en-US" w:bidi="ar-SA"/>
      </w:rPr>
    </w:lvl>
    <w:lvl w:ilvl="5" w:tplc="FDA08E84">
      <w:numFmt w:val="bullet"/>
      <w:lvlText w:val="•"/>
      <w:lvlJc w:val="left"/>
      <w:pPr>
        <w:ind w:left="4772" w:hanging="432"/>
      </w:pPr>
      <w:rPr>
        <w:rFonts w:hint="default"/>
        <w:lang w:val="en-US" w:eastAsia="en-US" w:bidi="ar-SA"/>
      </w:rPr>
    </w:lvl>
    <w:lvl w:ilvl="6" w:tplc="C3D418C0">
      <w:numFmt w:val="bullet"/>
      <w:lvlText w:val="•"/>
      <w:lvlJc w:val="left"/>
      <w:pPr>
        <w:ind w:left="5707" w:hanging="432"/>
      </w:pPr>
      <w:rPr>
        <w:rFonts w:hint="default"/>
        <w:lang w:val="en-US" w:eastAsia="en-US" w:bidi="ar-SA"/>
      </w:rPr>
    </w:lvl>
    <w:lvl w:ilvl="7" w:tplc="F22E6D4C">
      <w:numFmt w:val="bullet"/>
      <w:lvlText w:val="•"/>
      <w:lvlJc w:val="left"/>
      <w:pPr>
        <w:ind w:left="6641" w:hanging="432"/>
      </w:pPr>
      <w:rPr>
        <w:rFonts w:hint="default"/>
        <w:lang w:val="en-US" w:eastAsia="en-US" w:bidi="ar-SA"/>
      </w:rPr>
    </w:lvl>
    <w:lvl w:ilvl="8" w:tplc="9446A434">
      <w:numFmt w:val="bullet"/>
      <w:lvlText w:val="•"/>
      <w:lvlJc w:val="left"/>
      <w:pPr>
        <w:ind w:left="7576" w:hanging="432"/>
      </w:pPr>
      <w:rPr>
        <w:rFonts w:hint="default"/>
        <w:lang w:val="en-US" w:eastAsia="en-US" w:bidi="ar-SA"/>
      </w:rPr>
    </w:lvl>
  </w:abstractNum>
  <w:abstractNum w:abstractNumId="35" w15:restartNumberingAfterBreak="0">
    <w:nsid w:val="27A933E8"/>
    <w:multiLevelType w:val="hybridMultilevel"/>
    <w:tmpl w:val="000AE110"/>
    <w:lvl w:ilvl="0" w:tplc="AEAC842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582ABFC0">
      <w:numFmt w:val="bullet"/>
      <w:lvlText w:val="•"/>
      <w:lvlJc w:val="left"/>
      <w:pPr>
        <w:ind w:left="1034" w:hanging="432"/>
      </w:pPr>
      <w:rPr>
        <w:rFonts w:hint="default"/>
        <w:lang w:val="en-US" w:eastAsia="en-US" w:bidi="ar-SA"/>
      </w:rPr>
    </w:lvl>
    <w:lvl w:ilvl="2" w:tplc="D48CBB02">
      <w:numFmt w:val="bullet"/>
      <w:lvlText w:val="•"/>
      <w:lvlJc w:val="left"/>
      <w:pPr>
        <w:ind w:left="1969" w:hanging="432"/>
      </w:pPr>
      <w:rPr>
        <w:rFonts w:hint="default"/>
        <w:lang w:val="en-US" w:eastAsia="en-US" w:bidi="ar-SA"/>
      </w:rPr>
    </w:lvl>
    <w:lvl w:ilvl="3" w:tplc="C6702C9A">
      <w:numFmt w:val="bullet"/>
      <w:lvlText w:val="•"/>
      <w:lvlJc w:val="left"/>
      <w:pPr>
        <w:ind w:left="2903" w:hanging="432"/>
      </w:pPr>
      <w:rPr>
        <w:rFonts w:hint="default"/>
        <w:lang w:val="en-US" w:eastAsia="en-US" w:bidi="ar-SA"/>
      </w:rPr>
    </w:lvl>
    <w:lvl w:ilvl="4" w:tplc="94867B8A">
      <w:numFmt w:val="bullet"/>
      <w:lvlText w:val="•"/>
      <w:lvlJc w:val="left"/>
      <w:pPr>
        <w:ind w:left="3838" w:hanging="432"/>
      </w:pPr>
      <w:rPr>
        <w:rFonts w:hint="default"/>
        <w:lang w:val="en-US" w:eastAsia="en-US" w:bidi="ar-SA"/>
      </w:rPr>
    </w:lvl>
    <w:lvl w:ilvl="5" w:tplc="C680A930">
      <w:numFmt w:val="bullet"/>
      <w:lvlText w:val="•"/>
      <w:lvlJc w:val="left"/>
      <w:pPr>
        <w:ind w:left="4772" w:hanging="432"/>
      </w:pPr>
      <w:rPr>
        <w:rFonts w:hint="default"/>
        <w:lang w:val="en-US" w:eastAsia="en-US" w:bidi="ar-SA"/>
      </w:rPr>
    </w:lvl>
    <w:lvl w:ilvl="6" w:tplc="441E9FFC">
      <w:numFmt w:val="bullet"/>
      <w:lvlText w:val="•"/>
      <w:lvlJc w:val="left"/>
      <w:pPr>
        <w:ind w:left="5707" w:hanging="432"/>
      </w:pPr>
      <w:rPr>
        <w:rFonts w:hint="default"/>
        <w:lang w:val="en-US" w:eastAsia="en-US" w:bidi="ar-SA"/>
      </w:rPr>
    </w:lvl>
    <w:lvl w:ilvl="7" w:tplc="02F82B86">
      <w:numFmt w:val="bullet"/>
      <w:lvlText w:val="•"/>
      <w:lvlJc w:val="left"/>
      <w:pPr>
        <w:ind w:left="6641" w:hanging="432"/>
      </w:pPr>
      <w:rPr>
        <w:rFonts w:hint="default"/>
        <w:lang w:val="en-US" w:eastAsia="en-US" w:bidi="ar-SA"/>
      </w:rPr>
    </w:lvl>
    <w:lvl w:ilvl="8" w:tplc="2FEA6F66">
      <w:numFmt w:val="bullet"/>
      <w:lvlText w:val="•"/>
      <w:lvlJc w:val="left"/>
      <w:pPr>
        <w:ind w:left="7576" w:hanging="432"/>
      </w:pPr>
      <w:rPr>
        <w:rFonts w:hint="default"/>
        <w:lang w:val="en-US" w:eastAsia="en-US" w:bidi="ar-SA"/>
      </w:rPr>
    </w:lvl>
  </w:abstractNum>
  <w:abstractNum w:abstractNumId="36" w15:restartNumberingAfterBreak="0">
    <w:nsid w:val="27B2175C"/>
    <w:multiLevelType w:val="hybridMultilevel"/>
    <w:tmpl w:val="8D5A2D22"/>
    <w:lvl w:ilvl="0" w:tplc="D9E810E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B0621ACA">
      <w:numFmt w:val="bullet"/>
      <w:lvlText w:val="•"/>
      <w:lvlJc w:val="left"/>
      <w:pPr>
        <w:ind w:left="1034" w:hanging="432"/>
      </w:pPr>
      <w:rPr>
        <w:rFonts w:hint="default"/>
        <w:lang w:val="en-US" w:eastAsia="en-US" w:bidi="ar-SA"/>
      </w:rPr>
    </w:lvl>
    <w:lvl w:ilvl="2" w:tplc="20F82E76">
      <w:numFmt w:val="bullet"/>
      <w:lvlText w:val="•"/>
      <w:lvlJc w:val="left"/>
      <w:pPr>
        <w:ind w:left="1969" w:hanging="432"/>
      </w:pPr>
      <w:rPr>
        <w:rFonts w:hint="default"/>
        <w:lang w:val="en-US" w:eastAsia="en-US" w:bidi="ar-SA"/>
      </w:rPr>
    </w:lvl>
    <w:lvl w:ilvl="3" w:tplc="C2500DB6">
      <w:numFmt w:val="bullet"/>
      <w:lvlText w:val="•"/>
      <w:lvlJc w:val="left"/>
      <w:pPr>
        <w:ind w:left="2903" w:hanging="432"/>
      </w:pPr>
      <w:rPr>
        <w:rFonts w:hint="default"/>
        <w:lang w:val="en-US" w:eastAsia="en-US" w:bidi="ar-SA"/>
      </w:rPr>
    </w:lvl>
    <w:lvl w:ilvl="4" w:tplc="4E6CFA4A">
      <w:numFmt w:val="bullet"/>
      <w:lvlText w:val="•"/>
      <w:lvlJc w:val="left"/>
      <w:pPr>
        <w:ind w:left="3838" w:hanging="432"/>
      </w:pPr>
      <w:rPr>
        <w:rFonts w:hint="default"/>
        <w:lang w:val="en-US" w:eastAsia="en-US" w:bidi="ar-SA"/>
      </w:rPr>
    </w:lvl>
    <w:lvl w:ilvl="5" w:tplc="AFA4DC48">
      <w:numFmt w:val="bullet"/>
      <w:lvlText w:val="•"/>
      <w:lvlJc w:val="left"/>
      <w:pPr>
        <w:ind w:left="4772" w:hanging="432"/>
      </w:pPr>
      <w:rPr>
        <w:rFonts w:hint="default"/>
        <w:lang w:val="en-US" w:eastAsia="en-US" w:bidi="ar-SA"/>
      </w:rPr>
    </w:lvl>
    <w:lvl w:ilvl="6" w:tplc="6FB28086">
      <w:numFmt w:val="bullet"/>
      <w:lvlText w:val="•"/>
      <w:lvlJc w:val="left"/>
      <w:pPr>
        <w:ind w:left="5707" w:hanging="432"/>
      </w:pPr>
      <w:rPr>
        <w:rFonts w:hint="default"/>
        <w:lang w:val="en-US" w:eastAsia="en-US" w:bidi="ar-SA"/>
      </w:rPr>
    </w:lvl>
    <w:lvl w:ilvl="7" w:tplc="3710C712">
      <w:numFmt w:val="bullet"/>
      <w:lvlText w:val="•"/>
      <w:lvlJc w:val="left"/>
      <w:pPr>
        <w:ind w:left="6641" w:hanging="432"/>
      </w:pPr>
      <w:rPr>
        <w:rFonts w:hint="default"/>
        <w:lang w:val="en-US" w:eastAsia="en-US" w:bidi="ar-SA"/>
      </w:rPr>
    </w:lvl>
    <w:lvl w:ilvl="8" w:tplc="9BEC5484">
      <w:numFmt w:val="bullet"/>
      <w:lvlText w:val="•"/>
      <w:lvlJc w:val="left"/>
      <w:pPr>
        <w:ind w:left="7576" w:hanging="432"/>
      </w:pPr>
      <w:rPr>
        <w:rFonts w:hint="default"/>
        <w:lang w:val="en-US" w:eastAsia="en-US" w:bidi="ar-SA"/>
      </w:rPr>
    </w:lvl>
  </w:abstractNum>
  <w:abstractNum w:abstractNumId="37" w15:restartNumberingAfterBreak="0">
    <w:nsid w:val="2980521F"/>
    <w:multiLevelType w:val="hybridMultilevel"/>
    <w:tmpl w:val="6862D910"/>
    <w:lvl w:ilvl="0" w:tplc="ECEEED08">
      <w:start w:val="1"/>
      <w:numFmt w:val="decimal"/>
      <w:lvlText w:val="%1."/>
      <w:lvlJc w:val="left"/>
      <w:pPr>
        <w:ind w:left="539" w:hanging="432"/>
      </w:pPr>
      <w:rPr>
        <w:rFonts w:ascii="Cambria" w:eastAsia="Cambria" w:hAnsi="Cambria" w:cs="Cambria" w:hint="default"/>
        <w:b w:val="0"/>
        <w:bCs w:val="0"/>
        <w:i w:val="0"/>
        <w:iCs w:val="0"/>
        <w:w w:val="99"/>
        <w:sz w:val="19"/>
        <w:szCs w:val="19"/>
        <w:lang w:val="en-US" w:eastAsia="en-US" w:bidi="ar-SA"/>
      </w:rPr>
    </w:lvl>
    <w:lvl w:ilvl="1" w:tplc="F36E5D8C">
      <w:numFmt w:val="bullet"/>
      <w:lvlText w:val="•"/>
      <w:lvlJc w:val="left"/>
      <w:pPr>
        <w:ind w:left="1430" w:hanging="432"/>
      </w:pPr>
      <w:rPr>
        <w:rFonts w:hint="default"/>
        <w:lang w:val="en-US" w:eastAsia="en-US" w:bidi="ar-SA"/>
      </w:rPr>
    </w:lvl>
    <w:lvl w:ilvl="2" w:tplc="3B6025E2">
      <w:numFmt w:val="bullet"/>
      <w:lvlText w:val="•"/>
      <w:lvlJc w:val="left"/>
      <w:pPr>
        <w:ind w:left="2321" w:hanging="432"/>
      </w:pPr>
      <w:rPr>
        <w:rFonts w:hint="default"/>
        <w:lang w:val="en-US" w:eastAsia="en-US" w:bidi="ar-SA"/>
      </w:rPr>
    </w:lvl>
    <w:lvl w:ilvl="3" w:tplc="B976895E">
      <w:numFmt w:val="bullet"/>
      <w:lvlText w:val="•"/>
      <w:lvlJc w:val="left"/>
      <w:pPr>
        <w:ind w:left="3211" w:hanging="432"/>
      </w:pPr>
      <w:rPr>
        <w:rFonts w:hint="default"/>
        <w:lang w:val="en-US" w:eastAsia="en-US" w:bidi="ar-SA"/>
      </w:rPr>
    </w:lvl>
    <w:lvl w:ilvl="4" w:tplc="6B54D188">
      <w:numFmt w:val="bullet"/>
      <w:lvlText w:val="•"/>
      <w:lvlJc w:val="left"/>
      <w:pPr>
        <w:ind w:left="4102" w:hanging="432"/>
      </w:pPr>
      <w:rPr>
        <w:rFonts w:hint="default"/>
        <w:lang w:val="en-US" w:eastAsia="en-US" w:bidi="ar-SA"/>
      </w:rPr>
    </w:lvl>
    <w:lvl w:ilvl="5" w:tplc="D3D2B152">
      <w:numFmt w:val="bullet"/>
      <w:lvlText w:val="•"/>
      <w:lvlJc w:val="left"/>
      <w:pPr>
        <w:ind w:left="4992" w:hanging="432"/>
      </w:pPr>
      <w:rPr>
        <w:rFonts w:hint="default"/>
        <w:lang w:val="en-US" w:eastAsia="en-US" w:bidi="ar-SA"/>
      </w:rPr>
    </w:lvl>
    <w:lvl w:ilvl="6" w:tplc="18DE587A">
      <w:numFmt w:val="bullet"/>
      <w:lvlText w:val="•"/>
      <w:lvlJc w:val="left"/>
      <w:pPr>
        <w:ind w:left="5883" w:hanging="432"/>
      </w:pPr>
      <w:rPr>
        <w:rFonts w:hint="default"/>
        <w:lang w:val="en-US" w:eastAsia="en-US" w:bidi="ar-SA"/>
      </w:rPr>
    </w:lvl>
    <w:lvl w:ilvl="7" w:tplc="C00AD5A6">
      <w:numFmt w:val="bullet"/>
      <w:lvlText w:val="•"/>
      <w:lvlJc w:val="left"/>
      <w:pPr>
        <w:ind w:left="6773" w:hanging="432"/>
      </w:pPr>
      <w:rPr>
        <w:rFonts w:hint="default"/>
        <w:lang w:val="en-US" w:eastAsia="en-US" w:bidi="ar-SA"/>
      </w:rPr>
    </w:lvl>
    <w:lvl w:ilvl="8" w:tplc="F6140DA2">
      <w:numFmt w:val="bullet"/>
      <w:lvlText w:val="•"/>
      <w:lvlJc w:val="left"/>
      <w:pPr>
        <w:ind w:left="7664" w:hanging="432"/>
      </w:pPr>
      <w:rPr>
        <w:rFonts w:hint="default"/>
        <w:lang w:val="en-US" w:eastAsia="en-US" w:bidi="ar-SA"/>
      </w:rPr>
    </w:lvl>
  </w:abstractNum>
  <w:abstractNum w:abstractNumId="38" w15:restartNumberingAfterBreak="0">
    <w:nsid w:val="298103D7"/>
    <w:multiLevelType w:val="hybridMultilevel"/>
    <w:tmpl w:val="0E38D150"/>
    <w:lvl w:ilvl="0" w:tplc="66D456AA">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4374125E">
      <w:numFmt w:val="bullet"/>
      <w:lvlText w:val="•"/>
      <w:lvlJc w:val="left"/>
      <w:pPr>
        <w:ind w:left="1034" w:hanging="432"/>
      </w:pPr>
      <w:rPr>
        <w:rFonts w:hint="default"/>
        <w:lang w:val="en-US" w:eastAsia="en-US" w:bidi="ar-SA"/>
      </w:rPr>
    </w:lvl>
    <w:lvl w:ilvl="2" w:tplc="F83A740C">
      <w:numFmt w:val="bullet"/>
      <w:lvlText w:val="•"/>
      <w:lvlJc w:val="left"/>
      <w:pPr>
        <w:ind w:left="1969" w:hanging="432"/>
      </w:pPr>
      <w:rPr>
        <w:rFonts w:hint="default"/>
        <w:lang w:val="en-US" w:eastAsia="en-US" w:bidi="ar-SA"/>
      </w:rPr>
    </w:lvl>
    <w:lvl w:ilvl="3" w:tplc="7390B6E8">
      <w:numFmt w:val="bullet"/>
      <w:lvlText w:val="•"/>
      <w:lvlJc w:val="left"/>
      <w:pPr>
        <w:ind w:left="2903" w:hanging="432"/>
      </w:pPr>
      <w:rPr>
        <w:rFonts w:hint="default"/>
        <w:lang w:val="en-US" w:eastAsia="en-US" w:bidi="ar-SA"/>
      </w:rPr>
    </w:lvl>
    <w:lvl w:ilvl="4" w:tplc="5F1632CC">
      <w:numFmt w:val="bullet"/>
      <w:lvlText w:val="•"/>
      <w:lvlJc w:val="left"/>
      <w:pPr>
        <w:ind w:left="3838" w:hanging="432"/>
      </w:pPr>
      <w:rPr>
        <w:rFonts w:hint="default"/>
        <w:lang w:val="en-US" w:eastAsia="en-US" w:bidi="ar-SA"/>
      </w:rPr>
    </w:lvl>
    <w:lvl w:ilvl="5" w:tplc="44D64CE4">
      <w:numFmt w:val="bullet"/>
      <w:lvlText w:val="•"/>
      <w:lvlJc w:val="left"/>
      <w:pPr>
        <w:ind w:left="4772" w:hanging="432"/>
      </w:pPr>
      <w:rPr>
        <w:rFonts w:hint="default"/>
        <w:lang w:val="en-US" w:eastAsia="en-US" w:bidi="ar-SA"/>
      </w:rPr>
    </w:lvl>
    <w:lvl w:ilvl="6" w:tplc="5628D2EC">
      <w:numFmt w:val="bullet"/>
      <w:lvlText w:val="•"/>
      <w:lvlJc w:val="left"/>
      <w:pPr>
        <w:ind w:left="5707" w:hanging="432"/>
      </w:pPr>
      <w:rPr>
        <w:rFonts w:hint="default"/>
        <w:lang w:val="en-US" w:eastAsia="en-US" w:bidi="ar-SA"/>
      </w:rPr>
    </w:lvl>
    <w:lvl w:ilvl="7" w:tplc="328C8FE2">
      <w:numFmt w:val="bullet"/>
      <w:lvlText w:val="•"/>
      <w:lvlJc w:val="left"/>
      <w:pPr>
        <w:ind w:left="6641" w:hanging="432"/>
      </w:pPr>
      <w:rPr>
        <w:rFonts w:hint="default"/>
        <w:lang w:val="en-US" w:eastAsia="en-US" w:bidi="ar-SA"/>
      </w:rPr>
    </w:lvl>
    <w:lvl w:ilvl="8" w:tplc="76D41922">
      <w:numFmt w:val="bullet"/>
      <w:lvlText w:val="•"/>
      <w:lvlJc w:val="left"/>
      <w:pPr>
        <w:ind w:left="7576" w:hanging="432"/>
      </w:pPr>
      <w:rPr>
        <w:rFonts w:hint="default"/>
        <w:lang w:val="en-US" w:eastAsia="en-US" w:bidi="ar-SA"/>
      </w:rPr>
    </w:lvl>
  </w:abstractNum>
  <w:abstractNum w:abstractNumId="39" w15:restartNumberingAfterBreak="0">
    <w:nsid w:val="2AA3675D"/>
    <w:multiLevelType w:val="hybridMultilevel"/>
    <w:tmpl w:val="59EC27A2"/>
    <w:lvl w:ilvl="0" w:tplc="DDFA53A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A98CD1E0">
      <w:numFmt w:val="bullet"/>
      <w:lvlText w:val="•"/>
      <w:lvlJc w:val="left"/>
      <w:pPr>
        <w:ind w:left="1034" w:hanging="432"/>
      </w:pPr>
      <w:rPr>
        <w:rFonts w:hint="default"/>
        <w:lang w:val="en-US" w:eastAsia="en-US" w:bidi="ar-SA"/>
      </w:rPr>
    </w:lvl>
    <w:lvl w:ilvl="2" w:tplc="31028B8A">
      <w:numFmt w:val="bullet"/>
      <w:lvlText w:val="•"/>
      <w:lvlJc w:val="left"/>
      <w:pPr>
        <w:ind w:left="1969" w:hanging="432"/>
      </w:pPr>
      <w:rPr>
        <w:rFonts w:hint="default"/>
        <w:lang w:val="en-US" w:eastAsia="en-US" w:bidi="ar-SA"/>
      </w:rPr>
    </w:lvl>
    <w:lvl w:ilvl="3" w:tplc="956CD8EC">
      <w:numFmt w:val="bullet"/>
      <w:lvlText w:val="•"/>
      <w:lvlJc w:val="left"/>
      <w:pPr>
        <w:ind w:left="2903" w:hanging="432"/>
      </w:pPr>
      <w:rPr>
        <w:rFonts w:hint="default"/>
        <w:lang w:val="en-US" w:eastAsia="en-US" w:bidi="ar-SA"/>
      </w:rPr>
    </w:lvl>
    <w:lvl w:ilvl="4" w:tplc="7BEC7A10">
      <w:numFmt w:val="bullet"/>
      <w:lvlText w:val="•"/>
      <w:lvlJc w:val="left"/>
      <w:pPr>
        <w:ind w:left="3838" w:hanging="432"/>
      </w:pPr>
      <w:rPr>
        <w:rFonts w:hint="default"/>
        <w:lang w:val="en-US" w:eastAsia="en-US" w:bidi="ar-SA"/>
      </w:rPr>
    </w:lvl>
    <w:lvl w:ilvl="5" w:tplc="28ACCFC6">
      <w:numFmt w:val="bullet"/>
      <w:lvlText w:val="•"/>
      <w:lvlJc w:val="left"/>
      <w:pPr>
        <w:ind w:left="4772" w:hanging="432"/>
      </w:pPr>
      <w:rPr>
        <w:rFonts w:hint="default"/>
        <w:lang w:val="en-US" w:eastAsia="en-US" w:bidi="ar-SA"/>
      </w:rPr>
    </w:lvl>
    <w:lvl w:ilvl="6" w:tplc="68505BDC">
      <w:numFmt w:val="bullet"/>
      <w:lvlText w:val="•"/>
      <w:lvlJc w:val="left"/>
      <w:pPr>
        <w:ind w:left="5707" w:hanging="432"/>
      </w:pPr>
      <w:rPr>
        <w:rFonts w:hint="default"/>
        <w:lang w:val="en-US" w:eastAsia="en-US" w:bidi="ar-SA"/>
      </w:rPr>
    </w:lvl>
    <w:lvl w:ilvl="7" w:tplc="5FBE53B6">
      <w:numFmt w:val="bullet"/>
      <w:lvlText w:val="•"/>
      <w:lvlJc w:val="left"/>
      <w:pPr>
        <w:ind w:left="6641" w:hanging="432"/>
      </w:pPr>
      <w:rPr>
        <w:rFonts w:hint="default"/>
        <w:lang w:val="en-US" w:eastAsia="en-US" w:bidi="ar-SA"/>
      </w:rPr>
    </w:lvl>
    <w:lvl w:ilvl="8" w:tplc="C29A057C">
      <w:numFmt w:val="bullet"/>
      <w:lvlText w:val="•"/>
      <w:lvlJc w:val="left"/>
      <w:pPr>
        <w:ind w:left="7576" w:hanging="432"/>
      </w:pPr>
      <w:rPr>
        <w:rFonts w:hint="default"/>
        <w:lang w:val="en-US" w:eastAsia="en-US" w:bidi="ar-SA"/>
      </w:rPr>
    </w:lvl>
  </w:abstractNum>
  <w:abstractNum w:abstractNumId="40" w15:restartNumberingAfterBreak="0">
    <w:nsid w:val="2AEF4A15"/>
    <w:multiLevelType w:val="hybridMultilevel"/>
    <w:tmpl w:val="8B60565A"/>
    <w:lvl w:ilvl="0" w:tplc="36049A5C">
      <w:start w:val="1"/>
      <w:numFmt w:val="lowerLetter"/>
      <w:lvlText w:val="(%1)"/>
      <w:lvlJc w:val="left"/>
      <w:pPr>
        <w:ind w:left="405" w:hanging="299"/>
      </w:pPr>
      <w:rPr>
        <w:rFonts w:ascii="Cambria" w:eastAsia="Cambria" w:hAnsi="Cambria" w:cs="Cambria" w:hint="default"/>
        <w:b w:val="0"/>
        <w:bCs w:val="0"/>
        <w:i w:val="0"/>
        <w:iCs w:val="0"/>
        <w:w w:val="76"/>
        <w:sz w:val="19"/>
        <w:szCs w:val="19"/>
        <w:lang w:val="en-US" w:eastAsia="en-US" w:bidi="ar-SA"/>
      </w:rPr>
    </w:lvl>
    <w:lvl w:ilvl="1" w:tplc="5436F30E">
      <w:numFmt w:val="bullet"/>
      <w:lvlText w:val="•"/>
      <w:lvlJc w:val="left"/>
      <w:pPr>
        <w:ind w:left="1304" w:hanging="299"/>
      </w:pPr>
      <w:rPr>
        <w:rFonts w:hint="default"/>
        <w:lang w:val="en-US" w:eastAsia="en-US" w:bidi="ar-SA"/>
      </w:rPr>
    </w:lvl>
    <w:lvl w:ilvl="2" w:tplc="2358690C">
      <w:numFmt w:val="bullet"/>
      <w:lvlText w:val="•"/>
      <w:lvlJc w:val="left"/>
      <w:pPr>
        <w:ind w:left="2209" w:hanging="299"/>
      </w:pPr>
      <w:rPr>
        <w:rFonts w:hint="default"/>
        <w:lang w:val="en-US" w:eastAsia="en-US" w:bidi="ar-SA"/>
      </w:rPr>
    </w:lvl>
    <w:lvl w:ilvl="3" w:tplc="7D6C37CA">
      <w:numFmt w:val="bullet"/>
      <w:lvlText w:val="•"/>
      <w:lvlJc w:val="left"/>
      <w:pPr>
        <w:ind w:left="3113" w:hanging="299"/>
      </w:pPr>
      <w:rPr>
        <w:rFonts w:hint="default"/>
        <w:lang w:val="en-US" w:eastAsia="en-US" w:bidi="ar-SA"/>
      </w:rPr>
    </w:lvl>
    <w:lvl w:ilvl="4" w:tplc="AF2E28C2">
      <w:numFmt w:val="bullet"/>
      <w:lvlText w:val="•"/>
      <w:lvlJc w:val="left"/>
      <w:pPr>
        <w:ind w:left="4018" w:hanging="299"/>
      </w:pPr>
      <w:rPr>
        <w:rFonts w:hint="default"/>
        <w:lang w:val="en-US" w:eastAsia="en-US" w:bidi="ar-SA"/>
      </w:rPr>
    </w:lvl>
    <w:lvl w:ilvl="5" w:tplc="044A0ABA">
      <w:numFmt w:val="bullet"/>
      <w:lvlText w:val="•"/>
      <w:lvlJc w:val="left"/>
      <w:pPr>
        <w:ind w:left="4922" w:hanging="299"/>
      </w:pPr>
      <w:rPr>
        <w:rFonts w:hint="default"/>
        <w:lang w:val="en-US" w:eastAsia="en-US" w:bidi="ar-SA"/>
      </w:rPr>
    </w:lvl>
    <w:lvl w:ilvl="6" w:tplc="EE98BCC6">
      <w:numFmt w:val="bullet"/>
      <w:lvlText w:val="•"/>
      <w:lvlJc w:val="left"/>
      <w:pPr>
        <w:ind w:left="5827" w:hanging="299"/>
      </w:pPr>
      <w:rPr>
        <w:rFonts w:hint="default"/>
        <w:lang w:val="en-US" w:eastAsia="en-US" w:bidi="ar-SA"/>
      </w:rPr>
    </w:lvl>
    <w:lvl w:ilvl="7" w:tplc="886AD036">
      <w:numFmt w:val="bullet"/>
      <w:lvlText w:val="•"/>
      <w:lvlJc w:val="left"/>
      <w:pPr>
        <w:ind w:left="6731" w:hanging="299"/>
      </w:pPr>
      <w:rPr>
        <w:rFonts w:hint="default"/>
        <w:lang w:val="en-US" w:eastAsia="en-US" w:bidi="ar-SA"/>
      </w:rPr>
    </w:lvl>
    <w:lvl w:ilvl="8" w:tplc="6672A5E8">
      <w:numFmt w:val="bullet"/>
      <w:lvlText w:val="•"/>
      <w:lvlJc w:val="left"/>
      <w:pPr>
        <w:ind w:left="7636" w:hanging="299"/>
      </w:pPr>
      <w:rPr>
        <w:rFonts w:hint="default"/>
        <w:lang w:val="en-US" w:eastAsia="en-US" w:bidi="ar-SA"/>
      </w:rPr>
    </w:lvl>
  </w:abstractNum>
  <w:abstractNum w:abstractNumId="41" w15:restartNumberingAfterBreak="0">
    <w:nsid w:val="2B0F1EEB"/>
    <w:multiLevelType w:val="hybridMultilevel"/>
    <w:tmpl w:val="83F83A34"/>
    <w:lvl w:ilvl="0" w:tplc="38E29DF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592A1A1E">
      <w:numFmt w:val="bullet"/>
      <w:lvlText w:val="•"/>
      <w:lvlJc w:val="left"/>
      <w:pPr>
        <w:ind w:left="1034" w:hanging="432"/>
      </w:pPr>
      <w:rPr>
        <w:rFonts w:hint="default"/>
        <w:lang w:val="en-US" w:eastAsia="en-US" w:bidi="ar-SA"/>
      </w:rPr>
    </w:lvl>
    <w:lvl w:ilvl="2" w:tplc="7056FBA4">
      <w:numFmt w:val="bullet"/>
      <w:lvlText w:val="•"/>
      <w:lvlJc w:val="left"/>
      <w:pPr>
        <w:ind w:left="1969" w:hanging="432"/>
      </w:pPr>
      <w:rPr>
        <w:rFonts w:hint="default"/>
        <w:lang w:val="en-US" w:eastAsia="en-US" w:bidi="ar-SA"/>
      </w:rPr>
    </w:lvl>
    <w:lvl w:ilvl="3" w:tplc="67049488">
      <w:numFmt w:val="bullet"/>
      <w:lvlText w:val="•"/>
      <w:lvlJc w:val="left"/>
      <w:pPr>
        <w:ind w:left="2903" w:hanging="432"/>
      </w:pPr>
      <w:rPr>
        <w:rFonts w:hint="default"/>
        <w:lang w:val="en-US" w:eastAsia="en-US" w:bidi="ar-SA"/>
      </w:rPr>
    </w:lvl>
    <w:lvl w:ilvl="4" w:tplc="A6E06C1C">
      <w:numFmt w:val="bullet"/>
      <w:lvlText w:val="•"/>
      <w:lvlJc w:val="left"/>
      <w:pPr>
        <w:ind w:left="3838" w:hanging="432"/>
      </w:pPr>
      <w:rPr>
        <w:rFonts w:hint="default"/>
        <w:lang w:val="en-US" w:eastAsia="en-US" w:bidi="ar-SA"/>
      </w:rPr>
    </w:lvl>
    <w:lvl w:ilvl="5" w:tplc="F9968F94">
      <w:numFmt w:val="bullet"/>
      <w:lvlText w:val="•"/>
      <w:lvlJc w:val="left"/>
      <w:pPr>
        <w:ind w:left="4772" w:hanging="432"/>
      </w:pPr>
      <w:rPr>
        <w:rFonts w:hint="default"/>
        <w:lang w:val="en-US" w:eastAsia="en-US" w:bidi="ar-SA"/>
      </w:rPr>
    </w:lvl>
    <w:lvl w:ilvl="6" w:tplc="B596EEA0">
      <w:numFmt w:val="bullet"/>
      <w:lvlText w:val="•"/>
      <w:lvlJc w:val="left"/>
      <w:pPr>
        <w:ind w:left="5707" w:hanging="432"/>
      </w:pPr>
      <w:rPr>
        <w:rFonts w:hint="default"/>
        <w:lang w:val="en-US" w:eastAsia="en-US" w:bidi="ar-SA"/>
      </w:rPr>
    </w:lvl>
    <w:lvl w:ilvl="7" w:tplc="0C7C55D2">
      <w:numFmt w:val="bullet"/>
      <w:lvlText w:val="•"/>
      <w:lvlJc w:val="left"/>
      <w:pPr>
        <w:ind w:left="6641" w:hanging="432"/>
      </w:pPr>
      <w:rPr>
        <w:rFonts w:hint="default"/>
        <w:lang w:val="en-US" w:eastAsia="en-US" w:bidi="ar-SA"/>
      </w:rPr>
    </w:lvl>
    <w:lvl w:ilvl="8" w:tplc="F01605D6">
      <w:numFmt w:val="bullet"/>
      <w:lvlText w:val="•"/>
      <w:lvlJc w:val="left"/>
      <w:pPr>
        <w:ind w:left="7576" w:hanging="432"/>
      </w:pPr>
      <w:rPr>
        <w:rFonts w:hint="default"/>
        <w:lang w:val="en-US" w:eastAsia="en-US" w:bidi="ar-SA"/>
      </w:rPr>
    </w:lvl>
  </w:abstractNum>
  <w:abstractNum w:abstractNumId="42" w15:restartNumberingAfterBreak="0">
    <w:nsid w:val="2BF21716"/>
    <w:multiLevelType w:val="hybridMultilevel"/>
    <w:tmpl w:val="CDEEDC08"/>
    <w:lvl w:ilvl="0" w:tplc="BA46BF5A">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6428A7B6">
      <w:start w:val="1"/>
      <w:numFmt w:val="lowerRoman"/>
      <w:lvlText w:val="(%2)"/>
      <w:lvlJc w:val="left"/>
      <w:pPr>
        <w:ind w:left="741" w:hanging="341"/>
      </w:pPr>
      <w:rPr>
        <w:rFonts w:ascii="Cambria" w:eastAsia="Cambria" w:hAnsi="Cambria" w:cs="Cambria" w:hint="default"/>
        <w:b w:val="0"/>
        <w:bCs w:val="0"/>
        <w:i w:val="0"/>
        <w:iCs w:val="0"/>
        <w:w w:val="74"/>
        <w:sz w:val="19"/>
        <w:szCs w:val="19"/>
        <w:lang w:val="en-US" w:eastAsia="en-US" w:bidi="ar-SA"/>
      </w:rPr>
    </w:lvl>
    <w:lvl w:ilvl="2" w:tplc="6506172A">
      <w:numFmt w:val="bullet"/>
      <w:lvlText w:val="•"/>
      <w:lvlJc w:val="left"/>
      <w:pPr>
        <w:ind w:left="1707" w:hanging="341"/>
      </w:pPr>
      <w:rPr>
        <w:rFonts w:hint="default"/>
        <w:lang w:val="en-US" w:eastAsia="en-US" w:bidi="ar-SA"/>
      </w:rPr>
    </w:lvl>
    <w:lvl w:ilvl="3" w:tplc="274CF996">
      <w:numFmt w:val="bullet"/>
      <w:lvlText w:val="•"/>
      <w:lvlJc w:val="left"/>
      <w:pPr>
        <w:ind w:left="2674" w:hanging="341"/>
      </w:pPr>
      <w:rPr>
        <w:rFonts w:hint="default"/>
        <w:lang w:val="en-US" w:eastAsia="en-US" w:bidi="ar-SA"/>
      </w:rPr>
    </w:lvl>
    <w:lvl w:ilvl="4" w:tplc="AFC6D278">
      <w:numFmt w:val="bullet"/>
      <w:lvlText w:val="•"/>
      <w:lvlJc w:val="left"/>
      <w:pPr>
        <w:ind w:left="3641" w:hanging="341"/>
      </w:pPr>
      <w:rPr>
        <w:rFonts w:hint="default"/>
        <w:lang w:val="en-US" w:eastAsia="en-US" w:bidi="ar-SA"/>
      </w:rPr>
    </w:lvl>
    <w:lvl w:ilvl="5" w:tplc="FE9EB0CC">
      <w:numFmt w:val="bullet"/>
      <w:lvlText w:val="•"/>
      <w:lvlJc w:val="left"/>
      <w:pPr>
        <w:ind w:left="4609" w:hanging="341"/>
      </w:pPr>
      <w:rPr>
        <w:rFonts w:hint="default"/>
        <w:lang w:val="en-US" w:eastAsia="en-US" w:bidi="ar-SA"/>
      </w:rPr>
    </w:lvl>
    <w:lvl w:ilvl="6" w:tplc="02389A5C">
      <w:numFmt w:val="bullet"/>
      <w:lvlText w:val="•"/>
      <w:lvlJc w:val="left"/>
      <w:pPr>
        <w:ind w:left="5576" w:hanging="341"/>
      </w:pPr>
      <w:rPr>
        <w:rFonts w:hint="default"/>
        <w:lang w:val="en-US" w:eastAsia="en-US" w:bidi="ar-SA"/>
      </w:rPr>
    </w:lvl>
    <w:lvl w:ilvl="7" w:tplc="395CFC9C">
      <w:numFmt w:val="bullet"/>
      <w:lvlText w:val="•"/>
      <w:lvlJc w:val="left"/>
      <w:pPr>
        <w:ind w:left="6543" w:hanging="341"/>
      </w:pPr>
      <w:rPr>
        <w:rFonts w:hint="default"/>
        <w:lang w:val="en-US" w:eastAsia="en-US" w:bidi="ar-SA"/>
      </w:rPr>
    </w:lvl>
    <w:lvl w:ilvl="8" w:tplc="968A9BC2">
      <w:numFmt w:val="bullet"/>
      <w:lvlText w:val="•"/>
      <w:lvlJc w:val="left"/>
      <w:pPr>
        <w:ind w:left="7510" w:hanging="341"/>
      </w:pPr>
      <w:rPr>
        <w:rFonts w:hint="default"/>
        <w:lang w:val="en-US" w:eastAsia="en-US" w:bidi="ar-SA"/>
      </w:rPr>
    </w:lvl>
  </w:abstractNum>
  <w:abstractNum w:abstractNumId="43" w15:restartNumberingAfterBreak="0">
    <w:nsid w:val="2CBE2286"/>
    <w:multiLevelType w:val="hybridMultilevel"/>
    <w:tmpl w:val="73423DAA"/>
    <w:lvl w:ilvl="0" w:tplc="2F342916">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AF0E29A8">
      <w:numFmt w:val="bullet"/>
      <w:lvlText w:val="•"/>
      <w:lvlJc w:val="left"/>
      <w:pPr>
        <w:ind w:left="1304" w:hanging="295"/>
      </w:pPr>
      <w:rPr>
        <w:rFonts w:hint="default"/>
        <w:lang w:val="en-US" w:eastAsia="en-US" w:bidi="ar-SA"/>
      </w:rPr>
    </w:lvl>
    <w:lvl w:ilvl="2" w:tplc="9D74FA7C">
      <w:numFmt w:val="bullet"/>
      <w:lvlText w:val="•"/>
      <w:lvlJc w:val="left"/>
      <w:pPr>
        <w:ind w:left="2209" w:hanging="295"/>
      </w:pPr>
      <w:rPr>
        <w:rFonts w:hint="default"/>
        <w:lang w:val="en-US" w:eastAsia="en-US" w:bidi="ar-SA"/>
      </w:rPr>
    </w:lvl>
    <w:lvl w:ilvl="3" w:tplc="EAA8D458">
      <w:numFmt w:val="bullet"/>
      <w:lvlText w:val="•"/>
      <w:lvlJc w:val="left"/>
      <w:pPr>
        <w:ind w:left="3113" w:hanging="295"/>
      </w:pPr>
      <w:rPr>
        <w:rFonts w:hint="default"/>
        <w:lang w:val="en-US" w:eastAsia="en-US" w:bidi="ar-SA"/>
      </w:rPr>
    </w:lvl>
    <w:lvl w:ilvl="4" w:tplc="CADE3462">
      <w:numFmt w:val="bullet"/>
      <w:lvlText w:val="•"/>
      <w:lvlJc w:val="left"/>
      <w:pPr>
        <w:ind w:left="4018" w:hanging="295"/>
      </w:pPr>
      <w:rPr>
        <w:rFonts w:hint="default"/>
        <w:lang w:val="en-US" w:eastAsia="en-US" w:bidi="ar-SA"/>
      </w:rPr>
    </w:lvl>
    <w:lvl w:ilvl="5" w:tplc="E172527C">
      <w:numFmt w:val="bullet"/>
      <w:lvlText w:val="•"/>
      <w:lvlJc w:val="left"/>
      <w:pPr>
        <w:ind w:left="4922" w:hanging="295"/>
      </w:pPr>
      <w:rPr>
        <w:rFonts w:hint="default"/>
        <w:lang w:val="en-US" w:eastAsia="en-US" w:bidi="ar-SA"/>
      </w:rPr>
    </w:lvl>
    <w:lvl w:ilvl="6" w:tplc="ED4C01DE">
      <w:numFmt w:val="bullet"/>
      <w:lvlText w:val="•"/>
      <w:lvlJc w:val="left"/>
      <w:pPr>
        <w:ind w:left="5827" w:hanging="295"/>
      </w:pPr>
      <w:rPr>
        <w:rFonts w:hint="default"/>
        <w:lang w:val="en-US" w:eastAsia="en-US" w:bidi="ar-SA"/>
      </w:rPr>
    </w:lvl>
    <w:lvl w:ilvl="7" w:tplc="F8800054">
      <w:numFmt w:val="bullet"/>
      <w:lvlText w:val="•"/>
      <w:lvlJc w:val="left"/>
      <w:pPr>
        <w:ind w:left="6731" w:hanging="295"/>
      </w:pPr>
      <w:rPr>
        <w:rFonts w:hint="default"/>
        <w:lang w:val="en-US" w:eastAsia="en-US" w:bidi="ar-SA"/>
      </w:rPr>
    </w:lvl>
    <w:lvl w:ilvl="8" w:tplc="083E89F6">
      <w:numFmt w:val="bullet"/>
      <w:lvlText w:val="•"/>
      <w:lvlJc w:val="left"/>
      <w:pPr>
        <w:ind w:left="7636" w:hanging="295"/>
      </w:pPr>
      <w:rPr>
        <w:rFonts w:hint="default"/>
        <w:lang w:val="en-US" w:eastAsia="en-US" w:bidi="ar-SA"/>
      </w:rPr>
    </w:lvl>
  </w:abstractNum>
  <w:abstractNum w:abstractNumId="44" w15:restartNumberingAfterBreak="0">
    <w:nsid w:val="3512311E"/>
    <w:multiLevelType w:val="hybridMultilevel"/>
    <w:tmpl w:val="F97A87DA"/>
    <w:lvl w:ilvl="0" w:tplc="463497B8">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EC40D5E2">
      <w:numFmt w:val="bullet"/>
      <w:lvlText w:val="•"/>
      <w:lvlJc w:val="left"/>
      <w:pPr>
        <w:ind w:left="1034" w:hanging="432"/>
      </w:pPr>
      <w:rPr>
        <w:rFonts w:hint="default"/>
        <w:lang w:val="en-US" w:eastAsia="en-US" w:bidi="ar-SA"/>
      </w:rPr>
    </w:lvl>
    <w:lvl w:ilvl="2" w:tplc="EC74C3DE">
      <w:numFmt w:val="bullet"/>
      <w:lvlText w:val="•"/>
      <w:lvlJc w:val="left"/>
      <w:pPr>
        <w:ind w:left="1969" w:hanging="432"/>
      </w:pPr>
      <w:rPr>
        <w:rFonts w:hint="default"/>
        <w:lang w:val="en-US" w:eastAsia="en-US" w:bidi="ar-SA"/>
      </w:rPr>
    </w:lvl>
    <w:lvl w:ilvl="3" w:tplc="9F32B876">
      <w:numFmt w:val="bullet"/>
      <w:lvlText w:val="•"/>
      <w:lvlJc w:val="left"/>
      <w:pPr>
        <w:ind w:left="2903" w:hanging="432"/>
      </w:pPr>
      <w:rPr>
        <w:rFonts w:hint="default"/>
        <w:lang w:val="en-US" w:eastAsia="en-US" w:bidi="ar-SA"/>
      </w:rPr>
    </w:lvl>
    <w:lvl w:ilvl="4" w:tplc="FE861D56">
      <w:numFmt w:val="bullet"/>
      <w:lvlText w:val="•"/>
      <w:lvlJc w:val="left"/>
      <w:pPr>
        <w:ind w:left="3838" w:hanging="432"/>
      </w:pPr>
      <w:rPr>
        <w:rFonts w:hint="default"/>
        <w:lang w:val="en-US" w:eastAsia="en-US" w:bidi="ar-SA"/>
      </w:rPr>
    </w:lvl>
    <w:lvl w:ilvl="5" w:tplc="E568776E">
      <w:numFmt w:val="bullet"/>
      <w:lvlText w:val="•"/>
      <w:lvlJc w:val="left"/>
      <w:pPr>
        <w:ind w:left="4772" w:hanging="432"/>
      </w:pPr>
      <w:rPr>
        <w:rFonts w:hint="default"/>
        <w:lang w:val="en-US" w:eastAsia="en-US" w:bidi="ar-SA"/>
      </w:rPr>
    </w:lvl>
    <w:lvl w:ilvl="6" w:tplc="330CBF46">
      <w:numFmt w:val="bullet"/>
      <w:lvlText w:val="•"/>
      <w:lvlJc w:val="left"/>
      <w:pPr>
        <w:ind w:left="5707" w:hanging="432"/>
      </w:pPr>
      <w:rPr>
        <w:rFonts w:hint="default"/>
        <w:lang w:val="en-US" w:eastAsia="en-US" w:bidi="ar-SA"/>
      </w:rPr>
    </w:lvl>
    <w:lvl w:ilvl="7" w:tplc="84B69E84">
      <w:numFmt w:val="bullet"/>
      <w:lvlText w:val="•"/>
      <w:lvlJc w:val="left"/>
      <w:pPr>
        <w:ind w:left="6641" w:hanging="432"/>
      </w:pPr>
      <w:rPr>
        <w:rFonts w:hint="default"/>
        <w:lang w:val="en-US" w:eastAsia="en-US" w:bidi="ar-SA"/>
      </w:rPr>
    </w:lvl>
    <w:lvl w:ilvl="8" w:tplc="B928CF4A">
      <w:numFmt w:val="bullet"/>
      <w:lvlText w:val="•"/>
      <w:lvlJc w:val="left"/>
      <w:pPr>
        <w:ind w:left="7576" w:hanging="432"/>
      </w:pPr>
      <w:rPr>
        <w:rFonts w:hint="default"/>
        <w:lang w:val="en-US" w:eastAsia="en-US" w:bidi="ar-SA"/>
      </w:rPr>
    </w:lvl>
  </w:abstractNum>
  <w:abstractNum w:abstractNumId="45" w15:restartNumberingAfterBreak="0">
    <w:nsid w:val="3809767C"/>
    <w:multiLevelType w:val="hybridMultilevel"/>
    <w:tmpl w:val="82C8C1DE"/>
    <w:lvl w:ilvl="0" w:tplc="06205082">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F25068B0">
      <w:numFmt w:val="bullet"/>
      <w:lvlText w:val="•"/>
      <w:lvlJc w:val="left"/>
      <w:pPr>
        <w:ind w:left="1304" w:hanging="295"/>
      </w:pPr>
      <w:rPr>
        <w:rFonts w:hint="default"/>
        <w:lang w:val="en-US" w:eastAsia="en-US" w:bidi="ar-SA"/>
      </w:rPr>
    </w:lvl>
    <w:lvl w:ilvl="2" w:tplc="C8864AB8">
      <w:numFmt w:val="bullet"/>
      <w:lvlText w:val="•"/>
      <w:lvlJc w:val="left"/>
      <w:pPr>
        <w:ind w:left="2209" w:hanging="295"/>
      </w:pPr>
      <w:rPr>
        <w:rFonts w:hint="default"/>
        <w:lang w:val="en-US" w:eastAsia="en-US" w:bidi="ar-SA"/>
      </w:rPr>
    </w:lvl>
    <w:lvl w:ilvl="3" w:tplc="C360B3DC">
      <w:numFmt w:val="bullet"/>
      <w:lvlText w:val="•"/>
      <w:lvlJc w:val="left"/>
      <w:pPr>
        <w:ind w:left="3113" w:hanging="295"/>
      </w:pPr>
      <w:rPr>
        <w:rFonts w:hint="default"/>
        <w:lang w:val="en-US" w:eastAsia="en-US" w:bidi="ar-SA"/>
      </w:rPr>
    </w:lvl>
    <w:lvl w:ilvl="4" w:tplc="B37ACFD2">
      <w:numFmt w:val="bullet"/>
      <w:lvlText w:val="•"/>
      <w:lvlJc w:val="left"/>
      <w:pPr>
        <w:ind w:left="4018" w:hanging="295"/>
      </w:pPr>
      <w:rPr>
        <w:rFonts w:hint="default"/>
        <w:lang w:val="en-US" w:eastAsia="en-US" w:bidi="ar-SA"/>
      </w:rPr>
    </w:lvl>
    <w:lvl w:ilvl="5" w:tplc="52DAD41C">
      <w:numFmt w:val="bullet"/>
      <w:lvlText w:val="•"/>
      <w:lvlJc w:val="left"/>
      <w:pPr>
        <w:ind w:left="4922" w:hanging="295"/>
      </w:pPr>
      <w:rPr>
        <w:rFonts w:hint="default"/>
        <w:lang w:val="en-US" w:eastAsia="en-US" w:bidi="ar-SA"/>
      </w:rPr>
    </w:lvl>
    <w:lvl w:ilvl="6" w:tplc="D1206AF8">
      <w:numFmt w:val="bullet"/>
      <w:lvlText w:val="•"/>
      <w:lvlJc w:val="left"/>
      <w:pPr>
        <w:ind w:left="5827" w:hanging="295"/>
      </w:pPr>
      <w:rPr>
        <w:rFonts w:hint="default"/>
        <w:lang w:val="en-US" w:eastAsia="en-US" w:bidi="ar-SA"/>
      </w:rPr>
    </w:lvl>
    <w:lvl w:ilvl="7" w:tplc="2AA4606A">
      <w:numFmt w:val="bullet"/>
      <w:lvlText w:val="•"/>
      <w:lvlJc w:val="left"/>
      <w:pPr>
        <w:ind w:left="6731" w:hanging="295"/>
      </w:pPr>
      <w:rPr>
        <w:rFonts w:hint="default"/>
        <w:lang w:val="en-US" w:eastAsia="en-US" w:bidi="ar-SA"/>
      </w:rPr>
    </w:lvl>
    <w:lvl w:ilvl="8" w:tplc="5C80FE48">
      <w:numFmt w:val="bullet"/>
      <w:lvlText w:val="•"/>
      <w:lvlJc w:val="left"/>
      <w:pPr>
        <w:ind w:left="7636" w:hanging="295"/>
      </w:pPr>
      <w:rPr>
        <w:rFonts w:hint="default"/>
        <w:lang w:val="en-US" w:eastAsia="en-US" w:bidi="ar-SA"/>
      </w:rPr>
    </w:lvl>
  </w:abstractNum>
  <w:abstractNum w:abstractNumId="46" w15:restartNumberingAfterBreak="0">
    <w:nsid w:val="3A0C0EFA"/>
    <w:multiLevelType w:val="hybridMultilevel"/>
    <w:tmpl w:val="7E2E21DE"/>
    <w:lvl w:ilvl="0" w:tplc="C14277FE">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D8A4A998">
      <w:numFmt w:val="bullet"/>
      <w:lvlText w:val="•"/>
      <w:lvlJc w:val="left"/>
      <w:pPr>
        <w:ind w:left="1304" w:hanging="295"/>
      </w:pPr>
      <w:rPr>
        <w:rFonts w:hint="default"/>
        <w:lang w:val="en-US" w:eastAsia="en-US" w:bidi="ar-SA"/>
      </w:rPr>
    </w:lvl>
    <w:lvl w:ilvl="2" w:tplc="D7E28F76">
      <w:numFmt w:val="bullet"/>
      <w:lvlText w:val="•"/>
      <w:lvlJc w:val="left"/>
      <w:pPr>
        <w:ind w:left="2209" w:hanging="295"/>
      </w:pPr>
      <w:rPr>
        <w:rFonts w:hint="default"/>
        <w:lang w:val="en-US" w:eastAsia="en-US" w:bidi="ar-SA"/>
      </w:rPr>
    </w:lvl>
    <w:lvl w:ilvl="3" w:tplc="1E8A1034">
      <w:numFmt w:val="bullet"/>
      <w:lvlText w:val="•"/>
      <w:lvlJc w:val="left"/>
      <w:pPr>
        <w:ind w:left="3113" w:hanging="295"/>
      </w:pPr>
      <w:rPr>
        <w:rFonts w:hint="default"/>
        <w:lang w:val="en-US" w:eastAsia="en-US" w:bidi="ar-SA"/>
      </w:rPr>
    </w:lvl>
    <w:lvl w:ilvl="4" w:tplc="DA707E5E">
      <w:numFmt w:val="bullet"/>
      <w:lvlText w:val="•"/>
      <w:lvlJc w:val="left"/>
      <w:pPr>
        <w:ind w:left="4018" w:hanging="295"/>
      </w:pPr>
      <w:rPr>
        <w:rFonts w:hint="default"/>
        <w:lang w:val="en-US" w:eastAsia="en-US" w:bidi="ar-SA"/>
      </w:rPr>
    </w:lvl>
    <w:lvl w:ilvl="5" w:tplc="5678D4EE">
      <w:numFmt w:val="bullet"/>
      <w:lvlText w:val="•"/>
      <w:lvlJc w:val="left"/>
      <w:pPr>
        <w:ind w:left="4922" w:hanging="295"/>
      </w:pPr>
      <w:rPr>
        <w:rFonts w:hint="default"/>
        <w:lang w:val="en-US" w:eastAsia="en-US" w:bidi="ar-SA"/>
      </w:rPr>
    </w:lvl>
    <w:lvl w:ilvl="6" w:tplc="535EB076">
      <w:numFmt w:val="bullet"/>
      <w:lvlText w:val="•"/>
      <w:lvlJc w:val="left"/>
      <w:pPr>
        <w:ind w:left="5827" w:hanging="295"/>
      </w:pPr>
      <w:rPr>
        <w:rFonts w:hint="default"/>
        <w:lang w:val="en-US" w:eastAsia="en-US" w:bidi="ar-SA"/>
      </w:rPr>
    </w:lvl>
    <w:lvl w:ilvl="7" w:tplc="0A3CDED0">
      <w:numFmt w:val="bullet"/>
      <w:lvlText w:val="•"/>
      <w:lvlJc w:val="left"/>
      <w:pPr>
        <w:ind w:left="6731" w:hanging="295"/>
      </w:pPr>
      <w:rPr>
        <w:rFonts w:hint="default"/>
        <w:lang w:val="en-US" w:eastAsia="en-US" w:bidi="ar-SA"/>
      </w:rPr>
    </w:lvl>
    <w:lvl w:ilvl="8" w:tplc="80943CA2">
      <w:numFmt w:val="bullet"/>
      <w:lvlText w:val="•"/>
      <w:lvlJc w:val="left"/>
      <w:pPr>
        <w:ind w:left="7636" w:hanging="295"/>
      </w:pPr>
      <w:rPr>
        <w:rFonts w:hint="default"/>
        <w:lang w:val="en-US" w:eastAsia="en-US" w:bidi="ar-SA"/>
      </w:rPr>
    </w:lvl>
  </w:abstractNum>
  <w:abstractNum w:abstractNumId="47" w15:restartNumberingAfterBreak="0">
    <w:nsid w:val="3AC976A7"/>
    <w:multiLevelType w:val="hybridMultilevel"/>
    <w:tmpl w:val="59C8C74E"/>
    <w:lvl w:ilvl="0" w:tplc="8C40D87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9FD08C1E">
      <w:numFmt w:val="bullet"/>
      <w:lvlText w:val="•"/>
      <w:lvlJc w:val="left"/>
      <w:pPr>
        <w:ind w:left="1034" w:hanging="432"/>
      </w:pPr>
      <w:rPr>
        <w:rFonts w:hint="default"/>
        <w:lang w:val="en-US" w:eastAsia="en-US" w:bidi="ar-SA"/>
      </w:rPr>
    </w:lvl>
    <w:lvl w:ilvl="2" w:tplc="C156A164">
      <w:numFmt w:val="bullet"/>
      <w:lvlText w:val="•"/>
      <w:lvlJc w:val="left"/>
      <w:pPr>
        <w:ind w:left="1969" w:hanging="432"/>
      </w:pPr>
      <w:rPr>
        <w:rFonts w:hint="default"/>
        <w:lang w:val="en-US" w:eastAsia="en-US" w:bidi="ar-SA"/>
      </w:rPr>
    </w:lvl>
    <w:lvl w:ilvl="3" w:tplc="29ECA0B0">
      <w:numFmt w:val="bullet"/>
      <w:lvlText w:val="•"/>
      <w:lvlJc w:val="left"/>
      <w:pPr>
        <w:ind w:left="2903" w:hanging="432"/>
      </w:pPr>
      <w:rPr>
        <w:rFonts w:hint="default"/>
        <w:lang w:val="en-US" w:eastAsia="en-US" w:bidi="ar-SA"/>
      </w:rPr>
    </w:lvl>
    <w:lvl w:ilvl="4" w:tplc="EC90D994">
      <w:numFmt w:val="bullet"/>
      <w:lvlText w:val="•"/>
      <w:lvlJc w:val="left"/>
      <w:pPr>
        <w:ind w:left="3838" w:hanging="432"/>
      </w:pPr>
      <w:rPr>
        <w:rFonts w:hint="default"/>
        <w:lang w:val="en-US" w:eastAsia="en-US" w:bidi="ar-SA"/>
      </w:rPr>
    </w:lvl>
    <w:lvl w:ilvl="5" w:tplc="B71C473C">
      <w:numFmt w:val="bullet"/>
      <w:lvlText w:val="•"/>
      <w:lvlJc w:val="left"/>
      <w:pPr>
        <w:ind w:left="4772" w:hanging="432"/>
      </w:pPr>
      <w:rPr>
        <w:rFonts w:hint="default"/>
        <w:lang w:val="en-US" w:eastAsia="en-US" w:bidi="ar-SA"/>
      </w:rPr>
    </w:lvl>
    <w:lvl w:ilvl="6" w:tplc="5F42F050">
      <w:numFmt w:val="bullet"/>
      <w:lvlText w:val="•"/>
      <w:lvlJc w:val="left"/>
      <w:pPr>
        <w:ind w:left="5707" w:hanging="432"/>
      </w:pPr>
      <w:rPr>
        <w:rFonts w:hint="default"/>
        <w:lang w:val="en-US" w:eastAsia="en-US" w:bidi="ar-SA"/>
      </w:rPr>
    </w:lvl>
    <w:lvl w:ilvl="7" w:tplc="E4BEF1E0">
      <w:numFmt w:val="bullet"/>
      <w:lvlText w:val="•"/>
      <w:lvlJc w:val="left"/>
      <w:pPr>
        <w:ind w:left="6641" w:hanging="432"/>
      </w:pPr>
      <w:rPr>
        <w:rFonts w:hint="default"/>
        <w:lang w:val="en-US" w:eastAsia="en-US" w:bidi="ar-SA"/>
      </w:rPr>
    </w:lvl>
    <w:lvl w:ilvl="8" w:tplc="E55CAEAA">
      <w:numFmt w:val="bullet"/>
      <w:lvlText w:val="•"/>
      <w:lvlJc w:val="left"/>
      <w:pPr>
        <w:ind w:left="7576" w:hanging="432"/>
      </w:pPr>
      <w:rPr>
        <w:rFonts w:hint="default"/>
        <w:lang w:val="en-US" w:eastAsia="en-US" w:bidi="ar-SA"/>
      </w:rPr>
    </w:lvl>
  </w:abstractNum>
  <w:abstractNum w:abstractNumId="48" w15:restartNumberingAfterBreak="0">
    <w:nsid w:val="3CA372F1"/>
    <w:multiLevelType w:val="hybridMultilevel"/>
    <w:tmpl w:val="94284CAC"/>
    <w:lvl w:ilvl="0" w:tplc="E0A24CFE">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0F884B98">
      <w:start w:val="1"/>
      <w:numFmt w:val="lowerRoman"/>
      <w:lvlText w:val="(%2)"/>
      <w:lvlJc w:val="left"/>
      <w:pPr>
        <w:ind w:left="694" w:hanging="293"/>
      </w:pPr>
      <w:rPr>
        <w:rFonts w:ascii="Cambria" w:eastAsia="Cambria" w:hAnsi="Cambria" w:cs="Cambria" w:hint="default"/>
        <w:b w:val="0"/>
        <w:bCs w:val="0"/>
        <w:i w:val="0"/>
        <w:iCs w:val="0"/>
        <w:w w:val="74"/>
        <w:sz w:val="19"/>
        <w:szCs w:val="19"/>
        <w:lang w:val="en-US" w:eastAsia="en-US" w:bidi="ar-SA"/>
      </w:rPr>
    </w:lvl>
    <w:lvl w:ilvl="2" w:tplc="94367120">
      <w:numFmt w:val="bullet"/>
      <w:lvlText w:val="•"/>
      <w:lvlJc w:val="left"/>
      <w:pPr>
        <w:ind w:left="1671" w:hanging="293"/>
      </w:pPr>
      <w:rPr>
        <w:rFonts w:hint="default"/>
        <w:lang w:val="en-US" w:eastAsia="en-US" w:bidi="ar-SA"/>
      </w:rPr>
    </w:lvl>
    <w:lvl w:ilvl="3" w:tplc="5CEC2FB4">
      <w:numFmt w:val="bullet"/>
      <w:lvlText w:val="•"/>
      <w:lvlJc w:val="left"/>
      <w:pPr>
        <w:ind w:left="2643" w:hanging="293"/>
      </w:pPr>
      <w:rPr>
        <w:rFonts w:hint="default"/>
        <w:lang w:val="en-US" w:eastAsia="en-US" w:bidi="ar-SA"/>
      </w:rPr>
    </w:lvl>
    <w:lvl w:ilvl="4" w:tplc="7FC67330">
      <w:numFmt w:val="bullet"/>
      <w:lvlText w:val="•"/>
      <w:lvlJc w:val="left"/>
      <w:pPr>
        <w:ind w:left="3615" w:hanging="293"/>
      </w:pPr>
      <w:rPr>
        <w:rFonts w:hint="default"/>
        <w:lang w:val="en-US" w:eastAsia="en-US" w:bidi="ar-SA"/>
      </w:rPr>
    </w:lvl>
    <w:lvl w:ilvl="5" w:tplc="75B29208">
      <w:numFmt w:val="bullet"/>
      <w:lvlText w:val="•"/>
      <w:lvlJc w:val="left"/>
      <w:pPr>
        <w:ind w:left="4586" w:hanging="293"/>
      </w:pPr>
      <w:rPr>
        <w:rFonts w:hint="default"/>
        <w:lang w:val="en-US" w:eastAsia="en-US" w:bidi="ar-SA"/>
      </w:rPr>
    </w:lvl>
    <w:lvl w:ilvl="6" w:tplc="E2C092E2">
      <w:numFmt w:val="bullet"/>
      <w:lvlText w:val="•"/>
      <w:lvlJc w:val="left"/>
      <w:pPr>
        <w:ind w:left="5558" w:hanging="293"/>
      </w:pPr>
      <w:rPr>
        <w:rFonts w:hint="default"/>
        <w:lang w:val="en-US" w:eastAsia="en-US" w:bidi="ar-SA"/>
      </w:rPr>
    </w:lvl>
    <w:lvl w:ilvl="7" w:tplc="626AF5B8">
      <w:numFmt w:val="bullet"/>
      <w:lvlText w:val="•"/>
      <w:lvlJc w:val="left"/>
      <w:pPr>
        <w:ind w:left="6530" w:hanging="293"/>
      </w:pPr>
      <w:rPr>
        <w:rFonts w:hint="default"/>
        <w:lang w:val="en-US" w:eastAsia="en-US" w:bidi="ar-SA"/>
      </w:rPr>
    </w:lvl>
    <w:lvl w:ilvl="8" w:tplc="5E9E5D64">
      <w:numFmt w:val="bullet"/>
      <w:lvlText w:val="•"/>
      <w:lvlJc w:val="left"/>
      <w:pPr>
        <w:ind w:left="7502" w:hanging="293"/>
      </w:pPr>
      <w:rPr>
        <w:rFonts w:hint="default"/>
        <w:lang w:val="en-US" w:eastAsia="en-US" w:bidi="ar-SA"/>
      </w:rPr>
    </w:lvl>
  </w:abstractNum>
  <w:abstractNum w:abstractNumId="49" w15:restartNumberingAfterBreak="0">
    <w:nsid w:val="3D7319BB"/>
    <w:multiLevelType w:val="hybridMultilevel"/>
    <w:tmpl w:val="7C9E48BE"/>
    <w:lvl w:ilvl="0" w:tplc="2E246CD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C854B138">
      <w:numFmt w:val="bullet"/>
      <w:lvlText w:val="•"/>
      <w:lvlJc w:val="left"/>
      <w:pPr>
        <w:ind w:left="1034" w:hanging="432"/>
      </w:pPr>
      <w:rPr>
        <w:rFonts w:hint="default"/>
        <w:lang w:val="en-US" w:eastAsia="en-US" w:bidi="ar-SA"/>
      </w:rPr>
    </w:lvl>
    <w:lvl w:ilvl="2" w:tplc="2B5841A8">
      <w:numFmt w:val="bullet"/>
      <w:lvlText w:val="•"/>
      <w:lvlJc w:val="left"/>
      <w:pPr>
        <w:ind w:left="1969" w:hanging="432"/>
      </w:pPr>
      <w:rPr>
        <w:rFonts w:hint="default"/>
        <w:lang w:val="en-US" w:eastAsia="en-US" w:bidi="ar-SA"/>
      </w:rPr>
    </w:lvl>
    <w:lvl w:ilvl="3" w:tplc="2676E55C">
      <w:numFmt w:val="bullet"/>
      <w:lvlText w:val="•"/>
      <w:lvlJc w:val="left"/>
      <w:pPr>
        <w:ind w:left="2903" w:hanging="432"/>
      </w:pPr>
      <w:rPr>
        <w:rFonts w:hint="default"/>
        <w:lang w:val="en-US" w:eastAsia="en-US" w:bidi="ar-SA"/>
      </w:rPr>
    </w:lvl>
    <w:lvl w:ilvl="4" w:tplc="99B67700">
      <w:numFmt w:val="bullet"/>
      <w:lvlText w:val="•"/>
      <w:lvlJc w:val="left"/>
      <w:pPr>
        <w:ind w:left="3838" w:hanging="432"/>
      </w:pPr>
      <w:rPr>
        <w:rFonts w:hint="default"/>
        <w:lang w:val="en-US" w:eastAsia="en-US" w:bidi="ar-SA"/>
      </w:rPr>
    </w:lvl>
    <w:lvl w:ilvl="5" w:tplc="B5EE051A">
      <w:numFmt w:val="bullet"/>
      <w:lvlText w:val="•"/>
      <w:lvlJc w:val="left"/>
      <w:pPr>
        <w:ind w:left="4772" w:hanging="432"/>
      </w:pPr>
      <w:rPr>
        <w:rFonts w:hint="default"/>
        <w:lang w:val="en-US" w:eastAsia="en-US" w:bidi="ar-SA"/>
      </w:rPr>
    </w:lvl>
    <w:lvl w:ilvl="6" w:tplc="115E8316">
      <w:numFmt w:val="bullet"/>
      <w:lvlText w:val="•"/>
      <w:lvlJc w:val="left"/>
      <w:pPr>
        <w:ind w:left="5707" w:hanging="432"/>
      </w:pPr>
      <w:rPr>
        <w:rFonts w:hint="default"/>
        <w:lang w:val="en-US" w:eastAsia="en-US" w:bidi="ar-SA"/>
      </w:rPr>
    </w:lvl>
    <w:lvl w:ilvl="7" w:tplc="4B02EC26">
      <w:numFmt w:val="bullet"/>
      <w:lvlText w:val="•"/>
      <w:lvlJc w:val="left"/>
      <w:pPr>
        <w:ind w:left="6641" w:hanging="432"/>
      </w:pPr>
      <w:rPr>
        <w:rFonts w:hint="default"/>
        <w:lang w:val="en-US" w:eastAsia="en-US" w:bidi="ar-SA"/>
      </w:rPr>
    </w:lvl>
    <w:lvl w:ilvl="8" w:tplc="FD7294F0">
      <w:numFmt w:val="bullet"/>
      <w:lvlText w:val="•"/>
      <w:lvlJc w:val="left"/>
      <w:pPr>
        <w:ind w:left="7576" w:hanging="432"/>
      </w:pPr>
      <w:rPr>
        <w:rFonts w:hint="default"/>
        <w:lang w:val="en-US" w:eastAsia="en-US" w:bidi="ar-SA"/>
      </w:rPr>
    </w:lvl>
  </w:abstractNum>
  <w:abstractNum w:abstractNumId="50" w15:restartNumberingAfterBreak="0">
    <w:nsid w:val="3DB346C9"/>
    <w:multiLevelType w:val="hybridMultilevel"/>
    <w:tmpl w:val="80AEF4A8"/>
    <w:lvl w:ilvl="0" w:tplc="8F984466">
      <w:start w:val="1"/>
      <w:numFmt w:val="decimal"/>
      <w:lvlText w:val="%1."/>
      <w:lvlJc w:val="left"/>
      <w:pPr>
        <w:ind w:left="539" w:hanging="432"/>
      </w:pPr>
      <w:rPr>
        <w:rFonts w:ascii="Cambria" w:eastAsia="Cambria" w:hAnsi="Cambria" w:cs="Cambria" w:hint="default"/>
        <w:b w:val="0"/>
        <w:bCs w:val="0"/>
        <w:i w:val="0"/>
        <w:iCs w:val="0"/>
        <w:w w:val="99"/>
        <w:sz w:val="19"/>
        <w:szCs w:val="19"/>
        <w:lang w:val="en-US" w:eastAsia="en-US" w:bidi="ar-SA"/>
      </w:rPr>
    </w:lvl>
    <w:lvl w:ilvl="1" w:tplc="93EEA950">
      <w:numFmt w:val="bullet"/>
      <w:lvlText w:val="•"/>
      <w:lvlJc w:val="left"/>
      <w:pPr>
        <w:ind w:left="1430" w:hanging="432"/>
      </w:pPr>
      <w:rPr>
        <w:rFonts w:hint="default"/>
        <w:lang w:val="en-US" w:eastAsia="en-US" w:bidi="ar-SA"/>
      </w:rPr>
    </w:lvl>
    <w:lvl w:ilvl="2" w:tplc="EF38F3C6">
      <w:numFmt w:val="bullet"/>
      <w:lvlText w:val="•"/>
      <w:lvlJc w:val="left"/>
      <w:pPr>
        <w:ind w:left="2321" w:hanging="432"/>
      </w:pPr>
      <w:rPr>
        <w:rFonts w:hint="default"/>
        <w:lang w:val="en-US" w:eastAsia="en-US" w:bidi="ar-SA"/>
      </w:rPr>
    </w:lvl>
    <w:lvl w:ilvl="3" w:tplc="851ACE9E">
      <w:numFmt w:val="bullet"/>
      <w:lvlText w:val="•"/>
      <w:lvlJc w:val="left"/>
      <w:pPr>
        <w:ind w:left="3211" w:hanging="432"/>
      </w:pPr>
      <w:rPr>
        <w:rFonts w:hint="default"/>
        <w:lang w:val="en-US" w:eastAsia="en-US" w:bidi="ar-SA"/>
      </w:rPr>
    </w:lvl>
    <w:lvl w:ilvl="4" w:tplc="3092D502">
      <w:numFmt w:val="bullet"/>
      <w:lvlText w:val="•"/>
      <w:lvlJc w:val="left"/>
      <w:pPr>
        <w:ind w:left="4102" w:hanging="432"/>
      </w:pPr>
      <w:rPr>
        <w:rFonts w:hint="default"/>
        <w:lang w:val="en-US" w:eastAsia="en-US" w:bidi="ar-SA"/>
      </w:rPr>
    </w:lvl>
    <w:lvl w:ilvl="5" w:tplc="379010E4">
      <w:numFmt w:val="bullet"/>
      <w:lvlText w:val="•"/>
      <w:lvlJc w:val="left"/>
      <w:pPr>
        <w:ind w:left="4992" w:hanging="432"/>
      </w:pPr>
      <w:rPr>
        <w:rFonts w:hint="default"/>
        <w:lang w:val="en-US" w:eastAsia="en-US" w:bidi="ar-SA"/>
      </w:rPr>
    </w:lvl>
    <w:lvl w:ilvl="6" w:tplc="5CD25696">
      <w:numFmt w:val="bullet"/>
      <w:lvlText w:val="•"/>
      <w:lvlJc w:val="left"/>
      <w:pPr>
        <w:ind w:left="5883" w:hanging="432"/>
      </w:pPr>
      <w:rPr>
        <w:rFonts w:hint="default"/>
        <w:lang w:val="en-US" w:eastAsia="en-US" w:bidi="ar-SA"/>
      </w:rPr>
    </w:lvl>
    <w:lvl w:ilvl="7" w:tplc="4DE0E11E">
      <w:numFmt w:val="bullet"/>
      <w:lvlText w:val="•"/>
      <w:lvlJc w:val="left"/>
      <w:pPr>
        <w:ind w:left="6773" w:hanging="432"/>
      </w:pPr>
      <w:rPr>
        <w:rFonts w:hint="default"/>
        <w:lang w:val="en-US" w:eastAsia="en-US" w:bidi="ar-SA"/>
      </w:rPr>
    </w:lvl>
    <w:lvl w:ilvl="8" w:tplc="BFD60354">
      <w:numFmt w:val="bullet"/>
      <w:lvlText w:val="•"/>
      <w:lvlJc w:val="left"/>
      <w:pPr>
        <w:ind w:left="7664" w:hanging="432"/>
      </w:pPr>
      <w:rPr>
        <w:rFonts w:hint="default"/>
        <w:lang w:val="en-US" w:eastAsia="en-US" w:bidi="ar-SA"/>
      </w:rPr>
    </w:lvl>
  </w:abstractNum>
  <w:abstractNum w:abstractNumId="51" w15:restartNumberingAfterBreak="0">
    <w:nsid w:val="3F2B11A8"/>
    <w:multiLevelType w:val="hybridMultilevel"/>
    <w:tmpl w:val="032CEFE6"/>
    <w:lvl w:ilvl="0" w:tplc="E6F4CA6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36CCAE30">
      <w:numFmt w:val="bullet"/>
      <w:lvlText w:val="•"/>
      <w:lvlJc w:val="left"/>
      <w:pPr>
        <w:ind w:left="1034" w:hanging="432"/>
      </w:pPr>
      <w:rPr>
        <w:rFonts w:hint="default"/>
        <w:lang w:val="en-US" w:eastAsia="en-US" w:bidi="ar-SA"/>
      </w:rPr>
    </w:lvl>
    <w:lvl w:ilvl="2" w:tplc="FB0227FE">
      <w:numFmt w:val="bullet"/>
      <w:lvlText w:val="•"/>
      <w:lvlJc w:val="left"/>
      <w:pPr>
        <w:ind w:left="1969" w:hanging="432"/>
      </w:pPr>
      <w:rPr>
        <w:rFonts w:hint="default"/>
        <w:lang w:val="en-US" w:eastAsia="en-US" w:bidi="ar-SA"/>
      </w:rPr>
    </w:lvl>
    <w:lvl w:ilvl="3" w:tplc="B62AD9C0">
      <w:numFmt w:val="bullet"/>
      <w:lvlText w:val="•"/>
      <w:lvlJc w:val="left"/>
      <w:pPr>
        <w:ind w:left="2903" w:hanging="432"/>
      </w:pPr>
      <w:rPr>
        <w:rFonts w:hint="default"/>
        <w:lang w:val="en-US" w:eastAsia="en-US" w:bidi="ar-SA"/>
      </w:rPr>
    </w:lvl>
    <w:lvl w:ilvl="4" w:tplc="3D0ED55E">
      <w:numFmt w:val="bullet"/>
      <w:lvlText w:val="•"/>
      <w:lvlJc w:val="left"/>
      <w:pPr>
        <w:ind w:left="3838" w:hanging="432"/>
      </w:pPr>
      <w:rPr>
        <w:rFonts w:hint="default"/>
        <w:lang w:val="en-US" w:eastAsia="en-US" w:bidi="ar-SA"/>
      </w:rPr>
    </w:lvl>
    <w:lvl w:ilvl="5" w:tplc="321CB31A">
      <w:numFmt w:val="bullet"/>
      <w:lvlText w:val="•"/>
      <w:lvlJc w:val="left"/>
      <w:pPr>
        <w:ind w:left="4772" w:hanging="432"/>
      </w:pPr>
      <w:rPr>
        <w:rFonts w:hint="default"/>
        <w:lang w:val="en-US" w:eastAsia="en-US" w:bidi="ar-SA"/>
      </w:rPr>
    </w:lvl>
    <w:lvl w:ilvl="6" w:tplc="6D303E04">
      <w:numFmt w:val="bullet"/>
      <w:lvlText w:val="•"/>
      <w:lvlJc w:val="left"/>
      <w:pPr>
        <w:ind w:left="5707" w:hanging="432"/>
      </w:pPr>
      <w:rPr>
        <w:rFonts w:hint="default"/>
        <w:lang w:val="en-US" w:eastAsia="en-US" w:bidi="ar-SA"/>
      </w:rPr>
    </w:lvl>
    <w:lvl w:ilvl="7" w:tplc="B14648D4">
      <w:numFmt w:val="bullet"/>
      <w:lvlText w:val="•"/>
      <w:lvlJc w:val="left"/>
      <w:pPr>
        <w:ind w:left="6641" w:hanging="432"/>
      </w:pPr>
      <w:rPr>
        <w:rFonts w:hint="default"/>
        <w:lang w:val="en-US" w:eastAsia="en-US" w:bidi="ar-SA"/>
      </w:rPr>
    </w:lvl>
    <w:lvl w:ilvl="8" w:tplc="5702710C">
      <w:numFmt w:val="bullet"/>
      <w:lvlText w:val="•"/>
      <w:lvlJc w:val="left"/>
      <w:pPr>
        <w:ind w:left="7576" w:hanging="432"/>
      </w:pPr>
      <w:rPr>
        <w:rFonts w:hint="default"/>
        <w:lang w:val="en-US" w:eastAsia="en-US" w:bidi="ar-SA"/>
      </w:rPr>
    </w:lvl>
  </w:abstractNum>
  <w:abstractNum w:abstractNumId="52" w15:restartNumberingAfterBreak="0">
    <w:nsid w:val="3FC9358A"/>
    <w:multiLevelType w:val="hybridMultilevel"/>
    <w:tmpl w:val="54746BC2"/>
    <w:lvl w:ilvl="0" w:tplc="565687B8">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39061C28">
      <w:numFmt w:val="bullet"/>
      <w:lvlText w:val="•"/>
      <w:lvlJc w:val="left"/>
      <w:pPr>
        <w:ind w:left="1304" w:hanging="295"/>
      </w:pPr>
      <w:rPr>
        <w:rFonts w:hint="default"/>
        <w:lang w:val="en-US" w:eastAsia="en-US" w:bidi="ar-SA"/>
      </w:rPr>
    </w:lvl>
    <w:lvl w:ilvl="2" w:tplc="90A81A30">
      <w:numFmt w:val="bullet"/>
      <w:lvlText w:val="•"/>
      <w:lvlJc w:val="left"/>
      <w:pPr>
        <w:ind w:left="2209" w:hanging="295"/>
      </w:pPr>
      <w:rPr>
        <w:rFonts w:hint="default"/>
        <w:lang w:val="en-US" w:eastAsia="en-US" w:bidi="ar-SA"/>
      </w:rPr>
    </w:lvl>
    <w:lvl w:ilvl="3" w:tplc="247051FA">
      <w:numFmt w:val="bullet"/>
      <w:lvlText w:val="•"/>
      <w:lvlJc w:val="left"/>
      <w:pPr>
        <w:ind w:left="3113" w:hanging="295"/>
      </w:pPr>
      <w:rPr>
        <w:rFonts w:hint="default"/>
        <w:lang w:val="en-US" w:eastAsia="en-US" w:bidi="ar-SA"/>
      </w:rPr>
    </w:lvl>
    <w:lvl w:ilvl="4" w:tplc="75EC5D30">
      <w:numFmt w:val="bullet"/>
      <w:lvlText w:val="•"/>
      <w:lvlJc w:val="left"/>
      <w:pPr>
        <w:ind w:left="4018" w:hanging="295"/>
      </w:pPr>
      <w:rPr>
        <w:rFonts w:hint="default"/>
        <w:lang w:val="en-US" w:eastAsia="en-US" w:bidi="ar-SA"/>
      </w:rPr>
    </w:lvl>
    <w:lvl w:ilvl="5" w:tplc="59EAFB30">
      <w:numFmt w:val="bullet"/>
      <w:lvlText w:val="•"/>
      <w:lvlJc w:val="left"/>
      <w:pPr>
        <w:ind w:left="4922" w:hanging="295"/>
      </w:pPr>
      <w:rPr>
        <w:rFonts w:hint="default"/>
        <w:lang w:val="en-US" w:eastAsia="en-US" w:bidi="ar-SA"/>
      </w:rPr>
    </w:lvl>
    <w:lvl w:ilvl="6" w:tplc="F4B8FD40">
      <w:numFmt w:val="bullet"/>
      <w:lvlText w:val="•"/>
      <w:lvlJc w:val="left"/>
      <w:pPr>
        <w:ind w:left="5827" w:hanging="295"/>
      </w:pPr>
      <w:rPr>
        <w:rFonts w:hint="default"/>
        <w:lang w:val="en-US" w:eastAsia="en-US" w:bidi="ar-SA"/>
      </w:rPr>
    </w:lvl>
    <w:lvl w:ilvl="7" w:tplc="45A8C324">
      <w:numFmt w:val="bullet"/>
      <w:lvlText w:val="•"/>
      <w:lvlJc w:val="left"/>
      <w:pPr>
        <w:ind w:left="6731" w:hanging="295"/>
      </w:pPr>
      <w:rPr>
        <w:rFonts w:hint="default"/>
        <w:lang w:val="en-US" w:eastAsia="en-US" w:bidi="ar-SA"/>
      </w:rPr>
    </w:lvl>
    <w:lvl w:ilvl="8" w:tplc="B780577C">
      <w:numFmt w:val="bullet"/>
      <w:lvlText w:val="•"/>
      <w:lvlJc w:val="left"/>
      <w:pPr>
        <w:ind w:left="7636" w:hanging="295"/>
      </w:pPr>
      <w:rPr>
        <w:rFonts w:hint="default"/>
        <w:lang w:val="en-US" w:eastAsia="en-US" w:bidi="ar-SA"/>
      </w:rPr>
    </w:lvl>
  </w:abstractNum>
  <w:abstractNum w:abstractNumId="53" w15:restartNumberingAfterBreak="0">
    <w:nsid w:val="40B06FD1"/>
    <w:multiLevelType w:val="hybridMultilevel"/>
    <w:tmpl w:val="CD64EF54"/>
    <w:lvl w:ilvl="0" w:tplc="143C93D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E2D6EAB2">
      <w:numFmt w:val="bullet"/>
      <w:lvlText w:val="•"/>
      <w:lvlJc w:val="left"/>
      <w:pPr>
        <w:ind w:left="1034" w:hanging="432"/>
      </w:pPr>
      <w:rPr>
        <w:rFonts w:hint="default"/>
        <w:lang w:val="en-US" w:eastAsia="en-US" w:bidi="ar-SA"/>
      </w:rPr>
    </w:lvl>
    <w:lvl w:ilvl="2" w:tplc="3DCAD28C">
      <w:numFmt w:val="bullet"/>
      <w:lvlText w:val="•"/>
      <w:lvlJc w:val="left"/>
      <w:pPr>
        <w:ind w:left="1969" w:hanging="432"/>
      </w:pPr>
      <w:rPr>
        <w:rFonts w:hint="default"/>
        <w:lang w:val="en-US" w:eastAsia="en-US" w:bidi="ar-SA"/>
      </w:rPr>
    </w:lvl>
    <w:lvl w:ilvl="3" w:tplc="F67CA518">
      <w:numFmt w:val="bullet"/>
      <w:lvlText w:val="•"/>
      <w:lvlJc w:val="left"/>
      <w:pPr>
        <w:ind w:left="2903" w:hanging="432"/>
      </w:pPr>
      <w:rPr>
        <w:rFonts w:hint="default"/>
        <w:lang w:val="en-US" w:eastAsia="en-US" w:bidi="ar-SA"/>
      </w:rPr>
    </w:lvl>
    <w:lvl w:ilvl="4" w:tplc="0B96FBC4">
      <w:numFmt w:val="bullet"/>
      <w:lvlText w:val="•"/>
      <w:lvlJc w:val="left"/>
      <w:pPr>
        <w:ind w:left="3838" w:hanging="432"/>
      </w:pPr>
      <w:rPr>
        <w:rFonts w:hint="default"/>
        <w:lang w:val="en-US" w:eastAsia="en-US" w:bidi="ar-SA"/>
      </w:rPr>
    </w:lvl>
    <w:lvl w:ilvl="5" w:tplc="4678BAF4">
      <w:numFmt w:val="bullet"/>
      <w:lvlText w:val="•"/>
      <w:lvlJc w:val="left"/>
      <w:pPr>
        <w:ind w:left="4772" w:hanging="432"/>
      </w:pPr>
      <w:rPr>
        <w:rFonts w:hint="default"/>
        <w:lang w:val="en-US" w:eastAsia="en-US" w:bidi="ar-SA"/>
      </w:rPr>
    </w:lvl>
    <w:lvl w:ilvl="6" w:tplc="C75C8DC8">
      <w:numFmt w:val="bullet"/>
      <w:lvlText w:val="•"/>
      <w:lvlJc w:val="left"/>
      <w:pPr>
        <w:ind w:left="5707" w:hanging="432"/>
      </w:pPr>
      <w:rPr>
        <w:rFonts w:hint="default"/>
        <w:lang w:val="en-US" w:eastAsia="en-US" w:bidi="ar-SA"/>
      </w:rPr>
    </w:lvl>
    <w:lvl w:ilvl="7" w:tplc="BCB03716">
      <w:numFmt w:val="bullet"/>
      <w:lvlText w:val="•"/>
      <w:lvlJc w:val="left"/>
      <w:pPr>
        <w:ind w:left="6641" w:hanging="432"/>
      </w:pPr>
      <w:rPr>
        <w:rFonts w:hint="default"/>
        <w:lang w:val="en-US" w:eastAsia="en-US" w:bidi="ar-SA"/>
      </w:rPr>
    </w:lvl>
    <w:lvl w:ilvl="8" w:tplc="A5B8F48C">
      <w:numFmt w:val="bullet"/>
      <w:lvlText w:val="•"/>
      <w:lvlJc w:val="left"/>
      <w:pPr>
        <w:ind w:left="7576" w:hanging="432"/>
      </w:pPr>
      <w:rPr>
        <w:rFonts w:hint="default"/>
        <w:lang w:val="en-US" w:eastAsia="en-US" w:bidi="ar-SA"/>
      </w:rPr>
    </w:lvl>
  </w:abstractNum>
  <w:abstractNum w:abstractNumId="54" w15:restartNumberingAfterBreak="0">
    <w:nsid w:val="40EC5F32"/>
    <w:multiLevelType w:val="hybridMultilevel"/>
    <w:tmpl w:val="953A3CFA"/>
    <w:lvl w:ilvl="0" w:tplc="C9AA21BA">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4C607D78">
      <w:numFmt w:val="bullet"/>
      <w:lvlText w:val="•"/>
      <w:lvlJc w:val="left"/>
      <w:pPr>
        <w:ind w:left="1034" w:hanging="432"/>
      </w:pPr>
      <w:rPr>
        <w:rFonts w:hint="default"/>
        <w:lang w:val="en-US" w:eastAsia="en-US" w:bidi="ar-SA"/>
      </w:rPr>
    </w:lvl>
    <w:lvl w:ilvl="2" w:tplc="FCF00754">
      <w:numFmt w:val="bullet"/>
      <w:lvlText w:val="•"/>
      <w:lvlJc w:val="left"/>
      <w:pPr>
        <w:ind w:left="1969" w:hanging="432"/>
      </w:pPr>
      <w:rPr>
        <w:rFonts w:hint="default"/>
        <w:lang w:val="en-US" w:eastAsia="en-US" w:bidi="ar-SA"/>
      </w:rPr>
    </w:lvl>
    <w:lvl w:ilvl="3" w:tplc="8E8E763E">
      <w:numFmt w:val="bullet"/>
      <w:lvlText w:val="•"/>
      <w:lvlJc w:val="left"/>
      <w:pPr>
        <w:ind w:left="2903" w:hanging="432"/>
      </w:pPr>
      <w:rPr>
        <w:rFonts w:hint="default"/>
        <w:lang w:val="en-US" w:eastAsia="en-US" w:bidi="ar-SA"/>
      </w:rPr>
    </w:lvl>
    <w:lvl w:ilvl="4" w:tplc="BA6E7CF6">
      <w:numFmt w:val="bullet"/>
      <w:lvlText w:val="•"/>
      <w:lvlJc w:val="left"/>
      <w:pPr>
        <w:ind w:left="3838" w:hanging="432"/>
      </w:pPr>
      <w:rPr>
        <w:rFonts w:hint="default"/>
        <w:lang w:val="en-US" w:eastAsia="en-US" w:bidi="ar-SA"/>
      </w:rPr>
    </w:lvl>
    <w:lvl w:ilvl="5" w:tplc="656C624E">
      <w:numFmt w:val="bullet"/>
      <w:lvlText w:val="•"/>
      <w:lvlJc w:val="left"/>
      <w:pPr>
        <w:ind w:left="4772" w:hanging="432"/>
      </w:pPr>
      <w:rPr>
        <w:rFonts w:hint="default"/>
        <w:lang w:val="en-US" w:eastAsia="en-US" w:bidi="ar-SA"/>
      </w:rPr>
    </w:lvl>
    <w:lvl w:ilvl="6" w:tplc="C10222C4">
      <w:numFmt w:val="bullet"/>
      <w:lvlText w:val="•"/>
      <w:lvlJc w:val="left"/>
      <w:pPr>
        <w:ind w:left="5707" w:hanging="432"/>
      </w:pPr>
      <w:rPr>
        <w:rFonts w:hint="default"/>
        <w:lang w:val="en-US" w:eastAsia="en-US" w:bidi="ar-SA"/>
      </w:rPr>
    </w:lvl>
    <w:lvl w:ilvl="7" w:tplc="1ABAC74E">
      <w:numFmt w:val="bullet"/>
      <w:lvlText w:val="•"/>
      <w:lvlJc w:val="left"/>
      <w:pPr>
        <w:ind w:left="6641" w:hanging="432"/>
      </w:pPr>
      <w:rPr>
        <w:rFonts w:hint="default"/>
        <w:lang w:val="en-US" w:eastAsia="en-US" w:bidi="ar-SA"/>
      </w:rPr>
    </w:lvl>
    <w:lvl w:ilvl="8" w:tplc="85C68816">
      <w:numFmt w:val="bullet"/>
      <w:lvlText w:val="•"/>
      <w:lvlJc w:val="left"/>
      <w:pPr>
        <w:ind w:left="7576" w:hanging="432"/>
      </w:pPr>
      <w:rPr>
        <w:rFonts w:hint="default"/>
        <w:lang w:val="en-US" w:eastAsia="en-US" w:bidi="ar-SA"/>
      </w:rPr>
    </w:lvl>
  </w:abstractNum>
  <w:abstractNum w:abstractNumId="55" w15:restartNumberingAfterBreak="0">
    <w:nsid w:val="41D670B8"/>
    <w:multiLevelType w:val="hybridMultilevel"/>
    <w:tmpl w:val="31AAB9AE"/>
    <w:lvl w:ilvl="0" w:tplc="C5781A0A">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6D5CF230">
      <w:numFmt w:val="bullet"/>
      <w:lvlText w:val="•"/>
      <w:lvlJc w:val="left"/>
      <w:pPr>
        <w:ind w:left="1034" w:hanging="432"/>
      </w:pPr>
      <w:rPr>
        <w:rFonts w:hint="default"/>
        <w:lang w:val="en-US" w:eastAsia="en-US" w:bidi="ar-SA"/>
      </w:rPr>
    </w:lvl>
    <w:lvl w:ilvl="2" w:tplc="E354BD34">
      <w:numFmt w:val="bullet"/>
      <w:lvlText w:val="•"/>
      <w:lvlJc w:val="left"/>
      <w:pPr>
        <w:ind w:left="1969" w:hanging="432"/>
      </w:pPr>
      <w:rPr>
        <w:rFonts w:hint="default"/>
        <w:lang w:val="en-US" w:eastAsia="en-US" w:bidi="ar-SA"/>
      </w:rPr>
    </w:lvl>
    <w:lvl w:ilvl="3" w:tplc="06683C8E">
      <w:numFmt w:val="bullet"/>
      <w:lvlText w:val="•"/>
      <w:lvlJc w:val="left"/>
      <w:pPr>
        <w:ind w:left="2903" w:hanging="432"/>
      </w:pPr>
      <w:rPr>
        <w:rFonts w:hint="default"/>
        <w:lang w:val="en-US" w:eastAsia="en-US" w:bidi="ar-SA"/>
      </w:rPr>
    </w:lvl>
    <w:lvl w:ilvl="4" w:tplc="882A1E2A">
      <w:numFmt w:val="bullet"/>
      <w:lvlText w:val="•"/>
      <w:lvlJc w:val="left"/>
      <w:pPr>
        <w:ind w:left="3838" w:hanging="432"/>
      </w:pPr>
      <w:rPr>
        <w:rFonts w:hint="default"/>
        <w:lang w:val="en-US" w:eastAsia="en-US" w:bidi="ar-SA"/>
      </w:rPr>
    </w:lvl>
    <w:lvl w:ilvl="5" w:tplc="B28E948A">
      <w:numFmt w:val="bullet"/>
      <w:lvlText w:val="•"/>
      <w:lvlJc w:val="left"/>
      <w:pPr>
        <w:ind w:left="4772" w:hanging="432"/>
      </w:pPr>
      <w:rPr>
        <w:rFonts w:hint="default"/>
        <w:lang w:val="en-US" w:eastAsia="en-US" w:bidi="ar-SA"/>
      </w:rPr>
    </w:lvl>
    <w:lvl w:ilvl="6" w:tplc="D50CDB48">
      <w:numFmt w:val="bullet"/>
      <w:lvlText w:val="•"/>
      <w:lvlJc w:val="left"/>
      <w:pPr>
        <w:ind w:left="5707" w:hanging="432"/>
      </w:pPr>
      <w:rPr>
        <w:rFonts w:hint="default"/>
        <w:lang w:val="en-US" w:eastAsia="en-US" w:bidi="ar-SA"/>
      </w:rPr>
    </w:lvl>
    <w:lvl w:ilvl="7" w:tplc="010C82F8">
      <w:numFmt w:val="bullet"/>
      <w:lvlText w:val="•"/>
      <w:lvlJc w:val="left"/>
      <w:pPr>
        <w:ind w:left="6641" w:hanging="432"/>
      </w:pPr>
      <w:rPr>
        <w:rFonts w:hint="default"/>
        <w:lang w:val="en-US" w:eastAsia="en-US" w:bidi="ar-SA"/>
      </w:rPr>
    </w:lvl>
    <w:lvl w:ilvl="8" w:tplc="FF4A4B46">
      <w:numFmt w:val="bullet"/>
      <w:lvlText w:val="•"/>
      <w:lvlJc w:val="left"/>
      <w:pPr>
        <w:ind w:left="7576" w:hanging="432"/>
      </w:pPr>
      <w:rPr>
        <w:rFonts w:hint="default"/>
        <w:lang w:val="en-US" w:eastAsia="en-US" w:bidi="ar-SA"/>
      </w:rPr>
    </w:lvl>
  </w:abstractNum>
  <w:abstractNum w:abstractNumId="56" w15:restartNumberingAfterBreak="0">
    <w:nsid w:val="42393F20"/>
    <w:multiLevelType w:val="hybridMultilevel"/>
    <w:tmpl w:val="D6FAE598"/>
    <w:lvl w:ilvl="0" w:tplc="A25E9380">
      <w:start w:val="1"/>
      <w:numFmt w:val="decimal"/>
      <w:lvlText w:val="%1."/>
      <w:lvlJc w:val="left"/>
      <w:pPr>
        <w:ind w:left="539" w:hanging="432"/>
      </w:pPr>
      <w:rPr>
        <w:rFonts w:ascii="Cambria" w:eastAsia="Cambria" w:hAnsi="Cambria" w:cs="Cambria" w:hint="default"/>
        <w:b w:val="0"/>
        <w:bCs w:val="0"/>
        <w:i w:val="0"/>
        <w:iCs w:val="0"/>
        <w:w w:val="99"/>
        <w:sz w:val="19"/>
        <w:szCs w:val="19"/>
        <w:lang w:val="en-US" w:eastAsia="en-US" w:bidi="ar-SA"/>
      </w:rPr>
    </w:lvl>
    <w:lvl w:ilvl="1" w:tplc="02EC51AA">
      <w:numFmt w:val="bullet"/>
      <w:lvlText w:val="•"/>
      <w:lvlJc w:val="left"/>
      <w:pPr>
        <w:ind w:left="1430" w:hanging="432"/>
      </w:pPr>
      <w:rPr>
        <w:rFonts w:hint="default"/>
        <w:lang w:val="en-US" w:eastAsia="en-US" w:bidi="ar-SA"/>
      </w:rPr>
    </w:lvl>
    <w:lvl w:ilvl="2" w:tplc="39EC935A">
      <w:numFmt w:val="bullet"/>
      <w:lvlText w:val="•"/>
      <w:lvlJc w:val="left"/>
      <w:pPr>
        <w:ind w:left="2321" w:hanging="432"/>
      </w:pPr>
      <w:rPr>
        <w:rFonts w:hint="default"/>
        <w:lang w:val="en-US" w:eastAsia="en-US" w:bidi="ar-SA"/>
      </w:rPr>
    </w:lvl>
    <w:lvl w:ilvl="3" w:tplc="4BF68C46">
      <w:numFmt w:val="bullet"/>
      <w:lvlText w:val="•"/>
      <w:lvlJc w:val="left"/>
      <w:pPr>
        <w:ind w:left="3211" w:hanging="432"/>
      </w:pPr>
      <w:rPr>
        <w:rFonts w:hint="default"/>
        <w:lang w:val="en-US" w:eastAsia="en-US" w:bidi="ar-SA"/>
      </w:rPr>
    </w:lvl>
    <w:lvl w:ilvl="4" w:tplc="D35612AC">
      <w:numFmt w:val="bullet"/>
      <w:lvlText w:val="•"/>
      <w:lvlJc w:val="left"/>
      <w:pPr>
        <w:ind w:left="4102" w:hanging="432"/>
      </w:pPr>
      <w:rPr>
        <w:rFonts w:hint="default"/>
        <w:lang w:val="en-US" w:eastAsia="en-US" w:bidi="ar-SA"/>
      </w:rPr>
    </w:lvl>
    <w:lvl w:ilvl="5" w:tplc="B46AE968">
      <w:numFmt w:val="bullet"/>
      <w:lvlText w:val="•"/>
      <w:lvlJc w:val="left"/>
      <w:pPr>
        <w:ind w:left="4992" w:hanging="432"/>
      </w:pPr>
      <w:rPr>
        <w:rFonts w:hint="default"/>
        <w:lang w:val="en-US" w:eastAsia="en-US" w:bidi="ar-SA"/>
      </w:rPr>
    </w:lvl>
    <w:lvl w:ilvl="6" w:tplc="BBD2DDEC">
      <w:numFmt w:val="bullet"/>
      <w:lvlText w:val="•"/>
      <w:lvlJc w:val="left"/>
      <w:pPr>
        <w:ind w:left="5883" w:hanging="432"/>
      </w:pPr>
      <w:rPr>
        <w:rFonts w:hint="default"/>
        <w:lang w:val="en-US" w:eastAsia="en-US" w:bidi="ar-SA"/>
      </w:rPr>
    </w:lvl>
    <w:lvl w:ilvl="7" w:tplc="5C84A512">
      <w:numFmt w:val="bullet"/>
      <w:lvlText w:val="•"/>
      <w:lvlJc w:val="left"/>
      <w:pPr>
        <w:ind w:left="6773" w:hanging="432"/>
      </w:pPr>
      <w:rPr>
        <w:rFonts w:hint="default"/>
        <w:lang w:val="en-US" w:eastAsia="en-US" w:bidi="ar-SA"/>
      </w:rPr>
    </w:lvl>
    <w:lvl w:ilvl="8" w:tplc="10C834C0">
      <w:numFmt w:val="bullet"/>
      <w:lvlText w:val="•"/>
      <w:lvlJc w:val="left"/>
      <w:pPr>
        <w:ind w:left="7664" w:hanging="432"/>
      </w:pPr>
      <w:rPr>
        <w:rFonts w:hint="default"/>
        <w:lang w:val="en-US" w:eastAsia="en-US" w:bidi="ar-SA"/>
      </w:rPr>
    </w:lvl>
  </w:abstractNum>
  <w:abstractNum w:abstractNumId="57" w15:restartNumberingAfterBreak="0">
    <w:nsid w:val="42543FAB"/>
    <w:multiLevelType w:val="hybridMultilevel"/>
    <w:tmpl w:val="7DD4A0F0"/>
    <w:lvl w:ilvl="0" w:tplc="83222ABA">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A3FA6042">
      <w:numFmt w:val="bullet"/>
      <w:lvlText w:val="•"/>
      <w:lvlJc w:val="left"/>
      <w:pPr>
        <w:ind w:left="1034" w:hanging="432"/>
      </w:pPr>
      <w:rPr>
        <w:rFonts w:hint="default"/>
        <w:lang w:val="en-US" w:eastAsia="en-US" w:bidi="ar-SA"/>
      </w:rPr>
    </w:lvl>
    <w:lvl w:ilvl="2" w:tplc="5B7893A8">
      <w:numFmt w:val="bullet"/>
      <w:lvlText w:val="•"/>
      <w:lvlJc w:val="left"/>
      <w:pPr>
        <w:ind w:left="1969" w:hanging="432"/>
      </w:pPr>
      <w:rPr>
        <w:rFonts w:hint="default"/>
        <w:lang w:val="en-US" w:eastAsia="en-US" w:bidi="ar-SA"/>
      </w:rPr>
    </w:lvl>
    <w:lvl w:ilvl="3" w:tplc="3C5CE460">
      <w:numFmt w:val="bullet"/>
      <w:lvlText w:val="•"/>
      <w:lvlJc w:val="left"/>
      <w:pPr>
        <w:ind w:left="2903" w:hanging="432"/>
      </w:pPr>
      <w:rPr>
        <w:rFonts w:hint="default"/>
        <w:lang w:val="en-US" w:eastAsia="en-US" w:bidi="ar-SA"/>
      </w:rPr>
    </w:lvl>
    <w:lvl w:ilvl="4" w:tplc="BBB45DD6">
      <w:numFmt w:val="bullet"/>
      <w:lvlText w:val="•"/>
      <w:lvlJc w:val="left"/>
      <w:pPr>
        <w:ind w:left="3838" w:hanging="432"/>
      </w:pPr>
      <w:rPr>
        <w:rFonts w:hint="default"/>
        <w:lang w:val="en-US" w:eastAsia="en-US" w:bidi="ar-SA"/>
      </w:rPr>
    </w:lvl>
    <w:lvl w:ilvl="5" w:tplc="50C62FC2">
      <w:numFmt w:val="bullet"/>
      <w:lvlText w:val="•"/>
      <w:lvlJc w:val="left"/>
      <w:pPr>
        <w:ind w:left="4772" w:hanging="432"/>
      </w:pPr>
      <w:rPr>
        <w:rFonts w:hint="default"/>
        <w:lang w:val="en-US" w:eastAsia="en-US" w:bidi="ar-SA"/>
      </w:rPr>
    </w:lvl>
    <w:lvl w:ilvl="6" w:tplc="AA8EB28A">
      <w:numFmt w:val="bullet"/>
      <w:lvlText w:val="•"/>
      <w:lvlJc w:val="left"/>
      <w:pPr>
        <w:ind w:left="5707" w:hanging="432"/>
      </w:pPr>
      <w:rPr>
        <w:rFonts w:hint="default"/>
        <w:lang w:val="en-US" w:eastAsia="en-US" w:bidi="ar-SA"/>
      </w:rPr>
    </w:lvl>
    <w:lvl w:ilvl="7" w:tplc="F34E78C6">
      <w:numFmt w:val="bullet"/>
      <w:lvlText w:val="•"/>
      <w:lvlJc w:val="left"/>
      <w:pPr>
        <w:ind w:left="6641" w:hanging="432"/>
      </w:pPr>
      <w:rPr>
        <w:rFonts w:hint="default"/>
        <w:lang w:val="en-US" w:eastAsia="en-US" w:bidi="ar-SA"/>
      </w:rPr>
    </w:lvl>
    <w:lvl w:ilvl="8" w:tplc="BA980CF8">
      <w:numFmt w:val="bullet"/>
      <w:lvlText w:val="•"/>
      <w:lvlJc w:val="left"/>
      <w:pPr>
        <w:ind w:left="7576" w:hanging="432"/>
      </w:pPr>
      <w:rPr>
        <w:rFonts w:hint="default"/>
        <w:lang w:val="en-US" w:eastAsia="en-US" w:bidi="ar-SA"/>
      </w:rPr>
    </w:lvl>
  </w:abstractNum>
  <w:abstractNum w:abstractNumId="58" w15:restartNumberingAfterBreak="0">
    <w:nsid w:val="45BB68B8"/>
    <w:multiLevelType w:val="hybridMultilevel"/>
    <w:tmpl w:val="5694E9E8"/>
    <w:lvl w:ilvl="0" w:tplc="2E3E8CA4">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0F604790">
      <w:numFmt w:val="bullet"/>
      <w:lvlText w:val="•"/>
      <w:lvlJc w:val="left"/>
      <w:pPr>
        <w:ind w:left="1034" w:hanging="432"/>
      </w:pPr>
      <w:rPr>
        <w:rFonts w:hint="default"/>
        <w:lang w:val="en-US" w:eastAsia="en-US" w:bidi="ar-SA"/>
      </w:rPr>
    </w:lvl>
    <w:lvl w:ilvl="2" w:tplc="C7CC5198">
      <w:numFmt w:val="bullet"/>
      <w:lvlText w:val="•"/>
      <w:lvlJc w:val="left"/>
      <w:pPr>
        <w:ind w:left="1969" w:hanging="432"/>
      </w:pPr>
      <w:rPr>
        <w:rFonts w:hint="default"/>
        <w:lang w:val="en-US" w:eastAsia="en-US" w:bidi="ar-SA"/>
      </w:rPr>
    </w:lvl>
    <w:lvl w:ilvl="3" w:tplc="884A0A9A">
      <w:numFmt w:val="bullet"/>
      <w:lvlText w:val="•"/>
      <w:lvlJc w:val="left"/>
      <w:pPr>
        <w:ind w:left="2903" w:hanging="432"/>
      </w:pPr>
      <w:rPr>
        <w:rFonts w:hint="default"/>
        <w:lang w:val="en-US" w:eastAsia="en-US" w:bidi="ar-SA"/>
      </w:rPr>
    </w:lvl>
    <w:lvl w:ilvl="4" w:tplc="1D70A044">
      <w:numFmt w:val="bullet"/>
      <w:lvlText w:val="•"/>
      <w:lvlJc w:val="left"/>
      <w:pPr>
        <w:ind w:left="3838" w:hanging="432"/>
      </w:pPr>
      <w:rPr>
        <w:rFonts w:hint="default"/>
        <w:lang w:val="en-US" w:eastAsia="en-US" w:bidi="ar-SA"/>
      </w:rPr>
    </w:lvl>
    <w:lvl w:ilvl="5" w:tplc="CF488E7A">
      <w:numFmt w:val="bullet"/>
      <w:lvlText w:val="•"/>
      <w:lvlJc w:val="left"/>
      <w:pPr>
        <w:ind w:left="4772" w:hanging="432"/>
      </w:pPr>
      <w:rPr>
        <w:rFonts w:hint="default"/>
        <w:lang w:val="en-US" w:eastAsia="en-US" w:bidi="ar-SA"/>
      </w:rPr>
    </w:lvl>
    <w:lvl w:ilvl="6" w:tplc="57B8A744">
      <w:numFmt w:val="bullet"/>
      <w:lvlText w:val="•"/>
      <w:lvlJc w:val="left"/>
      <w:pPr>
        <w:ind w:left="5707" w:hanging="432"/>
      </w:pPr>
      <w:rPr>
        <w:rFonts w:hint="default"/>
        <w:lang w:val="en-US" w:eastAsia="en-US" w:bidi="ar-SA"/>
      </w:rPr>
    </w:lvl>
    <w:lvl w:ilvl="7" w:tplc="84DA3EA2">
      <w:numFmt w:val="bullet"/>
      <w:lvlText w:val="•"/>
      <w:lvlJc w:val="left"/>
      <w:pPr>
        <w:ind w:left="6641" w:hanging="432"/>
      </w:pPr>
      <w:rPr>
        <w:rFonts w:hint="default"/>
        <w:lang w:val="en-US" w:eastAsia="en-US" w:bidi="ar-SA"/>
      </w:rPr>
    </w:lvl>
    <w:lvl w:ilvl="8" w:tplc="583200B0">
      <w:numFmt w:val="bullet"/>
      <w:lvlText w:val="•"/>
      <w:lvlJc w:val="left"/>
      <w:pPr>
        <w:ind w:left="7576" w:hanging="432"/>
      </w:pPr>
      <w:rPr>
        <w:rFonts w:hint="default"/>
        <w:lang w:val="en-US" w:eastAsia="en-US" w:bidi="ar-SA"/>
      </w:rPr>
    </w:lvl>
  </w:abstractNum>
  <w:abstractNum w:abstractNumId="59" w15:restartNumberingAfterBreak="0">
    <w:nsid w:val="46072F36"/>
    <w:multiLevelType w:val="hybridMultilevel"/>
    <w:tmpl w:val="AA60B7F8"/>
    <w:lvl w:ilvl="0" w:tplc="5920741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E9E48638">
      <w:numFmt w:val="bullet"/>
      <w:lvlText w:val="•"/>
      <w:lvlJc w:val="left"/>
      <w:pPr>
        <w:ind w:left="1034" w:hanging="432"/>
      </w:pPr>
      <w:rPr>
        <w:rFonts w:hint="default"/>
        <w:lang w:val="en-US" w:eastAsia="en-US" w:bidi="ar-SA"/>
      </w:rPr>
    </w:lvl>
    <w:lvl w:ilvl="2" w:tplc="71D68D78">
      <w:numFmt w:val="bullet"/>
      <w:lvlText w:val="•"/>
      <w:lvlJc w:val="left"/>
      <w:pPr>
        <w:ind w:left="1969" w:hanging="432"/>
      </w:pPr>
      <w:rPr>
        <w:rFonts w:hint="default"/>
        <w:lang w:val="en-US" w:eastAsia="en-US" w:bidi="ar-SA"/>
      </w:rPr>
    </w:lvl>
    <w:lvl w:ilvl="3" w:tplc="DEFAA7EA">
      <w:numFmt w:val="bullet"/>
      <w:lvlText w:val="•"/>
      <w:lvlJc w:val="left"/>
      <w:pPr>
        <w:ind w:left="2903" w:hanging="432"/>
      </w:pPr>
      <w:rPr>
        <w:rFonts w:hint="default"/>
        <w:lang w:val="en-US" w:eastAsia="en-US" w:bidi="ar-SA"/>
      </w:rPr>
    </w:lvl>
    <w:lvl w:ilvl="4" w:tplc="50F8D026">
      <w:numFmt w:val="bullet"/>
      <w:lvlText w:val="•"/>
      <w:lvlJc w:val="left"/>
      <w:pPr>
        <w:ind w:left="3838" w:hanging="432"/>
      </w:pPr>
      <w:rPr>
        <w:rFonts w:hint="default"/>
        <w:lang w:val="en-US" w:eastAsia="en-US" w:bidi="ar-SA"/>
      </w:rPr>
    </w:lvl>
    <w:lvl w:ilvl="5" w:tplc="E4C60B84">
      <w:numFmt w:val="bullet"/>
      <w:lvlText w:val="•"/>
      <w:lvlJc w:val="left"/>
      <w:pPr>
        <w:ind w:left="4772" w:hanging="432"/>
      </w:pPr>
      <w:rPr>
        <w:rFonts w:hint="default"/>
        <w:lang w:val="en-US" w:eastAsia="en-US" w:bidi="ar-SA"/>
      </w:rPr>
    </w:lvl>
    <w:lvl w:ilvl="6" w:tplc="32600BAC">
      <w:numFmt w:val="bullet"/>
      <w:lvlText w:val="•"/>
      <w:lvlJc w:val="left"/>
      <w:pPr>
        <w:ind w:left="5707" w:hanging="432"/>
      </w:pPr>
      <w:rPr>
        <w:rFonts w:hint="default"/>
        <w:lang w:val="en-US" w:eastAsia="en-US" w:bidi="ar-SA"/>
      </w:rPr>
    </w:lvl>
    <w:lvl w:ilvl="7" w:tplc="26829CEC">
      <w:numFmt w:val="bullet"/>
      <w:lvlText w:val="•"/>
      <w:lvlJc w:val="left"/>
      <w:pPr>
        <w:ind w:left="6641" w:hanging="432"/>
      </w:pPr>
      <w:rPr>
        <w:rFonts w:hint="default"/>
        <w:lang w:val="en-US" w:eastAsia="en-US" w:bidi="ar-SA"/>
      </w:rPr>
    </w:lvl>
    <w:lvl w:ilvl="8" w:tplc="B8F2D3E6">
      <w:numFmt w:val="bullet"/>
      <w:lvlText w:val="•"/>
      <w:lvlJc w:val="left"/>
      <w:pPr>
        <w:ind w:left="7576" w:hanging="432"/>
      </w:pPr>
      <w:rPr>
        <w:rFonts w:hint="default"/>
        <w:lang w:val="en-US" w:eastAsia="en-US" w:bidi="ar-SA"/>
      </w:rPr>
    </w:lvl>
  </w:abstractNum>
  <w:abstractNum w:abstractNumId="60" w15:restartNumberingAfterBreak="0">
    <w:nsid w:val="46A57031"/>
    <w:multiLevelType w:val="hybridMultilevel"/>
    <w:tmpl w:val="91BC6870"/>
    <w:lvl w:ilvl="0" w:tplc="F4B0CCB0">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0F5C7AA2">
      <w:numFmt w:val="bullet"/>
      <w:lvlText w:val="•"/>
      <w:lvlJc w:val="left"/>
      <w:pPr>
        <w:ind w:left="1304" w:hanging="295"/>
      </w:pPr>
      <w:rPr>
        <w:rFonts w:hint="default"/>
        <w:lang w:val="en-US" w:eastAsia="en-US" w:bidi="ar-SA"/>
      </w:rPr>
    </w:lvl>
    <w:lvl w:ilvl="2" w:tplc="286E5820">
      <w:numFmt w:val="bullet"/>
      <w:lvlText w:val="•"/>
      <w:lvlJc w:val="left"/>
      <w:pPr>
        <w:ind w:left="2209" w:hanging="295"/>
      </w:pPr>
      <w:rPr>
        <w:rFonts w:hint="default"/>
        <w:lang w:val="en-US" w:eastAsia="en-US" w:bidi="ar-SA"/>
      </w:rPr>
    </w:lvl>
    <w:lvl w:ilvl="3" w:tplc="28B06EB2">
      <w:numFmt w:val="bullet"/>
      <w:lvlText w:val="•"/>
      <w:lvlJc w:val="left"/>
      <w:pPr>
        <w:ind w:left="3113" w:hanging="295"/>
      </w:pPr>
      <w:rPr>
        <w:rFonts w:hint="default"/>
        <w:lang w:val="en-US" w:eastAsia="en-US" w:bidi="ar-SA"/>
      </w:rPr>
    </w:lvl>
    <w:lvl w:ilvl="4" w:tplc="2C6ECF0E">
      <w:numFmt w:val="bullet"/>
      <w:lvlText w:val="•"/>
      <w:lvlJc w:val="left"/>
      <w:pPr>
        <w:ind w:left="4018" w:hanging="295"/>
      </w:pPr>
      <w:rPr>
        <w:rFonts w:hint="default"/>
        <w:lang w:val="en-US" w:eastAsia="en-US" w:bidi="ar-SA"/>
      </w:rPr>
    </w:lvl>
    <w:lvl w:ilvl="5" w:tplc="DD3A94CA">
      <w:numFmt w:val="bullet"/>
      <w:lvlText w:val="•"/>
      <w:lvlJc w:val="left"/>
      <w:pPr>
        <w:ind w:left="4922" w:hanging="295"/>
      </w:pPr>
      <w:rPr>
        <w:rFonts w:hint="default"/>
        <w:lang w:val="en-US" w:eastAsia="en-US" w:bidi="ar-SA"/>
      </w:rPr>
    </w:lvl>
    <w:lvl w:ilvl="6" w:tplc="920675DC">
      <w:numFmt w:val="bullet"/>
      <w:lvlText w:val="•"/>
      <w:lvlJc w:val="left"/>
      <w:pPr>
        <w:ind w:left="5827" w:hanging="295"/>
      </w:pPr>
      <w:rPr>
        <w:rFonts w:hint="default"/>
        <w:lang w:val="en-US" w:eastAsia="en-US" w:bidi="ar-SA"/>
      </w:rPr>
    </w:lvl>
    <w:lvl w:ilvl="7" w:tplc="09B6F7A4">
      <w:numFmt w:val="bullet"/>
      <w:lvlText w:val="•"/>
      <w:lvlJc w:val="left"/>
      <w:pPr>
        <w:ind w:left="6731" w:hanging="295"/>
      </w:pPr>
      <w:rPr>
        <w:rFonts w:hint="default"/>
        <w:lang w:val="en-US" w:eastAsia="en-US" w:bidi="ar-SA"/>
      </w:rPr>
    </w:lvl>
    <w:lvl w:ilvl="8" w:tplc="E7400414">
      <w:numFmt w:val="bullet"/>
      <w:lvlText w:val="•"/>
      <w:lvlJc w:val="left"/>
      <w:pPr>
        <w:ind w:left="7636" w:hanging="295"/>
      </w:pPr>
      <w:rPr>
        <w:rFonts w:hint="default"/>
        <w:lang w:val="en-US" w:eastAsia="en-US" w:bidi="ar-SA"/>
      </w:rPr>
    </w:lvl>
  </w:abstractNum>
  <w:abstractNum w:abstractNumId="61" w15:restartNumberingAfterBreak="0">
    <w:nsid w:val="47CB7730"/>
    <w:multiLevelType w:val="hybridMultilevel"/>
    <w:tmpl w:val="5D9235E2"/>
    <w:lvl w:ilvl="0" w:tplc="6BF6565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E3B643A2">
      <w:numFmt w:val="bullet"/>
      <w:lvlText w:val="•"/>
      <w:lvlJc w:val="left"/>
      <w:pPr>
        <w:ind w:left="1034" w:hanging="432"/>
      </w:pPr>
      <w:rPr>
        <w:rFonts w:hint="default"/>
        <w:lang w:val="en-US" w:eastAsia="en-US" w:bidi="ar-SA"/>
      </w:rPr>
    </w:lvl>
    <w:lvl w:ilvl="2" w:tplc="11D22C10">
      <w:numFmt w:val="bullet"/>
      <w:lvlText w:val="•"/>
      <w:lvlJc w:val="left"/>
      <w:pPr>
        <w:ind w:left="1969" w:hanging="432"/>
      </w:pPr>
      <w:rPr>
        <w:rFonts w:hint="default"/>
        <w:lang w:val="en-US" w:eastAsia="en-US" w:bidi="ar-SA"/>
      </w:rPr>
    </w:lvl>
    <w:lvl w:ilvl="3" w:tplc="C9184730">
      <w:numFmt w:val="bullet"/>
      <w:lvlText w:val="•"/>
      <w:lvlJc w:val="left"/>
      <w:pPr>
        <w:ind w:left="2903" w:hanging="432"/>
      </w:pPr>
      <w:rPr>
        <w:rFonts w:hint="default"/>
        <w:lang w:val="en-US" w:eastAsia="en-US" w:bidi="ar-SA"/>
      </w:rPr>
    </w:lvl>
    <w:lvl w:ilvl="4" w:tplc="62A4BA96">
      <w:numFmt w:val="bullet"/>
      <w:lvlText w:val="•"/>
      <w:lvlJc w:val="left"/>
      <w:pPr>
        <w:ind w:left="3838" w:hanging="432"/>
      </w:pPr>
      <w:rPr>
        <w:rFonts w:hint="default"/>
        <w:lang w:val="en-US" w:eastAsia="en-US" w:bidi="ar-SA"/>
      </w:rPr>
    </w:lvl>
    <w:lvl w:ilvl="5" w:tplc="9F027A88">
      <w:numFmt w:val="bullet"/>
      <w:lvlText w:val="•"/>
      <w:lvlJc w:val="left"/>
      <w:pPr>
        <w:ind w:left="4772" w:hanging="432"/>
      </w:pPr>
      <w:rPr>
        <w:rFonts w:hint="default"/>
        <w:lang w:val="en-US" w:eastAsia="en-US" w:bidi="ar-SA"/>
      </w:rPr>
    </w:lvl>
    <w:lvl w:ilvl="6" w:tplc="2CEA6256">
      <w:numFmt w:val="bullet"/>
      <w:lvlText w:val="•"/>
      <w:lvlJc w:val="left"/>
      <w:pPr>
        <w:ind w:left="5707" w:hanging="432"/>
      </w:pPr>
      <w:rPr>
        <w:rFonts w:hint="default"/>
        <w:lang w:val="en-US" w:eastAsia="en-US" w:bidi="ar-SA"/>
      </w:rPr>
    </w:lvl>
    <w:lvl w:ilvl="7" w:tplc="01CEA54C">
      <w:numFmt w:val="bullet"/>
      <w:lvlText w:val="•"/>
      <w:lvlJc w:val="left"/>
      <w:pPr>
        <w:ind w:left="6641" w:hanging="432"/>
      </w:pPr>
      <w:rPr>
        <w:rFonts w:hint="default"/>
        <w:lang w:val="en-US" w:eastAsia="en-US" w:bidi="ar-SA"/>
      </w:rPr>
    </w:lvl>
    <w:lvl w:ilvl="8" w:tplc="DA383FFA">
      <w:numFmt w:val="bullet"/>
      <w:lvlText w:val="•"/>
      <w:lvlJc w:val="left"/>
      <w:pPr>
        <w:ind w:left="7576" w:hanging="432"/>
      </w:pPr>
      <w:rPr>
        <w:rFonts w:hint="default"/>
        <w:lang w:val="en-US" w:eastAsia="en-US" w:bidi="ar-SA"/>
      </w:rPr>
    </w:lvl>
  </w:abstractNum>
  <w:abstractNum w:abstractNumId="62" w15:restartNumberingAfterBreak="0">
    <w:nsid w:val="47E0326A"/>
    <w:multiLevelType w:val="hybridMultilevel"/>
    <w:tmpl w:val="81529E58"/>
    <w:lvl w:ilvl="0" w:tplc="FD820C66">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FD8C9CEC">
      <w:numFmt w:val="bullet"/>
      <w:lvlText w:val="•"/>
      <w:lvlJc w:val="left"/>
      <w:pPr>
        <w:ind w:left="1304" w:hanging="295"/>
      </w:pPr>
      <w:rPr>
        <w:rFonts w:hint="default"/>
        <w:lang w:val="en-US" w:eastAsia="en-US" w:bidi="ar-SA"/>
      </w:rPr>
    </w:lvl>
    <w:lvl w:ilvl="2" w:tplc="7FECFEBC">
      <w:numFmt w:val="bullet"/>
      <w:lvlText w:val="•"/>
      <w:lvlJc w:val="left"/>
      <w:pPr>
        <w:ind w:left="2209" w:hanging="295"/>
      </w:pPr>
      <w:rPr>
        <w:rFonts w:hint="default"/>
        <w:lang w:val="en-US" w:eastAsia="en-US" w:bidi="ar-SA"/>
      </w:rPr>
    </w:lvl>
    <w:lvl w:ilvl="3" w:tplc="011264F4">
      <w:numFmt w:val="bullet"/>
      <w:lvlText w:val="•"/>
      <w:lvlJc w:val="left"/>
      <w:pPr>
        <w:ind w:left="3113" w:hanging="295"/>
      </w:pPr>
      <w:rPr>
        <w:rFonts w:hint="default"/>
        <w:lang w:val="en-US" w:eastAsia="en-US" w:bidi="ar-SA"/>
      </w:rPr>
    </w:lvl>
    <w:lvl w:ilvl="4" w:tplc="700A97F6">
      <w:numFmt w:val="bullet"/>
      <w:lvlText w:val="•"/>
      <w:lvlJc w:val="left"/>
      <w:pPr>
        <w:ind w:left="4018" w:hanging="295"/>
      </w:pPr>
      <w:rPr>
        <w:rFonts w:hint="default"/>
        <w:lang w:val="en-US" w:eastAsia="en-US" w:bidi="ar-SA"/>
      </w:rPr>
    </w:lvl>
    <w:lvl w:ilvl="5" w:tplc="6078333A">
      <w:numFmt w:val="bullet"/>
      <w:lvlText w:val="•"/>
      <w:lvlJc w:val="left"/>
      <w:pPr>
        <w:ind w:left="4922" w:hanging="295"/>
      </w:pPr>
      <w:rPr>
        <w:rFonts w:hint="default"/>
        <w:lang w:val="en-US" w:eastAsia="en-US" w:bidi="ar-SA"/>
      </w:rPr>
    </w:lvl>
    <w:lvl w:ilvl="6" w:tplc="A8763FCC">
      <w:numFmt w:val="bullet"/>
      <w:lvlText w:val="•"/>
      <w:lvlJc w:val="left"/>
      <w:pPr>
        <w:ind w:left="5827" w:hanging="295"/>
      </w:pPr>
      <w:rPr>
        <w:rFonts w:hint="default"/>
        <w:lang w:val="en-US" w:eastAsia="en-US" w:bidi="ar-SA"/>
      </w:rPr>
    </w:lvl>
    <w:lvl w:ilvl="7" w:tplc="CF882DBC">
      <w:numFmt w:val="bullet"/>
      <w:lvlText w:val="•"/>
      <w:lvlJc w:val="left"/>
      <w:pPr>
        <w:ind w:left="6731" w:hanging="295"/>
      </w:pPr>
      <w:rPr>
        <w:rFonts w:hint="default"/>
        <w:lang w:val="en-US" w:eastAsia="en-US" w:bidi="ar-SA"/>
      </w:rPr>
    </w:lvl>
    <w:lvl w:ilvl="8" w:tplc="D682D9B0">
      <w:numFmt w:val="bullet"/>
      <w:lvlText w:val="•"/>
      <w:lvlJc w:val="left"/>
      <w:pPr>
        <w:ind w:left="7636" w:hanging="295"/>
      </w:pPr>
      <w:rPr>
        <w:rFonts w:hint="default"/>
        <w:lang w:val="en-US" w:eastAsia="en-US" w:bidi="ar-SA"/>
      </w:rPr>
    </w:lvl>
  </w:abstractNum>
  <w:abstractNum w:abstractNumId="63" w15:restartNumberingAfterBreak="0">
    <w:nsid w:val="48843A89"/>
    <w:multiLevelType w:val="hybridMultilevel"/>
    <w:tmpl w:val="D47E9C3A"/>
    <w:lvl w:ilvl="0" w:tplc="CF963070">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BC742582">
      <w:numFmt w:val="bullet"/>
      <w:lvlText w:val="•"/>
      <w:lvlJc w:val="left"/>
      <w:pPr>
        <w:ind w:left="1034" w:hanging="432"/>
      </w:pPr>
      <w:rPr>
        <w:rFonts w:hint="default"/>
        <w:lang w:val="en-US" w:eastAsia="en-US" w:bidi="ar-SA"/>
      </w:rPr>
    </w:lvl>
    <w:lvl w:ilvl="2" w:tplc="70FA8390">
      <w:numFmt w:val="bullet"/>
      <w:lvlText w:val="•"/>
      <w:lvlJc w:val="left"/>
      <w:pPr>
        <w:ind w:left="1969" w:hanging="432"/>
      </w:pPr>
      <w:rPr>
        <w:rFonts w:hint="default"/>
        <w:lang w:val="en-US" w:eastAsia="en-US" w:bidi="ar-SA"/>
      </w:rPr>
    </w:lvl>
    <w:lvl w:ilvl="3" w:tplc="A65C8076">
      <w:numFmt w:val="bullet"/>
      <w:lvlText w:val="•"/>
      <w:lvlJc w:val="left"/>
      <w:pPr>
        <w:ind w:left="2903" w:hanging="432"/>
      </w:pPr>
      <w:rPr>
        <w:rFonts w:hint="default"/>
        <w:lang w:val="en-US" w:eastAsia="en-US" w:bidi="ar-SA"/>
      </w:rPr>
    </w:lvl>
    <w:lvl w:ilvl="4" w:tplc="B6267302">
      <w:numFmt w:val="bullet"/>
      <w:lvlText w:val="•"/>
      <w:lvlJc w:val="left"/>
      <w:pPr>
        <w:ind w:left="3838" w:hanging="432"/>
      </w:pPr>
      <w:rPr>
        <w:rFonts w:hint="default"/>
        <w:lang w:val="en-US" w:eastAsia="en-US" w:bidi="ar-SA"/>
      </w:rPr>
    </w:lvl>
    <w:lvl w:ilvl="5" w:tplc="772E9E26">
      <w:numFmt w:val="bullet"/>
      <w:lvlText w:val="•"/>
      <w:lvlJc w:val="left"/>
      <w:pPr>
        <w:ind w:left="4772" w:hanging="432"/>
      </w:pPr>
      <w:rPr>
        <w:rFonts w:hint="default"/>
        <w:lang w:val="en-US" w:eastAsia="en-US" w:bidi="ar-SA"/>
      </w:rPr>
    </w:lvl>
    <w:lvl w:ilvl="6" w:tplc="C7523F2E">
      <w:numFmt w:val="bullet"/>
      <w:lvlText w:val="•"/>
      <w:lvlJc w:val="left"/>
      <w:pPr>
        <w:ind w:left="5707" w:hanging="432"/>
      </w:pPr>
      <w:rPr>
        <w:rFonts w:hint="default"/>
        <w:lang w:val="en-US" w:eastAsia="en-US" w:bidi="ar-SA"/>
      </w:rPr>
    </w:lvl>
    <w:lvl w:ilvl="7" w:tplc="4EA457A0">
      <w:numFmt w:val="bullet"/>
      <w:lvlText w:val="•"/>
      <w:lvlJc w:val="left"/>
      <w:pPr>
        <w:ind w:left="6641" w:hanging="432"/>
      </w:pPr>
      <w:rPr>
        <w:rFonts w:hint="default"/>
        <w:lang w:val="en-US" w:eastAsia="en-US" w:bidi="ar-SA"/>
      </w:rPr>
    </w:lvl>
    <w:lvl w:ilvl="8" w:tplc="0172DB94">
      <w:numFmt w:val="bullet"/>
      <w:lvlText w:val="•"/>
      <w:lvlJc w:val="left"/>
      <w:pPr>
        <w:ind w:left="7576" w:hanging="432"/>
      </w:pPr>
      <w:rPr>
        <w:rFonts w:hint="default"/>
        <w:lang w:val="en-US" w:eastAsia="en-US" w:bidi="ar-SA"/>
      </w:rPr>
    </w:lvl>
  </w:abstractNum>
  <w:abstractNum w:abstractNumId="64" w15:restartNumberingAfterBreak="0">
    <w:nsid w:val="4C2733D8"/>
    <w:multiLevelType w:val="hybridMultilevel"/>
    <w:tmpl w:val="4E544488"/>
    <w:lvl w:ilvl="0" w:tplc="8174C9E6">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2C4E2E76">
      <w:numFmt w:val="bullet"/>
      <w:lvlText w:val="•"/>
      <w:lvlJc w:val="left"/>
      <w:pPr>
        <w:ind w:left="1304" w:hanging="295"/>
      </w:pPr>
      <w:rPr>
        <w:rFonts w:hint="default"/>
        <w:lang w:val="en-US" w:eastAsia="en-US" w:bidi="ar-SA"/>
      </w:rPr>
    </w:lvl>
    <w:lvl w:ilvl="2" w:tplc="EBDC1D74">
      <w:numFmt w:val="bullet"/>
      <w:lvlText w:val="•"/>
      <w:lvlJc w:val="left"/>
      <w:pPr>
        <w:ind w:left="2209" w:hanging="295"/>
      </w:pPr>
      <w:rPr>
        <w:rFonts w:hint="default"/>
        <w:lang w:val="en-US" w:eastAsia="en-US" w:bidi="ar-SA"/>
      </w:rPr>
    </w:lvl>
    <w:lvl w:ilvl="3" w:tplc="5D54F844">
      <w:numFmt w:val="bullet"/>
      <w:lvlText w:val="•"/>
      <w:lvlJc w:val="left"/>
      <w:pPr>
        <w:ind w:left="3113" w:hanging="295"/>
      </w:pPr>
      <w:rPr>
        <w:rFonts w:hint="default"/>
        <w:lang w:val="en-US" w:eastAsia="en-US" w:bidi="ar-SA"/>
      </w:rPr>
    </w:lvl>
    <w:lvl w:ilvl="4" w:tplc="061C9A34">
      <w:numFmt w:val="bullet"/>
      <w:lvlText w:val="•"/>
      <w:lvlJc w:val="left"/>
      <w:pPr>
        <w:ind w:left="4018" w:hanging="295"/>
      </w:pPr>
      <w:rPr>
        <w:rFonts w:hint="default"/>
        <w:lang w:val="en-US" w:eastAsia="en-US" w:bidi="ar-SA"/>
      </w:rPr>
    </w:lvl>
    <w:lvl w:ilvl="5" w:tplc="2D70745C">
      <w:numFmt w:val="bullet"/>
      <w:lvlText w:val="•"/>
      <w:lvlJc w:val="left"/>
      <w:pPr>
        <w:ind w:left="4922" w:hanging="295"/>
      </w:pPr>
      <w:rPr>
        <w:rFonts w:hint="default"/>
        <w:lang w:val="en-US" w:eastAsia="en-US" w:bidi="ar-SA"/>
      </w:rPr>
    </w:lvl>
    <w:lvl w:ilvl="6" w:tplc="5E22BDAC">
      <w:numFmt w:val="bullet"/>
      <w:lvlText w:val="•"/>
      <w:lvlJc w:val="left"/>
      <w:pPr>
        <w:ind w:left="5827" w:hanging="295"/>
      </w:pPr>
      <w:rPr>
        <w:rFonts w:hint="default"/>
        <w:lang w:val="en-US" w:eastAsia="en-US" w:bidi="ar-SA"/>
      </w:rPr>
    </w:lvl>
    <w:lvl w:ilvl="7" w:tplc="093A6346">
      <w:numFmt w:val="bullet"/>
      <w:lvlText w:val="•"/>
      <w:lvlJc w:val="left"/>
      <w:pPr>
        <w:ind w:left="6731" w:hanging="295"/>
      </w:pPr>
      <w:rPr>
        <w:rFonts w:hint="default"/>
        <w:lang w:val="en-US" w:eastAsia="en-US" w:bidi="ar-SA"/>
      </w:rPr>
    </w:lvl>
    <w:lvl w:ilvl="8" w:tplc="D31C7924">
      <w:numFmt w:val="bullet"/>
      <w:lvlText w:val="•"/>
      <w:lvlJc w:val="left"/>
      <w:pPr>
        <w:ind w:left="7636" w:hanging="295"/>
      </w:pPr>
      <w:rPr>
        <w:rFonts w:hint="default"/>
        <w:lang w:val="en-US" w:eastAsia="en-US" w:bidi="ar-SA"/>
      </w:rPr>
    </w:lvl>
  </w:abstractNum>
  <w:abstractNum w:abstractNumId="65" w15:restartNumberingAfterBreak="0">
    <w:nsid w:val="4DFF6B00"/>
    <w:multiLevelType w:val="hybridMultilevel"/>
    <w:tmpl w:val="6A246BC0"/>
    <w:lvl w:ilvl="0" w:tplc="207CA1BA">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EFC87224">
      <w:numFmt w:val="bullet"/>
      <w:lvlText w:val="•"/>
      <w:lvlJc w:val="left"/>
      <w:pPr>
        <w:ind w:left="1304" w:hanging="295"/>
      </w:pPr>
      <w:rPr>
        <w:rFonts w:hint="default"/>
        <w:lang w:val="en-US" w:eastAsia="en-US" w:bidi="ar-SA"/>
      </w:rPr>
    </w:lvl>
    <w:lvl w:ilvl="2" w:tplc="558A076C">
      <w:numFmt w:val="bullet"/>
      <w:lvlText w:val="•"/>
      <w:lvlJc w:val="left"/>
      <w:pPr>
        <w:ind w:left="2209" w:hanging="295"/>
      </w:pPr>
      <w:rPr>
        <w:rFonts w:hint="default"/>
        <w:lang w:val="en-US" w:eastAsia="en-US" w:bidi="ar-SA"/>
      </w:rPr>
    </w:lvl>
    <w:lvl w:ilvl="3" w:tplc="19762E2A">
      <w:numFmt w:val="bullet"/>
      <w:lvlText w:val="•"/>
      <w:lvlJc w:val="left"/>
      <w:pPr>
        <w:ind w:left="3113" w:hanging="295"/>
      </w:pPr>
      <w:rPr>
        <w:rFonts w:hint="default"/>
        <w:lang w:val="en-US" w:eastAsia="en-US" w:bidi="ar-SA"/>
      </w:rPr>
    </w:lvl>
    <w:lvl w:ilvl="4" w:tplc="6180D4A0">
      <w:numFmt w:val="bullet"/>
      <w:lvlText w:val="•"/>
      <w:lvlJc w:val="left"/>
      <w:pPr>
        <w:ind w:left="4018" w:hanging="295"/>
      </w:pPr>
      <w:rPr>
        <w:rFonts w:hint="default"/>
        <w:lang w:val="en-US" w:eastAsia="en-US" w:bidi="ar-SA"/>
      </w:rPr>
    </w:lvl>
    <w:lvl w:ilvl="5" w:tplc="7CD2EAAA">
      <w:numFmt w:val="bullet"/>
      <w:lvlText w:val="•"/>
      <w:lvlJc w:val="left"/>
      <w:pPr>
        <w:ind w:left="4922" w:hanging="295"/>
      </w:pPr>
      <w:rPr>
        <w:rFonts w:hint="default"/>
        <w:lang w:val="en-US" w:eastAsia="en-US" w:bidi="ar-SA"/>
      </w:rPr>
    </w:lvl>
    <w:lvl w:ilvl="6" w:tplc="3E20A6FA">
      <w:numFmt w:val="bullet"/>
      <w:lvlText w:val="•"/>
      <w:lvlJc w:val="left"/>
      <w:pPr>
        <w:ind w:left="5827" w:hanging="295"/>
      </w:pPr>
      <w:rPr>
        <w:rFonts w:hint="default"/>
        <w:lang w:val="en-US" w:eastAsia="en-US" w:bidi="ar-SA"/>
      </w:rPr>
    </w:lvl>
    <w:lvl w:ilvl="7" w:tplc="65920054">
      <w:numFmt w:val="bullet"/>
      <w:lvlText w:val="•"/>
      <w:lvlJc w:val="left"/>
      <w:pPr>
        <w:ind w:left="6731" w:hanging="295"/>
      </w:pPr>
      <w:rPr>
        <w:rFonts w:hint="default"/>
        <w:lang w:val="en-US" w:eastAsia="en-US" w:bidi="ar-SA"/>
      </w:rPr>
    </w:lvl>
    <w:lvl w:ilvl="8" w:tplc="12909BD6">
      <w:numFmt w:val="bullet"/>
      <w:lvlText w:val="•"/>
      <w:lvlJc w:val="left"/>
      <w:pPr>
        <w:ind w:left="7636" w:hanging="295"/>
      </w:pPr>
      <w:rPr>
        <w:rFonts w:hint="default"/>
        <w:lang w:val="en-US" w:eastAsia="en-US" w:bidi="ar-SA"/>
      </w:rPr>
    </w:lvl>
  </w:abstractNum>
  <w:abstractNum w:abstractNumId="66" w15:restartNumberingAfterBreak="0">
    <w:nsid w:val="4E10081A"/>
    <w:multiLevelType w:val="hybridMultilevel"/>
    <w:tmpl w:val="F2F69158"/>
    <w:lvl w:ilvl="0" w:tplc="88B896C2">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17D2421A">
      <w:numFmt w:val="bullet"/>
      <w:lvlText w:val="•"/>
      <w:lvlJc w:val="left"/>
      <w:pPr>
        <w:ind w:left="1034" w:hanging="432"/>
      </w:pPr>
      <w:rPr>
        <w:rFonts w:hint="default"/>
        <w:lang w:val="en-US" w:eastAsia="en-US" w:bidi="ar-SA"/>
      </w:rPr>
    </w:lvl>
    <w:lvl w:ilvl="2" w:tplc="5F548F24">
      <w:numFmt w:val="bullet"/>
      <w:lvlText w:val="•"/>
      <w:lvlJc w:val="left"/>
      <w:pPr>
        <w:ind w:left="1969" w:hanging="432"/>
      </w:pPr>
      <w:rPr>
        <w:rFonts w:hint="default"/>
        <w:lang w:val="en-US" w:eastAsia="en-US" w:bidi="ar-SA"/>
      </w:rPr>
    </w:lvl>
    <w:lvl w:ilvl="3" w:tplc="D1FEB186">
      <w:numFmt w:val="bullet"/>
      <w:lvlText w:val="•"/>
      <w:lvlJc w:val="left"/>
      <w:pPr>
        <w:ind w:left="2903" w:hanging="432"/>
      </w:pPr>
      <w:rPr>
        <w:rFonts w:hint="default"/>
        <w:lang w:val="en-US" w:eastAsia="en-US" w:bidi="ar-SA"/>
      </w:rPr>
    </w:lvl>
    <w:lvl w:ilvl="4" w:tplc="DBB8E308">
      <w:numFmt w:val="bullet"/>
      <w:lvlText w:val="•"/>
      <w:lvlJc w:val="left"/>
      <w:pPr>
        <w:ind w:left="3838" w:hanging="432"/>
      </w:pPr>
      <w:rPr>
        <w:rFonts w:hint="default"/>
        <w:lang w:val="en-US" w:eastAsia="en-US" w:bidi="ar-SA"/>
      </w:rPr>
    </w:lvl>
    <w:lvl w:ilvl="5" w:tplc="64A0C63C">
      <w:numFmt w:val="bullet"/>
      <w:lvlText w:val="•"/>
      <w:lvlJc w:val="left"/>
      <w:pPr>
        <w:ind w:left="4772" w:hanging="432"/>
      </w:pPr>
      <w:rPr>
        <w:rFonts w:hint="default"/>
        <w:lang w:val="en-US" w:eastAsia="en-US" w:bidi="ar-SA"/>
      </w:rPr>
    </w:lvl>
    <w:lvl w:ilvl="6" w:tplc="8A0EB144">
      <w:numFmt w:val="bullet"/>
      <w:lvlText w:val="•"/>
      <w:lvlJc w:val="left"/>
      <w:pPr>
        <w:ind w:left="5707" w:hanging="432"/>
      </w:pPr>
      <w:rPr>
        <w:rFonts w:hint="default"/>
        <w:lang w:val="en-US" w:eastAsia="en-US" w:bidi="ar-SA"/>
      </w:rPr>
    </w:lvl>
    <w:lvl w:ilvl="7" w:tplc="19960F36">
      <w:numFmt w:val="bullet"/>
      <w:lvlText w:val="•"/>
      <w:lvlJc w:val="left"/>
      <w:pPr>
        <w:ind w:left="6641" w:hanging="432"/>
      </w:pPr>
      <w:rPr>
        <w:rFonts w:hint="default"/>
        <w:lang w:val="en-US" w:eastAsia="en-US" w:bidi="ar-SA"/>
      </w:rPr>
    </w:lvl>
    <w:lvl w:ilvl="8" w:tplc="EC0AEB46">
      <w:numFmt w:val="bullet"/>
      <w:lvlText w:val="•"/>
      <w:lvlJc w:val="left"/>
      <w:pPr>
        <w:ind w:left="7576" w:hanging="432"/>
      </w:pPr>
      <w:rPr>
        <w:rFonts w:hint="default"/>
        <w:lang w:val="en-US" w:eastAsia="en-US" w:bidi="ar-SA"/>
      </w:rPr>
    </w:lvl>
  </w:abstractNum>
  <w:abstractNum w:abstractNumId="67" w15:restartNumberingAfterBreak="0">
    <w:nsid w:val="4E3A457F"/>
    <w:multiLevelType w:val="hybridMultilevel"/>
    <w:tmpl w:val="AC34F79C"/>
    <w:lvl w:ilvl="0" w:tplc="9F7E3A3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5A58709A">
      <w:numFmt w:val="bullet"/>
      <w:lvlText w:val="•"/>
      <w:lvlJc w:val="left"/>
      <w:pPr>
        <w:ind w:left="1034" w:hanging="432"/>
      </w:pPr>
      <w:rPr>
        <w:rFonts w:hint="default"/>
        <w:lang w:val="en-US" w:eastAsia="en-US" w:bidi="ar-SA"/>
      </w:rPr>
    </w:lvl>
    <w:lvl w:ilvl="2" w:tplc="38B01276">
      <w:numFmt w:val="bullet"/>
      <w:lvlText w:val="•"/>
      <w:lvlJc w:val="left"/>
      <w:pPr>
        <w:ind w:left="1969" w:hanging="432"/>
      </w:pPr>
      <w:rPr>
        <w:rFonts w:hint="default"/>
        <w:lang w:val="en-US" w:eastAsia="en-US" w:bidi="ar-SA"/>
      </w:rPr>
    </w:lvl>
    <w:lvl w:ilvl="3" w:tplc="9FEA50CE">
      <w:numFmt w:val="bullet"/>
      <w:lvlText w:val="•"/>
      <w:lvlJc w:val="left"/>
      <w:pPr>
        <w:ind w:left="2903" w:hanging="432"/>
      </w:pPr>
      <w:rPr>
        <w:rFonts w:hint="default"/>
        <w:lang w:val="en-US" w:eastAsia="en-US" w:bidi="ar-SA"/>
      </w:rPr>
    </w:lvl>
    <w:lvl w:ilvl="4" w:tplc="87A89CF6">
      <w:numFmt w:val="bullet"/>
      <w:lvlText w:val="•"/>
      <w:lvlJc w:val="left"/>
      <w:pPr>
        <w:ind w:left="3838" w:hanging="432"/>
      </w:pPr>
      <w:rPr>
        <w:rFonts w:hint="default"/>
        <w:lang w:val="en-US" w:eastAsia="en-US" w:bidi="ar-SA"/>
      </w:rPr>
    </w:lvl>
    <w:lvl w:ilvl="5" w:tplc="1FF2D612">
      <w:numFmt w:val="bullet"/>
      <w:lvlText w:val="•"/>
      <w:lvlJc w:val="left"/>
      <w:pPr>
        <w:ind w:left="4772" w:hanging="432"/>
      </w:pPr>
      <w:rPr>
        <w:rFonts w:hint="default"/>
        <w:lang w:val="en-US" w:eastAsia="en-US" w:bidi="ar-SA"/>
      </w:rPr>
    </w:lvl>
    <w:lvl w:ilvl="6" w:tplc="E8768284">
      <w:numFmt w:val="bullet"/>
      <w:lvlText w:val="•"/>
      <w:lvlJc w:val="left"/>
      <w:pPr>
        <w:ind w:left="5707" w:hanging="432"/>
      </w:pPr>
      <w:rPr>
        <w:rFonts w:hint="default"/>
        <w:lang w:val="en-US" w:eastAsia="en-US" w:bidi="ar-SA"/>
      </w:rPr>
    </w:lvl>
    <w:lvl w:ilvl="7" w:tplc="88D26E6C">
      <w:numFmt w:val="bullet"/>
      <w:lvlText w:val="•"/>
      <w:lvlJc w:val="left"/>
      <w:pPr>
        <w:ind w:left="6641" w:hanging="432"/>
      </w:pPr>
      <w:rPr>
        <w:rFonts w:hint="default"/>
        <w:lang w:val="en-US" w:eastAsia="en-US" w:bidi="ar-SA"/>
      </w:rPr>
    </w:lvl>
    <w:lvl w:ilvl="8" w:tplc="982AFAE2">
      <w:numFmt w:val="bullet"/>
      <w:lvlText w:val="•"/>
      <w:lvlJc w:val="left"/>
      <w:pPr>
        <w:ind w:left="7576" w:hanging="432"/>
      </w:pPr>
      <w:rPr>
        <w:rFonts w:hint="default"/>
        <w:lang w:val="en-US" w:eastAsia="en-US" w:bidi="ar-SA"/>
      </w:rPr>
    </w:lvl>
  </w:abstractNum>
  <w:abstractNum w:abstractNumId="68" w15:restartNumberingAfterBreak="0">
    <w:nsid w:val="4E711803"/>
    <w:multiLevelType w:val="hybridMultilevel"/>
    <w:tmpl w:val="B31E344E"/>
    <w:lvl w:ilvl="0" w:tplc="F92246A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A50AF1FA">
      <w:numFmt w:val="bullet"/>
      <w:lvlText w:val="•"/>
      <w:lvlJc w:val="left"/>
      <w:pPr>
        <w:ind w:left="1034" w:hanging="432"/>
      </w:pPr>
      <w:rPr>
        <w:rFonts w:hint="default"/>
        <w:lang w:val="en-US" w:eastAsia="en-US" w:bidi="ar-SA"/>
      </w:rPr>
    </w:lvl>
    <w:lvl w:ilvl="2" w:tplc="886AECDC">
      <w:numFmt w:val="bullet"/>
      <w:lvlText w:val="•"/>
      <w:lvlJc w:val="left"/>
      <w:pPr>
        <w:ind w:left="1969" w:hanging="432"/>
      </w:pPr>
      <w:rPr>
        <w:rFonts w:hint="default"/>
        <w:lang w:val="en-US" w:eastAsia="en-US" w:bidi="ar-SA"/>
      </w:rPr>
    </w:lvl>
    <w:lvl w:ilvl="3" w:tplc="782CC7D2">
      <w:numFmt w:val="bullet"/>
      <w:lvlText w:val="•"/>
      <w:lvlJc w:val="left"/>
      <w:pPr>
        <w:ind w:left="2903" w:hanging="432"/>
      </w:pPr>
      <w:rPr>
        <w:rFonts w:hint="default"/>
        <w:lang w:val="en-US" w:eastAsia="en-US" w:bidi="ar-SA"/>
      </w:rPr>
    </w:lvl>
    <w:lvl w:ilvl="4" w:tplc="371A650A">
      <w:numFmt w:val="bullet"/>
      <w:lvlText w:val="•"/>
      <w:lvlJc w:val="left"/>
      <w:pPr>
        <w:ind w:left="3838" w:hanging="432"/>
      </w:pPr>
      <w:rPr>
        <w:rFonts w:hint="default"/>
        <w:lang w:val="en-US" w:eastAsia="en-US" w:bidi="ar-SA"/>
      </w:rPr>
    </w:lvl>
    <w:lvl w:ilvl="5" w:tplc="A6CC572C">
      <w:numFmt w:val="bullet"/>
      <w:lvlText w:val="•"/>
      <w:lvlJc w:val="left"/>
      <w:pPr>
        <w:ind w:left="4772" w:hanging="432"/>
      </w:pPr>
      <w:rPr>
        <w:rFonts w:hint="default"/>
        <w:lang w:val="en-US" w:eastAsia="en-US" w:bidi="ar-SA"/>
      </w:rPr>
    </w:lvl>
    <w:lvl w:ilvl="6" w:tplc="8514C632">
      <w:numFmt w:val="bullet"/>
      <w:lvlText w:val="•"/>
      <w:lvlJc w:val="left"/>
      <w:pPr>
        <w:ind w:left="5707" w:hanging="432"/>
      </w:pPr>
      <w:rPr>
        <w:rFonts w:hint="default"/>
        <w:lang w:val="en-US" w:eastAsia="en-US" w:bidi="ar-SA"/>
      </w:rPr>
    </w:lvl>
    <w:lvl w:ilvl="7" w:tplc="F3A24296">
      <w:numFmt w:val="bullet"/>
      <w:lvlText w:val="•"/>
      <w:lvlJc w:val="left"/>
      <w:pPr>
        <w:ind w:left="6641" w:hanging="432"/>
      </w:pPr>
      <w:rPr>
        <w:rFonts w:hint="default"/>
        <w:lang w:val="en-US" w:eastAsia="en-US" w:bidi="ar-SA"/>
      </w:rPr>
    </w:lvl>
    <w:lvl w:ilvl="8" w:tplc="C91E1B4E">
      <w:numFmt w:val="bullet"/>
      <w:lvlText w:val="•"/>
      <w:lvlJc w:val="left"/>
      <w:pPr>
        <w:ind w:left="7576" w:hanging="432"/>
      </w:pPr>
      <w:rPr>
        <w:rFonts w:hint="default"/>
        <w:lang w:val="en-US" w:eastAsia="en-US" w:bidi="ar-SA"/>
      </w:rPr>
    </w:lvl>
  </w:abstractNum>
  <w:abstractNum w:abstractNumId="69" w15:restartNumberingAfterBreak="0">
    <w:nsid w:val="50E70236"/>
    <w:multiLevelType w:val="hybridMultilevel"/>
    <w:tmpl w:val="1706B008"/>
    <w:lvl w:ilvl="0" w:tplc="92B6C1A4">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30BAA47C">
      <w:start w:val="1"/>
      <w:numFmt w:val="lowerRoman"/>
      <w:lvlText w:val="(%2)"/>
      <w:lvlJc w:val="left"/>
      <w:pPr>
        <w:ind w:left="741" w:hanging="341"/>
      </w:pPr>
      <w:rPr>
        <w:rFonts w:ascii="Cambria" w:eastAsia="Cambria" w:hAnsi="Cambria" w:cs="Cambria" w:hint="default"/>
        <w:b w:val="0"/>
        <w:bCs w:val="0"/>
        <w:i w:val="0"/>
        <w:iCs w:val="0"/>
        <w:w w:val="74"/>
        <w:sz w:val="19"/>
        <w:szCs w:val="19"/>
        <w:lang w:val="en-US" w:eastAsia="en-US" w:bidi="ar-SA"/>
      </w:rPr>
    </w:lvl>
    <w:lvl w:ilvl="2" w:tplc="CD50F3D2">
      <w:numFmt w:val="bullet"/>
      <w:lvlText w:val="•"/>
      <w:lvlJc w:val="left"/>
      <w:pPr>
        <w:ind w:left="1707" w:hanging="341"/>
      </w:pPr>
      <w:rPr>
        <w:rFonts w:hint="default"/>
        <w:lang w:val="en-US" w:eastAsia="en-US" w:bidi="ar-SA"/>
      </w:rPr>
    </w:lvl>
    <w:lvl w:ilvl="3" w:tplc="4168B1AA">
      <w:numFmt w:val="bullet"/>
      <w:lvlText w:val="•"/>
      <w:lvlJc w:val="left"/>
      <w:pPr>
        <w:ind w:left="2674" w:hanging="341"/>
      </w:pPr>
      <w:rPr>
        <w:rFonts w:hint="default"/>
        <w:lang w:val="en-US" w:eastAsia="en-US" w:bidi="ar-SA"/>
      </w:rPr>
    </w:lvl>
    <w:lvl w:ilvl="4" w:tplc="4CC0E036">
      <w:numFmt w:val="bullet"/>
      <w:lvlText w:val="•"/>
      <w:lvlJc w:val="left"/>
      <w:pPr>
        <w:ind w:left="3641" w:hanging="341"/>
      </w:pPr>
      <w:rPr>
        <w:rFonts w:hint="default"/>
        <w:lang w:val="en-US" w:eastAsia="en-US" w:bidi="ar-SA"/>
      </w:rPr>
    </w:lvl>
    <w:lvl w:ilvl="5" w:tplc="00B80866">
      <w:numFmt w:val="bullet"/>
      <w:lvlText w:val="•"/>
      <w:lvlJc w:val="left"/>
      <w:pPr>
        <w:ind w:left="4609" w:hanging="341"/>
      </w:pPr>
      <w:rPr>
        <w:rFonts w:hint="default"/>
        <w:lang w:val="en-US" w:eastAsia="en-US" w:bidi="ar-SA"/>
      </w:rPr>
    </w:lvl>
    <w:lvl w:ilvl="6" w:tplc="6DC475AA">
      <w:numFmt w:val="bullet"/>
      <w:lvlText w:val="•"/>
      <w:lvlJc w:val="left"/>
      <w:pPr>
        <w:ind w:left="5576" w:hanging="341"/>
      </w:pPr>
      <w:rPr>
        <w:rFonts w:hint="default"/>
        <w:lang w:val="en-US" w:eastAsia="en-US" w:bidi="ar-SA"/>
      </w:rPr>
    </w:lvl>
    <w:lvl w:ilvl="7" w:tplc="56F68920">
      <w:numFmt w:val="bullet"/>
      <w:lvlText w:val="•"/>
      <w:lvlJc w:val="left"/>
      <w:pPr>
        <w:ind w:left="6543" w:hanging="341"/>
      </w:pPr>
      <w:rPr>
        <w:rFonts w:hint="default"/>
        <w:lang w:val="en-US" w:eastAsia="en-US" w:bidi="ar-SA"/>
      </w:rPr>
    </w:lvl>
    <w:lvl w:ilvl="8" w:tplc="2160CC4A">
      <w:numFmt w:val="bullet"/>
      <w:lvlText w:val="•"/>
      <w:lvlJc w:val="left"/>
      <w:pPr>
        <w:ind w:left="7510" w:hanging="341"/>
      </w:pPr>
      <w:rPr>
        <w:rFonts w:hint="default"/>
        <w:lang w:val="en-US" w:eastAsia="en-US" w:bidi="ar-SA"/>
      </w:rPr>
    </w:lvl>
  </w:abstractNum>
  <w:abstractNum w:abstractNumId="70" w15:restartNumberingAfterBreak="0">
    <w:nsid w:val="51B0188F"/>
    <w:multiLevelType w:val="hybridMultilevel"/>
    <w:tmpl w:val="C7F20930"/>
    <w:lvl w:ilvl="0" w:tplc="BF32535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5A04E016">
      <w:numFmt w:val="bullet"/>
      <w:lvlText w:val="•"/>
      <w:lvlJc w:val="left"/>
      <w:pPr>
        <w:ind w:left="1034" w:hanging="432"/>
      </w:pPr>
      <w:rPr>
        <w:rFonts w:hint="default"/>
        <w:lang w:val="en-US" w:eastAsia="en-US" w:bidi="ar-SA"/>
      </w:rPr>
    </w:lvl>
    <w:lvl w:ilvl="2" w:tplc="4ADC504A">
      <w:numFmt w:val="bullet"/>
      <w:lvlText w:val="•"/>
      <w:lvlJc w:val="left"/>
      <w:pPr>
        <w:ind w:left="1969" w:hanging="432"/>
      </w:pPr>
      <w:rPr>
        <w:rFonts w:hint="default"/>
        <w:lang w:val="en-US" w:eastAsia="en-US" w:bidi="ar-SA"/>
      </w:rPr>
    </w:lvl>
    <w:lvl w:ilvl="3" w:tplc="9BE88F2E">
      <w:numFmt w:val="bullet"/>
      <w:lvlText w:val="•"/>
      <w:lvlJc w:val="left"/>
      <w:pPr>
        <w:ind w:left="2903" w:hanging="432"/>
      </w:pPr>
      <w:rPr>
        <w:rFonts w:hint="default"/>
        <w:lang w:val="en-US" w:eastAsia="en-US" w:bidi="ar-SA"/>
      </w:rPr>
    </w:lvl>
    <w:lvl w:ilvl="4" w:tplc="6DD0408E">
      <w:numFmt w:val="bullet"/>
      <w:lvlText w:val="•"/>
      <w:lvlJc w:val="left"/>
      <w:pPr>
        <w:ind w:left="3838" w:hanging="432"/>
      </w:pPr>
      <w:rPr>
        <w:rFonts w:hint="default"/>
        <w:lang w:val="en-US" w:eastAsia="en-US" w:bidi="ar-SA"/>
      </w:rPr>
    </w:lvl>
    <w:lvl w:ilvl="5" w:tplc="14C63184">
      <w:numFmt w:val="bullet"/>
      <w:lvlText w:val="•"/>
      <w:lvlJc w:val="left"/>
      <w:pPr>
        <w:ind w:left="4772" w:hanging="432"/>
      </w:pPr>
      <w:rPr>
        <w:rFonts w:hint="default"/>
        <w:lang w:val="en-US" w:eastAsia="en-US" w:bidi="ar-SA"/>
      </w:rPr>
    </w:lvl>
    <w:lvl w:ilvl="6" w:tplc="F5FC68A8">
      <w:numFmt w:val="bullet"/>
      <w:lvlText w:val="•"/>
      <w:lvlJc w:val="left"/>
      <w:pPr>
        <w:ind w:left="5707" w:hanging="432"/>
      </w:pPr>
      <w:rPr>
        <w:rFonts w:hint="default"/>
        <w:lang w:val="en-US" w:eastAsia="en-US" w:bidi="ar-SA"/>
      </w:rPr>
    </w:lvl>
    <w:lvl w:ilvl="7" w:tplc="4B44EADC">
      <w:numFmt w:val="bullet"/>
      <w:lvlText w:val="•"/>
      <w:lvlJc w:val="left"/>
      <w:pPr>
        <w:ind w:left="6641" w:hanging="432"/>
      </w:pPr>
      <w:rPr>
        <w:rFonts w:hint="default"/>
        <w:lang w:val="en-US" w:eastAsia="en-US" w:bidi="ar-SA"/>
      </w:rPr>
    </w:lvl>
    <w:lvl w:ilvl="8" w:tplc="93082B24">
      <w:numFmt w:val="bullet"/>
      <w:lvlText w:val="•"/>
      <w:lvlJc w:val="left"/>
      <w:pPr>
        <w:ind w:left="7576" w:hanging="432"/>
      </w:pPr>
      <w:rPr>
        <w:rFonts w:hint="default"/>
        <w:lang w:val="en-US" w:eastAsia="en-US" w:bidi="ar-SA"/>
      </w:rPr>
    </w:lvl>
  </w:abstractNum>
  <w:abstractNum w:abstractNumId="71" w15:restartNumberingAfterBreak="0">
    <w:nsid w:val="539F3A17"/>
    <w:multiLevelType w:val="hybridMultilevel"/>
    <w:tmpl w:val="A92A4850"/>
    <w:lvl w:ilvl="0" w:tplc="A2E4B54A">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475030C2">
      <w:numFmt w:val="bullet"/>
      <w:lvlText w:val="•"/>
      <w:lvlJc w:val="left"/>
      <w:pPr>
        <w:ind w:left="1304" w:hanging="295"/>
      </w:pPr>
      <w:rPr>
        <w:rFonts w:hint="default"/>
        <w:lang w:val="en-US" w:eastAsia="en-US" w:bidi="ar-SA"/>
      </w:rPr>
    </w:lvl>
    <w:lvl w:ilvl="2" w:tplc="0E94B3FA">
      <w:numFmt w:val="bullet"/>
      <w:lvlText w:val="•"/>
      <w:lvlJc w:val="left"/>
      <w:pPr>
        <w:ind w:left="2209" w:hanging="295"/>
      </w:pPr>
      <w:rPr>
        <w:rFonts w:hint="default"/>
        <w:lang w:val="en-US" w:eastAsia="en-US" w:bidi="ar-SA"/>
      </w:rPr>
    </w:lvl>
    <w:lvl w:ilvl="3" w:tplc="17964866">
      <w:numFmt w:val="bullet"/>
      <w:lvlText w:val="•"/>
      <w:lvlJc w:val="left"/>
      <w:pPr>
        <w:ind w:left="3113" w:hanging="295"/>
      </w:pPr>
      <w:rPr>
        <w:rFonts w:hint="default"/>
        <w:lang w:val="en-US" w:eastAsia="en-US" w:bidi="ar-SA"/>
      </w:rPr>
    </w:lvl>
    <w:lvl w:ilvl="4" w:tplc="04F69746">
      <w:numFmt w:val="bullet"/>
      <w:lvlText w:val="•"/>
      <w:lvlJc w:val="left"/>
      <w:pPr>
        <w:ind w:left="4018" w:hanging="295"/>
      </w:pPr>
      <w:rPr>
        <w:rFonts w:hint="default"/>
        <w:lang w:val="en-US" w:eastAsia="en-US" w:bidi="ar-SA"/>
      </w:rPr>
    </w:lvl>
    <w:lvl w:ilvl="5" w:tplc="00307A26">
      <w:numFmt w:val="bullet"/>
      <w:lvlText w:val="•"/>
      <w:lvlJc w:val="left"/>
      <w:pPr>
        <w:ind w:left="4922" w:hanging="295"/>
      </w:pPr>
      <w:rPr>
        <w:rFonts w:hint="default"/>
        <w:lang w:val="en-US" w:eastAsia="en-US" w:bidi="ar-SA"/>
      </w:rPr>
    </w:lvl>
    <w:lvl w:ilvl="6" w:tplc="6096C422">
      <w:numFmt w:val="bullet"/>
      <w:lvlText w:val="•"/>
      <w:lvlJc w:val="left"/>
      <w:pPr>
        <w:ind w:left="5827" w:hanging="295"/>
      </w:pPr>
      <w:rPr>
        <w:rFonts w:hint="default"/>
        <w:lang w:val="en-US" w:eastAsia="en-US" w:bidi="ar-SA"/>
      </w:rPr>
    </w:lvl>
    <w:lvl w:ilvl="7" w:tplc="CD8AE5FA">
      <w:numFmt w:val="bullet"/>
      <w:lvlText w:val="•"/>
      <w:lvlJc w:val="left"/>
      <w:pPr>
        <w:ind w:left="6731" w:hanging="295"/>
      </w:pPr>
      <w:rPr>
        <w:rFonts w:hint="default"/>
        <w:lang w:val="en-US" w:eastAsia="en-US" w:bidi="ar-SA"/>
      </w:rPr>
    </w:lvl>
    <w:lvl w:ilvl="8" w:tplc="6D6EADE8">
      <w:numFmt w:val="bullet"/>
      <w:lvlText w:val="•"/>
      <w:lvlJc w:val="left"/>
      <w:pPr>
        <w:ind w:left="7636" w:hanging="295"/>
      </w:pPr>
      <w:rPr>
        <w:rFonts w:hint="default"/>
        <w:lang w:val="en-US" w:eastAsia="en-US" w:bidi="ar-SA"/>
      </w:rPr>
    </w:lvl>
  </w:abstractNum>
  <w:abstractNum w:abstractNumId="72" w15:restartNumberingAfterBreak="0">
    <w:nsid w:val="53A17F95"/>
    <w:multiLevelType w:val="hybridMultilevel"/>
    <w:tmpl w:val="8B801E7A"/>
    <w:lvl w:ilvl="0" w:tplc="9064F742">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581CA3E0">
      <w:numFmt w:val="bullet"/>
      <w:lvlText w:val="•"/>
      <w:lvlJc w:val="left"/>
      <w:pPr>
        <w:ind w:left="1034" w:hanging="432"/>
      </w:pPr>
      <w:rPr>
        <w:rFonts w:hint="default"/>
        <w:lang w:val="en-US" w:eastAsia="en-US" w:bidi="ar-SA"/>
      </w:rPr>
    </w:lvl>
    <w:lvl w:ilvl="2" w:tplc="50D6B5A2">
      <w:numFmt w:val="bullet"/>
      <w:lvlText w:val="•"/>
      <w:lvlJc w:val="left"/>
      <w:pPr>
        <w:ind w:left="1969" w:hanging="432"/>
      </w:pPr>
      <w:rPr>
        <w:rFonts w:hint="default"/>
        <w:lang w:val="en-US" w:eastAsia="en-US" w:bidi="ar-SA"/>
      </w:rPr>
    </w:lvl>
    <w:lvl w:ilvl="3" w:tplc="98E2AB98">
      <w:numFmt w:val="bullet"/>
      <w:lvlText w:val="•"/>
      <w:lvlJc w:val="left"/>
      <w:pPr>
        <w:ind w:left="2903" w:hanging="432"/>
      </w:pPr>
      <w:rPr>
        <w:rFonts w:hint="default"/>
        <w:lang w:val="en-US" w:eastAsia="en-US" w:bidi="ar-SA"/>
      </w:rPr>
    </w:lvl>
    <w:lvl w:ilvl="4" w:tplc="8E0CCA74">
      <w:numFmt w:val="bullet"/>
      <w:lvlText w:val="•"/>
      <w:lvlJc w:val="left"/>
      <w:pPr>
        <w:ind w:left="3838" w:hanging="432"/>
      </w:pPr>
      <w:rPr>
        <w:rFonts w:hint="default"/>
        <w:lang w:val="en-US" w:eastAsia="en-US" w:bidi="ar-SA"/>
      </w:rPr>
    </w:lvl>
    <w:lvl w:ilvl="5" w:tplc="37922C2A">
      <w:numFmt w:val="bullet"/>
      <w:lvlText w:val="•"/>
      <w:lvlJc w:val="left"/>
      <w:pPr>
        <w:ind w:left="4772" w:hanging="432"/>
      </w:pPr>
      <w:rPr>
        <w:rFonts w:hint="default"/>
        <w:lang w:val="en-US" w:eastAsia="en-US" w:bidi="ar-SA"/>
      </w:rPr>
    </w:lvl>
    <w:lvl w:ilvl="6" w:tplc="9760D2E2">
      <w:numFmt w:val="bullet"/>
      <w:lvlText w:val="•"/>
      <w:lvlJc w:val="left"/>
      <w:pPr>
        <w:ind w:left="5707" w:hanging="432"/>
      </w:pPr>
      <w:rPr>
        <w:rFonts w:hint="default"/>
        <w:lang w:val="en-US" w:eastAsia="en-US" w:bidi="ar-SA"/>
      </w:rPr>
    </w:lvl>
    <w:lvl w:ilvl="7" w:tplc="ADDE87E2">
      <w:numFmt w:val="bullet"/>
      <w:lvlText w:val="•"/>
      <w:lvlJc w:val="left"/>
      <w:pPr>
        <w:ind w:left="6641" w:hanging="432"/>
      </w:pPr>
      <w:rPr>
        <w:rFonts w:hint="default"/>
        <w:lang w:val="en-US" w:eastAsia="en-US" w:bidi="ar-SA"/>
      </w:rPr>
    </w:lvl>
    <w:lvl w:ilvl="8" w:tplc="86108216">
      <w:numFmt w:val="bullet"/>
      <w:lvlText w:val="•"/>
      <w:lvlJc w:val="left"/>
      <w:pPr>
        <w:ind w:left="7576" w:hanging="432"/>
      </w:pPr>
      <w:rPr>
        <w:rFonts w:hint="default"/>
        <w:lang w:val="en-US" w:eastAsia="en-US" w:bidi="ar-SA"/>
      </w:rPr>
    </w:lvl>
  </w:abstractNum>
  <w:abstractNum w:abstractNumId="73" w15:restartNumberingAfterBreak="0">
    <w:nsid w:val="54E76F63"/>
    <w:multiLevelType w:val="hybridMultilevel"/>
    <w:tmpl w:val="F774AE20"/>
    <w:lvl w:ilvl="0" w:tplc="AE883BC0">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8B3AD870">
      <w:numFmt w:val="bullet"/>
      <w:lvlText w:val="•"/>
      <w:lvlJc w:val="left"/>
      <w:pPr>
        <w:ind w:left="1304" w:hanging="295"/>
      </w:pPr>
      <w:rPr>
        <w:rFonts w:hint="default"/>
        <w:lang w:val="en-US" w:eastAsia="en-US" w:bidi="ar-SA"/>
      </w:rPr>
    </w:lvl>
    <w:lvl w:ilvl="2" w:tplc="FE661426">
      <w:numFmt w:val="bullet"/>
      <w:lvlText w:val="•"/>
      <w:lvlJc w:val="left"/>
      <w:pPr>
        <w:ind w:left="2209" w:hanging="295"/>
      </w:pPr>
      <w:rPr>
        <w:rFonts w:hint="default"/>
        <w:lang w:val="en-US" w:eastAsia="en-US" w:bidi="ar-SA"/>
      </w:rPr>
    </w:lvl>
    <w:lvl w:ilvl="3" w:tplc="79589AEE">
      <w:numFmt w:val="bullet"/>
      <w:lvlText w:val="•"/>
      <w:lvlJc w:val="left"/>
      <w:pPr>
        <w:ind w:left="3113" w:hanging="295"/>
      </w:pPr>
      <w:rPr>
        <w:rFonts w:hint="default"/>
        <w:lang w:val="en-US" w:eastAsia="en-US" w:bidi="ar-SA"/>
      </w:rPr>
    </w:lvl>
    <w:lvl w:ilvl="4" w:tplc="27C40FBC">
      <w:numFmt w:val="bullet"/>
      <w:lvlText w:val="•"/>
      <w:lvlJc w:val="left"/>
      <w:pPr>
        <w:ind w:left="4018" w:hanging="295"/>
      </w:pPr>
      <w:rPr>
        <w:rFonts w:hint="default"/>
        <w:lang w:val="en-US" w:eastAsia="en-US" w:bidi="ar-SA"/>
      </w:rPr>
    </w:lvl>
    <w:lvl w:ilvl="5" w:tplc="183AB56C">
      <w:numFmt w:val="bullet"/>
      <w:lvlText w:val="•"/>
      <w:lvlJc w:val="left"/>
      <w:pPr>
        <w:ind w:left="4922" w:hanging="295"/>
      </w:pPr>
      <w:rPr>
        <w:rFonts w:hint="default"/>
        <w:lang w:val="en-US" w:eastAsia="en-US" w:bidi="ar-SA"/>
      </w:rPr>
    </w:lvl>
    <w:lvl w:ilvl="6" w:tplc="95729AD4">
      <w:numFmt w:val="bullet"/>
      <w:lvlText w:val="•"/>
      <w:lvlJc w:val="left"/>
      <w:pPr>
        <w:ind w:left="5827" w:hanging="295"/>
      </w:pPr>
      <w:rPr>
        <w:rFonts w:hint="default"/>
        <w:lang w:val="en-US" w:eastAsia="en-US" w:bidi="ar-SA"/>
      </w:rPr>
    </w:lvl>
    <w:lvl w:ilvl="7" w:tplc="24040DF4">
      <w:numFmt w:val="bullet"/>
      <w:lvlText w:val="•"/>
      <w:lvlJc w:val="left"/>
      <w:pPr>
        <w:ind w:left="6731" w:hanging="295"/>
      </w:pPr>
      <w:rPr>
        <w:rFonts w:hint="default"/>
        <w:lang w:val="en-US" w:eastAsia="en-US" w:bidi="ar-SA"/>
      </w:rPr>
    </w:lvl>
    <w:lvl w:ilvl="8" w:tplc="86A4CC86">
      <w:numFmt w:val="bullet"/>
      <w:lvlText w:val="•"/>
      <w:lvlJc w:val="left"/>
      <w:pPr>
        <w:ind w:left="7636" w:hanging="295"/>
      </w:pPr>
      <w:rPr>
        <w:rFonts w:hint="default"/>
        <w:lang w:val="en-US" w:eastAsia="en-US" w:bidi="ar-SA"/>
      </w:rPr>
    </w:lvl>
  </w:abstractNum>
  <w:abstractNum w:abstractNumId="74" w15:restartNumberingAfterBreak="0">
    <w:nsid w:val="56776DA7"/>
    <w:multiLevelType w:val="hybridMultilevel"/>
    <w:tmpl w:val="DBBC5EDC"/>
    <w:lvl w:ilvl="0" w:tplc="BB089B2C">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5E94A73C">
      <w:numFmt w:val="bullet"/>
      <w:lvlText w:val="•"/>
      <w:lvlJc w:val="left"/>
      <w:pPr>
        <w:ind w:left="1304" w:hanging="295"/>
      </w:pPr>
      <w:rPr>
        <w:rFonts w:hint="default"/>
        <w:lang w:val="en-US" w:eastAsia="en-US" w:bidi="ar-SA"/>
      </w:rPr>
    </w:lvl>
    <w:lvl w:ilvl="2" w:tplc="1354F05E">
      <w:numFmt w:val="bullet"/>
      <w:lvlText w:val="•"/>
      <w:lvlJc w:val="left"/>
      <w:pPr>
        <w:ind w:left="2209" w:hanging="295"/>
      </w:pPr>
      <w:rPr>
        <w:rFonts w:hint="default"/>
        <w:lang w:val="en-US" w:eastAsia="en-US" w:bidi="ar-SA"/>
      </w:rPr>
    </w:lvl>
    <w:lvl w:ilvl="3" w:tplc="F65842C6">
      <w:numFmt w:val="bullet"/>
      <w:lvlText w:val="•"/>
      <w:lvlJc w:val="left"/>
      <w:pPr>
        <w:ind w:left="3113" w:hanging="295"/>
      </w:pPr>
      <w:rPr>
        <w:rFonts w:hint="default"/>
        <w:lang w:val="en-US" w:eastAsia="en-US" w:bidi="ar-SA"/>
      </w:rPr>
    </w:lvl>
    <w:lvl w:ilvl="4" w:tplc="34DEB8B4">
      <w:numFmt w:val="bullet"/>
      <w:lvlText w:val="•"/>
      <w:lvlJc w:val="left"/>
      <w:pPr>
        <w:ind w:left="4018" w:hanging="295"/>
      </w:pPr>
      <w:rPr>
        <w:rFonts w:hint="default"/>
        <w:lang w:val="en-US" w:eastAsia="en-US" w:bidi="ar-SA"/>
      </w:rPr>
    </w:lvl>
    <w:lvl w:ilvl="5" w:tplc="7E224AD6">
      <w:numFmt w:val="bullet"/>
      <w:lvlText w:val="•"/>
      <w:lvlJc w:val="left"/>
      <w:pPr>
        <w:ind w:left="4922" w:hanging="295"/>
      </w:pPr>
      <w:rPr>
        <w:rFonts w:hint="default"/>
        <w:lang w:val="en-US" w:eastAsia="en-US" w:bidi="ar-SA"/>
      </w:rPr>
    </w:lvl>
    <w:lvl w:ilvl="6" w:tplc="4A6A3BF2">
      <w:numFmt w:val="bullet"/>
      <w:lvlText w:val="•"/>
      <w:lvlJc w:val="left"/>
      <w:pPr>
        <w:ind w:left="5827" w:hanging="295"/>
      </w:pPr>
      <w:rPr>
        <w:rFonts w:hint="default"/>
        <w:lang w:val="en-US" w:eastAsia="en-US" w:bidi="ar-SA"/>
      </w:rPr>
    </w:lvl>
    <w:lvl w:ilvl="7" w:tplc="4680F036">
      <w:numFmt w:val="bullet"/>
      <w:lvlText w:val="•"/>
      <w:lvlJc w:val="left"/>
      <w:pPr>
        <w:ind w:left="6731" w:hanging="295"/>
      </w:pPr>
      <w:rPr>
        <w:rFonts w:hint="default"/>
        <w:lang w:val="en-US" w:eastAsia="en-US" w:bidi="ar-SA"/>
      </w:rPr>
    </w:lvl>
    <w:lvl w:ilvl="8" w:tplc="D8C21A26">
      <w:numFmt w:val="bullet"/>
      <w:lvlText w:val="•"/>
      <w:lvlJc w:val="left"/>
      <w:pPr>
        <w:ind w:left="7636" w:hanging="295"/>
      </w:pPr>
      <w:rPr>
        <w:rFonts w:hint="default"/>
        <w:lang w:val="en-US" w:eastAsia="en-US" w:bidi="ar-SA"/>
      </w:rPr>
    </w:lvl>
  </w:abstractNum>
  <w:abstractNum w:abstractNumId="75" w15:restartNumberingAfterBreak="0">
    <w:nsid w:val="599C6C9F"/>
    <w:multiLevelType w:val="hybridMultilevel"/>
    <w:tmpl w:val="D354DB4A"/>
    <w:lvl w:ilvl="0" w:tplc="637C03E2">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45C618AA">
      <w:numFmt w:val="bullet"/>
      <w:lvlText w:val="•"/>
      <w:lvlJc w:val="left"/>
      <w:pPr>
        <w:ind w:left="1034" w:hanging="432"/>
      </w:pPr>
      <w:rPr>
        <w:rFonts w:hint="default"/>
        <w:lang w:val="en-US" w:eastAsia="en-US" w:bidi="ar-SA"/>
      </w:rPr>
    </w:lvl>
    <w:lvl w:ilvl="2" w:tplc="7D6E5C1E">
      <w:numFmt w:val="bullet"/>
      <w:lvlText w:val="•"/>
      <w:lvlJc w:val="left"/>
      <w:pPr>
        <w:ind w:left="1969" w:hanging="432"/>
      </w:pPr>
      <w:rPr>
        <w:rFonts w:hint="default"/>
        <w:lang w:val="en-US" w:eastAsia="en-US" w:bidi="ar-SA"/>
      </w:rPr>
    </w:lvl>
    <w:lvl w:ilvl="3" w:tplc="54E2CE7C">
      <w:numFmt w:val="bullet"/>
      <w:lvlText w:val="•"/>
      <w:lvlJc w:val="left"/>
      <w:pPr>
        <w:ind w:left="2903" w:hanging="432"/>
      </w:pPr>
      <w:rPr>
        <w:rFonts w:hint="default"/>
        <w:lang w:val="en-US" w:eastAsia="en-US" w:bidi="ar-SA"/>
      </w:rPr>
    </w:lvl>
    <w:lvl w:ilvl="4" w:tplc="2BC219C6">
      <w:numFmt w:val="bullet"/>
      <w:lvlText w:val="•"/>
      <w:lvlJc w:val="left"/>
      <w:pPr>
        <w:ind w:left="3838" w:hanging="432"/>
      </w:pPr>
      <w:rPr>
        <w:rFonts w:hint="default"/>
        <w:lang w:val="en-US" w:eastAsia="en-US" w:bidi="ar-SA"/>
      </w:rPr>
    </w:lvl>
    <w:lvl w:ilvl="5" w:tplc="13C84192">
      <w:numFmt w:val="bullet"/>
      <w:lvlText w:val="•"/>
      <w:lvlJc w:val="left"/>
      <w:pPr>
        <w:ind w:left="4772" w:hanging="432"/>
      </w:pPr>
      <w:rPr>
        <w:rFonts w:hint="default"/>
        <w:lang w:val="en-US" w:eastAsia="en-US" w:bidi="ar-SA"/>
      </w:rPr>
    </w:lvl>
    <w:lvl w:ilvl="6" w:tplc="114E60F0">
      <w:numFmt w:val="bullet"/>
      <w:lvlText w:val="•"/>
      <w:lvlJc w:val="left"/>
      <w:pPr>
        <w:ind w:left="5707" w:hanging="432"/>
      </w:pPr>
      <w:rPr>
        <w:rFonts w:hint="default"/>
        <w:lang w:val="en-US" w:eastAsia="en-US" w:bidi="ar-SA"/>
      </w:rPr>
    </w:lvl>
    <w:lvl w:ilvl="7" w:tplc="76CAA582">
      <w:numFmt w:val="bullet"/>
      <w:lvlText w:val="•"/>
      <w:lvlJc w:val="left"/>
      <w:pPr>
        <w:ind w:left="6641" w:hanging="432"/>
      </w:pPr>
      <w:rPr>
        <w:rFonts w:hint="default"/>
        <w:lang w:val="en-US" w:eastAsia="en-US" w:bidi="ar-SA"/>
      </w:rPr>
    </w:lvl>
    <w:lvl w:ilvl="8" w:tplc="E09C3DD6">
      <w:numFmt w:val="bullet"/>
      <w:lvlText w:val="•"/>
      <w:lvlJc w:val="left"/>
      <w:pPr>
        <w:ind w:left="7576" w:hanging="432"/>
      </w:pPr>
      <w:rPr>
        <w:rFonts w:hint="default"/>
        <w:lang w:val="en-US" w:eastAsia="en-US" w:bidi="ar-SA"/>
      </w:rPr>
    </w:lvl>
  </w:abstractNum>
  <w:abstractNum w:abstractNumId="76" w15:restartNumberingAfterBreak="0">
    <w:nsid w:val="5A4A0451"/>
    <w:multiLevelType w:val="hybridMultilevel"/>
    <w:tmpl w:val="B0D20096"/>
    <w:lvl w:ilvl="0" w:tplc="C4CA359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097879A6">
      <w:numFmt w:val="bullet"/>
      <w:lvlText w:val="•"/>
      <w:lvlJc w:val="left"/>
      <w:pPr>
        <w:ind w:left="1034" w:hanging="432"/>
      </w:pPr>
      <w:rPr>
        <w:rFonts w:hint="default"/>
        <w:lang w:val="en-US" w:eastAsia="en-US" w:bidi="ar-SA"/>
      </w:rPr>
    </w:lvl>
    <w:lvl w:ilvl="2" w:tplc="575E157E">
      <w:numFmt w:val="bullet"/>
      <w:lvlText w:val="•"/>
      <w:lvlJc w:val="left"/>
      <w:pPr>
        <w:ind w:left="1969" w:hanging="432"/>
      </w:pPr>
      <w:rPr>
        <w:rFonts w:hint="default"/>
        <w:lang w:val="en-US" w:eastAsia="en-US" w:bidi="ar-SA"/>
      </w:rPr>
    </w:lvl>
    <w:lvl w:ilvl="3" w:tplc="034CE25E">
      <w:numFmt w:val="bullet"/>
      <w:lvlText w:val="•"/>
      <w:lvlJc w:val="left"/>
      <w:pPr>
        <w:ind w:left="2903" w:hanging="432"/>
      </w:pPr>
      <w:rPr>
        <w:rFonts w:hint="default"/>
        <w:lang w:val="en-US" w:eastAsia="en-US" w:bidi="ar-SA"/>
      </w:rPr>
    </w:lvl>
    <w:lvl w:ilvl="4" w:tplc="E5EE59A0">
      <w:numFmt w:val="bullet"/>
      <w:lvlText w:val="•"/>
      <w:lvlJc w:val="left"/>
      <w:pPr>
        <w:ind w:left="3838" w:hanging="432"/>
      </w:pPr>
      <w:rPr>
        <w:rFonts w:hint="default"/>
        <w:lang w:val="en-US" w:eastAsia="en-US" w:bidi="ar-SA"/>
      </w:rPr>
    </w:lvl>
    <w:lvl w:ilvl="5" w:tplc="C6183580">
      <w:numFmt w:val="bullet"/>
      <w:lvlText w:val="•"/>
      <w:lvlJc w:val="left"/>
      <w:pPr>
        <w:ind w:left="4772" w:hanging="432"/>
      </w:pPr>
      <w:rPr>
        <w:rFonts w:hint="default"/>
        <w:lang w:val="en-US" w:eastAsia="en-US" w:bidi="ar-SA"/>
      </w:rPr>
    </w:lvl>
    <w:lvl w:ilvl="6" w:tplc="C8CE2FB8">
      <w:numFmt w:val="bullet"/>
      <w:lvlText w:val="•"/>
      <w:lvlJc w:val="left"/>
      <w:pPr>
        <w:ind w:left="5707" w:hanging="432"/>
      </w:pPr>
      <w:rPr>
        <w:rFonts w:hint="default"/>
        <w:lang w:val="en-US" w:eastAsia="en-US" w:bidi="ar-SA"/>
      </w:rPr>
    </w:lvl>
    <w:lvl w:ilvl="7" w:tplc="2482EE28">
      <w:numFmt w:val="bullet"/>
      <w:lvlText w:val="•"/>
      <w:lvlJc w:val="left"/>
      <w:pPr>
        <w:ind w:left="6641" w:hanging="432"/>
      </w:pPr>
      <w:rPr>
        <w:rFonts w:hint="default"/>
        <w:lang w:val="en-US" w:eastAsia="en-US" w:bidi="ar-SA"/>
      </w:rPr>
    </w:lvl>
    <w:lvl w:ilvl="8" w:tplc="29340000">
      <w:numFmt w:val="bullet"/>
      <w:lvlText w:val="•"/>
      <w:lvlJc w:val="left"/>
      <w:pPr>
        <w:ind w:left="7576" w:hanging="432"/>
      </w:pPr>
      <w:rPr>
        <w:rFonts w:hint="default"/>
        <w:lang w:val="en-US" w:eastAsia="en-US" w:bidi="ar-SA"/>
      </w:rPr>
    </w:lvl>
  </w:abstractNum>
  <w:abstractNum w:abstractNumId="77" w15:restartNumberingAfterBreak="0">
    <w:nsid w:val="5C12578E"/>
    <w:multiLevelType w:val="hybridMultilevel"/>
    <w:tmpl w:val="60E49E46"/>
    <w:lvl w:ilvl="0" w:tplc="6F36001A">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5CDE30E6">
      <w:numFmt w:val="bullet"/>
      <w:lvlText w:val="•"/>
      <w:lvlJc w:val="left"/>
      <w:pPr>
        <w:ind w:left="1034" w:hanging="432"/>
      </w:pPr>
      <w:rPr>
        <w:rFonts w:hint="default"/>
        <w:lang w:val="en-US" w:eastAsia="en-US" w:bidi="ar-SA"/>
      </w:rPr>
    </w:lvl>
    <w:lvl w:ilvl="2" w:tplc="6C22C264">
      <w:numFmt w:val="bullet"/>
      <w:lvlText w:val="•"/>
      <w:lvlJc w:val="left"/>
      <w:pPr>
        <w:ind w:left="1969" w:hanging="432"/>
      </w:pPr>
      <w:rPr>
        <w:rFonts w:hint="default"/>
        <w:lang w:val="en-US" w:eastAsia="en-US" w:bidi="ar-SA"/>
      </w:rPr>
    </w:lvl>
    <w:lvl w:ilvl="3" w:tplc="EE2224FC">
      <w:numFmt w:val="bullet"/>
      <w:lvlText w:val="•"/>
      <w:lvlJc w:val="left"/>
      <w:pPr>
        <w:ind w:left="2903" w:hanging="432"/>
      </w:pPr>
      <w:rPr>
        <w:rFonts w:hint="default"/>
        <w:lang w:val="en-US" w:eastAsia="en-US" w:bidi="ar-SA"/>
      </w:rPr>
    </w:lvl>
    <w:lvl w:ilvl="4" w:tplc="43047460">
      <w:numFmt w:val="bullet"/>
      <w:lvlText w:val="•"/>
      <w:lvlJc w:val="left"/>
      <w:pPr>
        <w:ind w:left="3838" w:hanging="432"/>
      </w:pPr>
      <w:rPr>
        <w:rFonts w:hint="default"/>
        <w:lang w:val="en-US" w:eastAsia="en-US" w:bidi="ar-SA"/>
      </w:rPr>
    </w:lvl>
    <w:lvl w:ilvl="5" w:tplc="1076C5E0">
      <w:numFmt w:val="bullet"/>
      <w:lvlText w:val="•"/>
      <w:lvlJc w:val="left"/>
      <w:pPr>
        <w:ind w:left="4772" w:hanging="432"/>
      </w:pPr>
      <w:rPr>
        <w:rFonts w:hint="default"/>
        <w:lang w:val="en-US" w:eastAsia="en-US" w:bidi="ar-SA"/>
      </w:rPr>
    </w:lvl>
    <w:lvl w:ilvl="6" w:tplc="CB480092">
      <w:numFmt w:val="bullet"/>
      <w:lvlText w:val="•"/>
      <w:lvlJc w:val="left"/>
      <w:pPr>
        <w:ind w:left="5707" w:hanging="432"/>
      </w:pPr>
      <w:rPr>
        <w:rFonts w:hint="default"/>
        <w:lang w:val="en-US" w:eastAsia="en-US" w:bidi="ar-SA"/>
      </w:rPr>
    </w:lvl>
    <w:lvl w:ilvl="7" w:tplc="486CCB58">
      <w:numFmt w:val="bullet"/>
      <w:lvlText w:val="•"/>
      <w:lvlJc w:val="left"/>
      <w:pPr>
        <w:ind w:left="6641" w:hanging="432"/>
      </w:pPr>
      <w:rPr>
        <w:rFonts w:hint="default"/>
        <w:lang w:val="en-US" w:eastAsia="en-US" w:bidi="ar-SA"/>
      </w:rPr>
    </w:lvl>
    <w:lvl w:ilvl="8" w:tplc="8FA8C32E">
      <w:numFmt w:val="bullet"/>
      <w:lvlText w:val="•"/>
      <w:lvlJc w:val="left"/>
      <w:pPr>
        <w:ind w:left="7576" w:hanging="432"/>
      </w:pPr>
      <w:rPr>
        <w:rFonts w:hint="default"/>
        <w:lang w:val="en-US" w:eastAsia="en-US" w:bidi="ar-SA"/>
      </w:rPr>
    </w:lvl>
  </w:abstractNum>
  <w:abstractNum w:abstractNumId="78" w15:restartNumberingAfterBreak="0">
    <w:nsid w:val="5DE86498"/>
    <w:multiLevelType w:val="hybridMultilevel"/>
    <w:tmpl w:val="CC22B9AA"/>
    <w:lvl w:ilvl="0" w:tplc="65865050">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9CDE8C70">
      <w:numFmt w:val="bullet"/>
      <w:lvlText w:val="•"/>
      <w:lvlJc w:val="left"/>
      <w:pPr>
        <w:ind w:left="1304" w:hanging="295"/>
      </w:pPr>
      <w:rPr>
        <w:rFonts w:hint="default"/>
        <w:lang w:val="en-US" w:eastAsia="en-US" w:bidi="ar-SA"/>
      </w:rPr>
    </w:lvl>
    <w:lvl w:ilvl="2" w:tplc="2D080B7A">
      <w:numFmt w:val="bullet"/>
      <w:lvlText w:val="•"/>
      <w:lvlJc w:val="left"/>
      <w:pPr>
        <w:ind w:left="2209" w:hanging="295"/>
      </w:pPr>
      <w:rPr>
        <w:rFonts w:hint="default"/>
        <w:lang w:val="en-US" w:eastAsia="en-US" w:bidi="ar-SA"/>
      </w:rPr>
    </w:lvl>
    <w:lvl w:ilvl="3" w:tplc="B970A712">
      <w:numFmt w:val="bullet"/>
      <w:lvlText w:val="•"/>
      <w:lvlJc w:val="left"/>
      <w:pPr>
        <w:ind w:left="3113" w:hanging="295"/>
      </w:pPr>
      <w:rPr>
        <w:rFonts w:hint="default"/>
        <w:lang w:val="en-US" w:eastAsia="en-US" w:bidi="ar-SA"/>
      </w:rPr>
    </w:lvl>
    <w:lvl w:ilvl="4" w:tplc="E4121DD0">
      <w:numFmt w:val="bullet"/>
      <w:lvlText w:val="•"/>
      <w:lvlJc w:val="left"/>
      <w:pPr>
        <w:ind w:left="4018" w:hanging="295"/>
      </w:pPr>
      <w:rPr>
        <w:rFonts w:hint="default"/>
        <w:lang w:val="en-US" w:eastAsia="en-US" w:bidi="ar-SA"/>
      </w:rPr>
    </w:lvl>
    <w:lvl w:ilvl="5" w:tplc="F87AFFB8">
      <w:numFmt w:val="bullet"/>
      <w:lvlText w:val="•"/>
      <w:lvlJc w:val="left"/>
      <w:pPr>
        <w:ind w:left="4922" w:hanging="295"/>
      </w:pPr>
      <w:rPr>
        <w:rFonts w:hint="default"/>
        <w:lang w:val="en-US" w:eastAsia="en-US" w:bidi="ar-SA"/>
      </w:rPr>
    </w:lvl>
    <w:lvl w:ilvl="6" w:tplc="C6CC3AE8">
      <w:numFmt w:val="bullet"/>
      <w:lvlText w:val="•"/>
      <w:lvlJc w:val="left"/>
      <w:pPr>
        <w:ind w:left="5827" w:hanging="295"/>
      </w:pPr>
      <w:rPr>
        <w:rFonts w:hint="default"/>
        <w:lang w:val="en-US" w:eastAsia="en-US" w:bidi="ar-SA"/>
      </w:rPr>
    </w:lvl>
    <w:lvl w:ilvl="7" w:tplc="5B487390">
      <w:numFmt w:val="bullet"/>
      <w:lvlText w:val="•"/>
      <w:lvlJc w:val="left"/>
      <w:pPr>
        <w:ind w:left="6731" w:hanging="295"/>
      </w:pPr>
      <w:rPr>
        <w:rFonts w:hint="default"/>
        <w:lang w:val="en-US" w:eastAsia="en-US" w:bidi="ar-SA"/>
      </w:rPr>
    </w:lvl>
    <w:lvl w:ilvl="8" w:tplc="C3A2D4C6">
      <w:numFmt w:val="bullet"/>
      <w:lvlText w:val="•"/>
      <w:lvlJc w:val="left"/>
      <w:pPr>
        <w:ind w:left="7636" w:hanging="295"/>
      </w:pPr>
      <w:rPr>
        <w:rFonts w:hint="default"/>
        <w:lang w:val="en-US" w:eastAsia="en-US" w:bidi="ar-SA"/>
      </w:rPr>
    </w:lvl>
  </w:abstractNum>
  <w:abstractNum w:abstractNumId="79" w15:restartNumberingAfterBreak="0">
    <w:nsid w:val="5E396CE9"/>
    <w:multiLevelType w:val="hybridMultilevel"/>
    <w:tmpl w:val="04EE7EDE"/>
    <w:lvl w:ilvl="0" w:tplc="AEB00F2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6FFEBC44">
      <w:numFmt w:val="bullet"/>
      <w:lvlText w:val="•"/>
      <w:lvlJc w:val="left"/>
      <w:pPr>
        <w:ind w:left="1034" w:hanging="432"/>
      </w:pPr>
      <w:rPr>
        <w:rFonts w:hint="default"/>
        <w:lang w:val="en-US" w:eastAsia="en-US" w:bidi="ar-SA"/>
      </w:rPr>
    </w:lvl>
    <w:lvl w:ilvl="2" w:tplc="22325624">
      <w:numFmt w:val="bullet"/>
      <w:lvlText w:val="•"/>
      <w:lvlJc w:val="left"/>
      <w:pPr>
        <w:ind w:left="1969" w:hanging="432"/>
      </w:pPr>
      <w:rPr>
        <w:rFonts w:hint="default"/>
        <w:lang w:val="en-US" w:eastAsia="en-US" w:bidi="ar-SA"/>
      </w:rPr>
    </w:lvl>
    <w:lvl w:ilvl="3" w:tplc="264215E0">
      <w:numFmt w:val="bullet"/>
      <w:lvlText w:val="•"/>
      <w:lvlJc w:val="left"/>
      <w:pPr>
        <w:ind w:left="2903" w:hanging="432"/>
      </w:pPr>
      <w:rPr>
        <w:rFonts w:hint="default"/>
        <w:lang w:val="en-US" w:eastAsia="en-US" w:bidi="ar-SA"/>
      </w:rPr>
    </w:lvl>
    <w:lvl w:ilvl="4" w:tplc="AE80DDF4">
      <w:numFmt w:val="bullet"/>
      <w:lvlText w:val="•"/>
      <w:lvlJc w:val="left"/>
      <w:pPr>
        <w:ind w:left="3838" w:hanging="432"/>
      </w:pPr>
      <w:rPr>
        <w:rFonts w:hint="default"/>
        <w:lang w:val="en-US" w:eastAsia="en-US" w:bidi="ar-SA"/>
      </w:rPr>
    </w:lvl>
    <w:lvl w:ilvl="5" w:tplc="961E8BF0">
      <w:numFmt w:val="bullet"/>
      <w:lvlText w:val="•"/>
      <w:lvlJc w:val="left"/>
      <w:pPr>
        <w:ind w:left="4772" w:hanging="432"/>
      </w:pPr>
      <w:rPr>
        <w:rFonts w:hint="default"/>
        <w:lang w:val="en-US" w:eastAsia="en-US" w:bidi="ar-SA"/>
      </w:rPr>
    </w:lvl>
    <w:lvl w:ilvl="6" w:tplc="F876569E">
      <w:numFmt w:val="bullet"/>
      <w:lvlText w:val="•"/>
      <w:lvlJc w:val="left"/>
      <w:pPr>
        <w:ind w:left="5707" w:hanging="432"/>
      </w:pPr>
      <w:rPr>
        <w:rFonts w:hint="default"/>
        <w:lang w:val="en-US" w:eastAsia="en-US" w:bidi="ar-SA"/>
      </w:rPr>
    </w:lvl>
    <w:lvl w:ilvl="7" w:tplc="5C524B4C">
      <w:numFmt w:val="bullet"/>
      <w:lvlText w:val="•"/>
      <w:lvlJc w:val="left"/>
      <w:pPr>
        <w:ind w:left="6641" w:hanging="432"/>
      </w:pPr>
      <w:rPr>
        <w:rFonts w:hint="default"/>
        <w:lang w:val="en-US" w:eastAsia="en-US" w:bidi="ar-SA"/>
      </w:rPr>
    </w:lvl>
    <w:lvl w:ilvl="8" w:tplc="0E40043C">
      <w:numFmt w:val="bullet"/>
      <w:lvlText w:val="•"/>
      <w:lvlJc w:val="left"/>
      <w:pPr>
        <w:ind w:left="7576" w:hanging="432"/>
      </w:pPr>
      <w:rPr>
        <w:rFonts w:hint="default"/>
        <w:lang w:val="en-US" w:eastAsia="en-US" w:bidi="ar-SA"/>
      </w:rPr>
    </w:lvl>
  </w:abstractNum>
  <w:abstractNum w:abstractNumId="80" w15:restartNumberingAfterBreak="0">
    <w:nsid w:val="5F546502"/>
    <w:multiLevelType w:val="hybridMultilevel"/>
    <w:tmpl w:val="AE22D096"/>
    <w:lvl w:ilvl="0" w:tplc="9170F630">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0F8AA760">
      <w:numFmt w:val="bullet"/>
      <w:lvlText w:val="•"/>
      <w:lvlJc w:val="left"/>
      <w:pPr>
        <w:ind w:left="1304" w:hanging="295"/>
      </w:pPr>
      <w:rPr>
        <w:rFonts w:hint="default"/>
        <w:lang w:val="en-US" w:eastAsia="en-US" w:bidi="ar-SA"/>
      </w:rPr>
    </w:lvl>
    <w:lvl w:ilvl="2" w:tplc="BB7293EA">
      <w:numFmt w:val="bullet"/>
      <w:lvlText w:val="•"/>
      <w:lvlJc w:val="left"/>
      <w:pPr>
        <w:ind w:left="2209" w:hanging="295"/>
      </w:pPr>
      <w:rPr>
        <w:rFonts w:hint="default"/>
        <w:lang w:val="en-US" w:eastAsia="en-US" w:bidi="ar-SA"/>
      </w:rPr>
    </w:lvl>
    <w:lvl w:ilvl="3" w:tplc="EBF604C4">
      <w:numFmt w:val="bullet"/>
      <w:lvlText w:val="•"/>
      <w:lvlJc w:val="left"/>
      <w:pPr>
        <w:ind w:left="3113" w:hanging="295"/>
      </w:pPr>
      <w:rPr>
        <w:rFonts w:hint="default"/>
        <w:lang w:val="en-US" w:eastAsia="en-US" w:bidi="ar-SA"/>
      </w:rPr>
    </w:lvl>
    <w:lvl w:ilvl="4" w:tplc="2F0A0444">
      <w:numFmt w:val="bullet"/>
      <w:lvlText w:val="•"/>
      <w:lvlJc w:val="left"/>
      <w:pPr>
        <w:ind w:left="4018" w:hanging="295"/>
      </w:pPr>
      <w:rPr>
        <w:rFonts w:hint="default"/>
        <w:lang w:val="en-US" w:eastAsia="en-US" w:bidi="ar-SA"/>
      </w:rPr>
    </w:lvl>
    <w:lvl w:ilvl="5" w:tplc="EB64FA8A">
      <w:numFmt w:val="bullet"/>
      <w:lvlText w:val="•"/>
      <w:lvlJc w:val="left"/>
      <w:pPr>
        <w:ind w:left="4922" w:hanging="295"/>
      </w:pPr>
      <w:rPr>
        <w:rFonts w:hint="default"/>
        <w:lang w:val="en-US" w:eastAsia="en-US" w:bidi="ar-SA"/>
      </w:rPr>
    </w:lvl>
    <w:lvl w:ilvl="6" w:tplc="4306BF94">
      <w:numFmt w:val="bullet"/>
      <w:lvlText w:val="•"/>
      <w:lvlJc w:val="left"/>
      <w:pPr>
        <w:ind w:left="5827" w:hanging="295"/>
      </w:pPr>
      <w:rPr>
        <w:rFonts w:hint="default"/>
        <w:lang w:val="en-US" w:eastAsia="en-US" w:bidi="ar-SA"/>
      </w:rPr>
    </w:lvl>
    <w:lvl w:ilvl="7" w:tplc="127202F6">
      <w:numFmt w:val="bullet"/>
      <w:lvlText w:val="•"/>
      <w:lvlJc w:val="left"/>
      <w:pPr>
        <w:ind w:left="6731" w:hanging="295"/>
      </w:pPr>
      <w:rPr>
        <w:rFonts w:hint="default"/>
        <w:lang w:val="en-US" w:eastAsia="en-US" w:bidi="ar-SA"/>
      </w:rPr>
    </w:lvl>
    <w:lvl w:ilvl="8" w:tplc="02282CFE">
      <w:numFmt w:val="bullet"/>
      <w:lvlText w:val="•"/>
      <w:lvlJc w:val="left"/>
      <w:pPr>
        <w:ind w:left="7636" w:hanging="295"/>
      </w:pPr>
      <w:rPr>
        <w:rFonts w:hint="default"/>
        <w:lang w:val="en-US" w:eastAsia="en-US" w:bidi="ar-SA"/>
      </w:rPr>
    </w:lvl>
  </w:abstractNum>
  <w:abstractNum w:abstractNumId="81" w15:restartNumberingAfterBreak="0">
    <w:nsid w:val="60166451"/>
    <w:multiLevelType w:val="hybridMultilevel"/>
    <w:tmpl w:val="6F349D88"/>
    <w:lvl w:ilvl="0" w:tplc="E1A2BE94">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C868C96E">
      <w:start w:val="1"/>
      <w:numFmt w:val="lowerRoman"/>
      <w:lvlText w:val="(%2)"/>
      <w:lvlJc w:val="left"/>
      <w:pPr>
        <w:ind w:left="742" w:hanging="341"/>
      </w:pPr>
      <w:rPr>
        <w:rFonts w:ascii="Cambria" w:eastAsia="Cambria" w:hAnsi="Cambria" w:cs="Cambria" w:hint="default"/>
        <w:b w:val="0"/>
        <w:bCs w:val="0"/>
        <w:i w:val="0"/>
        <w:iCs w:val="0"/>
        <w:w w:val="74"/>
        <w:sz w:val="19"/>
        <w:szCs w:val="19"/>
        <w:lang w:val="en-US" w:eastAsia="en-US" w:bidi="ar-SA"/>
      </w:rPr>
    </w:lvl>
    <w:lvl w:ilvl="2" w:tplc="23ECA24E">
      <w:numFmt w:val="bullet"/>
      <w:lvlText w:val="•"/>
      <w:lvlJc w:val="left"/>
      <w:pPr>
        <w:ind w:left="1707" w:hanging="341"/>
      </w:pPr>
      <w:rPr>
        <w:rFonts w:hint="default"/>
        <w:lang w:val="en-US" w:eastAsia="en-US" w:bidi="ar-SA"/>
      </w:rPr>
    </w:lvl>
    <w:lvl w:ilvl="3" w:tplc="2A08C74E">
      <w:numFmt w:val="bullet"/>
      <w:lvlText w:val="•"/>
      <w:lvlJc w:val="left"/>
      <w:pPr>
        <w:ind w:left="2674" w:hanging="341"/>
      </w:pPr>
      <w:rPr>
        <w:rFonts w:hint="default"/>
        <w:lang w:val="en-US" w:eastAsia="en-US" w:bidi="ar-SA"/>
      </w:rPr>
    </w:lvl>
    <w:lvl w:ilvl="4" w:tplc="784A122A">
      <w:numFmt w:val="bullet"/>
      <w:lvlText w:val="•"/>
      <w:lvlJc w:val="left"/>
      <w:pPr>
        <w:ind w:left="3641" w:hanging="341"/>
      </w:pPr>
      <w:rPr>
        <w:rFonts w:hint="default"/>
        <w:lang w:val="en-US" w:eastAsia="en-US" w:bidi="ar-SA"/>
      </w:rPr>
    </w:lvl>
    <w:lvl w:ilvl="5" w:tplc="4858C29E">
      <w:numFmt w:val="bullet"/>
      <w:lvlText w:val="•"/>
      <w:lvlJc w:val="left"/>
      <w:pPr>
        <w:ind w:left="4609" w:hanging="341"/>
      </w:pPr>
      <w:rPr>
        <w:rFonts w:hint="default"/>
        <w:lang w:val="en-US" w:eastAsia="en-US" w:bidi="ar-SA"/>
      </w:rPr>
    </w:lvl>
    <w:lvl w:ilvl="6" w:tplc="C2189032">
      <w:numFmt w:val="bullet"/>
      <w:lvlText w:val="•"/>
      <w:lvlJc w:val="left"/>
      <w:pPr>
        <w:ind w:left="5576" w:hanging="341"/>
      </w:pPr>
      <w:rPr>
        <w:rFonts w:hint="default"/>
        <w:lang w:val="en-US" w:eastAsia="en-US" w:bidi="ar-SA"/>
      </w:rPr>
    </w:lvl>
    <w:lvl w:ilvl="7" w:tplc="44D2A304">
      <w:numFmt w:val="bullet"/>
      <w:lvlText w:val="•"/>
      <w:lvlJc w:val="left"/>
      <w:pPr>
        <w:ind w:left="6543" w:hanging="341"/>
      </w:pPr>
      <w:rPr>
        <w:rFonts w:hint="default"/>
        <w:lang w:val="en-US" w:eastAsia="en-US" w:bidi="ar-SA"/>
      </w:rPr>
    </w:lvl>
    <w:lvl w:ilvl="8" w:tplc="40D6D40E">
      <w:numFmt w:val="bullet"/>
      <w:lvlText w:val="•"/>
      <w:lvlJc w:val="left"/>
      <w:pPr>
        <w:ind w:left="7510" w:hanging="341"/>
      </w:pPr>
      <w:rPr>
        <w:rFonts w:hint="default"/>
        <w:lang w:val="en-US" w:eastAsia="en-US" w:bidi="ar-SA"/>
      </w:rPr>
    </w:lvl>
  </w:abstractNum>
  <w:abstractNum w:abstractNumId="82" w15:restartNumberingAfterBreak="0">
    <w:nsid w:val="603A5083"/>
    <w:multiLevelType w:val="hybridMultilevel"/>
    <w:tmpl w:val="EC8AF5F6"/>
    <w:lvl w:ilvl="0" w:tplc="6AF23B02">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4A5AB51C">
      <w:numFmt w:val="bullet"/>
      <w:lvlText w:val="•"/>
      <w:lvlJc w:val="left"/>
      <w:pPr>
        <w:ind w:left="1304" w:hanging="295"/>
      </w:pPr>
      <w:rPr>
        <w:rFonts w:hint="default"/>
        <w:lang w:val="en-US" w:eastAsia="en-US" w:bidi="ar-SA"/>
      </w:rPr>
    </w:lvl>
    <w:lvl w:ilvl="2" w:tplc="636C9CA0">
      <w:numFmt w:val="bullet"/>
      <w:lvlText w:val="•"/>
      <w:lvlJc w:val="left"/>
      <w:pPr>
        <w:ind w:left="2209" w:hanging="295"/>
      </w:pPr>
      <w:rPr>
        <w:rFonts w:hint="default"/>
        <w:lang w:val="en-US" w:eastAsia="en-US" w:bidi="ar-SA"/>
      </w:rPr>
    </w:lvl>
    <w:lvl w:ilvl="3" w:tplc="4C1C47D2">
      <w:numFmt w:val="bullet"/>
      <w:lvlText w:val="•"/>
      <w:lvlJc w:val="left"/>
      <w:pPr>
        <w:ind w:left="3113" w:hanging="295"/>
      </w:pPr>
      <w:rPr>
        <w:rFonts w:hint="default"/>
        <w:lang w:val="en-US" w:eastAsia="en-US" w:bidi="ar-SA"/>
      </w:rPr>
    </w:lvl>
    <w:lvl w:ilvl="4" w:tplc="B21C6910">
      <w:numFmt w:val="bullet"/>
      <w:lvlText w:val="•"/>
      <w:lvlJc w:val="left"/>
      <w:pPr>
        <w:ind w:left="4018" w:hanging="295"/>
      </w:pPr>
      <w:rPr>
        <w:rFonts w:hint="default"/>
        <w:lang w:val="en-US" w:eastAsia="en-US" w:bidi="ar-SA"/>
      </w:rPr>
    </w:lvl>
    <w:lvl w:ilvl="5" w:tplc="255EF866">
      <w:numFmt w:val="bullet"/>
      <w:lvlText w:val="•"/>
      <w:lvlJc w:val="left"/>
      <w:pPr>
        <w:ind w:left="4922" w:hanging="295"/>
      </w:pPr>
      <w:rPr>
        <w:rFonts w:hint="default"/>
        <w:lang w:val="en-US" w:eastAsia="en-US" w:bidi="ar-SA"/>
      </w:rPr>
    </w:lvl>
    <w:lvl w:ilvl="6" w:tplc="0ECAC432">
      <w:numFmt w:val="bullet"/>
      <w:lvlText w:val="•"/>
      <w:lvlJc w:val="left"/>
      <w:pPr>
        <w:ind w:left="5827" w:hanging="295"/>
      </w:pPr>
      <w:rPr>
        <w:rFonts w:hint="default"/>
        <w:lang w:val="en-US" w:eastAsia="en-US" w:bidi="ar-SA"/>
      </w:rPr>
    </w:lvl>
    <w:lvl w:ilvl="7" w:tplc="42D8E5FE">
      <w:numFmt w:val="bullet"/>
      <w:lvlText w:val="•"/>
      <w:lvlJc w:val="left"/>
      <w:pPr>
        <w:ind w:left="6731" w:hanging="295"/>
      </w:pPr>
      <w:rPr>
        <w:rFonts w:hint="default"/>
        <w:lang w:val="en-US" w:eastAsia="en-US" w:bidi="ar-SA"/>
      </w:rPr>
    </w:lvl>
    <w:lvl w:ilvl="8" w:tplc="CA56F6C4">
      <w:numFmt w:val="bullet"/>
      <w:lvlText w:val="•"/>
      <w:lvlJc w:val="left"/>
      <w:pPr>
        <w:ind w:left="7636" w:hanging="295"/>
      </w:pPr>
      <w:rPr>
        <w:rFonts w:hint="default"/>
        <w:lang w:val="en-US" w:eastAsia="en-US" w:bidi="ar-SA"/>
      </w:rPr>
    </w:lvl>
  </w:abstractNum>
  <w:abstractNum w:abstractNumId="83" w15:restartNumberingAfterBreak="0">
    <w:nsid w:val="60601939"/>
    <w:multiLevelType w:val="hybridMultilevel"/>
    <w:tmpl w:val="B158EF22"/>
    <w:lvl w:ilvl="0" w:tplc="AE928F36">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B1C0885A">
      <w:numFmt w:val="bullet"/>
      <w:lvlText w:val="•"/>
      <w:lvlJc w:val="left"/>
      <w:pPr>
        <w:ind w:left="1034" w:hanging="432"/>
      </w:pPr>
      <w:rPr>
        <w:rFonts w:hint="default"/>
        <w:lang w:val="en-US" w:eastAsia="en-US" w:bidi="ar-SA"/>
      </w:rPr>
    </w:lvl>
    <w:lvl w:ilvl="2" w:tplc="4986167E">
      <w:numFmt w:val="bullet"/>
      <w:lvlText w:val="•"/>
      <w:lvlJc w:val="left"/>
      <w:pPr>
        <w:ind w:left="1969" w:hanging="432"/>
      </w:pPr>
      <w:rPr>
        <w:rFonts w:hint="default"/>
        <w:lang w:val="en-US" w:eastAsia="en-US" w:bidi="ar-SA"/>
      </w:rPr>
    </w:lvl>
    <w:lvl w:ilvl="3" w:tplc="4D0C193C">
      <w:numFmt w:val="bullet"/>
      <w:lvlText w:val="•"/>
      <w:lvlJc w:val="left"/>
      <w:pPr>
        <w:ind w:left="2903" w:hanging="432"/>
      </w:pPr>
      <w:rPr>
        <w:rFonts w:hint="default"/>
        <w:lang w:val="en-US" w:eastAsia="en-US" w:bidi="ar-SA"/>
      </w:rPr>
    </w:lvl>
    <w:lvl w:ilvl="4" w:tplc="7618D928">
      <w:numFmt w:val="bullet"/>
      <w:lvlText w:val="•"/>
      <w:lvlJc w:val="left"/>
      <w:pPr>
        <w:ind w:left="3838" w:hanging="432"/>
      </w:pPr>
      <w:rPr>
        <w:rFonts w:hint="default"/>
        <w:lang w:val="en-US" w:eastAsia="en-US" w:bidi="ar-SA"/>
      </w:rPr>
    </w:lvl>
    <w:lvl w:ilvl="5" w:tplc="5E987DB4">
      <w:numFmt w:val="bullet"/>
      <w:lvlText w:val="•"/>
      <w:lvlJc w:val="left"/>
      <w:pPr>
        <w:ind w:left="4772" w:hanging="432"/>
      </w:pPr>
      <w:rPr>
        <w:rFonts w:hint="default"/>
        <w:lang w:val="en-US" w:eastAsia="en-US" w:bidi="ar-SA"/>
      </w:rPr>
    </w:lvl>
    <w:lvl w:ilvl="6" w:tplc="BF50188E">
      <w:numFmt w:val="bullet"/>
      <w:lvlText w:val="•"/>
      <w:lvlJc w:val="left"/>
      <w:pPr>
        <w:ind w:left="5707" w:hanging="432"/>
      </w:pPr>
      <w:rPr>
        <w:rFonts w:hint="default"/>
        <w:lang w:val="en-US" w:eastAsia="en-US" w:bidi="ar-SA"/>
      </w:rPr>
    </w:lvl>
    <w:lvl w:ilvl="7" w:tplc="75A8359A">
      <w:numFmt w:val="bullet"/>
      <w:lvlText w:val="•"/>
      <w:lvlJc w:val="left"/>
      <w:pPr>
        <w:ind w:left="6641" w:hanging="432"/>
      </w:pPr>
      <w:rPr>
        <w:rFonts w:hint="default"/>
        <w:lang w:val="en-US" w:eastAsia="en-US" w:bidi="ar-SA"/>
      </w:rPr>
    </w:lvl>
    <w:lvl w:ilvl="8" w:tplc="C12AFBA8">
      <w:numFmt w:val="bullet"/>
      <w:lvlText w:val="•"/>
      <w:lvlJc w:val="left"/>
      <w:pPr>
        <w:ind w:left="7576" w:hanging="432"/>
      </w:pPr>
      <w:rPr>
        <w:rFonts w:hint="default"/>
        <w:lang w:val="en-US" w:eastAsia="en-US" w:bidi="ar-SA"/>
      </w:rPr>
    </w:lvl>
  </w:abstractNum>
  <w:abstractNum w:abstractNumId="84" w15:restartNumberingAfterBreak="0">
    <w:nsid w:val="61112114"/>
    <w:multiLevelType w:val="hybridMultilevel"/>
    <w:tmpl w:val="81E24286"/>
    <w:lvl w:ilvl="0" w:tplc="71125DAE">
      <w:start w:val="1"/>
      <w:numFmt w:val="decimal"/>
      <w:lvlText w:val="%1."/>
      <w:lvlJc w:val="left"/>
      <w:pPr>
        <w:ind w:left="539" w:hanging="432"/>
      </w:pPr>
      <w:rPr>
        <w:rFonts w:ascii="Cambria" w:eastAsia="Cambria" w:hAnsi="Cambria" w:cs="Cambria" w:hint="default"/>
        <w:b w:val="0"/>
        <w:bCs w:val="0"/>
        <w:i w:val="0"/>
        <w:iCs w:val="0"/>
        <w:w w:val="99"/>
        <w:sz w:val="19"/>
        <w:szCs w:val="19"/>
        <w:lang w:val="en-US" w:eastAsia="en-US" w:bidi="ar-SA"/>
      </w:rPr>
    </w:lvl>
    <w:lvl w:ilvl="1" w:tplc="7A4297CC">
      <w:numFmt w:val="bullet"/>
      <w:lvlText w:val="•"/>
      <w:lvlJc w:val="left"/>
      <w:pPr>
        <w:ind w:left="1430" w:hanging="432"/>
      </w:pPr>
      <w:rPr>
        <w:rFonts w:hint="default"/>
        <w:lang w:val="en-US" w:eastAsia="en-US" w:bidi="ar-SA"/>
      </w:rPr>
    </w:lvl>
    <w:lvl w:ilvl="2" w:tplc="DDA24C7E">
      <w:numFmt w:val="bullet"/>
      <w:lvlText w:val="•"/>
      <w:lvlJc w:val="left"/>
      <w:pPr>
        <w:ind w:left="2321" w:hanging="432"/>
      </w:pPr>
      <w:rPr>
        <w:rFonts w:hint="default"/>
        <w:lang w:val="en-US" w:eastAsia="en-US" w:bidi="ar-SA"/>
      </w:rPr>
    </w:lvl>
    <w:lvl w:ilvl="3" w:tplc="F490EE50">
      <w:numFmt w:val="bullet"/>
      <w:lvlText w:val="•"/>
      <w:lvlJc w:val="left"/>
      <w:pPr>
        <w:ind w:left="3211" w:hanging="432"/>
      </w:pPr>
      <w:rPr>
        <w:rFonts w:hint="default"/>
        <w:lang w:val="en-US" w:eastAsia="en-US" w:bidi="ar-SA"/>
      </w:rPr>
    </w:lvl>
    <w:lvl w:ilvl="4" w:tplc="1BD04E96">
      <w:numFmt w:val="bullet"/>
      <w:lvlText w:val="•"/>
      <w:lvlJc w:val="left"/>
      <w:pPr>
        <w:ind w:left="4102" w:hanging="432"/>
      </w:pPr>
      <w:rPr>
        <w:rFonts w:hint="default"/>
        <w:lang w:val="en-US" w:eastAsia="en-US" w:bidi="ar-SA"/>
      </w:rPr>
    </w:lvl>
    <w:lvl w:ilvl="5" w:tplc="29CA745A">
      <w:numFmt w:val="bullet"/>
      <w:lvlText w:val="•"/>
      <w:lvlJc w:val="left"/>
      <w:pPr>
        <w:ind w:left="4992" w:hanging="432"/>
      </w:pPr>
      <w:rPr>
        <w:rFonts w:hint="default"/>
        <w:lang w:val="en-US" w:eastAsia="en-US" w:bidi="ar-SA"/>
      </w:rPr>
    </w:lvl>
    <w:lvl w:ilvl="6" w:tplc="31785462">
      <w:numFmt w:val="bullet"/>
      <w:lvlText w:val="•"/>
      <w:lvlJc w:val="left"/>
      <w:pPr>
        <w:ind w:left="5883" w:hanging="432"/>
      </w:pPr>
      <w:rPr>
        <w:rFonts w:hint="default"/>
        <w:lang w:val="en-US" w:eastAsia="en-US" w:bidi="ar-SA"/>
      </w:rPr>
    </w:lvl>
    <w:lvl w:ilvl="7" w:tplc="C2944908">
      <w:numFmt w:val="bullet"/>
      <w:lvlText w:val="•"/>
      <w:lvlJc w:val="left"/>
      <w:pPr>
        <w:ind w:left="6773" w:hanging="432"/>
      </w:pPr>
      <w:rPr>
        <w:rFonts w:hint="default"/>
        <w:lang w:val="en-US" w:eastAsia="en-US" w:bidi="ar-SA"/>
      </w:rPr>
    </w:lvl>
    <w:lvl w:ilvl="8" w:tplc="0D0856BA">
      <w:numFmt w:val="bullet"/>
      <w:lvlText w:val="•"/>
      <w:lvlJc w:val="left"/>
      <w:pPr>
        <w:ind w:left="7664" w:hanging="432"/>
      </w:pPr>
      <w:rPr>
        <w:rFonts w:hint="default"/>
        <w:lang w:val="en-US" w:eastAsia="en-US" w:bidi="ar-SA"/>
      </w:rPr>
    </w:lvl>
  </w:abstractNum>
  <w:abstractNum w:abstractNumId="85" w15:restartNumberingAfterBreak="0">
    <w:nsid w:val="61775F8E"/>
    <w:multiLevelType w:val="hybridMultilevel"/>
    <w:tmpl w:val="22F8DD20"/>
    <w:lvl w:ilvl="0" w:tplc="99B660B0">
      <w:start w:val="1"/>
      <w:numFmt w:val="decimal"/>
      <w:lvlText w:val="(%1)"/>
      <w:lvlJc w:val="left"/>
      <w:pPr>
        <w:ind w:left="332" w:hanging="226"/>
      </w:pPr>
      <w:rPr>
        <w:rFonts w:ascii="Cambria" w:eastAsia="Cambria" w:hAnsi="Cambria" w:cs="Cambria" w:hint="default"/>
        <w:b w:val="0"/>
        <w:bCs w:val="0"/>
        <w:i w:val="0"/>
        <w:iCs w:val="0"/>
        <w:spacing w:val="-1"/>
        <w:w w:val="68"/>
        <w:sz w:val="17"/>
        <w:szCs w:val="17"/>
        <w:lang w:val="en-US" w:eastAsia="en-US" w:bidi="ar-SA"/>
      </w:rPr>
    </w:lvl>
    <w:lvl w:ilvl="1" w:tplc="D6E820AA">
      <w:numFmt w:val="bullet"/>
      <w:lvlText w:val="•"/>
      <w:lvlJc w:val="left"/>
      <w:pPr>
        <w:ind w:left="1250" w:hanging="226"/>
      </w:pPr>
      <w:rPr>
        <w:rFonts w:hint="default"/>
        <w:lang w:val="en-US" w:eastAsia="en-US" w:bidi="ar-SA"/>
      </w:rPr>
    </w:lvl>
    <w:lvl w:ilvl="2" w:tplc="9E92B736">
      <w:numFmt w:val="bullet"/>
      <w:lvlText w:val="•"/>
      <w:lvlJc w:val="left"/>
      <w:pPr>
        <w:ind w:left="2161" w:hanging="226"/>
      </w:pPr>
      <w:rPr>
        <w:rFonts w:hint="default"/>
        <w:lang w:val="en-US" w:eastAsia="en-US" w:bidi="ar-SA"/>
      </w:rPr>
    </w:lvl>
    <w:lvl w:ilvl="3" w:tplc="0E0C33B4">
      <w:numFmt w:val="bullet"/>
      <w:lvlText w:val="•"/>
      <w:lvlJc w:val="left"/>
      <w:pPr>
        <w:ind w:left="3071" w:hanging="226"/>
      </w:pPr>
      <w:rPr>
        <w:rFonts w:hint="default"/>
        <w:lang w:val="en-US" w:eastAsia="en-US" w:bidi="ar-SA"/>
      </w:rPr>
    </w:lvl>
    <w:lvl w:ilvl="4" w:tplc="CB04D9C4">
      <w:numFmt w:val="bullet"/>
      <w:lvlText w:val="•"/>
      <w:lvlJc w:val="left"/>
      <w:pPr>
        <w:ind w:left="3982" w:hanging="226"/>
      </w:pPr>
      <w:rPr>
        <w:rFonts w:hint="default"/>
        <w:lang w:val="en-US" w:eastAsia="en-US" w:bidi="ar-SA"/>
      </w:rPr>
    </w:lvl>
    <w:lvl w:ilvl="5" w:tplc="C8C01392">
      <w:numFmt w:val="bullet"/>
      <w:lvlText w:val="•"/>
      <w:lvlJc w:val="left"/>
      <w:pPr>
        <w:ind w:left="4892" w:hanging="226"/>
      </w:pPr>
      <w:rPr>
        <w:rFonts w:hint="default"/>
        <w:lang w:val="en-US" w:eastAsia="en-US" w:bidi="ar-SA"/>
      </w:rPr>
    </w:lvl>
    <w:lvl w:ilvl="6" w:tplc="3AF2A01C">
      <w:numFmt w:val="bullet"/>
      <w:lvlText w:val="•"/>
      <w:lvlJc w:val="left"/>
      <w:pPr>
        <w:ind w:left="5803" w:hanging="226"/>
      </w:pPr>
      <w:rPr>
        <w:rFonts w:hint="default"/>
        <w:lang w:val="en-US" w:eastAsia="en-US" w:bidi="ar-SA"/>
      </w:rPr>
    </w:lvl>
    <w:lvl w:ilvl="7" w:tplc="DDC08C32">
      <w:numFmt w:val="bullet"/>
      <w:lvlText w:val="•"/>
      <w:lvlJc w:val="left"/>
      <w:pPr>
        <w:ind w:left="6713" w:hanging="226"/>
      </w:pPr>
      <w:rPr>
        <w:rFonts w:hint="default"/>
        <w:lang w:val="en-US" w:eastAsia="en-US" w:bidi="ar-SA"/>
      </w:rPr>
    </w:lvl>
    <w:lvl w:ilvl="8" w:tplc="DE5E5746">
      <w:numFmt w:val="bullet"/>
      <w:lvlText w:val="•"/>
      <w:lvlJc w:val="left"/>
      <w:pPr>
        <w:ind w:left="7624" w:hanging="226"/>
      </w:pPr>
      <w:rPr>
        <w:rFonts w:hint="default"/>
        <w:lang w:val="en-US" w:eastAsia="en-US" w:bidi="ar-SA"/>
      </w:rPr>
    </w:lvl>
  </w:abstractNum>
  <w:abstractNum w:abstractNumId="86" w15:restartNumberingAfterBreak="0">
    <w:nsid w:val="62A5327E"/>
    <w:multiLevelType w:val="hybridMultilevel"/>
    <w:tmpl w:val="79F08F06"/>
    <w:lvl w:ilvl="0" w:tplc="658896BC">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3F82C0FC">
      <w:numFmt w:val="bullet"/>
      <w:lvlText w:val="•"/>
      <w:lvlJc w:val="left"/>
      <w:pPr>
        <w:ind w:left="1304" w:hanging="295"/>
      </w:pPr>
      <w:rPr>
        <w:rFonts w:hint="default"/>
        <w:lang w:val="en-US" w:eastAsia="en-US" w:bidi="ar-SA"/>
      </w:rPr>
    </w:lvl>
    <w:lvl w:ilvl="2" w:tplc="2A22BA1E">
      <w:numFmt w:val="bullet"/>
      <w:lvlText w:val="•"/>
      <w:lvlJc w:val="left"/>
      <w:pPr>
        <w:ind w:left="2209" w:hanging="295"/>
      </w:pPr>
      <w:rPr>
        <w:rFonts w:hint="default"/>
        <w:lang w:val="en-US" w:eastAsia="en-US" w:bidi="ar-SA"/>
      </w:rPr>
    </w:lvl>
    <w:lvl w:ilvl="3" w:tplc="C71CFFD2">
      <w:numFmt w:val="bullet"/>
      <w:lvlText w:val="•"/>
      <w:lvlJc w:val="left"/>
      <w:pPr>
        <w:ind w:left="3113" w:hanging="295"/>
      </w:pPr>
      <w:rPr>
        <w:rFonts w:hint="default"/>
        <w:lang w:val="en-US" w:eastAsia="en-US" w:bidi="ar-SA"/>
      </w:rPr>
    </w:lvl>
    <w:lvl w:ilvl="4" w:tplc="CF8E0E7A">
      <w:numFmt w:val="bullet"/>
      <w:lvlText w:val="•"/>
      <w:lvlJc w:val="left"/>
      <w:pPr>
        <w:ind w:left="4018" w:hanging="295"/>
      </w:pPr>
      <w:rPr>
        <w:rFonts w:hint="default"/>
        <w:lang w:val="en-US" w:eastAsia="en-US" w:bidi="ar-SA"/>
      </w:rPr>
    </w:lvl>
    <w:lvl w:ilvl="5" w:tplc="D03AD2BE">
      <w:numFmt w:val="bullet"/>
      <w:lvlText w:val="•"/>
      <w:lvlJc w:val="left"/>
      <w:pPr>
        <w:ind w:left="4922" w:hanging="295"/>
      </w:pPr>
      <w:rPr>
        <w:rFonts w:hint="default"/>
        <w:lang w:val="en-US" w:eastAsia="en-US" w:bidi="ar-SA"/>
      </w:rPr>
    </w:lvl>
    <w:lvl w:ilvl="6" w:tplc="53F07530">
      <w:numFmt w:val="bullet"/>
      <w:lvlText w:val="•"/>
      <w:lvlJc w:val="left"/>
      <w:pPr>
        <w:ind w:left="5827" w:hanging="295"/>
      </w:pPr>
      <w:rPr>
        <w:rFonts w:hint="default"/>
        <w:lang w:val="en-US" w:eastAsia="en-US" w:bidi="ar-SA"/>
      </w:rPr>
    </w:lvl>
    <w:lvl w:ilvl="7" w:tplc="243C9C90">
      <w:numFmt w:val="bullet"/>
      <w:lvlText w:val="•"/>
      <w:lvlJc w:val="left"/>
      <w:pPr>
        <w:ind w:left="6731" w:hanging="295"/>
      </w:pPr>
      <w:rPr>
        <w:rFonts w:hint="default"/>
        <w:lang w:val="en-US" w:eastAsia="en-US" w:bidi="ar-SA"/>
      </w:rPr>
    </w:lvl>
    <w:lvl w:ilvl="8" w:tplc="C35C24D2">
      <w:numFmt w:val="bullet"/>
      <w:lvlText w:val="•"/>
      <w:lvlJc w:val="left"/>
      <w:pPr>
        <w:ind w:left="7636" w:hanging="295"/>
      </w:pPr>
      <w:rPr>
        <w:rFonts w:hint="default"/>
        <w:lang w:val="en-US" w:eastAsia="en-US" w:bidi="ar-SA"/>
      </w:rPr>
    </w:lvl>
  </w:abstractNum>
  <w:abstractNum w:abstractNumId="87" w15:restartNumberingAfterBreak="0">
    <w:nsid w:val="665764B8"/>
    <w:multiLevelType w:val="hybridMultilevel"/>
    <w:tmpl w:val="56CC4A74"/>
    <w:lvl w:ilvl="0" w:tplc="A0C8BC34">
      <w:start w:val="1"/>
      <w:numFmt w:val="decimal"/>
      <w:lvlText w:val="%1."/>
      <w:lvlJc w:val="left"/>
      <w:pPr>
        <w:ind w:left="539" w:hanging="432"/>
      </w:pPr>
      <w:rPr>
        <w:rFonts w:ascii="Cambria" w:eastAsia="Cambria" w:hAnsi="Cambria" w:cs="Cambria" w:hint="default"/>
        <w:b w:val="0"/>
        <w:bCs w:val="0"/>
        <w:i w:val="0"/>
        <w:iCs w:val="0"/>
        <w:w w:val="99"/>
        <w:sz w:val="19"/>
        <w:szCs w:val="19"/>
        <w:lang w:val="en-US" w:eastAsia="en-US" w:bidi="ar-SA"/>
      </w:rPr>
    </w:lvl>
    <w:lvl w:ilvl="1" w:tplc="CEB46396">
      <w:numFmt w:val="bullet"/>
      <w:lvlText w:val="•"/>
      <w:lvlJc w:val="left"/>
      <w:pPr>
        <w:ind w:left="1430" w:hanging="432"/>
      </w:pPr>
      <w:rPr>
        <w:rFonts w:hint="default"/>
        <w:lang w:val="en-US" w:eastAsia="en-US" w:bidi="ar-SA"/>
      </w:rPr>
    </w:lvl>
    <w:lvl w:ilvl="2" w:tplc="C7E098A6">
      <w:numFmt w:val="bullet"/>
      <w:lvlText w:val="•"/>
      <w:lvlJc w:val="left"/>
      <w:pPr>
        <w:ind w:left="2321" w:hanging="432"/>
      </w:pPr>
      <w:rPr>
        <w:rFonts w:hint="default"/>
        <w:lang w:val="en-US" w:eastAsia="en-US" w:bidi="ar-SA"/>
      </w:rPr>
    </w:lvl>
    <w:lvl w:ilvl="3" w:tplc="A7282296">
      <w:numFmt w:val="bullet"/>
      <w:lvlText w:val="•"/>
      <w:lvlJc w:val="left"/>
      <w:pPr>
        <w:ind w:left="3211" w:hanging="432"/>
      </w:pPr>
      <w:rPr>
        <w:rFonts w:hint="default"/>
        <w:lang w:val="en-US" w:eastAsia="en-US" w:bidi="ar-SA"/>
      </w:rPr>
    </w:lvl>
    <w:lvl w:ilvl="4" w:tplc="518CC34E">
      <w:numFmt w:val="bullet"/>
      <w:lvlText w:val="•"/>
      <w:lvlJc w:val="left"/>
      <w:pPr>
        <w:ind w:left="4102" w:hanging="432"/>
      </w:pPr>
      <w:rPr>
        <w:rFonts w:hint="default"/>
        <w:lang w:val="en-US" w:eastAsia="en-US" w:bidi="ar-SA"/>
      </w:rPr>
    </w:lvl>
    <w:lvl w:ilvl="5" w:tplc="164CB30A">
      <w:numFmt w:val="bullet"/>
      <w:lvlText w:val="•"/>
      <w:lvlJc w:val="left"/>
      <w:pPr>
        <w:ind w:left="4992" w:hanging="432"/>
      </w:pPr>
      <w:rPr>
        <w:rFonts w:hint="default"/>
        <w:lang w:val="en-US" w:eastAsia="en-US" w:bidi="ar-SA"/>
      </w:rPr>
    </w:lvl>
    <w:lvl w:ilvl="6" w:tplc="15223018">
      <w:numFmt w:val="bullet"/>
      <w:lvlText w:val="•"/>
      <w:lvlJc w:val="left"/>
      <w:pPr>
        <w:ind w:left="5883" w:hanging="432"/>
      </w:pPr>
      <w:rPr>
        <w:rFonts w:hint="default"/>
        <w:lang w:val="en-US" w:eastAsia="en-US" w:bidi="ar-SA"/>
      </w:rPr>
    </w:lvl>
    <w:lvl w:ilvl="7" w:tplc="839C61F2">
      <w:numFmt w:val="bullet"/>
      <w:lvlText w:val="•"/>
      <w:lvlJc w:val="left"/>
      <w:pPr>
        <w:ind w:left="6773" w:hanging="432"/>
      </w:pPr>
      <w:rPr>
        <w:rFonts w:hint="default"/>
        <w:lang w:val="en-US" w:eastAsia="en-US" w:bidi="ar-SA"/>
      </w:rPr>
    </w:lvl>
    <w:lvl w:ilvl="8" w:tplc="1130C574">
      <w:numFmt w:val="bullet"/>
      <w:lvlText w:val="•"/>
      <w:lvlJc w:val="left"/>
      <w:pPr>
        <w:ind w:left="7664" w:hanging="432"/>
      </w:pPr>
      <w:rPr>
        <w:rFonts w:hint="default"/>
        <w:lang w:val="en-US" w:eastAsia="en-US" w:bidi="ar-SA"/>
      </w:rPr>
    </w:lvl>
  </w:abstractNum>
  <w:abstractNum w:abstractNumId="88" w15:restartNumberingAfterBreak="0">
    <w:nsid w:val="669E06A6"/>
    <w:multiLevelType w:val="hybridMultilevel"/>
    <w:tmpl w:val="87AE96AC"/>
    <w:lvl w:ilvl="0" w:tplc="C70CC37C">
      <w:start w:val="1"/>
      <w:numFmt w:val="decimal"/>
      <w:lvlText w:val="%1."/>
      <w:lvlJc w:val="left"/>
      <w:pPr>
        <w:ind w:left="539" w:hanging="432"/>
      </w:pPr>
      <w:rPr>
        <w:rFonts w:ascii="Cambria" w:eastAsia="Cambria" w:hAnsi="Cambria" w:cs="Cambria" w:hint="default"/>
        <w:b w:val="0"/>
        <w:bCs w:val="0"/>
        <w:i w:val="0"/>
        <w:iCs w:val="0"/>
        <w:w w:val="99"/>
        <w:sz w:val="19"/>
        <w:szCs w:val="19"/>
        <w:lang w:val="en-US" w:eastAsia="en-US" w:bidi="ar-SA"/>
      </w:rPr>
    </w:lvl>
    <w:lvl w:ilvl="1" w:tplc="16808012">
      <w:numFmt w:val="bullet"/>
      <w:lvlText w:val="•"/>
      <w:lvlJc w:val="left"/>
      <w:pPr>
        <w:ind w:left="1430" w:hanging="432"/>
      </w:pPr>
      <w:rPr>
        <w:rFonts w:hint="default"/>
        <w:lang w:val="en-US" w:eastAsia="en-US" w:bidi="ar-SA"/>
      </w:rPr>
    </w:lvl>
    <w:lvl w:ilvl="2" w:tplc="CE681E1A">
      <w:numFmt w:val="bullet"/>
      <w:lvlText w:val="•"/>
      <w:lvlJc w:val="left"/>
      <w:pPr>
        <w:ind w:left="2321" w:hanging="432"/>
      </w:pPr>
      <w:rPr>
        <w:rFonts w:hint="default"/>
        <w:lang w:val="en-US" w:eastAsia="en-US" w:bidi="ar-SA"/>
      </w:rPr>
    </w:lvl>
    <w:lvl w:ilvl="3" w:tplc="1E96A0E0">
      <w:numFmt w:val="bullet"/>
      <w:lvlText w:val="•"/>
      <w:lvlJc w:val="left"/>
      <w:pPr>
        <w:ind w:left="3211" w:hanging="432"/>
      </w:pPr>
      <w:rPr>
        <w:rFonts w:hint="default"/>
        <w:lang w:val="en-US" w:eastAsia="en-US" w:bidi="ar-SA"/>
      </w:rPr>
    </w:lvl>
    <w:lvl w:ilvl="4" w:tplc="32CE791E">
      <w:numFmt w:val="bullet"/>
      <w:lvlText w:val="•"/>
      <w:lvlJc w:val="left"/>
      <w:pPr>
        <w:ind w:left="4102" w:hanging="432"/>
      </w:pPr>
      <w:rPr>
        <w:rFonts w:hint="default"/>
        <w:lang w:val="en-US" w:eastAsia="en-US" w:bidi="ar-SA"/>
      </w:rPr>
    </w:lvl>
    <w:lvl w:ilvl="5" w:tplc="00DC3B34">
      <w:numFmt w:val="bullet"/>
      <w:lvlText w:val="•"/>
      <w:lvlJc w:val="left"/>
      <w:pPr>
        <w:ind w:left="4992" w:hanging="432"/>
      </w:pPr>
      <w:rPr>
        <w:rFonts w:hint="default"/>
        <w:lang w:val="en-US" w:eastAsia="en-US" w:bidi="ar-SA"/>
      </w:rPr>
    </w:lvl>
    <w:lvl w:ilvl="6" w:tplc="88F47F14">
      <w:numFmt w:val="bullet"/>
      <w:lvlText w:val="•"/>
      <w:lvlJc w:val="left"/>
      <w:pPr>
        <w:ind w:left="5883" w:hanging="432"/>
      </w:pPr>
      <w:rPr>
        <w:rFonts w:hint="default"/>
        <w:lang w:val="en-US" w:eastAsia="en-US" w:bidi="ar-SA"/>
      </w:rPr>
    </w:lvl>
    <w:lvl w:ilvl="7" w:tplc="8BCED5CA">
      <w:numFmt w:val="bullet"/>
      <w:lvlText w:val="•"/>
      <w:lvlJc w:val="left"/>
      <w:pPr>
        <w:ind w:left="6773" w:hanging="432"/>
      </w:pPr>
      <w:rPr>
        <w:rFonts w:hint="default"/>
        <w:lang w:val="en-US" w:eastAsia="en-US" w:bidi="ar-SA"/>
      </w:rPr>
    </w:lvl>
    <w:lvl w:ilvl="8" w:tplc="66D2FC8C">
      <w:numFmt w:val="bullet"/>
      <w:lvlText w:val="•"/>
      <w:lvlJc w:val="left"/>
      <w:pPr>
        <w:ind w:left="7664" w:hanging="432"/>
      </w:pPr>
      <w:rPr>
        <w:rFonts w:hint="default"/>
        <w:lang w:val="en-US" w:eastAsia="en-US" w:bidi="ar-SA"/>
      </w:rPr>
    </w:lvl>
  </w:abstractNum>
  <w:abstractNum w:abstractNumId="89" w15:restartNumberingAfterBreak="0">
    <w:nsid w:val="68944869"/>
    <w:multiLevelType w:val="hybridMultilevel"/>
    <w:tmpl w:val="63C4D67C"/>
    <w:lvl w:ilvl="0" w:tplc="D9FE78DC">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28A0E8F0">
      <w:numFmt w:val="bullet"/>
      <w:lvlText w:val="•"/>
      <w:lvlJc w:val="left"/>
      <w:pPr>
        <w:ind w:left="1034" w:hanging="432"/>
      </w:pPr>
      <w:rPr>
        <w:rFonts w:hint="default"/>
        <w:lang w:val="en-US" w:eastAsia="en-US" w:bidi="ar-SA"/>
      </w:rPr>
    </w:lvl>
    <w:lvl w:ilvl="2" w:tplc="FA02D50C">
      <w:numFmt w:val="bullet"/>
      <w:lvlText w:val="•"/>
      <w:lvlJc w:val="left"/>
      <w:pPr>
        <w:ind w:left="1969" w:hanging="432"/>
      </w:pPr>
      <w:rPr>
        <w:rFonts w:hint="default"/>
        <w:lang w:val="en-US" w:eastAsia="en-US" w:bidi="ar-SA"/>
      </w:rPr>
    </w:lvl>
    <w:lvl w:ilvl="3" w:tplc="C4E8ABE0">
      <w:numFmt w:val="bullet"/>
      <w:lvlText w:val="•"/>
      <w:lvlJc w:val="left"/>
      <w:pPr>
        <w:ind w:left="2903" w:hanging="432"/>
      </w:pPr>
      <w:rPr>
        <w:rFonts w:hint="default"/>
        <w:lang w:val="en-US" w:eastAsia="en-US" w:bidi="ar-SA"/>
      </w:rPr>
    </w:lvl>
    <w:lvl w:ilvl="4" w:tplc="428C8B26">
      <w:numFmt w:val="bullet"/>
      <w:lvlText w:val="•"/>
      <w:lvlJc w:val="left"/>
      <w:pPr>
        <w:ind w:left="3838" w:hanging="432"/>
      </w:pPr>
      <w:rPr>
        <w:rFonts w:hint="default"/>
        <w:lang w:val="en-US" w:eastAsia="en-US" w:bidi="ar-SA"/>
      </w:rPr>
    </w:lvl>
    <w:lvl w:ilvl="5" w:tplc="BAD8919A">
      <w:numFmt w:val="bullet"/>
      <w:lvlText w:val="•"/>
      <w:lvlJc w:val="left"/>
      <w:pPr>
        <w:ind w:left="4772" w:hanging="432"/>
      </w:pPr>
      <w:rPr>
        <w:rFonts w:hint="default"/>
        <w:lang w:val="en-US" w:eastAsia="en-US" w:bidi="ar-SA"/>
      </w:rPr>
    </w:lvl>
    <w:lvl w:ilvl="6" w:tplc="5F7C9B10">
      <w:numFmt w:val="bullet"/>
      <w:lvlText w:val="•"/>
      <w:lvlJc w:val="left"/>
      <w:pPr>
        <w:ind w:left="5707" w:hanging="432"/>
      </w:pPr>
      <w:rPr>
        <w:rFonts w:hint="default"/>
        <w:lang w:val="en-US" w:eastAsia="en-US" w:bidi="ar-SA"/>
      </w:rPr>
    </w:lvl>
    <w:lvl w:ilvl="7" w:tplc="268AD67C">
      <w:numFmt w:val="bullet"/>
      <w:lvlText w:val="•"/>
      <w:lvlJc w:val="left"/>
      <w:pPr>
        <w:ind w:left="6641" w:hanging="432"/>
      </w:pPr>
      <w:rPr>
        <w:rFonts w:hint="default"/>
        <w:lang w:val="en-US" w:eastAsia="en-US" w:bidi="ar-SA"/>
      </w:rPr>
    </w:lvl>
    <w:lvl w:ilvl="8" w:tplc="0F7C58D0">
      <w:numFmt w:val="bullet"/>
      <w:lvlText w:val="•"/>
      <w:lvlJc w:val="left"/>
      <w:pPr>
        <w:ind w:left="7576" w:hanging="432"/>
      </w:pPr>
      <w:rPr>
        <w:rFonts w:hint="default"/>
        <w:lang w:val="en-US" w:eastAsia="en-US" w:bidi="ar-SA"/>
      </w:rPr>
    </w:lvl>
  </w:abstractNum>
  <w:abstractNum w:abstractNumId="90" w15:restartNumberingAfterBreak="0">
    <w:nsid w:val="68C10CCF"/>
    <w:multiLevelType w:val="hybridMultilevel"/>
    <w:tmpl w:val="44AE4780"/>
    <w:lvl w:ilvl="0" w:tplc="4D6A42C2">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67B63714">
      <w:numFmt w:val="bullet"/>
      <w:lvlText w:val="•"/>
      <w:lvlJc w:val="left"/>
      <w:pPr>
        <w:ind w:left="1304" w:hanging="295"/>
      </w:pPr>
      <w:rPr>
        <w:rFonts w:hint="default"/>
        <w:lang w:val="en-US" w:eastAsia="en-US" w:bidi="ar-SA"/>
      </w:rPr>
    </w:lvl>
    <w:lvl w:ilvl="2" w:tplc="4646811C">
      <w:numFmt w:val="bullet"/>
      <w:lvlText w:val="•"/>
      <w:lvlJc w:val="left"/>
      <w:pPr>
        <w:ind w:left="2209" w:hanging="295"/>
      </w:pPr>
      <w:rPr>
        <w:rFonts w:hint="default"/>
        <w:lang w:val="en-US" w:eastAsia="en-US" w:bidi="ar-SA"/>
      </w:rPr>
    </w:lvl>
    <w:lvl w:ilvl="3" w:tplc="76E6BF08">
      <w:numFmt w:val="bullet"/>
      <w:lvlText w:val="•"/>
      <w:lvlJc w:val="left"/>
      <w:pPr>
        <w:ind w:left="3113" w:hanging="295"/>
      </w:pPr>
      <w:rPr>
        <w:rFonts w:hint="default"/>
        <w:lang w:val="en-US" w:eastAsia="en-US" w:bidi="ar-SA"/>
      </w:rPr>
    </w:lvl>
    <w:lvl w:ilvl="4" w:tplc="43AC7BEA">
      <w:numFmt w:val="bullet"/>
      <w:lvlText w:val="•"/>
      <w:lvlJc w:val="left"/>
      <w:pPr>
        <w:ind w:left="4018" w:hanging="295"/>
      </w:pPr>
      <w:rPr>
        <w:rFonts w:hint="default"/>
        <w:lang w:val="en-US" w:eastAsia="en-US" w:bidi="ar-SA"/>
      </w:rPr>
    </w:lvl>
    <w:lvl w:ilvl="5" w:tplc="439E7672">
      <w:numFmt w:val="bullet"/>
      <w:lvlText w:val="•"/>
      <w:lvlJc w:val="left"/>
      <w:pPr>
        <w:ind w:left="4922" w:hanging="295"/>
      </w:pPr>
      <w:rPr>
        <w:rFonts w:hint="default"/>
        <w:lang w:val="en-US" w:eastAsia="en-US" w:bidi="ar-SA"/>
      </w:rPr>
    </w:lvl>
    <w:lvl w:ilvl="6" w:tplc="661A717E">
      <w:numFmt w:val="bullet"/>
      <w:lvlText w:val="•"/>
      <w:lvlJc w:val="left"/>
      <w:pPr>
        <w:ind w:left="5827" w:hanging="295"/>
      </w:pPr>
      <w:rPr>
        <w:rFonts w:hint="default"/>
        <w:lang w:val="en-US" w:eastAsia="en-US" w:bidi="ar-SA"/>
      </w:rPr>
    </w:lvl>
    <w:lvl w:ilvl="7" w:tplc="6062F272">
      <w:numFmt w:val="bullet"/>
      <w:lvlText w:val="•"/>
      <w:lvlJc w:val="left"/>
      <w:pPr>
        <w:ind w:left="6731" w:hanging="295"/>
      </w:pPr>
      <w:rPr>
        <w:rFonts w:hint="default"/>
        <w:lang w:val="en-US" w:eastAsia="en-US" w:bidi="ar-SA"/>
      </w:rPr>
    </w:lvl>
    <w:lvl w:ilvl="8" w:tplc="9B28E772">
      <w:numFmt w:val="bullet"/>
      <w:lvlText w:val="•"/>
      <w:lvlJc w:val="left"/>
      <w:pPr>
        <w:ind w:left="7636" w:hanging="295"/>
      </w:pPr>
      <w:rPr>
        <w:rFonts w:hint="default"/>
        <w:lang w:val="en-US" w:eastAsia="en-US" w:bidi="ar-SA"/>
      </w:rPr>
    </w:lvl>
  </w:abstractNum>
  <w:abstractNum w:abstractNumId="91" w15:restartNumberingAfterBreak="0">
    <w:nsid w:val="69325DDD"/>
    <w:multiLevelType w:val="hybridMultilevel"/>
    <w:tmpl w:val="6938093E"/>
    <w:lvl w:ilvl="0" w:tplc="D098D936">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77BCC446">
      <w:numFmt w:val="bullet"/>
      <w:lvlText w:val="•"/>
      <w:lvlJc w:val="left"/>
      <w:pPr>
        <w:ind w:left="1304" w:hanging="295"/>
      </w:pPr>
      <w:rPr>
        <w:rFonts w:hint="default"/>
        <w:lang w:val="en-US" w:eastAsia="en-US" w:bidi="ar-SA"/>
      </w:rPr>
    </w:lvl>
    <w:lvl w:ilvl="2" w:tplc="6A860F04">
      <w:numFmt w:val="bullet"/>
      <w:lvlText w:val="•"/>
      <w:lvlJc w:val="left"/>
      <w:pPr>
        <w:ind w:left="2209" w:hanging="295"/>
      </w:pPr>
      <w:rPr>
        <w:rFonts w:hint="default"/>
        <w:lang w:val="en-US" w:eastAsia="en-US" w:bidi="ar-SA"/>
      </w:rPr>
    </w:lvl>
    <w:lvl w:ilvl="3" w:tplc="7AE4F4B0">
      <w:numFmt w:val="bullet"/>
      <w:lvlText w:val="•"/>
      <w:lvlJc w:val="left"/>
      <w:pPr>
        <w:ind w:left="3113" w:hanging="295"/>
      </w:pPr>
      <w:rPr>
        <w:rFonts w:hint="default"/>
        <w:lang w:val="en-US" w:eastAsia="en-US" w:bidi="ar-SA"/>
      </w:rPr>
    </w:lvl>
    <w:lvl w:ilvl="4" w:tplc="8EE8F05A">
      <w:numFmt w:val="bullet"/>
      <w:lvlText w:val="•"/>
      <w:lvlJc w:val="left"/>
      <w:pPr>
        <w:ind w:left="4018" w:hanging="295"/>
      </w:pPr>
      <w:rPr>
        <w:rFonts w:hint="default"/>
        <w:lang w:val="en-US" w:eastAsia="en-US" w:bidi="ar-SA"/>
      </w:rPr>
    </w:lvl>
    <w:lvl w:ilvl="5" w:tplc="7016966E">
      <w:numFmt w:val="bullet"/>
      <w:lvlText w:val="•"/>
      <w:lvlJc w:val="left"/>
      <w:pPr>
        <w:ind w:left="4922" w:hanging="295"/>
      </w:pPr>
      <w:rPr>
        <w:rFonts w:hint="default"/>
        <w:lang w:val="en-US" w:eastAsia="en-US" w:bidi="ar-SA"/>
      </w:rPr>
    </w:lvl>
    <w:lvl w:ilvl="6" w:tplc="9816F89A">
      <w:numFmt w:val="bullet"/>
      <w:lvlText w:val="•"/>
      <w:lvlJc w:val="left"/>
      <w:pPr>
        <w:ind w:left="5827" w:hanging="295"/>
      </w:pPr>
      <w:rPr>
        <w:rFonts w:hint="default"/>
        <w:lang w:val="en-US" w:eastAsia="en-US" w:bidi="ar-SA"/>
      </w:rPr>
    </w:lvl>
    <w:lvl w:ilvl="7" w:tplc="E4C4C7F2">
      <w:numFmt w:val="bullet"/>
      <w:lvlText w:val="•"/>
      <w:lvlJc w:val="left"/>
      <w:pPr>
        <w:ind w:left="6731" w:hanging="295"/>
      </w:pPr>
      <w:rPr>
        <w:rFonts w:hint="default"/>
        <w:lang w:val="en-US" w:eastAsia="en-US" w:bidi="ar-SA"/>
      </w:rPr>
    </w:lvl>
    <w:lvl w:ilvl="8" w:tplc="1222E592">
      <w:numFmt w:val="bullet"/>
      <w:lvlText w:val="•"/>
      <w:lvlJc w:val="left"/>
      <w:pPr>
        <w:ind w:left="7636" w:hanging="295"/>
      </w:pPr>
      <w:rPr>
        <w:rFonts w:hint="default"/>
        <w:lang w:val="en-US" w:eastAsia="en-US" w:bidi="ar-SA"/>
      </w:rPr>
    </w:lvl>
  </w:abstractNum>
  <w:abstractNum w:abstractNumId="92" w15:restartNumberingAfterBreak="0">
    <w:nsid w:val="6A3709BE"/>
    <w:multiLevelType w:val="hybridMultilevel"/>
    <w:tmpl w:val="D1484088"/>
    <w:lvl w:ilvl="0" w:tplc="F60CF37E">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EFD42DB0">
      <w:numFmt w:val="bullet"/>
      <w:lvlText w:val="•"/>
      <w:lvlJc w:val="left"/>
      <w:pPr>
        <w:ind w:left="1304" w:hanging="295"/>
      </w:pPr>
      <w:rPr>
        <w:rFonts w:hint="default"/>
        <w:lang w:val="en-US" w:eastAsia="en-US" w:bidi="ar-SA"/>
      </w:rPr>
    </w:lvl>
    <w:lvl w:ilvl="2" w:tplc="09986228">
      <w:numFmt w:val="bullet"/>
      <w:lvlText w:val="•"/>
      <w:lvlJc w:val="left"/>
      <w:pPr>
        <w:ind w:left="2209" w:hanging="295"/>
      </w:pPr>
      <w:rPr>
        <w:rFonts w:hint="default"/>
        <w:lang w:val="en-US" w:eastAsia="en-US" w:bidi="ar-SA"/>
      </w:rPr>
    </w:lvl>
    <w:lvl w:ilvl="3" w:tplc="2DA6A2C4">
      <w:numFmt w:val="bullet"/>
      <w:lvlText w:val="•"/>
      <w:lvlJc w:val="left"/>
      <w:pPr>
        <w:ind w:left="3113" w:hanging="295"/>
      </w:pPr>
      <w:rPr>
        <w:rFonts w:hint="default"/>
        <w:lang w:val="en-US" w:eastAsia="en-US" w:bidi="ar-SA"/>
      </w:rPr>
    </w:lvl>
    <w:lvl w:ilvl="4" w:tplc="A15A8974">
      <w:numFmt w:val="bullet"/>
      <w:lvlText w:val="•"/>
      <w:lvlJc w:val="left"/>
      <w:pPr>
        <w:ind w:left="4018" w:hanging="295"/>
      </w:pPr>
      <w:rPr>
        <w:rFonts w:hint="default"/>
        <w:lang w:val="en-US" w:eastAsia="en-US" w:bidi="ar-SA"/>
      </w:rPr>
    </w:lvl>
    <w:lvl w:ilvl="5" w:tplc="C65648AA">
      <w:numFmt w:val="bullet"/>
      <w:lvlText w:val="•"/>
      <w:lvlJc w:val="left"/>
      <w:pPr>
        <w:ind w:left="4922" w:hanging="295"/>
      </w:pPr>
      <w:rPr>
        <w:rFonts w:hint="default"/>
        <w:lang w:val="en-US" w:eastAsia="en-US" w:bidi="ar-SA"/>
      </w:rPr>
    </w:lvl>
    <w:lvl w:ilvl="6" w:tplc="EF3466F6">
      <w:numFmt w:val="bullet"/>
      <w:lvlText w:val="•"/>
      <w:lvlJc w:val="left"/>
      <w:pPr>
        <w:ind w:left="5827" w:hanging="295"/>
      </w:pPr>
      <w:rPr>
        <w:rFonts w:hint="default"/>
        <w:lang w:val="en-US" w:eastAsia="en-US" w:bidi="ar-SA"/>
      </w:rPr>
    </w:lvl>
    <w:lvl w:ilvl="7" w:tplc="70B0953E">
      <w:numFmt w:val="bullet"/>
      <w:lvlText w:val="•"/>
      <w:lvlJc w:val="left"/>
      <w:pPr>
        <w:ind w:left="6731" w:hanging="295"/>
      </w:pPr>
      <w:rPr>
        <w:rFonts w:hint="default"/>
        <w:lang w:val="en-US" w:eastAsia="en-US" w:bidi="ar-SA"/>
      </w:rPr>
    </w:lvl>
    <w:lvl w:ilvl="8" w:tplc="DA4897BC">
      <w:numFmt w:val="bullet"/>
      <w:lvlText w:val="•"/>
      <w:lvlJc w:val="left"/>
      <w:pPr>
        <w:ind w:left="7636" w:hanging="295"/>
      </w:pPr>
      <w:rPr>
        <w:rFonts w:hint="default"/>
        <w:lang w:val="en-US" w:eastAsia="en-US" w:bidi="ar-SA"/>
      </w:rPr>
    </w:lvl>
  </w:abstractNum>
  <w:abstractNum w:abstractNumId="93" w15:restartNumberingAfterBreak="0">
    <w:nsid w:val="6B1C51E2"/>
    <w:multiLevelType w:val="hybridMultilevel"/>
    <w:tmpl w:val="19309E18"/>
    <w:lvl w:ilvl="0" w:tplc="9B78BC70">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A4445DAC">
      <w:numFmt w:val="bullet"/>
      <w:lvlText w:val="•"/>
      <w:lvlJc w:val="left"/>
      <w:pPr>
        <w:ind w:left="1304" w:hanging="295"/>
      </w:pPr>
      <w:rPr>
        <w:rFonts w:hint="default"/>
        <w:lang w:val="en-US" w:eastAsia="en-US" w:bidi="ar-SA"/>
      </w:rPr>
    </w:lvl>
    <w:lvl w:ilvl="2" w:tplc="173EFCA0">
      <w:numFmt w:val="bullet"/>
      <w:lvlText w:val="•"/>
      <w:lvlJc w:val="left"/>
      <w:pPr>
        <w:ind w:left="2209" w:hanging="295"/>
      </w:pPr>
      <w:rPr>
        <w:rFonts w:hint="default"/>
        <w:lang w:val="en-US" w:eastAsia="en-US" w:bidi="ar-SA"/>
      </w:rPr>
    </w:lvl>
    <w:lvl w:ilvl="3" w:tplc="0A48AC0E">
      <w:numFmt w:val="bullet"/>
      <w:lvlText w:val="•"/>
      <w:lvlJc w:val="left"/>
      <w:pPr>
        <w:ind w:left="3113" w:hanging="295"/>
      </w:pPr>
      <w:rPr>
        <w:rFonts w:hint="default"/>
        <w:lang w:val="en-US" w:eastAsia="en-US" w:bidi="ar-SA"/>
      </w:rPr>
    </w:lvl>
    <w:lvl w:ilvl="4" w:tplc="15DE6B20">
      <w:numFmt w:val="bullet"/>
      <w:lvlText w:val="•"/>
      <w:lvlJc w:val="left"/>
      <w:pPr>
        <w:ind w:left="4018" w:hanging="295"/>
      </w:pPr>
      <w:rPr>
        <w:rFonts w:hint="default"/>
        <w:lang w:val="en-US" w:eastAsia="en-US" w:bidi="ar-SA"/>
      </w:rPr>
    </w:lvl>
    <w:lvl w:ilvl="5" w:tplc="39F2680A">
      <w:numFmt w:val="bullet"/>
      <w:lvlText w:val="•"/>
      <w:lvlJc w:val="left"/>
      <w:pPr>
        <w:ind w:left="4922" w:hanging="295"/>
      </w:pPr>
      <w:rPr>
        <w:rFonts w:hint="default"/>
        <w:lang w:val="en-US" w:eastAsia="en-US" w:bidi="ar-SA"/>
      </w:rPr>
    </w:lvl>
    <w:lvl w:ilvl="6" w:tplc="E46A4D82">
      <w:numFmt w:val="bullet"/>
      <w:lvlText w:val="•"/>
      <w:lvlJc w:val="left"/>
      <w:pPr>
        <w:ind w:left="5827" w:hanging="295"/>
      </w:pPr>
      <w:rPr>
        <w:rFonts w:hint="default"/>
        <w:lang w:val="en-US" w:eastAsia="en-US" w:bidi="ar-SA"/>
      </w:rPr>
    </w:lvl>
    <w:lvl w:ilvl="7" w:tplc="0E2E5E9C">
      <w:numFmt w:val="bullet"/>
      <w:lvlText w:val="•"/>
      <w:lvlJc w:val="left"/>
      <w:pPr>
        <w:ind w:left="6731" w:hanging="295"/>
      </w:pPr>
      <w:rPr>
        <w:rFonts w:hint="default"/>
        <w:lang w:val="en-US" w:eastAsia="en-US" w:bidi="ar-SA"/>
      </w:rPr>
    </w:lvl>
    <w:lvl w:ilvl="8" w:tplc="00C83C10">
      <w:numFmt w:val="bullet"/>
      <w:lvlText w:val="•"/>
      <w:lvlJc w:val="left"/>
      <w:pPr>
        <w:ind w:left="7636" w:hanging="295"/>
      </w:pPr>
      <w:rPr>
        <w:rFonts w:hint="default"/>
        <w:lang w:val="en-US" w:eastAsia="en-US" w:bidi="ar-SA"/>
      </w:rPr>
    </w:lvl>
  </w:abstractNum>
  <w:abstractNum w:abstractNumId="94" w15:restartNumberingAfterBreak="0">
    <w:nsid w:val="6E877C40"/>
    <w:multiLevelType w:val="hybridMultilevel"/>
    <w:tmpl w:val="E04A23EA"/>
    <w:lvl w:ilvl="0" w:tplc="49DE193C">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87428F94">
      <w:numFmt w:val="bullet"/>
      <w:lvlText w:val="•"/>
      <w:lvlJc w:val="left"/>
      <w:pPr>
        <w:ind w:left="1304" w:hanging="295"/>
      </w:pPr>
      <w:rPr>
        <w:rFonts w:hint="default"/>
        <w:lang w:val="en-US" w:eastAsia="en-US" w:bidi="ar-SA"/>
      </w:rPr>
    </w:lvl>
    <w:lvl w:ilvl="2" w:tplc="95F45EB0">
      <w:numFmt w:val="bullet"/>
      <w:lvlText w:val="•"/>
      <w:lvlJc w:val="left"/>
      <w:pPr>
        <w:ind w:left="2209" w:hanging="295"/>
      </w:pPr>
      <w:rPr>
        <w:rFonts w:hint="default"/>
        <w:lang w:val="en-US" w:eastAsia="en-US" w:bidi="ar-SA"/>
      </w:rPr>
    </w:lvl>
    <w:lvl w:ilvl="3" w:tplc="F77AC908">
      <w:numFmt w:val="bullet"/>
      <w:lvlText w:val="•"/>
      <w:lvlJc w:val="left"/>
      <w:pPr>
        <w:ind w:left="3113" w:hanging="295"/>
      </w:pPr>
      <w:rPr>
        <w:rFonts w:hint="default"/>
        <w:lang w:val="en-US" w:eastAsia="en-US" w:bidi="ar-SA"/>
      </w:rPr>
    </w:lvl>
    <w:lvl w:ilvl="4" w:tplc="BB7ACD4C">
      <w:numFmt w:val="bullet"/>
      <w:lvlText w:val="•"/>
      <w:lvlJc w:val="left"/>
      <w:pPr>
        <w:ind w:left="4018" w:hanging="295"/>
      </w:pPr>
      <w:rPr>
        <w:rFonts w:hint="default"/>
        <w:lang w:val="en-US" w:eastAsia="en-US" w:bidi="ar-SA"/>
      </w:rPr>
    </w:lvl>
    <w:lvl w:ilvl="5" w:tplc="5E64880E">
      <w:numFmt w:val="bullet"/>
      <w:lvlText w:val="•"/>
      <w:lvlJc w:val="left"/>
      <w:pPr>
        <w:ind w:left="4922" w:hanging="295"/>
      </w:pPr>
      <w:rPr>
        <w:rFonts w:hint="default"/>
        <w:lang w:val="en-US" w:eastAsia="en-US" w:bidi="ar-SA"/>
      </w:rPr>
    </w:lvl>
    <w:lvl w:ilvl="6" w:tplc="09A458C0">
      <w:numFmt w:val="bullet"/>
      <w:lvlText w:val="•"/>
      <w:lvlJc w:val="left"/>
      <w:pPr>
        <w:ind w:left="5827" w:hanging="295"/>
      </w:pPr>
      <w:rPr>
        <w:rFonts w:hint="default"/>
        <w:lang w:val="en-US" w:eastAsia="en-US" w:bidi="ar-SA"/>
      </w:rPr>
    </w:lvl>
    <w:lvl w:ilvl="7" w:tplc="309C3D32">
      <w:numFmt w:val="bullet"/>
      <w:lvlText w:val="•"/>
      <w:lvlJc w:val="left"/>
      <w:pPr>
        <w:ind w:left="6731" w:hanging="295"/>
      </w:pPr>
      <w:rPr>
        <w:rFonts w:hint="default"/>
        <w:lang w:val="en-US" w:eastAsia="en-US" w:bidi="ar-SA"/>
      </w:rPr>
    </w:lvl>
    <w:lvl w:ilvl="8" w:tplc="2F94B848">
      <w:numFmt w:val="bullet"/>
      <w:lvlText w:val="•"/>
      <w:lvlJc w:val="left"/>
      <w:pPr>
        <w:ind w:left="7636" w:hanging="295"/>
      </w:pPr>
      <w:rPr>
        <w:rFonts w:hint="default"/>
        <w:lang w:val="en-US" w:eastAsia="en-US" w:bidi="ar-SA"/>
      </w:rPr>
    </w:lvl>
  </w:abstractNum>
  <w:abstractNum w:abstractNumId="95" w15:restartNumberingAfterBreak="0">
    <w:nsid w:val="6F03155B"/>
    <w:multiLevelType w:val="hybridMultilevel"/>
    <w:tmpl w:val="EA2C55F2"/>
    <w:lvl w:ilvl="0" w:tplc="B3623D02">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D7CE8F44">
      <w:numFmt w:val="bullet"/>
      <w:lvlText w:val="•"/>
      <w:lvlJc w:val="left"/>
      <w:pPr>
        <w:ind w:left="1304" w:hanging="295"/>
      </w:pPr>
      <w:rPr>
        <w:rFonts w:hint="default"/>
        <w:lang w:val="en-US" w:eastAsia="en-US" w:bidi="ar-SA"/>
      </w:rPr>
    </w:lvl>
    <w:lvl w:ilvl="2" w:tplc="AD7AA4F4">
      <w:numFmt w:val="bullet"/>
      <w:lvlText w:val="•"/>
      <w:lvlJc w:val="left"/>
      <w:pPr>
        <w:ind w:left="2209" w:hanging="295"/>
      </w:pPr>
      <w:rPr>
        <w:rFonts w:hint="default"/>
        <w:lang w:val="en-US" w:eastAsia="en-US" w:bidi="ar-SA"/>
      </w:rPr>
    </w:lvl>
    <w:lvl w:ilvl="3" w:tplc="CAA80D74">
      <w:numFmt w:val="bullet"/>
      <w:lvlText w:val="•"/>
      <w:lvlJc w:val="left"/>
      <w:pPr>
        <w:ind w:left="3113" w:hanging="295"/>
      </w:pPr>
      <w:rPr>
        <w:rFonts w:hint="default"/>
        <w:lang w:val="en-US" w:eastAsia="en-US" w:bidi="ar-SA"/>
      </w:rPr>
    </w:lvl>
    <w:lvl w:ilvl="4" w:tplc="92AE9E44">
      <w:numFmt w:val="bullet"/>
      <w:lvlText w:val="•"/>
      <w:lvlJc w:val="left"/>
      <w:pPr>
        <w:ind w:left="4018" w:hanging="295"/>
      </w:pPr>
      <w:rPr>
        <w:rFonts w:hint="default"/>
        <w:lang w:val="en-US" w:eastAsia="en-US" w:bidi="ar-SA"/>
      </w:rPr>
    </w:lvl>
    <w:lvl w:ilvl="5" w:tplc="3F1A48C6">
      <w:numFmt w:val="bullet"/>
      <w:lvlText w:val="•"/>
      <w:lvlJc w:val="left"/>
      <w:pPr>
        <w:ind w:left="4922" w:hanging="295"/>
      </w:pPr>
      <w:rPr>
        <w:rFonts w:hint="default"/>
        <w:lang w:val="en-US" w:eastAsia="en-US" w:bidi="ar-SA"/>
      </w:rPr>
    </w:lvl>
    <w:lvl w:ilvl="6" w:tplc="4DA8BEB6">
      <w:numFmt w:val="bullet"/>
      <w:lvlText w:val="•"/>
      <w:lvlJc w:val="left"/>
      <w:pPr>
        <w:ind w:left="5827" w:hanging="295"/>
      </w:pPr>
      <w:rPr>
        <w:rFonts w:hint="default"/>
        <w:lang w:val="en-US" w:eastAsia="en-US" w:bidi="ar-SA"/>
      </w:rPr>
    </w:lvl>
    <w:lvl w:ilvl="7" w:tplc="DCB82F28">
      <w:numFmt w:val="bullet"/>
      <w:lvlText w:val="•"/>
      <w:lvlJc w:val="left"/>
      <w:pPr>
        <w:ind w:left="6731" w:hanging="295"/>
      </w:pPr>
      <w:rPr>
        <w:rFonts w:hint="default"/>
        <w:lang w:val="en-US" w:eastAsia="en-US" w:bidi="ar-SA"/>
      </w:rPr>
    </w:lvl>
    <w:lvl w:ilvl="8" w:tplc="7C182C5E">
      <w:numFmt w:val="bullet"/>
      <w:lvlText w:val="•"/>
      <w:lvlJc w:val="left"/>
      <w:pPr>
        <w:ind w:left="7636" w:hanging="295"/>
      </w:pPr>
      <w:rPr>
        <w:rFonts w:hint="default"/>
        <w:lang w:val="en-US" w:eastAsia="en-US" w:bidi="ar-SA"/>
      </w:rPr>
    </w:lvl>
  </w:abstractNum>
  <w:abstractNum w:abstractNumId="96" w15:restartNumberingAfterBreak="0">
    <w:nsid w:val="712141E7"/>
    <w:multiLevelType w:val="hybridMultilevel"/>
    <w:tmpl w:val="D7C4177C"/>
    <w:lvl w:ilvl="0" w:tplc="4948E374">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6AC0E5B4">
      <w:numFmt w:val="bullet"/>
      <w:lvlText w:val="•"/>
      <w:lvlJc w:val="left"/>
      <w:pPr>
        <w:ind w:left="1304" w:hanging="295"/>
      </w:pPr>
      <w:rPr>
        <w:rFonts w:hint="default"/>
        <w:lang w:val="en-US" w:eastAsia="en-US" w:bidi="ar-SA"/>
      </w:rPr>
    </w:lvl>
    <w:lvl w:ilvl="2" w:tplc="A8E4BBA8">
      <w:numFmt w:val="bullet"/>
      <w:lvlText w:val="•"/>
      <w:lvlJc w:val="left"/>
      <w:pPr>
        <w:ind w:left="2209" w:hanging="295"/>
      </w:pPr>
      <w:rPr>
        <w:rFonts w:hint="default"/>
        <w:lang w:val="en-US" w:eastAsia="en-US" w:bidi="ar-SA"/>
      </w:rPr>
    </w:lvl>
    <w:lvl w:ilvl="3" w:tplc="B80654A8">
      <w:numFmt w:val="bullet"/>
      <w:lvlText w:val="•"/>
      <w:lvlJc w:val="left"/>
      <w:pPr>
        <w:ind w:left="3113" w:hanging="295"/>
      </w:pPr>
      <w:rPr>
        <w:rFonts w:hint="default"/>
        <w:lang w:val="en-US" w:eastAsia="en-US" w:bidi="ar-SA"/>
      </w:rPr>
    </w:lvl>
    <w:lvl w:ilvl="4" w:tplc="3E8038CA">
      <w:numFmt w:val="bullet"/>
      <w:lvlText w:val="•"/>
      <w:lvlJc w:val="left"/>
      <w:pPr>
        <w:ind w:left="4018" w:hanging="295"/>
      </w:pPr>
      <w:rPr>
        <w:rFonts w:hint="default"/>
        <w:lang w:val="en-US" w:eastAsia="en-US" w:bidi="ar-SA"/>
      </w:rPr>
    </w:lvl>
    <w:lvl w:ilvl="5" w:tplc="1A5205B4">
      <w:numFmt w:val="bullet"/>
      <w:lvlText w:val="•"/>
      <w:lvlJc w:val="left"/>
      <w:pPr>
        <w:ind w:left="4922" w:hanging="295"/>
      </w:pPr>
      <w:rPr>
        <w:rFonts w:hint="default"/>
        <w:lang w:val="en-US" w:eastAsia="en-US" w:bidi="ar-SA"/>
      </w:rPr>
    </w:lvl>
    <w:lvl w:ilvl="6" w:tplc="0F441F56">
      <w:numFmt w:val="bullet"/>
      <w:lvlText w:val="•"/>
      <w:lvlJc w:val="left"/>
      <w:pPr>
        <w:ind w:left="5827" w:hanging="295"/>
      </w:pPr>
      <w:rPr>
        <w:rFonts w:hint="default"/>
        <w:lang w:val="en-US" w:eastAsia="en-US" w:bidi="ar-SA"/>
      </w:rPr>
    </w:lvl>
    <w:lvl w:ilvl="7" w:tplc="87CE626C">
      <w:numFmt w:val="bullet"/>
      <w:lvlText w:val="•"/>
      <w:lvlJc w:val="left"/>
      <w:pPr>
        <w:ind w:left="6731" w:hanging="295"/>
      </w:pPr>
      <w:rPr>
        <w:rFonts w:hint="default"/>
        <w:lang w:val="en-US" w:eastAsia="en-US" w:bidi="ar-SA"/>
      </w:rPr>
    </w:lvl>
    <w:lvl w:ilvl="8" w:tplc="3C66649A">
      <w:numFmt w:val="bullet"/>
      <w:lvlText w:val="•"/>
      <w:lvlJc w:val="left"/>
      <w:pPr>
        <w:ind w:left="7636" w:hanging="295"/>
      </w:pPr>
      <w:rPr>
        <w:rFonts w:hint="default"/>
        <w:lang w:val="en-US" w:eastAsia="en-US" w:bidi="ar-SA"/>
      </w:rPr>
    </w:lvl>
  </w:abstractNum>
  <w:abstractNum w:abstractNumId="97" w15:restartNumberingAfterBreak="0">
    <w:nsid w:val="721B449C"/>
    <w:multiLevelType w:val="hybridMultilevel"/>
    <w:tmpl w:val="AC28FF66"/>
    <w:lvl w:ilvl="0" w:tplc="8558DF18">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2FE49830">
      <w:numFmt w:val="bullet"/>
      <w:lvlText w:val="•"/>
      <w:lvlJc w:val="left"/>
      <w:pPr>
        <w:ind w:left="1304" w:hanging="295"/>
      </w:pPr>
      <w:rPr>
        <w:rFonts w:hint="default"/>
        <w:lang w:val="en-US" w:eastAsia="en-US" w:bidi="ar-SA"/>
      </w:rPr>
    </w:lvl>
    <w:lvl w:ilvl="2" w:tplc="E960B94C">
      <w:numFmt w:val="bullet"/>
      <w:lvlText w:val="•"/>
      <w:lvlJc w:val="left"/>
      <w:pPr>
        <w:ind w:left="2209" w:hanging="295"/>
      </w:pPr>
      <w:rPr>
        <w:rFonts w:hint="default"/>
        <w:lang w:val="en-US" w:eastAsia="en-US" w:bidi="ar-SA"/>
      </w:rPr>
    </w:lvl>
    <w:lvl w:ilvl="3" w:tplc="21B6ABD8">
      <w:numFmt w:val="bullet"/>
      <w:lvlText w:val="•"/>
      <w:lvlJc w:val="left"/>
      <w:pPr>
        <w:ind w:left="3113" w:hanging="295"/>
      </w:pPr>
      <w:rPr>
        <w:rFonts w:hint="default"/>
        <w:lang w:val="en-US" w:eastAsia="en-US" w:bidi="ar-SA"/>
      </w:rPr>
    </w:lvl>
    <w:lvl w:ilvl="4" w:tplc="ED14D430">
      <w:numFmt w:val="bullet"/>
      <w:lvlText w:val="•"/>
      <w:lvlJc w:val="left"/>
      <w:pPr>
        <w:ind w:left="4018" w:hanging="295"/>
      </w:pPr>
      <w:rPr>
        <w:rFonts w:hint="default"/>
        <w:lang w:val="en-US" w:eastAsia="en-US" w:bidi="ar-SA"/>
      </w:rPr>
    </w:lvl>
    <w:lvl w:ilvl="5" w:tplc="E28463DC">
      <w:numFmt w:val="bullet"/>
      <w:lvlText w:val="•"/>
      <w:lvlJc w:val="left"/>
      <w:pPr>
        <w:ind w:left="4922" w:hanging="295"/>
      </w:pPr>
      <w:rPr>
        <w:rFonts w:hint="default"/>
        <w:lang w:val="en-US" w:eastAsia="en-US" w:bidi="ar-SA"/>
      </w:rPr>
    </w:lvl>
    <w:lvl w:ilvl="6" w:tplc="82FC96C6">
      <w:numFmt w:val="bullet"/>
      <w:lvlText w:val="•"/>
      <w:lvlJc w:val="left"/>
      <w:pPr>
        <w:ind w:left="5827" w:hanging="295"/>
      </w:pPr>
      <w:rPr>
        <w:rFonts w:hint="default"/>
        <w:lang w:val="en-US" w:eastAsia="en-US" w:bidi="ar-SA"/>
      </w:rPr>
    </w:lvl>
    <w:lvl w:ilvl="7" w:tplc="A042A2BE">
      <w:numFmt w:val="bullet"/>
      <w:lvlText w:val="•"/>
      <w:lvlJc w:val="left"/>
      <w:pPr>
        <w:ind w:left="6731" w:hanging="295"/>
      </w:pPr>
      <w:rPr>
        <w:rFonts w:hint="default"/>
        <w:lang w:val="en-US" w:eastAsia="en-US" w:bidi="ar-SA"/>
      </w:rPr>
    </w:lvl>
    <w:lvl w:ilvl="8" w:tplc="03F04958">
      <w:numFmt w:val="bullet"/>
      <w:lvlText w:val="•"/>
      <w:lvlJc w:val="left"/>
      <w:pPr>
        <w:ind w:left="7636" w:hanging="295"/>
      </w:pPr>
      <w:rPr>
        <w:rFonts w:hint="default"/>
        <w:lang w:val="en-US" w:eastAsia="en-US" w:bidi="ar-SA"/>
      </w:rPr>
    </w:lvl>
  </w:abstractNum>
  <w:abstractNum w:abstractNumId="98" w15:restartNumberingAfterBreak="0">
    <w:nsid w:val="731A7FC2"/>
    <w:multiLevelType w:val="hybridMultilevel"/>
    <w:tmpl w:val="244A6C86"/>
    <w:lvl w:ilvl="0" w:tplc="B39868CA">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76C605CA">
      <w:numFmt w:val="bullet"/>
      <w:lvlText w:val="•"/>
      <w:lvlJc w:val="left"/>
      <w:pPr>
        <w:ind w:left="1304" w:hanging="295"/>
      </w:pPr>
      <w:rPr>
        <w:rFonts w:hint="default"/>
        <w:lang w:val="en-US" w:eastAsia="en-US" w:bidi="ar-SA"/>
      </w:rPr>
    </w:lvl>
    <w:lvl w:ilvl="2" w:tplc="6060D91C">
      <w:numFmt w:val="bullet"/>
      <w:lvlText w:val="•"/>
      <w:lvlJc w:val="left"/>
      <w:pPr>
        <w:ind w:left="2209" w:hanging="295"/>
      </w:pPr>
      <w:rPr>
        <w:rFonts w:hint="default"/>
        <w:lang w:val="en-US" w:eastAsia="en-US" w:bidi="ar-SA"/>
      </w:rPr>
    </w:lvl>
    <w:lvl w:ilvl="3" w:tplc="98A6C360">
      <w:numFmt w:val="bullet"/>
      <w:lvlText w:val="•"/>
      <w:lvlJc w:val="left"/>
      <w:pPr>
        <w:ind w:left="3113" w:hanging="295"/>
      </w:pPr>
      <w:rPr>
        <w:rFonts w:hint="default"/>
        <w:lang w:val="en-US" w:eastAsia="en-US" w:bidi="ar-SA"/>
      </w:rPr>
    </w:lvl>
    <w:lvl w:ilvl="4" w:tplc="CF265DA6">
      <w:numFmt w:val="bullet"/>
      <w:lvlText w:val="•"/>
      <w:lvlJc w:val="left"/>
      <w:pPr>
        <w:ind w:left="4018" w:hanging="295"/>
      </w:pPr>
      <w:rPr>
        <w:rFonts w:hint="default"/>
        <w:lang w:val="en-US" w:eastAsia="en-US" w:bidi="ar-SA"/>
      </w:rPr>
    </w:lvl>
    <w:lvl w:ilvl="5" w:tplc="1226C1F2">
      <w:numFmt w:val="bullet"/>
      <w:lvlText w:val="•"/>
      <w:lvlJc w:val="left"/>
      <w:pPr>
        <w:ind w:left="4922" w:hanging="295"/>
      </w:pPr>
      <w:rPr>
        <w:rFonts w:hint="default"/>
        <w:lang w:val="en-US" w:eastAsia="en-US" w:bidi="ar-SA"/>
      </w:rPr>
    </w:lvl>
    <w:lvl w:ilvl="6" w:tplc="D80AB9F8">
      <w:numFmt w:val="bullet"/>
      <w:lvlText w:val="•"/>
      <w:lvlJc w:val="left"/>
      <w:pPr>
        <w:ind w:left="5827" w:hanging="295"/>
      </w:pPr>
      <w:rPr>
        <w:rFonts w:hint="default"/>
        <w:lang w:val="en-US" w:eastAsia="en-US" w:bidi="ar-SA"/>
      </w:rPr>
    </w:lvl>
    <w:lvl w:ilvl="7" w:tplc="EB6E755A">
      <w:numFmt w:val="bullet"/>
      <w:lvlText w:val="•"/>
      <w:lvlJc w:val="left"/>
      <w:pPr>
        <w:ind w:left="6731" w:hanging="295"/>
      </w:pPr>
      <w:rPr>
        <w:rFonts w:hint="default"/>
        <w:lang w:val="en-US" w:eastAsia="en-US" w:bidi="ar-SA"/>
      </w:rPr>
    </w:lvl>
    <w:lvl w:ilvl="8" w:tplc="5F906C34">
      <w:numFmt w:val="bullet"/>
      <w:lvlText w:val="•"/>
      <w:lvlJc w:val="left"/>
      <w:pPr>
        <w:ind w:left="7636" w:hanging="295"/>
      </w:pPr>
      <w:rPr>
        <w:rFonts w:hint="default"/>
        <w:lang w:val="en-US" w:eastAsia="en-US" w:bidi="ar-SA"/>
      </w:rPr>
    </w:lvl>
  </w:abstractNum>
  <w:abstractNum w:abstractNumId="99" w15:restartNumberingAfterBreak="0">
    <w:nsid w:val="779C6250"/>
    <w:multiLevelType w:val="hybridMultilevel"/>
    <w:tmpl w:val="C07AB3DC"/>
    <w:lvl w:ilvl="0" w:tplc="7B782CC2">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85F0B610">
      <w:numFmt w:val="bullet"/>
      <w:lvlText w:val="•"/>
      <w:lvlJc w:val="left"/>
      <w:pPr>
        <w:ind w:left="1304" w:hanging="295"/>
      </w:pPr>
      <w:rPr>
        <w:rFonts w:hint="default"/>
        <w:lang w:val="en-US" w:eastAsia="en-US" w:bidi="ar-SA"/>
      </w:rPr>
    </w:lvl>
    <w:lvl w:ilvl="2" w:tplc="3AE6E29C">
      <w:numFmt w:val="bullet"/>
      <w:lvlText w:val="•"/>
      <w:lvlJc w:val="left"/>
      <w:pPr>
        <w:ind w:left="2209" w:hanging="295"/>
      </w:pPr>
      <w:rPr>
        <w:rFonts w:hint="default"/>
        <w:lang w:val="en-US" w:eastAsia="en-US" w:bidi="ar-SA"/>
      </w:rPr>
    </w:lvl>
    <w:lvl w:ilvl="3" w:tplc="1BB42344">
      <w:numFmt w:val="bullet"/>
      <w:lvlText w:val="•"/>
      <w:lvlJc w:val="left"/>
      <w:pPr>
        <w:ind w:left="3113" w:hanging="295"/>
      </w:pPr>
      <w:rPr>
        <w:rFonts w:hint="default"/>
        <w:lang w:val="en-US" w:eastAsia="en-US" w:bidi="ar-SA"/>
      </w:rPr>
    </w:lvl>
    <w:lvl w:ilvl="4" w:tplc="4AEA430C">
      <w:numFmt w:val="bullet"/>
      <w:lvlText w:val="•"/>
      <w:lvlJc w:val="left"/>
      <w:pPr>
        <w:ind w:left="4018" w:hanging="295"/>
      </w:pPr>
      <w:rPr>
        <w:rFonts w:hint="default"/>
        <w:lang w:val="en-US" w:eastAsia="en-US" w:bidi="ar-SA"/>
      </w:rPr>
    </w:lvl>
    <w:lvl w:ilvl="5" w:tplc="93906B0E">
      <w:numFmt w:val="bullet"/>
      <w:lvlText w:val="•"/>
      <w:lvlJc w:val="left"/>
      <w:pPr>
        <w:ind w:left="4922" w:hanging="295"/>
      </w:pPr>
      <w:rPr>
        <w:rFonts w:hint="default"/>
        <w:lang w:val="en-US" w:eastAsia="en-US" w:bidi="ar-SA"/>
      </w:rPr>
    </w:lvl>
    <w:lvl w:ilvl="6" w:tplc="51C8E23A">
      <w:numFmt w:val="bullet"/>
      <w:lvlText w:val="•"/>
      <w:lvlJc w:val="left"/>
      <w:pPr>
        <w:ind w:left="5827" w:hanging="295"/>
      </w:pPr>
      <w:rPr>
        <w:rFonts w:hint="default"/>
        <w:lang w:val="en-US" w:eastAsia="en-US" w:bidi="ar-SA"/>
      </w:rPr>
    </w:lvl>
    <w:lvl w:ilvl="7" w:tplc="759E9F3A">
      <w:numFmt w:val="bullet"/>
      <w:lvlText w:val="•"/>
      <w:lvlJc w:val="left"/>
      <w:pPr>
        <w:ind w:left="6731" w:hanging="295"/>
      </w:pPr>
      <w:rPr>
        <w:rFonts w:hint="default"/>
        <w:lang w:val="en-US" w:eastAsia="en-US" w:bidi="ar-SA"/>
      </w:rPr>
    </w:lvl>
    <w:lvl w:ilvl="8" w:tplc="06BCA190">
      <w:numFmt w:val="bullet"/>
      <w:lvlText w:val="•"/>
      <w:lvlJc w:val="left"/>
      <w:pPr>
        <w:ind w:left="7636" w:hanging="295"/>
      </w:pPr>
      <w:rPr>
        <w:rFonts w:hint="default"/>
        <w:lang w:val="en-US" w:eastAsia="en-US" w:bidi="ar-SA"/>
      </w:rPr>
    </w:lvl>
  </w:abstractNum>
  <w:abstractNum w:abstractNumId="100" w15:restartNumberingAfterBreak="0">
    <w:nsid w:val="77EE4999"/>
    <w:multiLevelType w:val="hybridMultilevel"/>
    <w:tmpl w:val="5C12B70E"/>
    <w:lvl w:ilvl="0" w:tplc="2B721F38">
      <w:start w:val="3"/>
      <w:numFmt w:val="decimal"/>
      <w:lvlText w:val="(%1)"/>
      <w:lvlJc w:val="left"/>
      <w:pPr>
        <w:ind w:left="510" w:hanging="404"/>
      </w:pPr>
      <w:rPr>
        <w:rFonts w:ascii="Cambria" w:eastAsia="Cambria" w:hAnsi="Cambria" w:cs="Cambria" w:hint="default"/>
        <w:b w:val="0"/>
        <w:bCs w:val="0"/>
        <w:i w:val="0"/>
        <w:iCs w:val="0"/>
        <w:w w:val="80"/>
        <w:sz w:val="19"/>
        <w:szCs w:val="19"/>
        <w:lang w:val="en-US" w:eastAsia="en-US" w:bidi="ar-SA"/>
      </w:rPr>
    </w:lvl>
    <w:lvl w:ilvl="1" w:tplc="F18288E6">
      <w:numFmt w:val="bullet"/>
      <w:lvlText w:val="•"/>
      <w:lvlJc w:val="left"/>
      <w:pPr>
        <w:ind w:left="1412" w:hanging="404"/>
      </w:pPr>
      <w:rPr>
        <w:rFonts w:hint="default"/>
        <w:lang w:val="en-US" w:eastAsia="en-US" w:bidi="ar-SA"/>
      </w:rPr>
    </w:lvl>
    <w:lvl w:ilvl="2" w:tplc="6874C02C">
      <w:numFmt w:val="bullet"/>
      <w:lvlText w:val="•"/>
      <w:lvlJc w:val="left"/>
      <w:pPr>
        <w:ind w:left="2305" w:hanging="404"/>
      </w:pPr>
      <w:rPr>
        <w:rFonts w:hint="default"/>
        <w:lang w:val="en-US" w:eastAsia="en-US" w:bidi="ar-SA"/>
      </w:rPr>
    </w:lvl>
    <w:lvl w:ilvl="3" w:tplc="F62464A0">
      <w:numFmt w:val="bullet"/>
      <w:lvlText w:val="•"/>
      <w:lvlJc w:val="left"/>
      <w:pPr>
        <w:ind w:left="3197" w:hanging="404"/>
      </w:pPr>
      <w:rPr>
        <w:rFonts w:hint="default"/>
        <w:lang w:val="en-US" w:eastAsia="en-US" w:bidi="ar-SA"/>
      </w:rPr>
    </w:lvl>
    <w:lvl w:ilvl="4" w:tplc="A400FCB0">
      <w:numFmt w:val="bullet"/>
      <w:lvlText w:val="•"/>
      <w:lvlJc w:val="left"/>
      <w:pPr>
        <w:ind w:left="4090" w:hanging="404"/>
      </w:pPr>
      <w:rPr>
        <w:rFonts w:hint="default"/>
        <w:lang w:val="en-US" w:eastAsia="en-US" w:bidi="ar-SA"/>
      </w:rPr>
    </w:lvl>
    <w:lvl w:ilvl="5" w:tplc="89C0EDBC">
      <w:numFmt w:val="bullet"/>
      <w:lvlText w:val="•"/>
      <w:lvlJc w:val="left"/>
      <w:pPr>
        <w:ind w:left="4982" w:hanging="404"/>
      </w:pPr>
      <w:rPr>
        <w:rFonts w:hint="default"/>
        <w:lang w:val="en-US" w:eastAsia="en-US" w:bidi="ar-SA"/>
      </w:rPr>
    </w:lvl>
    <w:lvl w:ilvl="6" w:tplc="DC7C1D9E">
      <w:numFmt w:val="bullet"/>
      <w:lvlText w:val="•"/>
      <w:lvlJc w:val="left"/>
      <w:pPr>
        <w:ind w:left="5875" w:hanging="404"/>
      </w:pPr>
      <w:rPr>
        <w:rFonts w:hint="default"/>
        <w:lang w:val="en-US" w:eastAsia="en-US" w:bidi="ar-SA"/>
      </w:rPr>
    </w:lvl>
    <w:lvl w:ilvl="7" w:tplc="A5308CF6">
      <w:numFmt w:val="bullet"/>
      <w:lvlText w:val="•"/>
      <w:lvlJc w:val="left"/>
      <w:pPr>
        <w:ind w:left="6767" w:hanging="404"/>
      </w:pPr>
      <w:rPr>
        <w:rFonts w:hint="default"/>
        <w:lang w:val="en-US" w:eastAsia="en-US" w:bidi="ar-SA"/>
      </w:rPr>
    </w:lvl>
    <w:lvl w:ilvl="8" w:tplc="1E62058A">
      <w:numFmt w:val="bullet"/>
      <w:lvlText w:val="•"/>
      <w:lvlJc w:val="left"/>
      <w:pPr>
        <w:ind w:left="7660" w:hanging="404"/>
      </w:pPr>
      <w:rPr>
        <w:rFonts w:hint="default"/>
        <w:lang w:val="en-US" w:eastAsia="en-US" w:bidi="ar-SA"/>
      </w:rPr>
    </w:lvl>
  </w:abstractNum>
  <w:abstractNum w:abstractNumId="101" w15:restartNumberingAfterBreak="0">
    <w:nsid w:val="78005DF2"/>
    <w:multiLevelType w:val="hybridMultilevel"/>
    <w:tmpl w:val="C0BA3914"/>
    <w:lvl w:ilvl="0" w:tplc="33BAC4C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8B384452">
      <w:numFmt w:val="bullet"/>
      <w:lvlText w:val="•"/>
      <w:lvlJc w:val="left"/>
      <w:pPr>
        <w:ind w:left="1034" w:hanging="432"/>
      </w:pPr>
      <w:rPr>
        <w:rFonts w:hint="default"/>
        <w:lang w:val="en-US" w:eastAsia="en-US" w:bidi="ar-SA"/>
      </w:rPr>
    </w:lvl>
    <w:lvl w:ilvl="2" w:tplc="4B38FC04">
      <w:numFmt w:val="bullet"/>
      <w:lvlText w:val="•"/>
      <w:lvlJc w:val="left"/>
      <w:pPr>
        <w:ind w:left="1969" w:hanging="432"/>
      </w:pPr>
      <w:rPr>
        <w:rFonts w:hint="default"/>
        <w:lang w:val="en-US" w:eastAsia="en-US" w:bidi="ar-SA"/>
      </w:rPr>
    </w:lvl>
    <w:lvl w:ilvl="3" w:tplc="E2CE9B90">
      <w:numFmt w:val="bullet"/>
      <w:lvlText w:val="•"/>
      <w:lvlJc w:val="left"/>
      <w:pPr>
        <w:ind w:left="2903" w:hanging="432"/>
      </w:pPr>
      <w:rPr>
        <w:rFonts w:hint="default"/>
        <w:lang w:val="en-US" w:eastAsia="en-US" w:bidi="ar-SA"/>
      </w:rPr>
    </w:lvl>
    <w:lvl w:ilvl="4" w:tplc="786EA8F0">
      <w:numFmt w:val="bullet"/>
      <w:lvlText w:val="•"/>
      <w:lvlJc w:val="left"/>
      <w:pPr>
        <w:ind w:left="3838" w:hanging="432"/>
      </w:pPr>
      <w:rPr>
        <w:rFonts w:hint="default"/>
        <w:lang w:val="en-US" w:eastAsia="en-US" w:bidi="ar-SA"/>
      </w:rPr>
    </w:lvl>
    <w:lvl w:ilvl="5" w:tplc="A27E2ECC">
      <w:numFmt w:val="bullet"/>
      <w:lvlText w:val="•"/>
      <w:lvlJc w:val="left"/>
      <w:pPr>
        <w:ind w:left="4772" w:hanging="432"/>
      </w:pPr>
      <w:rPr>
        <w:rFonts w:hint="default"/>
        <w:lang w:val="en-US" w:eastAsia="en-US" w:bidi="ar-SA"/>
      </w:rPr>
    </w:lvl>
    <w:lvl w:ilvl="6" w:tplc="A6DA901E">
      <w:numFmt w:val="bullet"/>
      <w:lvlText w:val="•"/>
      <w:lvlJc w:val="left"/>
      <w:pPr>
        <w:ind w:left="5707" w:hanging="432"/>
      </w:pPr>
      <w:rPr>
        <w:rFonts w:hint="default"/>
        <w:lang w:val="en-US" w:eastAsia="en-US" w:bidi="ar-SA"/>
      </w:rPr>
    </w:lvl>
    <w:lvl w:ilvl="7" w:tplc="42ECBAB4">
      <w:numFmt w:val="bullet"/>
      <w:lvlText w:val="•"/>
      <w:lvlJc w:val="left"/>
      <w:pPr>
        <w:ind w:left="6641" w:hanging="432"/>
      </w:pPr>
      <w:rPr>
        <w:rFonts w:hint="default"/>
        <w:lang w:val="en-US" w:eastAsia="en-US" w:bidi="ar-SA"/>
      </w:rPr>
    </w:lvl>
    <w:lvl w:ilvl="8" w:tplc="1700C4BE">
      <w:numFmt w:val="bullet"/>
      <w:lvlText w:val="•"/>
      <w:lvlJc w:val="left"/>
      <w:pPr>
        <w:ind w:left="7576" w:hanging="432"/>
      </w:pPr>
      <w:rPr>
        <w:rFonts w:hint="default"/>
        <w:lang w:val="en-US" w:eastAsia="en-US" w:bidi="ar-SA"/>
      </w:rPr>
    </w:lvl>
  </w:abstractNum>
  <w:abstractNum w:abstractNumId="102" w15:restartNumberingAfterBreak="0">
    <w:nsid w:val="786F1B61"/>
    <w:multiLevelType w:val="hybridMultilevel"/>
    <w:tmpl w:val="36DAC214"/>
    <w:lvl w:ilvl="0" w:tplc="FCBE965A">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A7EEF3EE">
      <w:numFmt w:val="bullet"/>
      <w:lvlText w:val="•"/>
      <w:lvlJc w:val="left"/>
      <w:pPr>
        <w:ind w:left="1034" w:hanging="432"/>
      </w:pPr>
      <w:rPr>
        <w:rFonts w:hint="default"/>
        <w:lang w:val="en-US" w:eastAsia="en-US" w:bidi="ar-SA"/>
      </w:rPr>
    </w:lvl>
    <w:lvl w:ilvl="2" w:tplc="9F6C72C2">
      <w:numFmt w:val="bullet"/>
      <w:lvlText w:val="•"/>
      <w:lvlJc w:val="left"/>
      <w:pPr>
        <w:ind w:left="1969" w:hanging="432"/>
      </w:pPr>
      <w:rPr>
        <w:rFonts w:hint="default"/>
        <w:lang w:val="en-US" w:eastAsia="en-US" w:bidi="ar-SA"/>
      </w:rPr>
    </w:lvl>
    <w:lvl w:ilvl="3" w:tplc="D68A0004">
      <w:numFmt w:val="bullet"/>
      <w:lvlText w:val="•"/>
      <w:lvlJc w:val="left"/>
      <w:pPr>
        <w:ind w:left="2903" w:hanging="432"/>
      </w:pPr>
      <w:rPr>
        <w:rFonts w:hint="default"/>
        <w:lang w:val="en-US" w:eastAsia="en-US" w:bidi="ar-SA"/>
      </w:rPr>
    </w:lvl>
    <w:lvl w:ilvl="4" w:tplc="FF3EA578">
      <w:numFmt w:val="bullet"/>
      <w:lvlText w:val="•"/>
      <w:lvlJc w:val="left"/>
      <w:pPr>
        <w:ind w:left="3838" w:hanging="432"/>
      </w:pPr>
      <w:rPr>
        <w:rFonts w:hint="default"/>
        <w:lang w:val="en-US" w:eastAsia="en-US" w:bidi="ar-SA"/>
      </w:rPr>
    </w:lvl>
    <w:lvl w:ilvl="5" w:tplc="59AA2C42">
      <w:numFmt w:val="bullet"/>
      <w:lvlText w:val="•"/>
      <w:lvlJc w:val="left"/>
      <w:pPr>
        <w:ind w:left="4772" w:hanging="432"/>
      </w:pPr>
      <w:rPr>
        <w:rFonts w:hint="default"/>
        <w:lang w:val="en-US" w:eastAsia="en-US" w:bidi="ar-SA"/>
      </w:rPr>
    </w:lvl>
    <w:lvl w:ilvl="6" w:tplc="45E8559A">
      <w:numFmt w:val="bullet"/>
      <w:lvlText w:val="•"/>
      <w:lvlJc w:val="left"/>
      <w:pPr>
        <w:ind w:left="5707" w:hanging="432"/>
      </w:pPr>
      <w:rPr>
        <w:rFonts w:hint="default"/>
        <w:lang w:val="en-US" w:eastAsia="en-US" w:bidi="ar-SA"/>
      </w:rPr>
    </w:lvl>
    <w:lvl w:ilvl="7" w:tplc="8342017A">
      <w:numFmt w:val="bullet"/>
      <w:lvlText w:val="•"/>
      <w:lvlJc w:val="left"/>
      <w:pPr>
        <w:ind w:left="6641" w:hanging="432"/>
      </w:pPr>
      <w:rPr>
        <w:rFonts w:hint="default"/>
        <w:lang w:val="en-US" w:eastAsia="en-US" w:bidi="ar-SA"/>
      </w:rPr>
    </w:lvl>
    <w:lvl w:ilvl="8" w:tplc="E2684E70">
      <w:numFmt w:val="bullet"/>
      <w:lvlText w:val="•"/>
      <w:lvlJc w:val="left"/>
      <w:pPr>
        <w:ind w:left="7576" w:hanging="432"/>
      </w:pPr>
      <w:rPr>
        <w:rFonts w:hint="default"/>
        <w:lang w:val="en-US" w:eastAsia="en-US" w:bidi="ar-SA"/>
      </w:rPr>
    </w:lvl>
  </w:abstractNum>
  <w:abstractNum w:abstractNumId="103" w15:restartNumberingAfterBreak="0">
    <w:nsid w:val="79D543F5"/>
    <w:multiLevelType w:val="hybridMultilevel"/>
    <w:tmpl w:val="9AE2699A"/>
    <w:lvl w:ilvl="0" w:tplc="A71437BE">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D4FEBCD2">
      <w:numFmt w:val="bullet"/>
      <w:lvlText w:val="•"/>
      <w:lvlJc w:val="left"/>
      <w:pPr>
        <w:ind w:left="1034" w:hanging="432"/>
      </w:pPr>
      <w:rPr>
        <w:rFonts w:hint="default"/>
        <w:lang w:val="en-US" w:eastAsia="en-US" w:bidi="ar-SA"/>
      </w:rPr>
    </w:lvl>
    <w:lvl w:ilvl="2" w:tplc="47422A60">
      <w:numFmt w:val="bullet"/>
      <w:lvlText w:val="•"/>
      <w:lvlJc w:val="left"/>
      <w:pPr>
        <w:ind w:left="1969" w:hanging="432"/>
      </w:pPr>
      <w:rPr>
        <w:rFonts w:hint="default"/>
        <w:lang w:val="en-US" w:eastAsia="en-US" w:bidi="ar-SA"/>
      </w:rPr>
    </w:lvl>
    <w:lvl w:ilvl="3" w:tplc="ED14C19A">
      <w:numFmt w:val="bullet"/>
      <w:lvlText w:val="•"/>
      <w:lvlJc w:val="left"/>
      <w:pPr>
        <w:ind w:left="2903" w:hanging="432"/>
      </w:pPr>
      <w:rPr>
        <w:rFonts w:hint="default"/>
        <w:lang w:val="en-US" w:eastAsia="en-US" w:bidi="ar-SA"/>
      </w:rPr>
    </w:lvl>
    <w:lvl w:ilvl="4" w:tplc="AB46342A">
      <w:numFmt w:val="bullet"/>
      <w:lvlText w:val="•"/>
      <w:lvlJc w:val="left"/>
      <w:pPr>
        <w:ind w:left="3838" w:hanging="432"/>
      </w:pPr>
      <w:rPr>
        <w:rFonts w:hint="default"/>
        <w:lang w:val="en-US" w:eastAsia="en-US" w:bidi="ar-SA"/>
      </w:rPr>
    </w:lvl>
    <w:lvl w:ilvl="5" w:tplc="A2AE9DAA">
      <w:numFmt w:val="bullet"/>
      <w:lvlText w:val="•"/>
      <w:lvlJc w:val="left"/>
      <w:pPr>
        <w:ind w:left="4772" w:hanging="432"/>
      </w:pPr>
      <w:rPr>
        <w:rFonts w:hint="default"/>
        <w:lang w:val="en-US" w:eastAsia="en-US" w:bidi="ar-SA"/>
      </w:rPr>
    </w:lvl>
    <w:lvl w:ilvl="6" w:tplc="F42CD8F2">
      <w:numFmt w:val="bullet"/>
      <w:lvlText w:val="•"/>
      <w:lvlJc w:val="left"/>
      <w:pPr>
        <w:ind w:left="5707" w:hanging="432"/>
      </w:pPr>
      <w:rPr>
        <w:rFonts w:hint="default"/>
        <w:lang w:val="en-US" w:eastAsia="en-US" w:bidi="ar-SA"/>
      </w:rPr>
    </w:lvl>
    <w:lvl w:ilvl="7" w:tplc="68588428">
      <w:numFmt w:val="bullet"/>
      <w:lvlText w:val="•"/>
      <w:lvlJc w:val="left"/>
      <w:pPr>
        <w:ind w:left="6641" w:hanging="432"/>
      </w:pPr>
      <w:rPr>
        <w:rFonts w:hint="default"/>
        <w:lang w:val="en-US" w:eastAsia="en-US" w:bidi="ar-SA"/>
      </w:rPr>
    </w:lvl>
    <w:lvl w:ilvl="8" w:tplc="88A46832">
      <w:numFmt w:val="bullet"/>
      <w:lvlText w:val="•"/>
      <w:lvlJc w:val="left"/>
      <w:pPr>
        <w:ind w:left="7576" w:hanging="432"/>
      </w:pPr>
      <w:rPr>
        <w:rFonts w:hint="default"/>
        <w:lang w:val="en-US" w:eastAsia="en-US" w:bidi="ar-SA"/>
      </w:rPr>
    </w:lvl>
  </w:abstractNum>
  <w:abstractNum w:abstractNumId="104" w15:restartNumberingAfterBreak="0">
    <w:nsid w:val="7AFA2795"/>
    <w:multiLevelType w:val="hybridMultilevel"/>
    <w:tmpl w:val="6254A41A"/>
    <w:lvl w:ilvl="0" w:tplc="FA34442A">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6B806A18">
      <w:start w:val="1"/>
      <w:numFmt w:val="lowerRoman"/>
      <w:lvlText w:val="(%2)"/>
      <w:lvlJc w:val="left"/>
      <w:pPr>
        <w:ind w:left="694" w:hanging="293"/>
      </w:pPr>
      <w:rPr>
        <w:rFonts w:ascii="Cambria" w:eastAsia="Cambria" w:hAnsi="Cambria" w:cs="Cambria" w:hint="default"/>
        <w:b w:val="0"/>
        <w:bCs w:val="0"/>
        <w:i w:val="0"/>
        <w:iCs w:val="0"/>
        <w:w w:val="74"/>
        <w:sz w:val="19"/>
        <w:szCs w:val="19"/>
        <w:lang w:val="en-US" w:eastAsia="en-US" w:bidi="ar-SA"/>
      </w:rPr>
    </w:lvl>
    <w:lvl w:ilvl="2" w:tplc="7ECCEC26">
      <w:numFmt w:val="bullet"/>
      <w:lvlText w:val="•"/>
      <w:lvlJc w:val="left"/>
      <w:pPr>
        <w:ind w:left="1671" w:hanging="293"/>
      </w:pPr>
      <w:rPr>
        <w:rFonts w:hint="default"/>
        <w:lang w:val="en-US" w:eastAsia="en-US" w:bidi="ar-SA"/>
      </w:rPr>
    </w:lvl>
    <w:lvl w:ilvl="3" w:tplc="2B7A492E">
      <w:numFmt w:val="bullet"/>
      <w:lvlText w:val="•"/>
      <w:lvlJc w:val="left"/>
      <w:pPr>
        <w:ind w:left="2643" w:hanging="293"/>
      </w:pPr>
      <w:rPr>
        <w:rFonts w:hint="default"/>
        <w:lang w:val="en-US" w:eastAsia="en-US" w:bidi="ar-SA"/>
      </w:rPr>
    </w:lvl>
    <w:lvl w:ilvl="4" w:tplc="E74E5438">
      <w:numFmt w:val="bullet"/>
      <w:lvlText w:val="•"/>
      <w:lvlJc w:val="left"/>
      <w:pPr>
        <w:ind w:left="3615" w:hanging="293"/>
      </w:pPr>
      <w:rPr>
        <w:rFonts w:hint="default"/>
        <w:lang w:val="en-US" w:eastAsia="en-US" w:bidi="ar-SA"/>
      </w:rPr>
    </w:lvl>
    <w:lvl w:ilvl="5" w:tplc="551EE088">
      <w:numFmt w:val="bullet"/>
      <w:lvlText w:val="•"/>
      <w:lvlJc w:val="left"/>
      <w:pPr>
        <w:ind w:left="4586" w:hanging="293"/>
      </w:pPr>
      <w:rPr>
        <w:rFonts w:hint="default"/>
        <w:lang w:val="en-US" w:eastAsia="en-US" w:bidi="ar-SA"/>
      </w:rPr>
    </w:lvl>
    <w:lvl w:ilvl="6" w:tplc="77B24C7A">
      <w:numFmt w:val="bullet"/>
      <w:lvlText w:val="•"/>
      <w:lvlJc w:val="left"/>
      <w:pPr>
        <w:ind w:left="5558" w:hanging="293"/>
      </w:pPr>
      <w:rPr>
        <w:rFonts w:hint="default"/>
        <w:lang w:val="en-US" w:eastAsia="en-US" w:bidi="ar-SA"/>
      </w:rPr>
    </w:lvl>
    <w:lvl w:ilvl="7" w:tplc="3B8004E8">
      <w:numFmt w:val="bullet"/>
      <w:lvlText w:val="•"/>
      <w:lvlJc w:val="left"/>
      <w:pPr>
        <w:ind w:left="6530" w:hanging="293"/>
      </w:pPr>
      <w:rPr>
        <w:rFonts w:hint="default"/>
        <w:lang w:val="en-US" w:eastAsia="en-US" w:bidi="ar-SA"/>
      </w:rPr>
    </w:lvl>
    <w:lvl w:ilvl="8" w:tplc="A9080A64">
      <w:numFmt w:val="bullet"/>
      <w:lvlText w:val="•"/>
      <w:lvlJc w:val="left"/>
      <w:pPr>
        <w:ind w:left="7502" w:hanging="293"/>
      </w:pPr>
      <w:rPr>
        <w:rFonts w:hint="default"/>
        <w:lang w:val="en-US" w:eastAsia="en-US" w:bidi="ar-SA"/>
      </w:rPr>
    </w:lvl>
  </w:abstractNum>
  <w:abstractNum w:abstractNumId="105" w15:restartNumberingAfterBreak="0">
    <w:nsid w:val="7C727FE4"/>
    <w:multiLevelType w:val="hybridMultilevel"/>
    <w:tmpl w:val="1F02E9E4"/>
    <w:lvl w:ilvl="0" w:tplc="854AC870">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FBC41BF8">
      <w:numFmt w:val="bullet"/>
      <w:lvlText w:val="•"/>
      <w:lvlJc w:val="left"/>
      <w:pPr>
        <w:ind w:left="1304" w:hanging="295"/>
      </w:pPr>
      <w:rPr>
        <w:rFonts w:hint="default"/>
        <w:lang w:val="en-US" w:eastAsia="en-US" w:bidi="ar-SA"/>
      </w:rPr>
    </w:lvl>
    <w:lvl w:ilvl="2" w:tplc="3800A2F0">
      <w:numFmt w:val="bullet"/>
      <w:lvlText w:val="•"/>
      <w:lvlJc w:val="left"/>
      <w:pPr>
        <w:ind w:left="2209" w:hanging="295"/>
      </w:pPr>
      <w:rPr>
        <w:rFonts w:hint="default"/>
        <w:lang w:val="en-US" w:eastAsia="en-US" w:bidi="ar-SA"/>
      </w:rPr>
    </w:lvl>
    <w:lvl w:ilvl="3" w:tplc="3CCA720C">
      <w:numFmt w:val="bullet"/>
      <w:lvlText w:val="•"/>
      <w:lvlJc w:val="left"/>
      <w:pPr>
        <w:ind w:left="3113" w:hanging="295"/>
      </w:pPr>
      <w:rPr>
        <w:rFonts w:hint="default"/>
        <w:lang w:val="en-US" w:eastAsia="en-US" w:bidi="ar-SA"/>
      </w:rPr>
    </w:lvl>
    <w:lvl w:ilvl="4" w:tplc="95D6E266">
      <w:numFmt w:val="bullet"/>
      <w:lvlText w:val="•"/>
      <w:lvlJc w:val="left"/>
      <w:pPr>
        <w:ind w:left="4018" w:hanging="295"/>
      </w:pPr>
      <w:rPr>
        <w:rFonts w:hint="default"/>
        <w:lang w:val="en-US" w:eastAsia="en-US" w:bidi="ar-SA"/>
      </w:rPr>
    </w:lvl>
    <w:lvl w:ilvl="5" w:tplc="F998E9C8">
      <w:numFmt w:val="bullet"/>
      <w:lvlText w:val="•"/>
      <w:lvlJc w:val="left"/>
      <w:pPr>
        <w:ind w:left="4922" w:hanging="295"/>
      </w:pPr>
      <w:rPr>
        <w:rFonts w:hint="default"/>
        <w:lang w:val="en-US" w:eastAsia="en-US" w:bidi="ar-SA"/>
      </w:rPr>
    </w:lvl>
    <w:lvl w:ilvl="6" w:tplc="32DA471A">
      <w:numFmt w:val="bullet"/>
      <w:lvlText w:val="•"/>
      <w:lvlJc w:val="left"/>
      <w:pPr>
        <w:ind w:left="5827" w:hanging="295"/>
      </w:pPr>
      <w:rPr>
        <w:rFonts w:hint="default"/>
        <w:lang w:val="en-US" w:eastAsia="en-US" w:bidi="ar-SA"/>
      </w:rPr>
    </w:lvl>
    <w:lvl w:ilvl="7" w:tplc="0948857C">
      <w:numFmt w:val="bullet"/>
      <w:lvlText w:val="•"/>
      <w:lvlJc w:val="left"/>
      <w:pPr>
        <w:ind w:left="6731" w:hanging="295"/>
      </w:pPr>
      <w:rPr>
        <w:rFonts w:hint="default"/>
        <w:lang w:val="en-US" w:eastAsia="en-US" w:bidi="ar-SA"/>
      </w:rPr>
    </w:lvl>
    <w:lvl w:ilvl="8" w:tplc="909640BA">
      <w:numFmt w:val="bullet"/>
      <w:lvlText w:val="•"/>
      <w:lvlJc w:val="left"/>
      <w:pPr>
        <w:ind w:left="7636" w:hanging="295"/>
      </w:pPr>
      <w:rPr>
        <w:rFonts w:hint="default"/>
        <w:lang w:val="en-US" w:eastAsia="en-US" w:bidi="ar-SA"/>
      </w:rPr>
    </w:lvl>
  </w:abstractNum>
  <w:abstractNum w:abstractNumId="106" w15:restartNumberingAfterBreak="0">
    <w:nsid w:val="7CB62376"/>
    <w:multiLevelType w:val="hybridMultilevel"/>
    <w:tmpl w:val="3196A574"/>
    <w:lvl w:ilvl="0" w:tplc="E3FA6A64">
      <w:start w:val="1"/>
      <w:numFmt w:val="decimal"/>
      <w:lvlText w:val="%1."/>
      <w:lvlJc w:val="left"/>
      <w:pPr>
        <w:ind w:left="107" w:hanging="432"/>
      </w:pPr>
      <w:rPr>
        <w:rFonts w:ascii="Cambria" w:eastAsia="Cambria" w:hAnsi="Cambria" w:cs="Cambria" w:hint="default"/>
        <w:b w:val="0"/>
        <w:bCs w:val="0"/>
        <w:i w:val="0"/>
        <w:iCs w:val="0"/>
        <w:w w:val="99"/>
        <w:sz w:val="19"/>
        <w:szCs w:val="19"/>
        <w:lang w:val="en-US" w:eastAsia="en-US" w:bidi="ar-SA"/>
      </w:rPr>
    </w:lvl>
    <w:lvl w:ilvl="1" w:tplc="F32CA2F2">
      <w:numFmt w:val="bullet"/>
      <w:lvlText w:val="•"/>
      <w:lvlJc w:val="left"/>
      <w:pPr>
        <w:ind w:left="1034" w:hanging="432"/>
      </w:pPr>
      <w:rPr>
        <w:rFonts w:hint="default"/>
        <w:lang w:val="en-US" w:eastAsia="en-US" w:bidi="ar-SA"/>
      </w:rPr>
    </w:lvl>
    <w:lvl w:ilvl="2" w:tplc="9D24EEA0">
      <w:numFmt w:val="bullet"/>
      <w:lvlText w:val="•"/>
      <w:lvlJc w:val="left"/>
      <w:pPr>
        <w:ind w:left="1969" w:hanging="432"/>
      </w:pPr>
      <w:rPr>
        <w:rFonts w:hint="default"/>
        <w:lang w:val="en-US" w:eastAsia="en-US" w:bidi="ar-SA"/>
      </w:rPr>
    </w:lvl>
    <w:lvl w:ilvl="3" w:tplc="FC4A627C">
      <w:numFmt w:val="bullet"/>
      <w:lvlText w:val="•"/>
      <w:lvlJc w:val="left"/>
      <w:pPr>
        <w:ind w:left="2903" w:hanging="432"/>
      </w:pPr>
      <w:rPr>
        <w:rFonts w:hint="default"/>
        <w:lang w:val="en-US" w:eastAsia="en-US" w:bidi="ar-SA"/>
      </w:rPr>
    </w:lvl>
    <w:lvl w:ilvl="4" w:tplc="C1A2D4A4">
      <w:numFmt w:val="bullet"/>
      <w:lvlText w:val="•"/>
      <w:lvlJc w:val="left"/>
      <w:pPr>
        <w:ind w:left="3838" w:hanging="432"/>
      </w:pPr>
      <w:rPr>
        <w:rFonts w:hint="default"/>
        <w:lang w:val="en-US" w:eastAsia="en-US" w:bidi="ar-SA"/>
      </w:rPr>
    </w:lvl>
    <w:lvl w:ilvl="5" w:tplc="2A822AC6">
      <w:numFmt w:val="bullet"/>
      <w:lvlText w:val="•"/>
      <w:lvlJc w:val="left"/>
      <w:pPr>
        <w:ind w:left="4772" w:hanging="432"/>
      </w:pPr>
      <w:rPr>
        <w:rFonts w:hint="default"/>
        <w:lang w:val="en-US" w:eastAsia="en-US" w:bidi="ar-SA"/>
      </w:rPr>
    </w:lvl>
    <w:lvl w:ilvl="6" w:tplc="779635F6">
      <w:numFmt w:val="bullet"/>
      <w:lvlText w:val="•"/>
      <w:lvlJc w:val="left"/>
      <w:pPr>
        <w:ind w:left="5707" w:hanging="432"/>
      </w:pPr>
      <w:rPr>
        <w:rFonts w:hint="default"/>
        <w:lang w:val="en-US" w:eastAsia="en-US" w:bidi="ar-SA"/>
      </w:rPr>
    </w:lvl>
    <w:lvl w:ilvl="7" w:tplc="AE382DFE">
      <w:numFmt w:val="bullet"/>
      <w:lvlText w:val="•"/>
      <w:lvlJc w:val="left"/>
      <w:pPr>
        <w:ind w:left="6641" w:hanging="432"/>
      </w:pPr>
      <w:rPr>
        <w:rFonts w:hint="default"/>
        <w:lang w:val="en-US" w:eastAsia="en-US" w:bidi="ar-SA"/>
      </w:rPr>
    </w:lvl>
    <w:lvl w:ilvl="8" w:tplc="DAC42DA2">
      <w:numFmt w:val="bullet"/>
      <w:lvlText w:val="•"/>
      <w:lvlJc w:val="left"/>
      <w:pPr>
        <w:ind w:left="7576" w:hanging="432"/>
      </w:pPr>
      <w:rPr>
        <w:rFonts w:hint="default"/>
        <w:lang w:val="en-US" w:eastAsia="en-US" w:bidi="ar-SA"/>
      </w:rPr>
    </w:lvl>
  </w:abstractNum>
  <w:abstractNum w:abstractNumId="107" w15:restartNumberingAfterBreak="0">
    <w:nsid w:val="7D1E35FD"/>
    <w:multiLevelType w:val="hybridMultilevel"/>
    <w:tmpl w:val="D2E8CD72"/>
    <w:lvl w:ilvl="0" w:tplc="42066708">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1B784CD8">
      <w:numFmt w:val="bullet"/>
      <w:lvlText w:val="•"/>
      <w:lvlJc w:val="left"/>
      <w:pPr>
        <w:ind w:left="1304" w:hanging="295"/>
      </w:pPr>
      <w:rPr>
        <w:rFonts w:hint="default"/>
        <w:lang w:val="en-US" w:eastAsia="en-US" w:bidi="ar-SA"/>
      </w:rPr>
    </w:lvl>
    <w:lvl w:ilvl="2" w:tplc="8E36254E">
      <w:numFmt w:val="bullet"/>
      <w:lvlText w:val="•"/>
      <w:lvlJc w:val="left"/>
      <w:pPr>
        <w:ind w:left="2209" w:hanging="295"/>
      </w:pPr>
      <w:rPr>
        <w:rFonts w:hint="default"/>
        <w:lang w:val="en-US" w:eastAsia="en-US" w:bidi="ar-SA"/>
      </w:rPr>
    </w:lvl>
    <w:lvl w:ilvl="3" w:tplc="AC666268">
      <w:numFmt w:val="bullet"/>
      <w:lvlText w:val="•"/>
      <w:lvlJc w:val="left"/>
      <w:pPr>
        <w:ind w:left="3113" w:hanging="295"/>
      </w:pPr>
      <w:rPr>
        <w:rFonts w:hint="default"/>
        <w:lang w:val="en-US" w:eastAsia="en-US" w:bidi="ar-SA"/>
      </w:rPr>
    </w:lvl>
    <w:lvl w:ilvl="4" w:tplc="933A9818">
      <w:numFmt w:val="bullet"/>
      <w:lvlText w:val="•"/>
      <w:lvlJc w:val="left"/>
      <w:pPr>
        <w:ind w:left="4018" w:hanging="295"/>
      </w:pPr>
      <w:rPr>
        <w:rFonts w:hint="default"/>
        <w:lang w:val="en-US" w:eastAsia="en-US" w:bidi="ar-SA"/>
      </w:rPr>
    </w:lvl>
    <w:lvl w:ilvl="5" w:tplc="7BAA8494">
      <w:numFmt w:val="bullet"/>
      <w:lvlText w:val="•"/>
      <w:lvlJc w:val="left"/>
      <w:pPr>
        <w:ind w:left="4922" w:hanging="295"/>
      </w:pPr>
      <w:rPr>
        <w:rFonts w:hint="default"/>
        <w:lang w:val="en-US" w:eastAsia="en-US" w:bidi="ar-SA"/>
      </w:rPr>
    </w:lvl>
    <w:lvl w:ilvl="6" w:tplc="9394076A">
      <w:numFmt w:val="bullet"/>
      <w:lvlText w:val="•"/>
      <w:lvlJc w:val="left"/>
      <w:pPr>
        <w:ind w:left="5827" w:hanging="295"/>
      </w:pPr>
      <w:rPr>
        <w:rFonts w:hint="default"/>
        <w:lang w:val="en-US" w:eastAsia="en-US" w:bidi="ar-SA"/>
      </w:rPr>
    </w:lvl>
    <w:lvl w:ilvl="7" w:tplc="B46054F6">
      <w:numFmt w:val="bullet"/>
      <w:lvlText w:val="•"/>
      <w:lvlJc w:val="left"/>
      <w:pPr>
        <w:ind w:left="6731" w:hanging="295"/>
      </w:pPr>
      <w:rPr>
        <w:rFonts w:hint="default"/>
        <w:lang w:val="en-US" w:eastAsia="en-US" w:bidi="ar-SA"/>
      </w:rPr>
    </w:lvl>
    <w:lvl w:ilvl="8" w:tplc="EF80B234">
      <w:numFmt w:val="bullet"/>
      <w:lvlText w:val="•"/>
      <w:lvlJc w:val="left"/>
      <w:pPr>
        <w:ind w:left="7636" w:hanging="295"/>
      </w:pPr>
      <w:rPr>
        <w:rFonts w:hint="default"/>
        <w:lang w:val="en-US" w:eastAsia="en-US" w:bidi="ar-SA"/>
      </w:rPr>
    </w:lvl>
  </w:abstractNum>
  <w:abstractNum w:abstractNumId="108" w15:restartNumberingAfterBreak="0">
    <w:nsid w:val="7E3B7EE3"/>
    <w:multiLevelType w:val="hybridMultilevel"/>
    <w:tmpl w:val="1CD459B4"/>
    <w:lvl w:ilvl="0" w:tplc="E88A7C36">
      <w:start w:val="1"/>
      <w:numFmt w:val="lowerLetter"/>
      <w:lvlText w:val="(%1)"/>
      <w:lvlJc w:val="left"/>
      <w:pPr>
        <w:ind w:left="401" w:hanging="295"/>
      </w:pPr>
      <w:rPr>
        <w:rFonts w:ascii="Cambria" w:eastAsia="Cambria" w:hAnsi="Cambria" w:cs="Cambria" w:hint="default"/>
        <w:b w:val="0"/>
        <w:bCs w:val="0"/>
        <w:i w:val="0"/>
        <w:iCs w:val="0"/>
        <w:w w:val="76"/>
        <w:sz w:val="19"/>
        <w:szCs w:val="19"/>
        <w:lang w:val="en-US" w:eastAsia="en-US" w:bidi="ar-SA"/>
      </w:rPr>
    </w:lvl>
    <w:lvl w:ilvl="1" w:tplc="9A5C5C88">
      <w:numFmt w:val="bullet"/>
      <w:lvlText w:val="•"/>
      <w:lvlJc w:val="left"/>
      <w:pPr>
        <w:ind w:left="1304" w:hanging="295"/>
      </w:pPr>
      <w:rPr>
        <w:rFonts w:hint="default"/>
        <w:lang w:val="en-US" w:eastAsia="en-US" w:bidi="ar-SA"/>
      </w:rPr>
    </w:lvl>
    <w:lvl w:ilvl="2" w:tplc="559E1F3E">
      <w:numFmt w:val="bullet"/>
      <w:lvlText w:val="•"/>
      <w:lvlJc w:val="left"/>
      <w:pPr>
        <w:ind w:left="2209" w:hanging="295"/>
      </w:pPr>
      <w:rPr>
        <w:rFonts w:hint="default"/>
        <w:lang w:val="en-US" w:eastAsia="en-US" w:bidi="ar-SA"/>
      </w:rPr>
    </w:lvl>
    <w:lvl w:ilvl="3" w:tplc="05A872CA">
      <w:numFmt w:val="bullet"/>
      <w:lvlText w:val="•"/>
      <w:lvlJc w:val="left"/>
      <w:pPr>
        <w:ind w:left="3113" w:hanging="295"/>
      </w:pPr>
      <w:rPr>
        <w:rFonts w:hint="default"/>
        <w:lang w:val="en-US" w:eastAsia="en-US" w:bidi="ar-SA"/>
      </w:rPr>
    </w:lvl>
    <w:lvl w:ilvl="4" w:tplc="4C5A83D4">
      <w:numFmt w:val="bullet"/>
      <w:lvlText w:val="•"/>
      <w:lvlJc w:val="left"/>
      <w:pPr>
        <w:ind w:left="4018" w:hanging="295"/>
      </w:pPr>
      <w:rPr>
        <w:rFonts w:hint="default"/>
        <w:lang w:val="en-US" w:eastAsia="en-US" w:bidi="ar-SA"/>
      </w:rPr>
    </w:lvl>
    <w:lvl w:ilvl="5" w:tplc="F8185ADC">
      <w:numFmt w:val="bullet"/>
      <w:lvlText w:val="•"/>
      <w:lvlJc w:val="left"/>
      <w:pPr>
        <w:ind w:left="4922" w:hanging="295"/>
      </w:pPr>
      <w:rPr>
        <w:rFonts w:hint="default"/>
        <w:lang w:val="en-US" w:eastAsia="en-US" w:bidi="ar-SA"/>
      </w:rPr>
    </w:lvl>
    <w:lvl w:ilvl="6" w:tplc="035C454E">
      <w:numFmt w:val="bullet"/>
      <w:lvlText w:val="•"/>
      <w:lvlJc w:val="left"/>
      <w:pPr>
        <w:ind w:left="5827" w:hanging="295"/>
      </w:pPr>
      <w:rPr>
        <w:rFonts w:hint="default"/>
        <w:lang w:val="en-US" w:eastAsia="en-US" w:bidi="ar-SA"/>
      </w:rPr>
    </w:lvl>
    <w:lvl w:ilvl="7" w:tplc="14DEFD54">
      <w:numFmt w:val="bullet"/>
      <w:lvlText w:val="•"/>
      <w:lvlJc w:val="left"/>
      <w:pPr>
        <w:ind w:left="6731" w:hanging="295"/>
      </w:pPr>
      <w:rPr>
        <w:rFonts w:hint="default"/>
        <w:lang w:val="en-US" w:eastAsia="en-US" w:bidi="ar-SA"/>
      </w:rPr>
    </w:lvl>
    <w:lvl w:ilvl="8" w:tplc="399C926E">
      <w:numFmt w:val="bullet"/>
      <w:lvlText w:val="•"/>
      <w:lvlJc w:val="left"/>
      <w:pPr>
        <w:ind w:left="7636" w:hanging="295"/>
      </w:pPr>
      <w:rPr>
        <w:rFonts w:hint="default"/>
        <w:lang w:val="en-US" w:eastAsia="en-US" w:bidi="ar-SA"/>
      </w:rPr>
    </w:lvl>
  </w:abstractNum>
  <w:abstractNum w:abstractNumId="109" w15:restartNumberingAfterBreak="0">
    <w:nsid w:val="7FF94128"/>
    <w:multiLevelType w:val="hybridMultilevel"/>
    <w:tmpl w:val="B072B5D2"/>
    <w:lvl w:ilvl="0" w:tplc="AFD06E04">
      <w:start w:val="6"/>
      <w:numFmt w:val="decimal"/>
      <w:lvlText w:val="(%1)"/>
      <w:lvlJc w:val="left"/>
      <w:pPr>
        <w:ind w:left="644" w:hanging="538"/>
      </w:pPr>
      <w:rPr>
        <w:rFonts w:ascii="Cambria" w:eastAsia="Cambria" w:hAnsi="Cambria" w:cs="Cambria" w:hint="default"/>
        <w:b w:val="0"/>
        <w:bCs w:val="0"/>
        <w:i w:val="0"/>
        <w:iCs w:val="0"/>
        <w:w w:val="80"/>
        <w:sz w:val="19"/>
        <w:szCs w:val="19"/>
        <w:lang w:val="en-US" w:eastAsia="en-US" w:bidi="ar-SA"/>
      </w:rPr>
    </w:lvl>
    <w:lvl w:ilvl="1" w:tplc="2B3E7154">
      <w:numFmt w:val="bullet"/>
      <w:lvlText w:val="•"/>
      <w:lvlJc w:val="left"/>
      <w:pPr>
        <w:ind w:left="1520" w:hanging="538"/>
      </w:pPr>
      <w:rPr>
        <w:rFonts w:hint="default"/>
        <w:lang w:val="en-US" w:eastAsia="en-US" w:bidi="ar-SA"/>
      </w:rPr>
    </w:lvl>
    <w:lvl w:ilvl="2" w:tplc="24042528">
      <w:numFmt w:val="bullet"/>
      <w:lvlText w:val="•"/>
      <w:lvlJc w:val="left"/>
      <w:pPr>
        <w:ind w:left="2401" w:hanging="538"/>
      </w:pPr>
      <w:rPr>
        <w:rFonts w:hint="default"/>
        <w:lang w:val="en-US" w:eastAsia="en-US" w:bidi="ar-SA"/>
      </w:rPr>
    </w:lvl>
    <w:lvl w:ilvl="3" w:tplc="F1169D9C">
      <w:numFmt w:val="bullet"/>
      <w:lvlText w:val="•"/>
      <w:lvlJc w:val="left"/>
      <w:pPr>
        <w:ind w:left="3281" w:hanging="538"/>
      </w:pPr>
      <w:rPr>
        <w:rFonts w:hint="default"/>
        <w:lang w:val="en-US" w:eastAsia="en-US" w:bidi="ar-SA"/>
      </w:rPr>
    </w:lvl>
    <w:lvl w:ilvl="4" w:tplc="EC087E70">
      <w:numFmt w:val="bullet"/>
      <w:lvlText w:val="•"/>
      <w:lvlJc w:val="left"/>
      <w:pPr>
        <w:ind w:left="4162" w:hanging="538"/>
      </w:pPr>
      <w:rPr>
        <w:rFonts w:hint="default"/>
        <w:lang w:val="en-US" w:eastAsia="en-US" w:bidi="ar-SA"/>
      </w:rPr>
    </w:lvl>
    <w:lvl w:ilvl="5" w:tplc="1DD60BAC">
      <w:numFmt w:val="bullet"/>
      <w:lvlText w:val="•"/>
      <w:lvlJc w:val="left"/>
      <w:pPr>
        <w:ind w:left="5042" w:hanging="538"/>
      </w:pPr>
      <w:rPr>
        <w:rFonts w:hint="default"/>
        <w:lang w:val="en-US" w:eastAsia="en-US" w:bidi="ar-SA"/>
      </w:rPr>
    </w:lvl>
    <w:lvl w:ilvl="6" w:tplc="403C9654">
      <w:numFmt w:val="bullet"/>
      <w:lvlText w:val="•"/>
      <w:lvlJc w:val="left"/>
      <w:pPr>
        <w:ind w:left="5923" w:hanging="538"/>
      </w:pPr>
      <w:rPr>
        <w:rFonts w:hint="default"/>
        <w:lang w:val="en-US" w:eastAsia="en-US" w:bidi="ar-SA"/>
      </w:rPr>
    </w:lvl>
    <w:lvl w:ilvl="7" w:tplc="857E9EBA">
      <w:numFmt w:val="bullet"/>
      <w:lvlText w:val="•"/>
      <w:lvlJc w:val="left"/>
      <w:pPr>
        <w:ind w:left="6803" w:hanging="538"/>
      </w:pPr>
      <w:rPr>
        <w:rFonts w:hint="default"/>
        <w:lang w:val="en-US" w:eastAsia="en-US" w:bidi="ar-SA"/>
      </w:rPr>
    </w:lvl>
    <w:lvl w:ilvl="8" w:tplc="DF72D182">
      <w:numFmt w:val="bullet"/>
      <w:lvlText w:val="•"/>
      <w:lvlJc w:val="left"/>
      <w:pPr>
        <w:ind w:left="7684" w:hanging="538"/>
      </w:pPr>
      <w:rPr>
        <w:rFonts w:hint="default"/>
        <w:lang w:val="en-US" w:eastAsia="en-US" w:bidi="ar-SA"/>
      </w:rPr>
    </w:lvl>
  </w:abstractNum>
  <w:num w:numId="1">
    <w:abstractNumId w:val="28"/>
  </w:num>
  <w:num w:numId="2">
    <w:abstractNumId w:val="64"/>
  </w:num>
  <w:num w:numId="3">
    <w:abstractNumId w:val="79"/>
  </w:num>
  <w:num w:numId="4">
    <w:abstractNumId w:val="75"/>
  </w:num>
  <w:num w:numId="5">
    <w:abstractNumId w:val="0"/>
  </w:num>
  <w:num w:numId="6">
    <w:abstractNumId w:val="97"/>
  </w:num>
  <w:num w:numId="7">
    <w:abstractNumId w:val="76"/>
  </w:num>
  <w:num w:numId="8">
    <w:abstractNumId w:val="96"/>
  </w:num>
  <w:num w:numId="9">
    <w:abstractNumId w:val="86"/>
  </w:num>
  <w:num w:numId="10">
    <w:abstractNumId w:val="41"/>
  </w:num>
  <w:num w:numId="11">
    <w:abstractNumId w:val="33"/>
  </w:num>
  <w:num w:numId="12">
    <w:abstractNumId w:val="4"/>
  </w:num>
  <w:num w:numId="13">
    <w:abstractNumId w:val="89"/>
  </w:num>
  <w:num w:numId="14">
    <w:abstractNumId w:val="13"/>
  </w:num>
  <w:num w:numId="15">
    <w:abstractNumId w:val="101"/>
  </w:num>
  <w:num w:numId="16">
    <w:abstractNumId w:val="42"/>
  </w:num>
  <w:num w:numId="17">
    <w:abstractNumId w:val="106"/>
  </w:num>
  <w:num w:numId="18">
    <w:abstractNumId w:val="11"/>
  </w:num>
  <w:num w:numId="19">
    <w:abstractNumId w:val="99"/>
  </w:num>
  <w:num w:numId="20">
    <w:abstractNumId w:val="77"/>
  </w:num>
  <w:num w:numId="21">
    <w:abstractNumId w:val="10"/>
  </w:num>
  <w:num w:numId="22">
    <w:abstractNumId w:val="80"/>
  </w:num>
  <w:num w:numId="23">
    <w:abstractNumId w:val="8"/>
  </w:num>
  <w:num w:numId="24">
    <w:abstractNumId w:val="95"/>
  </w:num>
  <w:num w:numId="25">
    <w:abstractNumId w:val="107"/>
  </w:num>
  <w:num w:numId="26">
    <w:abstractNumId w:val="58"/>
  </w:num>
  <w:num w:numId="27">
    <w:abstractNumId w:val="45"/>
  </w:num>
  <w:num w:numId="28">
    <w:abstractNumId w:val="87"/>
  </w:num>
  <w:num w:numId="29">
    <w:abstractNumId w:val="78"/>
  </w:num>
  <w:num w:numId="30">
    <w:abstractNumId w:val="73"/>
  </w:num>
  <w:num w:numId="31">
    <w:abstractNumId w:val="103"/>
  </w:num>
  <w:num w:numId="32">
    <w:abstractNumId w:val="91"/>
  </w:num>
  <w:num w:numId="33">
    <w:abstractNumId w:val="52"/>
  </w:num>
  <w:num w:numId="34">
    <w:abstractNumId w:val="37"/>
  </w:num>
  <w:num w:numId="35">
    <w:abstractNumId w:val="59"/>
  </w:num>
  <w:num w:numId="36">
    <w:abstractNumId w:val="67"/>
  </w:num>
  <w:num w:numId="37">
    <w:abstractNumId w:val="66"/>
  </w:num>
  <w:num w:numId="38">
    <w:abstractNumId w:val="38"/>
  </w:num>
  <w:num w:numId="39">
    <w:abstractNumId w:val="26"/>
  </w:num>
  <w:num w:numId="40">
    <w:abstractNumId w:val="47"/>
  </w:num>
  <w:num w:numId="41">
    <w:abstractNumId w:val="93"/>
  </w:num>
  <w:num w:numId="42">
    <w:abstractNumId w:val="49"/>
  </w:num>
  <w:num w:numId="43">
    <w:abstractNumId w:val="54"/>
  </w:num>
  <w:num w:numId="44">
    <w:abstractNumId w:val="70"/>
  </w:num>
  <w:num w:numId="45">
    <w:abstractNumId w:val="21"/>
  </w:num>
  <w:num w:numId="46">
    <w:abstractNumId w:val="24"/>
  </w:num>
  <w:num w:numId="47">
    <w:abstractNumId w:val="16"/>
  </w:num>
  <w:num w:numId="48">
    <w:abstractNumId w:val="34"/>
  </w:num>
  <w:num w:numId="49">
    <w:abstractNumId w:val="22"/>
  </w:num>
  <w:num w:numId="50">
    <w:abstractNumId w:val="31"/>
  </w:num>
  <w:num w:numId="51">
    <w:abstractNumId w:val="74"/>
  </w:num>
  <w:num w:numId="52">
    <w:abstractNumId w:val="57"/>
  </w:num>
  <w:num w:numId="53">
    <w:abstractNumId w:val="40"/>
  </w:num>
  <w:num w:numId="54">
    <w:abstractNumId w:val="15"/>
  </w:num>
  <w:num w:numId="55">
    <w:abstractNumId w:val="3"/>
  </w:num>
  <w:num w:numId="56">
    <w:abstractNumId w:val="50"/>
  </w:num>
  <w:num w:numId="57">
    <w:abstractNumId w:val="98"/>
  </w:num>
  <w:num w:numId="58">
    <w:abstractNumId w:val="92"/>
  </w:num>
  <w:num w:numId="59">
    <w:abstractNumId w:val="55"/>
  </w:num>
  <w:num w:numId="60">
    <w:abstractNumId w:val="9"/>
  </w:num>
  <w:num w:numId="61">
    <w:abstractNumId w:val="12"/>
  </w:num>
  <w:num w:numId="62">
    <w:abstractNumId w:val="2"/>
  </w:num>
  <w:num w:numId="63">
    <w:abstractNumId w:val="35"/>
  </w:num>
  <w:num w:numId="64">
    <w:abstractNumId w:val="5"/>
  </w:num>
  <w:num w:numId="65">
    <w:abstractNumId w:val="65"/>
  </w:num>
  <w:num w:numId="66">
    <w:abstractNumId w:val="72"/>
  </w:num>
  <w:num w:numId="67">
    <w:abstractNumId w:val="62"/>
  </w:num>
  <w:num w:numId="68">
    <w:abstractNumId w:val="82"/>
  </w:num>
  <w:num w:numId="69">
    <w:abstractNumId w:val="30"/>
  </w:num>
  <w:num w:numId="70">
    <w:abstractNumId w:val="90"/>
  </w:num>
  <w:num w:numId="71">
    <w:abstractNumId w:val="60"/>
  </w:num>
  <w:num w:numId="72">
    <w:abstractNumId w:val="48"/>
  </w:num>
  <w:num w:numId="73">
    <w:abstractNumId w:val="69"/>
  </w:num>
  <w:num w:numId="74">
    <w:abstractNumId w:val="63"/>
  </w:num>
  <w:num w:numId="75">
    <w:abstractNumId w:val="7"/>
  </w:num>
  <w:num w:numId="76">
    <w:abstractNumId w:val="20"/>
  </w:num>
  <w:num w:numId="77">
    <w:abstractNumId w:val="46"/>
  </w:num>
  <w:num w:numId="78">
    <w:abstractNumId w:val="23"/>
  </w:num>
  <w:num w:numId="79">
    <w:abstractNumId w:val="71"/>
  </w:num>
  <w:num w:numId="80">
    <w:abstractNumId w:val="68"/>
  </w:num>
  <w:num w:numId="81">
    <w:abstractNumId w:val="104"/>
  </w:num>
  <w:num w:numId="82">
    <w:abstractNumId w:val="102"/>
  </w:num>
  <w:num w:numId="83">
    <w:abstractNumId w:val="6"/>
  </w:num>
  <w:num w:numId="84">
    <w:abstractNumId w:val="39"/>
  </w:num>
  <w:num w:numId="85">
    <w:abstractNumId w:val="44"/>
  </w:num>
  <w:num w:numId="86">
    <w:abstractNumId w:val="36"/>
  </w:num>
  <w:num w:numId="87">
    <w:abstractNumId w:val="108"/>
  </w:num>
  <w:num w:numId="88">
    <w:abstractNumId w:val="17"/>
  </w:num>
  <w:num w:numId="89">
    <w:abstractNumId w:val="51"/>
  </w:num>
  <w:num w:numId="90">
    <w:abstractNumId w:val="56"/>
  </w:num>
  <w:num w:numId="91">
    <w:abstractNumId w:val="25"/>
  </w:num>
  <w:num w:numId="92">
    <w:abstractNumId w:val="83"/>
  </w:num>
  <w:num w:numId="93">
    <w:abstractNumId w:val="61"/>
  </w:num>
  <w:num w:numId="94">
    <w:abstractNumId w:val="1"/>
  </w:num>
  <w:num w:numId="95">
    <w:abstractNumId w:val="43"/>
  </w:num>
  <w:num w:numId="96">
    <w:abstractNumId w:val="94"/>
  </w:num>
  <w:num w:numId="97">
    <w:abstractNumId w:val="81"/>
  </w:num>
  <w:num w:numId="98">
    <w:abstractNumId w:val="53"/>
  </w:num>
  <w:num w:numId="99">
    <w:abstractNumId w:val="19"/>
  </w:num>
  <w:num w:numId="100">
    <w:abstractNumId w:val="32"/>
  </w:num>
  <w:num w:numId="101">
    <w:abstractNumId w:val="84"/>
  </w:num>
  <w:num w:numId="102">
    <w:abstractNumId w:val="100"/>
  </w:num>
  <w:num w:numId="103">
    <w:abstractNumId w:val="85"/>
  </w:num>
  <w:num w:numId="104">
    <w:abstractNumId w:val="29"/>
  </w:num>
  <w:num w:numId="105">
    <w:abstractNumId w:val="105"/>
  </w:num>
  <w:num w:numId="106">
    <w:abstractNumId w:val="88"/>
  </w:num>
  <w:num w:numId="107">
    <w:abstractNumId w:val="109"/>
  </w:num>
  <w:num w:numId="108">
    <w:abstractNumId w:val="14"/>
  </w:num>
  <w:num w:numId="109">
    <w:abstractNumId w:val="18"/>
  </w:num>
  <w:num w:numId="110">
    <w:abstractNumId w:val="27"/>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evenAndOddHeaders/>
  <w:drawingGridHorizontalSpacing w:val="110"/>
  <w:displayHorizontalDrawingGridEvery w:val="2"/>
  <w:characterSpacingControl w:val="doNotCompress"/>
  <w:hdrShapeDefaults>
    <o:shapedefaults v:ext="edit" spidmax="205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FF6"/>
    <w:rsid w:val="00046CF3"/>
    <w:rsid w:val="00127A13"/>
    <w:rsid w:val="001A1FB1"/>
    <w:rsid w:val="002E65DA"/>
    <w:rsid w:val="00343FF6"/>
    <w:rsid w:val="00446F08"/>
    <w:rsid w:val="00635E89"/>
    <w:rsid w:val="00637C39"/>
    <w:rsid w:val="00827431"/>
    <w:rsid w:val="00852469"/>
    <w:rsid w:val="00917184"/>
    <w:rsid w:val="009B5821"/>
    <w:rsid w:val="00A250B6"/>
    <w:rsid w:val="00B12060"/>
    <w:rsid w:val="00B14F02"/>
    <w:rsid w:val="00B70767"/>
    <w:rsid w:val="00DF6409"/>
    <w:rsid w:val="00E05FA5"/>
    <w:rsid w:val="00F819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9D72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mbria" w:eastAsia="Cambria" w:hAnsi="Cambria" w:cs="Cambria"/>
    </w:rPr>
  </w:style>
  <w:style w:type="paragraph" w:styleId="Heading1">
    <w:name w:val="heading 1"/>
    <w:basedOn w:val="Normal"/>
    <w:uiPriority w:val="9"/>
    <w:qFormat/>
    <w:pPr>
      <w:ind w:left="618" w:right="635"/>
      <w:jc w:val="center"/>
      <w:outlineLvl w:val="0"/>
    </w:pPr>
    <w:rPr>
      <w:rFonts w:ascii="Book Antiqua" w:eastAsia="Book Antiqua" w:hAnsi="Book Antiqua" w:cs="Book Antiqua"/>
      <w:b/>
      <w:bCs/>
      <w:sz w:val="19"/>
      <w:szCs w:val="19"/>
    </w:rPr>
  </w:style>
  <w:style w:type="paragraph" w:styleId="Heading2">
    <w:name w:val="heading 2"/>
    <w:basedOn w:val="Normal"/>
    <w:uiPriority w:val="9"/>
    <w:unhideWhenUsed/>
    <w:qFormat/>
    <w:pPr>
      <w:ind w:left="617" w:right="635"/>
      <w:jc w:val="center"/>
      <w:outlineLvl w:val="1"/>
    </w:pPr>
    <w:rPr>
      <w:b/>
      <w:bCs/>
      <w:i/>
      <w:i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7" w:right="125"/>
      <w:jc w:val="both"/>
    </w:pPr>
  </w:style>
  <w:style w:type="paragraph" w:customStyle="1" w:styleId="TableParagraph">
    <w:name w:val="Table Paragraph"/>
    <w:basedOn w:val="Normal"/>
    <w:uiPriority w:val="1"/>
    <w:qFormat/>
  </w:style>
  <w:style w:type="paragraph" w:styleId="Revision">
    <w:name w:val="Revision"/>
    <w:hidden/>
    <w:uiPriority w:val="99"/>
    <w:semiHidden/>
    <w:rsid w:val="00827431"/>
    <w:pPr>
      <w:widowControl/>
      <w:autoSpaceDE/>
      <w:autoSpaceDN/>
    </w:pPr>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6A560B9C-0B5F-4B0A-8F58-B092D663E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91F1B8-F401-4EF4-B967-4EF362D681F3}">
  <ds:schemaRefs>
    <ds:schemaRef ds:uri="http://schemas.microsoft.com/sharepoint/v3/contenttype/forms"/>
  </ds:schemaRefs>
</ds:datastoreItem>
</file>

<file path=customXml/itemProps3.xml><?xml version="1.0" encoding="utf-8"?>
<ds:datastoreItem xmlns:ds="http://schemas.openxmlformats.org/officeDocument/2006/customXml" ds:itemID="{03D360D8-4E01-4426-9AF6-04C4E41803EB}">
  <ds:schemaRefs>
    <ds:schemaRef ds:uri="a5ff7179-4526-4e31-84f3-1e5086ece008"/>
    <ds:schemaRef ds:uri="http://purl.org/dc/dcmitype/"/>
    <ds:schemaRef ds:uri="http://schemas.microsoft.com/office/2006/documentManagement/types"/>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20978</Words>
  <Characters>119577</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2022-11-29T10:12:00Z</dcterms:created>
  <dcterms:modified xsi:type="dcterms:W3CDTF">2022-11-29T10:12:00Z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