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swift completion of a fully functioning and interconnected internal energy market is crucial to maintaining security of energy supply, increasing </w:t>
            </w:r>
            <w:proofErr w:type="gramStart"/>
            <w:r w:rsidRPr="00CA495E">
              <w:rPr>
                <w:rFonts w:ascii="inherit" w:eastAsia="Times New Roman" w:hAnsi="inherit" w:cs="Times New Roman"/>
                <w:sz w:val="24"/>
                <w:szCs w:val="24"/>
                <w:lang w:eastAsia="en-GB"/>
              </w:rPr>
              <w:t>competitiveness</w:t>
            </w:r>
            <w:proofErr w:type="gramEnd"/>
            <w:r w:rsidRPr="00CA495E">
              <w:rPr>
                <w:rFonts w:ascii="inherit" w:eastAsia="Times New Roman" w:hAnsi="inherit" w:cs="Times New Roman"/>
                <w:sz w:val="24"/>
                <w:szCs w:val="24"/>
                <w:lang w:eastAsia="en-GB"/>
              </w:rPr>
              <w:t xml:space="preserve">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w:t>
            </w:r>
            <w:proofErr w:type="gramStart"/>
            <w:r w:rsidRPr="00CA495E">
              <w:rPr>
                <w:rFonts w:ascii="inherit" w:eastAsia="Times New Roman" w:hAnsi="inherit" w:cs="Times New Roman"/>
                <w:sz w:val="24"/>
                <w:szCs w:val="24"/>
                <w:lang w:eastAsia="en-GB"/>
              </w:rPr>
              <w:t>preserving</w:t>
            </w:r>
            <w:proofErr w:type="gramEnd"/>
            <w:r w:rsidRPr="00CA495E">
              <w:rPr>
                <w:rFonts w:ascii="inherit" w:eastAsia="Times New Roman" w:hAnsi="inherit" w:cs="Times New Roman"/>
                <w:sz w:val="24"/>
                <w:szCs w:val="24"/>
                <w:lang w:eastAsia="en-GB"/>
              </w:rPr>
              <w:t xml:space="preserve">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Harmonised rules for grid connection for demand facilities and distribution systems should be set out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Different synchronous electricity systems in the Union have different characteristics which need to be </w:t>
            </w:r>
            <w:proofErr w:type="gramStart"/>
            <w:r w:rsidRPr="00CA495E">
              <w:rPr>
                <w:rFonts w:ascii="inherit" w:eastAsia="Times New Roman" w:hAnsi="inherit" w:cs="Times New Roman"/>
                <w:sz w:val="24"/>
                <w:szCs w:val="24"/>
                <w:lang w:eastAsia="en-GB"/>
              </w:rPr>
              <w:t>taken into account</w:t>
            </w:r>
            <w:proofErr w:type="gramEnd"/>
            <w:r w:rsidRPr="00CA495E">
              <w:rPr>
                <w:rFonts w:ascii="inherit" w:eastAsia="Times New Roman" w:hAnsi="inherit" w:cs="Times New Roman"/>
                <w:sz w:val="24"/>
                <w:szCs w:val="24"/>
                <w:lang w:eastAsia="en-GB"/>
              </w:rPr>
              <w:t xml:space="preserve">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w:t>
            </w:r>
            <w:proofErr w:type="gramStart"/>
            <w:r w:rsidRPr="00CA495E">
              <w:rPr>
                <w:rFonts w:ascii="inherit" w:eastAsia="Times New Roman" w:hAnsi="inherit" w:cs="Times New Roman"/>
                <w:sz w:val="24"/>
                <w:szCs w:val="24"/>
                <w:lang w:eastAsia="en-GB"/>
              </w:rPr>
              <w:t>take action</w:t>
            </w:r>
            <w:proofErr w:type="gramEnd"/>
            <w:r w:rsidRPr="00CA495E">
              <w:rPr>
                <w:rFonts w:ascii="inherit" w:eastAsia="Times New Roman" w:hAnsi="inherit" w:cs="Times New Roman"/>
                <w:sz w:val="24"/>
                <w:szCs w:val="24"/>
                <w:lang w:eastAsia="en-GB"/>
              </w:rPr>
              <w:t xml:space="preserve">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w:t>
            </w:r>
            <w:proofErr w:type="gramStart"/>
            <w:r w:rsidRPr="00CA495E">
              <w:rPr>
                <w:rFonts w:ascii="inherit" w:eastAsia="Times New Roman" w:hAnsi="inherit" w:cs="Times New Roman"/>
                <w:sz w:val="24"/>
                <w:szCs w:val="24"/>
                <w:lang w:eastAsia="en-GB"/>
              </w:rPr>
              <w:t>system</w:t>
            </w:r>
            <w:proofErr w:type="gramEnd"/>
            <w:r w:rsidRPr="00CA495E">
              <w:rPr>
                <w:rFonts w:ascii="inherit" w:eastAsia="Times New Roman" w:hAnsi="inherit" w:cs="Times New Roman"/>
                <w:sz w:val="24"/>
                <w:szCs w:val="24"/>
                <w:lang w:eastAsia="en-GB"/>
              </w:rPr>
              <w:t xml:space="preserve">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administrative burdens and costs associated with providing demand response should be kept within reasonable limits, </w:t>
            </w:r>
            <w:proofErr w:type="gramStart"/>
            <w:r w:rsidRPr="00CA495E">
              <w:rPr>
                <w:rFonts w:ascii="inherit" w:eastAsia="Times New Roman" w:hAnsi="inherit" w:cs="Times New Roman"/>
                <w:sz w:val="24"/>
                <w:szCs w:val="24"/>
                <w:lang w:eastAsia="en-GB"/>
              </w:rPr>
              <w:t>in particular as</w:t>
            </w:r>
            <w:proofErr w:type="gramEnd"/>
            <w:r w:rsidRPr="00CA495E">
              <w:rPr>
                <w:rFonts w:ascii="inherit" w:eastAsia="Times New Roman" w:hAnsi="inherit" w:cs="Times New Roman"/>
                <w:sz w:val="24"/>
                <w:szCs w:val="24"/>
                <w:lang w:eastAsia="en-GB"/>
              </w:rPr>
              <w:t xml:space="preserve">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50FD6173" w:rsidR="00F435F4" w:rsidRPr="00270DD5" w:rsidRDefault="00072DF4" w:rsidP="00F435F4">
            <w:pPr>
              <w:spacing w:before="120" w:after="0" w:line="240" w:lineRule="auto"/>
              <w:jc w:val="both"/>
              <w:rPr>
                <w:rFonts w:ascii="inherit" w:eastAsia="Times New Roman" w:hAnsi="inherit" w:cs="Times New Roman"/>
                <w:sz w:val="24"/>
                <w:szCs w:val="24"/>
                <w:lang w:eastAsia="en-GB"/>
              </w:rPr>
            </w:pPr>
            <w:commentRangeStart w:id="1"/>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Furthermore, </w:t>
            </w:r>
            <w:ins w:id="2" w:author="Author">
              <w:r w:rsidR="00A4705F" w:rsidRPr="00A4705F">
                <w:rPr>
                  <w:rFonts w:ascii="inherit" w:eastAsia="Times New Roman" w:hAnsi="inherit" w:cs="Times New Roman"/>
                  <w:sz w:val="24"/>
                  <w:szCs w:val="24"/>
                  <w:lang w:eastAsia="en-GB"/>
                </w:rPr>
                <w:t>V1G electric vehicles and associated V1G electric vehicle supply equipment</w:t>
              </w:r>
            </w:ins>
            <w:del w:id="3" w:author="Author">
              <w:r w:rsidR="00F435F4" w:rsidRPr="00270DD5" w:rsidDel="00A4705F">
                <w:rPr>
                  <w:rFonts w:ascii="inherit" w:eastAsia="Times New Roman" w:hAnsi="inherit" w:cs="Times New Roman"/>
                  <w:sz w:val="24"/>
                  <w:szCs w:val="24"/>
                  <w:lang w:eastAsia="en-GB"/>
                </w:rPr>
                <w:delText>C</w:delText>
              </w:r>
              <w:r w:rsidDel="00A4705F">
                <w:rPr>
                  <w:rFonts w:ascii="inherit" w:eastAsia="Times New Roman" w:hAnsi="inherit" w:cs="Times New Roman"/>
                  <w:sz w:val="24"/>
                  <w:szCs w:val="24"/>
                  <w:lang w:eastAsia="en-GB"/>
                </w:rPr>
                <w:delText>c</w:delText>
              </w:r>
              <w:r w:rsidR="00F435F4" w:rsidRPr="00270DD5" w:rsidDel="00A4705F">
                <w:rPr>
                  <w:rFonts w:ascii="inherit" w:eastAsia="Times New Roman" w:hAnsi="inherit" w:cs="Times New Roman"/>
                  <w:sz w:val="24"/>
                  <w:szCs w:val="24"/>
                  <w:lang w:eastAsia="en-GB"/>
                </w:rPr>
                <w:delText>harging units for electro mobility</w:delText>
              </w:r>
            </w:del>
            <w:r w:rsidR="00F435F4" w:rsidRPr="00270DD5">
              <w:rPr>
                <w:rFonts w:ascii="inherit" w:eastAsia="Times New Roman" w:hAnsi="inherit" w:cs="Times New Roman"/>
                <w:sz w:val="24"/>
                <w:szCs w:val="24"/>
                <w:lang w:eastAsia="en-GB"/>
              </w:rPr>
              <w:t xml:space="preserve">,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commentRangeEnd w:id="1"/>
            <w:r w:rsidR="00D91C99">
              <w:rPr>
                <w:rStyle w:val="CommentReference"/>
              </w:rPr>
              <w:commentReference w:id="1"/>
            </w:r>
            <w:r w:rsidRPr="00270DD5">
              <w:rPr>
                <w:rFonts w:ascii="inherit" w:eastAsia="Times New Roman" w:hAnsi="inherit" w:cs="Times New Roman"/>
                <w:sz w:val="24"/>
                <w:szCs w:val="24"/>
                <w:lang w:eastAsia="en-GB"/>
              </w:rPr>
              <w:t>.</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57BD9BF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20166BB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172E27E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ensure full market integration. Established technical standards should be taken into </w:t>
            </w:r>
            <w:proofErr w:type="gramStart"/>
            <w:r w:rsidRPr="00CA495E">
              <w:rPr>
                <w:rFonts w:ascii="inherit" w:eastAsia="Times New Roman" w:hAnsi="inherit" w:cs="Times New Roman"/>
                <w:sz w:val="24"/>
                <w:szCs w:val="24"/>
                <w:lang w:eastAsia="en-GB"/>
              </w:rPr>
              <w:t>particular consideration</w:t>
            </w:r>
            <w:proofErr w:type="gramEnd"/>
            <w:r w:rsidRPr="00CA495E">
              <w:rPr>
                <w:rFonts w:ascii="inherit" w:eastAsia="Times New Roman" w:hAnsi="inherit" w:cs="Times New Roman"/>
                <w:sz w:val="24"/>
                <w:szCs w:val="24"/>
                <w:lang w:eastAsia="en-GB"/>
              </w:rPr>
              <w:t xml:space="preserve">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60BE01D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3"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74597A0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27AB78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78388AD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2C33941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This Regulation has been adopted </w:t>
            </w:r>
            <w:proofErr w:type="gramStart"/>
            <w:r w:rsidRPr="00CA495E">
              <w:rPr>
                <w:rFonts w:ascii="inherit" w:eastAsia="Times New Roman" w:hAnsi="inherit" w:cs="Times New Roman"/>
                <w:sz w:val="24"/>
                <w:szCs w:val="24"/>
                <w:lang w:eastAsia="en-GB"/>
              </w:rPr>
              <w:t>on the basis of</w:t>
            </w:r>
            <w:proofErr w:type="gramEnd"/>
            <w:r w:rsidRPr="00CA495E">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51C496C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49A06B0D"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w:t>
      </w:r>
      <w:proofErr w:type="gramStart"/>
      <w:r w:rsidRPr="00E559F1">
        <w:rPr>
          <w:rFonts w:ascii="inherit" w:eastAsia="Times New Roman" w:hAnsi="inherit" w:cs="Times New Roman"/>
          <w:sz w:val="24"/>
          <w:szCs w:val="24"/>
          <w:lang w:eastAsia="en-GB"/>
        </w:rPr>
        <w:t>pumps</w:t>
      </w:r>
      <w:proofErr w:type="gramEnd"/>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ins w:id="4" w:author="Author">
        <w:r w:rsidR="009F033D">
          <w:rPr>
            <w:rFonts w:ascii="inherit" w:eastAsia="Times New Roman" w:hAnsi="inherit" w:cs="Times New Roman"/>
            <w:sz w:val="24"/>
            <w:szCs w:val="24"/>
            <w:lang w:eastAsia="en-GB"/>
          </w:rPr>
          <w:t xml:space="preserve"> </w:t>
        </w:r>
      </w:ins>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5" w:name="_Hlk131174167"/>
      <w:r w:rsidRPr="00CA495E">
        <w:lastRenderedPageBreak/>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092AA39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6" w:name="_Hlk131174175"/>
      <w:bookmarkEnd w:id="5"/>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4"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5"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6"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7"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7"/>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6"/>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8"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26C5BB1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 xml:space="preserve">-connected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9"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0AA6DFE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8"/>
      <w:bookmarkEnd w:id="9"/>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0118264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main</w:t>
            </w:r>
            <w:proofErr w:type="gramEnd"/>
            <w:r w:rsidRPr="00CA495E">
              <w:rPr>
                <w:rFonts w:ascii="inherit" w:eastAsia="Times New Roman" w:hAnsi="inherit" w:cs="Times New Roman"/>
                <w:sz w:val="24"/>
                <w:szCs w:val="24"/>
                <w:lang w:eastAsia="en-GB"/>
              </w:rPr>
              <w:t xml:space="preserve">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transmission</w:t>
            </w:r>
            <w:proofErr w:type="gramEnd"/>
            <w:r w:rsidRPr="00CA495E">
              <w:rPr>
                <w:rFonts w:ascii="inherit" w:eastAsia="Times New Roman" w:hAnsi="inherit" w:cs="Times New Roman"/>
                <w:sz w:val="24"/>
                <w:szCs w:val="24"/>
                <w:lang w:eastAsia="en-GB"/>
              </w:rPr>
              <w:t>-connected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maximum</w:t>
            </w:r>
            <w:proofErr w:type="gramEnd"/>
            <w:r w:rsidRPr="00CA495E">
              <w:rPr>
                <w:rFonts w:ascii="inherit" w:eastAsia="Times New Roman" w:hAnsi="inherit" w:cs="Times New Roman"/>
                <w:sz w:val="24"/>
                <w:szCs w:val="24"/>
                <w:lang w:eastAsia="en-GB"/>
              </w:rPr>
              <w:t xml:space="preserve">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maximum</w:t>
            </w:r>
            <w:proofErr w:type="gramEnd"/>
            <w:r w:rsidRPr="00CA495E">
              <w:rPr>
                <w:rFonts w:ascii="inherit" w:eastAsia="Times New Roman" w:hAnsi="inherit" w:cs="Times New Roman"/>
                <w:sz w:val="24"/>
                <w:szCs w:val="24"/>
                <w:lang w:eastAsia="en-GB"/>
              </w:rPr>
              <w:t xml:space="preserve">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w:t>
            </w:r>
            <w:r w:rsidRPr="00CA495E">
              <w:rPr>
                <w:rFonts w:ascii="inherit" w:eastAsia="Times New Roman" w:hAnsi="inherit" w:cs="Times New Roman"/>
                <w:sz w:val="24"/>
                <w:szCs w:val="24"/>
                <w:lang w:eastAsia="en-GB"/>
              </w:rPr>
              <w:lastRenderedPageBreak/>
              <w:t>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low</w:t>
            </w:r>
            <w:proofErr w:type="gramEnd"/>
            <w:r w:rsidRPr="00CA495E">
              <w:rPr>
                <w:rFonts w:ascii="inherit" w:eastAsia="Times New Roman" w:hAnsi="inherit" w:cs="Times New Roman"/>
                <w:sz w:val="24"/>
                <w:szCs w:val="24"/>
                <w:lang w:eastAsia="en-GB"/>
              </w:rPr>
              <w:t xml:space="preserve">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low</w:t>
            </w:r>
            <w:proofErr w:type="gramEnd"/>
            <w:r w:rsidRPr="00CA495E">
              <w:rPr>
                <w:rFonts w:ascii="inherit" w:eastAsia="Times New Roman" w:hAnsi="inherit" w:cs="Times New Roman"/>
                <w:sz w:val="24"/>
                <w:szCs w:val="24"/>
                <w:lang w:eastAsia="en-GB"/>
              </w:rPr>
              <w:t xml:space="preserve">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on</w:t>
            </w:r>
            <w:proofErr w:type="gramEnd"/>
            <w:r w:rsidRPr="00CA495E">
              <w:rPr>
                <w:rFonts w:ascii="inherit" w:eastAsia="Times New Roman" w:hAnsi="inherit" w:cs="Times New Roman"/>
                <w:sz w:val="24"/>
                <w:szCs w:val="24"/>
                <w:lang w:eastAsia="en-GB"/>
              </w:rPr>
              <w:t xml:space="preserve">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on</w:t>
            </w:r>
            <w:proofErr w:type="gramEnd"/>
            <w:r w:rsidRPr="00CA495E">
              <w:rPr>
                <w:rFonts w:ascii="inherit" w:eastAsia="Times New Roman" w:hAnsi="inherit" w:cs="Times New Roman"/>
                <w:sz w:val="24"/>
                <w:szCs w:val="24"/>
                <w:lang w:eastAsia="en-GB"/>
              </w:rPr>
              <w:t xml:space="preserve">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control</w:t>
            </w:r>
            <w:proofErr w:type="gramEnd"/>
            <w:r w:rsidRPr="00CA495E">
              <w:rPr>
                <w:rFonts w:ascii="inherit" w:eastAsia="Times New Roman" w:hAnsi="inherit" w:cs="Times New Roman"/>
                <w:sz w:val="24"/>
                <w:szCs w:val="24"/>
                <w:lang w:eastAsia="en-GB"/>
              </w:rPr>
              <w:t xml:space="preserve">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block</w:t>
            </w:r>
            <w:proofErr w:type="gramEnd"/>
            <w:r w:rsidRPr="00CA495E">
              <w:rPr>
                <w:rFonts w:ascii="inherit" w:eastAsia="Times New Roman" w:hAnsi="inherit" w:cs="Times New Roman"/>
                <w:sz w:val="24"/>
                <w:szCs w:val="24"/>
                <w:lang w:eastAsia="en-GB"/>
              </w:rPr>
              <w:t xml:space="preserve">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gramStart"/>
            <w:r w:rsidRPr="00CA495E">
              <w:rPr>
                <w:rFonts w:ascii="inherit" w:eastAsia="Times New Roman" w:hAnsi="inherit" w:cs="Times New Roman"/>
                <w:sz w:val="24"/>
                <w:szCs w:val="24"/>
                <w:lang w:eastAsia="en-GB"/>
              </w:rPr>
              <w:t>demand</w:t>
            </w:r>
            <w:proofErr w:type="gramEnd"/>
            <w:r w:rsidRPr="00CA495E">
              <w:rPr>
                <w:rFonts w:ascii="inherit" w:eastAsia="Times New Roman" w:hAnsi="inherit" w:cs="Times New Roman"/>
                <w:sz w:val="24"/>
                <w:szCs w:val="24"/>
                <w:lang w:eastAsia="en-GB"/>
              </w:rPr>
              <w:t xml:space="preserve">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738DE49D"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w:t>
            </w:r>
            <w:proofErr w:type="gramStart"/>
            <w:r w:rsidRPr="00E509F1">
              <w:rPr>
                <w:rFonts w:ascii="inherit" w:eastAsia="Times New Roman" w:hAnsi="inherit" w:cs="Times New Roman"/>
                <w:sz w:val="24"/>
                <w:szCs w:val="24"/>
                <w:lang w:eastAsia="en-GB"/>
              </w:rPr>
              <w:t>power</w:t>
            </w:r>
            <w:proofErr w:type="gramEnd"/>
            <w:r w:rsidRPr="00E509F1">
              <w:rPr>
                <w:rFonts w:ascii="inherit" w:eastAsia="Times New Roman" w:hAnsi="inherit" w:cs="Times New Roman"/>
                <w:sz w:val="24"/>
                <w:szCs w:val="24"/>
                <w:lang w:eastAsia="en-GB"/>
              </w:rPr>
              <w:t>-to-gas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w:t>
            </w:r>
            <w:proofErr w:type="gramStart"/>
            <w:r w:rsidRPr="00155EB4">
              <w:rPr>
                <w:rFonts w:ascii="inherit" w:eastAsia="Times New Roman" w:hAnsi="inherit" w:cs="Times New Roman"/>
                <w:sz w:val="24"/>
                <w:szCs w:val="24"/>
                <w:lang w:eastAsia="en-GB"/>
              </w:rPr>
              <w:t>heat</w:t>
            </w:r>
            <w:proofErr w:type="gramEnd"/>
            <w:r w:rsidRPr="00155EB4">
              <w:rPr>
                <w:rFonts w:ascii="inherit" w:eastAsia="Times New Roman" w:hAnsi="inherit" w:cs="Times New Roman"/>
                <w:sz w:val="24"/>
                <w:szCs w:val="24"/>
                <w:lang w:eastAsia="en-GB"/>
              </w:rPr>
              <w:t xml:space="preserve">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w:t>
            </w:r>
            <w:proofErr w:type="gramStart"/>
            <w:r w:rsidRPr="00E509F1">
              <w:rPr>
                <w:rFonts w:ascii="inherit" w:eastAsia="Times New Roman" w:hAnsi="inherit" w:cs="Times New Roman"/>
                <w:sz w:val="24"/>
                <w:szCs w:val="24"/>
                <w:lang w:eastAsia="en-GB"/>
              </w:rPr>
              <w:t>minimum</w:t>
            </w:r>
            <w:proofErr w:type="gramEnd"/>
            <w:r w:rsidRPr="00E509F1">
              <w:rPr>
                <w:rFonts w:ascii="inherit" w:eastAsia="Times New Roman" w:hAnsi="inherit" w:cs="Times New Roman"/>
                <w:sz w:val="24"/>
                <w:szCs w:val="24"/>
                <w:lang w:eastAsia="en-GB"/>
              </w:rPr>
              <w:t xml:space="preserve">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733CB9C1" w14:textId="77777777" w:rsidR="007B0846" w:rsidRDefault="00B12356" w:rsidP="00AD22AC">
            <w:pPr>
              <w:spacing w:before="120" w:after="0" w:line="240" w:lineRule="auto"/>
              <w:jc w:val="both"/>
              <w:rPr>
                <w:ins w:id="10" w:author="Autho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roofErr w:type="gramStart"/>
            <w:r>
              <w:rPr>
                <w:rFonts w:ascii="inherit" w:eastAsia="Times New Roman" w:hAnsi="inherit" w:cs="Times New Roman"/>
                <w:sz w:val="24"/>
                <w:szCs w:val="24"/>
                <w:lang w:eastAsia="en-GB"/>
              </w:rPr>
              <w:t>limited</w:t>
            </w:r>
            <w:proofErr w:type="gramEnd"/>
            <w:r>
              <w:rPr>
                <w:rFonts w:ascii="inherit" w:eastAsia="Times New Roman" w:hAnsi="inherit" w:cs="Times New Roman"/>
                <w:sz w:val="24"/>
                <w:szCs w:val="24"/>
                <w:lang w:eastAsia="en-GB"/>
              </w:rPr>
              <w:t xml:space="preserve">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p w14:paraId="042B269B" w14:textId="669A4888" w:rsidR="007B0846" w:rsidRPr="00E509F1" w:rsidRDefault="00E67057" w:rsidP="00AD22AC">
            <w:pPr>
              <w:spacing w:before="120" w:after="0" w:line="240" w:lineRule="auto"/>
              <w:jc w:val="both"/>
              <w:rPr>
                <w:rFonts w:ascii="inherit" w:eastAsia="Times New Roman" w:hAnsi="inherit" w:cs="Times New Roman"/>
                <w:sz w:val="24"/>
                <w:szCs w:val="24"/>
                <w:lang w:eastAsia="en-GB"/>
              </w:rPr>
            </w:pPr>
            <w:commentRangeStart w:id="11"/>
            <w:ins w:id="12" w:author="Author">
              <w:r w:rsidRPr="00E67057">
                <w:rPr>
                  <w:rFonts w:ascii="inherit" w:eastAsia="Times New Roman" w:hAnsi="inherit" w:cs="Times New Roman"/>
                  <w:sz w:val="24"/>
                  <w:szCs w:val="24"/>
                  <w:lang w:eastAsia="en-GB"/>
                </w:rPr>
                <w:t xml:space="preserve">'V1G electric vehicle supply equipment' means the stationary and </w:t>
              </w:r>
              <w:proofErr w:type="spellStart"/>
              <w:r w:rsidRPr="00E67057">
                <w:rPr>
                  <w:rFonts w:ascii="inherit" w:eastAsia="Times New Roman" w:hAnsi="inherit" w:cs="Times New Roman"/>
                  <w:sz w:val="24"/>
                  <w:szCs w:val="24"/>
                  <w:lang w:eastAsia="en-GB"/>
                </w:rPr>
                <w:t>permenantly</w:t>
              </w:r>
              <w:proofErr w:type="spellEnd"/>
              <w:r w:rsidRPr="00E67057">
                <w:rPr>
                  <w:rFonts w:ascii="inherit" w:eastAsia="Times New Roman" w:hAnsi="inherit" w:cs="Times New Roman"/>
                  <w:sz w:val="24"/>
                  <w:szCs w:val="24"/>
                  <w:lang w:eastAsia="en-GB"/>
                </w:rPr>
                <w:t xml:space="preserve"> connected infrastructure necessary to safely conduct electrical energy from the electricity supply grid to the electric vehicle with demand-only behaviour. Electrical wirings are not deemed part of an electric vehicle supply equipment.</w:t>
              </w:r>
              <w:commentRangeEnd w:id="11"/>
              <w:r w:rsidR="00A4705F">
                <w:rPr>
                  <w:rStyle w:val="CommentReference"/>
                </w:rPr>
                <w:commentReference w:id="11"/>
              </w:r>
            </w:ins>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commentRangeStart w:id="13"/>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w:t>
            </w:r>
            <w:proofErr w:type="gramStart"/>
            <w:r w:rsidRPr="007844A6">
              <w:rPr>
                <w:rFonts w:ascii="inherit" w:eastAsia="Times New Roman" w:hAnsi="inherit" w:cs="Times New Roman"/>
                <w:sz w:val="24"/>
                <w:szCs w:val="24"/>
                <w:lang w:eastAsia="en-GB"/>
              </w:rPr>
              <w:t>pumps</w:t>
            </w:r>
            <w:proofErr w:type="gramEnd"/>
            <w:r w:rsidRPr="007844A6">
              <w:rPr>
                <w:rFonts w:ascii="inherit" w:eastAsia="Times New Roman" w:hAnsi="inherit" w:cs="Times New Roman"/>
                <w:sz w:val="24"/>
                <w:szCs w:val="24"/>
                <w:lang w:eastAsia="en-GB"/>
              </w:rPr>
              <w:t xml:space="preserve"> and power-to-gas demand units, with maximum consumption capacity larger than 800W at any voltage level.</w:t>
            </w:r>
            <w:commentRangeEnd w:id="13"/>
            <w:r w:rsidR="009A253B">
              <w:rPr>
                <w:rStyle w:val="CommentReference"/>
              </w:rPr>
              <w:commentReference w:id="13"/>
            </w:r>
          </w:p>
        </w:tc>
      </w:tr>
    </w:tbl>
    <w:p w14:paraId="0791E8D7" w14:textId="25884D3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3C88B9BB" w14:textId="79077D0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0804C43E"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w:t>
            </w:r>
            <w:proofErr w:type="gramStart"/>
            <w:r w:rsidRPr="00592F13">
              <w:rPr>
                <w:rFonts w:ascii="inherit" w:eastAsia="Times New Roman" w:hAnsi="inherit" w:cs="Times New Roman"/>
                <w:sz w:val="24"/>
                <w:szCs w:val="24"/>
                <w:lang w:eastAsia="en-GB"/>
              </w:rPr>
              <w:t>mode</w:t>
            </w:r>
            <w:r w:rsidR="00733A2F">
              <w:rPr>
                <w:rFonts w:ascii="inherit" w:eastAsia="Times New Roman" w:hAnsi="inherit" w:cs="Times New Roman"/>
                <w:sz w:val="24"/>
                <w:szCs w:val="24"/>
                <w:lang w:eastAsia="en-GB"/>
              </w:rPr>
              <w:t>;</w:t>
            </w:r>
            <w:proofErr w:type="gramEnd"/>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 xml:space="preserve">demand facilities that part of other frequencies than 50 Hz and DC-current (e. g. 16.7 Hz power supply systems) that not connected on the synchronous area (e. g. static converter </w:t>
            </w:r>
            <w:proofErr w:type="gramStart"/>
            <w:r w:rsidRPr="007138CC">
              <w:rPr>
                <w:rFonts w:ascii="inherit" w:eastAsia="Times New Roman" w:hAnsi="inherit" w:cs="Times New Roman"/>
                <w:color w:val="000000"/>
                <w:sz w:val="24"/>
                <w:szCs w:val="24"/>
                <w:lang w:eastAsia="en-GB"/>
              </w:rPr>
              <w:t>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roofErr w:type="gramEnd"/>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39E92CC1"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Application to existing transmission-connected demand facilities, existing transmission-connected distribution facilities, existing distribution systems and existing demand units used to provide demand response </w:t>
      </w:r>
      <w:proofErr w:type="gramStart"/>
      <w:r w:rsidRPr="00CA495E">
        <w:rPr>
          <w:rFonts w:ascii="inherit" w:eastAsia="Times New Roman" w:hAnsi="inherit" w:cs="Times New Roman"/>
          <w:b/>
          <w:bCs/>
          <w:color w:val="000000"/>
          <w:sz w:val="24"/>
          <w:szCs w:val="24"/>
          <w:lang w:eastAsia="en-GB"/>
        </w:rPr>
        <w:t>services</w:t>
      </w:r>
      <w:proofErr w:type="gramEnd"/>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60C4CEE3"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w:t>
            </w:r>
            <w:proofErr w:type="gramStart"/>
            <w:r w:rsidR="00076F78">
              <w:rPr>
                <w:rFonts w:ascii="inherit" w:eastAsia="Times New Roman" w:hAnsi="inherit" w:cs="Times New Roman"/>
                <w:sz w:val="24"/>
                <w:szCs w:val="24"/>
                <w:lang w:eastAsia="en-GB"/>
              </w:rPr>
              <w:t>4a;</w:t>
            </w:r>
            <w:proofErr w:type="gramEnd"/>
            <w:r w:rsidR="00076F78">
              <w:rPr>
                <w:rFonts w:ascii="inherit" w:eastAsia="Times New Roman" w:hAnsi="inherit" w:cs="Times New Roman"/>
                <w:sz w:val="24"/>
                <w:szCs w:val="24"/>
                <w:lang w:eastAsia="en-GB"/>
              </w:rPr>
              <w:t xml:space="preserve">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w:t>
      </w:r>
      <w:proofErr w:type="gramStart"/>
      <w:r w:rsidRPr="00CA495E">
        <w:rPr>
          <w:rFonts w:ascii="inherit" w:eastAsia="Times New Roman" w:hAnsi="inherit" w:cs="Times New Roman"/>
          <w:color w:val="000000"/>
          <w:sz w:val="24"/>
          <w:szCs w:val="24"/>
          <w:lang w:eastAsia="en-GB"/>
        </w:rPr>
        <w:t>assembled</w:t>
      </w:r>
      <w:proofErr w:type="gramEnd"/>
      <w:r w:rsidRPr="00CA495E">
        <w:rPr>
          <w:rFonts w:ascii="inherit" w:eastAsia="Times New Roman" w:hAnsi="inherit" w:cs="Times New Roman"/>
          <w:color w:val="000000"/>
          <w:sz w:val="24"/>
          <w:szCs w:val="24"/>
          <w:lang w:eastAsia="en-GB"/>
        </w:rPr>
        <w:t xml:space="preserve">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For that </w:t>
      </w:r>
      <w:proofErr w:type="gramStart"/>
      <w:r w:rsidRPr="00CA495E">
        <w:rPr>
          <w:rFonts w:ascii="inherit" w:eastAsia="Times New Roman" w:hAnsi="inherit" w:cs="Times New Roman"/>
          <w:color w:val="000000"/>
          <w:sz w:val="24"/>
          <w:szCs w:val="24"/>
          <w:lang w:eastAsia="en-GB"/>
        </w:rPr>
        <w:t>purpose</w:t>
      </w:r>
      <w:proofErr w:type="gramEnd"/>
      <w:r w:rsidRPr="00CA495E">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costs, </w:t>
            </w:r>
            <w:proofErr w:type="gramStart"/>
            <w:r w:rsidRPr="00CA495E">
              <w:rPr>
                <w:rFonts w:ascii="inherit" w:eastAsia="Times New Roman" w:hAnsi="inherit" w:cs="Times New Roman"/>
                <w:sz w:val="24"/>
                <w:szCs w:val="24"/>
                <w:lang w:eastAsia="en-GB"/>
              </w:rPr>
              <w:t>in regard to</w:t>
            </w:r>
            <w:proofErr w:type="gramEnd"/>
            <w:r w:rsidRPr="00CA495E">
              <w:rPr>
                <w:rFonts w:ascii="inherit" w:eastAsia="Times New Roman" w:hAnsi="inherit" w:cs="Times New Roman"/>
                <w:sz w:val="24"/>
                <w:szCs w:val="24"/>
                <w:lang w:eastAsia="en-GB"/>
              </w:rPr>
              <w:t xml:space="preserve">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The relevant TSO may assess the application of some or </w:t>
      </w:r>
      <w:proofErr w:type="gramStart"/>
      <w:r w:rsidRPr="00CA495E">
        <w:rPr>
          <w:rFonts w:ascii="inherit" w:eastAsia="Times New Roman" w:hAnsi="inherit" w:cs="Times New Roman"/>
          <w:color w:val="000000"/>
          <w:sz w:val="24"/>
          <w:szCs w:val="24"/>
          <w:lang w:eastAsia="en-GB"/>
        </w:rPr>
        <w:t>all of</w:t>
      </w:r>
      <w:proofErr w:type="gramEnd"/>
      <w:r w:rsidRPr="00CA495E">
        <w:rPr>
          <w:rFonts w:ascii="inherit" w:eastAsia="Times New Roman" w:hAnsi="inherit" w:cs="Times New Roman"/>
          <w:color w:val="000000"/>
          <w:sz w:val="24"/>
          <w:szCs w:val="24"/>
          <w:lang w:eastAsia="en-GB"/>
        </w:rPr>
        <w:t xml:space="preserve">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2. The definition of significant modernisation shall </w:t>
      </w:r>
      <w:proofErr w:type="gramStart"/>
      <w:r>
        <w:rPr>
          <w:rFonts w:ascii="inherit" w:eastAsia="Times New Roman" w:hAnsi="inherit" w:cs="Times New Roman"/>
          <w:color w:val="000000"/>
          <w:sz w:val="24"/>
          <w:szCs w:val="24"/>
          <w:lang w:eastAsia="en-GB"/>
        </w:rPr>
        <w:t>take into account</w:t>
      </w:r>
      <w:proofErr w:type="gramEnd"/>
      <w:r>
        <w:rPr>
          <w:rFonts w:ascii="inherit" w:eastAsia="Times New Roman" w:hAnsi="inherit" w:cs="Times New Roman"/>
          <w:color w:val="000000"/>
          <w:sz w:val="24"/>
          <w:szCs w:val="24"/>
          <w:lang w:eastAsia="en-GB"/>
        </w:rPr>
        <w:t xml:space="preserve">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7941B74C"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w:t>
      </w:r>
      <w:proofErr w:type="gramStart"/>
      <w:r>
        <w:rPr>
          <w:rFonts w:ascii="inherit" w:eastAsia="Times New Roman" w:hAnsi="inherit" w:cs="Times New Roman"/>
          <w:sz w:val="24"/>
          <w:szCs w:val="24"/>
          <w:lang w:eastAsia="en-GB"/>
        </w:rPr>
        <w:t>capability;</w:t>
      </w:r>
      <w:proofErr w:type="gramEnd"/>
      <w:r>
        <w:rPr>
          <w:rFonts w:ascii="inherit" w:eastAsia="Times New Roman" w:hAnsi="inherit" w:cs="Times New Roman"/>
          <w:sz w:val="24"/>
          <w:szCs w:val="24"/>
          <w:lang w:eastAsia="en-GB"/>
        </w:rPr>
        <w:t xml:space="preserve">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w:t>
      </w:r>
      <w:proofErr w:type="gramStart"/>
      <w:r>
        <w:rPr>
          <w:rFonts w:ascii="inherit" w:eastAsia="Times New Roman" w:hAnsi="inherit" w:cs="Times New Roman"/>
          <w:sz w:val="24"/>
          <w:szCs w:val="24"/>
          <w:lang w:eastAsia="en-GB"/>
        </w:rPr>
        <w:t>contribution;</w:t>
      </w:r>
      <w:proofErr w:type="gramEnd"/>
      <w:r>
        <w:rPr>
          <w:rFonts w:ascii="inherit" w:eastAsia="Times New Roman" w:hAnsi="inherit" w:cs="Times New Roman"/>
          <w:sz w:val="24"/>
          <w:szCs w:val="24"/>
          <w:lang w:eastAsia="en-GB"/>
        </w:rPr>
        <w:t xml:space="preserve">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6921E0D5"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any change in the range of frequencies or voltages over which the demand unit can </w:t>
      </w:r>
      <w:proofErr w:type="gramStart"/>
      <w:r>
        <w:rPr>
          <w:rFonts w:ascii="inherit" w:eastAsia="Times New Roman" w:hAnsi="inherit" w:cs="Times New Roman"/>
          <w:sz w:val="24"/>
          <w:szCs w:val="24"/>
          <w:lang w:eastAsia="en-GB"/>
        </w:rPr>
        <w:t>operate;</w:t>
      </w:r>
      <w:proofErr w:type="gramEnd"/>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53BB3FE4"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w:t>
      </w:r>
      <w:proofErr w:type="gramStart"/>
      <w:r>
        <w:rPr>
          <w:rFonts w:ascii="inherit" w:eastAsia="Times New Roman" w:hAnsi="inherit" w:cs="Times New Roman"/>
          <w:color w:val="000000"/>
          <w:sz w:val="24"/>
          <w:szCs w:val="24"/>
          <w:lang w:eastAsia="en-GB"/>
        </w:rPr>
        <w:t>unit</w:t>
      </w:r>
      <w:proofErr w:type="gramEnd"/>
      <w:r>
        <w:rPr>
          <w:rFonts w:ascii="inherit" w:eastAsia="Times New Roman" w:hAnsi="inherit" w:cs="Times New Roman"/>
          <w:color w:val="000000"/>
          <w:sz w:val="24"/>
          <w:szCs w:val="24"/>
          <w:lang w:eastAsia="en-GB"/>
        </w:rPr>
        <w:t xml:space="preserve">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11303DE2"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09B2842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When applying this Regulation, Member States, competent </w:t>
      </w:r>
      <w:proofErr w:type="gramStart"/>
      <w:r w:rsidRPr="00CA495E">
        <w:rPr>
          <w:rFonts w:ascii="inherit" w:eastAsia="Times New Roman" w:hAnsi="inherit" w:cs="Times New Roman"/>
          <w:color w:val="000000"/>
          <w:sz w:val="24"/>
          <w:szCs w:val="24"/>
          <w:lang w:eastAsia="en-GB"/>
        </w:rPr>
        <w:t>entities</w:t>
      </w:r>
      <w:proofErr w:type="gramEnd"/>
      <w:r w:rsidRPr="00CA495E">
        <w:rPr>
          <w:rFonts w:ascii="inherit" w:eastAsia="Times New Roman" w:hAnsi="inherit" w:cs="Times New Roman"/>
          <w:color w:val="000000"/>
          <w:sz w:val="24"/>
          <w:szCs w:val="24"/>
          <w:lang w:eastAsia="en-GB"/>
        </w:rPr>
        <w:t xml:space="preserve">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respect the responsibility assigned to the relevant TSO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2084C5C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 xml:space="preserve">The Member State may provide for a shorter </w:t>
      </w:r>
      <w:proofErr w:type="gramStart"/>
      <w:r w:rsidR="00A536B3" w:rsidRPr="00C457A9">
        <w:rPr>
          <w:rFonts w:ascii="inherit" w:eastAsia="Times New Roman" w:hAnsi="inherit" w:cs="Times New Roman"/>
          <w:color w:val="000000"/>
          <w:sz w:val="24"/>
          <w:szCs w:val="24"/>
          <w:lang w:eastAsia="en-GB"/>
        </w:rPr>
        <w:t>time period</w:t>
      </w:r>
      <w:proofErr w:type="gramEnd"/>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w:t>
      </w:r>
      <w:proofErr w:type="gramStart"/>
      <w:r w:rsidR="00A536B3">
        <w:rPr>
          <w:rFonts w:ascii="inherit" w:eastAsia="Times New Roman" w:hAnsi="inherit" w:cs="Times New Roman"/>
          <w:color w:val="000000"/>
          <w:sz w:val="24"/>
          <w:szCs w:val="24"/>
          <w:lang w:eastAsia="en-GB"/>
        </w:rPr>
        <w:t>time period</w:t>
      </w:r>
      <w:proofErr w:type="gramEnd"/>
      <w:r w:rsidR="00A536B3">
        <w:rPr>
          <w:rFonts w:ascii="inherit" w:eastAsia="Times New Roman" w:hAnsi="inherit" w:cs="Times New Roman"/>
          <w:color w:val="000000"/>
          <w:sz w:val="24"/>
          <w:szCs w:val="24"/>
          <w:lang w:eastAsia="en-GB"/>
        </w:rPr>
        <w:t xml:space="preserve">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w:t>
      </w:r>
      <w:r w:rsidRPr="00CA495E">
        <w:rPr>
          <w:rFonts w:ascii="inherit" w:eastAsia="Times New Roman" w:hAnsi="inherit" w:cs="Times New Roman"/>
          <w:color w:val="000000"/>
          <w:sz w:val="24"/>
          <w:szCs w:val="24"/>
          <w:lang w:eastAsia="en-GB"/>
        </w:rPr>
        <w:lastRenderedPageBreak/>
        <w:t>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56A7C01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w:t>
      </w:r>
      <w:proofErr w:type="gramStart"/>
      <w:r w:rsidRPr="00CA495E">
        <w:rPr>
          <w:rFonts w:ascii="inherit" w:eastAsia="Times New Roman" w:hAnsi="inherit" w:cs="Times New Roman"/>
          <w:color w:val="000000"/>
          <w:sz w:val="24"/>
          <w:szCs w:val="24"/>
          <w:lang w:eastAsia="en-GB"/>
        </w:rPr>
        <w:t>efficient</w:t>
      </w:r>
      <w:proofErr w:type="gramEnd"/>
      <w:r w:rsidRPr="00CA495E">
        <w:rPr>
          <w:rFonts w:ascii="inherit" w:eastAsia="Times New Roman" w:hAnsi="inherit" w:cs="Times New Roman"/>
          <w:color w:val="000000"/>
          <w:sz w:val="24"/>
          <w:szCs w:val="24"/>
          <w:lang w:eastAsia="en-GB"/>
        </w:rPr>
        <w:t xml:space="preserve">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w:t>
            </w:r>
            <w:proofErr w:type="gramStart"/>
            <w:r w:rsidRPr="00CA495E">
              <w:rPr>
                <w:rFonts w:ascii="inherit" w:eastAsia="Times New Roman" w:hAnsi="inherit" w:cs="Times New Roman"/>
                <w:sz w:val="24"/>
                <w:szCs w:val="24"/>
                <w:lang w:eastAsia="en-GB"/>
              </w:rPr>
              <w:t>),(</w:t>
            </w:r>
            <w:proofErr w:type="gramEnd"/>
            <w:r w:rsidRPr="00CA495E">
              <w:rPr>
                <w:rFonts w:ascii="inherit" w:eastAsia="Times New Roman" w:hAnsi="inherit" w:cs="Times New Roman"/>
                <w:sz w:val="24"/>
                <w:szCs w:val="24"/>
                <w:lang w:eastAsia="en-GB"/>
              </w:rPr>
              <w:t>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system operators or relevant TSOs shall duly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7C80DF9C"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Any confidential information received, </w:t>
      </w:r>
      <w:proofErr w:type="gramStart"/>
      <w:r w:rsidRPr="00CA495E">
        <w:rPr>
          <w:rFonts w:ascii="inherit" w:eastAsia="Times New Roman" w:hAnsi="inherit" w:cs="Times New Roman"/>
          <w:color w:val="000000"/>
          <w:sz w:val="24"/>
          <w:szCs w:val="24"/>
          <w:lang w:eastAsia="en-GB"/>
        </w:rPr>
        <w:t>exchanged</w:t>
      </w:r>
      <w:proofErr w:type="gramEnd"/>
      <w:r w:rsidRPr="00CA495E">
        <w:rPr>
          <w:rFonts w:ascii="inherit" w:eastAsia="Times New Roman" w:hAnsi="inherit" w:cs="Times New Roman"/>
          <w:color w:val="000000"/>
          <w:sz w:val="24"/>
          <w:szCs w:val="24"/>
          <w:lang w:eastAsia="en-GB"/>
        </w:rPr>
        <w:t xml:space="preserve">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the voltage base for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w:t>
      </w:r>
      <w:r w:rsidRPr="00CA495E">
        <w:rPr>
          <w:rFonts w:ascii="inherit" w:eastAsia="Times New Roman" w:hAnsi="inherit" w:cs="Times New Roman"/>
          <w:color w:val="000000"/>
          <w:sz w:val="24"/>
          <w:szCs w:val="24"/>
          <w:lang w:eastAsia="en-GB"/>
        </w:rPr>
        <w:lastRenderedPageBreak/>
        <w:t xml:space="preserve">connected distribution facilities and transmission-connected distribution systems to remain connected in the voltage range between 1,05 pu-1,0875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Where the voltage base for </w:t>
      </w:r>
      <w:proofErr w:type="spellStart"/>
      <w:r w:rsidRPr="00CA495E">
        <w:rPr>
          <w:rFonts w:ascii="inherit" w:eastAsia="Times New Roman" w:hAnsi="inherit" w:cs="Times New Roman"/>
          <w:color w:val="000000"/>
          <w:sz w:val="24"/>
          <w:szCs w:val="24"/>
          <w:lang w:eastAsia="en-GB"/>
        </w:rPr>
        <w:t>pu</w:t>
      </w:r>
      <w:proofErr w:type="spellEnd"/>
      <w:r w:rsidRPr="00CA495E">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Short-circuit </w:t>
      </w:r>
      <w:proofErr w:type="gramStart"/>
      <w:r w:rsidRPr="00CA495E">
        <w:rPr>
          <w:rFonts w:ascii="inherit" w:eastAsia="Times New Roman" w:hAnsi="inherit" w:cs="Times New Roman"/>
          <w:b/>
          <w:bCs/>
          <w:color w:val="000000"/>
          <w:sz w:val="24"/>
          <w:szCs w:val="24"/>
          <w:lang w:eastAsia="en-GB"/>
        </w:rPr>
        <w:t>requirements</w:t>
      </w:r>
      <w:proofErr w:type="gramEnd"/>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14AF0F7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739DF847"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t>
            </w:r>
            <w:r w:rsidRPr="00CA495E">
              <w:rPr>
                <w:rFonts w:ascii="inherit" w:eastAsia="Times New Roman" w:hAnsi="inherit" w:cs="Times New Roman"/>
                <w:sz w:val="24"/>
                <w:szCs w:val="24"/>
                <w:lang w:eastAsia="en-GB"/>
              </w:rPr>
              <w:lastRenderedPageBreak/>
              <w:t xml:space="preserve">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08E4BE49" w14:textId="52449D7C"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4C215479"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w:t>
            </w:r>
            <w:proofErr w:type="gramStart"/>
            <w:r w:rsidRPr="00CA495E">
              <w:rPr>
                <w:rFonts w:ascii="inherit" w:eastAsia="Times New Roman" w:hAnsi="inherit" w:cs="Times New Roman"/>
                <w:sz w:val="24"/>
                <w:szCs w:val="24"/>
                <w:lang w:eastAsia="en-GB"/>
              </w:rPr>
              <w:t>flows</w:t>
            </w:r>
            <w:proofErr w:type="gramEnd"/>
            <w:r w:rsidRPr="00CA495E">
              <w:rPr>
                <w:rFonts w:ascii="inherit" w:eastAsia="Times New Roman" w:hAnsi="inherit" w:cs="Times New Roman"/>
                <w:sz w:val="24"/>
                <w:szCs w:val="24"/>
                <w:lang w:eastAsia="en-GB"/>
              </w:rPr>
              <w:t xml:space="preserve">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35B293C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2C3CC0BA"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facilities shall be equipped according to the standards specified by the relevant TSO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Transmission-connected distribution system shall be equipped according to the standards specified by the relevant TSO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(c)</w:t>
            </w:r>
          </w:p>
        </w:tc>
        <w:tc>
          <w:tcPr>
            <w:tcW w:w="0" w:type="auto"/>
            <w:shd w:val="clear" w:color="auto" w:fill="auto"/>
            <w:hideMark/>
          </w:tcPr>
          <w:p w14:paraId="2B2C5702" w14:textId="54C5DCE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45B7AC68"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 xml:space="preserve">relay tripping time including measurement and calculation time of the relay tripping time: no more than 150 </w:t>
                  </w:r>
                  <w:proofErr w:type="spellStart"/>
                  <w:r w:rsidRPr="007A320D">
                    <w:rPr>
                      <w:rFonts w:ascii="inherit" w:eastAsia="Times New Roman" w:hAnsi="inherit" w:cs="Times New Roman"/>
                      <w:sz w:val="24"/>
                      <w:szCs w:val="24"/>
                      <w:lang w:eastAsia="en-GB"/>
                    </w:rPr>
                    <w:t>ms</w:t>
                  </w:r>
                  <w:proofErr w:type="spellEnd"/>
                  <w:r w:rsidRPr="007A320D">
                    <w:rPr>
                      <w:rFonts w:ascii="inherit" w:eastAsia="Times New Roman" w:hAnsi="inherit" w:cs="Times New Roman"/>
                      <w:sz w:val="24"/>
                      <w:szCs w:val="24"/>
                      <w:lang w:eastAsia="en-GB"/>
                    </w:rPr>
                    <w:t xml:space="preserve">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w:t>
                  </w:r>
                  <w:proofErr w:type="spellStart"/>
                  <w:r w:rsidRPr="007A320D">
                    <w:rPr>
                      <w:rFonts w:ascii="inherit" w:eastAsia="Times New Roman" w:hAnsi="inherit" w:cs="Times New Roman"/>
                      <w:sz w:val="24"/>
                      <w:szCs w:val="24"/>
                      <w:lang w:eastAsia="en-GB"/>
                    </w:rPr>
                    <w:t>ms</w:t>
                  </w:r>
                  <w:proofErr w:type="spellEnd"/>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 xml:space="preserve">maximum total tripping action time including relay tripping time, tripping action of auxiliary circuits and circuit breaker opening time: no more than 200 </w:t>
                  </w:r>
                  <w:proofErr w:type="spellStart"/>
                  <w:r w:rsidRPr="00422457">
                    <w:rPr>
                      <w:rFonts w:ascii="inherit" w:eastAsia="Times New Roman" w:hAnsi="inherit" w:cs="Times New Roman"/>
                      <w:sz w:val="24"/>
                      <w:szCs w:val="24"/>
                      <w:lang w:eastAsia="en-GB"/>
                    </w:rPr>
                    <w:t>ms</w:t>
                  </w:r>
                  <w:proofErr w:type="spellEnd"/>
                  <w:r w:rsidRPr="00422457">
                    <w:rPr>
                      <w:rFonts w:ascii="inherit" w:eastAsia="Times New Roman" w:hAnsi="inherit" w:cs="Times New Roman"/>
                      <w:sz w:val="24"/>
                      <w:szCs w:val="24"/>
                      <w:lang w:eastAsia="en-GB"/>
                    </w:rPr>
                    <w:t>;</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 xml:space="preserve">relay accuracy: lower than 30 </w:t>
                  </w:r>
                  <w:proofErr w:type="spellStart"/>
                  <w:r w:rsidRPr="00422457">
                    <w:rPr>
                      <w:rFonts w:ascii="inherit" w:eastAsia="Times New Roman" w:hAnsi="inherit" w:cs="Times New Roman"/>
                      <w:sz w:val="24"/>
                      <w:szCs w:val="24"/>
                      <w:lang w:eastAsia="en-GB"/>
                    </w:rPr>
                    <w:t>mHz</w:t>
                  </w:r>
                  <w:proofErr w:type="spellEnd"/>
                  <w:r w:rsidRPr="00422457">
                    <w:rPr>
                      <w:rFonts w:ascii="inherit" w:eastAsia="Times New Roman" w:hAnsi="inherit" w:cs="Times New Roman"/>
                      <w:sz w:val="24"/>
                      <w:szCs w:val="24"/>
                      <w:lang w:eastAsia="en-GB"/>
                    </w:rPr>
                    <w:t>;</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325DF79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CA495E">
                    <w:rPr>
                      <w:rFonts w:ascii="inherit" w:eastAsia="Times New Roman" w:hAnsi="inherit" w:cs="Times New Roman"/>
                      <w:sz w:val="24"/>
                      <w:szCs w:val="24"/>
                      <w:lang w:eastAsia="en-GB"/>
                    </w:rPr>
                    <w:t>pu</w:t>
                  </w:r>
                  <w:proofErr w:type="spellEnd"/>
                  <w:r w:rsidRPr="00CA495E">
                    <w:rPr>
                      <w:rFonts w:ascii="inherit" w:eastAsia="Times New Roman" w:hAnsi="inherit" w:cs="Times New Roman"/>
                      <w:sz w:val="24"/>
                      <w:szCs w:val="24"/>
                      <w:lang w:eastAsia="en-GB"/>
                    </w:rPr>
                    <w:t xml:space="preserve">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59F0EFB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58B53F8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w:t>
            </w:r>
            <w:proofErr w:type="gramStart"/>
            <w:r w:rsidRPr="00CA495E">
              <w:rPr>
                <w:rFonts w:ascii="inherit" w:eastAsia="Times New Roman" w:hAnsi="inherit" w:cs="Times New Roman"/>
                <w:sz w:val="24"/>
                <w:szCs w:val="24"/>
                <w:lang w:eastAsia="en-GB"/>
              </w:rPr>
              <w:t>network</w:t>
            </w:r>
            <w:proofErr w:type="gramEnd"/>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voltage demand disconnection functional capability shall monitor the voltage by measuring all three </w:t>
                  </w:r>
                  <w:proofErr w:type="gramStart"/>
                  <w:r w:rsidRPr="00CA495E">
                    <w:rPr>
                      <w:rFonts w:ascii="inherit" w:eastAsia="Times New Roman" w:hAnsi="inherit" w:cs="Times New Roman"/>
                      <w:sz w:val="24"/>
                      <w:szCs w:val="24"/>
                      <w:lang w:eastAsia="en-GB"/>
                    </w:rPr>
                    <w:t>phases;</w:t>
                  </w:r>
                  <w:proofErr w:type="gramEnd"/>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27A6A626"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 xml:space="preserve">equipped with a logic interface (input port) </w:t>
            </w:r>
            <w:proofErr w:type="gramStart"/>
            <w:r w:rsidR="00862163" w:rsidRPr="007D5084">
              <w:rPr>
                <w:rFonts w:ascii="inherit" w:eastAsia="Times New Roman" w:hAnsi="inherit" w:cs="Times New Roman"/>
                <w:sz w:val="24"/>
                <w:szCs w:val="24"/>
                <w:lang w:eastAsia="en-GB"/>
              </w:rPr>
              <w:t>in order to</w:t>
            </w:r>
            <w:proofErr w:type="gramEnd"/>
            <w:r w:rsidR="00862163" w:rsidRPr="007D5084">
              <w:rPr>
                <w:rFonts w:ascii="inherit" w:eastAsia="Times New Roman" w:hAnsi="inherit" w:cs="Times New Roman"/>
                <w:sz w:val="24"/>
                <w:szCs w:val="24"/>
                <w:lang w:eastAsia="en-GB"/>
              </w:rPr>
              <w:t xml:space="preserve">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w:t>
      </w:r>
      <w:r w:rsidRPr="00CA495E">
        <w:rPr>
          <w:rFonts w:ascii="inherit" w:eastAsia="Times New Roman" w:hAnsi="inherit" w:cs="Times New Roman"/>
          <w:color w:val="000000"/>
          <w:sz w:val="24"/>
          <w:szCs w:val="24"/>
          <w:lang w:eastAsia="en-GB"/>
        </w:rPr>
        <w:lastRenderedPageBreak/>
        <w:t>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3F40BB1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different types of demand, </w:t>
            </w:r>
            <w:proofErr w:type="gramStart"/>
            <w:r w:rsidRPr="00CA495E">
              <w:rPr>
                <w:rFonts w:ascii="inherit" w:eastAsia="Times New Roman" w:hAnsi="inherit" w:cs="Times New Roman"/>
                <w:sz w:val="24"/>
                <w:szCs w:val="24"/>
                <w:lang w:eastAsia="en-GB"/>
              </w:rPr>
              <w:t>that is to say electro</w:t>
            </w:r>
            <w:proofErr w:type="gramEnd"/>
            <w:r w:rsidRPr="00CA495E">
              <w:rPr>
                <w:rFonts w:ascii="inherit" w:eastAsia="Times New Roman" w:hAnsi="inherit" w:cs="Times New Roman"/>
                <w:sz w:val="24"/>
                <w:szCs w:val="24"/>
                <w:lang w:eastAsia="en-GB"/>
              </w:rPr>
              <w:t xml:space="preserve">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315595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CA495E" w:rsidDel="00F93A15">
        <w:rPr>
          <w:rFonts w:ascii="inherit" w:eastAsia="Times New Roman" w:hAnsi="inherit" w:cs="Times New Roman"/>
          <w:color w:val="000000"/>
          <w:sz w:val="24"/>
          <w:szCs w:val="24"/>
          <w:lang w:eastAsia="en-GB"/>
        </w:rPr>
        <w:t>period of time</w:t>
      </w:r>
      <w:proofErr w:type="gramEnd"/>
      <w:r w:rsidRPr="00CA495E" w:rsidDel="00F93A15">
        <w:rPr>
          <w:rFonts w:ascii="inherit" w:eastAsia="Times New Roman" w:hAnsi="inherit" w:cs="Times New Roman"/>
          <w:color w:val="000000"/>
          <w:sz w:val="24"/>
          <w:szCs w:val="24"/>
          <w:lang w:eastAsia="en-GB"/>
        </w:rPr>
        <w:t>.</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xml:space="preserve">, the transmission-connected distribution </w:t>
            </w:r>
            <w:proofErr w:type="gramStart"/>
            <w:r w:rsidRPr="00CA495E" w:rsidDel="00F93A15">
              <w:rPr>
                <w:rFonts w:ascii="inherit" w:eastAsia="Times New Roman" w:hAnsi="inherit" w:cs="Times New Roman"/>
                <w:sz w:val="24"/>
                <w:szCs w:val="24"/>
                <w:lang w:eastAsia="en-GB"/>
              </w:rPr>
              <w:t>facility</w:t>
            </w:r>
            <w:proofErr w:type="gramEnd"/>
            <w:r w:rsidRPr="00CA495E" w:rsidDel="00F93A15">
              <w:rPr>
                <w:rFonts w:ascii="inherit" w:eastAsia="Times New Roman" w:hAnsi="inherit" w:cs="Times New Roman"/>
                <w:sz w:val="24"/>
                <w:szCs w:val="24"/>
                <w:lang w:eastAsia="en-GB"/>
              </w:rPr>
              <w:t xml:space="preserve"> or the transmission-</w:t>
            </w:r>
            <w:r w:rsidRPr="00CA495E" w:rsidDel="00F93A15">
              <w:rPr>
                <w:rFonts w:ascii="inherit" w:eastAsia="Times New Roman" w:hAnsi="inherit" w:cs="Times New Roman"/>
                <w:sz w:val="24"/>
                <w:szCs w:val="24"/>
                <w:lang w:eastAsia="en-GB"/>
              </w:rPr>
              <w:lastRenderedPageBreak/>
              <w:t>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19D9911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A FON shall entitle the transmission-connected demand facility owner or transmission-connected distribution system operator to operate the transmission-connected demand facility, the transmission-connected distribution </w:t>
      </w:r>
      <w:proofErr w:type="gramStart"/>
      <w:r w:rsidRPr="00CA495E">
        <w:rPr>
          <w:rFonts w:ascii="inherit" w:eastAsia="Times New Roman" w:hAnsi="inherit" w:cs="Times New Roman"/>
          <w:color w:val="000000"/>
          <w:sz w:val="24"/>
          <w:szCs w:val="24"/>
          <w:lang w:eastAsia="en-GB"/>
        </w:rPr>
        <w:t>facility</w:t>
      </w:r>
      <w:proofErr w:type="gramEnd"/>
      <w:r w:rsidRPr="00CA495E">
        <w:rPr>
          <w:rFonts w:ascii="inherit" w:eastAsia="Times New Roman" w:hAnsi="inherit" w:cs="Times New Roman"/>
          <w:color w:val="000000"/>
          <w:sz w:val="24"/>
          <w:szCs w:val="24"/>
          <w:lang w:eastAsia="en-GB"/>
        </w:rPr>
        <w:t xml:space="preserve">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61D788D6"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c</w:t>
            </w:r>
            <w:commentRangeStart w:id="14"/>
            <w:r>
              <w:rPr>
                <w:rFonts w:ascii="inherit" w:eastAsia="Times New Roman" w:hAnsi="inherit" w:cs="Times New Roman"/>
                <w:sz w:val="24"/>
                <w:szCs w:val="24"/>
                <w:lang w:eastAsia="en-GB"/>
              </w:rPr>
              <w:t xml:space="preserve">)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ins w:id="15" w:author="Author">
              <w:r w:rsidR="00A866B6">
                <w:rPr>
                  <w:rFonts w:ascii="inherit" w:eastAsia="Times New Roman" w:hAnsi="inherit" w:cs="Times New Roman"/>
                  <w:sz w:val="24"/>
                  <w:szCs w:val="24"/>
                  <w:lang w:eastAsia="en-GB"/>
                </w:rPr>
                <w:t>, where applicable</w:t>
              </w:r>
            </w:ins>
            <w:r w:rsidR="008E4E18" w:rsidRPr="007844A6">
              <w:rPr>
                <w:rFonts w:ascii="inherit" w:eastAsia="Times New Roman" w:hAnsi="inherit" w:cs="Times New Roman"/>
                <w:sz w:val="24"/>
                <w:szCs w:val="24"/>
                <w:lang w:eastAsia="en-GB"/>
              </w:rPr>
              <w:t>.</w:t>
            </w:r>
            <w:commentRangeEnd w:id="14"/>
            <w:r w:rsidR="008F56AD">
              <w:rPr>
                <w:rStyle w:val="CommentReference"/>
              </w:rPr>
              <w:commentReference w:id="14"/>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time frame, </w:t>
      </w:r>
      <w:proofErr w:type="gramStart"/>
      <w:r w:rsidRPr="00CA495E">
        <w:rPr>
          <w:rFonts w:ascii="inherit" w:eastAsia="Times New Roman" w:hAnsi="inherit" w:cs="Times New Roman"/>
          <w:color w:val="000000"/>
          <w:sz w:val="24"/>
          <w:szCs w:val="24"/>
          <w:lang w:eastAsia="en-GB"/>
        </w:rPr>
        <w:t xml:space="preserve">but in any case </w:t>
      </w:r>
      <w:proofErr w:type="gramEnd"/>
      <w:r w:rsidRPr="00CA495E">
        <w:rPr>
          <w:rFonts w:ascii="inherit" w:eastAsia="Times New Roman" w:hAnsi="inherit" w:cs="Times New Roman"/>
          <w:color w:val="000000"/>
          <w:sz w:val="24"/>
          <w:szCs w:val="24"/>
          <w:lang w:eastAsia="en-GB"/>
        </w:rPr>
        <w:t>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A longer </w:t>
      </w:r>
      <w:proofErr w:type="gramStart"/>
      <w:r w:rsidRPr="00CA495E">
        <w:rPr>
          <w:rFonts w:ascii="inherit" w:eastAsia="Times New Roman" w:hAnsi="inherit" w:cs="Times New Roman"/>
          <w:color w:val="000000"/>
          <w:sz w:val="24"/>
          <w:szCs w:val="24"/>
          <w:lang w:eastAsia="en-GB"/>
        </w:rPr>
        <w:t>time period</w:t>
      </w:r>
      <w:proofErr w:type="gramEnd"/>
      <w:r w:rsidRPr="00CA495E">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FON shall be suspended during the period of validity of the LON </w:t>
      </w: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 xml:space="preserve">2.   Demand facilities and closed distribution systems may provide demand response services to relevant system operators and relevant TSOs. Demand response services can include, jointly or separately, </w:t>
      </w:r>
      <w:proofErr w:type="gramStart"/>
      <w:r w:rsidRPr="00CA495E">
        <w:rPr>
          <w:rFonts w:ascii="inherit" w:eastAsia="Times New Roman" w:hAnsi="inherit" w:cs="Times New Roman"/>
          <w:color w:val="000000"/>
          <w:sz w:val="24"/>
          <w:szCs w:val="24"/>
          <w:lang w:eastAsia="en-GB"/>
        </w:rPr>
        <w:t>upward</w:t>
      </w:r>
      <w:proofErr w:type="gramEnd"/>
      <w:r w:rsidRPr="00CA495E">
        <w:rPr>
          <w:rFonts w:ascii="inherit" w:eastAsia="Times New Roman" w:hAnsi="inherit" w:cs="Times New Roman"/>
          <w:color w:val="000000"/>
          <w:sz w:val="24"/>
          <w:szCs w:val="24"/>
          <w:lang w:eastAsia="en-GB"/>
        </w:rPr>
        <w:t xml:space="preserve">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CA495E">
              <w:rPr>
                <w:rFonts w:ascii="inherit" w:eastAsia="Times New Roman" w:hAnsi="inherit" w:cs="Times New Roman"/>
                <w:sz w:val="24"/>
                <w:szCs w:val="24"/>
                <w:lang w:eastAsia="en-GB"/>
              </w:rPr>
              <w:t>kV;</w:t>
            </w:r>
            <w:proofErr w:type="gramEnd"/>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adjusting its power consumption within </w:t>
            </w:r>
            <w:proofErr w:type="gramStart"/>
            <w:r w:rsidRPr="00CA495E">
              <w:rPr>
                <w:rFonts w:ascii="inherit" w:eastAsia="Times New Roman" w:hAnsi="inherit" w:cs="Times New Roman"/>
                <w:sz w:val="24"/>
                <w:szCs w:val="24"/>
                <w:lang w:eastAsia="en-GB"/>
              </w:rPr>
              <w:t>a time period</w:t>
            </w:r>
            <w:proofErr w:type="gramEnd"/>
            <w:r w:rsidRPr="00CA495E">
              <w:rPr>
                <w:rFonts w:ascii="inherit" w:eastAsia="Times New Roman" w:hAnsi="inherit" w:cs="Times New Roman"/>
                <w:sz w:val="24"/>
                <w:szCs w:val="24"/>
                <w:lang w:eastAsia="en-GB"/>
              </w:rPr>
              <w:t xml:space="preserve">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t>
            </w:r>
            <w:proofErr w:type="gramStart"/>
            <w:r w:rsidRPr="00CA495E">
              <w:rPr>
                <w:rFonts w:ascii="inherit" w:eastAsia="Times New Roman" w:hAnsi="inherit" w:cs="Times New Roman"/>
                <w:sz w:val="24"/>
                <w:szCs w:val="24"/>
                <w:lang w:eastAsia="en-GB"/>
              </w:rPr>
              <w:t>With regard to</w:t>
            </w:r>
            <w:proofErr w:type="gramEnd"/>
            <w:r w:rsidRPr="00CA495E">
              <w:rPr>
                <w:rFonts w:ascii="inherit" w:eastAsia="Times New Roman" w:hAnsi="inherit" w:cs="Times New Roman"/>
                <w:sz w:val="24"/>
                <w:szCs w:val="24"/>
                <w:lang w:eastAsia="en-GB"/>
              </w:rPr>
              <w:t xml:space="preserve"> this withstand capability, the value of rate-of-change-of-frequency shall be calculated over a 500 </w:t>
            </w:r>
            <w:proofErr w:type="spellStart"/>
            <w:r w:rsidRPr="00CA495E">
              <w:rPr>
                <w:rFonts w:ascii="inherit" w:eastAsia="Times New Roman" w:hAnsi="inherit" w:cs="Times New Roman"/>
                <w:sz w:val="24"/>
                <w:szCs w:val="24"/>
                <w:lang w:eastAsia="en-GB"/>
              </w:rPr>
              <w:t>ms</w:t>
            </w:r>
            <w:proofErr w:type="spellEnd"/>
            <w:r w:rsidRPr="00CA495E">
              <w:rPr>
                <w:rFonts w:ascii="inherit" w:eastAsia="Times New Roman" w:hAnsi="inherit" w:cs="Times New Roman"/>
                <w:sz w:val="24"/>
                <w:szCs w:val="24"/>
                <w:lang w:eastAsia="en-GB"/>
              </w:rPr>
              <w:t xml:space="preserve">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lastRenderedPageBreak/>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w:t>
            </w:r>
            <w:proofErr w:type="gramStart"/>
            <w:r w:rsidRPr="00CA495E">
              <w:rPr>
                <w:rFonts w:ascii="inherit" w:eastAsia="Times New Roman" w:hAnsi="inherit" w:cs="Times New Roman"/>
                <w:sz w:val="24"/>
                <w:szCs w:val="24"/>
                <w:lang w:eastAsia="en-GB"/>
              </w:rPr>
              <w:t>kV;</w:t>
            </w:r>
            <w:proofErr w:type="gramEnd"/>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equipped with a control system that is insensitive within a dead band </w:t>
            </w:r>
            <w:proofErr w:type="gramStart"/>
            <w:r w:rsidRPr="00CA495E">
              <w:rPr>
                <w:rFonts w:ascii="inherit" w:eastAsia="Times New Roman" w:hAnsi="inherit" w:cs="Times New Roman"/>
                <w:sz w:val="24"/>
                <w:szCs w:val="24"/>
                <w:lang w:eastAsia="en-GB"/>
              </w:rPr>
              <w:t>around the nominal system frequency of 50,00 Hz,</w:t>
            </w:r>
            <w:proofErr w:type="gramEnd"/>
            <w:r w:rsidRPr="00CA495E">
              <w:rPr>
                <w:rFonts w:ascii="inherit" w:eastAsia="Times New Roman" w:hAnsi="inherit" w:cs="Times New Roman"/>
                <w:sz w:val="24"/>
                <w:szCs w:val="24"/>
                <w:lang w:eastAsia="en-GB"/>
              </w:rPr>
              <w:t xml:space="preserve">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be able to detect a change in system frequency of 0,01 Hz,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lastRenderedPageBreak/>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 xml:space="preserve">within a demand </w:t>
            </w:r>
            <w:proofErr w:type="gramStart"/>
            <w:r w:rsidRPr="00CA495E">
              <w:rPr>
                <w:rFonts w:ascii="inherit" w:eastAsia="Times New Roman" w:hAnsi="inherit" w:cs="Times New Roman"/>
                <w:sz w:val="24"/>
                <w:szCs w:val="24"/>
                <w:lang w:eastAsia="en-GB"/>
              </w:rPr>
              <w:t>facility</w:t>
            </w:r>
            <w:proofErr w:type="gramEnd"/>
            <w:r w:rsidRPr="00CA495E">
              <w:rPr>
                <w:rFonts w:ascii="inherit" w:eastAsia="Times New Roman" w:hAnsi="inherit" w:cs="Times New Roman"/>
                <w:sz w:val="24"/>
                <w:szCs w:val="24"/>
                <w:lang w:eastAsia="en-GB"/>
              </w:rPr>
              <w:t xml:space="preserve">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 xml:space="preserve">within a demand </w:t>
            </w:r>
            <w:proofErr w:type="gramStart"/>
            <w:r w:rsidRPr="00CA495E">
              <w:rPr>
                <w:rFonts w:ascii="inherit" w:eastAsia="Times New Roman" w:hAnsi="inherit" w:cs="Times New Roman"/>
                <w:sz w:val="24"/>
                <w:szCs w:val="24"/>
                <w:lang w:eastAsia="en-GB"/>
              </w:rPr>
              <w:t>facility</w:t>
            </w:r>
            <w:proofErr w:type="gramEnd"/>
            <w:r w:rsidRPr="00CA495E">
              <w:rPr>
                <w:rFonts w:ascii="inherit" w:eastAsia="Times New Roman" w:hAnsi="inherit" w:cs="Times New Roman"/>
                <w:sz w:val="24"/>
                <w:szCs w:val="24"/>
                <w:lang w:eastAsia="en-GB"/>
              </w:rPr>
              <w:t xml:space="preserve">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lastRenderedPageBreak/>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w:t>
      </w:r>
      <w:proofErr w:type="gramStart"/>
      <w:r w:rsidRPr="00CA495E">
        <w:rPr>
          <w:rFonts w:ascii="inherit" w:eastAsia="Times New Roman" w:hAnsi="inherit" w:cs="Times New Roman"/>
          <w:b/>
          <w:bCs/>
          <w:color w:val="000000"/>
          <w:sz w:val="24"/>
          <w:szCs w:val="24"/>
          <w:lang w:eastAsia="en-GB"/>
        </w:rPr>
        <w:t>V</w:t>
      </w:r>
      <w:proofErr w:type="gramEnd"/>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w:t>
      </w:r>
      <w:proofErr w:type="gramStart"/>
      <w:r w:rsidRPr="00CA495E">
        <w:rPr>
          <w:rFonts w:ascii="inherit" w:eastAsia="Times New Roman" w:hAnsi="inherit" w:cs="Times New Roman"/>
          <w:b/>
          <w:bCs/>
          <w:color w:val="000000"/>
          <w:sz w:val="24"/>
          <w:szCs w:val="24"/>
          <w:lang w:eastAsia="en-GB"/>
        </w:rPr>
        <w:t>V</w:t>
      </w:r>
      <w:proofErr w:type="gramEnd"/>
    </w:p>
    <w:p w14:paraId="724BCE2D" w14:textId="2BF05A6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 xml:space="preserve">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w:t>
      </w:r>
      <w:r w:rsidRPr="00CA495E">
        <w:rPr>
          <w:rFonts w:ascii="inherit" w:eastAsia="Times New Roman" w:hAnsi="inherit" w:cs="Times New Roman"/>
          <w:color w:val="000000"/>
          <w:sz w:val="24"/>
          <w:szCs w:val="24"/>
          <w:lang w:eastAsia="en-GB"/>
        </w:rPr>
        <w:lastRenderedPageBreak/>
        <w:t>the relevant system operator. Subsequent demand units with demand response shall provide separate DUDs.</w:t>
      </w:r>
    </w:p>
    <w:p w14:paraId="613187BC" w14:textId="3EC87FA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t>
      </w:r>
      <w:proofErr w:type="gramStart"/>
      <w:r w:rsidRPr="009B6AE9">
        <w:rPr>
          <w:rFonts w:ascii="inherit" w:hAnsi="inherit"/>
          <w:w w:val="105"/>
          <w:sz w:val="24"/>
          <w:szCs w:val="24"/>
        </w:rPr>
        <w:t>With regard to</w:t>
      </w:r>
      <w:proofErr w:type="gramEnd"/>
      <w:r w:rsidRPr="009B6AE9">
        <w:rPr>
          <w:rFonts w:ascii="inherit" w:hAnsi="inherit"/>
          <w:w w:val="105"/>
          <w:sz w:val="24"/>
          <w:szCs w:val="24"/>
        </w:rPr>
        <w:t xml:space="preserve">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proofErr w:type="gramStart"/>
      <w:r w:rsidRPr="009B6AE9">
        <w:rPr>
          <w:rFonts w:ascii="inherit" w:hAnsi="inherit"/>
          <w:w w:val="105"/>
          <w:sz w:val="24"/>
          <w:szCs w:val="24"/>
        </w:rPr>
        <w:t>12(2);</w:t>
      </w:r>
      <w:proofErr w:type="gramEnd"/>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proofErr w:type="gramStart"/>
      <w:r w:rsidRPr="009B6AE9">
        <w:rPr>
          <w:rFonts w:ascii="inherit" w:hAnsi="inherit"/>
          <w:w w:val="105"/>
          <w:sz w:val="24"/>
          <w:szCs w:val="24"/>
        </w:rPr>
        <w:t>kV;</w:t>
      </w:r>
      <w:proofErr w:type="gramEnd"/>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t>
      </w:r>
      <w:proofErr w:type="gramStart"/>
      <w:r w:rsidRPr="009B6AE9">
        <w:rPr>
          <w:rFonts w:ascii="inherit" w:hAnsi="inherit"/>
          <w:color w:val="231F20"/>
          <w:sz w:val="24"/>
          <w:szCs w:val="24"/>
        </w:rPr>
        <w:t>With regard to</w:t>
      </w:r>
      <w:proofErr w:type="gramEnd"/>
      <w:r w:rsidRPr="009B6AE9">
        <w:rPr>
          <w:rFonts w:ascii="inherit" w:hAnsi="inherit"/>
          <w:color w:val="231F20"/>
          <w:sz w:val="24"/>
          <w:szCs w:val="24"/>
        </w:rPr>
        <w:t xml:space="preserve"> the rate of change of frequency withstand capability, </w:t>
      </w:r>
    </w:p>
    <w:p w14:paraId="248EFC91" w14:textId="01890E1B"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w:t>
      </w:r>
      <w:proofErr w:type="spellStart"/>
      <w:r w:rsidRPr="009B6AE9">
        <w:rPr>
          <w:rFonts w:ascii="inherit" w:hAnsi="inherit"/>
          <w:color w:val="231F20"/>
          <w:sz w:val="24"/>
          <w:szCs w:val="24"/>
        </w:rPr>
        <w:t>i</w:t>
      </w:r>
      <w:proofErr w:type="spellEnd"/>
      <w:r w:rsidRPr="009B6AE9">
        <w:rPr>
          <w:rFonts w:ascii="inherit" w:hAnsi="inherit"/>
          <w:color w:val="231F20"/>
          <w:sz w:val="24"/>
          <w:szCs w:val="24"/>
        </w:rPr>
        <w:t>)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w:t>
      </w:r>
      <w:proofErr w:type="spellStart"/>
      <w:r w:rsidRPr="009B6AE9">
        <w:rPr>
          <w:rFonts w:ascii="inherit" w:hAnsi="inherit"/>
          <w:color w:val="231F20"/>
          <w:sz w:val="24"/>
          <w:szCs w:val="24"/>
        </w:rPr>
        <w:t>XX.a</w:t>
      </w:r>
      <w:proofErr w:type="spellEnd"/>
      <w:r w:rsidRPr="009B6AE9">
        <w:rPr>
          <w:rFonts w:ascii="inherit" w:hAnsi="inherit"/>
          <w:color w:val="231F20"/>
          <w:sz w:val="24"/>
          <w:szCs w:val="24"/>
        </w:rPr>
        <w:t xml:space="preserve"> and the underfrequency against time profiles given in figure </w:t>
      </w:r>
      <w:proofErr w:type="spellStart"/>
      <w:r w:rsidRPr="009B6AE9">
        <w:rPr>
          <w:rFonts w:ascii="inherit" w:hAnsi="inherit"/>
          <w:color w:val="231F20"/>
          <w:sz w:val="24"/>
          <w:szCs w:val="24"/>
        </w:rPr>
        <w:t>XX.b</w:t>
      </w:r>
      <w:proofErr w:type="spellEnd"/>
      <w:r w:rsidRPr="009B6AE9">
        <w:rPr>
          <w:rFonts w:ascii="inherit" w:hAnsi="inherit"/>
          <w:color w:val="231F20"/>
          <w:sz w:val="24"/>
          <w:szCs w:val="24"/>
        </w:rPr>
        <w:t xml:space="preserve">.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lastRenderedPageBreak/>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 xml:space="preserve">Figure </w:t>
      </w:r>
      <w:proofErr w:type="spellStart"/>
      <w:r w:rsidRPr="004F5375">
        <w:rPr>
          <w:rFonts w:ascii="inherit" w:hAnsi="inherit"/>
          <w:color w:val="231F20"/>
          <w:lang w:val="fr-FR"/>
        </w:rPr>
        <w:t>XX.a</w:t>
      </w:r>
      <w:proofErr w:type="spellEnd"/>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7" o:title=""/>
          </v:shape>
          <o:OLEObject Type="Embed" ProgID="PBrush" ShapeID="_x0000_i1025" DrawAspect="Content" ObjectID="_1757147528" r:id="rId18"/>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 xml:space="preserve">Figure </w:t>
      </w:r>
      <w:proofErr w:type="spellStart"/>
      <w:r w:rsidRPr="004F5375">
        <w:rPr>
          <w:rFonts w:ascii="inherit" w:hAnsi="inherit"/>
          <w:color w:val="231F20"/>
          <w:lang w:val="fr-FR"/>
        </w:rPr>
        <w:t>XX.b</w:t>
      </w:r>
      <w:proofErr w:type="spellEnd"/>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9" o:title=""/>
          </v:shape>
          <o:OLEObject Type="Embed" ProgID="PBrush" ShapeID="_x0000_i1026" DrawAspect="Content" ObjectID="_1757147529" r:id="rId20"/>
        </w:object>
      </w:r>
    </w:p>
    <w:p w14:paraId="7E6F9091" w14:textId="01EEC554"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w:t>
      </w:r>
      <w:commentRangeStart w:id="16"/>
      <w:r w:rsidRPr="009B6AE9">
        <w:rPr>
          <w:rFonts w:ascii="inherit" w:hAnsi="inherit"/>
          <w:color w:val="231F20"/>
          <w:sz w:val="24"/>
          <w:szCs w:val="24"/>
        </w:rPr>
        <w:t>Table 2</w:t>
      </w:r>
      <w:commentRangeEnd w:id="16"/>
      <w:r w:rsidR="009828FB">
        <w:rPr>
          <w:rStyle w:val="CommentReference"/>
        </w:rPr>
        <w:commentReference w:id="16"/>
      </w:r>
      <w:r w:rsidRPr="009B6AE9">
        <w:rPr>
          <w:rFonts w:ascii="inherit" w:hAnsi="inherit"/>
          <w:color w:val="231F20"/>
          <w:sz w:val="24"/>
          <w:szCs w:val="24"/>
        </w:rPr>
        <w:t xml:space="preserve">.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 xml:space="preserve">protection schemes shall not jeopardise frequency-ride-through performance specified in point 2.b from this </w:t>
      </w:r>
      <w:proofErr w:type="gramStart"/>
      <w:r w:rsidRPr="009B6AE9">
        <w:rPr>
          <w:rFonts w:ascii="inherit" w:hAnsi="inherit"/>
          <w:color w:val="231F20"/>
          <w:sz w:val="24"/>
          <w:szCs w:val="24"/>
        </w:rPr>
        <w:t>Article;</w:t>
      </w:r>
      <w:proofErr w:type="gramEnd"/>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1C728C40" w:rsidR="00F93A15" w:rsidRPr="009B6AE9" w:rsidRDefault="00F93A15" w:rsidP="00F93A15">
      <w:pPr>
        <w:pStyle w:val="BodyText"/>
        <w:ind w:left="720"/>
        <w:rPr>
          <w:rFonts w:ascii="inherit" w:hAnsi="inherit"/>
          <w:szCs w:val="24"/>
        </w:rPr>
      </w:pPr>
      <w:commentRangeStart w:id="17"/>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w:t>
      </w:r>
      <w:ins w:id="18" w:author="Author">
        <w:r w:rsidR="00856E3B">
          <w:rPr>
            <w:rFonts w:ascii="inherit" w:hAnsi="inherit"/>
            <w:szCs w:val="24"/>
          </w:rPr>
          <w:t xml:space="preserve">(Pref) </w:t>
        </w:r>
      </w:ins>
      <w:r w:rsidRPr="009B6AE9">
        <w:rPr>
          <w:rFonts w:ascii="inherit" w:hAnsi="inherit"/>
          <w:szCs w:val="24"/>
        </w:rPr>
        <w:t xml:space="preserve">automatically down to the </w:t>
      </w:r>
      <w:r w:rsidRPr="009B6AE9">
        <w:rPr>
          <w:rFonts w:ascii="inherit" w:hAnsi="inherit"/>
          <w:szCs w:val="24"/>
        </w:rPr>
        <w:lastRenderedPageBreak/>
        <w:t>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commentRangeEnd w:id="17"/>
      <w:r w:rsidR="00CA1D03">
        <w:rPr>
          <w:rStyle w:val="CommentReference"/>
          <w:rFonts w:asciiTheme="minorHAnsi" w:hAnsiTheme="minorHAnsi"/>
          <w:kern w:val="0"/>
        </w:rPr>
        <w:commentReference w:id="17"/>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w:t>
      </w:r>
      <w:proofErr w:type="gramStart"/>
      <w:r w:rsidRPr="009B6AE9">
        <w:rPr>
          <w:rFonts w:ascii="inherit" w:hAnsi="inherit"/>
          <w:szCs w:val="24"/>
        </w:rPr>
        <w:t>as long as</w:t>
      </w:r>
      <w:proofErr w:type="gramEnd"/>
      <w:r w:rsidRPr="009B6AE9">
        <w:rPr>
          <w:rFonts w:ascii="inherit" w:hAnsi="inherit"/>
          <w:szCs w:val="24"/>
        </w:rPr>
        <w:t xml:space="preserve">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2440C98B" w:rsidR="00F93A15" w:rsidRPr="009B6AE9" w:rsidRDefault="00F93A15" w:rsidP="00F93A15">
      <w:pPr>
        <w:pStyle w:val="BodyText"/>
        <w:ind w:left="720"/>
        <w:rPr>
          <w:rFonts w:ascii="inherit" w:hAnsi="inherit"/>
          <w:szCs w:val="24"/>
        </w:rPr>
      </w:pPr>
      <w:commentRangeStart w:id="19"/>
      <w:commentRangeStart w:id="20"/>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w:t>
      </w:r>
      <w:ins w:id="21" w:author="Author">
        <w:r w:rsidR="009908A3" w:rsidRPr="009908A3">
          <w:rPr>
            <w:rFonts w:ascii="inherit" w:hAnsi="inherit"/>
            <w:szCs w:val="24"/>
          </w:rPr>
          <w:t xml:space="preserve">V1G electric vehicles and associated V1G electric vehicle supply equipment </w:t>
        </w:r>
      </w:ins>
      <w:del w:id="22" w:author="Author">
        <w:r w:rsidRPr="009B6AE9" w:rsidDel="009908A3">
          <w:rPr>
            <w:rFonts w:ascii="inherit" w:hAnsi="inherit"/>
            <w:szCs w:val="24"/>
          </w:rPr>
          <w:delText>electric charging demand unit</w:delText>
        </w:r>
      </w:del>
      <w:r w:rsidRPr="009B6AE9">
        <w:rPr>
          <w:rFonts w:ascii="inherit" w:hAnsi="inherit"/>
          <w:szCs w:val="24"/>
        </w:rPr>
        <w:t xml:space="preserve">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level;</w:t>
      </w:r>
      <w:ins w:id="23" w:author="Author">
        <w:r w:rsidR="00705EC4">
          <w:rPr>
            <w:rFonts w:ascii="inherit" w:hAnsi="inherit"/>
            <w:szCs w:val="24"/>
          </w:rPr>
          <w:t xml:space="preserve"> </w:t>
        </w:r>
        <w:r w:rsidR="00705EC4" w:rsidRPr="00705EC4">
          <w:rPr>
            <w:rFonts w:ascii="inherit" w:hAnsi="inherit"/>
            <w:szCs w:val="24"/>
          </w:rPr>
          <w:t>Pref is the actual active power at the moment the LFSM-U threshold is reached.</w:t>
        </w:r>
        <w:commentRangeEnd w:id="19"/>
        <w:r w:rsidR="00705EC4">
          <w:rPr>
            <w:rStyle w:val="CommentReference"/>
            <w:rFonts w:asciiTheme="minorHAnsi" w:hAnsiTheme="minorHAnsi"/>
            <w:kern w:val="0"/>
          </w:rPr>
          <w:commentReference w:id="19"/>
        </w:r>
        <w:commentRangeEnd w:id="20"/>
        <w:r w:rsidR="00705EC4">
          <w:rPr>
            <w:rStyle w:val="CommentReference"/>
            <w:rFonts w:asciiTheme="minorHAnsi" w:hAnsiTheme="minorHAnsi"/>
            <w:kern w:val="0"/>
          </w:rPr>
          <w:commentReference w:id="20"/>
        </w:r>
      </w:ins>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w:t>
      </w:r>
      <w:proofErr w:type="spellStart"/>
      <w:r w:rsidRPr="009B6AE9">
        <w:rPr>
          <w:rFonts w:ascii="inherit" w:hAnsi="inherit"/>
          <w:szCs w:val="24"/>
        </w:rPr>
        <w:t>i</w:t>
      </w:r>
      <w:proofErr w:type="spellEnd"/>
      <w:r w:rsidRPr="009B6AE9">
        <w:rPr>
          <w:rFonts w:ascii="inherit" w:hAnsi="inherit"/>
          <w:szCs w:val="24"/>
        </w:rPr>
        <w:t xml:space="preserve">) Maximum measuring time window: 100 </w:t>
      </w:r>
      <w:proofErr w:type="spellStart"/>
      <w:r w:rsidRPr="009B6AE9">
        <w:rPr>
          <w:rFonts w:ascii="inherit" w:hAnsi="inherit"/>
          <w:szCs w:val="24"/>
        </w:rPr>
        <w:t>ms</w:t>
      </w:r>
      <w:proofErr w:type="spellEnd"/>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 xml:space="preserve">(ii) Accuracy: ± 30 </w:t>
      </w:r>
      <w:proofErr w:type="spellStart"/>
      <w:r w:rsidRPr="009B6AE9">
        <w:rPr>
          <w:rFonts w:ascii="inherit" w:hAnsi="inherit"/>
          <w:szCs w:val="24"/>
        </w:rPr>
        <w:t>mHz</w:t>
      </w:r>
      <w:proofErr w:type="spellEnd"/>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w:t>
      </w:r>
      <w:proofErr w:type="gramStart"/>
      <w:r w:rsidRPr="009B6AE9">
        <w:rPr>
          <w:rFonts w:ascii="inherit" w:hAnsi="inherit"/>
          <w:szCs w:val="24"/>
        </w:rPr>
        <w:t>ensured;</w:t>
      </w:r>
      <w:proofErr w:type="gramEnd"/>
    </w:p>
    <w:p w14:paraId="2C3B1B00" w14:textId="224C2596" w:rsidR="00F93A15" w:rsidRDefault="00F93A15" w:rsidP="00F93A15">
      <w:pPr>
        <w:widowControl w:val="0"/>
        <w:tabs>
          <w:tab w:val="left" w:pos="402"/>
        </w:tabs>
        <w:autoSpaceDE w:val="0"/>
        <w:autoSpaceDN w:val="0"/>
        <w:spacing w:before="4"/>
        <w:ind w:left="720" w:right="124"/>
        <w:jc w:val="both"/>
        <w:rPr>
          <w:ins w:id="24" w:author="Author"/>
          <w:rFonts w:ascii="inherit" w:hAnsi="inherit"/>
          <w:sz w:val="24"/>
          <w:szCs w:val="24"/>
        </w:rPr>
      </w:pPr>
      <w:commentRangeStart w:id="25"/>
      <w:r w:rsidRPr="009B6AE9">
        <w:rPr>
          <w:rFonts w:ascii="inherit" w:hAnsi="inherit"/>
          <w:sz w:val="24"/>
          <w:szCs w:val="24"/>
        </w:rPr>
        <w:t>(</w:t>
      </w:r>
      <w:proofErr w:type="spellStart"/>
      <w:r w:rsidRPr="009B6AE9">
        <w:rPr>
          <w:rFonts w:ascii="inherit" w:hAnsi="inherit"/>
          <w:sz w:val="24"/>
          <w:szCs w:val="24"/>
        </w:rPr>
        <w:t>i</w:t>
      </w:r>
      <w:proofErr w:type="spellEnd"/>
      <w:r w:rsidRPr="009B6AE9">
        <w:rPr>
          <w:rFonts w:ascii="inherit" w:hAnsi="inherit"/>
          <w:sz w:val="24"/>
          <w:szCs w:val="24"/>
        </w:rPr>
        <w:t xml:space="preserve">) The response time for LFSM-UC shall be less or equal to </w:t>
      </w:r>
      <w:ins w:id="26" w:author="Author">
        <w:r w:rsidR="00C167C1">
          <w:rPr>
            <w:rFonts w:ascii="inherit" w:hAnsi="inherit"/>
            <w:sz w:val="24"/>
            <w:szCs w:val="24"/>
          </w:rPr>
          <w:t>10</w:t>
        </w:r>
      </w:ins>
      <w:del w:id="27" w:author="Author">
        <w:r w:rsidRPr="009B6AE9" w:rsidDel="00C167C1">
          <w:rPr>
            <w:rFonts w:ascii="inherit" w:hAnsi="inherit"/>
            <w:sz w:val="24"/>
            <w:szCs w:val="24"/>
          </w:rPr>
          <w:delText>0,5</w:delText>
        </w:r>
      </w:del>
      <w:r w:rsidRPr="009B6AE9">
        <w:rPr>
          <w:rFonts w:ascii="inherit" w:hAnsi="inherit"/>
          <w:sz w:val="24"/>
          <w:szCs w:val="24"/>
        </w:rPr>
        <w:t xml:space="preserve"> seconds. The relevant system operator has the right to request the demonstration of technical evidence of the response time.</w:t>
      </w:r>
      <w:commentRangeEnd w:id="25"/>
      <w:r w:rsidR="005B78CD">
        <w:rPr>
          <w:rStyle w:val="CommentReference"/>
        </w:rPr>
        <w:commentReference w:id="25"/>
      </w:r>
    </w:p>
    <w:p w14:paraId="640D6E7E" w14:textId="77777777" w:rsidR="0057382E" w:rsidRPr="0057382E" w:rsidRDefault="0057382E" w:rsidP="0057382E">
      <w:pPr>
        <w:widowControl w:val="0"/>
        <w:tabs>
          <w:tab w:val="left" w:pos="402"/>
        </w:tabs>
        <w:autoSpaceDE w:val="0"/>
        <w:autoSpaceDN w:val="0"/>
        <w:spacing w:before="4"/>
        <w:ind w:left="720" w:right="124"/>
        <w:jc w:val="both"/>
        <w:rPr>
          <w:ins w:id="28" w:author="Author"/>
          <w:rFonts w:ascii="inherit" w:hAnsi="inherit"/>
          <w:sz w:val="24"/>
          <w:szCs w:val="24"/>
        </w:rPr>
      </w:pPr>
      <w:commentRangeStart w:id="29"/>
      <w:ins w:id="30" w:author="Author">
        <w:r>
          <w:rPr>
            <w:rFonts w:ascii="inherit" w:hAnsi="inherit"/>
            <w:sz w:val="24"/>
            <w:szCs w:val="24"/>
          </w:rPr>
          <w:t xml:space="preserve">(j) </w:t>
        </w:r>
        <w:r w:rsidRPr="0057382E">
          <w:rPr>
            <w:rFonts w:ascii="inherit" w:hAnsi="inherit"/>
            <w:sz w:val="24"/>
            <w:szCs w:val="24"/>
          </w:rPr>
          <w:t xml:space="preserve">the actual consumption of active power frequency response in LFSM-UC mode shall be capable of </w:t>
        </w:r>
        <w:proofErr w:type="gramStart"/>
        <w:r w:rsidRPr="0057382E">
          <w:rPr>
            <w:rFonts w:ascii="inherit" w:hAnsi="inherit"/>
            <w:sz w:val="24"/>
            <w:szCs w:val="24"/>
          </w:rPr>
          <w:t>taking into account</w:t>
        </w:r>
        <w:proofErr w:type="gramEnd"/>
        <w:r w:rsidRPr="0057382E">
          <w:rPr>
            <w:rFonts w:ascii="inherit" w:hAnsi="inherit"/>
            <w:sz w:val="24"/>
            <w:szCs w:val="24"/>
          </w:rPr>
          <w:t>, if applicable:</w:t>
        </w:r>
      </w:ins>
    </w:p>
    <w:p w14:paraId="7254B6C8" w14:textId="77777777" w:rsidR="0057382E" w:rsidRPr="0057382E" w:rsidRDefault="0057382E" w:rsidP="0057382E">
      <w:pPr>
        <w:widowControl w:val="0"/>
        <w:tabs>
          <w:tab w:val="left" w:pos="402"/>
        </w:tabs>
        <w:autoSpaceDE w:val="0"/>
        <w:autoSpaceDN w:val="0"/>
        <w:spacing w:before="4"/>
        <w:ind w:left="720" w:right="124"/>
        <w:jc w:val="both"/>
        <w:rPr>
          <w:ins w:id="31" w:author="Author"/>
          <w:rFonts w:ascii="inherit" w:hAnsi="inherit"/>
          <w:sz w:val="24"/>
          <w:szCs w:val="24"/>
        </w:rPr>
      </w:pPr>
      <w:ins w:id="32" w:author="Author">
        <w:r w:rsidRPr="0057382E">
          <w:rPr>
            <w:rFonts w:ascii="inherit" w:hAnsi="inherit"/>
            <w:sz w:val="24"/>
            <w:szCs w:val="24"/>
          </w:rPr>
          <w:t>—</w:t>
        </w:r>
        <w:r w:rsidRPr="0057382E">
          <w:rPr>
            <w:rFonts w:ascii="inherit" w:hAnsi="inherit"/>
            <w:sz w:val="24"/>
            <w:szCs w:val="24"/>
          </w:rPr>
          <w:tab/>
          <w:t>ambient conditions when the response is to be triggered,</w:t>
        </w:r>
      </w:ins>
    </w:p>
    <w:p w14:paraId="36F4FCC9" w14:textId="77777777" w:rsidR="0057382E" w:rsidRPr="0057382E" w:rsidRDefault="0057382E" w:rsidP="0057382E">
      <w:pPr>
        <w:widowControl w:val="0"/>
        <w:tabs>
          <w:tab w:val="left" w:pos="402"/>
        </w:tabs>
        <w:autoSpaceDE w:val="0"/>
        <w:autoSpaceDN w:val="0"/>
        <w:spacing w:before="4"/>
        <w:ind w:left="720" w:right="124"/>
        <w:jc w:val="both"/>
        <w:rPr>
          <w:ins w:id="33" w:author="Author"/>
          <w:rFonts w:ascii="inherit" w:hAnsi="inherit"/>
          <w:sz w:val="24"/>
          <w:szCs w:val="24"/>
        </w:rPr>
      </w:pPr>
      <w:ins w:id="34" w:author="Author">
        <w:r w:rsidRPr="0057382E">
          <w:rPr>
            <w:rFonts w:ascii="inherit" w:hAnsi="inherit"/>
            <w:sz w:val="24"/>
            <w:szCs w:val="24"/>
          </w:rPr>
          <w:t>—</w:t>
        </w:r>
        <w:r w:rsidRPr="0057382E">
          <w:rPr>
            <w:rFonts w:ascii="inherit" w:hAnsi="inherit"/>
            <w:sz w:val="24"/>
            <w:szCs w:val="24"/>
          </w:rPr>
          <w:tab/>
          <w:t>the operating conditions of the V1G electric vehicle and associated electric vehicle supply equipment, in particular limitations on operation near maximum and minimum capacity at low frequencies and the respective impact of ambient conditions, and</w:t>
        </w:r>
      </w:ins>
    </w:p>
    <w:p w14:paraId="1FCB0179" w14:textId="6F9274AC" w:rsidR="0057382E" w:rsidRPr="009B6AE9" w:rsidRDefault="0057382E" w:rsidP="0057382E">
      <w:pPr>
        <w:widowControl w:val="0"/>
        <w:tabs>
          <w:tab w:val="left" w:pos="402"/>
        </w:tabs>
        <w:autoSpaceDE w:val="0"/>
        <w:autoSpaceDN w:val="0"/>
        <w:spacing w:before="4"/>
        <w:ind w:left="720" w:right="124"/>
        <w:jc w:val="both"/>
        <w:rPr>
          <w:rFonts w:ascii="inherit" w:hAnsi="inherit"/>
          <w:sz w:val="24"/>
          <w:szCs w:val="24"/>
        </w:rPr>
      </w:pPr>
      <w:ins w:id="35" w:author="Author">
        <w:r w:rsidRPr="0057382E">
          <w:rPr>
            <w:rFonts w:ascii="inherit" w:hAnsi="inherit"/>
            <w:sz w:val="24"/>
            <w:szCs w:val="24"/>
          </w:rPr>
          <w:t>—</w:t>
        </w:r>
        <w:r w:rsidRPr="0057382E">
          <w:rPr>
            <w:rFonts w:ascii="inherit" w:hAnsi="inherit"/>
            <w:sz w:val="24"/>
            <w:szCs w:val="24"/>
          </w:rPr>
          <w:tab/>
          <w:t>the need for consumption.</w:t>
        </w:r>
        <w:commentRangeEnd w:id="29"/>
        <w:r>
          <w:rPr>
            <w:rStyle w:val="CommentReference"/>
          </w:rPr>
          <w:commentReference w:id="29"/>
        </w:r>
      </w:ins>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commentRangeStart w:id="36"/>
      <w:r>
        <w:rPr>
          <w:noProof/>
          <w:lang w:eastAsia="en-GB"/>
        </w:rPr>
        <w:lastRenderedPageBreak/>
        <w:drawing>
          <wp:inline distT="0" distB="0" distL="0" distR="0" wp14:anchorId="204FF747" wp14:editId="36CE2108">
            <wp:extent cx="4218940" cy="247523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commentRangeEnd w:id="36"/>
      <w:r w:rsidR="00D85604">
        <w:rPr>
          <w:rStyle w:val="CommentReference"/>
        </w:rPr>
        <w:commentReference w:id="36"/>
      </w:r>
    </w:p>
    <w:p w14:paraId="63D7E188" w14:textId="7FD40034"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w:t>
      </w:r>
      <w:proofErr w:type="gramStart"/>
      <w:r w:rsidRPr="009B6AE9">
        <w:rPr>
          <w:rFonts w:ascii="inherit" w:hAnsi="inherit"/>
          <w:sz w:val="24"/>
          <w:szCs w:val="24"/>
        </w:rPr>
        <w:t>in order to</w:t>
      </w:r>
      <w:proofErr w:type="gramEnd"/>
      <w:r w:rsidRPr="009B6AE9">
        <w:rPr>
          <w:rFonts w:ascii="inherit" w:hAnsi="inherit"/>
          <w:sz w:val="24"/>
          <w:szCs w:val="24"/>
        </w:rPr>
        <w:t xml:space="preserve">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lastRenderedPageBreak/>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proofErr w:type="spellStart"/>
      <w:r w:rsidR="00375CB5">
        <w:rPr>
          <w:rFonts w:ascii="inherit" w:hAnsi="inherit"/>
          <w:sz w:val="24"/>
          <w:szCs w:val="24"/>
        </w:rPr>
        <w:t>XX.c</w:t>
      </w:r>
      <w:proofErr w:type="spellEnd"/>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 xml:space="preserve">Figure </w:t>
      </w:r>
      <w:proofErr w:type="spellStart"/>
      <w:r>
        <w:rPr>
          <w:rFonts w:ascii="inherit" w:hAnsi="inherit"/>
          <w:i/>
          <w:sz w:val="24"/>
          <w:szCs w:val="24"/>
        </w:rPr>
        <w:t>XX.c</w:t>
      </w:r>
      <w:proofErr w:type="spellEnd"/>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Grafik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BD0415">
        <w:rPr>
          <w:rFonts w:ascii="inherit" w:eastAsia="Times New Roman" w:hAnsi="inherit" w:cs="Times New Roman"/>
          <w:sz w:val="24"/>
          <w:szCs w:val="24"/>
          <w:lang w:eastAsia="en-GB"/>
        </w:rPr>
        <w:t>pu</w:t>
      </w:r>
      <w:proofErr w:type="spellEnd"/>
      <w:r w:rsidRPr="00BD0415">
        <w:rPr>
          <w:rFonts w:ascii="inherit" w:eastAsia="Times New Roman" w:hAnsi="inherit" w:cs="Times New Roman"/>
          <w:sz w:val="24"/>
          <w:szCs w:val="24"/>
          <w:lang w:eastAsia="en-GB"/>
        </w:rPr>
        <w:t xml:space="preserve"> value before, during and after a fault. </w:t>
      </w:r>
      <w:proofErr w:type="spellStart"/>
      <w:r w:rsidRPr="00BD0415">
        <w:rPr>
          <w:rFonts w:ascii="inherit" w:eastAsia="Times New Roman" w:hAnsi="inherit" w:cs="Times New Roman"/>
          <w:sz w:val="24"/>
          <w:szCs w:val="24"/>
          <w:lang w:eastAsia="en-GB"/>
        </w:rPr>
        <w:t>U</w:t>
      </w:r>
      <w:r w:rsidRPr="00BD0415">
        <w:rPr>
          <w:rFonts w:ascii="inherit" w:eastAsia="Times New Roman" w:hAnsi="inherit" w:cs="Times New Roman"/>
          <w:sz w:val="17"/>
          <w:szCs w:val="17"/>
          <w:vertAlign w:val="subscript"/>
          <w:lang w:eastAsia="en-GB"/>
        </w:rPr>
        <w:t>ret</w:t>
      </w:r>
      <w:proofErr w:type="spellEnd"/>
      <w:r w:rsidRPr="00BD0415">
        <w:rPr>
          <w:rFonts w:ascii="inherit" w:eastAsia="Times New Roman" w:hAnsi="inherit" w:cs="Times New Roman"/>
          <w:sz w:val="24"/>
          <w:szCs w:val="24"/>
          <w:lang w:eastAsia="en-GB"/>
        </w:rPr>
        <w:t xml:space="preserve"> is the retained voltage at the connection point during a fault, </w:t>
      </w:r>
      <w:proofErr w:type="spellStart"/>
      <w:r w:rsidRPr="00BD0415">
        <w:rPr>
          <w:rFonts w:ascii="inherit" w:eastAsia="Times New Roman" w:hAnsi="inherit" w:cs="Times New Roman"/>
          <w:sz w:val="24"/>
          <w:szCs w:val="24"/>
          <w:lang w:eastAsia="en-GB"/>
        </w:rPr>
        <w:t>t</w:t>
      </w:r>
      <w:r w:rsidRPr="00BD0415">
        <w:rPr>
          <w:rFonts w:ascii="inherit" w:eastAsia="Times New Roman" w:hAnsi="inherit" w:cs="Times New Roman"/>
          <w:sz w:val="17"/>
          <w:szCs w:val="17"/>
          <w:vertAlign w:val="subscript"/>
          <w:lang w:eastAsia="en-GB"/>
        </w:rPr>
        <w:t>clear</w:t>
      </w:r>
      <w:proofErr w:type="spellEnd"/>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proofErr w:type="spellStart"/>
      <w:r w:rsidR="00375CB5">
        <w:rPr>
          <w:rFonts w:ascii="inherit" w:hAnsi="inherit"/>
          <w:b/>
          <w:bCs/>
          <w:sz w:val="24"/>
          <w:szCs w:val="24"/>
          <w:lang w:bidi="en-US"/>
        </w:rPr>
        <w:t>XX.c</w:t>
      </w:r>
      <w:proofErr w:type="spellEnd"/>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proofErr w:type="spellStart"/>
      <w:r w:rsidR="00375CB5">
        <w:rPr>
          <w:rFonts w:ascii="inherit" w:hAnsi="inherit"/>
          <w:b/>
          <w:bCs/>
          <w:sz w:val="24"/>
          <w:szCs w:val="24"/>
          <w:lang w:bidi="en-US"/>
        </w:rPr>
        <w:t>XX.c</w:t>
      </w:r>
      <w:proofErr w:type="spellEnd"/>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proofErr w:type="spellStart"/>
            <w:r w:rsidRPr="00D42299">
              <w:rPr>
                <w:rFonts w:ascii="inherit" w:hAnsi="inherit"/>
                <w:sz w:val="24"/>
                <w:szCs w:val="24"/>
                <w:lang w:bidi="en-US"/>
              </w:rPr>
              <w:t>t</w:t>
            </w:r>
            <w:r w:rsidRPr="00D42299">
              <w:rPr>
                <w:rFonts w:ascii="inherit" w:hAnsi="inherit"/>
                <w:sz w:val="24"/>
                <w:szCs w:val="24"/>
                <w:vertAlign w:val="subscript"/>
                <w:lang w:bidi="en-US"/>
              </w:rPr>
              <w:t>clear</w:t>
            </w:r>
            <w:proofErr w:type="spellEnd"/>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5D267799"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commentRangeStart w:id="37"/>
      <w:r w:rsidRPr="00D42299">
        <w:rPr>
          <w:rFonts w:ascii="inherit" w:hAnsi="inherit"/>
          <w:sz w:val="24"/>
          <w:szCs w:val="24"/>
        </w:rPr>
        <w:t xml:space="preserve">c.  When the network voltage resumes, after the fault has been cleared, to a value within the voltage range of 0,85 </w:t>
      </w:r>
      <w:proofErr w:type="spellStart"/>
      <w:r w:rsidRPr="00D42299">
        <w:rPr>
          <w:rFonts w:ascii="inherit" w:hAnsi="inherit"/>
          <w:sz w:val="24"/>
          <w:szCs w:val="24"/>
        </w:rPr>
        <w:t>pu</w:t>
      </w:r>
      <w:proofErr w:type="spellEnd"/>
      <w:r w:rsidRPr="00D42299">
        <w:rPr>
          <w:rFonts w:ascii="inherit" w:hAnsi="inherit"/>
          <w:sz w:val="24"/>
          <w:szCs w:val="24"/>
        </w:rPr>
        <w:t xml:space="preserve"> </w:t>
      </w:r>
      <w:r w:rsidRPr="00D42299">
        <w:rPr>
          <w:rFonts w:ascii="inherit" w:hAnsi="inherit" w:hint="eastAsia"/>
          <w:sz w:val="24"/>
          <w:szCs w:val="24"/>
        </w:rPr>
        <w:t>–</w:t>
      </w:r>
      <w:r w:rsidRPr="00D42299">
        <w:rPr>
          <w:rFonts w:ascii="inherit" w:hAnsi="inherit"/>
          <w:sz w:val="24"/>
          <w:szCs w:val="24"/>
        </w:rPr>
        <w:t xml:space="preserve"> 1,1 </w:t>
      </w:r>
      <w:proofErr w:type="spellStart"/>
      <w:r w:rsidRPr="00D42299">
        <w:rPr>
          <w:rFonts w:ascii="inherit" w:hAnsi="inherit"/>
          <w:sz w:val="24"/>
          <w:szCs w:val="24"/>
        </w:rPr>
        <w:t>pu</w:t>
      </w:r>
      <w:proofErr w:type="spellEnd"/>
      <w:r w:rsidRPr="00D42299">
        <w:rPr>
          <w:rFonts w:ascii="inherit" w:hAnsi="inherit"/>
          <w:sz w:val="24"/>
          <w:szCs w:val="24"/>
        </w:rPr>
        <w:t xml:space="preserve">,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w:t>
      </w:r>
      <w:del w:id="38" w:author="Author">
        <w:r w:rsidRPr="00D42299" w:rsidDel="00C90A8E">
          <w:rPr>
            <w:rFonts w:ascii="inherit" w:hAnsi="inherit"/>
            <w:sz w:val="24"/>
            <w:szCs w:val="24"/>
          </w:rPr>
          <w:delText>output</w:delText>
        </w:r>
      </w:del>
      <w:ins w:id="39" w:author="Author">
        <w:r w:rsidR="00C90A8E">
          <w:rPr>
            <w:rFonts w:ascii="inherit" w:hAnsi="inherit"/>
            <w:sz w:val="24"/>
            <w:szCs w:val="24"/>
          </w:rPr>
          <w:t>consumption</w:t>
        </w:r>
      </w:ins>
      <w:r w:rsidRPr="00D42299">
        <w:rPr>
          <w:rFonts w:ascii="inherit" w:hAnsi="inherit"/>
          <w:sz w:val="24"/>
          <w:szCs w:val="24"/>
        </w:rPr>
        <w:t xml:space="preserve"> level to its pre-fault value. The recovery time shall not exceed a maximum of 1s.</w:t>
      </w:r>
      <w:commentRangeEnd w:id="37"/>
      <w:r w:rsidR="00346907">
        <w:rPr>
          <w:rStyle w:val="CommentReference"/>
        </w:rPr>
        <w:commentReference w:id="37"/>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proofErr w:type="spellStart"/>
      <w:r>
        <w:rPr>
          <w:rFonts w:ascii="inherit" w:hAnsi="inherit"/>
          <w:sz w:val="24"/>
          <w:szCs w:val="24"/>
        </w:rPr>
        <w:t>XX.c</w:t>
      </w:r>
      <w:proofErr w:type="spellEnd"/>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proofErr w:type="spellStart"/>
      <w:r>
        <w:rPr>
          <w:rFonts w:ascii="inherit" w:hAnsi="inherit"/>
          <w:b/>
          <w:bCs/>
          <w:sz w:val="24"/>
          <w:szCs w:val="24"/>
          <w:lang w:bidi="en-US"/>
        </w:rPr>
        <w:t>XX.c</w:t>
      </w:r>
      <w:proofErr w:type="spellEnd"/>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lastRenderedPageBreak/>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proofErr w:type="spellStart"/>
      <w:r>
        <w:rPr>
          <w:rFonts w:ascii="inherit" w:hAnsi="inherit"/>
          <w:b/>
          <w:bCs/>
          <w:sz w:val="24"/>
          <w:szCs w:val="24"/>
          <w:lang w:bidi="en-US"/>
        </w:rPr>
        <w:t>XX.c</w:t>
      </w:r>
      <w:proofErr w:type="spellEnd"/>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proofErr w:type="spellStart"/>
            <w:r w:rsidRPr="006C3EC6">
              <w:rPr>
                <w:rFonts w:ascii="inherit" w:hAnsi="inherit"/>
                <w:sz w:val="24"/>
                <w:szCs w:val="24"/>
                <w:lang w:bidi="en-US"/>
              </w:rPr>
              <w:t>t</w:t>
            </w:r>
            <w:r w:rsidRPr="006C3EC6">
              <w:rPr>
                <w:rFonts w:ascii="inherit" w:hAnsi="inherit"/>
                <w:sz w:val="24"/>
                <w:szCs w:val="24"/>
                <w:vertAlign w:val="subscript"/>
                <w:lang w:bidi="en-US"/>
              </w:rPr>
              <w:t>clear</w:t>
            </w:r>
            <w:proofErr w:type="spellEnd"/>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w:t>
      </w:r>
      <w:proofErr w:type="spellStart"/>
      <w:r w:rsidRPr="006C3EC6">
        <w:rPr>
          <w:rFonts w:ascii="inherit" w:hAnsi="inherit"/>
          <w:sz w:val="24"/>
          <w:szCs w:val="24"/>
        </w:rPr>
        <w:t>pu</w:t>
      </w:r>
      <w:proofErr w:type="spellEnd"/>
      <w:r w:rsidRPr="006C3EC6">
        <w:rPr>
          <w:rFonts w:ascii="inherit" w:hAnsi="inherit"/>
          <w:sz w:val="24"/>
          <w:szCs w:val="24"/>
        </w:rPr>
        <w:t xml:space="preserve"> </w:t>
      </w:r>
      <w:r w:rsidRPr="006C3EC6">
        <w:rPr>
          <w:rFonts w:ascii="inherit" w:hAnsi="inherit" w:hint="eastAsia"/>
          <w:sz w:val="24"/>
          <w:szCs w:val="24"/>
        </w:rPr>
        <w:t>–</w:t>
      </w:r>
      <w:r w:rsidRPr="006C3EC6">
        <w:rPr>
          <w:rFonts w:ascii="inherit" w:hAnsi="inherit"/>
          <w:sz w:val="24"/>
          <w:szCs w:val="24"/>
        </w:rPr>
        <w:t xml:space="preserve"> 1,1 </w:t>
      </w:r>
      <w:proofErr w:type="spellStart"/>
      <w:r w:rsidRPr="006C3EC6">
        <w:rPr>
          <w:rFonts w:ascii="inherit" w:hAnsi="inherit"/>
          <w:sz w:val="24"/>
          <w:szCs w:val="24"/>
        </w:rPr>
        <w:t>pu</w:t>
      </w:r>
      <w:proofErr w:type="spellEnd"/>
      <w:r w:rsidRPr="006C3EC6">
        <w:rPr>
          <w:rFonts w:ascii="inherit" w:hAnsi="inherit"/>
          <w:sz w:val="24"/>
          <w:szCs w:val="24"/>
        </w:rPr>
        <w:t>,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proofErr w:type="gramStart"/>
      <w:r w:rsidRPr="006C3EC6">
        <w:rPr>
          <w:rFonts w:ascii="inherit" w:hAnsi="inherit"/>
          <w:b/>
          <w:bCs/>
          <w:sz w:val="24"/>
          <w:szCs w:val="24"/>
        </w:rPr>
        <w:t>80</w:t>
      </w:r>
      <w:r w:rsidRPr="006C3EC6">
        <w:rPr>
          <w:rFonts w:ascii="inherit" w:hAnsi="inherit"/>
          <w:sz w:val="24"/>
          <w:szCs w:val="24"/>
        </w:rPr>
        <w:t xml:space="preserve">  %</w:t>
      </w:r>
      <w:proofErr w:type="gramEnd"/>
      <w:r w:rsidRPr="006C3EC6">
        <w:rPr>
          <w:rFonts w:ascii="inherit" w:hAnsi="inherit"/>
          <w:sz w:val="24"/>
          <w:szCs w:val="24"/>
        </w:rPr>
        <w:t xml:space="preserve">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proofErr w:type="gramStart"/>
      <w:r w:rsidRPr="006C3EC6">
        <w:rPr>
          <w:rFonts w:ascii="inherit" w:hAnsi="inherit"/>
          <w:b/>
          <w:bCs/>
          <w:sz w:val="24"/>
          <w:szCs w:val="24"/>
        </w:rPr>
        <w:t>90</w:t>
      </w:r>
      <w:r w:rsidRPr="006C3EC6">
        <w:rPr>
          <w:rFonts w:ascii="inherit" w:hAnsi="inherit"/>
          <w:sz w:val="24"/>
          <w:szCs w:val="24"/>
        </w:rPr>
        <w:t xml:space="preserve">  %</w:t>
      </w:r>
      <w:proofErr w:type="gramEnd"/>
      <w:r w:rsidRPr="006C3EC6">
        <w:rPr>
          <w:rFonts w:ascii="inherit" w:hAnsi="inherit"/>
          <w:sz w:val="24"/>
          <w:szCs w:val="24"/>
        </w:rPr>
        <w:t xml:space="preserve">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proofErr w:type="gramStart"/>
      <w:r w:rsidRPr="006C3EC6">
        <w:rPr>
          <w:rFonts w:ascii="inherit" w:hAnsi="inherit"/>
          <w:b/>
          <w:bCs/>
          <w:sz w:val="24"/>
          <w:szCs w:val="24"/>
        </w:rPr>
        <w:t>95</w:t>
      </w:r>
      <w:r w:rsidRPr="006C3EC6">
        <w:rPr>
          <w:rFonts w:ascii="inherit" w:hAnsi="inherit"/>
          <w:sz w:val="24"/>
          <w:szCs w:val="24"/>
        </w:rPr>
        <w:t xml:space="preserve">  %</w:t>
      </w:r>
      <w:proofErr w:type="gramEnd"/>
      <w:r w:rsidRPr="006C3EC6">
        <w:rPr>
          <w:rFonts w:ascii="inherit" w:hAnsi="inherit"/>
          <w:sz w:val="24"/>
          <w:szCs w:val="24"/>
        </w:rPr>
        <w:t xml:space="preserve">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3444205C"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349A3F4A"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 xml:space="preserve">within a demand facility or a closed distribution system connected at a voltage level of or below 1000 </w:t>
      </w:r>
      <w:proofErr w:type="gramStart"/>
      <w:r w:rsidR="00F93A15" w:rsidRPr="00A07676">
        <w:rPr>
          <w:rFonts w:ascii="inherit" w:eastAsia="Times New Roman" w:hAnsi="inherit" w:cs="Times New Roman"/>
          <w:color w:val="000000"/>
          <w:sz w:val="24"/>
          <w:szCs w:val="24"/>
          <w:lang w:eastAsia="en-GB"/>
        </w:rPr>
        <w:t>V;</w:t>
      </w:r>
      <w:proofErr w:type="gramEnd"/>
    </w:p>
    <w:p w14:paraId="009E914D" w14:textId="1C7AD9DE"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w:t>
      </w:r>
      <w:proofErr w:type="gramStart"/>
      <w:r w:rsidRPr="004F5375">
        <w:rPr>
          <w:rFonts w:ascii="inherit" w:eastAsia="Times New Roman" w:hAnsi="inherit" w:cs="Times New Roman"/>
          <w:b/>
          <w:bCs/>
          <w:color w:val="000000"/>
          <w:sz w:val="24"/>
          <w:szCs w:val="24"/>
          <w:lang w:eastAsia="en-GB"/>
        </w:rPr>
        <w:t>1000  V</w:t>
      </w:r>
      <w:proofErr w:type="gramEnd"/>
    </w:p>
    <w:p w14:paraId="4A7E9C51" w14:textId="2D8E97D2"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commentRangeStart w:id="40"/>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ins w:id="41" w:author="Author">
        <w:r w:rsidR="00E7447B">
          <w:rPr>
            <w:rFonts w:ascii="inherit" w:eastAsia="Times New Roman" w:hAnsi="inherit" w:cs="Times New Roman"/>
            <w:color w:val="000000"/>
            <w:sz w:val="24"/>
            <w:szCs w:val="24"/>
            <w:lang w:eastAsia="en-GB"/>
          </w:rPr>
          <w:t xml:space="preserve"> </w:t>
        </w:r>
        <w:r w:rsidR="00E7447B" w:rsidRPr="00E7447B">
          <w:rPr>
            <w:rFonts w:ascii="inherit" w:eastAsia="Times New Roman" w:hAnsi="inherit" w:cs="Times New Roman"/>
            <w:color w:val="000000"/>
            <w:sz w:val="24"/>
            <w:szCs w:val="24"/>
            <w:lang w:eastAsia="en-GB"/>
          </w:rPr>
          <w:t>V1G electric vehicles and associated V1G electric vehicle supply equipment provide compliance with this regulation by certification with a harmonised European standard.</w:t>
        </w:r>
        <w:commentRangeEnd w:id="40"/>
        <w:r w:rsidR="00415042">
          <w:rPr>
            <w:rStyle w:val="CommentReference"/>
          </w:rPr>
          <w:commentReference w:id="40"/>
        </w:r>
      </w:ins>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w:t>
      </w:r>
      <w:proofErr w:type="gramStart"/>
      <w:r w:rsidRPr="004F5375">
        <w:rPr>
          <w:rFonts w:ascii="inherit" w:eastAsia="Times New Roman" w:hAnsi="inherit" w:cs="Times New Roman"/>
          <w:b/>
          <w:bCs/>
          <w:color w:val="000000"/>
          <w:sz w:val="24"/>
          <w:szCs w:val="24"/>
          <w:lang w:eastAsia="en-GB"/>
        </w:rPr>
        <w:t>1000V</w:t>
      </w:r>
      <w:proofErr w:type="gramEnd"/>
    </w:p>
    <w:p w14:paraId="266AF5F5" w14:textId="118E1685"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commentRangeStart w:id="42"/>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ins w:id="43" w:author="Author">
        <w:r w:rsidR="00B7200D">
          <w:rPr>
            <w:rFonts w:ascii="inherit" w:eastAsia="Times New Roman" w:hAnsi="inherit" w:cs="Times New Roman"/>
            <w:color w:val="000000"/>
            <w:sz w:val="24"/>
            <w:szCs w:val="24"/>
            <w:lang w:eastAsia="en-GB"/>
          </w:rPr>
          <w:t xml:space="preserve"> </w:t>
        </w:r>
        <w:r w:rsidR="00B7200D" w:rsidRPr="00B7200D">
          <w:rPr>
            <w:rFonts w:ascii="inherit" w:eastAsia="Times New Roman" w:hAnsi="inherit" w:cs="Times New Roman"/>
            <w:color w:val="000000"/>
            <w:sz w:val="24"/>
            <w:szCs w:val="24"/>
            <w:lang w:eastAsia="en-GB"/>
          </w:rPr>
          <w:t>V1G electric vehicles and associated V1G electric vehicle supply equipment provide compliance with this regulation by certification with a harmonised European standard.</w:t>
        </w:r>
        <w:commentRangeEnd w:id="42"/>
        <w:r w:rsidR="00415042">
          <w:rPr>
            <w:rStyle w:val="CommentReference"/>
          </w:rPr>
          <w:commentReference w:id="42"/>
        </w:r>
      </w:ins>
    </w:p>
    <w:p w14:paraId="2E60B8D9" w14:textId="3004E747"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commentRangeStart w:id="44"/>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within a demand facility or a closed distribution system connected at a voltage level above 1000 V shall comprise a DUD. The relevant system operator, in coordination with the relevant TSO, shall specify the content required for the DUD</w:t>
      </w:r>
      <w:ins w:id="45" w:author="Author">
        <w:r w:rsidR="004F7B4C">
          <w:rPr>
            <w:rFonts w:ascii="inherit" w:eastAsia="Times New Roman" w:hAnsi="inherit" w:cs="Times New Roman"/>
            <w:color w:val="000000"/>
            <w:sz w:val="24"/>
            <w:szCs w:val="24"/>
            <w:lang w:eastAsia="en-GB"/>
          </w:rPr>
          <w:t xml:space="preserve"> </w:t>
        </w:r>
        <w:r w:rsidR="004F7B4C" w:rsidRPr="004F7B4C">
          <w:rPr>
            <w:rFonts w:ascii="inherit" w:eastAsia="Times New Roman" w:hAnsi="inherit" w:cs="Times New Roman"/>
            <w:color w:val="000000"/>
            <w:sz w:val="24"/>
            <w:szCs w:val="24"/>
            <w:lang w:eastAsia="en-GB"/>
          </w:rPr>
          <w:t xml:space="preserve">and make the requirements publicly </w:t>
        </w:r>
        <w:proofErr w:type="gramStart"/>
        <w:r w:rsidR="004F7B4C" w:rsidRPr="004F7B4C">
          <w:rPr>
            <w:rFonts w:ascii="inherit" w:eastAsia="Times New Roman" w:hAnsi="inherit" w:cs="Times New Roman"/>
            <w:color w:val="000000"/>
            <w:sz w:val="24"/>
            <w:szCs w:val="24"/>
            <w:lang w:eastAsia="en-GB"/>
          </w:rPr>
          <w:t>available.</w:t>
        </w:r>
      </w:ins>
      <w:r w:rsidR="00F93A15" w:rsidRPr="009B6AE9">
        <w:rPr>
          <w:rFonts w:ascii="inherit" w:eastAsia="Times New Roman" w:hAnsi="inherit" w:cs="Times New Roman"/>
          <w:color w:val="000000"/>
          <w:sz w:val="24"/>
          <w:szCs w:val="24"/>
          <w:lang w:eastAsia="en-GB"/>
        </w:rPr>
        <w:t>.</w:t>
      </w:r>
      <w:proofErr w:type="gramEnd"/>
      <w:r w:rsidR="00F93A15" w:rsidRPr="009B6AE9">
        <w:rPr>
          <w:rFonts w:ascii="inherit" w:eastAsia="Times New Roman" w:hAnsi="inherit" w:cs="Times New Roman"/>
          <w:color w:val="000000"/>
          <w:sz w:val="24"/>
          <w:szCs w:val="24"/>
          <w:lang w:eastAsia="en-GB"/>
        </w:rPr>
        <w:t xml:space="preserve">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commentRangeEnd w:id="44"/>
      <w:r w:rsidR="00D640D8">
        <w:rPr>
          <w:rStyle w:val="CommentReference"/>
        </w:rPr>
        <w:commentReference w:id="44"/>
      </w:r>
    </w:p>
    <w:p w14:paraId="4EF5A6A3" w14:textId="47294929"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lastRenderedPageBreak/>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Responsibility of the demand facility owner, the distribution system </w:t>
      </w:r>
      <w:proofErr w:type="gramStart"/>
      <w:r w:rsidRPr="00CA495E">
        <w:rPr>
          <w:rFonts w:ascii="inherit" w:eastAsia="Times New Roman" w:hAnsi="inherit" w:cs="Times New Roman"/>
          <w:b/>
          <w:bCs/>
          <w:color w:val="000000"/>
          <w:sz w:val="24"/>
          <w:szCs w:val="24"/>
          <w:lang w:eastAsia="en-GB"/>
        </w:rPr>
        <w:t>operator</w:t>
      </w:r>
      <w:proofErr w:type="gramEnd"/>
      <w:r w:rsidRPr="00CA495E">
        <w:rPr>
          <w:rFonts w:ascii="inherit" w:eastAsia="Times New Roman" w:hAnsi="inherit" w:cs="Times New Roman"/>
          <w:b/>
          <w:bCs/>
          <w:color w:val="000000"/>
          <w:sz w:val="24"/>
          <w:szCs w:val="24"/>
          <w:lang w:eastAsia="en-GB"/>
        </w:rPr>
        <w:t xml:space="preserve">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the requirements are specified by the relevant </w:t>
      </w:r>
      <w:proofErr w:type="gramStart"/>
      <w:r w:rsidRPr="00CA495E">
        <w:rPr>
          <w:rFonts w:ascii="inherit" w:eastAsia="Times New Roman" w:hAnsi="inherit" w:cs="Times New Roman"/>
          <w:color w:val="000000"/>
          <w:sz w:val="24"/>
          <w:szCs w:val="24"/>
          <w:lang w:eastAsia="en-GB"/>
        </w:rPr>
        <w:t>TSO, or</w:t>
      </w:r>
      <w:proofErr w:type="gramEnd"/>
      <w:r w:rsidRPr="00CA495E">
        <w:rPr>
          <w:rFonts w:ascii="inherit" w:eastAsia="Times New Roman" w:hAnsi="inherit" w:cs="Times New Roman"/>
          <w:color w:val="000000"/>
          <w:sz w:val="24"/>
          <w:szCs w:val="24"/>
          <w:lang w:eastAsia="en-GB"/>
        </w:rPr>
        <w:t xml:space="preserve">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6.   Any operational incidents or failures of the transmission-connected demand facility, the transmission-connected distribution facility, the distribution </w:t>
      </w:r>
      <w:proofErr w:type="gramStart"/>
      <w:r w:rsidRPr="00CA495E">
        <w:rPr>
          <w:rFonts w:ascii="inherit" w:eastAsia="Times New Roman" w:hAnsi="inherit" w:cs="Times New Roman"/>
          <w:color w:val="000000"/>
          <w:sz w:val="24"/>
          <w:szCs w:val="24"/>
          <w:lang w:eastAsia="en-GB"/>
        </w:rPr>
        <w:t>system</w:t>
      </w:r>
      <w:proofErr w:type="gramEnd"/>
      <w:r w:rsidRPr="00CA495E">
        <w:rPr>
          <w:rFonts w:ascii="inherit" w:eastAsia="Times New Roman" w:hAnsi="inherit" w:cs="Times New Roman"/>
          <w:color w:val="000000"/>
          <w:sz w:val="24"/>
          <w:szCs w:val="24"/>
          <w:lang w:eastAsia="en-GB"/>
        </w:rPr>
        <w:t xml:space="preserve">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w:t>
      </w:r>
      <w:proofErr w:type="gramStart"/>
      <w:r w:rsidRPr="00CA495E">
        <w:rPr>
          <w:rFonts w:ascii="inherit" w:eastAsia="Times New Roman" w:hAnsi="inherit" w:cs="Times New Roman"/>
          <w:color w:val="000000"/>
          <w:sz w:val="24"/>
          <w:szCs w:val="24"/>
          <w:lang w:eastAsia="en-GB"/>
        </w:rPr>
        <w:t>documents</w:t>
      </w:r>
      <w:proofErr w:type="gramEnd"/>
      <w:r w:rsidRPr="00CA495E">
        <w:rPr>
          <w:rFonts w:ascii="inherit" w:eastAsia="Times New Roman" w:hAnsi="inherit" w:cs="Times New Roman"/>
          <w:color w:val="000000"/>
          <w:sz w:val="24"/>
          <w:szCs w:val="24"/>
          <w:lang w:eastAsia="en-GB"/>
        </w:rPr>
        <w:t xml:space="preserve">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shall make public the allocation of responsibilities to the demand facility owner, the DSO or the CDSO and to the system operator for compliance testing, </w:t>
      </w:r>
      <w:proofErr w:type="gramStart"/>
      <w:r w:rsidRPr="00CA495E">
        <w:rPr>
          <w:rFonts w:ascii="inherit" w:eastAsia="Times New Roman" w:hAnsi="inherit" w:cs="Times New Roman"/>
          <w:color w:val="000000"/>
          <w:sz w:val="24"/>
          <w:szCs w:val="24"/>
          <w:lang w:eastAsia="en-GB"/>
        </w:rPr>
        <w:t>simulation</w:t>
      </w:r>
      <w:proofErr w:type="gramEnd"/>
      <w:r w:rsidRPr="00CA495E">
        <w:rPr>
          <w:rFonts w:ascii="inherit" w:eastAsia="Times New Roman" w:hAnsi="inherit" w:cs="Times New Roman"/>
          <w:color w:val="000000"/>
          <w:sz w:val="24"/>
          <w:szCs w:val="24"/>
          <w:lang w:eastAsia="en-GB"/>
        </w:rPr>
        <w:t xml:space="preserve">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The relevant system operator may totally or partially delegate the performance of its compliance monitoring to third parties. In such cases, the relevant system operator shall continue ensuring compliance with Article 11, including </w:t>
      </w:r>
      <w:proofErr w:type="gramStart"/>
      <w:r w:rsidRPr="00CA495E">
        <w:rPr>
          <w:rFonts w:ascii="inherit" w:eastAsia="Times New Roman" w:hAnsi="inherit" w:cs="Times New Roman"/>
          <w:color w:val="000000"/>
          <w:sz w:val="24"/>
          <w:szCs w:val="24"/>
          <w:lang w:eastAsia="en-GB"/>
        </w:rPr>
        <w:t>entering into</w:t>
      </w:r>
      <w:proofErr w:type="gramEnd"/>
      <w:r w:rsidRPr="00CA495E">
        <w:rPr>
          <w:rFonts w:ascii="inherit" w:eastAsia="Times New Roman" w:hAnsi="inherit" w:cs="Times New Roman"/>
          <w:color w:val="000000"/>
          <w:sz w:val="24"/>
          <w:szCs w:val="24"/>
          <w:lang w:eastAsia="en-GB"/>
        </w:rPr>
        <w:t xml:space="preserve">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may participate in the compliance testing either on site or remotely from the system operator's control room. For that purpose, the demand facility owner, the DSO or the CDSO shall provide the monitoring equipment necessary to </w:t>
      </w:r>
      <w:r w:rsidRPr="00CA495E">
        <w:rPr>
          <w:rFonts w:ascii="inherit" w:eastAsia="Times New Roman" w:hAnsi="inherit" w:cs="Times New Roman"/>
          <w:color w:val="000000"/>
          <w:sz w:val="24"/>
          <w:szCs w:val="24"/>
          <w:lang w:eastAsia="en-GB"/>
        </w:rPr>
        <w:lastRenderedPageBreak/>
        <w:t>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lastRenderedPageBreak/>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lastRenderedPageBreak/>
        <w:t>Article 43</w:t>
      </w:r>
    </w:p>
    <w:p w14:paraId="1D664530" w14:textId="15E896D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16EF93F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 xml:space="preserve">shall be used </w:t>
            </w:r>
            <w:proofErr w:type="gramStart"/>
            <w:r w:rsidRPr="00CA495E">
              <w:rPr>
                <w:rFonts w:ascii="inherit" w:eastAsia="Times New Roman" w:hAnsi="inherit" w:cs="Times New Roman"/>
                <w:sz w:val="24"/>
                <w:szCs w:val="24"/>
                <w:lang w:eastAsia="en-GB"/>
              </w:rPr>
              <w:t>in order to</w:t>
            </w:r>
            <w:proofErr w:type="gramEnd"/>
            <w:r w:rsidRPr="00CA495E">
              <w:rPr>
                <w:rFonts w:ascii="inherit" w:eastAsia="Times New Roman" w:hAnsi="inherit" w:cs="Times New Roman"/>
                <w:sz w:val="24"/>
                <w:szCs w:val="24"/>
                <w:lang w:eastAsia="en-GB"/>
              </w:rPr>
              <w:t xml:space="preserve">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000D419B"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179A91F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4A00ACD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lastRenderedPageBreak/>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CA495E">
        <w:rPr>
          <w:rFonts w:ascii="inherit" w:eastAsia="Times New Roman" w:hAnsi="inherit" w:cs="Times New Roman"/>
          <w:color w:val="000000"/>
          <w:sz w:val="24"/>
          <w:szCs w:val="24"/>
          <w:lang w:eastAsia="en-GB"/>
        </w:rPr>
        <w:t>With regard to</w:t>
      </w:r>
      <w:proofErr w:type="gramEnd"/>
      <w:r w:rsidRPr="00CA495E">
        <w:rPr>
          <w:rFonts w:ascii="inherit" w:eastAsia="Times New Roman" w:hAnsi="inherit" w:cs="Times New Roman"/>
          <w:color w:val="000000"/>
          <w:sz w:val="24"/>
          <w:szCs w:val="24"/>
          <w:lang w:eastAsia="en-GB"/>
        </w:rPr>
        <w:t xml:space="preserve">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lastRenderedPageBreak/>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CA495E">
        <w:rPr>
          <w:rFonts w:ascii="inherit" w:eastAsia="Times New Roman" w:hAnsi="inherit" w:cs="Times New Roman"/>
          <w:color w:val="000000"/>
          <w:sz w:val="24"/>
          <w:szCs w:val="24"/>
          <w:lang w:eastAsia="en-GB"/>
        </w:rPr>
        <w:t>as a result of</w:t>
      </w:r>
      <w:proofErr w:type="gramEnd"/>
      <w:r w:rsidRPr="00CA495E">
        <w:rPr>
          <w:rFonts w:ascii="inherit" w:eastAsia="Times New Roman" w:hAnsi="inherit" w:cs="Times New Roman"/>
          <w:color w:val="000000"/>
          <w:sz w:val="24"/>
          <w:szCs w:val="24"/>
          <w:lang w:eastAsia="en-GB"/>
        </w:rPr>
        <w:t xml:space="preserve">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transitional period for implementing the requirements which shall </w:t>
            </w:r>
            <w:proofErr w:type="gramStart"/>
            <w:r w:rsidRPr="00CA495E">
              <w:rPr>
                <w:rFonts w:ascii="inherit" w:eastAsia="Times New Roman" w:hAnsi="inherit" w:cs="Times New Roman"/>
                <w:sz w:val="24"/>
                <w:szCs w:val="24"/>
                <w:lang w:eastAsia="en-GB"/>
              </w:rPr>
              <w:t>take into account</w:t>
            </w:r>
            <w:proofErr w:type="gramEnd"/>
            <w:r w:rsidRPr="00CA495E">
              <w:rPr>
                <w:rFonts w:ascii="inherit" w:eastAsia="Times New Roman" w:hAnsi="inherit" w:cs="Times New Roman"/>
                <w:sz w:val="24"/>
                <w:szCs w:val="24"/>
                <w:lang w:eastAsia="en-GB"/>
              </w:rPr>
              <w:t xml:space="preserve">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demand facility owner or prospective owner, DSO/CDSO or prospective operator, shall quantify the benefits to the internal market in electricity, cross-border </w:t>
            </w:r>
            <w:proofErr w:type="gramStart"/>
            <w:r w:rsidRPr="00CA495E">
              <w:rPr>
                <w:rFonts w:ascii="inherit" w:eastAsia="Times New Roman" w:hAnsi="inherit" w:cs="Times New Roman"/>
                <w:sz w:val="24"/>
                <w:szCs w:val="24"/>
                <w:lang w:eastAsia="en-GB"/>
              </w:rPr>
              <w:t>trade</w:t>
            </w:r>
            <w:proofErr w:type="gramEnd"/>
            <w:r w:rsidRPr="00CA495E">
              <w:rPr>
                <w:rFonts w:ascii="inherit" w:eastAsia="Times New Roman" w:hAnsi="inherit" w:cs="Times New Roman"/>
                <w:sz w:val="24"/>
                <w:szCs w:val="24"/>
                <w:lang w:eastAsia="en-GB"/>
              </w:rPr>
              <w:t xml:space="preserv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proofErr w:type="spellStart"/>
                  <w:r w:rsidRPr="00CA495E">
                    <w:rPr>
                      <w:rFonts w:ascii="inherit" w:eastAsia="Times New Roman" w:hAnsi="inherit" w:cs="Times New Roman"/>
                      <w:sz w:val="24"/>
                      <w:szCs w:val="24"/>
                      <w:lang w:eastAsia="en-GB"/>
                    </w:rPr>
                    <w:t>i</w:t>
                  </w:r>
                  <w:proofErr w:type="spellEnd"/>
                  <w:r w:rsidRPr="00CA495E">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proofErr w:type="spellStart"/>
      <w:r w:rsidRPr="00EB6534">
        <w:rPr>
          <w:rFonts w:ascii="inherit" w:eastAsia="Times New Roman" w:hAnsi="inherit" w:cs="Times New Roman"/>
          <w:b/>
          <w:bCs/>
          <w:i/>
          <w:iCs/>
          <w:color w:val="000000"/>
          <w:sz w:val="24"/>
          <w:szCs w:val="24"/>
          <w:lang w:val="fr-FR" w:eastAsia="en-GB"/>
        </w:rPr>
        <w:t>Derogations</w:t>
      </w:r>
      <w:proofErr w:type="spellEnd"/>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 xml:space="preserve">Power to </w:t>
      </w:r>
      <w:proofErr w:type="spellStart"/>
      <w:r w:rsidRPr="00EB6534">
        <w:rPr>
          <w:rFonts w:ascii="inherit" w:eastAsia="Times New Roman" w:hAnsi="inherit" w:cs="Times New Roman"/>
          <w:b/>
          <w:bCs/>
          <w:color w:val="000000"/>
          <w:sz w:val="24"/>
          <w:szCs w:val="24"/>
          <w:lang w:val="fr-FR" w:eastAsia="en-GB"/>
        </w:rPr>
        <w:t>grant</w:t>
      </w:r>
      <w:proofErr w:type="spellEnd"/>
      <w:r w:rsidRPr="00EB6534">
        <w:rPr>
          <w:rFonts w:ascii="inherit" w:eastAsia="Times New Roman" w:hAnsi="inherit" w:cs="Times New Roman"/>
          <w:b/>
          <w:bCs/>
          <w:color w:val="000000"/>
          <w:sz w:val="24"/>
          <w:szCs w:val="24"/>
          <w:lang w:val="fr-FR" w:eastAsia="en-GB"/>
        </w:rPr>
        <w:t xml:space="preserve"> </w:t>
      </w:r>
      <w:proofErr w:type="spellStart"/>
      <w:r w:rsidRPr="00EB6534">
        <w:rPr>
          <w:rFonts w:ascii="inherit" w:eastAsia="Times New Roman" w:hAnsi="inherit" w:cs="Times New Roman"/>
          <w:b/>
          <w:bCs/>
          <w:color w:val="000000"/>
          <w:sz w:val="24"/>
          <w:szCs w:val="24"/>
          <w:lang w:val="fr-FR" w:eastAsia="en-GB"/>
        </w:rPr>
        <w:t>derogations</w:t>
      </w:r>
      <w:proofErr w:type="spellEnd"/>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Request for a derogation by a demand facility owner, a distribution system </w:t>
      </w:r>
      <w:proofErr w:type="gramStart"/>
      <w:r w:rsidRPr="00CA495E">
        <w:rPr>
          <w:rFonts w:ascii="inherit" w:eastAsia="Times New Roman" w:hAnsi="inherit" w:cs="Times New Roman"/>
          <w:b/>
          <w:bCs/>
          <w:color w:val="000000"/>
          <w:sz w:val="24"/>
          <w:szCs w:val="24"/>
          <w:lang w:eastAsia="en-GB"/>
        </w:rPr>
        <w:t>operator</w:t>
      </w:r>
      <w:proofErr w:type="gramEnd"/>
      <w:r w:rsidRPr="00CA495E">
        <w:rPr>
          <w:rFonts w:ascii="inherit" w:eastAsia="Times New Roman" w:hAnsi="inherit" w:cs="Times New Roman"/>
          <w:b/>
          <w:bCs/>
          <w:color w:val="000000"/>
          <w:sz w:val="24"/>
          <w:szCs w:val="24"/>
          <w:lang w:eastAsia="en-GB"/>
        </w:rPr>
        <w:t xml:space="preserve">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shall, in coordination with the relevant TSO and any affected adjacent DSO, assess the request for a derogation and the provided cost-benefit analysis, </w:t>
      </w:r>
      <w:proofErr w:type="gramStart"/>
      <w:r w:rsidRPr="00CA495E">
        <w:rPr>
          <w:rFonts w:ascii="inherit" w:eastAsia="Times New Roman" w:hAnsi="inherit" w:cs="Times New Roman"/>
          <w:color w:val="000000"/>
          <w:sz w:val="24"/>
          <w:szCs w:val="24"/>
          <w:lang w:eastAsia="en-GB"/>
        </w:rPr>
        <w:t>taking into account</w:t>
      </w:r>
      <w:proofErr w:type="gramEnd"/>
      <w:r w:rsidRPr="00CA495E">
        <w:rPr>
          <w:rFonts w:ascii="inherit" w:eastAsia="Times New Roman" w:hAnsi="inherit" w:cs="Times New Roman"/>
          <w:color w:val="000000"/>
          <w:sz w:val="24"/>
          <w:szCs w:val="24"/>
          <w:lang w:eastAsia="en-GB"/>
        </w:rPr>
        <w:t xml:space="preserve">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Within six months of receipt of a request for a derogation, the relevant system operator shall forward the request to the regulatory authority and submit the assessment(s) prepared in accordance with paragraphs 4. That period may be extended </w:t>
      </w:r>
      <w:r w:rsidRPr="00CA495E">
        <w:rPr>
          <w:rFonts w:ascii="inherit" w:eastAsia="Times New Roman" w:hAnsi="inherit" w:cs="Times New Roman"/>
          <w:color w:val="000000"/>
          <w:sz w:val="24"/>
          <w:szCs w:val="24"/>
          <w:lang w:eastAsia="en-GB"/>
        </w:rPr>
        <w:lastRenderedPageBreak/>
        <w:t>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demand facility owner or prospective owner, the DSO/CDSO or prospective operator, the relevant system </w:t>
      </w:r>
      <w:proofErr w:type="gramStart"/>
      <w:r w:rsidRPr="00CA495E">
        <w:rPr>
          <w:rFonts w:ascii="inherit" w:eastAsia="Times New Roman" w:hAnsi="inherit" w:cs="Times New Roman"/>
          <w:color w:val="000000"/>
          <w:sz w:val="24"/>
          <w:szCs w:val="24"/>
          <w:lang w:eastAsia="en-GB"/>
        </w:rPr>
        <w:t>operator</w:t>
      </w:r>
      <w:proofErr w:type="gramEnd"/>
      <w:r w:rsidRPr="00CA495E">
        <w:rPr>
          <w:rFonts w:ascii="inherit" w:eastAsia="Times New Roman" w:hAnsi="inherit" w:cs="Times New Roman"/>
          <w:color w:val="000000"/>
          <w:sz w:val="24"/>
          <w:szCs w:val="24"/>
          <w:lang w:eastAsia="en-GB"/>
        </w:rPr>
        <w:t xml:space="preserve"> and the relevant TSO.</w:t>
      </w:r>
    </w:p>
    <w:p w14:paraId="05252C95" w14:textId="16F3ED6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26E769D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10.   Regulatory authorities may lay down further requirements concerning the preparation of requests for a derogation by relevant system operators. In doing so, regulatory authorities shall </w:t>
      </w:r>
      <w:proofErr w:type="gramStart"/>
      <w:r w:rsidRPr="00CA495E">
        <w:rPr>
          <w:rFonts w:ascii="inherit" w:eastAsia="Times New Roman" w:hAnsi="inherit" w:cs="Times New Roman"/>
          <w:color w:val="000000"/>
          <w:sz w:val="24"/>
          <w:szCs w:val="24"/>
          <w:lang w:eastAsia="en-GB"/>
        </w:rPr>
        <w:t>take into account</w:t>
      </w:r>
      <w:proofErr w:type="gramEnd"/>
      <w:r w:rsidRPr="00CA495E">
        <w:rPr>
          <w:rFonts w:ascii="inherit" w:eastAsia="Times New Roman" w:hAnsi="inherit" w:cs="Times New Roman"/>
          <w:color w:val="000000"/>
          <w:sz w:val="24"/>
          <w:szCs w:val="24"/>
          <w:lang w:eastAsia="en-GB"/>
        </w:rPr>
        <w:t xml:space="preserve"> the delineation between the transmission system and the distribution system at the national level and shall consult with system operators, demand facility owners and stakeholders, including manufacturers.</w:t>
      </w:r>
    </w:p>
    <w:p w14:paraId="6976BDC5" w14:textId="501133A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3EF75B5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68EEC9A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2BBB104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426CD40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lastRenderedPageBreak/>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 xml:space="preserve">Non-binding guidance on </w:t>
      </w:r>
      <w:proofErr w:type="spellStart"/>
      <w:r w:rsidRPr="00EB6534">
        <w:rPr>
          <w:rFonts w:ascii="inherit" w:eastAsia="Times New Roman" w:hAnsi="inherit" w:cs="Times New Roman"/>
          <w:b/>
          <w:bCs/>
          <w:color w:val="000000"/>
          <w:sz w:val="24"/>
          <w:szCs w:val="24"/>
          <w:lang w:val="fr-FR" w:eastAsia="en-GB"/>
        </w:rPr>
        <w:t>implementation</w:t>
      </w:r>
      <w:proofErr w:type="spellEnd"/>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640FE98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 xml:space="preserve">Monitoring shall cover </w:t>
      </w:r>
      <w:proofErr w:type="gramStart"/>
      <w:r w:rsidRPr="00CA495E">
        <w:rPr>
          <w:rFonts w:ascii="inherit" w:eastAsia="Times New Roman" w:hAnsi="inherit" w:cs="Times New Roman"/>
          <w:color w:val="000000"/>
          <w:sz w:val="24"/>
          <w:szCs w:val="24"/>
          <w:lang w:eastAsia="en-GB"/>
        </w:rPr>
        <w:t>in particular the</w:t>
      </w:r>
      <w:proofErr w:type="gramEnd"/>
      <w:r w:rsidRPr="00CA495E">
        <w:rPr>
          <w:rFonts w:ascii="inherit" w:eastAsia="Times New Roman" w:hAnsi="inherit" w:cs="Times New Roman"/>
          <w:color w:val="000000"/>
          <w:sz w:val="24"/>
          <w:szCs w:val="24"/>
          <w:lang w:eastAsia="en-GB"/>
        </w:rPr>
        <w:t xml:space="preserv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6DE7C3A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4D31A806"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123DB52F"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w:t>
      </w:r>
      <w:proofErr w:type="gramStart"/>
      <w:r w:rsidRPr="00CA495E">
        <w:rPr>
          <w:rFonts w:ascii="inherit" w:eastAsia="Times New Roman" w:hAnsi="inherit" w:cs="Times New Roman"/>
          <w:color w:val="000000"/>
          <w:sz w:val="24"/>
          <w:szCs w:val="24"/>
          <w:lang w:eastAsia="en-GB"/>
        </w:rPr>
        <w:t>in order to</w:t>
      </w:r>
      <w:proofErr w:type="gramEnd"/>
      <w:r w:rsidRPr="00CA495E">
        <w:rPr>
          <w:rFonts w:ascii="inherit" w:eastAsia="Times New Roman" w:hAnsi="inherit" w:cs="Times New Roman"/>
          <w:color w:val="000000"/>
          <w:sz w:val="24"/>
          <w:szCs w:val="24"/>
          <w:lang w:eastAsia="en-GB"/>
        </w:rPr>
        <w:t xml:space="preserve">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lastRenderedPageBreak/>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5C4594"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5C459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5C459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5C459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5C459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5C459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5C459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5C459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5C459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645C7D00"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4B345A4B"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3278BB4D"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5CB63A75"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55ED9144"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15EAB3B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044E2F9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46846EF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61A22C5C"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258CA076"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1EF49CF2"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2935ADBB"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0B56B32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The table shows the minimum time periods for which a transmission-connected demand facility, a transmission-connected distribution facility or a distribution system </w:t>
      </w:r>
      <w:proofErr w:type="gramStart"/>
      <w:r w:rsidRPr="00CA495E">
        <w:rPr>
          <w:rFonts w:ascii="inherit" w:eastAsia="Times New Roman" w:hAnsi="inherit" w:cs="Times New Roman"/>
          <w:color w:val="000000"/>
          <w:sz w:val="24"/>
          <w:szCs w:val="24"/>
          <w:lang w:eastAsia="en-GB"/>
        </w:rPr>
        <w:t>has to</w:t>
      </w:r>
      <w:proofErr w:type="gramEnd"/>
      <w:r w:rsidRPr="00CA495E">
        <w:rPr>
          <w:rFonts w:ascii="inherit" w:eastAsia="Times New Roman" w:hAnsi="inherit" w:cs="Times New Roman"/>
          <w:color w:val="000000"/>
          <w:sz w:val="24"/>
          <w:szCs w:val="24"/>
          <w:lang w:eastAsia="en-GB"/>
        </w:rPr>
        <w:t xml:space="preserve"> be capable of operating on different frequencies, deviating from a nominal value, without disconnecting from the network.</w:t>
      </w:r>
    </w:p>
    <w:p w14:paraId="5AC25899" w14:textId="77777777" w:rsidR="008E4E18" w:rsidRPr="00CA495E" w:rsidRDefault="005C459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056EB687"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F2248D" w:rsidRDefault="007B7E56" w:rsidP="009F7183">
            <w:pPr>
              <w:rPr>
                <w:rFonts w:ascii="inherit" w:hAnsi="inherit"/>
                <w:lang w:val="en-GB"/>
              </w:rPr>
            </w:pPr>
          </w:p>
        </w:tc>
        <w:tc>
          <w:tcPr>
            <w:tcW w:w="1354" w:type="dxa"/>
            <w:vMerge/>
          </w:tcPr>
          <w:p w14:paraId="24A87BED"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F2248D">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F2248D" w:rsidRDefault="007B7E56" w:rsidP="009F7183">
            <w:pPr>
              <w:rPr>
                <w:rFonts w:ascii="inherit" w:hAnsi="inherit"/>
                <w:lang w:val="en-GB"/>
              </w:rPr>
            </w:pPr>
          </w:p>
        </w:tc>
        <w:tc>
          <w:tcPr>
            <w:tcW w:w="1354" w:type="dxa"/>
            <w:vMerge/>
          </w:tcPr>
          <w:p w14:paraId="19D93CA0"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F2248D" w:rsidRDefault="007B7E56" w:rsidP="009F7183">
            <w:pPr>
              <w:rPr>
                <w:rFonts w:ascii="inherit" w:hAnsi="inherit"/>
                <w:lang w:val="en-GB"/>
              </w:rPr>
            </w:pPr>
          </w:p>
        </w:tc>
        <w:tc>
          <w:tcPr>
            <w:tcW w:w="1354" w:type="dxa"/>
            <w:vMerge/>
          </w:tcPr>
          <w:p w14:paraId="48062DDD"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F2248D">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F2248D" w:rsidRDefault="007B7E56" w:rsidP="009F7183">
            <w:pPr>
              <w:rPr>
                <w:rFonts w:ascii="inherit" w:hAnsi="inherit"/>
                <w:lang w:val="en-GB"/>
              </w:rPr>
            </w:pPr>
          </w:p>
        </w:tc>
        <w:tc>
          <w:tcPr>
            <w:tcW w:w="1354" w:type="dxa"/>
            <w:vMerge/>
          </w:tcPr>
          <w:p w14:paraId="19F8B4A8"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F2248D" w:rsidRDefault="007B7E56" w:rsidP="009F7183">
            <w:pPr>
              <w:rPr>
                <w:rFonts w:ascii="inherit" w:hAnsi="inherit"/>
                <w:lang w:val="en-GB"/>
              </w:rPr>
            </w:pPr>
          </w:p>
        </w:tc>
        <w:tc>
          <w:tcPr>
            <w:tcW w:w="1354" w:type="dxa"/>
            <w:vMerge/>
          </w:tcPr>
          <w:p w14:paraId="09FA7EA1"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F2248D" w:rsidRDefault="007B7E56" w:rsidP="009F7183">
            <w:pPr>
              <w:rPr>
                <w:rFonts w:ascii="inherit" w:hAnsi="inherit"/>
                <w:lang w:val="en-GB"/>
              </w:rPr>
            </w:pPr>
          </w:p>
        </w:tc>
        <w:tc>
          <w:tcPr>
            <w:tcW w:w="1354" w:type="dxa"/>
            <w:vMerge/>
          </w:tcPr>
          <w:p w14:paraId="7207FD9E"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1,10 pu-1,20 pu</w:t>
            </w:r>
          </w:p>
        </w:tc>
        <w:tc>
          <w:tcPr>
            <w:tcW w:w="2510" w:type="dxa"/>
          </w:tcPr>
          <w:p w14:paraId="608D5C17"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1,10 pu-1,20 pu</w:t>
            </w:r>
          </w:p>
        </w:tc>
        <w:tc>
          <w:tcPr>
            <w:tcW w:w="2510" w:type="dxa"/>
          </w:tcPr>
          <w:p w14:paraId="780C5AC4"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1,10 pu-1,20 pu</w:t>
            </w:r>
          </w:p>
        </w:tc>
        <w:tc>
          <w:tcPr>
            <w:tcW w:w="2510" w:type="dxa"/>
          </w:tcPr>
          <w:p w14:paraId="09B80526"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F2248D" w:rsidRDefault="007B7E56" w:rsidP="009F7183">
            <w:pPr>
              <w:rPr>
                <w:rFonts w:ascii="inherit" w:hAnsi="inherit"/>
                <w:lang w:val="en-GB"/>
              </w:rPr>
            </w:pPr>
          </w:p>
        </w:tc>
        <w:tc>
          <w:tcPr>
            <w:tcW w:w="1354" w:type="dxa"/>
            <w:vMerge/>
          </w:tcPr>
          <w:p w14:paraId="56DAA93E"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F2248D" w:rsidRDefault="007B7E56" w:rsidP="009F7183">
            <w:pPr>
              <w:rPr>
                <w:rFonts w:ascii="inherit" w:hAnsi="inherit"/>
                <w:lang w:val="en-GB"/>
              </w:rPr>
            </w:pPr>
          </w:p>
        </w:tc>
        <w:tc>
          <w:tcPr>
            <w:tcW w:w="1354" w:type="dxa"/>
            <w:vMerge/>
          </w:tcPr>
          <w:p w14:paraId="36EEFDD4"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 xml:space="preserve">Ireland and </w:t>
            </w:r>
            <w:proofErr w:type="spellStart"/>
            <w:r w:rsidRPr="006A7298">
              <w:rPr>
                <w:rFonts w:ascii="inherit" w:hAnsi="inherit"/>
                <w:color w:val="231F20"/>
                <w:lang w:val="fr-FR"/>
              </w:rPr>
              <w:t>Northern</w:t>
            </w:r>
            <w:proofErr w:type="spellEnd"/>
            <w:r w:rsidRPr="006A7298">
              <w:rPr>
                <w:rFonts w:ascii="inherit" w:hAnsi="inherit"/>
                <w:color w:val="231F20"/>
                <w:lang w:val="fr-FR"/>
              </w:rPr>
              <w:t xml:space="preserve">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1,10 pu-1,20 pu</w:t>
            </w:r>
          </w:p>
        </w:tc>
        <w:tc>
          <w:tcPr>
            <w:tcW w:w="2510" w:type="dxa"/>
          </w:tcPr>
          <w:p w14:paraId="5E932176"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1,10 pu-1,20 pu</w:t>
            </w:r>
          </w:p>
        </w:tc>
        <w:tc>
          <w:tcPr>
            <w:tcW w:w="2510" w:type="dxa"/>
          </w:tcPr>
          <w:p w14:paraId="665BECE3"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1,09 pu-1,20 pu</w:t>
            </w:r>
          </w:p>
        </w:tc>
        <w:tc>
          <w:tcPr>
            <w:tcW w:w="2510" w:type="dxa"/>
          </w:tcPr>
          <w:p w14:paraId="10D9CBDB"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lang w:val="fr-FR"/>
              </w:rPr>
              <w:t>Unlimited</w:t>
            </w:r>
            <w:proofErr w:type="spellEnd"/>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1,10 pu-1,20 pu</w:t>
            </w:r>
          </w:p>
        </w:tc>
        <w:tc>
          <w:tcPr>
            <w:tcW w:w="2510" w:type="dxa"/>
          </w:tcPr>
          <w:p w14:paraId="4AEFE77F"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1,15 pu-1,20 pu</w:t>
            </w:r>
          </w:p>
        </w:tc>
        <w:tc>
          <w:tcPr>
            <w:tcW w:w="2510" w:type="dxa"/>
          </w:tcPr>
          <w:p w14:paraId="286930DB"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F2248D">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1,15 pu-1,20 pu</w:t>
            </w:r>
          </w:p>
        </w:tc>
        <w:tc>
          <w:tcPr>
            <w:tcW w:w="2510" w:type="dxa"/>
          </w:tcPr>
          <w:p w14:paraId="4EA5D8FA"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1,15 pu-1,20 pu</w:t>
            </w:r>
          </w:p>
        </w:tc>
        <w:tc>
          <w:tcPr>
            <w:tcW w:w="2510" w:type="dxa"/>
          </w:tcPr>
          <w:p w14:paraId="4DFC2600"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roofErr w:type="spellStart"/>
            <w:r w:rsidRPr="007B7E56">
              <w:rPr>
                <w:rFonts w:ascii="inherit" w:eastAsia="Arial" w:hAnsi="inherit" w:cs="Arial"/>
                <w:color w:val="231F20"/>
                <w:lang w:val="fr-FR"/>
              </w:rPr>
              <w:t>Unlimited</w:t>
            </w:r>
            <w:proofErr w:type="spellEnd"/>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F2248D">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1,15 pu-1,20 pu</w:t>
            </w:r>
          </w:p>
        </w:tc>
        <w:tc>
          <w:tcPr>
            <w:tcW w:w="2510" w:type="dxa"/>
          </w:tcPr>
          <w:p w14:paraId="11D5E6C9" w14:textId="77777777" w:rsidR="007B7E56" w:rsidRPr="00F2248D"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2248D">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0849C33B"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w:t>
      </w:r>
      <w:proofErr w:type="gramStart"/>
      <w:r w:rsidRPr="008E4E18">
        <w:rPr>
          <w:rFonts w:ascii="inherit" w:eastAsia="Times New Roman" w:hAnsi="inherit" w:cs="Times New Roman"/>
          <w:color w:val="000000"/>
          <w:sz w:val="24"/>
          <w:szCs w:val="24"/>
          <w:lang w:eastAsia="en-GB"/>
        </w:rPr>
        <w:t>has to</w:t>
      </w:r>
      <w:proofErr w:type="gramEnd"/>
      <w:r w:rsidRPr="008E4E18">
        <w:rPr>
          <w:rFonts w:ascii="inherit" w:eastAsia="Times New Roman" w:hAnsi="inherit" w:cs="Times New Roman"/>
          <w:color w:val="000000"/>
          <w:sz w:val="24"/>
          <w:szCs w:val="24"/>
          <w:lang w:eastAsia="en-GB"/>
        </w:rPr>
        <w:t xml:space="preserve">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5C459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60BE3877" w14:textId="77777777" w:rsidR="00D91C99" w:rsidRDefault="00D91C99" w:rsidP="000556DD">
      <w:pPr>
        <w:pStyle w:val="CommentText"/>
      </w:pPr>
      <w:r>
        <w:rPr>
          <w:rStyle w:val="CommentReference"/>
        </w:rPr>
        <w:annotationRef/>
      </w:r>
      <w:r>
        <w:t>LFSM-UC requirements have to be fulfiled by V1G electric vehicle and the associated V1G electric vehicle supply equipment. An AC electric vehicle supply equipment alone is able to adjust the charging current according to IEC 61851-1:2017 but the power electronics in the electric vehicle has to react upon this signal.</w:t>
      </w:r>
    </w:p>
  </w:comment>
  <w:comment w:id="11" w:author="Author" w:initials="A">
    <w:p w14:paraId="2BEE2B48" w14:textId="77777777" w:rsidR="00A4705F" w:rsidRDefault="00A4705F">
      <w:pPr>
        <w:pStyle w:val="CommentText"/>
      </w:pPr>
      <w:r>
        <w:rPr>
          <w:rStyle w:val="CommentReference"/>
        </w:rPr>
        <w:annotationRef/>
      </w:r>
      <w:r>
        <w:t>Definition of V1G electric vehicle supply equipment is missing in NC DC, it is only available in NC RfG. To avoid misunderstandings and to clarify the scope, a definition is necessary.</w:t>
      </w:r>
    </w:p>
    <w:p w14:paraId="6AFF241F" w14:textId="77777777" w:rsidR="00A4705F" w:rsidRDefault="00A4705F">
      <w:pPr>
        <w:pStyle w:val="CommentText"/>
      </w:pPr>
    </w:p>
    <w:p w14:paraId="5919B797" w14:textId="77777777" w:rsidR="00A4705F" w:rsidRDefault="00A4705F">
      <w:pPr>
        <w:pStyle w:val="CommentText"/>
      </w:pPr>
      <w:r>
        <w:t>One could else assume that V1G electric vehicle  supply equipment are only those EVSE, which can offer demand response services.</w:t>
      </w:r>
    </w:p>
    <w:p w14:paraId="4AA4FF49" w14:textId="77777777" w:rsidR="00A4705F" w:rsidRDefault="00A4705F">
      <w:pPr>
        <w:pStyle w:val="CommentText"/>
      </w:pPr>
    </w:p>
    <w:p w14:paraId="3EB26483" w14:textId="77777777" w:rsidR="00A4705F" w:rsidRDefault="00A4705F" w:rsidP="00D86507">
      <w:pPr>
        <w:pStyle w:val="CommentText"/>
      </w:pPr>
      <w:r>
        <w:t>Also: Since Mode 2 is an IC-CPD, which is plugable and movable, it should not be scope of NC DC.</w:t>
      </w:r>
    </w:p>
  </w:comment>
  <w:comment w:id="13" w:author="Author" w:initials="A">
    <w:p w14:paraId="337BC504" w14:textId="77777777" w:rsidR="009A253B" w:rsidRDefault="009A253B">
      <w:pPr>
        <w:pStyle w:val="CommentText"/>
      </w:pPr>
      <w:r>
        <w:rPr>
          <w:rStyle w:val="CommentReference"/>
        </w:rPr>
        <w:annotationRef/>
      </w:r>
      <w:r>
        <w:t>Definition of "new" is unclear!</w:t>
      </w:r>
    </w:p>
    <w:p w14:paraId="2E420B56" w14:textId="77777777" w:rsidR="009A253B" w:rsidRDefault="009A253B">
      <w:pPr>
        <w:pStyle w:val="CommentText"/>
      </w:pPr>
    </w:p>
    <w:p w14:paraId="36B9B6C3" w14:textId="77777777" w:rsidR="009A253B" w:rsidRDefault="009A253B">
      <w:pPr>
        <w:pStyle w:val="CommentText"/>
      </w:pPr>
      <w:r>
        <w:t xml:space="preserve">The requirements set in this article for demand unit "V1G electric vehicle and associated V1G electric vehicle supply equipment" (operating behavior for frequency (Annex I) and voltage (Annex II), ROCOF withstand capability, LFSM-UC, fault-ride-through capability) are not covered by the relevant product standards for V1G electric vehicles (ISO 17409/ISO 5474-series) and associated V1G electric vehicle supply equipment (IEC 61851-1/-23) and therefore are not taken into consideration in V1G electric vehicle homologation/certification and the conformity assessment of the V1G electric vehicle supply equipment. </w:t>
      </w:r>
    </w:p>
    <w:p w14:paraId="0DA52C7C" w14:textId="77777777" w:rsidR="009A253B" w:rsidRDefault="009A253B">
      <w:pPr>
        <w:pStyle w:val="CommentText"/>
      </w:pPr>
    </w:p>
    <w:p w14:paraId="46F9B1D4" w14:textId="77777777" w:rsidR="009A253B" w:rsidRDefault="009A253B" w:rsidP="00C71C55">
      <w:pPr>
        <w:pStyle w:val="CommentText"/>
      </w:pPr>
      <w:r>
        <w:t>There must be a long enough transition period to guarantee the revision of these standards!</w:t>
      </w:r>
    </w:p>
  </w:comment>
  <w:comment w:id="14" w:author="Author" w:initials="A">
    <w:p w14:paraId="040B9DF1" w14:textId="77777777" w:rsidR="008F56AD" w:rsidRDefault="008F56AD">
      <w:pPr>
        <w:pStyle w:val="CommentText"/>
      </w:pPr>
      <w:r>
        <w:rPr>
          <w:rStyle w:val="CommentReference"/>
        </w:rPr>
        <w:annotationRef/>
      </w:r>
      <w:r>
        <w:t>AC charging: How are simulation models possible for V1G EVs, which move from connection point to connection point? How to handle different V1G EVs charging at a charging point or installation?</w:t>
      </w:r>
    </w:p>
    <w:p w14:paraId="3DC4DA76" w14:textId="77777777" w:rsidR="008F56AD" w:rsidRDefault="008F56AD" w:rsidP="00F57579">
      <w:pPr>
        <w:pStyle w:val="CommentText"/>
      </w:pPr>
      <w:r>
        <w:t>DC charging: Inverter in EVSE, so simulation can be easily done with EVSE only.</w:t>
      </w:r>
    </w:p>
  </w:comment>
  <w:comment w:id="16" w:author="Author" w:initials="A">
    <w:p w14:paraId="54630F2B" w14:textId="77777777" w:rsidR="009828FB" w:rsidRDefault="009828FB" w:rsidP="00FF44C9">
      <w:pPr>
        <w:pStyle w:val="CommentText"/>
      </w:pPr>
      <w:r>
        <w:rPr>
          <w:rStyle w:val="CommentReference"/>
        </w:rPr>
        <w:annotationRef/>
      </w:r>
      <w:r>
        <w:t>update reference of table 2; table 2 cannot be found in document</w:t>
      </w:r>
    </w:p>
  </w:comment>
  <w:comment w:id="17" w:author="Author" w:initials="A">
    <w:p w14:paraId="715A9E83" w14:textId="77777777" w:rsidR="00CA1D03" w:rsidRDefault="00CA1D03">
      <w:pPr>
        <w:pStyle w:val="CommentText"/>
      </w:pPr>
      <w:r>
        <w:rPr>
          <w:rStyle w:val="CommentReference"/>
        </w:rPr>
        <w:annotationRef/>
      </w:r>
      <w:r>
        <w:t>Requirements are not specific enough and can be misunderstood. Clarify, that Pref is meant by "current active power" just as in requirement 3e.</w:t>
      </w:r>
    </w:p>
    <w:p w14:paraId="3C80064B" w14:textId="77777777" w:rsidR="00CA1D03" w:rsidRDefault="00CA1D03">
      <w:pPr>
        <w:pStyle w:val="CommentText"/>
      </w:pPr>
    </w:p>
    <w:p w14:paraId="15567BBE" w14:textId="77777777" w:rsidR="00CA1D03" w:rsidRDefault="00CA1D03" w:rsidP="00062998">
      <w:pPr>
        <w:pStyle w:val="CommentText"/>
      </w:pPr>
      <w:r>
        <w:t xml:space="preserve">Keep in mind that charging will not start if frequency is below 49.8 Hz (or 49.5 Hz in IE), because "current active power" would be 0 kW before charging start. </w:t>
      </w:r>
    </w:p>
  </w:comment>
  <w:comment w:id="19" w:author="Author" w:initials="A">
    <w:p w14:paraId="01FD0F08" w14:textId="06132452" w:rsidR="00705EC4" w:rsidRDefault="00705EC4" w:rsidP="00A62EFA">
      <w:pPr>
        <w:pStyle w:val="CommentText"/>
      </w:pPr>
      <w:r>
        <w:rPr>
          <w:rStyle w:val="CommentReference"/>
        </w:rPr>
        <w:annotationRef/>
      </w:r>
      <w:r>
        <w:t>align with rest of document</w:t>
      </w:r>
    </w:p>
  </w:comment>
  <w:comment w:id="20" w:author="Author" w:initials="A">
    <w:p w14:paraId="493181C9" w14:textId="77777777" w:rsidR="00705EC4" w:rsidRDefault="00705EC4">
      <w:pPr>
        <w:pStyle w:val="CommentText"/>
      </w:pPr>
      <w:r>
        <w:rPr>
          <w:rStyle w:val="CommentReference"/>
        </w:rPr>
        <w:annotationRef/>
      </w:r>
      <w:r>
        <w:t>Pref not defined -  use as in RfG: Pref is the actual active power at the moment the LFSM-U threshold is reached.</w:t>
      </w:r>
    </w:p>
    <w:p w14:paraId="0B4CCB72" w14:textId="77777777" w:rsidR="00705EC4" w:rsidRDefault="00705EC4">
      <w:pPr>
        <w:pStyle w:val="CommentText"/>
      </w:pPr>
    </w:p>
    <w:p w14:paraId="5A212894" w14:textId="77777777" w:rsidR="00705EC4" w:rsidRDefault="00705EC4" w:rsidP="002E002B">
      <w:pPr>
        <w:pStyle w:val="CommentText"/>
      </w:pPr>
      <w:r>
        <w:t>Align requirements of NC RfG with NC DC regarding LFSM-U.</w:t>
      </w:r>
    </w:p>
  </w:comment>
  <w:comment w:id="25" w:author="Author" w:initials="A">
    <w:p w14:paraId="25A7BB6A" w14:textId="77777777" w:rsidR="005B78CD" w:rsidRDefault="005B78CD">
      <w:pPr>
        <w:pStyle w:val="CommentText"/>
      </w:pPr>
      <w:r>
        <w:rPr>
          <w:rStyle w:val="CommentReference"/>
        </w:rPr>
        <w:annotationRef/>
      </w:r>
      <w:r>
        <w:t>For AC charging, it is not clear/possible how to implement it.</w:t>
      </w:r>
    </w:p>
    <w:p w14:paraId="2ECD9432" w14:textId="77777777" w:rsidR="005B78CD" w:rsidRDefault="005B78CD">
      <w:pPr>
        <w:pStyle w:val="CommentText"/>
      </w:pPr>
      <w:r>
        <w:t>Option 1: Use PWM or ISO15118-2 to send "limit" from EVSE to EV. However, this is only an upper limit and EV can decide to charge less. Also: EV has up to 5s to respond to PWM-signal. Then the EV still needs to adjust the power. So it can be done only in up to 10s.</w:t>
      </w:r>
    </w:p>
    <w:p w14:paraId="0A6295E7" w14:textId="77777777" w:rsidR="005B78CD" w:rsidRDefault="005B78CD" w:rsidP="00C116AD">
      <w:pPr>
        <w:pStyle w:val="CommentText"/>
      </w:pPr>
      <w:r>
        <w:t xml:space="preserve">Option 2: Use ISO 15118-20 amendment with grid codes and transmit P(f) curve to EV, which can react according to its own frequency-measurement. But: Also V1G EVSE/EV would need to support ISO15118-20. </w:t>
      </w:r>
    </w:p>
  </w:comment>
  <w:comment w:id="29" w:author="Author" w:initials="A">
    <w:p w14:paraId="6AF8818F" w14:textId="6639FA89" w:rsidR="0057382E" w:rsidRDefault="0057382E" w:rsidP="00852800">
      <w:pPr>
        <w:pStyle w:val="CommentText"/>
      </w:pPr>
      <w:r>
        <w:rPr>
          <w:rStyle w:val="CommentReference"/>
        </w:rPr>
        <w:annotationRef/>
      </w:r>
      <w:r>
        <w:t>Align with RfG to define LFSM-UC.</w:t>
      </w:r>
    </w:p>
  </w:comment>
  <w:comment w:id="36" w:author="Author" w:initials="A">
    <w:p w14:paraId="7C463438" w14:textId="7E5B2159" w:rsidR="00D85604" w:rsidRDefault="00D85604">
      <w:pPr>
        <w:pStyle w:val="CommentText"/>
      </w:pPr>
      <w:r>
        <w:rPr>
          <w:rStyle w:val="CommentReference"/>
        </w:rPr>
        <w:annotationRef/>
      </w:r>
      <w:r>
        <w:t>Curve in Figure XX shall be improved:</w:t>
      </w:r>
    </w:p>
    <w:p w14:paraId="2C4E4729" w14:textId="77777777" w:rsidR="00D85604" w:rsidRDefault="00D85604">
      <w:pPr>
        <w:pStyle w:val="CommentText"/>
      </w:pPr>
      <w:r>
        <w:t xml:space="preserve">Correct the droop in the figure from 1% to 5%. </w:t>
      </w:r>
    </w:p>
    <w:p w14:paraId="520CC709" w14:textId="77777777" w:rsidR="00D85604" w:rsidRDefault="00D85604">
      <w:pPr>
        <w:pStyle w:val="CommentText"/>
      </w:pPr>
      <w:r>
        <w:t xml:space="preserve">Intersection lines in terms of frequency/power shall be added. </w:t>
      </w:r>
    </w:p>
    <w:p w14:paraId="4F3C87A0" w14:textId="77777777" w:rsidR="00D85604" w:rsidRDefault="00D85604">
      <w:pPr>
        <w:pStyle w:val="CommentText"/>
      </w:pPr>
      <w:r>
        <w:t xml:space="preserve">Since it is NC DC, only the consumption part shall be drawn. </w:t>
      </w:r>
    </w:p>
    <w:p w14:paraId="07AF53EA" w14:textId="77777777" w:rsidR="00D85604" w:rsidRDefault="00D85604" w:rsidP="00044447">
      <w:pPr>
        <w:pStyle w:val="CommentText"/>
      </w:pPr>
      <w:r>
        <w:t>Axes descriptions shall be more detailed (in terms of power).</w:t>
      </w:r>
    </w:p>
  </w:comment>
  <w:comment w:id="37" w:author="Author" w:initials="A">
    <w:p w14:paraId="470511A1" w14:textId="77777777" w:rsidR="00346907" w:rsidRDefault="00346907" w:rsidP="00FE7A98">
      <w:pPr>
        <w:pStyle w:val="CommentText"/>
      </w:pPr>
      <w:r>
        <w:rPr>
          <w:rStyle w:val="CommentReference"/>
        </w:rPr>
        <w:annotationRef/>
      </w:r>
      <w:r>
        <w:t>Active power "output" is the wrong word here, better would be "consumption".</w:t>
      </w:r>
    </w:p>
  </w:comment>
  <w:comment w:id="40" w:author="Author" w:initials="A">
    <w:p w14:paraId="0BC763A5" w14:textId="77777777" w:rsidR="00415042" w:rsidRDefault="00415042">
      <w:pPr>
        <w:pStyle w:val="CommentText"/>
      </w:pPr>
      <w:r>
        <w:rPr>
          <w:rStyle w:val="CommentReference"/>
        </w:rPr>
        <w:annotationRef/>
      </w:r>
      <w:r>
        <w:t>V1G electric vehicles move around whole Europe and have to be compliant with several grid codes. So it is benefitial if a central certification (or even better homologation) according to a central European standard like EN 50549-10 is done.</w:t>
      </w:r>
    </w:p>
    <w:p w14:paraId="7B465C06" w14:textId="77777777" w:rsidR="00415042" w:rsidRDefault="00415042">
      <w:pPr>
        <w:pStyle w:val="CommentText"/>
      </w:pPr>
    </w:p>
    <w:p w14:paraId="55453D07" w14:textId="77777777" w:rsidR="00415042" w:rsidRDefault="00415042">
      <w:pPr>
        <w:pStyle w:val="CommentText"/>
      </w:pPr>
      <w:r>
        <w:t xml:space="preserve">Also, Article 24 Interim operational notification 3c says: </w:t>
      </w:r>
    </w:p>
    <w:p w14:paraId="4E3EFD29" w14:textId="77777777" w:rsidR="00415042" w:rsidRDefault="00415042" w:rsidP="005C65A3">
      <w:pPr>
        <w:pStyle w:val="CommentText"/>
      </w:pPr>
      <w:r>
        <w:t>"equipment certificates issued by an authorised certifier in respect of transmission-connected demand facilities including any V1G electric vehicle supply equipment, power-to-gas demand units, heat pumps of the facility, transmission-connected distribution facilities and transmission-connected distribution systems, where these are relied upon as part of the evidence of compliance;" No EV is mentioned here.</w:t>
      </w:r>
    </w:p>
  </w:comment>
  <w:comment w:id="42" w:author="Author" w:initials="A">
    <w:p w14:paraId="7DE033C0" w14:textId="13D472B9" w:rsidR="00415042" w:rsidRDefault="00415042">
      <w:pPr>
        <w:pStyle w:val="CommentText"/>
      </w:pPr>
      <w:r>
        <w:rPr>
          <w:rStyle w:val="CommentReference"/>
        </w:rPr>
        <w:annotationRef/>
      </w:r>
      <w:r>
        <w:t>V1G electric vehicles move around whole Europe and have to be compliant with several grid codes. So it is benefitial if a central certification (or even better homologation) according to a central European standard like EN 50549-10 is done.</w:t>
      </w:r>
    </w:p>
    <w:p w14:paraId="1D2E5379" w14:textId="77777777" w:rsidR="00415042" w:rsidRDefault="00415042">
      <w:pPr>
        <w:pStyle w:val="CommentText"/>
      </w:pPr>
    </w:p>
    <w:p w14:paraId="15451337" w14:textId="77777777" w:rsidR="00415042" w:rsidRDefault="00415042">
      <w:pPr>
        <w:pStyle w:val="CommentText"/>
      </w:pPr>
      <w:r>
        <w:t xml:space="preserve">Also, Article 24 Interim operational notification 3c says: </w:t>
      </w:r>
    </w:p>
    <w:p w14:paraId="413C5D13" w14:textId="77777777" w:rsidR="00415042" w:rsidRDefault="00415042" w:rsidP="00256770">
      <w:pPr>
        <w:pStyle w:val="CommentText"/>
      </w:pPr>
      <w:r>
        <w:t>"equipment certificates issued by an authorised certifier in respect of transmission-connected demand facilities including any V1G electric vehicle supply equipment, power-to-gas demand units, heat pumps of the facility, transmission-connected distribution facilities and transmission-connected distribution systems, where these are relied upon as part of the evidence of compliance;" No EV is mentioned here.</w:t>
      </w:r>
    </w:p>
  </w:comment>
  <w:comment w:id="44" w:author="Author" w:initials="A">
    <w:p w14:paraId="3DF00AA6" w14:textId="77777777" w:rsidR="00D640D8" w:rsidRDefault="00D640D8">
      <w:pPr>
        <w:pStyle w:val="CommentText"/>
      </w:pPr>
      <w:r>
        <w:rPr>
          <w:rStyle w:val="CommentReference"/>
        </w:rPr>
        <w:annotationRef/>
      </w:r>
      <w:r>
        <w:t>same formulation as in Art. 28) 2. e)</w:t>
      </w:r>
    </w:p>
    <w:p w14:paraId="621BB183" w14:textId="402B573D" w:rsidR="00D640D8" w:rsidRDefault="00D640D8" w:rsidP="005A77B8">
      <w:pPr>
        <w:pStyle w:val="CommentText"/>
      </w:pPr>
      <w:r>
        <w:t>(...) "The relevant system operator shall make publicly available the technical specifications" (...)</w:t>
      </w:r>
      <w:r w:rsidR="009F033D">
        <w: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0BE3877" w15:done="0"/>
  <w15:commentEx w15:paraId="3EB26483" w15:done="0"/>
  <w15:commentEx w15:paraId="46F9B1D4" w15:done="0"/>
  <w15:commentEx w15:paraId="3DC4DA76" w15:done="0"/>
  <w15:commentEx w15:paraId="54630F2B" w15:done="0"/>
  <w15:commentEx w15:paraId="15567BBE" w15:done="0"/>
  <w15:commentEx w15:paraId="01FD0F08" w15:done="0"/>
  <w15:commentEx w15:paraId="5A212894" w15:paraIdParent="01FD0F08" w15:done="0"/>
  <w15:commentEx w15:paraId="0A6295E7" w15:done="0"/>
  <w15:commentEx w15:paraId="6AF8818F" w15:done="0"/>
  <w15:commentEx w15:paraId="07AF53EA" w15:done="0"/>
  <w15:commentEx w15:paraId="470511A1" w15:done="0"/>
  <w15:commentEx w15:paraId="4E3EFD29" w15:done="0"/>
  <w15:commentEx w15:paraId="413C5D13" w15:done="0"/>
  <w15:commentEx w15:paraId="621BB1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BE3877" w16cid:durableId="28BB35D9"/>
  <w16cid:commentId w16cid:paraId="3EB26483" w16cid:durableId="28BB35A1"/>
  <w16cid:commentId w16cid:paraId="46F9B1D4" w16cid:durableId="28BB3398"/>
  <w16cid:commentId w16cid:paraId="3DC4DA76" w16cid:durableId="28BB354B"/>
  <w16cid:commentId w16cid:paraId="54630F2B" w16cid:durableId="28BB34D9"/>
  <w16cid:commentId w16cid:paraId="15567BBE" w16cid:durableId="28BB3604"/>
  <w16cid:commentId w16cid:paraId="01FD0F08" w16cid:durableId="28BB3464"/>
  <w16cid:commentId w16cid:paraId="5A212894" w16cid:durableId="28BB346F"/>
  <w16cid:commentId w16cid:paraId="0A6295E7" w16cid:durableId="28BB352E"/>
  <w16cid:commentId w16cid:paraId="6AF8818F" w16cid:durableId="28BB3498"/>
  <w16cid:commentId w16cid:paraId="07AF53EA" w16cid:durableId="28BB331D"/>
  <w16cid:commentId w16cid:paraId="470511A1" w16cid:durableId="28BB3583"/>
  <w16cid:commentId w16cid:paraId="4E3EFD29" w16cid:durableId="28BB356A"/>
  <w16cid:commentId w16cid:paraId="413C5D13" w16cid:durableId="28BB3562"/>
  <w16cid:commentId w16cid:paraId="621BB183" w16cid:durableId="28BB36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7CEE" w14:textId="77777777" w:rsidR="00A92298" w:rsidRDefault="00A92298" w:rsidP="00537C5A">
      <w:pPr>
        <w:spacing w:after="0" w:line="240" w:lineRule="auto"/>
      </w:pPr>
      <w:r>
        <w:separator/>
      </w:r>
    </w:p>
  </w:endnote>
  <w:endnote w:type="continuationSeparator" w:id="0">
    <w:p w14:paraId="31314D54" w14:textId="77777777" w:rsidR="00A92298" w:rsidRDefault="00A92298" w:rsidP="00537C5A">
      <w:pPr>
        <w:spacing w:after="0" w:line="240" w:lineRule="auto"/>
      </w:pPr>
      <w:r>
        <w:continuationSeparator/>
      </w:r>
    </w:p>
  </w:endnote>
  <w:endnote w:type="continuationNotice" w:id="1">
    <w:p w14:paraId="2EFD2278" w14:textId="77777777" w:rsidR="00A92298" w:rsidRDefault="00A922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AC7E7" w14:textId="77777777" w:rsidR="00A92298" w:rsidRDefault="00A92298" w:rsidP="00537C5A">
      <w:pPr>
        <w:spacing w:after="0" w:line="240" w:lineRule="auto"/>
      </w:pPr>
      <w:r>
        <w:separator/>
      </w:r>
    </w:p>
  </w:footnote>
  <w:footnote w:type="continuationSeparator" w:id="0">
    <w:p w14:paraId="189EA192" w14:textId="77777777" w:rsidR="00A92298" w:rsidRDefault="00A92298" w:rsidP="00537C5A">
      <w:pPr>
        <w:spacing w:after="0" w:line="240" w:lineRule="auto"/>
      </w:pPr>
      <w:r>
        <w:continuationSeparator/>
      </w:r>
    </w:p>
  </w:footnote>
  <w:footnote w:type="continuationNotice" w:id="1">
    <w:p w14:paraId="2A7ED634" w14:textId="77777777" w:rsidR="00A92298" w:rsidRDefault="00A922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proofState w:spelling="clean" w:grammar="clean"/>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E7D81"/>
    <w:rsid w:val="000F7F49"/>
    <w:rsid w:val="00106783"/>
    <w:rsid w:val="00110BF8"/>
    <w:rsid w:val="00111DF7"/>
    <w:rsid w:val="001312DF"/>
    <w:rsid w:val="00136CF0"/>
    <w:rsid w:val="00142411"/>
    <w:rsid w:val="00146CB5"/>
    <w:rsid w:val="001529A3"/>
    <w:rsid w:val="00155BB2"/>
    <w:rsid w:val="00155EB4"/>
    <w:rsid w:val="00166F8F"/>
    <w:rsid w:val="00170D89"/>
    <w:rsid w:val="00191318"/>
    <w:rsid w:val="0019790D"/>
    <w:rsid w:val="001A4A9B"/>
    <w:rsid w:val="001B0BEF"/>
    <w:rsid w:val="001B20EB"/>
    <w:rsid w:val="001C5AA8"/>
    <w:rsid w:val="001C5DF2"/>
    <w:rsid w:val="002266DE"/>
    <w:rsid w:val="00240E83"/>
    <w:rsid w:val="00247147"/>
    <w:rsid w:val="00257100"/>
    <w:rsid w:val="0026036B"/>
    <w:rsid w:val="002821E1"/>
    <w:rsid w:val="00286C6C"/>
    <w:rsid w:val="002910E3"/>
    <w:rsid w:val="002A0A1F"/>
    <w:rsid w:val="002C1C5F"/>
    <w:rsid w:val="002C313D"/>
    <w:rsid w:val="002D134D"/>
    <w:rsid w:val="002D6664"/>
    <w:rsid w:val="002F30B2"/>
    <w:rsid w:val="0032070A"/>
    <w:rsid w:val="00321FF4"/>
    <w:rsid w:val="003446E8"/>
    <w:rsid w:val="00346907"/>
    <w:rsid w:val="003475B4"/>
    <w:rsid w:val="00375CB5"/>
    <w:rsid w:val="003A16FF"/>
    <w:rsid w:val="003A3620"/>
    <w:rsid w:val="003B1751"/>
    <w:rsid w:val="003B4F61"/>
    <w:rsid w:val="003B6CCF"/>
    <w:rsid w:val="003C64E7"/>
    <w:rsid w:val="003C6A47"/>
    <w:rsid w:val="003D50F6"/>
    <w:rsid w:val="003E5A92"/>
    <w:rsid w:val="003F7867"/>
    <w:rsid w:val="00404B85"/>
    <w:rsid w:val="004050B0"/>
    <w:rsid w:val="00415042"/>
    <w:rsid w:val="00415EA9"/>
    <w:rsid w:val="00422457"/>
    <w:rsid w:val="0043698E"/>
    <w:rsid w:val="00442594"/>
    <w:rsid w:val="00450CF1"/>
    <w:rsid w:val="004612AF"/>
    <w:rsid w:val="004812F6"/>
    <w:rsid w:val="004849CA"/>
    <w:rsid w:val="00490798"/>
    <w:rsid w:val="004B19AD"/>
    <w:rsid w:val="004B3C07"/>
    <w:rsid w:val="004C1819"/>
    <w:rsid w:val="004D3E49"/>
    <w:rsid w:val="004E1128"/>
    <w:rsid w:val="004E69F4"/>
    <w:rsid w:val="004F7B4C"/>
    <w:rsid w:val="00513EE3"/>
    <w:rsid w:val="00537492"/>
    <w:rsid w:val="00537BB5"/>
    <w:rsid w:val="00537C5A"/>
    <w:rsid w:val="0057382E"/>
    <w:rsid w:val="00581CE8"/>
    <w:rsid w:val="0058234A"/>
    <w:rsid w:val="0058797A"/>
    <w:rsid w:val="00593E6F"/>
    <w:rsid w:val="00594320"/>
    <w:rsid w:val="005B4F5D"/>
    <w:rsid w:val="005B78CD"/>
    <w:rsid w:val="005C4594"/>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85A30"/>
    <w:rsid w:val="006B1334"/>
    <w:rsid w:val="006B7452"/>
    <w:rsid w:val="006C3EC6"/>
    <w:rsid w:val="006C5C82"/>
    <w:rsid w:val="006D08C8"/>
    <w:rsid w:val="006E54D6"/>
    <w:rsid w:val="00705EC4"/>
    <w:rsid w:val="0071328E"/>
    <w:rsid w:val="00715400"/>
    <w:rsid w:val="0071759B"/>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846"/>
    <w:rsid w:val="007B0FFE"/>
    <w:rsid w:val="007B7E56"/>
    <w:rsid w:val="007C0658"/>
    <w:rsid w:val="007D7890"/>
    <w:rsid w:val="008044F3"/>
    <w:rsid w:val="0080795E"/>
    <w:rsid w:val="00811FAA"/>
    <w:rsid w:val="00820E13"/>
    <w:rsid w:val="00841233"/>
    <w:rsid w:val="008428C3"/>
    <w:rsid w:val="0084436A"/>
    <w:rsid w:val="00850E8C"/>
    <w:rsid w:val="0085189B"/>
    <w:rsid w:val="00856E3B"/>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8F56AD"/>
    <w:rsid w:val="00902E90"/>
    <w:rsid w:val="00907FF6"/>
    <w:rsid w:val="009107BC"/>
    <w:rsid w:val="009152D7"/>
    <w:rsid w:val="00916964"/>
    <w:rsid w:val="00937958"/>
    <w:rsid w:val="00957C9B"/>
    <w:rsid w:val="00962378"/>
    <w:rsid w:val="00977085"/>
    <w:rsid w:val="009828FB"/>
    <w:rsid w:val="009848A3"/>
    <w:rsid w:val="009908A3"/>
    <w:rsid w:val="00991A6B"/>
    <w:rsid w:val="00996BDC"/>
    <w:rsid w:val="009977EB"/>
    <w:rsid w:val="009A1B8C"/>
    <w:rsid w:val="009A253B"/>
    <w:rsid w:val="009A6B1B"/>
    <w:rsid w:val="009B6AE9"/>
    <w:rsid w:val="009C4E90"/>
    <w:rsid w:val="009D08B3"/>
    <w:rsid w:val="009E449B"/>
    <w:rsid w:val="009E4DA9"/>
    <w:rsid w:val="009F033D"/>
    <w:rsid w:val="009F1C12"/>
    <w:rsid w:val="009F4B31"/>
    <w:rsid w:val="009F7183"/>
    <w:rsid w:val="00A03E2B"/>
    <w:rsid w:val="00A07676"/>
    <w:rsid w:val="00A35319"/>
    <w:rsid w:val="00A429F9"/>
    <w:rsid w:val="00A4705F"/>
    <w:rsid w:val="00A536B3"/>
    <w:rsid w:val="00A6408E"/>
    <w:rsid w:val="00A657BA"/>
    <w:rsid w:val="00A7541E"/>
    <w:rsid w:val="00A77632"/>
    <w:rsid w:val="00A866B6"/>
    <w:rsid w:val="00A92298"/>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7200D"/>
    <w:rsid w:val="00B80EAF"/>
    <w:rsid w:val="00B97D5D"/>
    <w:rsid w:val="00BB23CF"/>
    <w:rsid w:val="00BB656F"/>
    <w:rsid w:val="00BD28F9"/>
    <w:rsid w:val="00BD6E22"/>
    <w:rsid w:val="00BE54B6"/>
    <w:rsid w:val="00BF3C5F"/>
    <w:rsid w:val="00BF6060"/>
    <w:rsid w:val="00C02584"/>
    <w:rsid w:val="00C03435"/>
    <w:rsid w:val="00C167C1"/>
    <w:rsid w:val="00C266B5"/>
    <w:rsid w:val="00C57E27"/>
    <w:rsid w:val="00C62A87"/>
    <w:rsid w:val="00C67CC3"/>
    <w:rsid w:val="00C735A1"/>
    <w:rsid w:val="00C75E8C"/>
    <w:rsid w:val="00C760CB"/>
    <w:rsid w:val="00C76979"/>
    <w:rsid w:val="00C86B50"/>
    <w:rsid w:val="00C87582"/>
    <w:rsid w:val="00C90A8E"/>
    <w:rsid w:val="00CA1D03"/>
    <w:rsid w:val="00CA495E"/>
    <w:rsid w:val="00CC0DA3"/>
    <w:rsid w:val="00CC1F9E"/>
    <w:rsid w:val="00CF3C5C"/>
    <w:rsid w:val="00CF7F56"/>
    <w:rsid w:val="00D113ED"/>
    <w:rsid w:val="00D1374F"/>
    <w:rsid w:val="00D25EA5"/>
    <w:rsid w:val="00D42299"/>
    <w:rsid w:val="00D640D8"/>
    <w:rsid w:val="00D71BA8"/>
    <w:rsid w:val="00D74063"/>
    <w:rsid w:val="00D805FE"/>
    <w:rsid w:val="00D85604"/>
    <w:rsid w:val="00D91C99"/>
    <w:rsid w:val="00DA008A"/>
    <w:rsid w:val="00DA5637"/>
    <w:rsid w:val="00DA565C"/>
    <w:rsid w:val="00DA74F6"/>
    <w:rsid w:val="00DC2C7A"/>
    <w:rsid w:val="00DD169C"/>
    <w:rsid w:val="00DE1099"/>
    <w:rsid w:val="00E0483E"/>
    <w:rsid w:val="00E07166"/>
    <w:rsid w:val="00E2762A"/>
    <w:rsid w:val="00E559F1"/>
    <w:rsid w:val="00E578FE"/>
    <w:rsid w:val="00E67057"/>
    <w:rsid w:val="00E7012C"/>
    <w:rsid w:val="00E7447B"/>
    <w:rsid w:val="00E801E2"/>
    <w:rsid w:val="00E90648"/>
    <w:rsid w:val="00E970B7"/>
    <w:rsid w:val="00EA0499"/>
    <w:rsid w:val="00EA2E59"/>
    <w:rsid w:val="00EB6534"/>
    <w:rsid w:val="00EB7BC1"/>
    <w:rsid w:val="00EC312F"/>
    <w:rsid w:val="00ED7148"/>
    <w:rsid w:val="00EF390C"/>
    <w:rsid w:val="00EF3D78"/>
    <w:rsid w:val="00F00297"/>
    <w:rsid w:val="00F161F5"/>
    <w:rsid w:val="00F17336"/>
    <w:rsid w:val="00F17589"/>
    <w:rsid w:val="00F21390"/>
    <w:rsid w:val="00F2248D"/>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oleObject" Target="embeddings/oleObject1.bin"/><Relationship Id="rId26" Type="http://schemas.openxmlformats.org/officeDocument/2006/relationships/hyperlink" Target="https://eur-lex.europa.eu/legal-content/EN/AUTO/?uri=OJ:L:2009:211:TOC" TargetMode="External"/><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EN/TXT/HTML/?uri=CELEX:32016R1388&amp;from=EN" TargetMode="External"/><Relationship Id="rId20" Type="http://schemas.openxmlformats.org/officeDocument/2006/relationships/oleObject" Target="embeddings/oleObject2.bin"/><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comments" Target="comments.xml"/><Relationship Id="rId19" Type="http://schemas.openxmlformats.org/officeDocument/2006/relationships/image" Target="media/image2.png"/><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image" Target="media/image1.png"/><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D471DAC0-181D-4B26-94E1-44DABA8B2EAB}"/>
</file>

<file path=customXml/itemProps3.xml><?xml version="1.0" encoding="utf-8"?>
<ds:datastoreItem xmlns:ds="http://schemas.openxmlformats.org/officeDocument/2006/customXml" ds:itemID="{7B079965-7713-45A9-9140-E3B6444F8FC6}"/>
</file>

<file path=customXml/itemProps4.xml><?xml version="1.0" encoding="utf-8"?>
<ds:datastoreItem xmlns:ds="http://schemas.openxmlformats.org/officeDocument/2006/customXml" ds:itemID="{5DFA19B5-DCE5-40B8-B735-A91D519A02C3}"/>
</file>

<file path=docProps/app.xml><?xml version="1.0" encoding="utf-8"?>
<Properties xmlns="http://schemas.openxmlformats.org/officeDocument/2006/extended-properties" xmlns:vt="http://schemas.openxmlformats.org/officeDocument/2006/docPropsVTypes">
  <Template>Normal</Template>
  <TotalTime>0</TotalTime>
  <Pages>63</Pages>
  <Words>24605</Words>
  <Characters>140255</Characters>
  <Application>Microsoft Office Word</Application>
  <DocSecurity>0</DocSecurity>
  <Lines>1168</Lines>
  <Paragraphs>329</Paragraphs>
  <ScaleCrop>false</ScaleCrop>
  <Company/>
  <LinksUpToDate>false</LinksUpToDate>
  <CharactersWithSpaces>164531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2023-09-25T09:44:00Z</dcterms:created>
  <dcterms:modified xsi:type="dcterms:W3CDTF">2023-09-25T09:44:00Z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0x01010043E53488C602EA48B779D6F9D1672068</vt:lpwstr>
  </property>
  <property fmtid="{D5CDD505-2E9C-101B-9397-08002B2CF9AE}" pid="4" name="RevIMBCS">
    <vt:lpwstr>1;#0.2 Working documents|860f14b0-beae-495c-93e3-3187f714d4fc</vt:lpwstr>
  </property>
</Properties>
</file>