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w:t>
            </w:r>
            <w:r w:rsidRPr="00CA495E">
              <w:rPr>
                <w:rFonts w:ascii="inherit" w:eastAsia="Times New Roman" w:hAnsi="inherit" w:cs="Times New Roman"/>
                <w:sz w:val="24"/>
                <w:szCs w:val="24"/>
                <w:lang w:eastAsia="en-GB"/>
              </w:rPr>
              <w:lastRenderedPageBreak/>
              <w:t xml:space="preserve">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5B72BD27"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5BCF590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3C9870C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3F2ABA4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65396D5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672589B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2621E24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7CF3076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1270B29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087F5A1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1" w:name="_Hlk131174167"/>
      <w:r w:rsidRPr="00CA495E">
        <w:lastRenderedPageBreak/>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3C130C4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2" w:name="_Hlk131174175"/>
      <w:bookmarkEnd w:id="1"/>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2"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3"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3"/>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2"/>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4"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64002A1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5"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755B2D3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4"/>
      <w:bookmarkEnd w:id="5"/>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22A1205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w:t>
            </w:r>
            <w:r w:rsidRPr="00CA495E">
              <w:rPr>
                <w:rFonts w:ascii="inherit" w:eastAsia="Times New Roman" w:hAnsi="inherit" w:cs="Times New Roman"/>
                <w:sz w:val="24"/>
                <w:szCs w:val="24"/>
                <w:lang w:eastAsia="en-GB"/>
              </w:rPr>
              <w:lastRenderedPageBreak/>
              <w:t>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5469D37A"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7AE2E3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6D510D4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facilities and distribution systems connected to the transmission system and distribution systems, or to parts of the transmission system or distribution systems, of islands of Member States of which the systems are not operated synchronously with </w:t>
            </w:r>
            <w:r w:rsidRPr="00CA495E">
              <w:rPr>
                <w:rFonts w:ascii="inherit" w:eastAsia="Times New Roman" w:hAnsi="inherit" w:cs="Times New Roman"/>
                <w:sz w:val="24"/>
                <w:szCs w:val="24"/>
                <w:lang w:eastAsia="en-GB"/>
              </w:rPr>
              <w:lastRenderedPageBreak/>
              <w:t>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7D30465B"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400804C0"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3B678E70"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6.   The relevant TSO shall take account of the legitimate expectations of demand facility owners, DSOs and CDSOs as part of the assessment of the application of this Regulation </w:t>
      </w:r>
      <w:r w:rsidRPr="00CA495E">
        <w:rPr>
          <w:rFonts w:ascii="inherit" w:eastAsia="Times New Roman" w:hAnsi="inherit" w:cs="Times New Roman"/>
          <w:color w:val="000000"/>
          <w:sz w:val="24"/>
          <w:szCs w:val="24"/>
          <w:lang w:eastAsia="en-GB"/>
        </w:rPr>
        <w:lastRenderedPageBreak/>
        <w:t>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0ED02EAE"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ins w:id="6" w:author="Author">
        <w:r w:rsidR="0008499C" w:rsidRPr="00EB5386">
          <w:rPr>
            <w:rFonts w:ascii="inherit" w:eastAsia="Times New Roman" w:hAnsi="inherit" w:cs="Times New Roman"/>
            <w:b/>
            <w:bCs/>
            <w:sz w:val="24"/>
            <w:szCs w:val="24"/>
            <w:lang w:eastAsia="en-GB"/>
          </w:rPr>
          <w:t>this value cannot be lower than 10%</w:t>
        </w:r>
      </w:ins>
    </w:p>
    <w:p w14:paraId="19A73F24" w14:textId="7CDCA648"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ins w:id="7" w:author="Author">
        <w:r w:rsidR="0008499C" w:rsidRPr="00EB5386">
          <w:rPr>
            <w:rFonts w:ascii="inherit" w:eastAsia="Times New Roman" w:hAnsi="inherit" w:cs="Times New Roman"/>
            <w:b/>
            <w:bCs/>
            <w:sz w:val="24"/>
            <w:szCs w:val="24"/>
            <w:lang w:eastAsia="en-GB"/>
          </w:rPr>
          <w:t>this value cannot be lower than 10%</w:t>
        </w:r>
      </w:ins>
    </w:p>
    <w:p w14:paraId="402DF6E9" w14:textId="5EECE0DE"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w:t>
      </w:r>
      <w:ins w:id="8" w:author="Author">
        <w:r w:rsidR="0008499C">
          <w:rPr>
            <w:rFonts w:ascii="inherit" w:eastAsia="Times New Roman" w:hAnsi="inherit" w:cs="Times New Roman"/>
            <w:sz w:val="24"/>
            <w:szCs w:val="24"/>
            <w:lang w:eastAsia="en-GB"/>
          </w:rPr>
          <w:t xml:space="preserve"> </w:t>
        </w:r>
        <w:r w:rsidR="0008499C" w:rsidRPr="00EB5386">
          <w:rPr>
            <w:rFonts w:ascii="inherit" w:eastAsia="Times New Roman" w:hAnsi="inherit" w:cs="Times New Roman"/>
            <w:b/>
            <w:bCs/>
            <w:sz w:val="24"/>
            <w:szCs w:val="24"/>
            <w:lang w:eastAsia="en-GB"/>
          </w:rPr>
          <w:t>this value cannot be lower than 10%</w:t>
        </w:r>
      </w:ins>
      <w:r>
        <w:rPr>
          <w:rFonts w:ascii="inherit" w:eastAsia="Times New Roman" w:hAnsi="inherit" w:cs="Times New Roman"/>
          <w:sz w:val="24"/>
          <w:szCs w:val="24"/>
          <w:lang w:eastAsia="en-GB"/>
        </w:rPr>
        <w:t>; or</w:t>
      </w:r>
    </w:p>
    <w:p w14:paraId="3E661047" w14:textId="639B7CAF"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ins w:id="9" w:author="Author">
        <w:r w:rsidR="0008499C" w:rsidRPr="0008499C">
          <w:rPr>
            <w:rFonts w:ascii="inherit" w:eastAsia="Times New Roman" w:hAnsi="inherit" w:cs="Times New Roman"/>
            <w:b/>
            <w:bCs/>
            <w:sz w:val="24"/>
            <w:szCs w:val="24"/>
            <w:lang w:eastAsia="en-GB"/>
          </w:rPr>
          <w:t xml:space="preserve"> </w:t>
        </w:r>
        <w:r w:rsidR="0008499C" w:rsidRPr="00EB5386">
          <w:rPr>
            <w:rFonts w:ascii="inherit" w:eastAsia="Times New Roman" w:hAnsi="inherit" w:cs="Times New Roman"/>
            <w:b/>
            <w:bCs/>
            <w:sz w:val="24"/>
            <w:szCs w:val="24"/>
            <w:lang w:eastAsia="en-GB"/>
          </w:rPr>
          <w:t>For the avoidance of doubt, this shall exclude any change in primary energy source (e.g. change from gas to biogas or Gas Oil to HVO)</w:t>
        </w:r>
      </w:ins>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lastRenderedPageBreak/>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5F0B3D9C"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6F6FEA62"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181DDED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4CFAB03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9B6092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57899E71"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7B3158B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lastRenderedPageBreak/>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715C01C5"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588CFB82"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62A2BE92"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1875C63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3EC70664"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744D08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4A4F4FAA"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5FAFF9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7CFA444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0AD0209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51BBB1F8"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28A769E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3995E76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0BEDDBCB"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3387816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707C3D6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14E9FC4A" w:rsidR="00F93A15" w:rsidRDefault="00F93A15" w:rsidP="00F93A15">
      <w:pPr>
        <w:pStyle w:val="Articlenumber"/>
      </w:pPr>
      <w:r w:rsidRPr="004F5375">
        <w:t>Article XX</w:t>
      </w:r>
      <w:r w:rsidRPr="00A03050">
        <w:t xml:space="preserve"> </w:t>
      </w:r>
    </w:p>
    <w:p w14:paraId="630218BF" w14:textId="77777777" w:rsidR="0008499C" w:rsidRPr="004F5375" w:rsidRDefault="0008499C" w:rsidP="0008499C">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vehicles and associated V1G electric vehicle 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5029B4BA" w14:textId="77777777" w:rsidR="00A421FA" w:rsidRPr="009B6AE9" w:rsidRDefault="0008499C" w:rsidP="00A421FA">
      <w:pPr>
        <w:tabs>
          <w:tab w:val="left" w:pos="540"/>
        </w:tabs>
        <w:spacing w:before="161"/>
        <w:ind w:right="125"/>
        <w:jc w:val="both"/>
        <w:rPr>
          <w:ins w:id="10" w:author="Author"/>
          <w:rFonts w:ascii="inherit" w:hAnsi="inherit"/>
          <w:sz w:val="24"/>
          <w:szCs w:val="24"/>
        </w:rPr>
      </w:pPr>
      <w:r w:rsidRPr="009B6AE9">
        <w:rPr>
          <w:rFonts w:ascii="inherit" w:hAnsi="inherit"/>
          <w:w w:val="105"/>
          <w:sz w:val="24"/>
          <w:szCs w:val="24"/>
        </w:rPr>
        <w:t xml:space="preserve">1. With regard to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electric vehicles and associated V1G electric vehicle 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ins w:id="11" w:author="Author">
        <w:r w:rsidR="00A421FA">
          <w:rPr>
            <w:rFonts w:ascii="inherit" w:hAnsi="inherit"/>
            <w:w w:val="105"/>
            <w:sz w:val="24"/>
            <w:szCs w:val="24"/>
          </w:rPr>
          <w:t xml:space="preserve"> </w:t>
        </w:r>
        <w:r w:rsidR="00A421FA">
          <w:rPr>
            <w:rFonts w:ascii="inherit" w:hAnsi="inherit"/>
            <w:b/>
            <w:bCs/>
            <w:color w:val="231F20"/>
            <w:w w:val="95"/>
            <w:sz w:val="24"/>
            <w:szCs w:val="24"/>
          </w:rPr>
          <w:t>provided that clear technical analyses prove that this is physically realistic without any consequences on the process (e.g. for electrolysers, no consequences on the H2 production process)</w:t>
        </w:r>
        <w:r w:rsidR="00A421FA" w:rsidRPr="009B6AE9">
          <w:rPr>
            <w:rFonts w:ascii="inherit" w:hAnsi="inherit"/>
            <w:color w:val="231F20"/>
            <w:w w:val="95"/>
            <w:sz w:val="24"/>
            <w:szCs w:val="24"/>
          </w:rPr>
          <w:t>:</w:t>
        </w:r>
        <w:r w:rsidR="00A421FA" w:rsidRPr="009B6AE9">
          <w:rPr>
            <w:rFonts w:ascii="inherit" w:hAnsi="inherit"/>
            <w:w w:val="105"/>
            <w:sz w:val="24"/>
            <w:szCs w:val="24"/>
          </w:rPr>
          <w:t>:</w:t>
        </w:r>
      </w:ins>
    </w:p>
    <w:p w14:paraId="627C4827" w14:textId="6B071158" w:rsidR="0008499C" w:rsidRPr="009B6AE9" w:rsidRDefault="0008499C" w:rsidP="0008499C">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w:t>
      </w:r>
    </w:p>
    <w:p w14:paraId="54E8E82B" w14:textId="77777777" w:rsidR="0008499C" w:rsidRPr="009B6AE9" w:rsidRDefault="0008499C" w:rsidP="0008499C">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061F97F6" w14:textId="77777777" w:rsidR="0008499C" w:rsidRPr="009B6AE9" w:rsidRDefault="0008499C" w:rsidP="0008499C">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r w:rsidRPr="009B6AE9">
        <w:rPr>
          <w:rFonts w:ascii="inherit" w:hAnsi="inherit"/>
          <w:w w:val="105"/>
          <w:sz w:val="24"/>
          <w:szCs w:val="24"/>
        </w:rPr>
        <w:t>12(2);</w:t>
      </w:r>
    </w:p>
    <w:p w14:paraId="05155FC9" w14:textId="77777777" w:rsidR="0008499C" w:rsidRPr="009B6AE9" w:rsidRDefault="0008499C" w:rsidP="0008499C">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voltage ranges specified in Article 13 if the connection point is at a voltage level at or above 110</w:t>
      </w:r>
      <w:r w:rsidRPr="009B6AE9">
        <w:rPr>
          <w:rFonts w:ascii="inherit" w:hAnsi="inherit"/>
          <w:spacing w:val="5"/>
          <w:w w:val="105"/>
          <w:sz w:val="24"/>
          <w:szCs w:val="24"/>
        </w:rPr>
        <w:t xml:space="preserve"> </w:t>
      </w:r>
      <w:r w:rsidRPr="009B6AE9">
        <w:rPr>
          <w:rFonts w:ascii="inherit" w:hAnsi="inherit"/>
          <w:w w:val="105"/>
          <w:sz w:val="24"/>
          <w:szCs w:val="24"/>
        </w:rPr>
        <w:t>kV;</w:t>
      </w:r>
    </w:p>
    <w:p w14:paraId="200843F7" w14:textId="77777777" w:rsidR="0008499C" w:rsidRPr="009B6AE9" w:rsidRDefault="0008499C" w:rsidP="0008499C">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the connection point is at a voltage level below 110 </w:t>
      </w:r>
      <w:r w:rsidRPr="009B6AE9">
        <w:rPr>
          <w:rFonts w:ascii="inherit" w:hAnsi="inherit"/>
          <w:spacing w:val="-5"/>
          <w:w w:val="105"/>
          <w:sz w:val="24"/>
          <w:szCs w:val="24"/>
        </w:rPr>
        <w:t>kV.</w:t>
      </w:r>
    </w:p>
    <w:p w14:paraId="78241911" w14:textId="77777777" w:rsidR="0008499C" w:rsidRPr="009B6AE9" w:rsidRDefault="0008499C" w:rsidP="0008499C">
      <w:pPr>
        <w:pStyle w:val="BodyText"/>
        <w:rPr>
          <w:rFonts w:ascii="inherit" w:hAnsi="inherit"/>
          <w:szCs w:val="24"/>
        </w:rPr>
      </w:pPr>
    </w:p>
    <w:p w14:paraId="1BE2A62D" w14:textId="77777777" w:rsidR="0008499C" w:rsidRPr="009B6AE9" w:rsidRDefault="0008499C" w:rsidP="0008499C">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610DCFB5" w14:textId="7B6FCE53" w:rsidR="0008499C" w:rsidRPr="009B6AE9" w:rsidRDefault="0008499C" w:rsidP="0008499C">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electric vehicle and associated V1G electric vehicle 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ins w:id="12" w:author="Author">
        <w:r w:rsidR="00A421FA">
          <w:rPr>
            <w:rFonts w:ascii="inherit" w:hAnsi="inherit"/>
            <w:color w:val="231F20"/>
            <w:w w:val="95"/>
            <w:sz w:val="24"/>
            <w:szCs w:val="24"/>
          </w:rPr>
          <w:t xml:space="preserve"> </w:t>
        </w:r>
        <w:r w:rsidR="00A421FA">
          <w:rPr>
            <w:rFonts w:ascii="inherit" w:hAnsi="inherit"/>
            <w:b/>
            <w:bCs/>
            <w:color w:val="231F20"/>
            <w:w w:val="95"/>
            <w:sz w:val="24"/>
            <w:szCs w:val="24"/>
          </w:rPr>
          <w:t>provided that clear technical analyses prove that this is physically realistic without any consequences on the process (e.g. for electrolysers, no consequences on the H2 production process)</w:t>
        </w:r>
        <w:r w:rsidR="00A421FA" w:rsidRPr="009B6AE9">
          <w:rPr>
            <w:rFonts w:ascii="inherit" w:hAnsi="inherit"/>
            <w:color w:val="231F20"/>
            <w:w w:val="95"/>
            <w:sz w:val="24"/>
            <w:szCs w:val="24"/>
          </w:rPr>
          <w:t>:</w:t>
        </w:r>
      </w:ins>
      <w:r w:rsidRPr="009B6AE9">
        <w:rPr>
          <w:rFonts w:ascii="inherit" w:hAnsi="inherit"/>
          <w:color w:val="231F20"/>
          <w:w w:val="95"/>
          <w:sz w:val="24"/>
          <w:szCs w:val="24"/>
        </w:rPr>
        <w:t>:</w:t>
      </w:r>
    </w:p>
    <w:p w14:paraId="69E637E8" w14:textId="77777777" w:rsidR="0008499C" w:rsidRPr="009B6AE9" w:rsidRDefault="0008499C" w:rsidP="0008499C">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3FFBA15D" w14:textId="77777777" w:rsidR="0008499C" w:rsidRPr="009B6AE9" w:rsidRDefault="0008499C" w:rsidP="0008499C">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336A3DB5" w14:textId="77777777" w:rsidR="0008499C" w:rsidRPr="009B6AE9" w:rsidRDefault="0008499C" w:rsidP="0008499C">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0DCE2931" w14:textId="77777777" w:rsidR="0008499C" w:rsidRPr="009B6AE9" w:rsidRDefault="0008499C" w:rsidP="0008499C">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90EE783" w14:textId="77777777" w:rsidR="0008499C" w:rsidRPr="009B6AE9" w:rsidRDefault="0008499C" w:rsidP="0008499C">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electric vehicle and associated V1G electric vehicle 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0BD45499" w14:textId="77777777" w:rsidR="0008499C" w:rsidRPr="009B6AE9" w:rsidRDefault="0008499C" w:rsidP="0008499C">
      <w:pPr>
        <w:widowControl w:val="0"/>
        <w:tabs>
          <w:tab w:val="left" w:pos="402"/>
        </w:tabs>
        <w:autoSpaceDE w:val="0"/>
        <w:autoSpaceDN w:val="0"/>
        <w:spacing w:after="0"/>
        <w:ind w:left="360" w:right="125"/>
        <w:jc w:val="both"/>
        <w:rPr>
          <w:rFonts w:ascii="inherit" w:hAnsi="inherit"/>
          <w:color w:val="1F497D"/>
          <w:sz w:val="24"/>
          <w:szCs w:val="24"/>
        </w:rPr>
      </w:pPr>
    </w:p>
    <w:p w14:paraId="6BBE3A69" w14:textId="77777777" w:rsidR="0008499C" w:rsidRPr="004F5375" w:rsidRDefault="0008499C" w:rsidP="0008499C">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V1G electric vehicle and associated V1G electric vehicle 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7BD3BD43" w14:textId="77777777" w:rsidR="0008499C" w:rsidRPr="004F5375" w:rsidRDefault="0008499C" w:rsidP="0008499C">
      <w:pPr>
        <w:pStyle w:val="ListParagraph"/>
        <w:tabs>
          <w:tab w:val="left" w:pos="402"/>
        </w:tabs>
        <w:ind w:left="1102" w:right="125"/>
        <w:jc w:val="both"/>
        <w:rPr>
          <w:rFonts w:ascii="inherit" w:hAnsi="inherit"/>
          <w:color w:val="231F20"/>
          <w:w w:val="95"/>
        </w:rPr>
      </w:pPr>
    </w:p>
    <w:p w14:paraId="05109B92" w14:textId="77777777" w:rsidR="0008499C" w:rsidRPr="004F5375" w:rsidRDefault="0008499C" w:rsidP="0008499C">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692CD6A0" w14:textId="77777777" w:rsidR="0008499C" w:rsidRPr="004F5375" w:rsidRDefault="0008499C" w:rsidP="0008499C">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74D6EF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4" o:title=""/>
          </v:shape>
          <o:OLEObject Type="Embed" ProgID="PBrush" ShapeID="_x0000_i1025" DrawAspect="Content" ObjectID="_1757162420" r:id="rId15"/>
        </w:object>
      </w:r>
    </w:p>
    <w:p w14:paraId="7832A6DE" w14:textId="77777777" w:rsidR="0008499C" w:rsidRDefault="0008499C" w:rsidP="0008499C">
      <w:pPr>
        <w:pStyle w:val="ListParagraph"/>
        <w:tabs>
          <w:tab w:val="left" w:pos="402"/>
        </w:tabs>
        <w:ind w:left="1102" w:right="125"/>
        <w:jc w:val="center"/>
        <w:rPr>
          <w:rFonts w:ascii="inherit" w:hAnsi="inherit"/>
          <w:color w:val="231F20"/>
          <w:lang w:val="fr-FR"/>
        </w:rPr>
      </w:pPr>
    </w:p>
    <w:p w14:paraId="4A387E52" w14:textId="77777777" w:rsidR="0008499C" w:rsidRDefault="0008499C" w:rsidP="0008499C">
      <w:pPr>
        <w:pStyle w:val="ListParagraph"/>
        <w:tabs>
          <w:tab w:val="left" w:pos="402"/>
        </w:tabs>
        <w:ind w:left="1102" w:right="125"/>
        <w:jc w:val="center"/>
        <w:rPr>
          <w:rFonts w:ascii="inherit" w:hAnsi="inherit"/>
          <w:color w:val="231F20"/>
          <w:lang w:val="fr-FR"/>
        </w:rPr>
      </w:pPr>
    </w:p>
    <w:p w14:paraId="7452EA60" w14:textId="77777777" w:rsidR="0008499C" w:rsidRPr="004F5375" w:rsidRDefault="0008499C" w:rsidP="0008499C">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2BF655DE" w14:textId="77777777" w:rsidR="0008499C" w:rsidRPr="004F5375" w:rsidRDefault="0008499C" w:rsidP="0008499C">
      <w:pPr>
        <w:pStyle w:val="Body"/>
        <w:ind w:left="360"/>
        <w:jc w:val="center"/>
        <w:rPr>
          <w:rFonts w:ascii="inherit" w:hAnsi="inherit"/>
          <w:sz w:val="22"/>
          <w:lang w:val="fr-BE"/>
        </w:rPr>
      </w:pPr>
      <w:r w:rsidRPr="005D1766">
        <w:rPr>
          <w:rFonts w:ascii="inherit" w:hAnsi="inherit"/>
        </w:rPr>
        <w:object w:dxaOrig="15732" w:dyaOrig="9144" w14:anchorId="74BF1E80">
          <v:shape id="_x0000_i1026" type="#_x0000_t75" style="width:264pt;height:148.5pt" o:ole="">
            <v:imagedata r:id="rId16" o:title=""/>
          </v:shape>
          <o:OLEObject Type="Embed" ProgID="PBrush" ShapeID="_x0000_i1026" DrawAspect="Content" ObjectID="_1757162421" r:id="rId17"/>
        </w:object>
      </w:r>
    </w:p>
    <w:p w14:paraId="2448FC31" w14:textId="77777777" w:rsidR="0008499C" w:rsidRPr="009B6AE9" w:rsidRDefault="0008499C" w:rsidP="0008499C">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electric vehicle and associated V1G electric vehicle 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V1G electric vehicle and associated V1G electric vehicle </w:t>
      </w:r>
      <w:r>
        <w:rPr>
          <w:rFonts w:ascii="inherit" w:hAnsi="inherit"/>
          <w:color w:val="231F20"/>
          <w:sz w:val="24"/>
          <w:szCs w:val="24"/>
        </w:rPr>
        <w:t>supply equipment</w:t>
      </w:r>
      <w:r w:rsidRPr="009B6AE9">
        <w:rPr>
          <w:rFonts w:ascii="inherit" w:hAnsi="inherit"/>
          <w:color w:val="231F20"/>
          <w:sz w:val="24"/>
          <w:szCs w:val="24"/>
        </w:rPr>
        <w:t>, power-to-gas demand unit and heat-pump protection schemes shall not jeopardise frequency-ride-through performance specified in point 2.b from this Article;</w:t>
      </w:r>
    </w:p>
    <w:p w14:paraId="1EFFB5C6" w14:textId="77777777" w:rsidR="0008499C" w:rsidRPr="009B6AE9" w:rsidRDefault="0008499C" w:rsidP="0008499C">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52ED3BD4" w14:textId="5C195F82" w:rsidR="0008499C" w:rsidRPr="009B6AE9" w:rsidDel="00A421FA" w:rsidRDefault="0008499C" w:rsidP="0008499C">
      <w:pPr>
        <w:pStyle w:val="BodyText"/>
        <w:rPr>
          <w:del w:id="13" w:author="Author"/>
          <w:rFonts w:ascii="inherit" w:hAnsi="inherit"/>
          <w:szCs w:val="24"/>
        </w:rPr>
      </w:pPr>
      <w:del w:id="14" w:author="Author">
        <w:r w:rsidRPr="009B6AE9" w:rsidDel="00A421FA">
          <w:rPr>
            <w:rFonts w:ascii="inherit" w:hAnsi="inherit"/>
            <w:szCs w:val="24"/>
          </w:rPr>
          <w:delText xml:space="preserve">3.    With regard to LFSM-UC on V1G </w:delText>
        </w:r>
        <w:r w:rsidRPr="0058234A" w:rsidDel="00A421FA">
          <w:rPr>
            <w:rFonts w:ascii="inherit" w:hAnsi="inherit"/>
            <w:szCs w:val="24"/>
          </w:rPr>
          <w:delText>electric vehicles and associated V1G electric vehicle supply equipment</w:delText>
        </w:r>
        <w:r w:rsidRPr="009B6AE9" w:rsidDel="00A421FA">
          <w:rPr>
            <w:rFonts w:ascii="inherit" w:hAnsi="inherit"/>
            <w:szCs w:val="24"/>
          </w:rPr>
          <w:delText xml:space="preserve"> and p</w:delText>
        </w:r>
        <w:r w:rsidRPr="009B6AE9" w:rsidDel="00A421FA">
          <w:rPr>
            <w:rFonts w:ascii="inherit" w:eastAsia="Calibri" w:hAnsi="inherit"/>
            <w:szCs w:val="24"/>
          </w:rPr>
          <w:delText>ower-to-gas demand units</w:delText>
        </w:r>
        <w:r w:rsidRPr="009B6AE9" w:rsidDel="00A421FA">
          <w:rPr>
            <w:rFonts w:ascii="inherit" w:hAnsi="inherit"/>
            <w:szCs w:val="24"/>
          </w:rPr>
          <w:delText>:</w:delText>
        </w:r>
      </w:del>
    </w:p>
    <w:p w14:paraId="721D181E" w14:textId="61EE73BD" w:rsidR="0008499C" w:rsidRPr="009B6AE9" w:rsidDel="00A421FA" w:rsidRDefault="0008499C" w:rsidP="0008499C">
      <w:pPr>
        <w:pStyle w:val="BodyText"/>
        <w:ind w:left="720"/>
        <w:rPr>
          <w:del w:id="15" w:author="Author"/>
          <w:rFonts w:ascii="inherit" w:hAnsi="inherit"/>
          <w:szCs w:val="24"/>
        </w:rPr>
      </w:pPr>
      <w:del w:id="16" w:author="Author">
        <w:r w:rsidRPr="009B6AE9" w:rsidDel="00A421FA">
          <w:rPr>
            <w:rFonts w:ascii="inherit" w:hAnsi="inherit"/>
            <w:szCs w:val="24"/>
          </w:rPr>
          <w:delText xml:space="preserve">(a) The V1G </w:delText>
        </w:r>
        <w:r w:rsidRPr="0058234A" w:rsidDel="00A421FA">
          <w:rPr>
            <w:rFonts w:ascii="inherit" w:hAnsi="inherit"/>
            <w:w w:val="105"/>
            <w:szCs w:val="24"/>
          </w:rPr>
          <w:delText>electric vehicle and associated V1G electric vehicle supply equipment</w:delText>
        </w:r>
        <w:r w:rsidRPr="009B6AE9" w:rsidDel="00A421FA">
          <w:rPr>
            <w:rFonts w:ascii="inherit" w:hAnsi="inherit"/>
            <w:szCs w:val="24"/>
          </w:rPr>
          <w:delText xml:space="preserve"> and the p</w:delText>
        </w:r>
        <w:r w:rsidRPr="009B6AE9" w:rsidDel="00A421FA">
          <w:rPr>
            <w:rFonts w:ascii="inherit" w:eastAsia="Calibri" w:hAnsi="inherit"/>
            <w:szCs w:val="24"/>
          </w:rPr>
          <w:delText>ower-to-gas demand unit</w:delText>
        </w:r>
        <w:r w:rsidRPr="009B6AE9" w:rsidDel="00A421FA">
          <w:rPr>
            <w:rFonts w:ascii="inherit" w:hAnsi="inherit"/>
            <w:szCs w:val="24"/>
          </w:rPr>
          <w:delText xml:space="preserve"> shall be capable of reducing the consumption from the current active power input automatically down to the minimum technical operational level according to the indicative Figure XX at a frequency threshold and with a droop setting:</w:delText>
        </w:r>
      </w:del>
    </w:p>
    <w:p w14:paraId="61332A83" w14:textId="28D15F2F" w:rsidR="0008499C" w:rsidRPr="009B6AE9" w:rsidDel="00A421FA" w:rsidRDefault="0008499C" w:rsidP="0008499C">
      <w:pPr>
        <w:pStyle w:val="BodyText"/>
        <w:ind w:left="720"/>
        <w:rPr>
          <w:del w:id="17" w:author="Author"/>
          <w:rFonts w:ascii="inherit" w:hAnsi="inherit"/>
          <w:szCs w:val="24"/>
        </w:rPr>
      </w:pPr>
      <w:del w:id="18" w:author="Author">
        <w:r w:rsidRPr="009B6AE9" w:rsidDel="00A421FA">
          <w:rPr>
            <w:rFonts w:ascii="inherit" w:hAnsi="inherit"/>
            <w:szCs w:val="24"/>
          </w:rPr>
          <w:delText xml:space="preserve">(b) The droop shall be 5%. </w:delText>
        </w:r>
      </w:del>
    </w:p>
    <w:p w14:paraId="02F2C7EC" w14:textId="449235E6" w:rsidR="0008499C" w:rsidRPr="009B6AE9" w:rsidDel="00A421FA" w:rsidRDefault="0008499C" w:rsidP="0008499C">
      <w:pPr>
        <w:pStyle w:val="BodyText"/>
        <w:spacing w:after="120"/>
        <w:ind w:left="720"/>
        <w:rPr>
          <w:del w:id="19" w:author="Author"/>
          <w:rFonts w:ascii="inherit" w:eastAsia="Calibri" w:hAnsi="inherit"/>
          <w:kern w:val="0"/>
          <w:szCs w:val="24"/>
          <w:lang w:val="sl-SI"/>
        </w:rPr>
      </w:pPr>
      <w:del w:id="20" w:author="Author">
        <w:r w:rsidRPr="009B6AE9" w:rsidDel="00A421FA">
          <w:rPr>
            <w:rFonts w:ascii="inherit" w:hAnsi="inherit"/>
            <w:szCs w:val="24"/>
          </w:rPr>
          <w:delText>(c) The frequency threshold shall be 49,8 Hz (inclusive), except for synchronous area IE where the frequency threshold shall be 49,5 Hz (inclusive).</w:delText>
        </w:r>
      </w:del>
    </w:p>
    <w:p w14:paraId="36EC6487" w14:textId="3240D8DC" w:rsidR="0008499C" w:rsidRPr="009B6AE9" w:rsidDel="00A421FA" w:rsidRDefault="0008499C" w:rsidP="0008499C">
      <w:pPr>
        <w:pStyle w:val="BodyText"/>
        <w:ind w:left="720"/>
        <w:rPr>
          <w:del w:id="21" w:author="Author"/>
          <w:rFonts w:ascii="inherit" w:hAnsi="inherit"/>
          <w:szCs w:val="24"/>
        </w:rPr>
      </w:pPr>
      <w:del w:id="22" w:author="Author">
        <w:r w:rsidRPr="009B6AE9" w:rsidDel="00A421FA">
          <w:rPr>
            <w:rFonts w:ascii="inherit" w:hAnsi="inherit"/>
            <w:szCs w:val="24"/>
          </w:rPr>
          <w:delText xml:space="preserve">(d) The </w:delText>
        </w:r>
        <w:r w:rsidRPr="0058234A" w:rsidDel="00A421FA">
          <w:rPr>
            <w:rFonts w:ascii="inherit" w:hAnsi="inherit"/>
            <w:szCs w:val="24"/>
          </w:rPr>
          <w:delText>V1G</w:delText>
        </w:r>
        <w:r w:rsidRPr="009B6AE9" w:rsidDel="00A421FA">
          <w:rPr>
            <w:rFonts w:ascii="inherit" w:hAnsi="inherit"/>
            <w:szCs w:val="24"/>
          </w:rPr>
          <w:delText xml:space="preserve"> </w:delText>
        </w:r>
        <w:r w:rsidRPr="0058234A" w:rsidDel="00A421FA">
          <w:rPr>
            <w:rFonts w:ascii="inherit" w:hAnsi="inherit"/>
            <w:w w:val="105"/>
            <w:szCs w:val="24"/>
          </w:rPr>
          <w:delText>electric vehicle and associated V1G electric vehicle supply equipment</w:delText>
        </w:r>
        <w:r w:rsidRPr="009B6AE9" w:rsidDel="00A421FA">
          <w:rPr>
            <w:rFonts w:ascii="inherit" w:hAnsi="inherit"/>
            <w:szCs w:val="24"/>
          </w:rPr>
          <w:delText xml:space="preserve"> and the p</w:delText>
        </w:r>
        <w:r w:rsidRPr="009B6AE9" w:rsidDel="00A421FA">
          <w:rPr>
            <w:rFonts w:ascii="inherit" w:eastAsia="Calibri" w:hAnsi="inherit"/>
            <w:szCs w:val="24"/>
          </w:rPr>
          <w:delText>ower-to-gas demand unit</w:delText>
        </w:r>
        <w:r w:rsidRPr="009B6AE9" w:rsidDel="00A421FA">
          <w:rPr>
            <w:rFonts w:ascii="inherit" w:hAnsi="inherit"/>
            <w:szCs w:val="24"/>
          </w:rPr>
          <w:delText xml:space="preserve"> shall stay in this specific mode as long as the frequency is below the frequency threshold. If the frequency recovers</w:delText>
        </w:r>
        <w:r w:rsidDel="00A421FA">
          <w:rPr>
            <w:rFonts w:ascii="inherit" w:hAnsi="inherit"/>
            <w:szCs w:val="24"/>
          </w:rPr>
          <w:delText>,</w:delText>
        </w:r>
        <w:r w:rsidRPr="009B6AE9" w:rsidDel="00A421FA">
          <w:rPr>
            <w:rFonts w:ascii="inherit" w:hAnsi="inherit"/>
            <w:szCs w:val="24"/>
          </w:rPr>
          <w:delText xml:space="preserve"> the electrical charging demand unit shall follow the same power-frequency characteristic until it is back to its prior state of active power input.</w:delText>
        </w:r>
      </w:del>
    </w:p>
    <w:p w14:paraId="25D966F0" w14:textId="23B8CF65" w:rsidR="0008499C" w:rsidRPr="009B6AE9" w:rsidDel="00A421FA" w:rsidRDefault="0008499C" w:rsidP="0008499C">
      <w:pPr>
        <w:pStyle w:val="BodyText"/>
        <w:ind w:left="720"/>
        <w:rPr>
          <w:del w:id="23" w:author="Author"/>
          <w:rFonts w:ascii="inherit" w:hAnsi="inherit"/>
          <w:szCs w:val="24"/>
        </w:rPr>
      </w:pPr>
      <w:del w:id="24" w:author="Author">
        <w:r w:rsidRPr="009B6AE9" w:rsidDel="00A421FA">
          <w:rPr>
            <w:rFonts w:ascii="inherit" w:hAnsi="inherit"/>
            <w:szCs w:val="24"/>
          </w:rPr>
          <w:delText>(e) If the minimum technical operating level is larger than 20% of Pref</w:delText>
        </w:r>
        <w:r w:rsidDel="00A421FA">
          <w:rPr>
            <w:rFonts w:ascii="inherit" w:hAnsi="inherit"/>
            <w:szCs w:val="24"/>
          </w:rPr>
          <w:delText>,</w:delText>
        </w:r>
        <w:r w:rsidRPr="009B6AE9" w:rsidDel="00A421FA">
          <w:rPr>
            <w:rFonts w:ascii="inherit" w:hAnsi="inherit"/>
            <w:szCs w:val="24"/>
          </w:rPr>
          <w:delText xml:space="preserve"> the electric charging demand unit or the p</w:delText>
        </w:r>
        <w:r w:rsidRPr="009B6AE9" w:rsidDel="00A421FA">
          <w:rPr>
            <w:rFonts w:ascii="inherit" w:eastAsia="Calibri" w:hAnsi="inherit"/>
            <w:szCs w:val="24"/>
          </w:rPr>
          <w:delText>ower-to-gas demand unit</w:delText>
        </w:r>
        <w:r w:rsidRPr="009B6AE9" w:rsidDel="00A421FA">
          <w:rPr>
            <w:rFonts w:ascii="inherit" w:hAnsi="inherit"/>
            <w:szCs w:val="24"/>
          </w:rPr>
          <w:delText xml:space="preserve"> should disconnect when reaching its minimum technical operating level;</w:delText>
        </w:r>
      </w:del>
    </w:p>
    <w:p w14:paraId="204ED224" w14:textId="255855E1" w:rsidR="0008499C" w:rsidRPr="009B6AE9" w:rsidDel="00A421FA" w:rsidRDefault="0008499C" w:rsidP="0008499C">
      <w:pPr>
        <w:pStyle w:val="BodyText"/>
        <w:ind w:left="720"/>
        <w:rPr>
          <w:del w:id="25" w:author="Author"/>
          <w:rFonts w:ascii="inherit" w:hAnsi="inherit"/>
          <w:szCs w:val="24"/>
        </w:rPr>
      </w:pPr>
      <w:del w:id="26" w:author="Author">
        <w:r w:rsidRPr="009B6AE9" w:rsidDel="00A421FA">
          <w:rPr>
            <w:rFonts w:ascii="inherit" w:hAnsi="inherit"/>
            <w:szCs w:val="24"/>
          </w:rPr>
          <w:delText xml:space="preserve">(f) If disconnection was performed according to point (e) of this article, on return of frequency above the frequency threshold, a random time delay of up to 5 minutes shall be initiated before normal operation resumes. </w:delText>
        </w:r>
      </w:del>
    </w:p>
    <w:p w14:paraId="0AE07776" w14:textId="5306AA9E" w:rsidR="0008499C" w:rsidRPr="009B6AE9" w:rsidDel="00A421FA" w:rsidRDefault="0008499C" w:rsidP="0008499C">
      <w:pPr>
        <w:pStyle w:val="BodyText"/>
        <w:spacing w:after="120"/>
        <w:ind w:left="720"/>
        <w:rPr>
          <w:del w:id="27" w:author="Author"/>
          <w:rFonts w:ascii="inherit" w:hAnsi="inherit"/>
          <w:szCs w:val="24"/>
        </w:rPr>
      </w:pPr>
      <w:del w:id="28" w:author="Author">
        <w:r w:rsidRPr="009B6AE9" w:rsidDel="00A421FA">
          <w:rPr>
            <w:rFonts w:ascii="inherit" w:hAnsi="inherit"/>
            <w:szCs w:val="24"/>
          </w:rPr>
          <w:delText>(g) Requirements for frequency measurement:</w:delText>
        </w:r>
      </w:del>
    </w:p>
    <w:p w14:paraId="6053AF2D" w14:textId="55E0324C" w:rsidR="0008499C" w:rsidRPr="009B6AE9" w:rsidDel="00A421FA" w:rsidRDefault="0008499C" w:rsidP="0008499C">
      <w:pPr>
        <w:pStyle w:val="BodyText"/>
        <w:spacing w:after="120"/>
        <w:ind w:left="1590"/>
        <w:rPr>
          <w:del w:id="29" w:author="Author"/>
          <w:rFonts w:ascii="inherit" w:hAnsi="inherit"/>
          <w:szCs w:val="24"/>
        </w:rPr>
      </w:pPr>
      <w:del w:id="30" w:author="Author">
        <w:r w:rsidRPr="009B6AE9" w:rsidDel="00A421FA">
          <w:rPr>
            <w:rFonts w:ascii="inherit" w:hAnsi="inherit"/>
            <w:szCs w:val="24"/>
          </w:rPr>
          <w:delText>(i) Maximum measuring time window: 100 ms</w:delText>
        </w:r>
      </w:del>
    </w:p>
    <w:p w14:paraId="05742BDD" w14:textId="4B55FF2C" w:rsidR="0008499C" w:rsidRPr="009B6AE9" w:rsidDel="00A421FA" w:rsidRDefault="0008499C" w:rsidP="0008499C">
      <w:pPr>
        <w:pStyle w:val="BodyText"/>
        <w:ind w:left="1590"/>
        <w:rPr>
          <w:del w:id="31" w:author="Author"/>
          <w:rFonts w:ascii="inherit" w:hAnsi="inherit"/>
          <w:szCs w:val="24"/>
        </w:rPr>
      </w:pPr>
      <w:del w:id="32" w:author="Author">
        <w:r w:rsidRPr="009B6AE9" w:rsidDel="00A421FA">
          <w:rPr>
            <w:rFonts w:ascii="inherit" w:hAnsi="inherit"/>
            <w:szCs w:val="24"/>
          </w:rPr>
          <w:delText>(ii) Accuracy: ± 30 mHz</w:delText>
        </w:r>
      </w:del>
    </w:p>
    <w:p w14:paraId="54C380F2" w14:textId="4E788A98" w:rsidR="0008499C" w:rsidRPr="009B6AE9" w:rsidDel="00A421FA" w:rsidRDefault="0008499C" w:rsidP="0008499C">
      <w:pPr>
        <w:pStyle w:val="BodyText"/>
        <w:ind w:left="720"/>
        <w:rPr>
          <w:del w:id="33" w:author="Author"/>
          <w:rFonts w:ascii="inherit" w:hAnsi="inherit"/>
          <w:szCs w:val="24"/>
        </w:rPr>
      </w:pPr>
      <w:del w:id="34" w:author="Author">
        <w:r w:rsidRPr="009B6AE9" w:rsidDel="00A421FA">
          <w:rPr>
            <w:rFonts w:ascii="inherit" w:hAnsi="inherit"/>
            <w:szCs w:val="24"/>
          </w:rPr>
          <w:delText xml:space="preserve">(h) Stable operation of the </w:delText>
        </w:r>
        <w:r w:rsidRPr="0058234A" w:rsidDel="00A421FA">
          <w:rPr>
            <w:rFonts w:ascii="inherit" w:hAnsi="inherit"/>
            <w:szCs w:val="24"/>
          </w:rPr>
          <w:delText>V1G electric vehicle and associated V1G electric vehicle supply equipment</w:delText>
        </w:r>
        <w:r w:rsidRPr="009B6AE9" w:rsidDel="00A421FA">
          <w:rPr>
            <w:rFonts w:ascii="inherit" w:hAnsi="inherit"/>
            <w:szCs w:val="24"/>
          </w:rPr>
          <w:delText xml:space="preserve"> and the power-to-gas demand unit during LFSM-UC operation shall be ensured;</w:delText>
        </w:r>
      </w:del>
    </w:p>
    <w:p w14:paraId="6B369E93" w14:textId="18FF3784" w:rsidR="0008499C" w:rsidRPr="009B6AE9" w:rsidDel="00A421FA" w:rsidRDefault="0008499C" w:rsidP="0008499C">
      <w:pPr>
        <w:widowControl w:val="0"/>
        <w:tabs>
          <w:tab w:val="left" w:pos="402"/>
        </w:tabs>
        <w:autoSpaceDE w:val="0"/>
        <w:autoSpaceDN w:val="0"/>
        <w:spacing w:before="4"/>
        <w:ind w:left="720" w:right="124"/>
        <w:jc w:val="both"/>
        <w:rPr>
          <w:del w:id="35" w:author="Author"/>
          <w:rFonts w:ascii="inherit" w:hAnsi="inherit"/>
          <w:sz w:val="24"/>
          <w:szCs w:val="24"/>
        </w:rPr>
      </w:pPr>
      <w:del w:id="36" w:author="Author">
        <w:r w:rsidRPr="009B6AE9" w:rsidDel="00A421FA">
          <w:rPr>
            <w:rFonts w:ascii="inherit" w:hAnsi="inherit"/>
            <w:sz w:val="24"/>
            <w:szCs w:val="24"/>
          </w:rPr>
          <w:delText>(i) The response time for LFSM-UC shall be less or equal to 0,5 seconds. The relevant system operator has the right to request the demonstration of technical evidence of the response time.</w:delText>
        </w:r>
      </w:del>
    </w:p>
    <w:p w14:paraId="296E655D" w14:textId="5FC6ED80" w:rsidR="0008499C" w:rsidRPr="009B6AE9" w:rsidDel="00A421FA" w:rsidRDefault="0008499C" w:rsidP="0008499C">
      <w:pPr>
        <w:pStyle w:val="ti-art"/>
        <w:spacing w:before="360" w:after="120" w:line="312" w:lineRule="atLeast"/>
        <w:ind w:left="720"/>
        <w:jc w:val="center"/>
        <w:rPr>
          <w:del w:id="37" w:author="Author"/>
          <w:rFonts w:ascii="inherit" w:hAnsi="inherit"/>
          <w:i/>
          <w:iCs/>
          <w:color w:val="444444"/>
        </w:rPr>
      </w:pPr>
      <w:del w:id="38" w:author="Author">
        <w:r w:rsidRPr="009B6AE9" w:rsidDel="00A421FA">
          <w:rPr>
            <w:rFonts w:ascii="inherit" w:hAnsi="inherit"/>
            <w:i/>
            <w:iCs/>
            <w:color w:val="444444"/>
          </w:rPr>
          <w:delText>Figure XX</w:delText>
        </w:r>
      </w:del>
    </w:p>
    <w:p w14:paraId="0B337349" w14:textId="2E51EDBD" w:rsidR="0008499C" w:rsidRPr="004F5375" w:rsidDel="00A421FA" w:rsidRDefault="0008499C" w:rsidP="0008499C">
      <w:pPr>
        <w:widowControl w:val="0"/>
        <w:tabs>
          <w:tab w:val="left" w:pos="402"/>
        </w:tabs>
        <w:autoSpaceDE w:val="0"/>
        <w:autoSpaceDN w:val="0"/>
        <w:spacing w:before="4"/>
        <w:ind w:left="720" w:right="124"/>
        <w:jc w:val="center"/>
        <w:rPr>
          <w:del w:id="39" w:author="Author"/>
          <w:rFonts w:ascii="inherit" w:hAnsi="inherit"/>
        </w:rPr>
      </w:pPr>
      <w:del w:id="40" w:author="Author">
        <w:r w:rsidDel="00A421FA">
          <w:rPr>
            <w:noProof/>
            <w:lang w:eastAsia="en-GB"/>
          </w:rPr>
          <w:drawing>
            <wp:inline distT="0" distB="0" distL="0" distR="0" wp14:anchorId="08B4C2C6" wp14:editId="19A0D79C">
              <wp:extent cx="4218940" cy="24752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del>
    </w:p>
    <w:p w14:paraId="4FDA6A78" w14:textId="7280F9A1" w:rsidR="0008499C" w:rsidRPr="009B6AE9" w:rsidDel="00A421FA" w:rsidRDefault="0008499C" w:rsidP="0008499C">
      <w:pPr>
        <w:pStyle w:val="BodyText"/>
        <w:rPr>
          <w:del w:id="41" w:author="Author"/>
          <w:rFonts w:ascii="inherit" w:eastAsia="Calibri" w:hAnsi="inherit"/>
          <w:szCs w:val="24"/>
        </w:rPr>
      </w:pPr>
      <w:del w:id="42" w:author="Author">
        <w:r w:rsidDel="00A421FA">
          <w:rPr>
            <w:rFonts w:ascii="inherit" w:eastAsia="Calibri" w:hAnsi="inherit"/>
            <w:szCs w:val="24"/>
          </w:rPr>
          <w:delText>4</w:delText>
        </w:r>
        <w:r w:rsidRPr="009B6AE9" w:rsidDel="00A421FA">
          <w:rPr>
            <w:rFonts w:ascii="inherit" w:eastAsia="Calibri" w:hAnsi="inherit"/>
            <w:szCs w:val="24"/>
          </w:rPr>
          <w:delText xml:space="preserve">.  With regard to LFSM-UC on </w:delText>
        </w:r>
        <w:r w:rsidRPr="0058234A" w:rsidDel="00A421FA">
          <w:rPr>
            <w:rFonts w:ascii="inherit" w:eastAsia="Calibri" w:hAnsi="inherit"/>
            <w:szCs w:val="24"/>
          </w:rPr>
          <w:delText>heat-pumps</w:delText>
        </w:r>
        <w:r w:rsidRPr="009B6AE9" w:rsidDel="00A421FA">
          <w:rPr>
            <w:rFonts w:ascii="inherit" w:eastAsia="Calibri" w:hAnsi="inherit"/>
            <w:szCs w:val="24"/>
          </w:rPr>
          <w:delText>:</w:delText>
        </w:r>
      </w:del>
    </w:p>
    <w:p w14:paraId="09336B38" w14:textId="6D20AC42" w:rsidR="0008499C" w:rsidRPr="009B6AE9" w:rsidDel="00A421FA" w:rsidRDefault="0008499C" w:rsidP="0008499C">
      <w:pPr>
        <w:pStyle w:val="BodyText"/>
        <w:ind w:left="720"/>
        <w:rPr>
          <w:del w:id="43" w:author="Author"/>
          <w:rFonts w:ascii="inherit" w:hAnsi="inherit"/>
          <w:szCs w:val="24"/>
        </w:rPr>
      </w:pPr>
      <w:del w:id="44" w:author="Author">
        <w:r w:rsidRPr="009B6AE9" w:rsidDel="00A421FA">
          <w:rPr>
            <w:rFonts w:ascii="inherit" w:hAnsi="inherit"/>
            <w:szCs w:val="24"/>
          </w:rPr>
          <w:delText xml:space="preserve">(a) The control system of the LFSM-UC shall have no influence on the target temperature, above a frequency threshold specified in Article </w:delText>
        </w:r>
        <w:r w:rsidRPr="0058234A" w:rsidDel="00A421FA">
          <w:rPr>
            <w:rFonts w:ascii="inherit" w:hAnsi="inherit"/>
            <w:szCs w:val="24"/>
          </w:rPr>
          <w:delText>XX.3.c</w:delText>
        </w:r>
        <w:r w:rsidRPr="009B6AE9" w:rsidDel="00A421FA">
          <w:rPr>
            <w:rFonts w:ascii="inherit" w:hAnsi="inherit"/>
            <w:szCs w:val="24"/>
          </w:rPr>
          <w:delText xml:space="preserve">. </w:delText>
        </w:r>
      </w:del>
    </w:p>
    <w:p w14:paraId="14A4ECDB" w14:textId="26762FA9" w:rsidR="0008499C" w:rsidRPr="009B6AE9" w:rsidDel="00A421FA" w:rsidRDefault="0008499C" w:rsidP="0008499C">
      <w:pPr>
        <w:widowControl w:val="0"/>
        <w:tabs>
          <w:tab w:val="left" w:pos="402"/>
        </w:tabs>
        <w:autoSpaceDE w:val="0"/>
        <w:autoSpaceDN w:val="0"/>
        <w:spacing w:before="4"/>
        <w:ind w:left="720" w:right="124"/>
        <w:jc w:val="both"/>
        <w:rPr>
          <w:del w:id="45" w:author="Author"/>
          <w:rFonts w:ascii="inherit" w:hAnsi="inherit"/>
          <w:sz w:val="24"/>
          <w:szCs w:val="24"/>
        </w:rPr>
      </w:pPr>
      <w:del w:id="46" w:author="Author">
        <w:r w:rsidRPr="009B6AE9" w:rsidDel="00A421FA">
          <w:rPr>
            <w:rFonts w:ascii="inherit" w:hAnsi="inherit"/>
            <w:sz w:val="24"/>
            <w:szCs w:val="24"/>
          </w:rPr>
          <w:delText xml:space="preserve"> (b) The built</w:delText>
        </w:r>
        <w:r w:rsidDel="00A421FA">
          <w:rPr>
            <w:rFonts w:ascii="inherit" w:hAnsi="inherit"/>
            <w:sz w:val="24"/>
            <w:szCs w:val="24"/>
          </w:rPr>
          <w:delText>-</w:delText>
        </w:r>
        <w:r w:rsidRPr="009B6AE9" w:rsidDel="00A421FA">
          <w:rPr>
            <w:rFonts w:ascii="inherit" w:hAnsi="inherit"/>
            <w:sz w:val="24"/>
            <w:szCs w:val="24"/>
          </w:rPr>
          <w:delText xml:space="preserve">in hysteresis of the </w:delText>
        </w:r>
        <w:r w:rsidRPr="0058234A" w:rsidDel="00A421FA">
          <w:rPr>
            <w:rFonts w:ascii="inherit" w:hAnsi="inherit"/>
            <w:sz w:val="24"/>
            <w:szCs w:val="24"/>
          </w:rPr>
          <w:delText>heat-pump</w:delText>
        </w:r>
        <w:r w:rsidRPr="009B6AE9" w:rsidDel="00A421FA">
          <w:rPr>
            <w:rFonts w:ascii="inherit" w:hAnsi="inherit"/>
            <w:sz w:val="24"/>
            <w:szCs w:val="24"/>
          </w:rPr>
          <w:delText xml:space="preserve"> between its controllers on and off temperature range settings shall be designed to be utilised by the LFSM-UC.</w:delText>
        </w:r>
      </w:del>
    </w:p>
    <w:p w14:paraId="161F592A" w14:textId="19FB453C" w:rsidR="0008499C" w:rsidRPr="009B6AE9" w:rsidDel="00A421FA" w:rsidRDefault="0008499C" w:rsidP="0008499C">
      <w:pPr>
        <w:widowControl w:val="0"/>
        <w:tabs>
          <w:tab w:val="left" w:pos="402"/>
        </w:tabs>
        <w:autoSpaceDE w:val="0"/>
        <w:autoSpaceDN w:val="0"/>
        <w:spacing w:before="4"/>
        <w:ind w:left="720" w:right="124"/>
        <w:jc w:val="both"/>
        <w:rPr>
          <w:del w:id="47" w:author="Author"/>
          <w:rFonts w:ascii="inherit" w:hAnsi="inherit"/>
          <w:sz w:val="24"/>
          <w:szCs w:val="24"/>
        </w:rPr>
      </w:pPr>
      <w:del w:id="48" w:author="Author">
        <w:r w:rsidRPr="009B6AE9" w:rsidDel="00A421FA">
          <w:rPr>
            <w:rFonts w:ascii="inherit" w:hAnsi="inherit"/>
            <w:sz w:val="24"/>
            <w:szCs w:val="24"/>
          </w:rPr>
          <w:delText xml:space="preserve">(c) The </w:delText>
        </w:r>
        <w:r w:rsidRPr="0058234A" w:rsidDel="00A421FA">
          <w:rPr>
            <w:rFonts w:ascii="inherit" w:hAnsi="inherit"/>
            <w:sz w:val="24"/>
            <w:szCs w:val="24"/>
          </w:rPr>
          <w:delText>heat-pumps</w:delText>
        </w:r>
        <w:r w:rsidRPr="009B6AE9" w:rsidDel="00A421FA">
          <w:rPr>
            <w:rFonts w:ascii="inherit" w:hAnsi="inherit"/>
            <w:sz w:val="24"/>
            <w:szCs w:val="24"/>
          </w:rPr>
          <w:delText xml:space="preserve"> on and off temperature range settings shall not be exceeded by the LFSM-UC when responding to frequency deviations from 50Hz.</w:delText>
        </w:r>
      </w:del>
    </w:p>
    <w:p w14:paraId="4BAC5E4C" w14:textId="72521141" w:rsidR="0008499C" w:rsidRPr="009B6AE9" w:rsidDel="00A421FA" w:rsidRDefault="0008499C" w:rsidP="0008499C">
      <w:pPr>
        <w:widowControl w:val="0"/>
        <w:tabs>
          <w:tab w:val="left" w:pos="402"/>
        </w:tabs>
        <w:autoSpaceDE w:val="0"/>
        <w:autoSpaceDN w:val="0"/>
        <w:spacing w:before="4"/>
        <w:ind w:left="720" w:right="124"/>
        <w:jc w:val="both"/>
        <w:rPr>
          <w:del w:id="49" w:author="Author"/>
          <w:rFonts w:ascii="inherit" w:hAnsi="inherit"/>
          <w:sz w:val="24"/>
          <w:szCs w:val="24"/>
        </w:rPr>
      </w:pPr>
      <w:del w:id="50" w:author="Author">
        <w:r w:rsidRPr="009B6AE9" w:rsidDel="00A421FA">
          <w:rPr>
            <w:rFonts w:ascii="inherit" w:hAnsi="inherit"/>
            <w:sz w:val="24"/>
            <w:szCs w:val="24"/>
          </w:rPr>
          <w:delTex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delText>
        </w:r>
        <w:r w:rsidRPr="0058234A" w:rsidDel="00A421FA">
          <w:rPr>
            <w:rFonts w:ascii="inherit" w:hAnsi="inherit"/>
            <w:sz w:val="24"/>
            <w:szCs w:val="24"/>
          </w:rPr>
          <w:delText xml:space="preserve">frequency threshold </w:delText>
        </w:r>
        <w:r w:rsidRPr="009B6AE9" w:rsidDel="00A421FA">
          <w:rPr>
            <w:rFonts w:ascii="inherit" w:hAnsi="inherit"/>
            <w:sz w:val="24"/>
            <w:szCs w:val="24"/>
          </w:rPr>
          <w:delText xml:space="preserve">specified in Article </w:delText>
        </w:r>
        <w:r w:rsidRPr="0058234A" w:rsidDel="00A421FA">
          <w:rPr>
            <w:rFonts w:ascii="inherit" w:hAnsi="inherit"/>
            <w:sz w:val="24"/>
            <w:szCs w:val="24"/>
          </w:rPr>
          <w:delText>XX.3.c</w:delText>
        </w:r>
        <w:r w:rsidRPr="009B6AE9" w:rsidDel="00A421FA">
          <w:rPr>
            <w:rFonts w:ascii="inherit" w:hAnsi="inherit"/>
            <w:sz w:val="24"/>
            <w:szCs w:val="24"/>
          </w:rPr>
          <w:delText xml:space="preserve">. </w:delText>
        </w:r>
        <w:r w:rsidRPr="0058234A" w:rsidDel="00A421FA">
          <w:rPr>
            <w:rFonts w:ascii="inherit" w:hAnsi="inherit"/>
            <w:sz w:val="24"/>
            <w:szCs w:val="24"/>
          </w:rPr>
          <w:delText>The change in target temperature shall be at the widest when the system frequency reaches 49 Hz</w:delText>
        </w:r>
        <w:r w:rsidRPr="009B6AE9" w:rsidDel="00A421FA">
          <w:rPr>
            <w:rFonts w:ascii="inherit" w:hAnsi="inherit"/>
            <w:sz w:val="24"/>
            <w:szCs w:val="24"/>
          </w:rPr>
          <w:delText>.</w:delText>
        </w:r>
      </w:del>
    </w:p>
    <w:p w14:paraId="2EAA72BC" w14:textId="7D3B90F3" w:rsidR="0008499C" w:rsidRPr="009B6AE9" w:rsidDel="00A421FA" w:rsidRDefault="0008499C" w:rsidP="0008499C">
      <w:pPr>
        <w:widowControl w:val="0"/>
        <w:tabs>
          <w:tab w:val="left" w:pos="402"/>
        </w:tabs>
        <w:autoSpaceDE w:val="0"/>
        <w:autoSpaceDN w:val="0"/>
        <w:spacing w:before="4"/>
        <w:ind w:left="720" w:right="124"/>
        <w:jc w:val="both"/>
        <w:rPr>
          <w:del w:id="51" w:author="Author"/>
          <w:rFonts w:ascii="inherit" w:hAnsi="inherit"/>
          <w:sz w:val="24"/>
          <w:szCs w:val="24"/>
        </w:rPr>
      </w:pPr>
      <w:del w:id="52" w:author="Author">
        <w:r w:rsidRPr="009B6AE9" w:rsidDel="00A421FA">
          <w:rPr>
            <w:rFonts w:ascii="inherit" w:hAnsi="inherit"/>
            <w:sz w:val="24"/>
            <w:szCs w:val="24"/>
          </w:rPr>
          <w:delText>(e) The temperature controller of the device shall measure and update the actual system frequency measurement at least every 0.2 seconds.</w:delText>
        </w:r>
      </w:del>
    </w:p>
    <w:p w14:paraId="5C006A11" w14:textId="077C717E" w:rsidR="0008499C" w:rsidRPr="009B6AE9" w:rsidDel="00A421FA" w:rsidRDefault="0008499C" w:rsidP="0008499C">
      <w:pPr>
        <w:widowControl w:val="0"/>
        <w:tabs>
          <w:tab w:val="left" w:pos="402"/>
        </w:tabs>
        <w:autoSpaceDE w:val="0"/>
        <w:autoSpaceDN w:val="0"/>
        <w:spacing w:before="4"/>
        <w:ind w:left="720" w:right="124"/>
        <w:jc w:val="both"/>
        <w:rPr>
          <w:del w:id="53" w:author="Author"/>
          <w:rFonts w:ascii="inherit" w:hAnsi="inherit"/>
          <w:sz w:val="24"/>
          <w:szCs w:val="24"/>
        </w:rPr>
      </w:pPr>
      <w:del w:id="54" w:author="Author">
        <w:r w:rsidRPr="009B6AE9" w:rsidDel="00A421FA">
          <w:rPr>
            <w:rFonts w:ascii="inherit" w:hAnsi="inherit"/>
            <w:sz w:val="24"/>
            <w:szCs w:val="24"/>
          </w:rPr>
          <w:delText xml:space="preserve">(f) For system frequency below the frequency threshold around the nominal value of 50 Hz, the target temperature of a heat pump shall be lowered </w:delText>
        </w:r>
        <w:r w:rsidRPr="0058234A" w:rsidDel="00A421FA">
          <w:rPr>
            <w:rFonts w:ascii="inherit" w:hAnsi="inherit"/>
            <w:sz w:val="24"/>
            <w:szCs w:val="24"/>
          </w:rPr>
          <w:delText>or</w:delText>
        </w:r>
        <w:r w:rsidRPr="009B6AE9" w:rsidDel="00A421FA">
          <w:rPr>
            <w:rFonts w:ascii="inherit" w:hAnsi="inherit"/>
            <w:sz w:val="24"/>
            <w:szCs w:val="24"/>
          </w:rPr>
          <w:delText xml:space="preserve"> raised </w:delText>
        </w:r>
        <w:r w:rsidRPr="0058234A" w:rsidDel="00A421FA">
          <w:rPr>
            <w:rFonts w:ascii="inherit" w:hAnsi="inherit"/>
            <w:sz w:val="24"/>
            <w:szCs w:val="24"/>
          </w:rPr>
          <w:delText>accordingly</w:delText>
        </w:r>
        <w:r w:rsidRPr="009B6AE9" w:rsidDel="00A421FA">
          <w:rPr>
            <w:rFonts w:ascii="inherit" w:hAnsi="inherit"/>
            <w:sz w:val="24"/>
            <w:szCs w:val="24"/>
          </w:rPr>
          <w:delText>.</w:delText>
        </w:r>
      </w:del>
    </w:p>
    <w:p w14:paraId="16F1EADD" w14:textId="5B206FF7" w:rsidR="0008499C" w:rsidRPr="009B6AE9" w:rsidDel="00A421FA" w:rsidRDefault="0008499C" w:rsidP="0008499C">
      <w:pPr>
        <w:widowControl w:val="0"/>
        <w:tabs>
          <w:tab w:val="left" w:pos="402"/>
        </w:tabs>
        <w:autoSpaceDE w:val="0"/>
        <w:autoSpaceDN w:val="0"/>
        <w:spacing w:before="4"/>
        <w:ind w:left="720" w:right="124"/>
        <w:jc w:val="both"/>
        <w:rPr>
          <w:del w:id="55" w:author="Author"/>
          <w:rFonts w:ascii="inherit" w:hAnsi="inherit"/>
          <w:sz w:val="24"/>
          <w:szCs w:val="24"/>
        </w:rPr>
      </w:pPr>
      <w:del w:id="56" w:author="Author">
        <w:r w:rsidRPr="009B6AE9" w:rsidDel="00A421FA">
          <w:rPr>
            <w:rFonts w:ascii="inherit" w:hAnsi="inherit"/>
            <w:sz w:val="24"/>
            <w:szCs w:val="24"/>
          </w:rPr>
          <w:delText>(g) On return of above the frequency threshold, a random time delay of up to 5 minutes shall be initiated before normal operation resumes.</w:delText>
        </w:r>
      </w:del>
    </w:p>
    <w:p w14:paraId="59CBEE36" w14:textId="6BE2C990" w:rsidR="0008499C" w:rsidRPr="009B6AE9" w:rsidDel="00A421FA" w:rsidRDefault="0008499C" w:rsidP="0008499C">
      <w:pPr>
        <w:widowControl w:val="0"/>
        <w:tabs>
          <w:tab w:val="left" w:pos="402"/>
        </w:tabs>
        <w:autoSpaceDE w:val="0"/>
        <w:autoSpaceDN w:val="0"/>
        <w:spacing w:before="4"/>
        <w:ind w:left="720" w:right="124"/>
        <w:jc w:val="both"/>
        <w:rPr>
          <w:del w:id="57" w:author="Author"/>
          <w:rFonts w:ascii="inherit" w:hAnsi="inherit"/>
          <w:sz w:val="24"/>
          <w:szCs w:val="24"/>
        </w:rPr>
      </w:pPr>
      <w:del w:id="58" w:author="Author">
        <w:r w:rsidRPr="009B6AE9" w:rsidDel="00A421FA">
          <w:rPr>
            <w:rFonts w:ascii="inherit" w:hAnsi="inherit"/>
            <w:sz w:val="24"/>
            <w:szCs w:val="24"/>
          </w:rPr>
          <w:delTex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delText>
        </w:r>
        <w:r w:rsidRPr="00F9426D" w:rsidDel="00A421FA">
          <w:rPr>
            <w:rFonts w:ascii="inherit" w:hAnsi="inherit"/>
            <w:sz w:val="24"/>
            <w:szCs w:val="24"/>
          </w:rPr>
          <w:delText>The total reaction time including frequency measurement shall be as fast as technically feasible but not higher than 300ms.</w:delText>
        </w:r>
        <w:r w:rsidDel="00A421FA">
          <w:rPr>
            <w:rFonts w:ascii="inherit" w:hAnsi="inherit"/>
            <w:sz w:val="24"/>
            <w:szCs w:val="24"/>
          </w:rPr>
          <w:delText xml:space="preserve"> </w:delText>
        </w:r>
        <w:r w:rsidRPr="009B6AE9" w:rsidDel="00A421FA">
          <w:rPr>
            <w:rFonts w:ascii="inherit" w:hAnsi="inherit"/>
            <w:sz w:val="24"/>
            <w:szCs w:val="24"/>
          </w:rPr>
          <w:delText>An offset in the steady state measurement of frequency shall be acceptable up to 0,05 Hz.</w:delText>
        </w:r>
      </w:del>
    </w:p>
    <w:p w14:paraId="7F7E63DB" w14:textId="77777777" w:rsidR="0008499C" w:rsidRPr="00D42299" w:rsidRDefault="0008499C" w:rsidP="0008499C">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2EC9CB63" w14:textId="77777777" w:rsidR="0008499C" w:rsidRPr="00D42299" w:rsidRDefault="0008499C" w:rsidP="0008499C">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0E8C4E23" w14:textId="77777777" w:rsidR="0008499C" w:rsidRDefault="0008499C" w:rsidP="0008499C">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379E5EE5" w14:textId="77777777" w:rsidR="0008499C" w:rsidRDefault="0008499C" w:rsidP="0008499C">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51AB4A49" w14:textId="77777777" w:rsidR="0008499C" w:rsidRDefault="0008499C" w:rsidP="0008499C">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4A7C3F8E" wp14:editId="1B9F1A28">
            <wp:extent cx="4972050" cy="2952750"/>
            <wp:effectExtent l="0" t="0" r="0" b="0"/>
            <wp:docPr id="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334DBD38" w14:textId="77777777" w:rsidR="0008499C" w:rsidRPr="00375CB5" w:rsidRDefault="0008499C" w:rsidP="0008499C">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4860D9FF" w14:textId="77777777" w:rsidR="0008499C" w:rsidRPr="00D42299" w:rsidRDefault="0008499C" w:rsidP="0008499C">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Pr>
          <w:rFonts w:ascii="inherit" w:hAnsi="inherit"/>
          <w:i/>
          <w:sz w:val="24"/>
          <w:szCs w:val="24"/>
        </w:rPr>
        <w:t>X</w:t>
      </w:r>
      <w:r w:rsidRPr="00D42299">
        <w:rPr>
          <w:rFonts w:ascii="inherit" w:hAnsi="inherit"/>
          <w:i/>
          <w:sz w:val="24"/>
          <w:szCs w:val="24"/>
        </w:rPr>
        <w:t>.1.1</w:t>
      </w:r>
    </w:p>
    <w:p w14:paraId="4697DE82" w14:textId="77777777" w:rsidR="0008499C" w:rsidRPr="00D42299" w:rsidRDefault="0008499C" w:rsidP="0008499C">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08499C" w:rsidRPr="00D42299" w14:paraId="6FF453D4" w14:textId="77777777" w:rsidTr="005F46E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4B3FF705" w14:textId="77777777" w:rsidR="0008499C" w:rsidRPr="00D42299" w:rsidRDefault="0008499C" w:rsidP="005F46E6">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08499C" w:rsidRPr="00D42299" w14:paraId="6A499085" w14:textId="77777777" w:rsidTr="005F46E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0B40E421" w14:textId="77777777" w:rsidR="0008499C" w:rsidRPr="00D42299" w:rsidRDefault="0008499C" w:rsidP="005F46E6">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537C800F" w14:textId="77777777" w:rsidR="0008499C" w:rsidRPr="00D42299" w:rsidRDefault="0008499C" w:rsidP="005F46E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08499C" w:rsidRPr="00D42299" w14:paraId="377C6253" w14:textId="77777777" w:rsidTr="005F46E6">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233A2CB0" w14:textId="77777777" w:rsidR="0008499C" w:rsidRPr="00D42299" w:rsidRDefault="0008499C" w:rsidP="005F46E6">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9D124C5" w14:textId="77777777" w:rsidR="0008499C" w:rsidRPr="00D42299" w:rsidRDefault="0008499C" w:rsidP="005F46E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08499C" w:rsidRPr="00D42299" w14:paraId="34854E67" w14:textId="77777777" w:rsidTr="005F46E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39D4CBF1" w14:textId="77777777" w:rsidR="0008499C" w:rsidRPr="00D42299" w:rsidRDefault="0008499C" w:rsidP="005F46E6">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33A0A276" w14:textId="77777777" w:rsidR="0008499C" w:rsidRPr="00D42299" w:rsidRDefault="0008499C" w:rsidP="005F46E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08499C" w:rsidRPr="00D42299" w14:paraId="6B4BAA55" w14:textId="77777777" w:rsidTr="005F46E6">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791D8E78" w14:textId="77777777" w:rsidR="0008499C" w:rsidRPr="00D42299" w:rsidRDefault="0008499C" w:rsidP="005F46E6">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7DEF959D" w14:textId="77777777" w:rsidR="0008499C" w:rsidRPr="00D42299" w:rsidRDefault="0008499C" w:rsidP="005F46E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50D27A49" w14:textId="77777777" w:rsidR="0008499C" w:rsidRPr="00D42299" w:rsidRDefault="0008499C" w:rsidP="0008499C">
      <w:pPr>
        <w:widowControl w:val="0"/>
        <w:tabs>
          <w:tab w:val="left" w:pos="402"/>
        </w:tabs>
        <w:autoSpaceDE w:val="0"/>
        <w:autoSpaceDN w:val="0"/>
        <w:spacing w:before="4"/>
        <w:ind w:right="124"/>
        <w:jc w:val="both"/>
        <w:rPr>
          <w:rFonts w:ascii="inherit" w:hAnsi="inherit"/>
          <w:sz w:val="24"/>
          <w:szCs w:val="24"/>
          <w:lang w:val="en-US"/>
        </w:rPr>
      </w:pPr>
    </w:p>
    <w:p w14:paraId="35AA22A7" w14:textId="77777777" w:rsidR="0008499C" w:rsidRPr="00D42299" w:rsidRDefault="0008499C" w:rsidP="0008499C">
      <w:pPr>
        <w:widowControl w:val="0"/>
        <w:tabs>
          <w:tab w:val="left" w:pos="402"/>
        </w:tabs>
        <w:autoSpaceDE w:val="0"/>
        <w:autoSpaceDN w:val="0"/>
        <w:spacing w:before="4"/>
        <w:ind w:right="124"/>
        <w:jc w:val="both"/>
        <w:rPr>
          <w:rFonts w:ascii="inherit" w:hAnsi="inherit"/>
          <w:i/>
          <w:iCs/>
          <w:sz w:val="24"/>
          <w:szCs w:val="24"/>
        </w:rPr>
      </w:pPr>
    </w:p>
    <w:p w14:paraId="5B003C3B" w14:textId="77777777" w:rsidR="0008499C" w:rsidRPr="00D42299" w:rsidRDefault="0008499C" w:rsidP="0008499C">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33137BED" w14:textId="77777777" w:rsidR="0008499C" w:rsidRPr="00D42299" w:rsidRDefault="0008499C" w:rsidP="0008499C">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Pr>
          <w:rFonts w:ascii="inherit" w:hAnsi="inherit"/>
          <w:b/>
          <w:bCs/>
          <w:sz w:val="24"/>
          <w:szCs w:val="24"/>
        </w:rPr>
        <w:t>supply equipment</w:t>
      </w:r>
      <w:r w:rsidRPr="00D42299">
        <w:rPr>
          <w:rFonts w:ascii="inherit" w:hAnsi="inherit"/>
          <w:b/>
          <w:bCs/>
          <w:sz w:val="24"/>
          <w:szCs w:val="24"/>
        </w:rPr>
        <w:t>.</w:t>
      </w:r>
    </w:p>
    <w:p w14:paraId="0D85FA6F" w14:textId="77777777" w:rsidR="0008499C" w:rsidRPr="00D42299" w:rsidRDefault="0008499C" w:rsidP="0008499C">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08499C" w:rsidRPr="00D42299" w14:paraId="5CC1BA51" w14:textId="77777777" w:rsidTr="005F46E6">
        <w:trPr>
          <w:jc w:val="center"/>
        </w:trPr>
        <w:tc>
          <w:tcPr>
            <w:tcW w:w="4433" w:type="dxa"/>
            <w:gridSpan w:val="2"/>
          </w:tcPr>
          <w:p w14:paraId="67E524CD" w14:textId="77777777" w:rsidR="0008499C" w:rsidRPr="00D42299" w:rsidRDefault="0008499C" w:rsidP="005F46E6">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08499C" w:rsidRPr="00D42299" w14:paraId="346BA14D" w14:textId="77777777" w:rsidTr="005F46E6">
        <w:trPr>
          <w:jc w:val="center"/>
        </w:trPr>
        <w:tc>
          <w:tcPr>
            <w:tcW w:w="747" w:type="dxa"/>
          </w:tcPr>
          <w:p w14:paraId="0F159A35" w14:textId="77777777" w:rsidR="0008499C" w:rsidRPr="00D42299"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4AC9A27E" w14:textId="77777777" w:rsidR="0008499C" w:rsidRPr="00D42299"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08499C" w:rsidRPr="00D42299" w14:paraId="1811AF4D" w14:textId="77777777" w:rsidTr="005F46E6">
        <w:trPr>
          <w:jc w:val="center"/>
        </w:trPr>
        <w:tc>
          <w:tcPr>
            <w:tcW w:w="747" w:type="dxa"/>
          </w:tcPr>
          <w:p w14:paraId="2017E589" w14:textId="77777777" w:rsidR="0008499C" w:rsidRPr="00D42299"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4FCD7516" w14:textId="77777777" w:rsidR="0008499C" w:rsidRPr="00D42299"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08499C" w:rsidRPr="00D42299" w14:paraId="0B1A4CD4" w14:textId="77777777" w:rsidTr="005F46E6">
        <w:trPr>
          <w:jc w:val="center"/>
        </w:trPr>
        <w:tc>
          <w:tcPr>
            <w:tcW w:w="747" w:type="dxa"/>
          </w:tcPr>
          <w:p w14:paraId="797EDC6F" w14:textId="77777777" w:rsidR="0008499C" w:rsidRPr="00D42299"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2DB88C3" w14:textId="77777777" w:rsidR="0008499C" w:rsidRPr="00D42299"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08499C" w:rsidRPr="00D42299" w14:paraId="2083D4E8" w14:textId="77777777" w:rsidTr="005F46E6">
        <w:trPr>
          <w:jc w:val="center"/>
        </w:trPr>
        <w:tc>
          <w:tcPr>
            <w:tcW w:w="747" w:type="dxa"/>
          </w:tcPr>
          <w:p w14:paraId="0B020609" w14:textId="77777777" w:rsidR="0008499C" w:rsidRPr="00D42299"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67AE3067" w14:textId="77777777" w:rsidR="0008499C" w:rsidRPr="00D42299"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7C8B9AEC" w14:textId="77777777" w:rsidR="0008499C" w:rsidRPr="00D42299" w:rsidRDefault="0008499C" w:rsidP="0008499C">
      <w:pPr>
        <w:widowControl w:val="0"/>
        <w:tabs>
          <w:tab w:val="left" w:pos="402"/>
        </w:tabs>
        <w:autoSpaceDE w:val="0"/>
        <w:autoSpaceDN w:val="0"/>
        <w:spacing w:before="4"/>
        <w:ind w:right="124"/>
        <w:jc w:val="both"/>
        <w:rPr>
          <w:rFonts w:ascii="inherit" w:hAnsi="inherit"/>
          <w:i/>
          <w:sz w:val="24"/>
          <w:szCs w:val="24"/>
        </w:rPr>
      </w:pPr>
    </w:p>
    <w:p w14:paraId="12C35D5A" w14:textId="77777777" w:rsidR="0008499C" w:rsidRPr="00D42299" w:rsidRDefault="0008499C" w:rsidP="0008499C">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BE104DC" w14:textId="77777777" w:rsidR="0008499C" w:rsidRDefault="0008499C" w:rsidP="0008499C">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2844A7C" w14:textId="77777777" w:rsidR="0008499C" w:rsidRPr="006C3EC6" w:rsidRDefault="0008499C" w:rsidP="0008499C">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182A3384" w14:textId="77777777" w:rsidR="0008499C" w:rsidRPr="006C3EC6" w:rsidRDefault="0008499C" w:rsidP="0008499C">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260718D6" w14:textId="77777777" w:rsidR="0008499C" w:rsidRPr="006C3EC6" w:rsidRDefault="0008499C" w:rsidP="0008499C">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795080F6" w14:textId="77777777" w:rsidR="0008499C" w:rsidRPr="006C3EC6" w:rsidRDefault="0008499C" w:rsidP="0008499C">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08499C" w:rsidRPr="006C3EC6" w14:paraId="1101E461" w14:textId="77777777" w:rsidTr="005F46E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2070588D" w14:textId="77777777" w:rsidR="0008499C" w:rsidRPr="006C3EC6" w:rsidRDefault="0008499C" w:rsidP="005F46E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08499C" w:rsidRPr="006C3EC6" w14:paraId="40DE132C" w14:textId="77777777" w:rsidTr="005F46E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0A317D6" w14:textId="77777777" w:rsidR="0008499C" w:rsidRPr="006C3EC6" w:rsidRDefault="0008499C" w:rsidP="005F46E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5BD621DD" w14:textId="77777777" w:rsidR="0008499C" w:rsidRPr="006C3EC6" w:rsidRDefault="0008499C" w:rsidP="005F46E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08499C" w:rsidRPr="006C3EC6" w14:paraId="35EDA689" w14:textId="77777777" w:rsidTr="005F46E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22924A70" w14:textId="77777777" w:rsidR="0008499C" w:rsidRPr="006C3EC6" w:rsidRDefault="0008499C" w:rsidP="005F46E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13E8127" w14:textId="77777777" w:rsidR="0008499C" w:rsidRPr="006C3EC6" w:rsidRDefault="0008499C" w:rsidP="005F46E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08499C" w:rsidRPr="006C3EC6" w14:paraId="7DCAF661" w14:textId="77777777" w:rsidTr="005F46E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791AA8C9" w14:textId="77777777" w:rsidR="0008499C" w:rsidRPr="006C3EC6" w:rsidRDefault="0008499C" w:rsidP="005F46E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0ECA311E" w14:textId="77777777" w:rsidR="0008499C" w:rsidRPr="006C3EC6" w:rsidRDefault="0008499C" w:rsidP="005F46E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08499C" w:rsidRPr="006C3EC6" w14:paraId="53075FF5" w14:textId="77777777" w:rsidTr="005F46E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6E5AE710" w14:textId="77777777" w:rsidR="0008499C" w:rsidRPr="006C3EC6" w:rsidRDefault="0008499C" w:rsidP="005F46E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305F4C85" w14:textId="77777777" w:rsidR="0008499C" w:rsidRPr="006C3EC6" w:rsidRDefault="0008499C" w:rsidP="005F46E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5CF92B72" w14:textId="77777777" w:rsidR="0008499C" w:rsidRPr="006C3EC6" w:rsidRDefault="0008499C" w:rsidP="0008499C">
      <w:pPr>
        <w:widowControl w:val="0"/>
        <w:tabs>
          <w:tab w:val="left" w:pos="402"/>
        </w:tabs>
        <w:autoSpaceDE w:val="0"/>
        <w:autoSpaceDN w:val="0"/>
        <w:spacing w:before="4"/>
        <w:ind w:right="124"/>
        <w:jc w:val="both"/>
        <w:rPr>
          <w:rFonts w:ascii="inherit" w:hAnsi="inherit"/>
          <w:i/>
          <w:iCs/>
          <w:sz w:val="24"/>
          <w:szCs w:val="24"/>
        </w:rPr>
      </w:pPr>
    </w:p>
    <w:p w14:paraId="5E048E67" w14:textId="77777777" w:rsidR="0008499C" w:rsidRPr="006C3EC6" w:rsidRDefault="0008499C" w:rsidP="0008499C">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6FD7E506" w14:textId="77777777" w:rsidR="0008499C" w:rsidRPr="006C3EC6" w:rsidRDefault="0008499C" w:rsidP="0008499C">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08499C" w:rsidRPr="006C3EC6" w14:paraId="0D926B5B" w14:textId="77777777" w:rsidTr="005F46E6">
        <w:trPr>
          <w:jc w:val="center"/>
        </w:trPr>
        <w:tc>
          <w:tcPr>
            <w:tcW w:w="4433" w:type="dxa"/>
            <w:gridSpan w:val="2"/>
          </w:tcPr>
          <w:p w14:paraId="487A0EB1" w14:textId="77777777" w:rsidR="0008499C" w:rsidRPr="006C3EC6" w:rsidRDefault="0008499C" w:rsidP="005F46E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08499C" w:rsidRPr="006C3EC6" w14:paraId="3B148D1B" w14:textId="77777777" w:rsidTr="005F46E6">
        <w:trPr>
          <w:jc w:val="center"/>
        </w:trPr>
        <w:tc>
          <w:tcPr>
            <w:tcW w:w="747" w:type="dxa"/>
          </w:tcPr>
          <w:p w14:paraId="452D275F" w14:textId="77777777" w:rsidR="0008499C" w:rsidRPr="006C3EC6"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704C52E2" w14:textId="77777777" w:rsidR="0008499C" w:rsidRPr="006C3EC6"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08499C" w:rsidRPr="006C3EC6" w14:paraId="5425BB85" w14:textId="77777777" w:rsidTr="005F46E6">
        <w:trPr>
          <w:jc w:val="center"/>
        </w:trPr>
        <w:tc>
          <w:tcPr>
            <w:tcW w:w="747" w:type="dxa"/>
          </w:tcPr>
          <w:p w14:paraId="1E7618F5" w14:textId="77777777" w:rsidR="0008499C" w:rsidRPr="006C3EC6"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33A821CE" w14:textId="77777777" w:rsidR="0008499C" w:rsidRPr="006C3EC6"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08499C" w:rsidRPr="006C3EC6" w14:paraId="4BB05FCB" w14:textId="77777777" w:rsidTr="005F46E6">
        <w:trPr>
          <w:jc w:val="center"/>
        </w:trPr>
        <w:tc>
          <w:tcPr>
            <w:tcW w:w="747" w:type="dxa"/>
          </w:tcPr>
          <w:p w14:paraId="4697B56F" w14:textId="77777777" w:rsidR="0008499C" w:rsidRPr="006C3EC6"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45182E2D" w14:textId="77777777" w:rsidR="0008499C" w:rsidRPr="006C3EC6"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08499C" w:rsidRPr="006C3EC6" w14:paraId="4651E230" w14:textId="77777777" w:rsidTr="005F46E6">
        <w:trPr>
          <w:jc w:val="center"/>
        </w:trPr>
        <w:tc>
          <w:tcPr>
            <w:tcW w:w="747" w:type="dxa"/>
          </w:tcPr>
          <w:p w14:paraId="4857DAB8" w14:textId="77777777" w:rsidR="0008499C" w:rsidRPr="006C3EC6"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D6E94DD" w14:textId="77777777" w:rsidR="0008499C" w:rsidRPr="006C3EC6" w:rsidRDefault="0008499C" w:rsidP="005F46E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4E5F27AC" w14:textId="77777777" w:rsidR="0008499C" w:rsidRPr="006C3EC6" w:rsidRDefault="0008499C" w:rsidP="0008499C">
      <w:pPr>
        <w:widowControl w:val="0"/>
        <w:tabs>
          <w:tab w:val="left" w:pos="402"/>
        </w:tabs>
        <w:autoSpaceDE w:val="0"/>
        <w:autoSpaceDN w:val="0"/>
        <w:spacing w:before="4"/>
        <w:ind w:right="124"/>
        <w:jc w:val="both"/>
        <w:rPr>
          <w:rFonts w:ascii="inherit" w:hAnsi="inherit"/>
          <w:i/>
          <w:sz w:val="24"/>
          <w:szCs w:val="24"/>
        </w:rPr>
      </w:pPr>
    </w:p>
    <w:p w14:paraId="3381E254" w14:textId="77777777" w:rsidR="0008499C" w:rsidRPr="006C3EC6" w:rsidRDefault="0008499C" w:rsidP="0008499C">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8D47920" w14:textId="77777777" w:rsidR="0008499C" w:rsidRPr="006C3EC6" w:rsidRDefault="0008499C" w:rsidP="0008499C">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2A37747A" w14:textId="77777777" w:rsidR="0008499C" w:rsidRPr="006C3EC6" w:rsidRDefault="0008499C" w:rsidP="0008499C">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2C7C3A79" w14:textId="77777777" w:rsidR="0008499C" w:rsidRPr="006C3EC6" w:rsidRDefault="0008499C" w:rsidP="0008499C">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34DBF8BE" w14:textId="77777777" w:rsidR="0008499C" w:rsidRPr="006C3EC6" w:rsidRDefault="0008499C" w:rsidP="0008499C">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5E2611E" w14:textId="77777777" w:rsidR="0008499C" w:rsidRPr="009B6AE9" w:rsidRDefault="0008499C" w:rsidP="0008499C">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3A18213A"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678EAE41"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55FAEA66"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15FF2BCA"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793FAAF6"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1A8EA39E"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6D27AEC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2669D67A"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4555BE4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0403DB7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230808C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06448C6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0800F67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27FAE68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179319D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0151FFE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41D220D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3543E5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446B7F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31683DFE"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306E5BDE"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A16D4A"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A16D4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0"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1"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A16D4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2"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3"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A16D4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4"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5"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A16D4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6"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7"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A16D4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8"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9"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A16D4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0"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1"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A16D4A"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3"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A16D4A"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02A37DDB" w:rsidR="00BD28F9" w:rsidRPr="00CA495E" w:rsidRDefault="00BD28F9" w:rsidP="008E4E18">
            <w:pPr>
              <w:spacing w:before="60" w:after="60" w:line="240" w:lineRule="auto"/>
              <w:rPr>
                <w:rFonts w:ascii="inherit" w:eastAsia="Times New Roman" w:hAnsi="inherit" w:cs="Times New Roman"/>
                <w:lang w:eastAsia="en-GB"/>
              </w:rPr>
            </w:pPr>
            <w:del w:id="59" w:author="Author">
              <w:r w:rsidDel="00A421FA">
                <w:rPr>
                  <w:rFonts w:ascii="inherit" w:eastAsia="Times New Roman" w:hAnsi="inherit" w:cs="Times New Roman"/>
                  <w:lang w:eastAsia="en-GB"/>
                </w:rPr>
                <w:delText>51,5 Hz-52,5 Hz</w:delText>
              </w:r>
            </w:del>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5F636195" w:rsidR="00BD28F9" w:rsidRPr="00CA495E" w:rsidRDefault="00BD28F9" w:rsidP="008E4E18">
            <w:pPr>
              <w:spacing w:before="60" w:after="60" w:line="240" w:lineRule="auto"/>
              <w:rPr>
                <w:rFonts w:ascii="inherit" w:eastAsia="Times New Roman" w:hAnsi="inherit" w:cs="Times New Roman"/>
                <w:lang w:eastAsia="en-GB"/>
              </w:rPr>
            </w:pPr>
            <w:del w:id="60" w:author="Author">
              <w:r w:rsidDel="00A421FA">
                <w:rPr>
                  <w:rFonts w:ascii="inherit" w:eastAsia="Times New Roman" w:hAnsi="inherit" w:cs="Times New Roman"/>
                  <w:lang w:eastAsia="en-GB"/>
                </w:rPr>
                <w:delText>10 seconds</w:delText>
              </w:r>
            </w:del>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261869B2" w:rsidR="00BD28F9" w:rsidRPr="00CA495E" w:rsidRDefault="00BD28F9" w:rsidP="00BD28F9">
            <w:pPr>
              <w:spacing w:before="60" w:after="60" w:line="240" w:lineRule="auto"/>
              <w:rPr>
                <w:rFonts w:ascii="inherit" w:eastAsia="Times New Roman" w:hAnsi="inherit" w:cs="Times New Roman"/>
                <w:lang w:eastAsia="en-GB"/>
              </w:rPr>
            </w:pPr>
            <w:del w:id="61" w:author="Author">
              <w:r w:rsidDel="00A421FA">
                <w:rPr>
                  <w:rFonts w:ascii="inherit" w:eastAsia="Times New Roman" w:hAnsi="inherit" w:cs="Times New Roman"/>
                  <w:lang w:eastAsia="en-GB"/>
                </w:rPr>
                <w:delText>51,5 Hz-52,5 Hz</w:delText>
              </w:r>
            </w:del>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333F7FD9" w:rsidR="00BD28F9" w:rsidRPr="00CA495E" w:rsidRDefault="00BD28F9" w:rsidP="00BD28F9">
            <w:pPr>
              <w:spacing w:before="60" w:after="60" w:line="240" w:lineRule="auto"/>
              <w:rPr>
                <w:rFonts w:ascii="inherit" w:eastAsia="Times New Roman" w:hAnsi="inherit" w:cs="Times New Roman"/>
                <w:lang w:eastAsia="en-GB"/>
              </w:rPr>
            </w:pPr>
            <w:del w:id="62" w:author="Author">
              <w:r w:rsidDel="00A421FA">
                <w:rPr>
                  <w:rFonts w:ascii="inherit" w:eastAsia="Times New Roman" w:hAnsi="inherit" w:cs="Times New Roman"/>
                  <w:lang w:eastAsia="en-GB"/>
                </w:rPr>
                <w:delText>10 seconds</w:delText>
              </w:r>
            </w:del>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14C71583"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34910F78"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3C0B3002"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143D862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175086AC"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074B3BAC"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75385444"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0D0598BC"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2AC12AA8"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4F8E3803"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1E07A1C9"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25D65591"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2A9D6256"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47FF9E5C" w:rsidR="00BD28F9" w:rsidRPr="00CA495E" w:rsidRDefault="00BD28F9" w:rsidP="00BD28F9">
            <w:pPr>
              <w:spacing w:before="60" w:after="60" w:line="240" w:lineRule="auto"/>
              <w:rPr>
                <w:rFonts w:ascii="inherit" w:eastAsia="Times New Roman" w:hAnsi="inherit" w:cs="Times New Roman"/>
                <w:lang w:eastAsia="en-GB"/>
              </w:rPr>
            </w:pPr>
            <w:del w:id="63" w:author="Author">
              <w:r w:rsidDel="00A421FA">
                <w:rPr>
                  <w:rFonts w:ascii="inherit" w:eastAsia="Times New Roman" w:hAnsi="inherit" w:cs="Times New Roman"/>
                  <w:lang w:eastAsia="en-GB"/>
                </w:rPr>
                <w:delText>51,5 Hz-52,5 Hz</w:delText>
              </w:r>
            </w:del>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7F570249" w:rsidR="00BD28F9" w:rsidRPr="00CA495E" w:rsidRDefault="00BD28F9" w:rsidP="00BD28F9">
            <w:pPr>
              <w:spacing w:before="60" w:after="60" w:line="240" w:lineRule="auto"/>
              <w:rPr>
                <w:rFonts w:ascii="inherit" w:eastAsia="Times New Roman" w:hAnsi="inherit" w:cs="Times New Roman"/>
                <w:lang w:eastAsia="en-GB"/>
              </w:rPr>
            </w:pPr>
            <w:del w:id="64" w:author="Author">
              <w:r w:rsidDel="00A421FA">
                <w:rPr>
                  <w:rFonts w:ascii="inherit" w:eastAsia="Times New Roman" w:hAnsi="inherit" w:cs="Times New Roman"/>
                  <w:lang w:eastAsia="en-GB"/>
                </w:rPr>
                <w:delText>10 seconds</w:delText>
              </w:r>
            </w:del>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36270F5B" w:rsidR="00BD28F9" w:rsidRPr="00CA495E" w:rsidRDefault="00BD28F9" w:rsidP="00BD28F9">
            <w:pPr>
              <w:spacing w:before="60" w:after="60" w:line="240" w:lineRule="auto"/>
              <w:rPr>
                <w:rFonts w:ascii="inherit" w:eastAsia="Times New Roman" w:hAnsi="inherit" w:cs="Times New Roman"/>
                <w:lang w:eastAsia="en-GB"/>
              </w:rPr>
            </w:pPr>
            <w:del w:id="65" w:author="Author">
              <w:r w:rsidDel="00A421FA">
                <w:rPr>
                  <w:rFonts w:ascii="inherit" w:eastAsia="Times New Roman" w:hAnsi="inherit" w:cs="Times New Roman"/>
                  <w:lang w:eastAsia="en-GB"/>
                </w:rPr>
                <w:delText>51,5 Hz-52,5 Hz</w:delText>
              </w:r>
            </w:del>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F83963A" w:rsidR="00BD28F9" w:rsidRPr="00CA495E" w:rsidRDefault="00BD28F9" w:rsidP="00BD28F9">
            <w:pPr>
              <w:spacing w:before="60" w:after="60" w:line="240" w:lineRule="auto"/>
              <w:rPr>
                <w:rFonts w:ascii="inherit" w:eastAsia="Times New Roman" w:hAnsi="inherit" w:cs="Times New Roman"/>
                <w:lang w:eastAsia="en-GB"/>
              </w:rPr>
            </w:pPr>
            <w:del w:id="66" w:author="Author">
              <w:r w:rsidDel="00A421FA">
                <w:rPr>
                  <w:rFonts w:ascii="inherit" w:eastAsia="Times New Roman" w:hAnsi="inherit" w:cs="Times New Roman"/>
                  <w:lang w:eastAsia="en-GB"/>
                </w:rPr>
                <w:delText>10 seconds</w:delText>
              </w:r>
            </w:del>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A16D4A"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5119F413"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7879C4" w:rsidRDefault="007B7E56" w:rsidP="009F7183">
            <w:pPr>
              <w:rPr>
                <w:rFonts w:ascii="inherit" w:hAnsi="inherit"/>
                <w:lang w:val="en-GB"/>
              </w:rPr>
            </w:pPr>
          </w:p>
        </w:tc>
        <w:tc>
          <w:tcPr>
            <w:tcW w:w="1354" w:type="dxa"/>
            <w:vMerge/>
          </w:tcPr>
          <w:p w14:paraId="24A87BED"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879C4">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7879C4" w:rsidRDefault="007B7E56" w:rsidP="009F7183">
            <w:pPr>
              <w:rPr>
                <w:rFonts w:ascii="inherit" w:hAnsi="inherit"/>
                <w:lang w:val="en-GB"/>
              </w:rPr>
            </w:pPr>
          </w:p>
        </w:tc>
        <w:tc>
          <w:tcPr>
            <w:tcW w:w="1354" w:type="dxa"/>
            <w:vMerge/>
          </w:tcPr>
          <w:p w14:paraId="19D93CA0"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7879C4" w:rsidRDefault="007B7E56" w:rsidP="009F7183">
            <w:pPr>
              <w:rPr>
                <w:rFonts w:ascii="inherit" w:hAnsi="inherit"/>
                <w:lang w:val="en-GB"/>
              </w:rPr>
            </w:pPr>
          </w:p>
        </w:tc>
        <w:tc>
          <w:tcPr>
            <w:tcW w:w="1354" w:type="dxa"/>
            <w:vMerge/>
          </w:tcPr>
          <w:p w14:paraId="48062DDD"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879C4">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7879C4" w:rsidRDefault="007B7E56" w:rsidP="009F7183">
            <w:pPr>
              <w:rPr>
                <w:rFonts w:ascii="inherit" w:hAnsi="inherit"/>
                <w:lang w:val="en-GB"/>
              </w:rPr>
            </w:pPr>
          </w:p>
        </w:tc>
        <w:tc>
          <w:tcPr>
            <w:tcW w:w="1354" w:type="dxa"/>
            <w:vMerge/>
          </w:tcPr>
          <w:p w14:paraId="19F8B4A8"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7879C4" w:rsidRDefault="007B7E56" w:rsidP="009F7183">
            <w:pPr>
              <w:rPr>
                <w:rFonts w:ascii="inherit" w:hAnsi="inherit"/>
                <w:lang w:val="en-GB"/>
              </w:rPr>
            </w:pPr>
          </w:p>
        </w:tc>
        <w:tc>
          <w:tcPr>
            <w:tcW w:w="1354" w:type="dxa"/>
            <w:vMerge/>
          </w:tcPr>
          <w:p w14:paraId="09FA7EA1"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7879C4" w:rsidRDefault="007B7E56" w:rsidP="009F7183">
            <w:pPr>
              <w:rPr>
                <w:rFonts w:ascii="inherit" w:hAnsi="inherit"/>
                <w:lang w:val="en-GB"/>
              </w:rPr>
            </w:pPr>
          </w:p>
        </w:tc>
        <w:tc>
          <w:tcPr>
            <w:tcW w:w="1354" w:type="dxa"/>
            <w:vMerge/>
          </w:tcPr>
          <w:p w14:paraId="7207FD9E"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1,10 pu-1,20 pu</w:t>
            </w:r>
          </w:p>
        </w:tc>
        <w:tc>
          <w:tcPr>
            <w:tcW w:w="2510" w:type="dxa"/>
          </w:tcPr>
          <w:p w14:paraId="608D5C17"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1,10 pu-1,20 pu</w:t>
            </w:r>
          </w:p>
        </w:tc>
        <w:tc>
          <w:tcPr>
            <w:tcW w:w="2510" w:type="dxa"/>
          </w:tcPr>
          <w:p w14:paraId="780C5AC4"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1,10 pu-1,20 pu</w:t>
            </w:r>
          </w:p>
        </w:tc>
        <w:tc>
          <w:tcPr>
            <w:tcW w:w="2510" w:type="dxa"/>
          </w:tcPr>
          <w:p w14:paraId="09B80526"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7879C4" w:rsidRDefault="007B7E56" w:rsidP="009F7183">
            <w:pPr>
              <w:rPr>
                <w:rFonts w:ascii="inherit" w:hAnsi="inherit"/>
                <w:lang w:val="en-GB"/>
              </w:rPr>
            </w:pPr>
          </w:p>
        </w:tc>
        <w:tc>
          <w:tcPr>
            <w:tcW w:w="1354" w:type="dxa"/>
            <w:vMerge/>
          </w:tcPr>
          <w:p w14:paraId="56DAA93E"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7879C4" w:rsidRDefault="007B7E56" w:rsidP="009F7183">
            <w:pPr>
              <w:rPr>
                <w:rFonts w:ascii="inherit" w:hAnsi="inherit"/>
                <w:lang w:val="en-GB"/>
              </w:rPr>
            </w:pPr>
          </w:p>
        </w:tc>
        <w:tc>
          <w:tcPr>
            <w:tcW w:w="1354" w:type="dxa"/>
            <w:vMerge/>
          </w:tcPr>
          <w:p w14:paraId="36EEFDD4"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Ireland and Northern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1,10 pu-1,20 pu</w:t>
            </w:r>
          </w:p>
        </w:tc>
        <w:tc>
          <w:tcPr>
            <w:tcW w:w="2510" w:type="dxa"/>
          </w:tcPr>
          <w:p w14:paraId="5E932176"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1,10 pu-1,20 pu</w:t>
            </w:r>
          </w:p>
        </w:tc>
        <w:tc>
          <w:tcPr>
            <w:tcW w:w="2510" w:type="dxa"/>
          </w:tcPr>
          <w:p w14:paraId="665BECE3"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1,09 pu-1,20 pu</w:t>
            </w:r>
          </w:p>
        </w:tc>
        <w:tc>
          <w:tcPr>
            <w:tcW w:w="2510" w:type="dxa"/>
          </w:tcPr>
          <w:p w14:paraId="10D9CBDB"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1,10 pu-1,20 pu</w:t>
            </w:r>
          </w:p>
        </w:tc>
        <w:tc>
          <w:tcPr>
            <w:tcW w:w="2510" w:type="dxa"/>
          </w:tcPr>
          <w:p w14:paraId="4AEFE77F"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1,15 pu-1,20 pu</w:t>
            </w:r>
          </w:p>
        </w:tc>
        <w:tc>
          <w:tcPr>
            <w:tcW w:w="2510" w:type="dxa"/>
          </w:tcPr>
          <w:p w14:paraId="286930DB"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879C4">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1,15 pu-1,20 pu</w:t>
            </w:r>
          </w:p>
        </w:tc>
        <w:tc>
          <w:tcPr>
            <w:tcW w:w="2510" w:type="dxa"/>
          </w:tcPr>
          <w:p w14:paraId="4EA5D8FA"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1,15 pu-1,20 pu</w:t>
            </w:r>
          </w:p>
        </w:tc>
        <w:tc>
          <w:tcPr>
            <w:tcW w:w="2510" w:type="dxa"/>
          </w:tcPr>
          <w:p w14:paraId="4DFC2600"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7879C4">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1,15 pu-1,20 pu</w:t>
            </w:r>
          </w:p>
        </w:tc>
        <w:tc>
          <w:tcPr>
            <w:tcW w:w="2510" w:type="dxa"/>
          </w:tcPr>
          <w:p w14:paraId="11D5E6C9" w14:textId="77777777" w:rsidR="007B7E56" w:rsidRPr="007879C4"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7879C4">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5D48E6CF"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A16D4A"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1F974" w14:textId="77777777" w:rsidR="00D20A7F" w:rsidRDefault="00D20A7F" w:rsidP="00537C5A">
      <w:pPr>
        <w:spacing w:after="0" w:line="240" w:lineRule="auto"/>
      </w:pPr>
      <w:r>
        <w:separator/>
      </w:r>
    </w:p>
  </w:endnote>
  <w:endnote w:type="continuationSeparator" w:id="0">
    <w:p w14:paraId="4DC76510" w14:textId="77777777" w:rsidR="00D20A7F" w:rsidRDefault="00D20A7F" w:rsidP="00537C5A">
      <w:pPr>
        <w:spacing w:after="0" w:line="240" w:lineRule="auto"/>
      </w:pPr>
      <w:r>
        <w:continuationSeparator/>
      </w:r>
    </w:p>
  </w:endnote>
  <w:endnote w:type="continuationNotice" w:id="1">
    <w:p w14:paraId="55FDBEC5" w14:textId="77777777" w:rsidR="00D20A7F" w:rsidRDefault="00D20A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AEF82" w14:textId="77777777" w:rsidR="00D20A7F" w:rsidRDefault="00D20A7F" w:rsidP="00537C5A">
      <w:pPr>
        <w:spacing w:after="0" w:line="240" w:lineRule="auto"/>
      </w:pPr>
      <w:r>
        <w:separator/>
      </w:r>
    </w:p>
  </w:footnote>
  <w:footnote w:type="continuationSeparator" w:id="0">
    <w:p w14:paraId="1FCCA182" w14:textId="77777777" w:rsidR="00D20A7F" w:rsidRDefault="00D20A7F" w:rsidP="00537C5A">
      <w:pPr>
        <w:spacing w:after="0" w:line="240" w:lineRule="auto"/>
      </w:pPr>
      <w:r>
        <w:continuationSeparator/>
      </w:r>
    </w:p>
  </w:footnote>
  <w:footnote w:type="continuationNotice" w:id="1">
    <w:p w14:paraId="6AD154E8" w14:textId="77777777" w:rsidR="00D20A7F" w:rsidRDefault="00D20A7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135AE1"/>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3"/>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 w:numId="14" w16cid:durableId="10252121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trackRevisions/>
  <w:defaultTabStop w:val="720"/>
  <w:hyphenationZone w:val="425"/>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8499C"/>
    <w:rsid w:val="00090DE8"/>
    <w:rsid w:val="000A0D2B"/>
    <w:rsid w:val="000A6B4E"/>
    <w:rsid w:val="000D4799"/>
    <w:rsid w:val="000D5CA9"/>
    <w:rsid w:val="000E7D81"/>
    <w:rsid w:val="000F7F49"/>
    <w:rsid w:val="00110BF8"/>
    <w:rsid w:val="00111DF7"/>
    <w:rsid w:val="001312DF"/>
    <w:rsid w:val="00136CF0"/>
    <w:rsid w:val="00142411"/>
    <w:rsid w:val="001439B5"/>
    <w:rsid w:val="00146CB5"/>
    <w:rsid w:val="001529A3"/>
    <w:rsid w:val="00155BB2"/>
    <w:rsid w:val="00155EB4"/>
    <w:rsid w:val="00166F8F"/>
    <w:rsid w:val="00170D89"/>
    <w:rsid w:val="00191318"/>
    <w:rsid w:val="0019790D"/>
    <w:rsid w:val="001A4A9B"/>
    <w:rsid w:val="001B0BEF"/>
    <w:rsid w:val="001C5AA8"/>
    <w:rsid w:val="001C5DF2"/>
    <w:rsid w:val="002266DE"/>
    <w:rsid w:val="00240E83"/>
    <w:rsid w:val="00247147"/>
    <w:rsid w:val="00257100"/>
    <w:rsid w:val="0026036B"/>
    <w:rsid w:val="002821E1"/>
    <w:rsid w:val="00286C6C"/>
    <w:rsid w:val="002910E3"/>
    <w:rsid w:val="002A0A1F"/>
    <w:rsid w:val="002C1C5F"/>
    <w:rsid w:val="002C313D"/>
    <w:rsid w:val="002D134D"/>
    <w:rsid w:val="002D6664"/>
    <w:rsid w:val="002F30B2"/>
    <w:rsid w:val="0032070A"/>
    <w:rsid w:val="00321FF4"/>
    <w:rsid w:val="003446E8"/>
    <w:rsid w:val="003475B4"/>
    <w:rsid w:val="00375CB5"/>
    <w:rsid w:val="003A16FF"/>
    <w:rsid w:val="003A3620"/>
    <w:rsid w:val="003B1751"/>
    <w:rsid w:val="003B4F61"/>
    <w:rsid w:val="003B6CCF"/>
    <w:rsid w:val="003C64E7"/>
    <w:rsid w:val="003C6A47"/>
    <w:rsid w:val="003D50F6"/>
    <w:rsid w:val="003E5A92"/>
    <w:rsid w:val="003F7867"/>
    <w:rsid w:val="00404B85"/>
    <w:rsid w:val="004050B0"/>
    <w:rsid w:val="00415EA9"/>
    <w:rsid w:val="00422457"/>
    <w:rsid w:val="0043698E"/>
    <w:rsid w:val="00442594"/>
    <w:rsid w:val="00450CF1"/>
    <w:rsid w:val="004612AF"/>
    <w:rsid w:val="004812F6"/>
    <w:rsid w:val="004849CA"/>
    <w:rsid w:val="00490798"/>
    <w:rsid w:val="004B19AD"/>
    <w:rsid w:val="004B3C07"/>
    <w:rsid w:val="004C1819"/>
    <w:rsid w:val="004D3E49"/>
    <w:rsid w:val="004E1128"/>
    <w:rsid w:val="004E42B3"/>
    <w:rsid w:val="004E69F4"/>
    <w:rsid w:val="00513EE3"/>
    <w:rsid w:val="00537492"/>
    <w:rsid w:val="00537BB5"/>
    <w:rsid w:val="00537C5A"/>
    <w:rsid w:val="00581CE8"/>
    <w:rsid w:val="0058234A"/>
    <w:rsid w:val="0058797A"/>
    <w:rsid w:val="00593E6F"/>
    <w:rsid w:val="00594320"/>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4D6"/>
    <w:rsid w:val="006F6EEF"/>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879C4"/>
    <w:rsid w:val="00792D76"/>
    <w:rsid w:val="007B0FFE"/>
    <w:rsid w:val="007B7E56"/>
    <w:rsid w:val="007C0658"/>
    <w:rsid w:val="007D7890"/>
    <w:rsid w:val="008044F3"/>
    <w:rsid w:val="0080795E"/>
    <w:rsid w:val="00811FAA"/>
    <w:rsid w:val="00820E13"/>
    <w:rsid w:val="00841233"/>
    <w:rsid w:val="008428C3"/>
    <w:rsid w:val="0084436A"/>
    <w:rsid w:val="00850E8C"/>
    <w:rsid w:val="0085189B"/>
    <w:rsid w:val="00862163"/>
    <w:rsid w:val="008643D1"/>
    <w:rsid w:val="00865CB4"/>
    <w:rsid w:val="008669CB"/>
    <w:rsid w:val="0087294D"/>
    <w:rsid w:val="008747E9"/>
    <w:rsid w:val="00880DCC"/>
    <w:rsid w:val="008B3CC0"/>
    <w:rsid w:val="008D330F"/>
    <w:rsid w:val="008E0BB4"/>
    <w:rsid w:val="008E46C1"/>
    <w:rsid w:val="008E4E18"/>
    <w:rsid w:val="008E5316"/>
    <w:rsid w:val="008E6512"/>
    <w:rsid w:val="008F1475"/>
    <w:rsid w:val="008F566C"/>
    <w:rsid w:val="00902E90"/>
    <w:rsid w:val="00907FF6"/>
    <w:rsid w:val="009107BC"/>
    <w:rsid w:val="009152D7"/>
    <w:rsid w:val="00916964"/>
    <w:rsid w:val="00937958"/>
    <w:rsid w:val="00957C9B"/>
    <w:rsid w:val="00962378"/>
    <w:rsid w:val="00977085"/>
    <w:rsid w:val="009848A3"/>
    <w:rsid w:val="00991A6B"/>
    <w:rsid w:val="00992FD6"/>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16D4A"/>
    <w:rsid w:val="00A35319"/>
    <w:rsid w:val="00A421FA"/>
    <w:rsid w:val="00A429F9"/>
    <w:rsid w:val="00A536B3"/>
    <w:rsid w:val="00A6408E"/>
    <w:rsid w:val="00A657BA"/>
    <w:rsid w:val="00A7541E"/>
    <w:rsid w:val="00A77632"/>
    <w:rsid w:val="00A978C4"/>
    <w:rsid w:val="00AA5A2D"/>
    <w:rsid w:val="00AB620F"/>
    <w:rsid w:val="00AB6727"/>
    <w:rsid w:val="00AC096F"/>
    <w:rsid w:val="00AD22AC"/>
    <w:rsid w:val="00AD4F8C"/>
    <w:rsid w:val="00AE0138"/>
    <w:rsid w:val="00AE0318"/>
    <w:rsid w:val="00AE3FCE"/>
    <w:rsid w:val="00AF7EF1"/>
    <w:rsid w:val="00B11F55"/>
    <w:rsid w:val="00B12356"/>
    <w:rsid w:val="00B14135"/>
    <w:rsid w:val="00B2142F"/>
    <w:rsid w:val="00B242DC"/>
    <w:rsid w:val="00B27CCC"/>
    <w:rsid w:val="00B3001A"/>
    <w:rsid w:val="00B40B2F"/>
    <w:rsid w:val="00B52C72"/>
    <w:rsid w:val="00B639D1"/>
    <w:rsid w:val="00B97D5D"/>
    <w:rsid w:val="00BB23CF"/>
    <w:rsid w:val="00BB656F"/>
    <w:rsid w:val="00BD28F9"/>
    <w:rsid w:val="00BD6E22"/>
    <w:rsid w:val="00BE54B6"/>
    <w:rsid w:val="00BF3C5F"/>
    <w:rsid w:val="00BF6060"/>
    <w:rsid w:val="00C02584"/>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F3C5C"/>
    <w:rsid w:val="00CF7F56"/>
    <w:rsid w:val="00D113ED"/>
    <w:rsid w:val="00D1374F"/>
    <w:rsid w:val="00D20A7F"/>
    <w:rsid w:val="00D25EA5"/>
    <w:rsid w:val="00D42299"/>
    <w:rsid w:val="00D71BA8"/>
    <w:rsid w:val="00D74063"/>
    <w:rsid w:val="00D805FE"/>
    <w:rsid w:val="00DA008A"/>
    <w:rsid w:val="00DA5637"/>
    <w:rsid w:val="00DA565C"/>
    <w:rsid w:val="00DA74F6"/>
    <w:rsid w:val="00DC2C7A"/>
    <w:rsid w:val="00DD169C"/>
    <w:rsid w:val="00DE1099"/>
    <w:rsid w:val="00E0483E"/>
    <w:rsid w:val="00E07166"/>
    <w:rsid w:val="00E2762A"/>
    <w:rsid w:val="00E559F1"/>
    <w:rsid w:val="00E578FE"/>
    <w:rsid w:val="00E7012C"/>
    <w:rsid w:val="00E801E2"/>
    <w:rsid w:val="00E90648"/>
    <w:rsid w:val="00E970B7"/>
    <w:rsid w:val="00EA0499"/>
    <w:rsid w:val="00EA2E59"/>
    <w:rsid w:val="00EB6534"/>
    <w:rsid w:val="00EB7BC1"/>
    <w:rsid w:val="00EC312F"/>
    <w:rsid w:val="00ED7148"/>
    <w:rsid w:val="00EF390C"/>
    <w:rsid w:val="00EF3D78"/>
    <w:rsid w:val="00F00297"/>
    <w:rsid w:val="00F161F5"/>
    <w:rsid w:val="00F17336"/>
    <w:rsid w:val="00F17589"/>
    <w:rsid w:val="00F21390"/>
    <w:rsid w:val="00F36760"/>
    <w:rsid w:val="00F40404"/>
    <w:rsid w:val="00F435F4"/>
    <w:rsid w:val="00F52D8D"/>
    <w:rsid w:val="00F531D3"/>
    <w:rsid w:val="00F5322B"/>
    <w:rsid w:val="00F565F8"/>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image" Target="media/image3.png"/><Relationship Id="rId26" Type="http://schemas.openxmlformats.org/officeDocument/2006/relationships/hyperlink" Target="https://eur-lex.europa.eu/legal-content/EN/TXT/HTML/?uri=CELEX:32016R1388&amp;from=EN" TargetMode="External"/><Relationship Id="rId39" Type="http://schemas.openxmlformats.org/officeDocument/2006/relationships/customXml" Target="../customXml/item4.xml"/><Relationship Id="rId21" Type="http://schemas.openxmlformats.org/officeDocument/2006/relationships/hyperlink" Target="https://eur-lex.europa.eu/legal-content/EN/AUTO/?uri=OJ:L:2009:211:TOC"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ur-lex.europa.eu/legal-content/EN/TXT/HTML/?uri=CELEX:32016R1388&amp;from=EN" TargetMode="External"/><Relationship Id="rId17" Type="http://schemas.openxmlformats.org/officeDocument/2006/relationships/oleObject" Target="embeddings/oleObject2.bin"/><Relationship Id="rId25" Type="http://schemas.openxmlformats.org/officeDocument/2006/relationships/hyperlink" Target="https://eur-lex.europa.eu/legal-content/EN/AUTO/?uri=OJ:L:1998:204:TOC" TargetMode="External"/><Relationship Id="rId33" Type="http://schemas.openxmlformats.org/officeDocument/2006/relationships/hyperlink" Target="https://eur-lex.europa.eu/legal-content/EN/AUTO/?uri=OJ:L:2013:163:TOC" TargetMode="External"/><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eur-lex.europa.eu/legal-content/EN/TXT/HTML/?uri=CELEX:32016R1388&amp;from=EN" TargetMode="External"/><Relationship Id="rId29" Type="http://schemas.openxmlformats.org/officeDocument/2006/relationships/hyperlink" Target="https://eur-lex.europa.eu/legal-content/EN/AUTO/?uri=OJ:L:2015:197:T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TXT/HTML/?uri=CELEX:32016R1388&amp;from=EN" TargetMode="External"/><Relationship Id="rId32" Type="http://schemas.openxmlformats.org/officeDocument/2006/relationships/hyperlink" Target="https://eur-lex.europa.eu/legal-content/EN/TXT/HTML/?uri=CELEX:32016R1388&amp;from=EN" TargetMode="External"/><Relationship Id="rId37"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s://eur-lex.europa.eu/legal-content/EN/AUTO/?uri=OJ:L:2009:211:TOC" TargetMode="External"/><Relationship Id="rId28" Type="http://schemas.openxmlformats.org/officeDocument/2006/relationships/hyperlink" Target="https://eur-lex.europa.eu/legal-content/EN/TXT/HTML/?uri=CELEX:32016R1388&amp;from=EN" TargetMode="External"/><Relationship Id="rId36" Type="http://schemas.openxmlformats.org/officeDocument/2006/relationships/theme" Target="theme/theme1.xml"/><Relationship Id="rId10" Type="http://schemas.openxmlformats.org/officeDocument/2006/relationships/hyperlink" Target="https://eur-lex.europa.eu/legal-content/EN/TXT/HTML/?uri=CELEX:32016R1388&amp;from=EN" TargetMode="External"/><Relationship Id="rId19" Type="http://schemas.openxmlformats.org/officeDocument/2006/relationships/image" Target="media/image4.jpeg"/><Relationship Id="rId31" Type="http://schemas.openxmlformats.org/officeDocument/2006/relationships/hyperlink" Target="https://eur-lex.europa.eu/legal-content/EN/AUTO/?uri=OJ:L:2016:112:TOC"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image" Target="media/image1.png"/><Relationship Id="rId22" Type="http://schemas.openxmlformats.org/officeDocument/2006/relationships/hyperlink" Target="https://eur-lex.europa.eu/legal-content/EN/TXT/HTML/?uri=CELEX:32016R1388&amp;from=EN" TargetMode="External"/><Relationship Id="rId27" Type="http://schemas.openxmlformats.org/officeDocument/2006/relationships/hyperlink" Target="https://eur-lex.europa.eu/legal-content/EN/AUTO/?uri=OJ:L:2012:315:TOC" TargetMode="External"/><Relationship Id="rId30" Type="http://schemas.openxmlformats.org/officeDocument/2006/relationships/hyperlink" Target="https://eur-lex.europa.eu/legal-content/EN/TXT/HTML/?uri=CELEX:32016R1388&amp;from=EN" TargetMode="External"/><Relationship Id="rId35" Type="http://schemas.openxmlformats.org/officeDocument/2006/relationships/fontTable" Target="fontTable.xm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Chapter xmlns="a5ff7179-4526-4e31-84f3-1e5086ece008">Executive Summary</Chapter>
    <MMR_x0020_version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38233528-22A6-42A7-91BF-21D43A41A169}"/>
</file>

<file path=customXml/itemProps3.xml><?xml version="1.0" encoding="utf-8"?>
<ds:datastoreItem xmlns:ds="http://schemas.openxmlformats.org/officeDocument/2006/customXml" ds:itemID="{3D744A55-7389-4264-91A5-7B2806E3E4CC}"/>
</file>

<file path=customXml/itemProps4.xml><?xml version="1.0" encoding="utf-8"?>
<ds:datastoreItem xmlns:ds="http://schemas.openxmlformats.org/officeDocument/2006/customXml" ds:itemID="{D8DDE682-7529-4F5E-8254-7B00E55A2690}"/>
</file>

<file path=docProps/app.xml><?xml version="1.0" encoding="utf-8"?>
<Properties xmlns="http://schemas.openxmlformats.org/officeDocument/2006/extended-properties" xmlns:vt="http://schemas.openxmlformats.org/officeDocument/2006/docPropsVTypes">
  <Template>Normal</Template>
  <TotalTime>0</TotalTime>
  <Pages>18</Pages>
  <Words>24482</Words>
  <Characters>139551</Characters>
  <Application>Microsoft Office Word</Application>
  <DocSecurity>0</DocSecurity>
  <Lines>1162</Lines>
  <Paragraphs>327</Paragraphs>
  <ScaleCrop>false</ScaleCrop>
  <Company/>
  <LinksUpToDate>false</LinksUpToDate>
  <CharactersWithSpaces>163706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2023-09-25T13:47:00Z</dcterms:created>
  <dcterms:modified xsi:type="dcterms:W3CDTF">2023-09-25T13:47:00Z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Name">
    <vt:lpwstr>C1 Interne</vt:lpwstr>
  </property>
  <property fmtid="{D5CDD505-2E9C-101B-9397-08002B2CF9AE}" pid="3" name="ContentTypeId">
    <vt:lpwstr>0x01010043E53488C602EA48B779D6F9D1672068</vt:lpwstr>
  </property>
  <property fmtid="{D5CDD505-2E9C-101B-9397-08002B2CF9AE}" pid="4" name="MSIP_Label_2d26f538-337a-4593-a7e6-123667b1a538_SiteId">
    <vt:lpwstr>e242425b-70fc-44dc-9ddf-c21e304e6c80</vt:lpwstr>
  </property>
  <property fmtid="{D5CDD505-2E9C-101B-9397-08002B2CF9AE}" pid="5" name="MSIP_Label_2d26f538-337a-4593-a7e6-123667b1a538_ContentBits">
    <vt:lpwstr>0</vt:lpwstr>
  </property>
  <property fmtid="{D5CDD505-2E9C-101B-9397-08002B2CF9AE}" pid="6" name="MSIP_Label_2d26f538-337a-4593-a7e6-123667b1a538_Method">
    <vt:lpwstr>Standard</vt:lpwstr>
  </property>
  <property fmtid="{D5CDD505-2E9C-101B-9397-08002B2CF9AE}" pid="7" name="MSIP_Label_2d26f538-337a-4593-a7e6-123667b1a538_Enabled">
    <vt:lpwstr>true</vt:lpwstr>
  </property>
  <property fmtid="{D5CDD505-2E9C-101B-9397-08002B2CF9AE}" pid="8" name="MSIP_Label_2d26f538-337a-4593-a7e6-123667b1a538_SetDate">
    <vt:lpwstr>2023-09-11T11:33:51Z</vt:lpwstr>
  </property>
  <property fmtid="{D5CDD505-2E9C-101B-9397-08002B2CF9AE}" pid="9" name="MSIP_Label_2d26f538-337a-4593-a7e6-123667b1a538_ActionId">
    <vt:lpwstr>f7f4984f-f035-46ab-8a46-66628315e0ef</vt:lpwstr>
  </property>
</Properties>
</file>