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w:t>
            </w:r>
            <w:r w:rsidRPr="00CA495E">
              <w:rPr>
                <w:rFonts w:ascii="inherit" w:eastAsia="Times New Roman" w:hAnsi="inherit" w:cs="Times New Roman"/>
                <w:sz w:val="24"/>
                <w:szCs w:val="24"/>
                <w:lang w:eastAsia="en-GB"/>
              </w:rPr>
              <w:lastRenderedPageBreak/>
              <w:t>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382BE64C"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072ECFD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29E964D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1A019D9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ins w:id="1" w:author="Author">
              <w:r w:rsidR="00B62722">
                <w:rPr>
                  <w:rFonts w:ascii="inherit" w:eastAsia="Times New Roman" w:hAnsi="inherit" w:cs="Times New Roman"/>
                  <w:sz w:val="24"/>
                  <w:szCs w:val="24"/>
                  <w:lang w:eastAsia="en-GB"/>
                </w:rPr>
                <w:t xml:space="preserve"> </w:t>
              </w:r>
              <w:commentRangeStart w:id="2"/>
              <w:r w:rsidR="00B62722" w:rsidRPr="00BD0415">
                <w:rPr>
                  <w:rFonts w:ascii="inherit" w:eastAsia="Times New Roman" w:hAnsi="inherit" w:cs="Times New Roman"/>
                  <w:sz w:val="24"/>
                  <w:szCs w:val="24"/>
                  <w:lang w:eastAsia="en-GB"/>
                </w:rPr>
                <w:t>.</w:t>
              </w:r>
              <w:r w:rsidR="00B62722">
                <w:rPr>
                  <w:rFonts w:ascii="inherit" w:eastAsia="Times New Roman" w:hAnsi="inherit" w:cs="Times New Roman"/>
                  <w:sz w:val="24"/>
                  <w:szCs w:val="24"/>
                  <w:lang w:eastAsia="en-GB"/>
                </w:rPr>
                <w:t xml:space="preserve">Setting up procedures for operational notification and compliance schemes including tests, simulations and the application of certificates will promote </w:t>
              </w:r>
              <w:r w:rsidR="00B62722" w:rsidRPr="0025332D">
                <w:rPr>
                  <w:rFonts w:ascii="inherit" w:eastAsia="Times New Roman" w:hAnsi="inherit" w:cs="Times New Roman"/>
                  <w:sz w:val="24"/>
                  <w:szCs w:val="24"/>
                  <w:lang w:eastAsia="en-GB"/>
                </w:rPr>
                <w:t>standardi</w:t>
              </w:r>
              <w:r w:rsidR="00B62722">
                <w:rPr>
                  <w:rFonts w:ascii="inherit" w:eastAsia="Times New Roman" w:hAnsi="inherit" w:cs="Times New Roman"/>
                  <w:sz w:val="24"/>
                  <w:szCs w:val="24"/>
                  <w:lang w:eastAsia="en-GB"/>
                </w:rPr>
                <w:t>s</w:t>
              </w:r>
              <w:r w:rsidR="00B62722" w:rsidRPr="0025332D">
                <w:rPr>
                  <w:rFonts w:ascii="inherit" w:eastAsia="Times New Roman" w:hAnsi="inherit" w:cs="Times New Roman"/>
                  <w:sz w:val="24"/>
                  <w:szCs w:val="24"/>
                  <w:lang w:eastAsia="en-GB"/>
                </w:rPr>
                <w:t>ed grid connection and non-discriminatory access to the European market for manufacturers and project developers.</w:t>
              </w:r>
              <w:commentRangeEnd w:id="2"/>
              <w:r w:rsidR="00B62722">
                <w:rPr>
                  <w:rStyle w:val="CommentReference"/>
                </w:rPr>
                <w:commentReference w:id="2"/>
              </w:r>
            </w:ins>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79CD98B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5F6888C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3"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48554F6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0BD50DD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0780097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55F8858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3A268D3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3" w:name="_Hlk131174167"/>
      <w:r w:rsidRPr="00CA495E">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4F4DD3B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4" w:name="_Hlk131174175"/>
      <w:bookmarkEnd w:id="3"/>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4"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5"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6"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5"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5"/>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4"/>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6"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7EE054B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7"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7F1EC49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6"/>
      <w:bookmarkEnd w:id="7"/>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0ABEC5A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2D7BB6A4"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7E1A84D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5A6664E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2B7D3BB4"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7E6836D7"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41DB96E0"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2037EA44"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1C22F2D8"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03CB0E88"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305CE99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1148134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1518C00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2EB5CCA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Default="008E4E18" w:rsidP="008E4E18">
      <w:pPr>
        <w:shd w:val="clear" w:color="auto" w:fill="FFFFFF"/>
        <w:spacing w:before="120" w:after="0" w:line="240" w:lineRule="auto"/>
        <w:jc w:val="both"/>
        <w:rPr>
          <w:ins w:id="8" w:author="Autho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256775D5" w14:textId="77777777" w:rsidR="00405CF4" w:rsidRPr="00BD0415" w:rsidRDefault="00405CF4" w:rsidP="00405CF4">
      <w:pPr>
        <w:shd w:val="clear" w:color="auto" w:fill="FFFFFF"/>
        <w:spacing w:before="120" w:after="0" w:line="240" w:lineRule="auto"/>
        <w:jc w:val="both"/>
        <w:rPr>
          <w:ins w:id="9" w:author="Author"/>
          <w:rFonts w:ascii="inherit" w:eastAsia="Times New Roman" w:hAnsi="inherit" w:cs="Times New Roman"/>
          <w:color w:val="000000"/>
          <w:sz w:val="24"/>
          <w:szCs w:val="24"/>
          <w:lang w:eastAsia="en-GB"/>
        </w:rPr>
      </w:pPr>
      <w:commentRangeStart w:id="10"/>
      <w:ins w:id="11" w:author="Author">
        <w:r>
          <w:rPr>
            <w:rFonts w:ascii="inherit" w:eastAsia="Times New Roman" w:hAnsi="inherit" w:cs="Times New Roman"/>
            <w:color w:val="000000"/>
            <w:sz w:val="24"/>
            <w:szCs w:val="24"/>
            <w:lang w:eastAsia="en-GB"/>
          </w:rPr>
          <w:t xml:space="preserve">10. </w:t>
        </w:r>
        <w:r w:rsidRPr="00A04D6E">
          <w:rPr>
            <w:rFonts w:ascii="inherit" w:eastAsia="Times New Roman" w:hAnsi="inherit" w:cs="Times New Roman"/>
            <w:color w:val="000000"/>
            <w:sz w:val="24"/>
            <w:szCs w:val="24"/>
            <w:lang w:eastAsia="en-GB"/>
          </w:rPr>
          <w:t>The relevant system operator or TSO shall submit a proposal for a detailed compliance scheme updated including the use of equipment certificate, for approval by the designated entity within 18 months from the entry into force of this Regulation. The Member State may provide for a shorter time. In this case, the Member State shall communicate the shorter time period to the European Union Agency for the Cooperation of Energy Regulators (ACER). The RSO and TSO shall coordinate the details of the compliance scheme with relevant stakeholders including manufacturers.</w:t>
        </w:r>
        <w:commentRangeEnd w:id="10"/>
        <w:r>
          <w:rPr>
            <w:rStyle w:val="CommentReference"/>
          </w:rPr>
          <w:commentReference w:id="10"/>
        </w:r>
      </w:ins>
    </w:p>
    <w:p w14:paraId="2D980968" w14:textId="77777777" w:rsidR="00405CF4" w:rsidRPr="00CA495E" w:rsidRDefault="00405CF4"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0F79FA38"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1FD63D7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747A5F32"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16B26A01"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1DFB34B0"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492108A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1E7BEBBE"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130F9F5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59613CE6"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026A316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3EF5FAD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300D73B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11406262"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6E0B02D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37790F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178ECC7A"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21AA211A" w14:textId="685527AB" w:rsidR="00B62722" w:rsidRPr="00421C1D" w:rsidRDefault="008E4E18" w:rsidP="00B62722">
      <w:pPr>
        <w:shd w:val="clear" w:color="auto" w:fill="FFFFFF"/>
        <w:spacing w:before="120" w:after="0" w:line="240" w:lineRule="auto"/>
        <w:jc w:val="both"/>
        <w:rPr>
          <w:ins w:id="12" w:author="Autho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ins w:id="13" w:author="Author">
        <w:r w:rsidR="00B62722" w:rsidRPr="00B62722">
          <w:rPr>
            <w:rFonts w:ascii="inherit" w:eastAsia="Times New Roman" w:hAnsi="inherit" w:cs="Times New Roman"/>
            <w:color w:val="000000"/>
            <w:sz w:val="24"/>
            <w:szCs w:val="24"/>
            <w:lang w:eastAsia="en-GB"/>
          </w:rPr>
          <w:t xml:space="preserve"> </w:t>
        </w:r>
        <w:r w:rsidR="00B62722" w:rsidRPr="00421C1D">
          <w:rPr>
            <w:rFonts w:ascii="inherit" w:eastAsia="Times New Roman" w:hAnsi="inherit" w:cs="Times New Roman"/>
            <w:color w:val="000000"/>
            <w:sz w:val="24"/>
            <w:szCs w:val="24"/>
            <w:lang w:eastAsia="en-GB"/>
          </w:rPr>
          <w:t>which shall include the compliance scheme</w:t>
        </w:r>
      </w:ins>
      <w:r w:rsidRPr="00CA495E">
        <w:rPr>
          <w:rFonts w:ascii="inherit" w:eastAsia="Times New Roman" w:hAnsi="inherit" w:cs="Times New Roman"/>
          <w:color w:val="000000"/>
          <w:sz w:val="24"/>
          <w:szCs w:val="24"/>
          <w:lang w:eastAsia="en-GB"/>
        </w:rPr>
        <w:t>.</w:t>
      </w:r>
      <w:ins w:id="14" w:author="Author">
        <w:r w:rsidR="00B62722">
          <w:rPr>
            <w:rFonts w:ascii="inherit" w:eastAsia="Times New Roman" w:hAnsi="inherit" w:cs="Times New Roman"/>
            <w:color w:val="000000"/>
            <w:sz w:val="24"/>
            <w:szCs w:val="24"/>
            <w:lang w:eastAsia="en-GB"/>
          </w:rPr>
          <w:t xml:space="preserve"> T</w:t>
        </w:r>
        <w:r w:rsidR="00B62722" w:rsidRPr="00421C1D">
          <w:rPr>
            <w:rFonts w:ascii="inherit" w:eastAsia="Times New Roman" w:hAnsi="inherit" w:cs="Times New Roman"/>
            <w:color w:val="000000"/>
            <w:sz w:val="24"/>
            <w:szCs w:val="24"/>
            <w:lang w:eastAsia="en-GB"/>
          </w:rPr>
          <w:t>he compliance scheme shall address the use of equipment certificates of PGU and component.</w:t>
        </w:r>
        <w:commentRangeStart w:id="15"/>
        <w:commentRangeEnd w:id="15"/>
        <w:r w:rsidR="00B62722">
          <w:rPr>
            <w:rStyle w:val="CommentReference"/>
          </w:rPr>
          <w:commentReference w:id="15"/>
        </w:r>
      </w:ins>
    </w:p>
    <w:p w14:paraId="4CC2D8FE" w14:textId="16C4A59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5F0D620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1F76AC9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600DBF4F"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28262B" w:rsidP="00F93A15">
      <w:pPr>
        <w:pStyle w:val="ListParagraph"/>
        <w:tabs>
          <w:tab w:val="left" w:pos="402"/>
        </w:tabs>
        <w:ind w:left="1102" w:right="125"/>
        <w:jc w:val="center"/>
        <w:rPr>
          <w:rFonts w:ascii="inherit" w:hAnsi="inherit"/>
          <w:color w:val="231F20"/>
          <w:lang w:val="fr-FR"/>
        </w:rPr>
      </w:pPr>
      <w:r w:rsidRPr="005D1766">
        <w:rPr>
          <w:rFonts w:ascii="inherit" w:hAnsi="inherit"/>
          <w:noProof/>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1.55pt;height:157.95pt;mso-width-percent:0;mso-height-percent:0;mso-width-percent:0;mso-height-percent:0" o:ole="">
            <v:imagedata r:id="rId17" o:title=""/>
          </v:shape>
          <o:OLEObject Type="Embed" ProgID="PBrush" ShapeID="_x0000_i1025" DrawAspect="Content" ObjectID="_1757228361" r:id="rId18"/>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28262B" w:rsidP="00F93A15">
      <w:pPr>
        <w:pStyle w:val="Body"/>
        <w:ind w:left="360"/>
        <w:jc w:val="center"/>
        <w:rPr>
          <w:rFonts w:ascii="inherit" w:hAnsi="inherit"/>
          <w:sz w:val="22"/>
          <w:lang w:val="fr-BE"/>
        </w:rPr>
      </w:pPr>
      <w:r w:rsidRPr="005D1766">
        <w:rPr>
          <w:rFonts w:ascii="inherit" w:hAnsi="inherit"/>
          <w:noProof/>
        </w:rPr>
        <w:object w:dxaOrig="15732" w:dyaOrig="9144" w14:anchorId="62D96B2E">
          <v:shape id="_x0000_i1026" type="#_x0000_t75" alt="" style="width:264.35pt;height:148.3pt;mso-width-percent:0;mso-height-percent:0;mso-width-percent:0;mso-height-percent:0" o:ole="">
            <v:imagedata r:id="rId19" o:title=""/>
          </v:shape>
          <o:OLEObject Type="Embed" ProgID="PBrush" ShapeID="_x0000_i1026" DrawAspect="Content" ObjectID="_1757228362" r:id="rId20"/>
        </w:object>
      </w:r>
    </w:p>
    <w:p w14:paraId="7E6F9091" w14:textId="0A712526"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5B853EAC" w:rsidR="00F93A15" w:rsidRPr="009B6AE9" w:rsidRDefault="00F93A15" w:rsidP="00F93A15">
      <w:pPr>
        <w:pStyle w:val="BodyText"/>
        <w:ind w:left="720"/>
        <w:rPr>
          <w:rFonts w:ascii="inherit" w:hAnsi="inherit"/>
          <w:szCs w:val="24"/>
        </w:rPr>
      </w:pPr>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automatically down to the 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as long as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0B95282C"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level;</w:t>
      </w:r>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(i) Maximum measuring time window: 100 ms</w:t>
      </w:r>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(ii) Accuracy: ± 30 mHz</w:t>
      </w:r>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ensured;</w:t>
      </w:r>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(i) The response time for LFSM-UC shall be less or equal to 0,5 seconds. The relevant system operator has the right to request the demonstration of technical evidence of the response time.</w:t>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3D2EEE70"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3B515C62"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3B51EE40"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512DCE23"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6549FA17"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620C3B57"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267B861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w:t>
      </w:r>
      <w:ins w:id="16" w:author="Author">
        <w:r w:rsidR="00B62722">
          <w:rPr>
            <w:rFonts w:ascii="inherit" w:eastAsia="Times New Roman" w:hAnsi="inherit" w:cs="Times New Roman"/>
            <w:color w:val="000000"/>
            <w:sz w:val="24"/>
            <w:szCs w:val="24"/>
            <w:lang w:eastAsia="en-GB"/>
          </w:rPr>
          <w:t xml:space="preserve"> </w:t>
        </w:r>
        <w:commentRangeStart w:id="17"/>
        <w:r w:rsidR="00B62722">
          <w:rPr>
            <w:rFonts w:ascii="inherit" w:eastAsia="Times New Roman" w:hAnsi="inherit" w:cs="Times New Roman"/>
            <w:color w:val="000000"/>
            <w:sz w:val="24"/>
            <w:szCs w:val="24"/>
            <w:lang w:eastAsia="en-GB"/>
          </w:rPr>
          <w:t>including authorised certifiers</w:t>
        </w:r>
        <w:commentRangeEnd w:id="17"/>
        <w:r w:rsidR="00B62722">
          <w:rPr>
            <w:rStyle w:val="CommentReference"/>
          </w:rPr>
          <w:commentReference w:id="17"/>
        </w:r>
      </w:ins>
      <w:r w:rsidRPr="00CA495E">
        <w:rPr>
          <w:rFonts w:ascii="inherit" w:eastAsia="Times New Roman" w:hAnsi="inherit" w:cs="Times New Roman"/>
          <w:color w:val="000000"/>
          <w:sz w:val="24"/>
          <w:szCs w:val="24"/>
          <w:lang w:eastAsia="en-GB"/>
        </w:rPr>
        <w:t>. In such cases, the relevant system operator shall continue ensuring compliance with Article 11, including entering into confidentiality commitments with the assignee.</w:t>
      </w:r>
    </w:p>
    <w:p w14:paraId="4F4474ED" w14:textId="77777777" w:rsidR="008E4E18" w:rsidRDefault="008E4E18" w:rsidP="008E4E18">
      <w:pPr>
        <w:shd w:val="clear" w:color="auto" w:fill="FFFFFF"/>
        <w:spacing w:before="120" w:after="0" w:line="240" w:lineRule="auto"/>
        <w:jc w:val="both"/>
        <w:rPr>
          <w:ins w:id="18" w:author="Autho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5841CDC1" w14:textId="77777777" w:rsidR="00B62722" w:rsidRDefault="00B62722" w:rsidP="008E4E18">
      <w:pPr>
        <w:shd w:val="clear" w:color="auto" w:fill="FFFFFF"/>
        <w:spacing w:before="120" w:after="0" w:line="240" w:lineRule="auto"/>
        <w:jc w:val="both"/>
        <w:rPr>
          <w:ins w:id="19" w:author="Author"/>
          <w:rFonts w:ascii="inherit" w:eastAsia="Times New Roman" w:hAnsi="inherit" w:cs="Times New Roman"/>
          <w:color w:val="000000"/>
          <w:sz w:val="24"/>
          <w:szCs w:val="24"/>
          <w:lang w:eastAsia="en-GB"/>
        </w:rPr>
      </w:pPr>
    </w:p>
    <w:p w14:paraId="10529F32" w14:textId="77777777" w:rsidR="00B62722" w:rsidRPr="00CD2952" w:rsidRDefault="00B62722" w:rsidP="00B62722">
      <w:pPr>
        <w:shd w:val="clear" w:color="auto" w:fill="FFFFFF"/>
        <w:spacing w:before="120" w:after="0" w:line="240" w:lineRule="auto"/>
        <w:jc w:val="center"/>
        <w:rPr>
          <w:ins w:id="20" w:author="Author"/>
          <w:rFonts w:ascii="inherit" w:eastAsia="Times New Roman" w:hAnsi="inherit" w:cs="Times New Roman"/>
          <w:color w:val="000000"/>
          <w:sz w:val="24"/>
          <w:szCs w:val="24"/>
          <w:lang w:eastAsia="en-GB"/>
        </w:rPr>
      </w:pPr>
      <w:commentRangeStart w:id="21"/>
      <w:ins w:id="22" w:author="Author">
        <w:r w:rsidRPr="00CD2952">
          <w:rPr>
            <w:rFonts w:ascii="inherit" w:eastAsia="Times New Roman" w:hAnsi="inherit" w:cs="Times New Roman"/>
            <w:color w:val="000000"/>
            <w:sz w:val="24"/>
            <w:szCs w:val="24"/>
            <w:lang w:eastAsia="en-GB"/>
          </w:rPr>
          <w:t>Article ZZ</w:t>
        </w:r>
      </w:ins>
    </w:p>
    <w:p w14:paraId="4CB206C6" w14:textId="77777777" w:rsidR="00B62722" w:rsidRPr="00387AD4" w:rsidRDefault="00B62722" w:rsidP="00B62722">
      <w:pPr>
        <w:shd w:val="clear" w:color="auto" w:fill="FFFFFF"/>
        <w:spacing w:before="120" w:after="0" w:line="240" w:lineRule="auto"/>
        <w:jc w:val="center"/>
        <w:rPr>
          <w:ins w:id="23" w:author="Author"/>
          <w:rFonts w:ascii="inherit" w:eastAsia="Times New Roman" w:hAnsi="inherit" w:cs="Times New Roman"/>
          <w:b/>
          <w:bCs/>
          <w:color w:val="000000"/>
          <w:sz w:val="24"/>
          <w:szCs w:val="24"/>
          <w:lang w:eastAsia="en-GB"/>
        </w:rPr>
      </w:pPr>
      <w:ins w:id="24" w:author="Author">
        <w:r w:rsidRPr="00387AD4">
          <w:rPr>
            <w:rFonts w:ascii="inherit" w:eastAsia="Times New Roman" w:hAnsi="inherit" w:cs="Times New Roman"/>
            <w:b/>
            <w:bCs/>
            <w:color w:val="000000"/>
            <w:sz w:val="24"/>
            <w:szCs w:val="24"/>
            <w:lang w:eastAsia="en-GB"/>
          </w:rPr>
          <w:t>Common Provisions on Equipment Certificates</w:t>
        </w:r>
        <w:commentRangeEnd w:id="21"/>
        <w:r>
          <w:rPr>
            <w:rStyle w:val="CommentReference"/>
          </w:rPr>
          <w:commentReference w:id="21"/>
        </w:r>
      </w:ins>
    </w:p>
    <w:p w14:paraId="64BAA9F4" w14:textId="77777777" w:rsidR="00B62722" w:rsidRPr="00CD2952" w:rsidRDefault="00B62722" w:rsidP="00B62722">
      <w:pPr>
        <w:shd w:val="clear" w:color="auto" w:fill="FFFFFF"/>
        <w:spacing w:before="120" w:after="0" w:line="240" w:lineRule="auto"/>
        <w:jc w:val="both"/>
        <w:rPr>
          <w:ins w:id="25" w:author="Author"/>
          <w:rFonts w:ascii="inherit" w:eastAsia="Times New Roman" w:hAnsi="inherit" w:cs="Times New Roman"/>
          <w:color w:val="000000"/>
          <w:sz w:val="24"/>
          <w:szCs w:val="24"/>
          <w:lang w:eastAsia="en-GB"/>
        </w:rPr>
      </w:pPr>
      <w:ins w:id="26" w:author="Author">
        <w:r w:rsidRPr="00CD2952">
          <w:rPr>
            <w:rFonts w:ascii="inherit" w:eastAsia="Times New Roman" w:hAnsi="inherit" w:cs="Times New Roman"/>
            <w:color w:val="000000"/>
            <w:sz w:val="24"/>
            <w:szCs w:val="24"/>
            <w:lang w:eastAsia="en-GB"/>
          </w:rPr>
          <w:t>1.</w:t>
        </w:r>
        <w:r w:rsidRPr="00CD2952">
          <w:rPr>
            <w:rFonts w:ascii="inherit" w:eastAsia="Times New Roman" w:hAnsi="inherit" w:cs="Times New Roman"/>
            <w:color w:val="000000"/>
            <w:sz w:val="24"/>
            <w:szCs w:val="24"/>
            <w:lang w:eastAsia="en-GB"/>
          </w:rPr>
          <w:tab/>
          <w:t xml:space="preserve">In the case that the compliance scheme specified by the RSO provides for the use of equipment certificates issued by an authorised certifier in the context of Title III and/or Title IV, the equipment certificates shall comply with the following provisions: </w:t>
        </w:r>
      </w:ins>
    </w:p>
    <w:p w14:paraId="6816CF2E" w14:textId="77777777" w:rsidR="00B62722" w:rsidRPr="00CD2952" w:rsidRDefault="00B62722" w:rsidP="00B62722">
      <w:pPr>
        <w:shd w:val="clear" w:color="auto" w:fill="FFFFFF"/>
        <w:spacing w:before="120" w:after="0" w:line="240" w:lineRule="auto"/>
        <w:jc w:val="both"/>
        <w:rPr>
          <w:ins w:id="27" w:author="Author"/>
          <w:rFonts w:ascii="inherit" w:eastAsia="Times New Roman" w:hAnsi="inherit" w:cs="Times New Roman"/>
          <w:color w:val="000000"/>
          <w:sz w:val="24"/>
          <w:szCs w:val="24"/>
          <w:lang w:eastAsia="en-GB"/>
        </w:rPr>
      </w:pPr>
      <w:ins w:id="28" w:author="Author">
        <w:r w:rsidRPr="00CD2952">
          <w:rPr>
            <w:rFonts w:ascii="inherit" w:eastAsia="Times New Roman" w:hAnsi="inherit" w:cs="Times New Roman"/>
            <w:color w:val="000000"/>
            <w:sz w:val="24"/>
            <w:szCs w:val="24"/>
            <w:lang w:eastAsia="en-GB"/>
          </w:rPr>
          <w:t>a)</w:t>
        </w:r>
        <w:r w:rsidRPr="00CD2952">
          <w:rPr>
            <w:rFonts w:ascii="inherit" w:eastAsia="Times New Roman" w:hAnsi="inherit" w:cs="Times New Roman"/>
            <w:color w:val="000000"/>
            <w:sz w:val="24"/>
            <w:szCs w:val="24"/>
            <w:lang w:eastAsia="en-GB"/>
          </w:rPr>
          <w:tab/>
          <w:t>Any equipment certificate shall be based on the certification scheme as specified in the compliance scheme.</w:t>
        </w:r>
      </w:ins>
    </w:p>
    <w:p w14:paraId="4E16F3DF" w14:textId="107C9D71" w:rsidR="00B62722" w:rsidRPr="00CD2952" w:rsidRDefault="00B62722" w:rsidP="00B62722">
      <w:pPr>
        <w:shd w:val="clear" w:color="auto" w:fill="FFFFFF"/>
        <w:spacing w:before="120" w:after="0" w:line="240" w:lineRule="auto"/>
        <w:jc w:val="both"/>
        <w:rPr>
          <w:ins w:id="29" w:author="Author"/>
          <w:rFonts w:ascii="inherit" w:eastAsia="Times New Roman" w:hAnsi="inherit" w:cs="Times New Roman"/>
          <w:color w:val="000000"/>
          <w:sz w:val="24"/>
          <w:szCs w:val="24"/>
          <w:lang w:eastAsia="en-GB"/>
        </w:rPr>
      </w:pPr>
      <w:ins w:id="30" w:author="Author">
        <w:r w:rsidRPr="00CD2952">
          <w:rPr>
            <w:rFonts w:ascii="inherit" w:eastAsia="Times New Roman" w:hAnsi="inherit" w:cs="Times New Roman"/>
            <w:color w:val="000000"/>
            <w:sz w:val="24"/>
            <w:szCs w:val="24"/>
            <w:lang w:eastAsia="en-GB"/>
          </w:rPr>
          <w:t>b)</w:t>
        </w:r>
        <w:r w:rsidRPr="00CD2952">
          <w:rPr>
            <w:rFonts w:ascii="inherit" w:eastAsia="Times New Roman" w:hAnsi="inherit" w:cs="Times New Roman"/>
            <w:color w:val="000000"/>
            <w:sz w:val="24"/>
            <w:szCs w:val="24"/>
            <w:lang w:eastAsia="en-GB"/>
          </w:rPr>
          <w:tab/>
          <w:t xml:space="preserve">The equipment certificates are classified into </w:t>
        </w:r>
        <w:r>
          <w:rPr>
            <w:rFonts w:ascii="inherit" w:eastAsia="Times New Roman" w:hAnsi="inherit" w:cs="Times New Roman"/>
            <w:color w:val="000000"/>
            <w:sz w:val="24"/>
            <w:szCs w:val="24"/>
            <w:lang w:eastAsia="en-GB"/>
          </w:rPr>
          <w:t>demand unit</w:t>
        </w:r>
        <w:r w:rsidRPr="00CD2952">
          <w:rPr>
            <w:rFonts w:ascii="inherit" w:eastAsia="Times New Roman" w:hAnsi="inherit" w:cs="Times New Roman"/>
            <w:color w:val="000000"/>
            <w:sz w:val="24"/>
            <w:szCs w:val="24"/>
            <w:lang w:eastAsia="en-GB"/>
          </w:rPr>
          <w:t xml:space="preserve"> certificates, </w:t>
        </w:r>
        <w:r w:rsidRPr="005C5B49">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 xml:space="preserve"> </w:t>
        </w:r>
        <w:r w:rsidRPr="005C5B49">
          <w:rPr>
            <w:rFonts w:ascii="inherit" w:eastAsia="Times New Roman" w:hAnsi="inherit" w:cs="Times New Roman"/>
            <w:sz w:val="24"/>
            <w:szCs w:val="24"/>
            <w:lang w:eastAsia="en-GB"/>
          </w:rPr>
          <w:t>supply equipment</w:t>
        </w:r>
        <w:r>
          <w:rPr>
            <w:rFonts w:ascii="inherit" w:eastAsia="Times New Roman" w:hAnsi="inherit" w:cs="Times New Roman"/>
            <w:sz w:val="24"/>
            <w:szCs w:val="24"/>
            <w:lang w:eastAsia="en-GB"/>
          </w:rPr>
          <w:t xml:space="preserve"> certificates,</w:t>
        </w:r>
        <w:r w:rsidRPr="00CD2952">
          <w:rPr>
            <w:rFonts w:ascii="inherit" w:eastAsia="Times New Roman" w:hAnsi="inherit" w:cs="Times New Roman"/>
            <w:color w:val="000000"/>
            <w:sz w:val="24"/>
            <w:szCs w:val="24"/>
            <w:lang w:eastAsia="en-GB"/>
          </w:rPr>
          <w:t xml:space="preserve"> component certificates and PGM certificates. The equipment certificates shall demonstrate the conformity with the specified requirements as defined in the compliance scheme by applying the respective evaluation and assessment measures according to the certification scheme </w:t>
        </w:r>
      </w:ins>
    </w:p>
    <w:p w14:paraId="61969BE2" w14:textId="77777777" w:rsidR="00B62722" w:rsidRPr="00CD2952" w:rsidRDefault="00B62722" w:rsidP="00B62722">
      <w:pPr>
        <w:shd w:val="clear" w:color="auto" w:fill="FFFFFF"/>
        <w:spacing w:before="120" w:after="0" w:line="240" w:lineRule="auto"/>
        <w:jc w:val="both"/>
        <w:rPr>
          <w:ins w:id="31" w:author="Author"/>
          <w:rFonts w:ascii="inherit" w:eastAsia="Times New Roman" w:hAnsi="inherit" w:cs="Times New Roman"/>
          <w:color w:val="000000"/>
          <w:sz w:val="24"/>
          <w:szCs w:val="24"/>
          <w:lang w:eastAsia="en-GB"/>
        </w:rPr>
      </w:pPr>
    </w:p>
    <w:p w14:paraId="69E72030" w14:textId="77777777" w:rsidR="00B62722" w:rsidRPr="00CD2952" w:rsidRDefault="00B62722" w:rsidP="00B62722">
      <w:pPr>
        <w:shd w:val="clear" w:color="auto" w:fill="FFFFFF"/>
        <w:spacing w:before="120" w:after="0" w:line="240" w:lineRule="auto"/>
        <w:jc w:val="both"/>
        <w:rPr>
          <w:ins w:id="32" w:author="Author"/>
          <w:rFonts w:ascii="inherit" w:eastAsia="Times New Roman" w:hAnsi="inherit" w:cs="Times New Roman"/>
          <w:color w:val="000000"/>
          <w:sz w:val="24"/>
          <w:szCs w:val="24"/>
          <w:lang w:eastAsia="en-GB"/>
        </w:rPr>
      </w:pPr>
      <w:ins w:id="33" w:author="Author">
        <w:r w:rsidRPr="00CD2952">
          <w:rPr>
            <w:rFonts w:ascii="inherit" w:eastAsia="Times New Roman" w:hAnsi="inherit" w:cs="Times New Roman"/>
            <w:color w:val="000000"/>
            <w:sz w:val="24"/>
            <w:szCs w:val="24"/>
            <w:lang w:eastAsia="en-GB"/>
          </w:rPr>
          <w:t>c)</w:t>
        </w:r>
        <w:r w:rsidRPr="00CD2952">
          <w:rPr>
            <w:rFonts w:ascii="inherit" w:eastAsia="Times New Roman" w:hAnsi="inherit" w:cs="Times New Roman"/>
            <w:color w:val="000000"/>
            <w:sz w:val="24"/>
            <w:szCs w:val="24"/>
            <w:lang w:eastAsia="en-GB"/>
          </w:rPr>
          <w:tab/>
          <w:t>Specified requirements referred to within equipment certificates may be defined by the requirements as set out in Title II, provided by a national implementation under this Regulation, by relevant internationally recognized European standards and/or alternative schemes that may also be applicable.</w:t>
        </w:r>
      </w:ins>
    </w:p>
    <w:p w14:paraId="62CAD1A3" w14:textId="77777777" w:rsidR="00B62722" w:rsidRPr="00CD2952" w:rsidRDefault="00B62722" w:rsidP="00B62722">
      <w:pPr>
        <w:shd w:val="clear" w:color="auto" w:fill="FFFFFF"/>
        <w:spacing w:before="120" w:after="0" w:line="240" w:lineRule="auto"/>
        <w:jc w:val="both"/>
        <w:rPr>
          <w:ins w:id="34" w:author="Author"/>
          <w:rFonts w:ascii="inherit" w:eastAsia="Times New Roman" w:hAnsi="inherit" w:cs="Times New Roman"/>
          <w:color w:val="000000"/>
          <w:sz w:val="24"/>
          <w:szCs w:val="24"/>
          <w:lang w:eastAsia="en-GB"/>
        </w:rPr>
      </w:pPr>
    </w:p>
    <w:p w14:paraId="19D95241" w14:textId="77777777" w:rsidR="00B62722" w:rsidRPr="00CD2952" w:rsidRDefault="00B62722" w:rsidP="00B62722">
      <w:pPr>
        <w:shd w:val="clear" w:color="auto" w:fill="FFFFFF"/>
        <w:spacing w:before="120" w:after="0" w:line="240" w:lineRule="auto"/>
        <w:jc w:val="both"/>
        <w:rPr>
          <w:ins w:id="35" w:author="Author"/>
          <w:rFonts w:ascii="inherit" w:eastAsia="Times New Roman" w:hAnsi="inherit" w:cs="Times New Roman"/>
          <w:color w:val="000000"/>
          <w:sz w:val="24"/>
          <w:szCs w:val="24"/>
          <w:lang w:eastAsia="en-GB"/>
        </w:rPr>
      </w:pPr>
      <w:ins w:id="36" w:author="Author">
        <w:r w:rsidRPr="00CD2952">
          <w:rPr>
            <w:rFonts w:ascii="inherit" w:eastAsia="Times New Roman" w:hAnsi="inherit" w:cs="Times New Roman"/>
            <w:color w:val="000000"/>
            <w:sz w:val="24"/>
            <w:szCs w:val="24"/>
            <w:lang w:eastAsia="en-GB"/>
          </w:rPr>
          <w:t>2.</w:t>
        </w:r>
        <w:r w:rsidRPr="00CD2952">
          <w:rPr>
            <w:rFonts w:ascii="inherit" w:eastAsia="Times New Roman" w:hAnsi="inherit" w:cs="Times New Roman"/>
            <w:color w:val="000000"/>
            <w:sz w:val="24"/>
            <w:szCs w:val="24"/>
            <w:lang w:eastAsia="en-GB"/>
          </w:rPr>
          <w:tab/>
          <w:t xml:space="preserve">RSOs shall accept equipment certificates issued by authorized certifiers of any Member States whose accreditation is given by the respective national affiliate of the European cooperation for Accreditation (‘EA’). </w:t>
        </w:r>
      </w:ins>
    </w:p>
    <w:p w14:paraId="41353AA4" w14:textId="77777777" w:rsidR="00B62722" w:rsidRPr="00CD2952" w:rsidRDefault="00B62722" w:rsidP="00B62722">
      <w:pPr>
        <w:shd w:val="clear" w:color="auto" w:fill="FFFFFF"/>
        <w:spacing w:before="120" w:after="0" w:line="240" w:lineRule="auto"/>
        <w:jc w:val="both"/>
        <w:rPr>
          <w:ins w:id="37" w:author="Author"/>
          <w:rFonts w:ascii="inherit" w:eastAsia="Times New Roman" w:hAnsi="inherit" w:cs="Times New Roman"/>
          <w:color w:val="000000"/>
          <w:sz w:val="24"/>
          <w:szCs w:val="24"/>
          <w:lang w:eastAsia="en-GB"/>
        </w:rPr>
      </w:pPr>
    </w:p>
    <w:p w14:paraId="321773CE" w14:textId="77777777" w:rsidR="00B62722" w:rsidRPr="00CD2952" w:rsidRDefault="00B62722" w:rsidP="00B62722">
      <w:pPr>
        <w:shd w:val="clear" w:color="auto" w:fill="FFFFFF"/>
        <w:spacing w:before="120" w:after="0" w:line="240" w:lineRule="auto"/>
        <w:jc w:val="both"/>
        <w:rPr>
          <w:ins w:id="38" w:author="Author"/>
          <w:rFonts w:ascii="inherit" w:eastAsia="Times New Roman" w:hAnsi="inherit" w:cs="Times New Roman"/>
          <w:color w:val="000000"/>
          <w:sz w:val="24"/>
          <w:szCs w:val="24"/>
          <w:lang w:eastAsia="en-GB"/>
        </w:rPr>
      </w:pPr>
      <w:ins w:id="39" w:author="Author">
        <w:r w:rsidRPr="00CD2952">
          <w:rPr>
            <w:rFonts w:ascii="inherit" w:eastAsia="Times New Roman" w:hAnsi="inherit" w:cs="Times New Roman"/>
            <w:color w:val="000000"/>
            <w:sz w:val="24"/>
            <w:szCs w:val="24"/>
            <w:lang w:eastAsia="en-GB"/>
          </w:rPr>
          <w:t>3.</w:t>
        </w:r>
        <w:r w:rsidRPr="00CD2952">
          <w:rPr>
            <w:rFonts w:ascii="inherit" w:eastAsia="Times New Roman" w:hAnsi="inherit" w:cs="Times New Roman"/>
            <w:color w:val="000000"/>
            <w:sz w:val="24"/>
            <w:szCs w:val="24"/>
            <w:lang w:eastAsia="en-GB"/>
          </w:rPr>
          <w:tab/>
          <w:t>RSOs may accept equipment certificates that provide a statement of conformity with respect to specified requirements others than the requirements at national level implemented under this Regulation according to the provisions of Article 7 (1), i.e. the RSOs’ national grid codes. In such case, the RSO shall specify the acceptance conditions within the compliance scheme, as well as which additional information needs to be provided in order to demonstrate the compliance of the equipment with the established requirements at national level implemented under this Regulation.</w:t>
        </w:r>
      </w:ins>
    </w:p>
    <w:p w14:paraId="48C27197" w14:textId="77777777" w:rsidR="00B62722" w:rsidRPr="00CD2952" w:rsidRDefault="00B62722" w:rsidP="00B62722">
      <w:pPr>
        <w:shd w:val="clear" w:color="auto" w:fill="FFFFFF"/>
        <w:spacing w:before="120" w:after="0" w:line="240" w:lineRule="auto"/>
        <w:jc w:val="both"/>
        <w:rPr>
          <w:ins w:id="40" w:author="Author"/>
          <w:rFonts w:ascii="inherit" w:eastAsia="Times New Roman" w:hAnsi="inherit" w:cs="Times New Roman"/>
          <w:color w:val="000000"/>
          <w:sz w:val="24"/>
          <w:szCs w:val="24"/>
          <w:lang w:eastAsia="en-GB"/>
        </w:rPr>
      </w:pPr>
    </w:p>
    <w:p w14:paraId="668C79D5" w14:textId="77777777" w:rsidR="00B62722" w:rsidRPr="00CD2952" w:rsidRDefault="00B62722" w:rsidP="00B62722">
      <w:pPr>
        <w:shd w:val="clear" w:color="auto" w:fill="FFFFFF"/>
        <w:spacing w:before="120" w:after="0" w:line="240" w:lineRule="auto"/>
        <w:jc w:val="both"/>
        <w:rPr>
          <w:ins w:id="41" w:author="Author"/>
          <w:rFonts w:ascii="inherit" w:eastAsia="Times New Roman" w:hAnsi="inherit" w:cs="Times New Roman"/>
          <w:color w:val="000000"/>
          <w:sz w:val="24"/>
          <w:szCs w:val="24"/>
          <w:lang w:eastAsia="en-GB"/>
        </w:rPr>
      </w:pPr>
      <w:ins w:id="42" w:author="Author">
        <w:r w:rsidRPr="00CD2952">
          <w:rPr>
            <w:rFonts w:ascii="inherit" w:eastAsia="Times New Roman" w:hAnsi="inherit" w:cs="Times New Roman"/>
            <w:color w:val="000000"/>
            <w:sz w:val="24"/>
            <w:szCs w:val="24"/>
            <w:lang w:eastAsia="en-GB"/>
          </w:rPr>
          <w:t>4.</w:t>
        </w:r>
        <w:r w:rsidRPr="00CD2952">
          <w:rPr>
            <w:rFonts w:ascii="inherit" w:eastAsia="Times New Roman" w:hAnsi="inherit" w:cs="Times New Roman"/>
            <w:color w:val="000000"/>
            <w:sz w:val="24"/>
            <w:szCs w:val="24"/>
            <w:lang w:eastAsia="en-GB"/>
          </w:rPr>
          <w:tab/>
          <w:t>The compliance scheme defined by the RSO may define as eligible those equipment certificates where the statement of conformity covers only selected specified requirements (e.g. FRT, LFSM, etc.). These will be used within the compliance scheme required by the RSO.</w:t>
        </w:r>
      </w:ins>
    </w:p>
    <w:p w14:paraId="362AC143" w14:textId="77777777" w:rsidR="00B62722" w:rsidRPr="00CD2952" w:rsidRDefault="00B62722" w:rsidP="00B62722">
      <w:pPr>
        <w:shd w:val="clear" w:color="auto" w:fill="FFFFFF"/>
        <w:spacing w:before="120" w:after="0" w:line="240" w:lineRule="auto"/>
        <w:jc w:val="both"/>
        <w:rPr>
          <w:ins w:id="43" w:author="Author"/>
          <w:rFonts w:ascii="inherit" w:eastAsia="Times New Roman" w:hAnsi="inherit" w:cs="Times New Roman"/>
          <w:color w:val="000000"/>
          <w:sz w:val="24"/>
          <w:szCs w:val="24"/>
          <w:lang w:eastAsia="en-GB"/>
        </w:rPr>
      </w:pPr>
    </w:p>
    <w:p w14:paraId="395C792D" w14:textId="77777777" w:rsidR="00B62722" w:rsidRPr="00CA495E" w:rsidRDefault="00B62722"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0A4D638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55F0139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762CC173"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2E06560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260C973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4C11D89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63AF213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50FB62B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570796F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6799A8B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0CE97B8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4357D4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431306D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333420B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4EA151BA"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67D8CAED"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F87118"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463E551F">
          <v:rect id="_x0000_i1027" alt="" style="width:203.75pt;height:.75pt;mso-width-percent:0;mso-height-percent:0;mso-width-percent:0;mso-height-percent:0" o:hrpct="0" o:hrstd="t" o:hrnoshade="t" o:hr="t" fillcolor="black" stroked="f"/>
        </w:pict>
      </w:r>
    </w:p>
    <w:p w14:paraId="7AE9CB5A" w14:textId="77777777" w:rsidR="008E4E18" w:rsidRPr="00CA495E" w:rsidRDefault="00F8711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F8711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F8711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F8711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F8711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F8711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F8711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F87118"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60546BDD">
          <v:rect id="_x0000_i1028" alt="" style="width:101.85pt;height:.75pt;mso-width-percent:0;mso-height-percent:0;mso-width-percent:0;mso-height-percent:0"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02EDDEBD"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7A86ADB5"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1BC2E9AD"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1F8B5210"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3ED7FCD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7F0B9373"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6C9B5156"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1D8C44C2"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29368B56"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2C8C394F"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1A7F681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24C8EC6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4B223882"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F87118"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21BAE2D1">
          <v:rect id="_x0000_i1029" alt="" style="width:101.85pt;height:.75pt;mso-width-percent:0;mso-height-percent:0;mso-width-percent:0;mso-height-percent:0"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4BDC973A"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CD78A5" w:rsidRDefault="007B7E56" w:rsidP="009F7183">
            <w:pPr>
              <w:rPr>
                <w:rFonts w:ascii="inherit" w:hAnsi="inherit"/>
                <w:lang w:val="en-GB"/>
              </w:rPr>
            </w:pPr>
          </w:p>
        </w:tc>
        <w:tc>
          <w:tcPr>
            <w:tcW w:w="1354" w:type="dxa"/>
            <w:vMerge/>
          </w:tcPr>
          <w:p w14:paraId="24A87BED"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CD78A5">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CD78A5" w:rsidRDefault="007B7E56" w:rsidP="009F7183">
            <w:pPr>
              <w:rPr>
                <w:rFonts w:ascii="inherit" w:hAnsi="inherit"/>
                <w:lang w:val="en-GB"/>
              </w:rPr>
            </w:pPr>
          </w:p>
        </w:tc>
        <w:tc>
          <w:tcPr>
            <w:tcW w:w="1354" w:type="dxa"/>
            <w:vMerge/>
          </w:tcPr>
          <w:p w14:paraId="19D93CA0"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CD78A5" w:rsidRDefault="007B7E56" w:rsidP="009F7183">
            <w:pPr>
              <w:rPr>
                <w:rFonts w:ascii="inherit" w:hAnsi="inherit"/>
                <w:lang w:val="en-GB"/>
              </w:rPr>
            </w:pPr>
          </w:p>
        </w:tc>
        <w:tc>
          <w:tcPr>
            <w:tcW w:w="1354" w:type="dxa"/>
            <w:vMerge/>
          </w:tcPr>
          <w:p w14:paraId="48062DDD"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CD78A5">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CD78A5" w:rsidRDefault="007B7E56" w:rsidP="009F7183">
            <w:pPr>
              <w:rPr>
                <w:rFonts w:ascii="inherit" w:hAnsi="inherit"/>
                <w:lang w:val="en-GB"/>
              </w:rPr>
            </w:pPr>
          </w:p>
        </w:tc>
        <w:tc>
          <w:tcPr>
            <w:tcW w:w="1354" w:type="dxa"/>
            <w:vMerge/>
          </w:tcPr>
          <w:p w14:paraId="19F8B4A8"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CD78A5" w:rsidRDefault="007B7E56" w:rsidP="009F7183">
            <w:pPr>
              <w:rPr>
                <w:rFonts w:ascii="inherit" w:hAnsi="inherit"/>
                <w:lang w:val="en-GB"/>
              </w:rPr>
            </w:pPr>
          </w:p>
        </w:tc>
        <w:tc>
          <w:tcPr>
            <w:tcW w:w="1354" w:type="dxa"/>
            <w:vMerge/>
          </w:tcPr>
          <w:p w14:paraId="09FA7EA1"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CD78A5" w:rsidRDefault="007B7E56" w:rsidP="009F7183">
            <w:pPr>
              <w:rPr>
                <w:rFonts w:ascii="inherit" w:hAnsi="inherit"/>
                <w:lang w:val="en-GB"/>
              </w:rPr>
            </w:pPr>
          </w:p>
        </w:tc>
        <w:tc>
          <w:tcPr>
            <w:tcW w:w="1354" w:type="dxa"/>
            <w:vMerge/>
          </w:tcPr>
          <w:p w14:paraId="7207FD9E"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1,10 pu-1,20 pu</w:t>
            </w:r>
          </w:p>
        </w:tc>
        <w:tc>
          <w:tcPr>
            <w:tcW w:w="2510" w:type="dxa"/>
          </w:tcPr>
          <w:p w14:paraId="608D5C17"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1,10 pu-1,20 pu</w:t>
            </w:r>
          </w:p>
        </w:tc>
        <w:tc>
          <w:tcPr>
            <w:tcW w:w="2510" w:type="dxa"/>
          </w:tcPr>
          <w:p w14:paraId="780C5AC4"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1,10 pu-1,20 pu</w:t>
            </w:r>
          </w:p>
        </w:tc>
        <w:tc>
          <w:tcPr>
            <w:tcW w:w="2510" w:type="dxa"/>
          </w:tcPr>
          <w:p w14:paraId="09B80526"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CD78A5" w:rsidRDefault="007B7E56" w:rsidP="009F7183">
            <w:pPr>
              <w:rPr>
                <w:rFonts w:ascii="inherit" w:hAnsi="inherit"/>
                <w:lang w:val="en-GB"/>
              </w:rPr>
            </w:pPr>
          </w:p>
        </w:tc>
        <w:tc>
          <w:tcPr>
            <w:tcW w:w="1354" w:type="dxa"/>
            <w:vMerge/>
          </w:tcPr>
          <w:p w14:paraId="56DAA93E"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CD78A5" w:rsidRDefault="007B7E56" w:rsidP="009F7183">
            <w:pPr>
              <w:rPr>
                <w:rFonts w:ascii="inherit" w:hAnsi="inherit"/>
                <w:lang w:val="en-GB"/>
              </w:rPr>
            </w:pPr>
          </w:p>
        </w:tc>
        <w:tc>
          <w:tcPr>
            <w:tcW w:w="1354" w:type="dxa"/>
            <w:vMerge/>
          </w:tcPr>
          <w:p w14:paraId="36EEFDD4"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1,10 pu-1,20 pu</w:t>
            </w:r>
          </w:p>
        </w:tc>
        <w:tc>
          <w:tcPr>
            <w:tcW w:w="2510" w:type="dxa"/>
          </w:tcPr>
          <w:p w14:paraId="5E932176"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1,10 pu-1,20 pu</w:t>
            </w:r>
          </w:p>
        </w:tc>
        <w:tc>
          <w:tcPr>
            <w:tcW w:w="2510" w:type="dxa"/>
          </w:tcPr>
          <w:p w14:paraId="665BECE3"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1,09 pu-1,20 pu</w:t>
            </w:r>
          </w:p>
        </w:tc>
        <w:tc>
          <w:tcPr>
            <w:tcW w:w="2510" w:type="dxa"/>
          </w:tcPr>
          <w:p w14:paraId="10D9CBDB"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1,10 pu-1,20 pu</w:t>
            </w:r>
          </w:p>
        </w:tc>
        <w:tc>
          <w:tcPr>
            <w:tcW w:w="2510" w:type="dxa"/>
          </w:tcPr>
          <w:p w14:paraId="4AEFE77F"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1,15 pu-1,20 pu</w:t>
            </w:r>
          </w:p>
        </w:tc>
        <w:tc>
          <w:tcPr>
            <w:tcW w:w="2510" w:type="dxa"/>
          </w:tcPr>
          <w:p w14:paraId="286930DB"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CD78A5">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1,15 pu-1,20 pu</w:t>
            </w:r>
          </w:p>
        </w:tc>
        <w:tc>
          <w:tcPr>
            <w:tcW w:w="2510" w:type="dxa"/>
          </w:tcPr>
          <w:p w14:paraId="4EA5D8FA"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1,15 pu-1,20 pu</w:t>
            </w:r>
          </w:p>
        </w:tc>
        <w:tc>
          <w:tcPr>
            <w:tcW w:w="2510" w:type="dxa"/>
          </w:tcPr>
          <w:p w14:paraId="4DFC2600"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CD78A5">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1,15 pu-1,20 pu</w:t>
            </w:r>
          </w:p>
        </w:tc>
        <w:tc>
          <w:tcPr>
            <w:tcW w:w="2510" w:type="dxa"/>
          </w:tcPr>
          <w:p w14:paraId="11D5E6C9" w14:textId="77777777" w:rsidR="007B7E56" w:rsidRPr="00CD78A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CD78A5">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0C07571F"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F87118"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199C2420">
          <v:rect id="_x0000_i1030" alt="" style="width:203.75pt;height:.75pt;mso-width-percent:0;mso-height-percent:0;mso-width-percent:0;mso-height-percent:0" o:hrpct="0" o:hralign="center" o:hrstd="t" o:hrnoshade="t" o:hr="t" fillcolor="black" stroked="f"/>
        </w:pict>
      </w:r>
    </w:p>
    <w:p w14:paraId="03CFC2AB" w14:textId="77777777" w:rsidR="005F0D07" w:rsidRPr="00CA495E" w:rsidRDefault="005F0D07"/>
    <w:sectPr w:rsidR="005F0D07" w:rsidRPr="00CA495E">
      <w:footerReference w:type="default" r:id="rId3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hor" w:initials="A">
    <w:p w14:paraId="58FB5828" w14:textId="77777777" w:rsidR="00B62722" w:rsidRDefault="00B62722" w:rsidP="00B62722">
      <w:pPr>
        <w:pStyle w:val="CommentText"/>
      </w:pPr>
      <w:r>
        <w:rPr>
          <w:rStyle w:val="CommentReference"/>
        </w:rPr>
        <w:annotationRef/>
      </w:r>
      <w:r>
        <w:t>To motivate the proposed provisions on compliance schemes</w:t>
      </w:r>
    </w:p>
  </w:comment>
  <w:comment w:id="10" w:author="Author" w:initials="A">
    <w:p w14:paraId="0D203E04" w14:textId="77777777" w:rsidR="00405CF4" w:rsidRDefault="00405CF4" w:rsidP="00405CF4">
      <w:pPr>
        <w:pStyle w:val="CommentText"/>
      </w:pPr>
      <w:r>
        <w:rPr>
          <w:rStyle w:val="CommentReference"/>
        </w:rPr>
        <w:annotationRef/>
      </w:r>
      <w:r>
        <w:t>To set up a scheme for the provision of compliance schemes on national level – equivalent to the provisions on requirements of general application in paragraph (4). The missing provision of a time frame for the definition of compliance schemes in the RfG:2016 has led to much uncertainty for project developers and manufacturers in the past 7 years, as schemes are still not available in many Member States by now.</w:t>
      </w:r>
    </w:p>
  </w:comment>
  <w:comment w:id="15" w:author="Author" w:initials="A">
    <w:p w14:paraId="11111561" w14:textId="6CD8FB37" w:rsidR="00B62722" w:rsidRPr="003F32AE" w:rsidRDefault="00B62722" w:rsidP="00B62722">
      <w:pPr>
        <w:pStyle w:val="NormalWeb"/>
        <w:shd w:val="clear" w:color="auto" w:fill="FFFFFF"/>
        <w:suppressOverlap/>
        <w:rPr>
          <w:rFonts w:asciiTheme="minorHAnsi" w:hAnsiTheme="minorHAnsi" w:cstheme="minorHAnsi"/>
          <w:color w:val="333333"/>
          <w:sz w:val="20"/>
          <w:szCs w:val="20"/>
        </w:rPr>
      </w:pPr>
      <w:r>
        <w:rPr>
          <w:rStyle w:val="CommentReference"/>
        </w:rPr>
        <w:annotationRef/>
      </w:r>
      <w:r>
        <w:rPr>
          <w:rFonts w:asciiTheme="minorHAnsi" w:hAnsiTheme="minorHAnsi" w:cstheme="minorHAnsi"/>
          <w:color w:val="333333"/>
          <w:sz w:val="20"/>
          <w:szCs w:val="20"/>
        </w:rPr>
        <w:t xml:space="preserve">With reference to </w:t>
      </w:r>
      <w:r w:rsidRPr="00641F1B">
        <w:rPr>
          <w:rFonts w:asciiTheme="minorHAnsi" w:hAnsiTheme="minorHAnsi" w:cstheme="minorHAnsi"/>
          <w:color w:val="333333"/>
          <w:sz w:val="20"/>
          <w:szCs w:val="20"/>
        </w:rPr>
        <w:t xml:space="preserve">the policy paper's </w:t>
      </w:r>
      <w:r>
        <w:rPr>
          <w:rFonts w:asciiTheme="minorHAnsi" w:hAnsiTheme="minorHAnsi" w:cstheme="minorHAnsi"/>
          <w:color w:val="333333"/>
          <w:sz w:val="20"/>
          <w:szCs w:val="20"/>
        </w:rPr>
        <w:t xml:space="preserve">key area Compliance and following the </w:t>
      </w:r>
      <w:r w:rsidRPr="00645377">
        <w:rPr>
          <w:rFonts w:asciiTheme="minorHAnsi" w:hAnsiTheme="minorHAnsi" w:cstheme="minorHAnsi"/>
          <w:color w:val="333333"/>
          <w:sz w:val="20"/>
          <w:szCs w:val="20"/>
        </w:rPr>
        <w:t xml:space="preserve">EG HCF final report. </w:t>
      </w:r>
      <w:r w:rsidRPr="003F32AE">
        <w:rPr>
          <w:rFonts w:asciiTheme="minorHAnsi" w:hAnsiTheme="minorHAnsi" w:cstheme="minorHAnsi"/>
          <w:color w:val="333333"/>
          <w:sz w:val="20"/>
          <w:szCs w:val="20"/>
        </w:rPr>
        <w:t xml:space="preserve">To </w:t>
      </w:r>
      <w:r>
        <w:rPr>
          <w:rFonts w:asciiTheme="minorHAnsi" w:hAnsiTheme="minorHAnsi" w:cstheme="minorHAnsi"/>
          <w:color w:val="333333"/>
          <w:sz w:val="20"/>
          <w:szCs w:val="20"/>
        </w:rPr>
        <w:t>embed the compliance scheme into the operational notification process</w:t>
      </w:r>
    </w:p>
    <w:p w14:paraId="576DF251" w14:textId="77777777" w:rsidR="00B62722" w:rsidRDefault="00B62722" w:rsidP="00B62722">
      <w:pPr>
        <w:pStyle w:val="CommentText"/>
      </w:pPr>
    </w:p>
  </w:comment>
  <w:comment w:id="17" w:author="Author" w:initials="A">
    <w:p w14:paraId="68CA0B78" w14:textId="6D8640F7" w:rsidR="00B62722" w:rsidRDefault="00B62722">
      <w:pPr>
        <w:pStyle w:val="CommentText"/>
      </w:pPr>
      <w:r>
        <w:rPr>
          <w:rStyle w:val="CommentReference"/>
        </w:rPr>
        <w:annotationRef/>
      </w:r>
      <w:r>
        <w:rPr>
          <w:rStyle w:val="CommentReference"/>
        </w:rPr>
        <w:annotationRef/>
      </w:r>
      <w:r>
        <w:t xml:space="preserve">As an option to raise the quality of service in critical aspects of compliance monitoring </w:t>
      </w:r>
    </w:p>
  </w:comment>
  <w:comment w:id="21" w:author="Author" w:initials="A">
    <w:p w14:paraId="6E7EFC90" w14:textId="7F8BB6DD" w:rsidR="00B62722" w:rsidRDefault="00B62722" w:rsidP="00B62722">
      <w:pPr>
        <w:pStyle w:val="CommentText"/>
      </w:pPr>
      <w:r>
        <w:rPr>
          <w:rStyle w:val="CommentReference"/>
        </w:rPr>
        <w:annotationRef/>
      </w:r>
      <w:r>
        <w:t>Aligned with the EG HCF results as further developed in coordination with ENTSO-E for generating units..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FB5828" w15:done="0"/>
  <w15:commentEx w15:paraId="0D203E04" w15:done="0"/>
  <w15:commentEx w15:paraId="576DF251" w15:done="0"/>
  <w15:commentEx w15:paraId="68CA0B78" w15:done="0"/>
  <w15:commentEx w15:paraId="6E7EFC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FB5828" w16cid:durableId="28B8865B"/>
  <w16cid:commentId w16cid:paraId="0D203E04" w16cid:durableId="28B87D00"/>
  <w16cid:commentId w16cid:paraId="576DF251" w16cid:durableId="28BBE211"/>
  <w16cid:commentId w16cid:paraId="68CA0B78" w16cid:durableId="28BC6507"/>
  <w16cid:commentId w16cid:paraId="6E7EFC90" w16cid:durableId="28B884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1B4B3" w14:textId="77777777" w:rsidR="0028262B" w:rsidRDefault="0028262B" w:rsidP="00537C5A">
      <w:pPr>
        <w:spacing w:after="0" w:line="240" w:lineRule="auto"/>
      </w:pPr>
      <w:r>
        <w:separator/>
      </w:r>
    </w:p>
  </w:endnote>
  <w:endnote w:type="continuationSeparator" w:id="0">
    <w:p w14:paraId="71E94494" w14:textId="77777777" w:rsidR="0028262B" w:rsidRDefault="0028262B" w:rsidP="00537C5A">
      <w:pPr>
        <w:spacing w:after="0" w:line="240" w:lineRule="auto"/>
      </w:pPr>
      <w:r>
        <w:continuationSeparator/>
      </w:r>
    </w:p>
  </w:endnote>
  <w:endnote w:type="continuationNotice" w:id="1">
    <w:p w14:paraId="13B9B091" w14:textId="77777777" w:rsidR="0028262B" w:rsidRDefault="002826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A8BF6" w14:textId="77777777" w:rsidR="0028262B" w:rsidRDefault="0028262B" w:rsidP="00537C5A">
      <w:pPr>
        <w:spacing w:after="0" w:line="240" w:lineRule="auto"/>
      </w:pPr>
      <w:r>
        <w:separator/>
      </w:r>
    </w:p>
  </w:footnote>
  <w:footnote w:type="continuationSeparator" w:id="0">
    <w:p w14:paraId="538DB4BA" w14:textId="77777777" w:rsidR="0028262B" w:rsidRDefault="0028262B" w:rsidP="00537C5A">
      <w:pPr>
        <w:spacing w:after="0" w:line="240" w:lineRule="auto"/>
      </w:pPr>
      <w:r>
        <w:continuationSeparator/>
      </w:r>
    </w:p>
  </w:footnote>
  <w:footnote w:type="continuationNotice" w:id="1">
    <w:p w14:paraId="0BF3AF3F" w14:textId="77777777" w:rsidR="0028262B" w:rsidRDefault="0028262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GB" w:vendorID="64" w:dllVersion="4096"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E7D81"/>
    <w:rsid w:val="000F7F49"/>
    <w:rsid w:val="00110BF8"/>
    <w:rsid w:val="00111DF7"/>
    <w:rsid w:val="001312DF"/>
    <w:rsid w:val="00136CF0"/>
    <w:rsid w:val="00142411"/>
    <w:rsid w:val="00146CB5"/>
    <w:rsid w:val="001529A3"/>
    <w:rsid w:val="00155BB2"/>
    <w:rsid w:val="00155EB4"/>
    <w:rsid w:val="00166F8F"/>
    <w:rsid w:val="00170D89"/>
    <w:rsid w:val="00191318"/>
    <w:rsid w:val="0019790D"/>
    <w:rsid w:val="001A4A9B"/>
    <w:rsid w:val="001B0BEF"/>
    <w:rsid w:val="001C5AA8"/>
    <w:rsid w:val="001C5DF2"/>
    <w:rsid w:val="002266DE"/>
    <w:rsid w:val="00240E83"/>
    <w:rsid w:val="00247147"/>
    <w:rsid w:val="00257100"/>
    <w:rsid w:val="0026036B"/>
    <w:rsid w:val="002821E1"/>
    <w:rsid w:val="0028262B"/>
    <w:rsid w:val="00286C6C"/>
    <w:rsid w:val="002910E3"/>
    <w:rsid w:val="002A0A1F"/>
    <w:rsid w:val="002C1C5F"/>
    <w:rsid w:val="002C313D"/>
    <w:rsid w:val="002D134D"/>
    <w:rsid w:val="002D6664"/>
    <w:rsid w:val="002F30B2"/>
    <w:rsid w:val="0032070A"/>
    <w:rsid w:val="00321FF4"/>
    <w:rsid w:val="003446E8"/>
    <w:rsid w:val="003475B4"/>
    <w:rsid w:val="00375CB5"/>
    <w:rsid w:val="003A16FF"/>
    <w:rsid w:val="003A3620"/>
    <w:rsid w:val="003B1751"/>
    <w:rsid w:val="003B4F61"/>
    <w:rsid w:val="003B6CCF"/>
    <w:rsid w:val="003C64E7"/>
    <w:rsid w:val="003C6A47"/>
    <w:rsid w:val="003D50F6"/>
    <w:rsid w:val="003E5A92"/>
    <w:rsid w:val="003F7867"/>
    <w:rsid w:val="00404B85"/>
    <w:rsid w:val="004050B0"/>
    <w:rsid w:val="00405CF4"/>
    <w:rsid w:val="00415EA9"/>
    <w:rsid w:val="00422457"/>
    <w:rsid w:val="0043698E"/>
    <w:rsid w:val="00442594"/>
    <w:rsid w:val="00450CF1"/>
    <w:rsid w:val="004612AF"/>
    <w:rsid w:val="004812F6"/>
    <w:rsid w:val="004849CA"/>
    <w:rsid w:val="00490798"/>
    <w:rsid w:val="004B19AD"/>
    <w:rsid w:val="004B3C07"/>
    <w:rsid w:val="004C1819"/>
    <w:rsid w:val="004D3E49"/>
    <w:rsid w:val="004E1128"/>
    <w:rsid w:val="004E69F4"/>
    <w:rsid w:val="00513EE3"/>
    <w:rsid w:val="00537492"/>
    <w:rsid w:val="00537BB5"/>
    <w:rsid w:val="00537C5A"/>
    <w:rsid w:val="00581CE8"/>
    <w:rsid w:val="0058234A"/>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7890"/>
    <w:rsid w:val="008044F3"/>
    <w:rsid w:val="0080795E"/>
    <w:rsid w:val="00811FAA"/>
    <w:rsid w:val="00820E13"/>
    <w:rsid w:val="00841233"/>
    <w:rsid w:val="008428C3"/>
    <w:rsid w:val="0084436A"/>
    <w:rsid w:val="00850E8C"/>
    <w:rsid w:val="0085189B"/>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902E90"/>
    <w:rsid w:val="00907FF6"/>
    <w:rsid w:val="009107BC"/>
    <w:rsid w:val="009152D7"/>
    <w:rsid w:val="00916964"/>
    <w:rsid w:val="00937958"/>
    <w:rsid w:val="00957C9B"/>
    <w:rsid w:val="00962378"/>
    <w:rsid w:val="00977085"/>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35319"/>
    <w:rsid w:val="00A429F9"/>
    <w:rsid w:val="00A536B3"/>
    <w:rsid w:val="00A6408E"/>
    <w:rsid w:val="00A657BA"/>
    <w:rsid w:val="00A7541E"/>
    <w:rsid w:val="00A77632"/>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2722"/>
    <w:rsid w:val="00B639D1"/>
    <w:rsid w:val="00B97D5D"/>
    <w:rsid w:val="00BB23CF"/>
    <w:rsid w:val="00BB656F"/>
    <w:rsid w:val="00BD28F9"/>
    <w:rsid w:val="00BD6E22"/>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D78A5"/>
    <w:rsid w:val="00CF3C5C"/>
    <w:rsid w:val="00CF7F56"/>
    <w:rsid w:val="00D113ED"/>
    <w:rsid w:val="00D1374F"/>
    <w:rsid w:val="00D25EA5"/>
    <w:rsid w:val="00D42299"/>
    <w:rsid w:val="00D71BA8"/>
    <w:rsid w:val="00D74063"/>
    <w:rsid w:val="00D805FE"/>
    <w:rsid w:val="00DA008A"/>
    <w:rsid w:val="00DA5637"/>
    <w:rsid w:val="00DA565C"/>
    <w:rsid w:val="00DA74F6"/>
    <w:rsid w:val="00DC2C7A"/>
    <w:rsid w:val="00DD169C"/>
    <w:rsid w:val="00DE1099"/>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72198"/>
    <w:rsid w:val="00F72F7F"/>
    <w:rsid w:val="00F80135"/>
    <w:rsid w:val="00F82BB5"/>
    <w:rsid w:val="00F87118"/>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 w:type="paragraph" w:styleId="NormalWeb">
    <w:name w:val="Normal (Web)"/>
    <w:basedOn w:val="Normal"/>
    <w:uiPriority w:val="99"/>
    <w:unhideWhenUsed/>
    <w:rsid w:val="00B62722"/>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oleObject" Target="embeddings/oleObject1.bin"/><Relationship Id="rId26" Type="http://schemas.openxmlformats.org/officeDocument/2006/relationships/hyperlink" Target="https://eur-lex.europa.eu/legal-content/EN/AUTO/?uri=OJ:L:2009:211:TOC" TargetMode="External"/><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EN/TXT/HTML/?uri=CELEX:32016R1388&amp;from=EN" TargetMode="External"/><Relationship Id="rId20" Type="http://schemas.openxmlformats.org/officeDocument/2006/relationships/oleObject" Target="embeddings/oleObject2.bin"/><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comments" Target="comments.xml"/><Relationship Id="rId19" Type="http://schemas.openxmlformats.org/officeDocument/2006/relationships/image" Target="media/image2.png"/><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image" Target="media/image1.png"/><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710D3534-A868-44ED-973D-386BD5797797}"/>
</file>

<file path=customXml/itemProps3.xml><?xml version="1.0" encoding="utf-8"?>
<ds:datastoreItem xmlns:ds="http://schemas.openxmlformats.org/officeDocument/2006/customXml" ds:itemID="{0C1D74B0-4ACC-4F25-99BC-407973038DB6}"/>
</file>

<file path=customXml/itemProps4.xml><?xml version="1.0" encoding="utf-8"?>
<ds:datastoreItem xmlns:ds="http://schemas.openxmlformats.org/officeDocument/2006/customXml" ds:itemID="{4E7BCF53-CA24-43C4-9EDD-25BCF78E436D}"/>
</file>

<file path=docProps/app.xml><?xml version="1.0" encoding="utf-8"?>
<Properties xmlns="http://schemas.openxmlformats.org/officeDocument/2006/extended-properties" xmlns:vt="http://schemas.openxmlformats.org/officeDocument/2006/docPropsVTypes">
  <Template>Normal</Template>
  <TotalTime>0</TotalTime>
  <Pages>64</Pages>
  <Words>24870</Words>
  <Characters>141763</Characters>
  <Application>Microsoft Office Word</Application>
  <DocSecurity>0</DocSecurity>
  <Lines>1181</Lines>
  <Paragraphs>332</Paragraphs>
  <ScaleCrop>false</ScaleCrop>
  <Company/>
  <LinksUpToDate>false</LinksUpToDate>
  <CharactersWithSpaces>166301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2023-09-26T08:13:00Z</dcterms:created>
  <dcterms:modified xsi:type="dcterms:W3CDTF">2023-09-26T08:13:00Z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