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4A0" w:firstRow="1" w:lastRow="0" w:firstColumn="1" w:lastColumn="0" w:noHBand="0" w:noVBand="1"/>
      </w:tblPr>
      <w:tblGrid>
        <w:gridCol w:w="8976"/>
      </w:tblGrid>
      <w:tr w:rsidR="00B7320A" w14:paraId="4319F38F" w14:textId="77777777" w:rsidTr="00B7320A">
        <w:tc>
          <w:tcPr>
            <w:tcW w:w="9016" w:type="dxa"/>
          </w:tcPr>
          <w:p w14:paraId="78A09250" w14:textId="0801218A" w:rsidR="00B7320A" w:rsidRPr="00B7320A" w:rsidRDefault="72700EC0" w:rsidP="00BE094B">
            <w:pPr>
              <w:rPr>
                <w:color w:val="000000"/>
                <w:lang w:eastAsia="en-GB"/>
              </w:rPr>
            </w:pPr>
            <w:bookmarkStart w:id="0" w:name="_Hlk139901783"/>
            <w:r w:rsidRPr="632DEED3">
              <w:rPr>
                <w:b/>
                <w:bCs/>
                <w:lang w:eastAsia="en-GB"/>
              </w:rPr>
              <w:t>4</w:t>
            </w:r>
            <w:r w:rsidR="00B7320A" w:rsidRPr="00B7320A">
              <w:rPr>
                <w:b/>
                <w:bCs/>
                <w:lang w:eastAsia="en-GB"/>
              </w:rPr>
              <w:t>DISCLAIMER:</w:t>
            </w:r>
            <w:r w:rsidR="00B7320A" w:rsidRPr="00B7320A">
              <w:rPr>
                <w:lang w:eastAsia="en-GB"/>
              </w:rPr>
              <w:t xml:space="preserve"> The </w:t>
            </w:r>
            <w:r w:rsidR="00436426">
              <w:rPr>
                <w:lang w:eastAsia="en-GB"/>
              </w:rPr>
              <w:t xml:space="preserve">draft </w:t>
            </w:r>
            <w:r w:rsidR="00B7320A">
              <w:rPr>
                <w:lang w:eastAsia="en-GB"/>
              </w:rPr>
              <w:t xml:space="preserve">amendment proposals </w:t>
            </w:r>
            <w:r w:rsidR="00436426">
              <w:rPr>
                <w:lang w:eastAsia="en-GB"/>
              </w:rPr>
              <w:t xml:space="preserve">in the </w:t>
            </w:r>
            <w:r w:rsidR="00436426" w:rsidRPr="00B7320A">
              <w:rPr>
                <w:lang w:eastAsia="en-GB"/>
              </w:rPr>
              <w:t xml:space="preserve">legal text </w:t>
            </w:r>
            <w:r w:rsidR="00B7320A" w:rsidRPr="00B7320A">
              <w:rPr>
                <w:lang w:eastAsia="en-GB"/>
              </w:rPr>
              <w:t xml:space="preserve">below </w:t>
            </w:r>
            <w:r w:rsidR="00436426">
              <w:rPr>
                <w:lang w:eastAsia="en-GB"/>
              </w:rPr>
              <w:t>serve</w:t>
            </w:r>
            <w:r w:rsidR="00B7320A" w:rsidRPr="00B7320A">
              <w:rPr>
                <w:lang w:eastAsia="en-GB"/>
              </w:rPr>
              <w:t xml:space="preserve"> only the purpose of the public consultation. After the consultation closes, ACER will review the comments received and re-evaluate the proposed amendments. Stakeholders’ answers to this public consultation (subject to their privacy statement) and ACER’s answers to stakeholders, will be made public.</w:t>
            </w:r>
            <w:bookmarkEnd w:id="0"/>
          </w:p>
        </w:tc>
      </w:tr>
    </w:tbl>
    <w:p w14:paraId="17D14DB0" w14:textId="2B946C18" w:rsidR="005D3495" w:rsidRPr="005D3495" w:rsidRDefault="005D3495" w:rsidP="005D3495">
      <w:pPr>
        <w:pBdr>
          <w:top w:val="single" w:sz="4" w:space="1" w:color="auto"/>
          <w:left w:val="single" w:sz="4" w:space="4" w:color="auto"/>
          <w:bottom w:val="single" w:sz="4" w:space="1" w:color="auto"/>
          <w:right w:val="single" w:sz="4" w:space="1" w:color="auto"/>
        </w:pBdr>
        <w:spacing w:before="240" w:after="120"/>
        <w:jc w:val="center"/>
        <w:rPr>
          <w:rFonts w:ascii="inherit" w:eastAsia="Times New Roman" w:hAnsi="inherit" w:cs="Times New Roman"/>
          <w:i/>
          <w:iCs/>
          <w:sz w:val="24"/>
          <w:szCs w:val="24"/>
          <w:lang w:eastAsia="en-GB"/>
        </w:rPr>
      </w:pPr>
      <w:r w:rsidRPr="005D3495">
        <w:rPr>
          <w:rFonts w:ascii="inherit" w:eastAsia="Times New Roman" w:hAnsi="inherit" w:cs="Times New Roman"/>
          <w:b/>
          <w:bCs/>
          <w:i/>
          <w:iCs/>
          <w:noProof/>
          <w:sz w:val="24"/>
          <w:szCs w:val="24"/>
          <w:lang w:eastAsia="en-GB"/>
        </w:rPr>
        <mc:AlternateContent>
          <mc:Choice Requires="wps">
            <w:drawing>
              <wp:anchor distT="0" distB="0" distL="114300" distR="114300" simplePos="0" relativeHeight="251658240" behindDoc="1" locked="0" layoutInCell="1" allowOverlap="1" wp14:anchorId="0A19767C" wp14:editId="6355E720">
                <wp:simplePos x="0" y="0"/>
                <wp:positionH relativeFrom="column">
                  <wp:posOffset>21946</wp:posOffset>
                </wp:positionH>
                <wp:positionV relativeFrom="paragraph">
                  <wp:posOffset>9449</wp:posOffset>
                </wp:positionV>
                <wp:extent cx="5749747" cy="1119225"/>
                <wp:effectExtent l="0" t="0" r="0" b="0"/>
                <wp:wrapNone/>
                <wp:docPr id="2034132410" name="Rectangle 2034132410"/>
                <wp:cNvGraphicFramePr/>
                <a:graphic xmlns:a="http://schemas.openxmlformats.org/drawingml/2006/main">
                  <a:graphicData uri="http://schemas.microsoft.com/office/word/2010/wordprocessingShape">
                    <wps:wsp>
                      <wps:cNvSpPr/>
                      <wps:spPr>
                        <a:xfrm>
                          <a:off x="0" y="0"/>
                          <a:ext cx="5749747" cy="111922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xmlns:w16du="http://schemas.microsoft.com/office/word/2023/wordml/word16du">
            <w:pict>
              <v:rect w14:anchorId="2FBE9253" id="Rectangle 2034132410" o:spid="_x0000_s1026" style="position:absolute;margin-left:1.75pt;margin-top:.75pt;width:452.75pt;height:88.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" filled="f" stroked="f" strokeweight="1pt"/>
            </w:pict>
          </mc:Fallback>
        </mc:AlternateContent>
      </w:r>
      <w:r w:rsidRPr="005D3495">
        <w:rPr>
          <w:rFonts w:ascii="inherit" w:eastAsia="Times New Roman" w:hAnsi="inherit" w:cs="Times New Roman"/>
          <w:b/>
          <w:bCs/>
          <w:i/>
          <w:iCs/>
          <w:sz w:val="24"/>
          <w:szCs w:val="24"/>
          <w:lang w:eastAsia="en-GB"/>
        </w:rPr>
        <w:t>Comment:</w:t>
      </w:r>
      <w:r w:rsidRPr="005D3495">
        <w:rPr>
          <w:rFonts w:ascii="inherit" w:eastAsia="Times New Roman" w:hAnsi="inherit" w:cs="Times New Roman"/>
          <w:i/>
          <w:iCs/>
          <w:sz w:val="24"/>
          <w:szCs w:val="24"/>
          <w:lang w:eastAsia="en-GB"/>
        </w:rPr>
        <w:t xml:space="preserve"> </w:t>
      </w:r>
      <w:r>
        <w:rPr>
          <w:rFonts w:ascii="inherit" w:eastAsia="Times New Roman" w:hAnsi="inherit" w:cs="Times New Roman"/>
          <w:i/>
          <w:iCs/>
          <w:sz w:val="24"/>
          <w:szCs w:val="24"/>
          <w:lang w:eastAsia="en-GB"/>
        </w:rPr>
        <w:t xml:space="preserve">The </w:t>
      </w:r>
      <w:r w:rsidRPr="005D3495">
        <w:rPr>
          <w:rFonts w:ascii="inherit" w:eastAsia="Times New Roman" w:hAnsi="inherit" w:cs="Times New Roman"/>
          <w:i/>
          <w:iCs/>
          <w:sz w:val="24"/>
          <w:szCs w:val="24"/>
          <w:lang w:eastAsia="en-GB"/>
        </w:rPr>
        <w:t>structure and numbering of articles</w:t>
      </w:r>
      <w:r>
        <w:rPr>
          <w:rFonts w:ascii="inherit" w:eastAsia="Times New Roman" w:hAnsi="inherit" w:cs="Times New Roman"/>
          <w:i/>
          <w:iCs/>
          <w:sz w:val="24"/>
          <w:szCs w:val="24"/>
          <w:lang w:eastAsia="en-GB"/>
        </w:rPr>
        <w:t xml:space="preserve">, </w:t>
      </w:r>
      <w:r w:rsidRPr="005D3495">
        <w:rPr>
          <w:rFonts w:ascii="inherit" w:eastAsia="Times New Roman" w:hAnsi="inherit" w:cs="Times New Roman"/>
          <w:i/>
          <w:iCs/>
          <w:sz w:val="24"/>
          <w:szCs w:val="24"/>
          <w:lang w:eastAsia="en-GB"/>
        </w:rPr>
        <w:t>figures</w:t>
      </w:r>
      <w:r>
        <w:rPr>
          <w:rFonts w:ascii="inherit" w:eastAsia="Times New Roman" w:hAnsi="inherit" w:cs="Times New Roman"/>
          <w:i/>
          <w:iCs/>
          <w:sz w:val="24"/>
          <w:szCs w:val="24"/>
          <w:lang w:eastAsia="en-GB"/>
        </w:rPr>
        <w:t xml:space="preserve"> and </w:t>
      </w:r>
      <w:r w:rsidRPr="005D3495">
        <w:rPr>
          <w:rFonts w:ascii="inherit" w:eastAsia="Times New Roman" w:hAnsi="inherit" w:cs="Times New Roman"/>
          <w:i/>
          <w:iCs/>
          <w:sz w:val="24"/>
          <w:szCs w:val="24"/>
          <w:lang w:eastAsia="en-GB"/>
        </w:rPr>
        <w:t>tables will be addressed by ACER after this public consultation and before recommendation to the Commission.</w:t>
      </w:r>
    </w:p>
    <w:p w14:paraId="2151D754" w14:textId="77777777" w:rsidR="005D3495" w:rsidRDefault="005D3495"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p>
    <w:p w14:paraId="0430E6FC" w14:textId="50DF9CBE" w:rsidR="003B7AE9" w:rsidRPr="00BD0415"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COMMISSION REGULATION (EU) 2016/631</w:t>
      </w:r>
    </w:p>
    <w:p w14:paraId="6319F450" w14:textId="77777777" w:rsidR="003B7AE9" w:rsidRPr="00BD0415"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of 14 April 2016</w:t>
      </w:r>
    </w:p>
    <w:p w14:paraId="75BE85B0" w14:textId="77777777" w:rsidR="003B7AE9" w:rsidRPr="00BD0415"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establishing a network code on requirements for grid connection of generators</w:t>
      </w:r>
    </w:p>
    <w:p w14:paraId="291BAEF8" w14:textId="77777777" w:rsidR="003B7AE9" w:rsidRPr="00BD0415"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(Text with EEA relevance)</w:t>
      </w:r>
    </w:p>
    <w:p w14:paraId="261427A7"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THE EUROPEAN COMMISSION,</w:t>
      </w:r>
    </w:p>
    <w:p w14:paraId="6E41F70D"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Having regard to the Treaty on the Functioning of the European Union,</w:t>
      </w:r>
    </w:p>
    <w:p w14:paraId="73AF8F34" w14:textId="2BF71CB9"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Having regard to Regulation (</w:t>
      </w:r>
      <w:r w:rsidR="0080308C" w:rsidRPr="0080308C">
        <w:rPr>
          <w:rFonts w:ascii="inherit" w:eastAsia="Times New Roman" w:hAnsi="inherit" w:cs="Times New Roman"/>
          <w:color w:val="000000"/>
          <w:sz w:val="24"/>
          <w:szCs w:val="24"/>
          <w:lang w:eastAsia="en-GB"/>
        </w:rPr>
        <w:t>EU) 2019/943</w:t>
      </w:r>
      <w:r w:rsidR="0080308C">
        <w:rPr>
          <w:rFonts w:ascii="inherit" w:eastAsia="Times New Roman" w:hAnsi="inherit" w:cs="Times New Roman"/>
          <w:color w:val="000000"/>
          <w:sz w:val="24"/>
          <w:szCs w:val="24"/>
          <w:lang w:eastAsia="en-GB"/>
        </w:rPr>
        <w:t xml:space="preserve"> </w:t>
      </w:r>
      <w:r w:rsidRPr="00BD0415">
        <w:rPr>
          <w:rFonts w:ascii="inherit" w:eastAsia="Times New Roman" w:hAnsi="inherit" w:cs="Times New Roman"/>
          <w:color w:val="000000"/>
          <w:sz w:val="24"/>
          <w:szCs w:val="24"/>
          <w:lang w:eastAsia="en-GB"/>
        </w:rPr>
        <w:t xml:space="preserve">of the European Parliament and of the Council of </w:t>
      </w:r>
      <w:r w:rsidR="0080308C" w:rsidRPr="0080308C">
        <w:rPr>
          <w:rFonts w:ascii="inherit" w:eastAsia="Times New Roman" w:hAnsi="inherit" w:cs="Times New Roman"/>
          <w:color w:val="000000"/>
          <w:sz w:val="24"/>
          <w:szCs w:val="24"/>
          <w:lang w:eastAsia="en-GB"/>
        </w:rPr>
        <w:t>5 June 2019</w:t>
      </w:r>
      <w:r w:rsidR="0080308C">
        <w:rPr>
          <w:rFonts w:ascii="inherit" w:eastAsia="Times New Roman" w:hAnsi="inherit" w:cs="Times New Roman"/>
          <w:color w:val="000000"/>
          <w:sz w:val="24"/>
          <w:szCs w:val="24"/>
          <w:lang w:eastAsia="en-GB"/>
        </w:rPr>
        <w:t xml:space="preserve"> </w:t>
      </w:r>
      <w:r w:rsidRPr="00BD0415">
        <w:rPr>
          <w:rFonts w:ascii="inherit" w:eastAsia="Times New Roman" w:hAnsi="inherit" w:cs="Times New Roman"/>
          <w:color w:val="000000"/>
          <w:sz w:val="24"/>
          <w:szCs w:val="24"/>
          <w:lang w:eastAsia="en-GB"/>
        </w:rPr>
        <w:t xml:space="preserve">on </w:t>
      </w:r>
      <w:r w:rsidR="0080308C" w:rsidRPr="0080308C">
        <w:rPr>
          <w:rFonts w:ascii="inherit" w:eastAsia="Times New Roman" w:hAnsi="inherit" w:cs="Times New Roman"/>
          <w:color w:val="000000"/>
          <w:sz w:val="24"/>
          <w:szCs w:val="24"/>
          <w:lang w:eastAsia="en-GB"/>
        </w:rPr>
        <w:t>the internal market for electricity (recast)</w:t>
      </w:r>
      <w:hyperlink r:id="rId8" w:anchor="ntr1-L_2016112EN.01000101-E0001" w:history="1">
        <w:r w:rsidRPr="00BD0415">
          <w:rPr>
            <w:rFonts w:ascii="inherit" w:eastAsia="Times New Roman" w:hAnsi="inherit" w:cs="Times New Roman"/>
            <w:color w:val="337AB7"/>
            <w:sz w:val="24"/>
            <w:szCs w:val="24"/>
            <w:lang w:eastAsia="en-GB"/>
          </w:rPr>
          <w:t> (</w:t>
        </w:r>
        <w:r w:rsidRPr="00BD0415">
          <w:rPr>
            <w:rFonts w:ascii="inherit" w:eastAsia="Times New Roman" w:hAnsi="inherit" w:cs="Times New Roman"/>
            <w:color w:val="337AB7"/>
            <w:sz w:val="17"/>
            <w:szCs w:val="17"/>
            <w:vertAlign w:val="superscript"/>
            <w:lang w:eastAsia="en-GB"/>
          </w:rPr>
          <w:t>1</w:t>
        </w:r>
        <w:r w:rsidRPr="00BD0415">
          <w:rPr>
            <w:rFonts w:ascii="inherit" w:eastAsia="Times New Roman" w:hAnsi="inherit" w:cs="Times New Roman"/>
            <w:color w:val="337AB7"/>
            <w:sz w:val="24"/>
            <w:szCs w:val="24"/>
            <w:lang w:eastAsia="en-GB"/>
          </w:rPr>
          <w:t>)</w:t>
        </w:r>
      </w:hyperlink>
      <w:r w:rsidRPr="00BD0415">
        <w:rPr>
          <w:rFonts w:ascii="inherit" w:eastAsia="Times New Roman" w:hAnsi="inherit" w:cs="Times New Roman"/>
          <w:color w:val="000000"/>
          <w:sz w:val="24"/>
          <w:szCs w:val="24"/>
          <w:lang w:eastAsia="en-GB"/>
        </w:rPr>
        <w:t xml:space="preserve">, and in particular Article </w:t>
      </w:r>
      <w:r w:rsidR="0080308C">
        <w:rPr>
          <w:rFonts w:ascii="inherit" w:eastAsia="Times New Roman" w:hAnsi="inherit" w:cs="Times New Roman"/>
          <w:color w:val="000000"/>
          <w:sz w:val="24"/>
          <w:szCs w:val="24"/>
          <w:lang w:eastAsia="en-GB"/>
        </w:rPr>
        <w:t>59</w:t>
      </w:r>
      <w:r w:rsidRPr="00BD0415">
        <w:rPr>
          <w:rFonts w:ascii="inherit" w:eastAsia="Times New Roman" w:hAnsi="inherit" w:cs="Times New Roman"/>
          <w:color w:val="000000"/>
          <w:sz w:val="24"/>
          <w:szCs w:val="24"/>
          <w:lang w:eastAsia="en-GB"/>
        </w:rPr>
        <w:t>(1</w:t>
      </w:r>
      <w:r w:rsidR="0080308C">
        <w:rPr>
          <w:rFonts w:ascii="inherit" w:eastAsia="Times New Roman" w:hAnsi="inherit" w:cs="Times New Roman"/>
          <w:color w:val="000000"/>
          <w:sz w:val="24"/>
          <w:szCs w:val="24"/>
          <w:lang w:eastAsia="en-GB"/>
        </w:rPr>
        <w:t>3</w:t>
      </w:r>
      <w:r w:rsidRPr="00BD0415">
        <w:rPr>
          <w:rFonts w:ascii="inherit" w:eastAsia="Times New Roman" w:hAnsi="inherit" w:cs="Times New Roman"/>
          <w:color w:val="000000"/>
          <w:sz w:val="24"/>
          <w:szCs w:val="24"/>
          <w:lang w:eastAsia="en-GB"/>
        </w:rPr>
        <w:t>) thereof,</w:t>
      </w:r>
    </w:p>
    <w:p w14:paraId="3115A3DF"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01D574FF" w14:textId="77777777" w:rsidTr="003B7AE9">
        <w:tc>
          <w:tcPr>
            <w:tcW w:w="0" w:type="auto"/>
            <w:shd w:val="clear" w:color="auto" w:fill="auto"/>
            <w:hideMark/>
          </w:tcPr>
          <w:p w14:paraId="263C5DB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(1)</w:t>
            </w:r>
          </w:p>
        </w:tc>
        <w:tc>
          <w:tcPr>
            <w:tcW w:w="0" w:type="auto"/>
            <w:shd w:val="clear" w:color="auto" w:fill="auto"/>
            <w:hideMark/>
          </w:tcPr>
          <w:p w14:paraId="74E49FD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74F6056B"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5CCA2AD0" w14:textId="77777777" w:rsidTr="003B7AE9">
        <w:tc>
          <w:tcPr>
            <w:tcW w:w="0" w:type="auto"/>
            <w:shd w:val="clear" w:color="auto" w:fill="auto"/>
            <w:hideMark/>
          </w:tcPr>
          <w:p w14:paraId="1D3ACF3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(2)</w:t>
            </w:r>
          </w:p>
        </w:tc>
        <w:tc>
          <w:tcPr>
            <w:tcW w:w="0" w:type="auto"/>
            <w:shd w:val="clear" w:color="auto" w:fill="auto"/>
            <w:hideMark/>
          </w:tcPr>
          <w:p w14:paraId="742C2667" w14:textId="2AFC0862" w:rsidR="003B7AE9" w:rsidRPr="00BD0415" w:rsidRDefault="00EE4CBE" w:rsidP="003B7AE9">
            <w:pPr>
              <w:spacing w:before="120" w:after="0" w:line="240" w:lineRule="auto"/>
              <w:jc w:val="both"/>
              <w:rPr>
                <w:rFonts w:ascii="inherit" w:eastAsia="Times New Roman" w:hAnsi="inherit" w:cs="Times New Roman"/>
                <w:sz w:val="24"/>
                <w:szCs w:val="24"/>
                <w:lang w:eastAsia="en-GB"/>
              </w:rPr>
            </w:pPr>
            <w:r w:rsidRPr="0080308C">
              <w:rPr>
                <w:rFonts w:ascii="inherit" w:eastAsia="Times New Roman" w:hAnsi="inherit" w:cs="Times New Roman"/>
                <w:color w:val="000000"/>
                <w:sz w:val="24"/>
                <w:szCs w:val="24"/>
                <w:lang w:eastAsia="en-GB"/>
              </w:rPr>
              <w:t>Regulation (EU) 2019/943</w:t>
            </w:r>
            <w:r w:rsidR="003B7AE9" w:rsidRPr="00BD0415">
              <w:rPr>
                <w:rFonts w:ascii="inherit" w:eastAsia="Times New Roman" w:hAnsi="inherit" w:cs="Times New Roman"/>
                <w:sz w:val="24"/>
                <w:szCs w:val="24"/>
                <w:lang w:eastAsia="en-GB"/>
              </w:rPr>
              <w:t xml:space="preserve"> sets out non-discriminatory rules governing access to the network for cross-border exchanges in electricity with a view to ensuring the proper functioning of the internal market in electricity. In addition Article </w:t>
            </w:r>
            <w:r w:rsidR="00E66888">
              <w:rPr>
                <w:rFonts w:ascii="inherit" w:eastAsia="Times New Roman" w:hAnsi="inherit" w:cs="Times New Roman"/>
                <w:sz w:val="24"/>
                <w:szCs w:val="24"/>
                <w:lang w:eastAsia="en-GB"/>
              </w:rPr>
              <w:t>3</w:t>
            </w:r>
            <w:r w:rsidR="003B7AE9" w:rsidRPr="00BD0415">
              <w:rPr>
                <w:rFonts w:ascii="inherit" w:eastAsia="Times New Roman" w:hAnsi="inherit" w:cs="Times New Roman"/>
                <w:sz w:val="24"/>
                <w:szCs w:val="24"/>
                <w:lang w:eastAsia="en-GB"/>
              </w:rPr>
              <w:t xml:space="preserve"> of </w:t>
            </w:r>
            <w:r w:rsidR="00E66888" w:rsidRPr="00E66888">
              <w:rPr>
                <w:rFonts w:ascii="inherit" w:eastAsia="Times New Roman" w:hAnsi="inherit" w:cs="Times New Roman"/>
                <w:sz w:val="24"/>
                <w:szCs w:val="24"/>
                <w:lang w:eastAsia="en-GB"/>
              </w:rPr>
              <w:t>Directive (EU) 2019/944</w:t>
            </w:r>
            <w:r w:rsidR="003B7AE9" w:rsidRPr="00BD0415">
              <w:rPr>
                <w:rFonts w:ascii="inherit" w:eastAsia="Times New Roman" w:hAnsi="inherit" w:cs="Times New Roman"/>
                <w:sz w:val="24"/>
                <w:szCs w:val="24"/>
                <w:lang w:eastAsia="en-GB"/>
              </w:rPr>
              <w:t xml:space="preserve"> of the European Parliament and of the Council</w:t>
            </w:r>
            <w:hyperlink r:id="rId9" w:anchor="ntr2-L_2016112EN.01000101-E0002" w:history="1">
              <w:r w:rsidR="003B7AE9" w:rsidRPr="00BD0415">
                <w:rPr>
                  <w:rFonts w:ascii="inherit" w:eastAsia="Times New Roman" w:hAnsi="inherit" w:cs="Times New Roman"/>
                  <w:color w:val="337AB7"/>
                  <w:sz w:val="24"/>
                  <w:szCs w:val="24"/>
                  <w:lang w:eastAsia="en-GB"/>
                </w:rPr>
                <w:t> (</w:t>
              </w:r>
              <w:r w:rsidR="003B7AE9" w:rsidRPr="00BD0415">
                <w:rPr>
                  <w:rFonts w:ascii="inherit" w:eastAsia="Times New Roman" w:hAnsi="inherit" w:cs="Times New Roman"/>
                  <w:color w:val="337AB7"/>
                  <w:sz w:val="17"/>
                  <w:szCs w:val="17"/>
                  <w:vertAlign w:val="superscript"/>
                  <w:lang w:eastAsia="en-GB"/>
                </w:rPr>
                <w:t>2</w:t>
              </w:r>
              <w:r w:rsidR="003B7AE9" w:rsidRPr="00BD0415">
                <w:rPr>
                  <w:rFonts w:ascii="inherit" w:eastAsia="Times New Roman" w:hAnsi="inherit" w:cs="Times New Roman"/>
                  <w:color w:val="337AB7"/>
                  <w:sz w:val="24"/>
                  <w:szCs w:val="24"/>
                  <w:lang w:eastAsia="en-GB"/>
                </w:rPr>
                <w:t>)</w:t>
              </w:r>
            </w:hyperlink>
            <w:r w:rsidR="003B7AE9" w:rsidRPr="00BD0415">
              <w:rPr>
                <w:rFonts w:ascii="inherit" w:eastAsia="Times New Roman" w:hAnsi="inherit" w:cs="Times New Roman"/>
                <w:sz w:val="24"/>
                <w:szCs w:val="24"/>
                <w:lang w:eastAsia="en-GB"/>
              </w:rPr>
              <w:t xml:space="preserve"> requires that Member States </w:t>
            </w:r>
            <w:r w:rsidR="00B27CAF">
              <w:rPr>
                <w:rFonts w:ascii="inherit" w:eastAsia="Times New Roman" w:hAnsi="inherit" w:cs="Times New Roman"/>
                <w:sz w:val="24"/>
                <w:szCs w:val="24"/>
                <w:lang w:eastAsia="en-GB"/>
              </w:rPr>
              <w:t>shall</w:t>
            </w:r>
            <w:r w:rsidR="003B7AE9" w:rsidRPr="00BD0415">
              <w:rPr>
                <w:rFonts w:ascii="inherit" w:eastAsia="Times New Roman" w:hAnsi="inherit" w:cs="Times New Roman"/>
                <w:sz w:val="24"/>
                <w:szCs w:val="24"/>
                <w:lang w:eastAsia="en-GB"/>
              </w:rPr>
              <w:t xml:space="preserve"> ensure, inter alia, </w:t>
            </w:r>
            <w:r w:rsidR="00B27CAF" w:rsidRPr="00B27CAF">
              <w:rPr>
                <w:rFonts w:ascii="inherit" w:eastAsia="Times New Roman" w:hAnsi="inherit" w:cs="Times New Roman"/>
                <w:sz w:val="24"/>
                <w:szCs w:val="24"/>
                <w:lang w:eastAsia="en-GB"/>
              </w:rPr>
              <w:t>a level playing field where electricity undertakings are subject to transparent, proportionate and non-discriminatory rules</w:t>
            </w:r>
            <w:r w:rsidR="00B27CAF">
              <w:rPr>
                <w:rFonts w:ascii="inherit" w:eastAsia="Times New Roman" w:hAnsi="inherit" w:cs="Times New Roman"/>
                <w:sz w:val="24"/>
                <w:szCs w:val="24"/>
                <w:lang w:eastAsia="en-GB"/>
              </w:rPr>
              <w:t xml:space="preserve">, </w:t>
            </w:r>
            <w:r w:rsidR="00B27CAF" w:rsidRPr="00B27CAF">
              <w:rPr>
                <w:rFonts w:ascii="inherit" w:eastAsia="Times New Roman" w:hAnsi="inherit" w:cs="Times New Roman"/>
                <w:sz w:val="24"/>
                <w:szCs w:val="24"/>
                <w:lang w:eastAsia="en-GB"/>
              </w:rPr>
              <w:t>fees and treatment</w:t>
            </w:r>
            <w:r w:rsidR="003B7AE9" w:rsidRPr="00BD0415">
              <w:rPr>
                <w:rFonts w:ascii="inherit" w:eastAsia="Times New Roman" w:hAnsi="inherit" w:cs="Times New Roman"/>
                <w:sz w:val="24"/>
                <w:szCs w:val="24"/>
                <w:lang w:eastAsia="en-GB"/>
              </w:rPr>
              <w:t xml:space="preserve">. Where requirements constitute terms and conditions for connection to national networks, Article </w:t>
            </w:r>
            <w:r w:rsidR="00B27CAF">
              <w:rPr>
                <w:rFonts w:ascii="inherit" w:eastAsia="Times New Roman" w:hAnsi="inherit" w:cs="Times New Roman"/>
                <w:sz w:val="24"/>
                <w:szCs w:val="24"/>
                <w:lang w:eastAsia="en-GB"/>
              </w:rPr>
              <w:t>59</w:t>
            </w:r>
            <w:r w:rsidR="003B7AE9" w:rsidRPr="00BD0415">
              <w:rPr>
                <w:rFonts w:ascii="inherit" w:eastAsia="Times New Roman" w:hAnsi="inherit" w:cs="Times New Roman"/>
                <w:sz w:val="24"/>
                <w:szCs w:val="24"/>
                <w:lang w:eastAsia="en-GB"/>
              </w:rPr>
              <w:t>(</w:t>
            </w:r>
            <w:r w:rsidR="00B27CAF">
              <w:rPr>
                <w:rFonts w:ascii="inherit" w:eastAsia="Times New Roman" w:hAnsi="inherit" w:cs="Times New Roman"/>
                <w:sz w:val="24"/>
                <w:szCs w:val="24"/>
                <w:lang w:eastAsia="en-GB"/>
              </w:rPr>
              <w:t>7</w:t>
            </w:r>
            <w:r w:rsidR="003B7AE9" w:rsidRPr="00BD0415">
              <w:rPr>
                <w:rFonts w:ascii="inherit" w:eastAsia="Times New Roman" w:hAnsi="inherit" w:cs="Times New Roman"/>
                <w:sz w:val="24"/>
                <w:szCs w:val="24"/>
                <w:lang w:eastAsia="en-GB"/>
              </w:rPr>
              <w:t xml:space="preserve">) of the same Directive requires regulatory authorities to be responsible for fixing or approving at least the </w:t>
            </w:r>
            <w:r w:rsidR="00B27CAF">
              <w:rPr>
                <w:rFonts w:ascii="inherit" w:eastAsia="Times New Roman" w:hAnsi="inherit" w:cs="Times New Roman"/>
                <w:sz w:val="24"/>
                <w:szCs w:val="24"/>
                <w:lang w:eastAsia="en-GB"/>
              </w:rPr>
              <w:t xml:space="preserve">national </w:t>
            </w:r>
            <w:r w:rsidR="003B7AE9" w:rsidRPr="00BD0415">
              <w:rPr>
                <w:rFonts w:ascii="inherit" w:eastAsia="Times New Roman" w:hAnsi="inherit" w:cs="Times New Roman"/>
                <w:sz w:val="24"/>
                <w:szCs w:val="24"/>
                <w:lang w:eastAsia="en-GB"/>
              </w:rPr>
              <w:t>methodologies used to calculate or establish them. In order to provide system security within the interconnected transmission system, it is essential to establish a common understanding of the requirements applicable to power-generating modules.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52D94EE5"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2BE86CF7" w14:textId="77777777" w:rsidTr="003B7AE9">
        <w:tc>
          <w:tcPr>
            <w:tcW w:w="0" w:type="auto"/>
            <w:shd w:val="clear" w:color="auto" w:fill="auto"/>
            <w:hideMark/>
          </w:tcPr>
          <w:p w14:paraId="75B47F2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(3)</w:t>
            </w:r>
          </w:p>
        </w:tc>
        <w:tc>
          <w:tcPr>
            <w:tcW w:w="0" w:type="auto"/>
            <w:shd w:val="clear" w:color="auto" w:fill="auto"/>
            <w:hideMark/>
          </w:tcPr>
          <w:p w14:paraId="613719EA" w14:textId="77777777" w:rsidR="003B7AE9"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Harmonised rules for grid connection for power-generating modules should be set out in order to provide a clear legal framework for grid connections, facilitate Union-wide trade in electricity, ensure system security, facilitate the integration of renewable </w:t>
            </w:r>
            <w:r w:rsidRPr="00BD0415">
              <w:rPr>
                <w:rFonts w:ascii="inherit" w:eastAsia="Times New Roman" w:hAnsi="inherit" w:cs="Times New Roman"/>
                <w:sz w:val="24"/>
                <w:szCs w:val="24"/>
                <w:lang w:eastAsia="en-GB"/>
              </w:rPr>
              <w:lastRenderedPageBreak/>
              <w:t>electricity sources, increase competition and allow more efficient use of the network and resources, for the benefit of consumers.</w:t>
            </w:r>
          </w:p>
          <w:p w14:paraId="4D920042" w14:textId="77777777" w:rsidR="000041A0" w:rsidRDefault="000041A0" w:rsidP="003B7AE9">
            <w:pPr>
              <w:spacing w:before="120" w:after="0" w:line="240" w:lineRule="auto"/>
              <w:jc w:val="both"/>
              <w:rPr>
                <w:rFonts w:ascii="inherit" w:eastAsia="Times New Roman" w:hAnsi="inherit" w:cs="Times New Roman"/>
                <w:sz w:val="24"/>
                <w:szCs w:val="24"/>
                <w:lang w:eastAsia="en-GB"/>
              </w:rPr>
            </w:pPr>
          </w:p>
          <w:p w14:paraId="0F6FF574" w14:textId="52E5DD3E" w:rsidR="000041A0" w:rsidRDefault="000041A0" w:rsidP="001B072C">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s1</w:t>
            </w:r>
            <w:r w:rsidRPr="00BD0415">
              <w:rPr>
                <w:rFonts w:ascii="inherit" w:eastAsia="Times New Roman" w:hAnsi="inherit" w:cs="Times New Roman"/>
                <w:sz w:val="24"/>
                <w:szCs w:val="24"/>
                <w:lang w:eastAsia="en-GB"/>
              </w:rPr>
              <w:t>)</w:t>
            </w:r>
            <w:r w:rsidR="00190B44">
              <w:rPr>
                <w:rFonts w:ascii="inherit" w:eastAsia="Times New Roman" w:hAnsi="inherit" w:cs="Times New Roman"/>
                <w:sz w:val="24"/>
                <w:szCs w:val="24"/>
                <w:lang w:eastAsia="en-GB"/>
              </w:rPr>
              <w:t>Equally, e</w:t>
            </w:r>
            <w:r w:rsidR="008430FD">
              <w:rPr>
                <w:rFonts w:ascii="inherit" w:eastAsia="Times New Roman" w:hAnsi="inherit" w:cs="Times New Roman"/>
                <w:sz w:val="24"/>
                <w:szCs w:val="24"/>
                <w:lang w:eastAsia="en-GB"/>
              </w:rPr>
              <w:t>lectricity storage plays a</w:t>
            </w:r>
            <w:r w:rsidR="00990A47">
              <w:rPr>
                <w:rFonts w:ascii="inherit" w:eastAsia="Times New Roman" w:hAnsi="inherit" w:cs="Times New Roman"/>
                <w:sz w:val="24"/>
                <w:szCs w:val="24"/>
                <w:lang w:eastAsia="en-GB"/>
              </w:rPr>
              <w:t xml:space="preserve"> </w:t>
            </w:r>
            <w:r w:rsidR="008430FD">
              <w:rPr>
                <w:rFonts w:ascii="inherit" w:eastAsia="Times New Roman" w:hAnsi="inherit" w:cs="Times New Roman"/>
                <w:sz w:val="24"/>
                <w:szCs w:val="24"/>
                <w:lang w:eastAsia="en-GB"/>
              </w:rPr>
              <w:t xml:space="preserve">key role </w:t>
            </w:r>
            <w:r w:rsidR="009F7E97">
              <w:rPr>
                <w:rFonts w:ascii="inherit" w:eastAsia="Times New Roman" w:hAnsi="inherit" w:cs="Times New Roman"/>
                <w:sz w:val="24"/>
                <w:szCs w:val="24"/>
                <w:lang w:eastAsia="en-GB"/>
              </w:rPr>
              <w:t xml:space="preserve">in the </w:t>
            </w:r>
            <w:r w:rsidR="00190B44">
              <w:rPr>
                <w:rFonts w:ascii="inherit" w:eastAsia="Times New Roman" w:hAnsi="inherit" w:cs="Times New Roman"/>
                <w:sz w:val="24"/>
                <w:szCs w:val="24"/>
                <w:lang w:eastAsia="en-GB"/>
              </w:rPr>
              <w:t>system</w:t>
            </w:r>
            <w:r w:rsidR="009F7E97">
              <w:rPr>
                <w:rFonts w:ascii="inherit" w:eastAsia="Times New Roman" w:hAnsi="inherit" w:cs="Times New Roman"/>
                <w:sz w:val="24"/>
                <w:szCs w:val="24"/>
                <w:lang w:eastAsia="en-GB"/>
              </w:rPr>
              <w:t xml:space="preserve"> </w:t>
            </w:r>
            <w:r w:rsidR="008430FD">
              <w:rPr>
                <w:rFonts w:ascii="inherit" w:eastAsia="Times New Roman" w:hAnsi="inherit" w:cs="Times New Roman"/>
                <w:sz w:val="24"/>
                <w:szCs w:val="24"/>
                <w:lang w:eastAsia="en-GB"/>
              </w:rPr>
              <w:t xml:space="preserve">as </w:t>
            </w:r>
            <w:r w:rsidR="00990A47">
              <w:rPr>
                <w:rFonts w:ascii="inherit" w:eastAsia="Times New Roman" w:hAnsi="inherit" w:cs="Times New Roman"/>
                <w:sz w:val="24"/>
                <w:szCs w:val="24"/>
                <w:lang w:eastAsia="en-GB"/>
              </w:rPr>
              <w:t xml:space="preserve">different energy storage technologies </w:t>
            </w:r>
            <w:r w:rsidR="008430FD">
              <w:rPr>
                <w:rFonts w:ascii="inherit" w:eastAsia="Times New Roman" w:hAnsi="inherit" w:cs="Times New Roman"/>
                <w:sz w:val="24"/>
                <w:szCs w:val="24"/>
                <w:lang w:eastAsia="en-GB"/>
              </w:rPr>
              <w:t>have a dual behaviour</w:t>
            </w:r>
            <w:r w:rsidR="003021D8">
              <w:rPr>
                <w:rFonts w:ascii="inherit" w:eastAsia="Times New Roman" w:hAnsi="inherit" w:cs="Times New Roman"/>
                <w:sz w:val="24"/>
                <w:szCs w:val="24"/>
                <w:lang w:eastAsia="en-GB"/>
              </w:rPr>
              <w:t xml:space="preserve"> of being able to</w:t>
            </w:r>
            <w:r w:rsidR="00990A47">
              <w:rPr>
                <w:rFonts w:ascii="inherit" w:eastAsia="Times New Roman" w:hAnsi="inherit" w:cs="Times New Roman"/>
                <w:sz w:val="24"/>
                <w:szCs w:val="24"/>
                <w:lang w:eastAsia="en-GB"/>
              </w:rPr>
              <w:t xml:space="preserve"> consume</w:t>
            </w:r>
            <w:r w:rsidR="003021D8">
              <w:rPr>
                <w:rFonts w:ascii="inherit" w:eastAsia="Times New Roman" w:hAnsi="inherit" w:cs="Times New Roman"/>
                <w:sz w:val="24"/>
                <w:szCs w:val="24"/>
                <w:lang w:eastAsia="en-GB"/>
              </w:rPr>
              <w:t xml:space="preserve"> electricity from or inject electricity into the grid at different times</w:t>
            </w:r>
            <w:r w:rsidR="00047C64">
              <w:rPr>
                <w:rFonts w:ascii="inherit" w:eastAsia="Times New Roman" w:hAnsi="inherit" w:cs="Times New Roman"/>
                <w:sz w:val="24"/>
                <w:szCs w:val="24"/>
                <w:lang w:eastAsia="en-GB"/>
              </w:rPr>
              <w:t xml:space="preserve"> and scales</w:t>
            </w:r>
            <w:r w:rsidR="008430FD">
              <w:rPr>
                <w:rFonts w:ascii="inherit" w:eastAsia="Times New Roman" w:hAnsi="inherit" w:cs="Times New Roman"/>
                <w:sz w:val="24"/>
                <w:szCs w:val="24"/>
                <w:lang w:eastAsia="en-GB"/>
              </w:rPr>
              <w:t xml:space="preserve">. For this reason, </w:t>
            </w:r>
            <w:r w:rsidR="003021D8">
              <w:rPr>
                <w:rFonts w:ascii="inherit" w:eastAsia="Times New Roman" w:hAnsi="inherit" w:cs="Times New Roman"/>
                <w:sz w:val="24"/>
                <w:szCs w:val="24"/>
                <w:lang w:eastAsia="en-GB"/>
              </w:rPr>
              <w:t>and due to the specific characteristics of storage</w:t>
            </w:r>
            <w:r w:rsidR="00190B44">
              <w:rPr>
                <w:rFonts w:ascii="inherit" w:eastAsia="Times New Roman" w:hAnsi="inherit" w:cs="Times New Roman"/>
                <w:sz w:val="24"/>
                <w:szCs w:val="24"/>
                <w:lang w:eastAsia="en-GB"/>
              </w:rPr>
              <w:t xml:space="preserve"> and impact on the system</w:t>
            </w:r>
            <w:r w:rsidR="003021D8">
              <w:rPr>
                <w:rFonts w:ascii="inherit" w:eastAsia="Times New Roman" w:hAnsi="inherit" w:cs="Times New Roman"/>
                <w:sz w:val="24"/>
                <w:szCs w:val="24"/>
                <w:lang w:eastAsia="en-GB"/>
              </w:rPr>
              <w:t xml:space="preserve">, </w:t>
            </w:r>
            <w:r w:rsidR="008430FD">
              <w:rPr>
                <w:rFonts w:ascii="inherit" w:eastAsia="Times New Roman" w:hAnsi="inherit" w:cs="Times New Roman"/>
                <w:sz w:val="24"/>
                <w:szCs w:val="24"/>
                <w:lang w:eastAsia="en-GB"/>
              </w:rPr>
              <w:t>it is necessary to introduce requirements</w:t>
            </w:r>
            <w:r w:rsidR="00990A47">
              <w:rPr>
                <w:rFonts w:ascii="inherit" w:eastAsia="Times New Roman" w:hAnsi="inherit" w:cs="Times New Roman"/>
                <w:sz w:val="24"/>
                <w:szCs w:val="24"/>
                <w:lang w:eastAsia="en-GB"/>
              </w:rPr>
              <w:t xml:space="preserve"> for the grid connection of </w:t>
            </w:r>
            <w:r w:rsidR="00EB25FE" w:rsidRPr="00EB25FE">
              <w:rPr>
                <w:rFonts w:ascii="inherit" w:eastAsia="Times New Roman" w:hAnsi="inherit" w:cs="Times New Roman"/>
                <w:sz w:val="24"/>
                <w:szCs w:val="24"/>
                <w:lang w:eastAsia="en-GB"/>
              </w:rPr>
              <w:t>electricity storage module</w:t>
            </w:r>
            <w:r w:rsidR="00EB25FE">
              <w:rPr>
                <w:rFonts w:ascii="inherit" w:eastAsia="Times New Roman" w:hAnsi="inherit" w:cs="Times New Roman"/>
                <w:sz w:val="24"/>
                <w:szCs w:val="24"/>
                <w:lang w:eastAsia="en-GB"/>
              </w:rPr>
              <w:t>s</w:t>
            </w:r>
            <w:r w:rsidR="00990A47">
              <w:rPr>
                <w:rFonts w:ascii="inherit" w:eastAsia="Times New Roman" w:hAnsi="inherit" w:cs="Times New Roman"/>
                <w:sz w:val="24"/>
                <w:szCs w:val="24"/>
                <w:lang w:eastAsia="en-GB"/>
              </w:rPr>
              <w:t>.</w:t>
            </w:r>
            <w:r w:rsidR="008430FD">
              <w:rPr>
                <w:rFonts w:ascii="inherit" w:eastAsia="Times New Roman" w:hAnsi="inherit" w:cs="Times New Roman"/>
                <w:sz w:val="24"/>
                <w:szCs w:val="24"/>
                <w:lang w:eastAsia="en-GB"/>
              </w:rPr>
              <w:t xml:space="preserve"> </w:t>
            </w:r>
            <w:r w:rsidRPr="00AE076C">
              <w:rPr>
                <w:rFonts w:ascii="inherit" w:eastAsia="Times New Roman" w:hAnsi="inherit" w:cs="Times New Roman"/>
                <w:sz w:val="24"/>
                <w:szCs w:val="24"/>
                <w:lang w:eastAsia="en-GB"/>
              </w:rPr>
              <w:t xml:space="preserve">The requirements on electricity storage are considered to be the same as those on power generation modules unless explicitly stated otherwise in this Regulation. In the case of electrical equipment such as </w:t>
            </w:r>
            <w:commentRangeStart w:id="1"/>
            <w:r w:rsidRPr="00AE076C">
              <w:rPr>
                <w:rFonts w:ascii="inherit" w:eastAsia="Times New Roman" w:hAnsi="inherit" w:cs="Times New Roman"/>
                <w:sz w:val="24"/>
                <w:szCs w:val="24"/>
                <w:lang w:eastAsia="en-GB"/>
              </w:rPr>
              <w:t>synchronous compensators</w:t>
            </w:r>
            <w:ins w:id="2" w:author="Author">
              <w:r w:rsidR="006E08CC">
                <w:rPr>
                  <w:rFonts w:ascii="inherit" w:eastAsia="Times New Roman" w:hAnsi="inherit" w:cs="Times New Roman"/>
                  <w:sz w:val="24"/>
                  <w:szCs w:val="24"/>
                  <w:lang w:eastAsia="en-GB"/>
                </w:rPr>
                <w:t xml:space="preserve"> (if synchronous compensator can provide active power, then RfG requirements may apply unless differently defined</w:t>
              </w:r>
              <w:r w:rsidR="00915B5D">
                <w:rPr>
                  <w:rFonts w:ascii="inherit" w:eastAsia="Times New Roman" w:hAnsi="inherit" w:cs="Times New Roman"/>
                  <w:sz w:val="24"/>
                  <w:szCs w:val="24"/>
                  <w:lang w:eastAsia="en-GB"/>
                </w:rPr>
                <w:t xml:space="preserve"> in national regulation)</w:t>
              </w:r>
            </w:ins>
            <w:r w:rsidRPr="00AE076C">
              <w:rPr>
                <w:rFonts w:ascii="inherit" w:eastAsia="Times New Roman" w:hAnsi="inherit" w:cs="Times New Roman"/>
                <w:sz w:val="24"/>
                <w:szCs w:val="24"/>
                <w:lang w:eastAsia="en-GB"/>
              </w:rPr>
              <w:t xml:space="preserve">, flywheels </w:t>
            </w:r>
            <w:commentRangeEnd w:id="1"/>
            <w:r w:rsidR="00B90E0B">
              <w:rPr>
                <w:rStyle w:val="CommentReference"/>
              </w:rPr>
              <w:commentReference w:id="1"/>
            </w:r>
            <w:r w:rsidRPr="00AE076C">
              <w:rPr>
                <w:rFonts w:ascii="inherit" w:eastAsia="Times New Roman" w:hAnsi="inherit" w:cs="Times New Roman"/>
                <w:sz w:val="24"/>
                <w:szCs w:val="24"/>
                <w:lang w:eastAsia="en-GB"/>
              </w:rPr>
              <w:t xml:space="preserve">and regenerative braking systems which do not fall onto the definition of a power generating module or electricity storage module, the relevant </w:t>
            </w:r>
            <w:r w:rsidR="00A857B4">
              <w:rPr>
                <w:rFonts w:ascii="inherit" w:eastAsia="Times New Roman" w:hAnsi="inherit" w:cs="Times New Roman"/>
                <w:sz w:val="24"/>
                <w:szCs w:val="24"/>
                <w:lang w:eastAsia="en-GB"/>
              </w:rPr>
              <w:t>system operator</w:t>
            </w:r>
            <w:r w:rsidRPr="00AE076C">
              <w:rPr>
                <w:rFonts w:ascii="inherit" w:eastAsia="Times New Roman" w:hAnsi="inherit" w:cs="Times New Roman"/>
                <w:sz w:val="24"/>
                <w:szCs w:val="24"/>
                <w:lang w:eastAsia="en-GB"/>
              </w:rPr>
              <w:t xml:space="preserve"> </w:t>
            </w:r>
            <w:del w:id="3" w:author="Author">
              <w:r w:rsidR="001B072C" w:rsidDel="00205D2A">
                <w:rPr>
                  <w:rFonts w:ascii="inherit" w:eastAsia="Times New Roman" w:hAnsi="inherit" w:cs="Times New Roman"/>
                  <w:sz w:val="24"/>
                  <w:szCs w:val="24"/>
                  <w:lang w:eastAsia="en-GB"/>
                </w:rPr>
                <w:delText>may</w:delText>
              </w:r>
              <w:r w:rsidRPr="00AE076C" w:rsidDel="00205D2A">
                <w:rPr>
                  <w:rFonts w:ascii="inherit" w:eastAsia="Times New Roman" w:hAnsi="inherit" w:cs="Times New Roman"/>
                  <w:sz w:val="24"/>
                  <w:szCs w:val="24"/>
                  <w:lang w:eastAsia="en-GB"/>
                </w:rPr>
                <w:delText xml:space="preserve"> </w:delText>
              </w:r>
            </w:del>
            <w:ins w:id="4" w:author="Author">
              <w:r w:rsidR="00205D2A">
                <w:rPr>
                  <w:rFonts w:ascii="inherit" w:eastAsia="Times New Roman" w:hAnsi="inherit" w:cs="Times New Roman"/>
                  <w:sz w:val="24"/>
                  <w:szCs w:val="24"/>
                  <w:lang w:eastAsia="en-GB"/>
                </w:rPr>
                <w:t xml:space="preserve">shall </w:t>
              </w:r>
            </w:ins>
            <w:r w:rsidRPr="00AE076C">
              <w:rPr>
                <w:rFonts w:ascii="inherit" w:eastAsia="Times New Roman" w:hAnsi="inherit" w:cs="Times New Roman"/>
                <w:sz w:val="24"/>
                <w:szCs w:val="24"/>
                <w:lang w:eastAsia="en-GB"/>
              </w:rPr>
              <w:t>define the technical requirements that apply.</w:t>
            </w:r>
          </w:p>
          <w:p w14:paraId="44D5D9DF" w14:textId="0E41E126" w:rsidR="00473AB0" w:rsidRDefault="000041A0" w:rsidP="001B072C">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s2</w:t>
            </w:r>
            <w:r w:rsidRPr="00BD0415">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 xml:space="preserve"> </w:t>
            </w:r>
            <w:r w:rsidRPr="00AE076C">
              <w:rPr>
                <w:rFonts w:ascii="inherit" w:eastAsia="Times New Roman" w:hAnsi="inherit" w:cs="Times New Roman"/>
                <w:sz w:val="24"/>
                <w:szCs w:val="24"/>
                <w:lang w:eastAsia="en-GB"/>
              </w:rPr>
              <w:t xml:space="preserve">For the purpose of this regulation, electricity storage includes electric vehicles </w:t>
            </w:r>
            <w:r w:rsidR="002306BC">
              <w:rPr>
                <w:rFonts w:ascii="inherit" w:eastAsia="Times New Roman" w:hAnsi="inherit" w:cs="Times New Roman"/>
                <w:sz w:val="24"/>
                <w:szCs w:val="24"/>
                <w:lang w:eastAsia="en-GB"/>
              </w:rPr>
              <w:t xml:space="preserve">and associated supply equipment </w:t>
            </w:r>
            <w:r w:rsidRPr="00AE076C">
              <w:rPr>
                <w:rFonts w:ascii="inherit" w:eastAsia="Times New Roman" w:hAnsi="inherit" w:cs="Times New Roman"/>
                <w:sz w:val="24"/>
                <w:szCs w:val="24"/>
                <w:lang w:eastAsia="en-GB"/>
              </w:rPr>
              <w:t>that comply with the definition of electricity storage.</w:t>
            </w:r>
            <w:r w:rsidR="00ED221A">
              <w:rPr>
                <w:rFonts w:ascii="inherit" w:eastAsia="Times New Roman" w:hAnsi="inherit" w:cs="Times New Roman"/>
                <w:sz w:val="24"/>
                <w:szCs w:val="24"/>
                <w:lang w:eastAsia="en-GB"/>
              </w:rPr>
              <w:t xml:space="preserve"> Nevertheless, fully h</w:t>
            </w:r>
            <w:r w:rsidR="00ED221A" w:rsidRPr="00BD0415">
              <w:rPr>
                <w:rFonts w:ascii="inherit" w:eastAsia="Times New Roman" w:hAnsi="inherit" w:cs="Times New Roman"/>
                <w:sz w:val="24"/>
                <w:szCs w:val="24"/>
                <w:lang w:eastAsia="en-GB"/>
              </w:rPr>
              <w:t xml:space="preserve">armonised rules for grid connection for </w:t>
            </w:r>
            <w:r w:rsidR="00ED221A" w:rsidRPr="00AE076C">
              <w:rPr>
                <w:rFonts w:ascii="inherit" w:eastAsia="Times New Roman" w:hAnsi="inherit" w:cs="Times New Roman"/>
                <w:sz w:val="24"/>
                <w:szCs w:val="24"/>
                <w:lang w:eastAsia="en-GB"/>
              </w:rPr>
              <w:t xml:space="preserve">electric vehicles </w:t>
            </w:r>
            <w:r w:rsidR="00ED221A">
              <w:rPr>
                <w:rFonts w:ascii="inherit" w:eastAsia="Times New Roman" w:hAnsi="inherit" w:cs="Times New Roman"/>
                <w:sz w:val="24"/>
                <w:szCs w:val="24"/>
                <w:lang w:eastAsia="en-GB"/>
              </w:rPr>
              <w:t>and associated supply equipment</w:t>
            </w:r>
            <w:r w:rsidR="00ED221A" w:rsidRPr="00BD0415">
              <w:rPr>
                <w:rFonts w:ascii="inherit" w:eastAsia="Times New Roman" w:hAnsi="inherit" w:cs="Times New Roman"/>
                <w:sz w:val="24"/>
                <w:szCs w:val="24"/>
                <w:lang w:eastAsia="en-GB"/>
              </w:rPr>
              <w:t xml:space="preserve"> </w:t>
            </w:r>
            <w:r w:rsidR="00ED221A">
              <w:rPr>
                <w:rFonts w:ascii="inherit" w:eastAsia="Times New Roman" w:hAnsi="inherit" w:cs="Times New Roman"/>
                <w:sz w:val="24"/>
                <w:szCs w:val="24"/>
                <w:lang w:eastAsia="en-GB"/>
              </w:rPr>
              <w:t>are</w:t>
            </w:r>
            <w:r w:rsidR="00ED221A" w:rsidRPr="00BD0415">
              <w:rPr>
                <w:rFonts w:ascii="inherit" w:eastAsia="Times New Roman" w:hAnsi="inherit" w:cs="Times New Roman"/>
                <w:sz w:val="24"/>
                <w:szCs w:val="24"/>
                <w:lang w:eastAsia="en-GB"/>
              </w:rPr>
              <w:t xml:space="preserve"> set out </w:t>
            </w:r>
            <w:r w:rsidR="000E5001" w:rsidRPr="00BD0415">
              <w:rPr>
                <w:rFonts w:ascii="inherit" w:eastAsia="Times New Roman" w:hAnsi="inherit" w:cs="Times New Roman"/>
                <w:sz w:val="24"/>
                <w:szCs w:val="24"/>
                <w:lang w:eastAsia="en-GB"/>
              </w:rPr>
              <w:t>to</w:t>
            </w:r>
            <w:r w:rsidR="00ED221A" w:rsidRPr="00BD0415">
              <w:rPr>
                <w:rFonts w:ascii="inherit" w:eastAsia="Times New Roman" w:hAnsi="inherit" w:cs="Times New Roman"/>
                <w:sz w:val="24"/>
                <w:szCs w:val="24"/>
                <w:lang w:eastAsia="en-GB"/>
              </w:rPr>
              <w:t xml:space="preserve"> provide </w:t>
            </w:r>
            <w:r w:rsidR="00ED221A">
              <w:rPr>
                <w:rFonts w:ascii="inherit" w:eastAsia="Times New Roman" w:hAnsi="inherit" w:cs="Times New Roman"/>
                <w:sz w:val="24"/>
                <w:szCs w:val="24"/>
                <w:lang w:eastAsia="en-GB"/>
              </w:rPr>
              <w:t>for a free movement of electric vehicles across the EU.</w:t>
            </w:r>
            <w:r w:rsidR="002306BC">
              <w:rPr>
                <w:rFonts w:ascii="inherit" w:eastAsia="Times New Roman" w:hAnsi="inherit" w:cs="Times New Roman"/>
                <w:b/>
                <w:bCs/>
                <w:color w:val="000000"/>
                <w:sz w:val="24"/>
                <w:szCs w:val="24"/>
                <w:lang w:eastAsia="en-GB"/>
              </w:rPr>
              <w:t xml:space="preserve"> </w:t>
            </w:r>
          </w:p>
          <w:p w14:paraId="287F04D0" w14:textId="2835A78F" w:rsidR="001B072C" w:rsidRPr="00BD0415" w:rsidRDefault="001B072C" w:rsidP="001B072C">
            <w:pPr>
              <w:spacing w:before="120" w:after="0" w:line="240" w:lineRule="auto"/>
              <w:jc w:val="both"/>
              <w:rPr>
                <w:rFonts w:ascii="inherit" w:eastAsia="Times New Roman" w:hAnsi="inherit" w:cs="Times New Roman"/>
                <w:sz w:val="24"/>
                <w:szCs w:val="24"/>
                <w:lang w:eastAsia="en-GB"/>
              </w:rPr>
            </w:pPr>
          </w:p>
        </w:tc>
      </w:tr>
    </w:tbl>
    <w:p w14:paraId="0EA90B90"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3E0C3589" w14:textId="77777777" w:rsidTr="003B7AE9">
        <w:tc>
          <w:tcPr>
            <w:tcW w:w="0" w:type="auto"/>
            <w:shd w:val="clear" w:color="auto" w:fill="auto"/>
            <w:hideMark/>
          </w:tcPr>
          <w:p w14:paraId="062D3FE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(4)</w:t>
            </w:r>
          </w:p>
        </w:tc>
        <w:tc>
          <w:tcPr>
            <w:tcW w:w="0" w:type="auto"/>
            <w:shd w:val="clear" w:color="auto" w:fill="auto"/>
            <w:hideMark/>
          </w:tcPr>
          <w:p w14:paraId="10F910F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System security depends partly on the technical capabilities of power-generating modules. Therefore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756E9AE3"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1342E3A3" w14:textId="77777777" w:rsidTr="003B7AE9">
        <w:tc>
          <w:tcPr>
            <w:tcW w:w="0" w:type="auto"/>
            <w:shd w:val="clear" w:color="auto" w:fill="auto"/>
            <w:hideMark/>
          </w:tcPr>
          <w:p w14:paraId="2F38F9A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(5)</w:t>
            </w:r>
          </w:p>
        </w:tc>
        <w:tc>
          <w:tcPr>
            <w:tcW w:w="0" w:type="auto"/>
            <w:shd w:val="clear" w:color="auto" w:fill="auto"/>
            <w:hideMark/>
          </w:tcPr>
          <w:p w14:paraId="37CECAB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Secure system operation is only possible if there is close cooperation between power-generating facility owners and system operators. In particular, the functioning of the system under abnormal operating conditions depends on the response of power-generating modules to deviations from the reference 1 per unit (pu) values of voltage and nominal frequency. In the context of system security, the networks and the power-generating modules should be considered as one entity from a system engineering point of view, given that those parts are interdependent. Therefore, as a prerequisite for grid connection, relevant technical requirements should be set for power-generating modules.</w:t>
            </w:r>
          </w:p>
        </w:tc>
      </w:tr>
    </w:tbl>
    <w:p w14:paraId="082396F2"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7F495807" w14:textId="77777777" w:rsidTr="003B7AE9">
        <w:tc>
          <w:tcPr>
            <w:tcW w:w="0" w:type="auto"/>
            <w:shd w:val="clear" w:color="auto" w:fill="auto"/>
            <w:hideMark/>
          </w:tcPr>
          <w:p w14:paraId="5862744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(6)</w:t>
            </w:r>
          </w:p>
        </w:tc>
        <w:tc>
          <w:tcPr>
            <w:tcW w:w="0" w:type="auto"/>
            <w:shd w:val="clear" w:color="auto" w:fill="auto"/>
            <w:hideMark/>
          </w:tcPr>
          <w:p w14:paraId="541330F0" w14:textId="3BE39C9F"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w:t>
            </w:r>
            <w:r w:rsidR="004342E2">
              <w:rPr>
                <w:rFonts w:ascii="inherit" w:eastAsia="Times New Roman" w:hAnsi="inherit" w:cs="Times New Roman"/>
                <w:sz w:val="24"/>
                <w:szCs w:val="24"/>
                <w:lang w:eastAsia="en-GB"/>
              </w:rPr>
              <w:t>59</w:t>
            </w:r>
            <w:r w:rsidRPr="00BD0415">
              <w:rPr>
                <w:rFonts w:ascii="inherit" w:eastAsia="Times New Roman" w:hAnsi="inherit" w:cs="Times New Roman"/>
                <w:sz w:val="24"/>
                <w:szCs w:val="24"/>
                <w:lang w:eastAsia="en-GB"/>
              </w:rPr>
              <w:t>(1) and (</w:t>
            </w:r>
            <w:r w:rsidR="004342E2">
              <w:rPr>
                <w:rFonts w:ascii="inherit" w:eastAsia="Times New Roman" w:hAnsi="inherit" w:cs="Times New Roman"/>
                <w:sz w:val="24"/>
                <w:szCs w:val="24"/>
                <w:lang w:eastAsia="en-GB"/>
              </w:rPr>
              <w:t>7</w:t>
            </w:r>
            <w:r w:rsidRPr="00BD0415">
              <w:rPr>
                <w:rFonts w:ascii="inherit" w:eastAsia="Times New Roman" w:hAnsi="inherit" w:cs="Times New Roman"/>
                <w:sz w:val="24"/>
                <w:szCs w:val="24"/>
                <w:lang w:eastAsia="en-GB"/>
              </w:rPr>
              <w:t xml:space="preserve">) of Directive </w:t>
            </w:r>
            <w:r w:rsidR="004342E2" w:rsidRPr="00E66888">
              <w:rPr>
                <w:rFonts w:ascii="inherit" w:eastAsia="Times New Roman" w:hAnsi="inherit" w:cs="Times New Roman"/>
                <w:sz w:val="24"/>
                <w:szCs w:val="24"/>
                <w:lang w:eastAsia="en-GB"/>
              </w:rPr>
              <w:t>(EU) 2019/944</w:t>
            </w:r>
            <w:r w:rsidRPr="00BD0415">
              <w:rPr>
                <w:rFonts w:ascii="inherit" w:eastAsia="Times New Roman" w:hAnsi="inherit" w:cs="Times New Roman"/>
                <w:sz w:val="24"/>
                <w:szCs w:val="24"/>
                <w:lang w:eastAsia="en-GB"/>
              </w:rPr>
              <w:t xml:space="preserve"> and with Article 1</w:t>
            </w:r>
            <w:r w:rsidR="00EE4CBE">
              <w:rPr>
                <w:rFonts w:ascii="inherit" w:eastAsia="Times New Roman" w:hAnsi="inherit" w:cs="Times New Roman"/>
                <w:sz w:val="24"/>
                <w:szCs w:val="24"/>
                <w:lang w:eastAsia="en-GB"/>
              </w:rPr>
              <w:t>8</w:t>
            </w:r>
            <w:r w:rsidRPr="00BD0415">
              <w:rPr>
                <w:rFonts w:ascii="inherit" w:eastAsia="Times New Roman" w:hAnsi="inherit" w:cs="Times New Roman"/>
                <w:sz w:val="24"/>
                <w:szCs w:val="24"/>
                <w:lang w:eastAsia="en-GB"/>
              </w:rPr>
              <w:t xml:space="preserve"> of Regulation (</w:t>
            </w:r>
            <w:r w:rsidR="00EE4CBE" w:rsidRPr="00EE4CBE">
              <w:rPr>
                <w:rFonts w:ascii="inherit" w:eastAsia="Times New Roman" w:hAnsi="inherit" w:cs="Times New Roman"/>
                <w:sz w:val="24"/>
                <w:szCs w:val="24"/>
                <w:lang w:eastAsia="en-GB"/>
              </w:rPr>
              <w:t>EU) 2019/943</w:t>
            </w:r>
            <w:r w:rsidRPr="00BD0415">
              <w:rPr>
                <w:rFonts w:ascii="inherit" w:eastAsia="Times New Roman" w:hAnsi="inherit" w:cs="Times New Roman"/>
                <w:sz w:val="24"/>
                <w:szCs w:val="24"/>
                <w:lang w:eastAsia="en-GB"/>
              </w:rPr>
              <w:t>.</w:t>
            </w:r>
          </w:p>
        </w:tc>
      </w:tr>
    </w:tbl>
    <w:p w14:paraId="3BC2F383"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31D4E696" w14:textId="77777777" w:rsidTr="003B7AE9">
        <w:tc>
          <w:tcPr>
            <w:tcW w:w="0" w:type="auto"/>
            <w:shd w:val="clear" w:color="auto" w:fill="auto"/>
            <w:hideMark/>
          </w:tcPr>
          <w:p w14:paraId="4104C2E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(7)</w:t>
            </w:r>
          </w:p>
        </w:tc>
        <w:tc>
          <w:tcPr>
            <w:tcW w:w="0" w:type="auto"/>
            <w:shd w:val="clear" w:color="auto" w:fill="auto"/>
            <w:hideMark/>
          </w:tcPr>
          <w:p w14:paraId="6EB506DB" w14:textId="303B2182"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Different synchronous electricity systems in the Union have different characteristics which need to be taken into account when setting the requirements for generators. It is therefore appropriate to consider regional specificities when establishing network connection rules as required by Article </w:t>
            </w:r>
            <w:r w:rsidR="00EE4CBE">
              <w:rPr>
                <w:rFonts w:ascii="inherit" w:eastAsia="Times New Roman" w:hAnsi="inherit" w:cs="Times New Roman"/>
                <w:sz w:val="24"/>
                <w:szCs w:val="24"/>
                <w:lang w:eastAsia="en-GB"/>
              </w:rPr>
              <w:t>59</w:t>
            </w:r>
            <w:r w:rsidRPr="00BD0415">
              <w:rPr>
                <w:rFonts w:ascii="inherit" w:eastAsia="Times New Roman" w:hAnsi="inherit" w:cs="Times New Roman"/>
                <w:sz w:val="24"/>
                <w:szCs w:val="24"/>
                <w:lang w:eastAsia="en-GB"/>
              </w:rPr>
              <w:t>(</w:t>
            </w:r>
            <w:r w:rsidR="00EE4CBE">
              <w:rPr>
                <w:rFonts w:ascii="inherit" w:eastAsia="Times New Roman" w:hAnsi="inherit" w:cs="Times New Roman"/>
                <w:sz w:val="24"/>
                <w:szCs w:val="24"/>
                <w:lang w:eastAsia="en-GB"/>
              </w:rPr>
              <w:t>1</w:t>
            </w:r>
            <w:r w:rsidRPr="00BD0415">
              <w:rPr>
                <w:rFonts w:ascii="inherit" w:eastAsia="Times New Roman" w:hAnsi="inherit" w:cs="Times New Roman"/>
                <w:sz w:val="24"/>
                <w:szCs w:val="24"/>
                <w:lang w:eastAsia="en-GB"/>
              </w:rPr>
              <w:t>)</w:t>
            </w:r>
            <w:r w:rsidR="00EE4CBE">
              <w:rPr>
                <w:rFonts w:ascii="inherit" w:eastAsia="Times New Roman" w:hAnsi="inherit" w:cs="Times New Roman"/>
                <w:sz w:val="24"/>
                <w:szCs w:val="24"/>
                <w:lang w:eastAsia="en-GB"/>
              </w:rPr>
              <w:t xml:space="preserve"> and (2</w:t>
            </w:r>
            <w:r w:rsidRPr="00BD0415">
              <w:rPr>
                <w:rFonts w:ascii="inherit" w:eastAsia="Times New Roman" w:hAnsi="inherit" w:cs="Times New Roman"/>
                <w:sz w:val="24"/>
                <w:szCs w:val="24"/>
                <w:lang w:eastAsia="en-GB"/>
              </w:rPr>
              <w:t>) of Regulation (</w:t>
            </w:r>
            <w:r w:rsidR="00602378" w:rsidRPr="00602378">
              <w:rPr>
                <w:rFonts w:ascii="inherit" w:eastAsia="Times New Roman" w:hAnsi="inherit" w:cs="Times New Roman"/>
                <w:sz w:val="24"/>
                <w:szCs w:val="24"/>
                <w:lang w:eastAsia="en-GB"/>
              </w:rPr>
              <w:t>EU) 2019/943</w:t>
            </w:r>
            <w:r w:rsidRPr="00BD0415">
              <w:rPr>
                <w:rFonts w:ascii="inherit" w:eastAsia="Times New Roman" w:hAnsi="inherit" w:cs="Times New Roman"/>
                <w:sz w:val="24"/>
                <w:szCs w:val="24"/>
                <w:lang w:eastAsia="en-GB"/>
              </w:rPr>
              <w:t>.</w:t>
            </w:r>
          </w:p>
        </w:tc>
      </w:tr>
    </w:tbl>
    <w:p w14:paraId="4F9ED90A"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7432361D" w14:textId="77777777" w:rsidTr="003B7AE9">
        <w:tc>
          <w:tcPr>
            <w:tcW w:w="0" w:type="auto"/>
            <w:shd w:val="clear" w:color="auto" w:fill="auto"/>
            <w:hideMark/>
          </w:tcPr>
          <w:p w14:paraId="1BF9389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lastRenderedPageBreak/>
              <w:t>(8)</w:t>
            </w:r>
          </w:p>
        </w:tc>
        <w:tc>
          <w:tcPr>
            <w:tcW w:w="0" w:type="auto"/>
            <w:shd w:val="clear" w:color="auto" w:fill="auto"/>
            <w:hideMark/>
          </w:tcPr>
          <w:p w14:paraId="42FCB82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In view of the need to provide regulatory certainty, the requirements of this Regulation should apply to new generating facilities but should not apply to existing generating modules and generating modules already at an advanced stage of planning but not yet completed unless the relevant regulatory authority or Member State decides otherwise based on evolution of system requirements and a full cost-benefit analysis, or where there has been substantial modernisation of those generating facilities.</w:t>
            </w:r>
          </w:p>
        </w:tc>
      </w:tr>
    </w:tbl>
    <w:p w14:paraId="4552F756"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43FFA0CE" w14:textId="77777777" w:rsidTr="003B7AE9">
        <w:tc>
          <w:tcPr>
            <w:tcW w:w="0" w:type="auto"/>
            <w:shd w:val="clear" w:color="auto" w:fill="auto"/>
            <w:hideMark/>
          </w:tcPr>
          <w:p w14:paraId="1AE7816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(9)</w:t>
            </w:r>
          </w:p>
        </w:tc>
        <w:tc>
          <w:tcPr>
            <w:tcW w:w="0" w:type="auto"/>
            <w:shd w:val="clear" w:color="auto" w:fill="auto"/>
            <w:hideMark/>
          </w:tcPr>
          <w:p w14:paraId="3E5AFF44" w14:textId="1C07F8F8" w:rsidR="003B7AE9" w:rsidRPr="00BD0415" w:rsidRDefault="003B7AE9" w:rsidP="00163C4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significance of power-generating modules should be based on their size and their effect on the overall system. Synchronous machines should be classed on the machine size and include all the components of a generating facility that normally run indivisibly</w:t>
            </w:r>
            <w:r w:rsidR="00CC5A46" w:rsidRPr="003B7AE9">
              <w:rPr>
                <w:rFonts w:ascii="inherit" w:eastAsia="Times New Roman" w:hAnsi="inherit" w:cs="Times New Roman"/>
                <w:sz w:val="24"/>
                <w:szCs w:val="24"/>
                <w:lang w:eastAsia="en-GB"/>
              </w:rPr>
              <w:t xml:space="preserve">. </w:t>
            </w:r>
            <w:r w:rsidR="00CC5A46">
              <w:rPr>
                <w:rFonts w:ascii="inherit" w:eastAsia="Times New Roman" w:hAnsi="inherit" w:cs="Times New Roman"/>
                <w:sz w:val="24"/>
                <w:szCs w:val="24"/>
                <w:lang w:eastAsia="en-GB"/>
              </w:rPr>
              <w:t>An installation containing a set of synchronous machines that cannot be operated independently from each other, such as combined-cycle gas turbine installation, should be assessed on the whole capacity of that installation.</w:t>
            </w:r>
            <w:r w:rsidR="00CC5A46" w:rsidRPr="003B7AE9">
              <w:rPr>
                <w:rFonts w:ascii="inherit" w:eastAsia="Times New Roman" w:hAnsi="inherit" w:cs="Times New Roman"/>
                <w:sz w:val="24"/>
                <w:szCs w:val="24"/>
                <w:lang w:eastAsia="en-GB"/>
              </w:rPr>
              <w:t xml:space="preserve"> </w:t>
            </w:r>
            <w:r w:rsidR="00D93495">
              <w:rPr>
                <w:rFonts w:ascii="inherit" w:eastAsia="Times New Roman" w:hAnsi="inherit" w:cs="Times New Roman"/>
                <w:sz w:val="24"/>
                <w:szCs w:val="24"/>
                <w:lang w:eastAsia="en-GB"/>
              </w:rPr>
              <w:t>N</w:t>
            </w:r>
            <w:r w:rsidRPr="00BD0415">
              <w:rPr>
                <w:rFonts w:ascii="inherit" w:eastAsia="Times New Roman" w:hAnsi="inherit" w:cs="Times New Roman"/>
                <w:sz w:val="24"/>
                <w:szCs w:val="24"/>
                <w:lang w:eastAsia="en-GB"/>
              </w:rPr>
              <w:t>on-synchronously connected power-generating units</w:t>
            </w:r>
            <w:r w:rsidR="00CE0DAE">
              <w:rPr>
                <w:rFonts w:ascii="inherit" w:eastAsia="Times New Roman" w:hAnsi="inherit" w:cs="Times New Roman"/>
                <w:sz w:val="24"/>
                <w:szCs w:val="24"/>
                <w:lang w:eastAsia="en-GB"/>
              </w:rPr>
              <w:t xml:space="preserve"> of the same underlying technology</w:t>
            </w:r>
            <w:r w:rsidRPr="00BD0415">
              <w:rPr>
                <w:rFonts w:ascii="inherit" w:eastAsia="Times New Roman" w:hAnsi="inherit" w:cs="Times New Roman"/>
                <w:sz w:val="24"/>
                <w:szCs w:val="24"/>
                <w:lang w:eastAsia="en-GB"/>
              </w:rPr>
              <w:t>, where they are collected together to form an economic unit and where they have a single connection point should be assessed on their aggregated capacity</w:t>
            </w:r>
            <w:r w:rsidR="0001153B">
              <w:rPr>
                <w:rFonts w:ascii="inherit" w:eastAsia="Times New Roman" w:hAnsi="inherit" w:cs="Times New Roman"/>
                <w:sz w:val="24"/>
                <w:szCs w:val="24"/>
                <w:lang w:eastAsia="en-GB"/>
              </w:rPr>
              <w:t>.</w:t>
            </w:r>
            <w:r w:rsidR="007D0F60">
              <w:rPr>
                <w:rFonts w:ascii="inherit" w:eastAsia="Times New Roman" w:hAnsi="inherit" w:cs="Times New Roman"/>
                <w:sz w:val="24"/>
                <w:szCs w:val="24"/>
                <w:lang w:eastAsia="en-GB"/>
              </w:rPr>
              <w:t xml:space="preserve"> Moreover, </w:t>
            </w:r>
            <w:r w:rsidR="00163C48">
              <w:rPr>
                <w:rFonts w:ascii="inherit" w:eastAsia="Times New Roman" w:hAnsi="inherit" w:cs="Times New Roman"/>
                <w:sz w:val="24"/>
                <w:szCs w:val="24"/>
                <w:lang w:eastAsia="en-GB"/>
              </w:rPr>
              <w:t xml:space="preserve"> to ensure an appropriate harmonisation or rules for mass-market products, </w:t>
            </w:r>
            <w:r w:rsidR="007D0F60">
              <w:rPr>
                <w:rFonts w:ascii="inherit" w:eastAsia="Times New Roman" w:hAnsi="inherit" w:cs="Times New Roman"/>
                <w:sz w:val="24"/>
                <w:szCs w:val="24"/>
                <w:lang w:eastAsia="en-GB"/>
              </w:rPr>
              <w:t>capacities of units of different classes, for instance, photovoltaic, electricity storage</w:t>
            </w:r>
            <w:r w:rsidR="00C001C7">
              <w:rPr>
                <w:rFonts w:ascii="inherit" w:eastAsia="Times New Roman" w:hAnsi="inherit" w:cs="Times New Roman"/>
                <w:sz w:val="24"/>
                <w:szCs w:val="24"/>
                <w:lang w:eastAsia="en-GB"/>
              </w:rPr>
              <w:t>,</w:t>
            </w:r>
            <w:r w:rsidR="007D0F60">
              <w:rPr>
                <w:rFonts w:ascii="inherit" w:eastAsia="Times New Roman" w:hAnsi="inherit" w:cs="Times New Roman"/>
                <w:sz w:val="24"/>
                <w:szCs w:val="24"/>
                <w:lang w:eastAsia="en-GB"/>
              </w:rPr>
              <w:t xml:space="preserve"> combined heat and power installations, or V2G electric vehicles</w:t>
            </w:r>
            <w:r w:rsidR="00C001C7">
              <w:rPr>
                <w:rFonts w:ascii="inherit" w:eastAsia="Times New Roman" w:hAnsi="inherit" w:cs="Times New Roman"/>
                <w:sz w:val="24"/>
                <w:szCs w:val="24"/>
                <w:lang w:eastAsia="en-GB"/>
              </w:rPr>
              <w:t>,</w:t>
            </w:r>
            <w:r w:rsidR="007D0F60">
              <w:rPr>
                <w:rFonts w:ascii="inherit" w:eastAsia="Times New Roman" w:hAnsi="inherit" w:cs="Times New Roman"/>
                <w:sz w:val="24"/>
                <w:szCs w:val="24"/>
                <w:lang w:eastAsia="en-GB"/>
              </w:rPr>
              <w:t xml:space="preserve"> should not be a</w:t>
            </w:r>
            <w:r w:rsidR="00C001C7">
              <w:rPr>
                <w:rFonts w:ascii="inherit" w:eastAsia="Times New Roman" w:hAnsi="inherit" w:cs="Times New Roman"/>
                <w:sz w:val="24"/>
                <w:szCs w:val="24"/>
                <w:lang w:eastAsia="en-GB"/>
              </w:rPr>
              <w:t>ggregated for the purpose of the determination of significance</w:t>
            </w:r>
            <w:r w:rsidR="0087204C">
              <w:rPr>
                <w:rFonts w:ascii="inherit" w:eastAsia="Times New Roman" w:hAnsi="inherit" w:cs="Times New Roman"/>
                <w:sz w:val="24"/>
                <w:szCs w:val="24"/>
                <w:lang w:eastAsia="en-GB"/>
              </w:rPr>
              <w:t xml:space="preserve"> </w:t>
            </w:r>
            <w:r w:rsidR="00EE4464">
              <w:rPr>
                <w:rFonts w:ascii="inherit" w:eastAsia="Times New Roman" w:hAnsi="inherit" w:cs="Times New Roman"/>
                <w:sz w:val="24"/>
                <w:szCs w:val="24"/>
                <w:lang w:eastAsia="en-GB"/>
              </w:rPr>
              <w:t>Electricity s</w:t>
            </w:r>
            <w:r w:rsidR="00EB7CAB">
              <w:rPr>
                <w:rFonts w:ascii="inherit" w:eastAsia="Times New Roman" w:hAnsi="inherit" w:cs="Times New Roman"/>
                <w:sz w:val="24"/>
                <w:szCs w:val="24"/>
                <w:lang w:eastAsia="en-GB"/>
              </w:rPr>
              <w:t>torage</w:t>
            </w:r>
            <w:r w:rsidR="0087204C">
              <w:rPr>
                <w:rFonts w:ascii="inherit" w:eastAsia="Times New Roman" w:hAnsi="inherit" w:cs="Times New Roman"/>
                <w:sz w:val="24"/>
                <w:szCs w:val="24"/>
                <w:lang w:eastAsia="en-GB"/>
              </w:rPr>
              <w:t xml:space="preserve"> </w:t>
            </w:r>
            <w:r w:rsidR="0001153B">
              <w:rPr>
                <w:rFonts w:ascii="inherit" w:eastAsia="Times New Roman" w:hAnsi="inherit" w:cs="Times New Roman"/>
                <w:sz w:val="24"/>
                <w:szCs w:val="24"/>
                <w:lang w:eastAsia="en-GB"/>
              </w:rPr>
              <w:t>integrated to</w:t>
            </w:r>
            <w:r w:rsidR="0087204C">
              <w:rPr>
                <w:rFonts w:ascii="inherit" w:eastAsia="Times New Roman" w:hAnsi="inherit" w:cs="Times New Roman"/>
                <w:sz w:val="24"/>
                <w:szCs w:val="24"/>
                <w:lang w:eastAsia="en-GB"/>
              </w:rPr>
              <w:t xml:space="preserve"> </w:t>
            </w:r>
            <w:r w:rsidR="0001153B">
              <w:rPr>
                <w:rFonts w:ascii="inherit" w:eastAsia="Times New Roman" w:hAnsi="inherit" w:cs="Times New Roman"/>
                <w:sz w:val="24"/>
                <w:szCs w:val="24"/>
                <w:lang w:eastAsia="en-GB"/>
              </w:rPr>
              <w:t>a power-generating module</w:t>
            </w:r>
            <w:r w:rsidR="00EB7CAB">
              <w:rPr>
                <w:rFonts w:ascii="inherit" w:eastAsia="Times New Roman" w:hAnsi="inherit" w:cs="Times New Roman"/>
                <w:sz w:val="24"/>
                <w:szCs w:val="24"/>
                <w:lang w:eastAsia="en-GB"/>
              </w:rPr>
              <w:t>, where module is</w:t>
            </w:r>
            <w:r w:rsidR="0001153B">
              <w:rPr>
                <w:rFonts w:ascii="inherit" w:eastAsia="Times New Roman" w:hAnsi="inherit" w:cs="Times New Roman"/>
                <w:sz w:val="24"/>
                <w:szCs w:val="24"/>
                <w:lang w:eastAsia="en-GB"/>
              </w:rPr>
              <w:t xml:space="preserve"> either non-synchronously </w:t>
            </w:r>
            <w:r w:rsidR="0001153B" w:rsidRPr="00BD0415">
              <w:rPr>
                <w:rFonts w:ascii="inherit" w:eastAsia="Times New Roman" w:hAnsi="inherit" w:cs="Times New Roman"/>
                <w:sz w:val="24"/>
                <w:szCs w:val="24"/>
                <w:lang w:eastAsia="en-GB"/>
              </w:rPr>
              <w:t>connected to the network or connected through power electronics</w:t>
            </w:r>
            <w:r w:rsidR="0001153B">
              <w:rPr>
                <w:rFonts w:ascii="inherit" w:eastAsia="Times New Roman" w:hAnsi="inherit" w:cs="Times New Roman"/>
                <w:sz w:val="24"/>
                <w:szCs w:val="24"/>
                <w:lang w:eastAsia="en-GB"/>
              </w:rPr>
              <w:t xml:space="preserve">, </w:t>
            </w:r>
            <w:r w:rsidR="0087204C">
              <w:rPr>
                <w:rFonts w:ascii="inherit" w:eastAsia="Times New Roman" w:hAnsi="inherit" w:cs="Times New Roman"/>
                <w:sz w:val="24"/>
                <w:szCs w:val="24"/>
                <w:lang w:eastAsia="en-GB"/>
              </w:rPr>
              <w:t>used solely for the purpose of meeting the requirements of this Regulation</w:t>
            </w:r>
            <w:r w:rsidR="004707BB">
              <w:rPr>
                <w:rFonts w:ascii="inherit" w:eastAsia="Times New Roman" w:hAnsi="inherit" w:cs="Times New Roman"/>
                <w:sz w:val="24"/>
                <w:szCs w:val="24"/>
                <w:lang w:eastAsia="en-GB"/>
              </w:rPr>
              <w:t xml:space="preserve"> should be </w:t>
            </w:r>
            <w:r w:rsidR="007F7C69">
              <w:rPr>
                <w:rFonts w:ascii="inherit" w:eastAsia="Times New Roman" w:hAnsi="inherit" w:cs="Times New Roman"/>
                <w:sz w:val="24"/>
                <w:szCs w:val="24"/>
                <w:lang w:eastAsia="en-GB"/>
              </w:rPr>
              <w:t xml:space="preserve">considered as part of </w:t>
            </w:r>
            <w:r w:rsidR="0001153B">
              <w:rPr>
                <w:rFonts w:ascii="inherit" w:eastAsia="Times New Roman" w:hAnsi="inherit" w:cs="Times New Roman"/>
                <w:sz w:val="24"/>
                <w:szCs w:val="24"/>
                <w:lang w:eastAsia="en-GB"/>
              </w:rPr>
              <w:t xml:space="preserve">such module while its capacity should not </w:t>
            </w:r>
            <w:r w:rsidR="002C32AC">
              <w:rPr>
                <w:rFonts w:ascii="inherit" w:eastAsia="Times New Roman" w:hAnsi="inherit" w:cs="Times New Roman"/>
                <w:sz w:val="24"/>
                <w:szCs w:val="24"/>
                <w:lang w:eastAsia="en-GB"/>
              </w:rPr>
              <w:t>count towards the</w:t>
            </w:r>
            <w:r w:rsidR="0001153B">
              <w:rPr>
                <w:rFonts w:ascii="inherit" w:eastAsia="Times New Roman" w:hAnsi="inherit" w:cs="Times New Roman"/>
                <w:sz w:val="24"/>
                <w:szCs w:val="24"/>
                <w:lang w:eastAsia="en-GB"/>
              </w:rPr>
              <w:t xml:space="preserve"> </w:t>
            </w:r>
            <w:r w:rsidR="002C32AC">
              <w:rPr>
                <w:rFonts w:ascii="inherit" w:eastAsia="Times New Roman" w:hAnsi="inherit" w:cs="Times New Roman"/>
                <w:sz w:val="24"/>
                <w:szCs w:val="24"/>
                <w:lang w:eastAsia="en-GB"/>
              </w:rPr>
              <w:t xml:space="preserve">power-generating module </w:t>
            </w:r>
            <w:r w:rsidR="0001153B">
              <w:rPr>
                <w:rFonts w:ascii="inherit" w:eastAsia="Times New Roman" w:hAnsi="inherit" w:cs="Times New Roman"/>
                <w:sz w:val="24"/>
                <w:szCs w:val="24"/>
                <w:lang w:eastAsia="en-GB"/>
              </w:rPr>
              <w:t>capacity</w:t>
            </w:r>
            <w:r w:rsidR="007F7C69">
              <w:rPr>
                <w:rFonts w:ascii="inherit" w:eastAsia="Times New Roman" w:hAnsi="inherit" w:cs="Times New Roman"/>
                <w:sz w:val="24"/>
                <w:szCs w:val="24"/>
                <w:lang w:eastAsia="en-GB"/>
              </w:rPr>
              <w:t>.</w:t>
            </w:r>
            <w:r w:rsidR="00421DA2">
              <w:rPr>
                <w:rFonts w:ascii="inherit" w:eastAsia="Times New Roman" w:hAnsi="inherit" w:cs="Times New Roman"/>
                <w:sz w:val="24"/>
                <w:szCs w:val="24"/>
                <w:lang w:eastAsia="en-GB"/>
              </w:rPr>
              <w:t xml:space="preserve"> </w:t>
            </w:r>
          </w:p>
        </w:tc>
      </w:tr>
    </w:tbl>
    <w:p w14:paraId="40C8D527"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1AF4E59A" w14:textId="77777777" w:rsidTr="003B7AE9">
        <w:tc>
          <w:tcPr>
            <w:tcW w:w="0" w:type="auto"/>
            <w:shd w:val="clear" w:color="auto" w:fill="auto"/>
            <w:hideMark/>
          </w:tcPr>
          <w:p w14:paraId="73A61C9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(10)</w:t>
            </w:r>
          </w:p>
        </w:tc>
        <w:tc>
          <w:tcPr>
            <w:tcW w:w="0" w:type="auto"/>
            <w:shd w:val="clear" w:color="auto" w:fill="auto"/>
            <w:hideMark/>
          </w:tcPr>
          <w:p w14:paraId="46A3F4D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In view of the different voltage level at which generators are connected and their maximum generating capacity, this Regulation should make a distinction between different types of generators by establishing different levels of requirements. This Regulation does not set the rules to determine the voltage level of the connection point to which the power-generating module shall be connected.</w:t>
            </w:r>
          </w:p>
        </w:tc>
      </w:tr>
      <w:tr w:rsidR="001F49CD" w:rsidRPr="00BD0415" w14:paraId="50A9CDCF" w14:textId="77777777" w:rsidTr="003B7AE9">
        <w:tc>
          <w:tcPr>
            <w:tcW w:w="0" w:type="auto"/>
            <w:shd w:val="clear" w:color="auto" w:fill="auto"/>
          </w:tcPr>
          <w:p w14:paraId="59795D4D" w14:textId="12EC5426" w:rsidR="001F49CD" w:rsidRPr="00BD0415" w:rsidRDefault="001F49CD"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1FFD3A14" w14:textId="777E918E" w:rsidR="001F49CD" w:rsidRPr="00BD0415" w:rsidRDefault="003E46E8"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Power-generating modules are subject to the requirements of this Regulation regardless of</w:t>
            </w:r>
            <w:r w:rsidR="003470FA">
              <w:rPr>
                <w:rFonts w:ascii="inherit" w:eastAsia="Times New Roman" w:hAnsi="inherit" w:cs="Times New Roman"/>
                <w:sz w:val="24"/>
                <w:szCs w:val="24"/>
                <w:lang w:eastAsia="en-GB"/>
              </w:rPr>
              <w:t xml:space="preserve"> whether</w:t>
            </w:r>
            <w:r>
              <w:rPr>
                <w:rFonts w:ascii="inherit" w:eastAsia="Times New Roman" w:hAnsi="inherit" w:cs="Times New Roman"/>
                <w:sz w:val="24"/>
                <w:szCs w:val="24"/>
                <w:lang w:eastAsia="en-GB"/>
              </w:rPr>
              <w:t xml:space="preserve"> </w:t>
            </w:r>
            <w:r w:rsidR="00CC64C9">
              <w:rPr>
                <w:rFonts w:ascii="inherit" w:eastAsia="Times New Roman" w:hAnsi="inherit" w:cs="Times New Roman"/>
                <w:sz w:val="24"/>
                <w:szCs w:val="24"/>
                <w:lang w:eastAsia="en-GB"/>
              </w:rPr>
              <w:t>they are part of</w:t>
            </w:r>
            <w:r>
              <w:rPr>
                <w:rFonts w:ascii="inherit" w:eastAsia="Times New Roman" w:hAnsi="inherit" w:cs="Times New Roman"/>
                <w:sz w:val="24"/>
                <w:szCs w:val="24"/>
                <w:lang w:eastAsia="en-GB"/>
              </w:rPr>
              <w:t xml:space="preserve"> </w:t>
            </w:r>
            <w:r w:rsidR="003470FA">
              <w:rPr>
                <w:rFonts w:ascii="inherit" w:eastAsia="Times New Roman" w:hAnsi="inherit" w:cs="Times New Roman"/>
                <w:sz w:val="24"/>
                <w:szCs w:val="24"/>
                <w:lang w:eastAsia="en-GB"/>
              </w:rPr>
              <w:t xml:space="preserve">an </w:t>
            </w:r>
            <w:r>
              <w:rPr>
                <w:rFonts w:ascii="inherit" w:eastAsia="Times New Roman" w:hAnsi="inherit" w:cs="Times New Roman"/>
                <w:sz w:val="24"/>
                <w:szCs w:val="24"/>
                <w:lang w:eastAsia="en-GB"/>
              </w:rPr>
              <w:t>energy communit</w:t>
            </w:r>
            <w:r w:rsidR="005212E8">
              <w:rPr>
                <w:rFonts w:ascii="inherit" w:eastAsia="Times New Roman" w:hAnsi="inherit" w:cs="Times New Roman"/>
                <w:sz w:val="24"/>
                <w:szCs w:val="24"/>
                <w:lang w:eastAsia="en-GB"/>
              </w:rPr>
              <w:t>y</w:t>
            </w:r>
            <w:r>
              <w:rPr>
                <w:rFonts w:ascii="inherit" w:eastAsia="Times New Roman" w:hAnsi="inherit" w:cs="Times New Roman"/>
                <w:sz w:val="24"/>
                <w:szCs w:val="24"/>
                <w:lang w:eastAsia="en-GB"/>
              </w:rPr>
              <w:t xml:space="preserve"> as defined in Regulation (EU) 2019/943, </w:t>
            </w:r>
            <w:r w:rsidR="003470FA">
              <w:rPr>
                <w:rFonts w:ascii="inherit" w:eastAsia="Times New Roman" w:hAnsi="inherit" w:cs="Times New Roman"/>
                <w:sz w:val="24"/>
                <w:szCs w:val="24"/>
                <w:lang w:eastAsia="en-GB"/>
              </w:rPr>
              <w:t>an</w:t>
            </w:r>
            <w:r>
              <w:rPr>
                <w:rFonts w:ascii="inherit" w:eastAsia="Times New Roman" w:hAnsi="inherit" w:cs="Times New Roman"/>
                <w:sz w:val="24"/>
                <w:szCs w:val="24"/>
                <w:lang w:eastAsia="en-GB"/>
              </w:rPr>
              <w:t>other entit</w:t>
            </w:r>
            <w:r w:rsidR="003470FA">
              <w:rPr>
                <w:rFonts w:ascii="inherit" w:eastAsia="Times New Roman" w:hAnsi="inherit" w:cs="Times New Roman"/>
                <w:sz w:val="24"/>
                <w:szCs w:val="24"/>
                <w:lang w:eastAsia="en-GB"/>
              </w:rPr>
              <w:t>y</w:t>
            </w:r>
            <w:r>
              <w:rPr>
                <w:rFonts w:ascii="inherit" w:eastAsia="Times New Roman" w:hAnsi="inherit" w:cs="Times New Roman"/>
                <w:sz w:val="24"/>
                <w:szCs w:val="24"/>
                <w:lang w:eastAsia="en-GB"/>
              </w:rPr>
              <w:t xml:space="preserve">, or </w:t>
            </w:r>
            <w:r w:rsidR="003470FA">
              <w:rPr>
                <w:rFonts w:ascii="inherit" w:eastAsia="Times New Roman" w:hAnsi="inherit" w:cs="Times New Roman"/>
                <w:sz w:val="24"/>
                <w:szCs w:val="24"/>
                <w:lang w:eastAsia="en-GB"/>
              </w:rPr>
              <w:t xml:space="preserve">a </w:t>
            </w:r>
            <w:r>
              <w:rPr>
                <w:rFonts w:ascii="inherit" w:eastAsia="Times New Roman" w:hAnsi="inherit" w:cs="Times New Roman"/>
                <w:sz w:val="24"/>
                <w:szCs w:val="24"/>
                <w:lang w:eastAsia="en-GB"/>
              </w:rPr>
              <w:t>form</w:t>
            </w:r>
            <w:r w:rsidR="003470FA">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of system users aggregation</w:t>
            </w:r>
            <w:r w:rsidR="009240C6">
              <w:rPr>
                <w:rFonts w:ascii="inherit" w:eastAsia="Times New Roman" w:hAnsi="inherit" w:cs="Times New Roman"/>
                <w:sz w:val="24"/>
                <w:szCs w:val="24"/>
                <w:lang w:eastAsia="en-GB"/>
              </w:rPr>
              <w:t>,</w:t>
            </w:r>
            <w:r w:rsidR="007044C2">
              <w:rPr>
                <w:rFonts w:ascii="inherit" w:eastAsia="Times New Roman" w:hAnsi="inherit" w:cs="Times New Roman"/>
                <w:sz w:val="24"/>
                <w:szCs w:val="24"/>
                <w:lang w:eastAsia="en-GB"/>
              </w:rPr>
              <w:t xml:space="preserve"> unless such energy community, another entity, or a form of system users aggregation constitutes a fully autonomous energy island</w:t>
            </w:r>
            <w:r>
              <w:rPr>
                <w:rFonts w:ascii="inherit" w:eastAsia="Times New Roman" w:hAnsi="inherit" w:cs="Times New Roman"/>
                <w:sz w:val="24"/>
                <w:szCs w:val="24"/>
                <w:lang w:eastAsia="en-GB"/>
              </w:rPr>
              <w:t>.</w:t>
            </w:r>
          </w:p>
        </w:tc>
      </w:tr>
    </w:tbl>
    <w:p w14:paraId="40190456"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762845F2" w14:textId="77777777" w:rsidTr="003B7AE9">
        <w:tc>
          <w:tcPr>
            <w:tcW w:w="0" w:type="auto"/>
            <w:shd w:val="clear" w:color="auto" w:fill="auto"/>
            <w:hideMark/>
          </w:tcPr>
          <w:p w14:paraId="1AC8245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(11)</w:t>
            </w:r>
          </w:p>
        </w:tc>
        <w:tc>
          <w:tcPr>
            <w:tcW w:w="0" w:type="auto"/>
            <w:shd w:val="clear" w:color="auto" w:fill="auto"/>
            <w:hideMark/>
          </w:tcPr>
          <w:p w14:paraId="0B271A4A" w14:textId="3D7DBCEC"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requirements applicable to type A power-generating modules should be set at the basic level necessary to ensure capabilities of generation with limited automated response and minimal system operator control. They should ensure that there is no large-scale loss of generation over system operational ranges, thereby minimising critical events, and include requirements necessary for widespread intervention during system-critical events.</w:t>
            </w:r>
          </w:p>
        </w:tc>
      </w:tr>
    </w:tbl>
    <w:p w14:paraId="0210568B"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4DEF33D3" w14:textId="77777777" w:rsidTr="003B7AE9">
        <w:tc>
          <w:tcPr>
            <w:tcW w:w="0" w:type="auto"/>
            <w:shd w:val="clear" w:color="auto" w:fill="auto"/>
            <w:hideMark/>
          </w:tcPr>
          <w:p w14:paraId="47D4CF4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(12)</w:t>
            </w:r>
          </w:p>
        </w:tc>
        <w:tc>
          <w:tcPr>
            <w:tcW w:w="0" w:type="auto"/>
            <w:shd w:val="clear" w:color="auto" w:fill="auto"/>
            <w:hideMark/>
          </w:tcPr>
          <w:p w14:paraId="4A20231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requirements applicable to type B power-generating modules should provide for a wider range of automated dynamic response with greater resilience to operational events, in order to ensure the use of this dynamic response, and a higher level of system operator control and information to utilise those capabilities. They ensure an automated response to mitigate the impact of, and maximise dynamic generation response to, system events.</w:t>
            </w:r>
          </w:p>
        </w:tc>
      </w:tr>
    </w:tbl>
    <w:p w14:paraId="6CA3F2E7"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9026" w:type="dxa"/>
        <w:tblCellMar>
          <w:left w:w="0" w:type="dxa"/>
          <w:right w:w="0" w:type="dxa"/>
        </w:tblCellMar>
        <w:tblLook w:val="04A0" w:firstRow="1" w:lastRow="0" w:firstColumn="1" w:lastColumn="0" w:noHBand="0" w:noVBand="1"/>
      </w:tblPr>
      <w:tblGrid>
        <w:gridCol w:w="450"/>
        <w:gridCol w:w="8576"/>
      </w:tblGrid>
      <w:tr w:rsidR="003B7AE9" w:rsidRPr="00BD0415" w14:paraId="67C6C6BC" w14:textId="77777777" w:rsidTr="65346B6C">
        <w:tc>
          <w:tcPr>
            <w:tcW w:w="395" w:type="dxa"/>
            <w:shd w:val="clear" w:color="auto" w:fill="auto"/>
            <w:hideMark/>
          </w:tcPr>
          <w:p w14:paraId="68AA6C2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lastRenderedPageBreak/>
              <w:t>(13)</w:t>
            </w:r>
          </w:p>
        </w:tc>
        <w:tc>
          <w:tcPr>
            <w:tcW w:w="8631" w:type="dxa"/>
            <w:shd w:val="clear" w:color="auto" w:fill="auto"/>
            <w:hideMark/>
          </w:tcPr>
          <w:p w14:paraId="6D04AF5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requirements applicable to type C power-generating modules should provide for a refined, stable and highly controllable real-time dynamic response aiming to provide principle ancillary services to ensure security of supply. Those requirements should cover all system states with consequential detailed specification of interactions of requirements, functions, control and information to utilise those capabilities and ensure the real-time system response necessary to avoid, manage and respond to system events. Those requirements should also provide for sufficient capability of generating modules to respond to both intact and system disturbed situations, and should provide the information and control necessary to utilise generation in different situations.</w:t>
            </w:r>
          </w:p>
        </w:tc>
      </w:tr>
    </w:tbl>
    <w:p w14:paraId="4FC31481"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2157AFE2" w14:textId="77777777" w:rsidTr="003B7AE9">
        <w:tc>
          <w:tcPr>
            <w:tcW w:w="0" w:type="auto"/>
            <w:shd w:val="clear" w:color="auto" w:fill="auto"/>
            <w:hideMark/>
          </w:tcPr>
          <w:p w14:paraId="09F67C8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(14)</w:t>
            </w:r>
          </w:p>
        </w:tc>
        <w:tc>
          <w:tcPr>
            <w:tcW w:w="0" w:type="auto"/>
            <w:shd w:val="clear" w:color="auto" w:fill="auto"/>
            <w:hideMark/>
          </w:tcPr>
          <w:p w14:paraId="5013C41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requirements applicable to type D power-generating modules should be specific to higher voltage connected generation with an impact on control and operation of the entire system. They should ensure stable operation of the interconnected system, allowing the use of ancillary services from generation Europe-wide.</w:t>
            </w:r>
          </w:p>
        </w:tc>
      </w:tr>
    </w:tbl>
    <w:p w14:paraId="3C0323AE"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6538D00E" w14:textId="77777777" w:rsidTr="003B7AE9">
        <w:tc>
          <w:tcPr>
            <w:tcW w:w="0" w:type="auto"/>
            <w:shd w:val="clear" w:color="auto" w:fill="auto"/>
            <w:hideMark/>
          </w:tcPr>
          <w:p w14:paraId="5F7C94F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(15)</w:t>
            </w:r>
          </w:p>
        </w:tc>
        <w:tc>
          <w:tcPr>
            <w:tcW w:w="0" w:type="auto"/>
            <w:shd w:val="clear" w:color="auto" w:fill="auto"/>
            <w:hideMark/>
          </w:tcPr>
          <w:p w14:paraId="496C926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Therefore those requirements should reflect the differences in the treatment of generation technologies with different inherent characteristics, and avoid unnecessary investments in some geographical areas in order to take into account their respective regional specificities. Transmission system operators (‘TSOs’) and distribution system operators (‘DSOs’) including closed distribution system operators (‘CDSOs’) can take those differences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4F929F19"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37BFBE78" w14:textId="77777777" w:rsidTr="003B7AE9">
        <w:tc>
          <w:tcPr>
            <w:tcW w:w="0" w:type="auto"/>
            <w:shd w:val="clear" w:color="auto" w:fill="auto"/>
            <w:hideMark/>
          </w:tcPr>
          <w:p w14:paraId="46EE5F2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(16)</w:t>
            </w:r>
          </w:p>
        </w:tc>
        <w:tc>
          <w:tcPr>
            <w:tcW w:w="0" w:type="auto"/>
            <w:shd w:val="clear" w:color="auto" w:fill="auto"/>
            <w:hideMark/>
          </w:tcPr>
          <w:p w14:paraId="41C4D8D8" w14:textId="78E700BB"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Due to its cross-border impact, this Regulation should aim at the same frequency-related requirements for all voltage levels, at least within a synchronous area</w:t>
            </w:r>
            <w:r w:rsidR="005D4330">
              <w:rPr>
                <w:rFonts w:ascii="inherit" w:eastAsia="Times New Roman" w:hAnsi="inherit" w:cs="Times New Roman"/>
                <w:sz w:val="24"/>
                <w:szCs w:val="24"/>
                <w:lang w:eastAsia="en-GB"/>
              </w:rPr>
              <w:t xml:space="preserve">, </w:t>
            </w:r>
            <w:r w:rsidR="005D4330" w:rsidRPr="005D4330">
              <w:rPr>
                <w:rFonts w:ascii="inherit" w:eastAsia="Times New Roman" w:hAnsi="inherit" w:cs="Times New Roman"/>
                <w:sz w:val="24"/>
                <w:szCs w:val="24"/>
                <w:lang w:eastAsia="en-GB"/>
              </w:rPr>
              <w:t>such as the synchronous areas of Continental Europe, , Ireland-Northern Ireland and Nordic and the power systems of Lithuania, Latvia and Estonia, together referred to as ‘Baltic’</w:t>
            </w:r>
            <w:r w:rsidRPr="00BD0415">
              <w:rPr>
                <w:rFonts w:ascii="inherit" w:eastAsia="Times New Roman" w:hAnsi="inherit" w:cs="Times New Roman"/>
                <w:sz w:val="24"/>
                <w:szCs w:val="24"/>
                <w:lang w:eastAsia="en-GB"/>
              </w:rPr>
              <w:t>. That is necessary because, within a synchronous area, a change in frequency in one Member State would immediately impact frequency and could damage equipment in all other Member States.</w:t>
            </w:r>
            <w:r w:rsidR="005D4330">
              <w:rPr>
                <w:rFonts w:ascii="inherit" w:eastAsia="Times New Roman" w:hAnsi="inherit" w:cs="Times New Roman"/>
                <w:sz w:val="24"/>
                <w:szCs w:val="24"/>
                <w:lang w:eastAsia="en-GB"/>
              </w:rPr>
              <w:t xml:space="preserve"> Considering the evolution of the </w:t>
            </w:r>
            <w:r w:rsidR="00807C5E">
              <w:rPr>
                <w:rFonts w:ascii="inherit" w:eastAsia="Times New Roman" w:hAnsi="inherit" w:cs="Times New Roman"/>
                <w:sz w:val="24"/>
                <w:szCs w:val="24"/>
                <w:lang w:eastAsia="en-GB"/>
              </w:rPr>
              <w:t xml:space="preserve">European networks, delineation of synchronous areas may change as a result of establishing or </w:t>
            </w:r>
            <w:r w:rsidR="00D3718A">
              <w:rPr>
                <w:rFonts w:ascii="inherit" w:eastAsia="Times New Roman" w:hAnsi="inherit" w:cs="Times New Roman"/>
                <w:sz w:val="24"/>
                <w:szCs w:val="24"/>
                <w:lang w:eastAsia="en-GB"/>
              </w:rPr>
              <w:t>terminating</w:t>
            </w:r>
            <w:r w:rsidR="00807C5E">
              <w:rPr>
                <w:rFonts w:ascii="inherit" w:eastAsia="Times New Roman" w:hAnsi="inherit" w:cs="Times New Roman"/>
                <w:sz w:val="24"/>
                <w:szCs w:val="24"/>
                <w:lang w:eastAsia="en-GB"/>
              </w:rPr>
              <w:t xml:space="preserve"> synchronous interconnection of transmission systems.</w:t>
            </w:r>
            <w:r w:rsidR="00CB7375">
              <w:rPr>
                <w:rFonts w:ascii="inherit" w:eastAsia="Times New Roman" w:hAnsi="inherit" w:cs="Times New Roman"/>
                <w:sz w:val="24"/>
                <w:szCs w:val="24"/>
                <w:lang w:eastAsia="en-GB"/>
              </w:rPr>
              <w:t xml:space="preserve"> </w:t>
            </w:r>
            <w:r w:rsidR="00CB7375">
              <w:rPr>
                <w:rFonts w:ascii="inherit" w:eastAsia="Times New Roman" w:hAnsi="inherit" w:cs="Times New Roman"/>
                <w:color w:val="000000"/>
                <w:sz w:val="24"/>
                <w:szCs w:val="24"/>
                <w:lang w:eastAsia="en-GB"/>
              </w:rPr>
              <w:t>Requirements for the connection of power generating modules should appropriately be adjusted to reflect the interconnections resulting from such change.</w:t>
            </w:r>
            <w:r w:rsidR="00807C5E">
              <w:rPr>
                <w:rFonts w:ascii="inherit" w:eastAsia="Times New Roman" w:hAnsi="inherit" w:cs="Times New Roman"/>
                <w:sz w:val="24"/>
                <w:szCs w:val="24"/>
                <w:lang w:eastAsia="en-GB"/>
              </w:rPr>
              <w:t xml:space="preserve"> </w:t>
            </w:r>
          </w:p>
        </w:tc>
      </w:tr>
    </w:tbl>
    <w:p w14:paraId="51FADFED"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41E208EF" w14:textId="77777777" w:rsidTr="003B7AE9">
        <w:tc>
          <w:tcPr>
            <w:tcW w:w="0" w:type="auto"/>
            <w:shd w:val="clear" w:color="auto" w:fill="auto"/>
            <w:hideMark/>
          </w:tcPr>
          <w:p w14:paraId="206D7B3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(17)</w:t>
            </w:r>
          </w:p>
        </w:tc>
        <w:tc>
          <w:tcPr>
            <w:tcW w:w="0" w:type="auto"/>
            <w:shd w:val="clear" w:color="auto" w:fill="auto"/>
            <w:hideMark/>
          </w:tcPr>
          <w:p w14:paraId="4272096D" w14:textId="76F46B64" w:rsidR="003B7AE9"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To ensure system security, it should be possible for power-generating modules in each synchronous area of the interconnected system to remain connected to the system for specified frequency and voltage ranges.</w:t>
            </w:r>
          </w:p>
          <w:p w14:paraId="7763998C" w14:textId="51140071" w:rsidR="005B52ED" w:rsidRDefault="005B52ED"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(x) In the same vein, due to the </w:t>
            </w:r>
            <w:r w:rsidR="0099542E">
              <w:rPr>
                <w:rFonts w:ascii="inherit" w:eastAsia="Times New Roman" w:hAnsi="inherit" w:cs="Times New Roman"/>
                <w:sz w:val="24"/>
                <w:szCs w:val="24"/>
                <w:lang w:eastAsia="en-GB"/>
              </w:rPr>
              <w:t>physical</w:t>
            </w:r>
            <w:r>
              <w:rPr>
                <w:rFonts w:ascii="inherit" w:eastAsia="Times New Roman" w:hAnsi="inherit" w:cs="Times New Roman"/>
                <w:sz w:val="24"/>
                <w:szCs w:val="24"/>
                <w:lang w:eastAsia="en-GB"/>
              </w:rPr>
              <w:t xml:space="preserve"> interdependencies</w:t>
            </w:r>
            <w:r w:rsidR="0099542E">
              <w:rPr>
                <w:rFonts w:ascii="inherit" w:eastAsia="Times New Roman" w:hAnsi="inherit" w:cs="Times New Roman"/>
                <w:sz w:val="24"/>
                <w:szCs w:val="24"/>
                <w:lang w:eastAsia="en-GB"/>
              </w:rPr>
              <w:t xml:space="preserve"> of interconnected systems</w:t>
            </w:r>
            <w:r w:rsidR="004F6D01">
              <w:rPr>
                <w:rFonts w:ascii="inherit" w:eastAsia="Times New Roman" w:hAnsi="inherit" w:cs="Times New Roman"/>
                <w:sz w:val="24"/>
                <w:szCs w:val="24"/>
                <w:lang w:eastAsia="en-GB"/>
              </w:rPr>
              <w:t xml:space="preserve"> and</w:t>
            </w:r>
            <w:r>
              <w:rPr>
                <w:rFonts w:ascii="inherit" w:eastAsia="Times New Roman" w:hAnsi="inherit" w:cs="Times New Roman"/>
                <w:sz w:val="24"/>
                <w:szCs w:val="24"/>
                <w:lang w:eastAsia="en-GB"/>
              </w:rPr>
              <w:t xml:space="preserve"> </w:t>
            </w:r>
            <w:r w:rsidRPr="005B52ED">
              <w:rPr>
                <w:rFonts w:ascii="inherit" w:eastAsia="Times New Roman" w:hAnsi="inherit" w:cs="Times New Roman"/>
                <w:sz w:val="24"/>
                <w:szCs w:val="24"/>
                <w:lang w:eastAsia="en-GB"/>
              </w:rPr>
              <w:t>to ensure</w:t>
            </w:r>
            <w:r w:rsidR="004F6D01">
              <w:rPr>
                <w:rFonts w:ascii="inherit" w:eastAsia="Times New Roman" w:hAnsi="inherit" w:cs="Times New Roman"/>
                <w:sz w:val="24"/>
                <w:szCs w:val="24"/>
                <w:lang w:eastAsia="en-GB"/>
              </w:rPr>
              <w:t xml:space="preserve"> system stability</w:t>
            </w:r>
            <w:r w:rsidR="0099542E">
              <w:rPr>
                <w:rFonts w:ascii="inherit" w:eastAsia="Times New Roman" w:hAnsi="inherit" w:cs="Times New Roman"/>
                <w:sz w:val="24"/>
                <w:szCs w:val="24"/>
                <w:lang w:eastAsia="en-GB"/>
              </w:rPr>
              <w:t>, as well as</w:t>
            </w:r>
            <w:r w:rsidRPr="005B52ED">
              <w:rPr>
                <w:rFonts w:ascii="inherit" w:eastAsia="Times New Roman" w:hAnsi="inherit" w:cs="Times New Roman"/>
                <w:sz w:val="24"/>
                <w:szCs w:val="24"/>
                <w:lang w:eastAsia="en-GB"/>
              </w:rPr>
              <w:t xml:space="preserve"> the efficient and secure operation of electricity systems across the Union</w:t>
            </w:r>
            <w:r w:rsidR="004F6D01">
              <w:rPr>
                <w:rFonts w:ascii="inherit" w:eastAsia="Times New Roman" w:hAnsi="inherit" w:cs="Times New Roman"/>
                <w:sz w:val="24"/>
                <w:szCs w:val="24"/>
                <w:lang w:eastAsia="en-GB"/>
              </w:rPr>
              <w:t xml:space="preserve">, this regulation specifies requirements for </w:t>
            </w:r>
            <w:r w:rsidR="00B909E8">
              <w:rPr>
                <w:rFonts w:ascii="inherit" w:eastAsia="Times New Roman" w:hAnsi="inherit" w:cs="Times New Roman"/>
                <w:sz w:val="24"/>
                <w:szCs w:val="24"/>
                <w:lang w:eastAsia="en-GB"/>
              </w:rPr>
              <w:t>the</w:t>
            </w:r>
            <w:r w:rsidR="004F6D01">
              <w:rPr>
                <w:rFonts w:ascii="inherit" w:eastAsia="Times New Roman" w:hAnsi="inherit" w:cs="Times New Roman"/>
                <w:sz w:val="24"/>
                <w:szCs w:val="24"/>
                <w:lang w:eastAsia="en-GB"/>
              </w:rPr>
              <w:t xml:space="preserve"> synchronous area</w:t>
            </w:r>
            <w:r w:rsidR="00B909E8">
              <w:rPr>
                <w:rFonts w:ascii="inherit" w:eastAsia="Times New Roman" w:hAnsi="inherit" w:cs="Times New Roman"/>
                <w:sz w:val="24"/>
                <w:szCs w:val="24"/>
                <w:lang w:eastAsia="en-GB"/>
              </w:rPr>
              <w:t xml:space="preserve"> </w:t>
            </w:r>
            <w:r w:rsidR="004F6D01">
              <w:rPr>
                <w:rFonts w:ascii="inherit" w:eastAsia="Times New Roman" w:hAnsi="inherit" w:cs="Times New Roman"/>
                <w:sz w:val="24"/>
                <w:szCs w:val="24"/>
                <w:lang w:eastAsia="en-GB"/>
              </w:rPr>
              <w:t>Ireland</w:t>
            </w:r>
            <w:r w:rsidR="00B909E8">
              <w:rPr>
                <w:rFonts w:ascii="inherit" w:eastAsia="Times New Roman" w:hAnsi="inherit" w:cs="Times New Roman"/>
                <w:sz w:val="24"/>
                <w:szCs w:val="24"/>
                <w:lang w:eastAsia="en-GB"/>
              </w:rPr>
              <w:t>-</w:t>
            </w:r>
            <w:r w:rsidR="004F6D01">
              <w:rPr>
                <w:rFonts w:ascii="inherit" w:eastAsia="Times New Roman" w:hAnsi="inherit" w:cs="Times New Roman"/>
                <w:sz w:val="24"/>
                <w:szCs w:val="24"/>
                <w:lang w:eastAsia="en-GB"/>
              </w:rPr>
              <w:t xml:space="preserve">Northern </w:t>
            </w:r>
            <w:r w:rsidR="00F74D3F">
              <w:rPr>
                <w:rFonts w:ascii="inherit" w:eastAsia="Times New Roman" w:hAnsi="inherit" w:cs="Times New Roman"/>
                <w:sz w:val="24"/>
                <w:szCs w:val="24"/>
                <w:lang w:eastAsia="en-GB"/>
              </w:rPr>
              <w:t>Irela</w:t>
            </w:r>
            <w:r w:rsidR="004F6D01">
              <w:rPr>
                <w:rFonts w:ascii="inherit" w:eastAsia="Times New Roman" w:hAnsi="inherit" w:cs="Times New Roman"/>
                <w:sz w:val="24"/>
                <w:szCs w:val="24"/>
                <w:lang w:eastAsia="en-GB"/>
              </w:rPr>
              <w:t xml:space="preserve">nd. </w:t>
            </w:r>
            <w:r w:rsidR="00F74D3F">
              <w:rPr>
                <w:rFonts w:ascii="inherit" w:eastAsia="Times New Roman" w:hAnsi="inherit" w:cs="Times New Roman"/>
                <w:sz w:val="24"/>
                <w:szCs w:val="24"/>
                <w:lang w:eastAsia="en-GB"/>
              </w:rPr>
              <w:t xml:space="preserve">Given that Ireland and Northern Ireland </w:t>
            </w:r>
            <w:r w:rsidR="0099542E">
              <w:rPr>
                <w:rFonts w:ascii="inherit" w:eastAsia="Times New Roman" w:hAnsi="inherit" w:cs="Times New Roman"/>
                <w:sz w:val="24"/>
                <w:szCs w:val="24"/>
                <w:lang w:eastAsia="en-GB"/>
              </w:rPr>
              <w:t>constitute</w:t>
            </w:r>
            <w:r w:rsidR="00F74D3F">
              <w:rPr>
                <w:rFonts w:ascii="inherit" w:eastAsia="Times New Roman" w:hAnsi="inherit" w:cs="Times New Roman"/>
                <w:sz w:val="24"/>
                <w:szCs w:val="24"/>
                <w:lang w:eastAsia="en-GB"/>
              </w:rPr>
              <w:t xml:space="preserve"> the synchronous area</w:t>
            </w:r>
            <w:r w:rsidR="0099542E">
              <w:rPr>
                <w:rFonts w:ascii="inherit" w:eastAsia="Times New Roman" w:hAnsi="inherit" w:cs="Times New Roman"/>
                <w:sz w:val="24"/>
                <w:szCs w:val="24"/>
                <w:lang w:eastAsia="en-GB"/>
              </w:rPr>
              <w:t xml:space="preserve"> Ireland-Northern Ireland</w:t>
            </w:r>
            <w:r w:rsidR="00F74D3F">
              <w:rPr>
                <w:rFonts w:ascii="inherit" w:eastAsia="Times New Roman" w:hAnsi="inherit" w:cs="Times New Roman"/>
                <w:sz w:val="24"/>
                <w:szCs w:val="24"/>
                <w:lang w:eastAsia="en-GB"/>
              </w:rPr>
              <w:t>, t</w:t>
            </w:r>
            <w:r w:rsidR="00FE7BC2">
              <w:rPr>
                <w:rFonts w:ascii="inherit" w:eastAsia="Times New Roman" w:hAnsi="inherit" w:cs="Times New Roman"/>
                <w:sz w:val="24"/>
                <w:szCs w:val="24"/>
                <w:lang w:eastAsia="en-GB"/>
              </w:rPr>
              <w:t xml:space="preserve">he same requirements </w:t>
            </w:r>
            <w:r w:rsidR="007D737D">
              <w:rPr>
                <w:rFonts w:ascii="inherit" w:eastAsia="Times New Roman" w:hAnsi="inherit" w:cs="Times New Roman"/>
                <w:sz w:val="24"/>
                <w:szCs w:val="24"/>
                <w:lang w:eastAsia="en-GB"/>
              </w:rPr>
              <w:t xml:space="preserve">for generators </w:t>
            </w:r>
            <w:r w:rsidR="00FE7BC2">
              <w:rPr>
                <w:rFonts w:ascii="inherit" w:eastAsia="Times New Roman" w:hAnsi="inherit" w:cs="Times New Roman"/>
                <w:sz w:val="24"/>
                <w:szCs w:val="24"/>
                <w:lang w:eastAsia="en-GB"/>
              </w:rPr>
              <w:t>should apply both in Ireland and Northern Ireland to ensure th</w:t>
            </w:r>
            <w:r w:rsidR="00B909E8">
              <w:rPr>
                <w:rFonts w:ascii="inherit" w:eastAsia="Times New Roman" w:hAnsi="inherit" w:cs="Times New Roman"/>
                <w:sz w:val="24"/>
                <w:szCs w:val="24"/>
                <w:lang w:eastAsia="en-GB"/>
              </w:rPr>
              <w:t>e</w:t>
            </w:r>
            <w:r w:rsidR="00605374">
              <w:rPr>
                <w:rFonts w:ascii="inherit" w:eastAsia="Times New Roman" w:hAnsi="inherit" w:cs="Times New Roman"/>
                <w:sz w:val="24"/>
                <w:szCs w:val="24"/>
                <w:lang w:eastAsia="en-GB"/>
              </w:rPr>
              <w:t>ir</w:t>
            </w:r>
            <w:r w:rsidR="00B909E8">
              <w:rPr>
                <w:rFonts w:ascii="inherit" w:eastAsia="Times New Roman" w:hAnsi="inherit" w:cs="Times New Roman"/>
                <w:sz w:val="24"/>
                <w:szCs w:val="24"/>
                <w:lang w:eastAsia="en-GB"/>
              </w:rPr>
              <w:t xml:space="preserve"> </w:t>
            </w:r>
            <w:r w:rsidR="00B909E8">
              <w:rPr>
                <w:rFonts w:ascii="inherit" w:eastAsia="Times New Roman" w:hAnsi="inherit" w:cs="Times New Roman"/>
                <w:sz w:val="24"/>
                <w:szCs w:val="24"/>
                <w:lang w:eastAsia="en-GB"/>
              </w:rPr>
              <w:lastRenderedPageBreak/>
              <w:t xml:space="preserve">cooperation in terms of </w:t>
            </w:r>
            <w:r w:rsidR="00F74D3F">
              <w:rPr>
                <w:rFonts w:ascii="inherit" w:eastAsia="Times New Roman" w:hAnsi="inherit" w:cs="Times New Roman"/>
                <w:sz w:val="24"/>
                <w:szCs w:val="24"/>
                <w:lang w:eastAsia="en-GB"/>
              </w:rPr>
              <w:t xml:space="preserve">security of supply of electricity, and the interoperability of the energy infrastructure connecting the territories. </w:t>
            </w:r>
          </w:p>
          <w:p w14:paraId="231D9B78" w14:textId="3A662EA3" w:rsidR="005B52ED" w:rsidRPr="00BD0415" w:rsidRDefault="005B52ED" w:rsidP="003B7AE9">
            <w:pPr>
              <w:spacing w:before="120" w:after="0" w:line="240" w:lineRule="auto"/>
              <w:jc w:val="both"/>
              <w:rPr>
                <w:rFonts w:ascii="inherit" w:eastAsia="Times New Roman" w:hAnsi="inherit" w:cs="Times New Roman"/>
                <w:sz w:val="24"/>
                <w:szCs w:val="24"/>
                <w:lang w:eastAsia="en-GB"/>
              </w:rPr>
            </w:pPr>
          </w:p>
        </w:tc>
      </w:tr>
    </w:tbl>
    <w:p w14:paraId="177D9776"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1367F5E7" w14:textId="77777777" w:rsidTr="003B7AE9">
        <w:tc>
          <w:tcPr>
            <w:tcW w:w="0" w:type="auto"/>
            <w:shd w:val="clear" w:color="auto" w:fill="auto"/>
            <w:hideMark/>
          </w:tcPr>
          <w:p w14:paraId="48284D2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(18)</w:t>
            </w:r>
          </w:p>
        </w:tc>
        <w:tc>
          <w:tcPr>
            <w:tcW w:w="0" w:type="auto"/>
            <w:shd w:val="clear" w:color="auto" w:fill="auto"/>
            <w:hideMark/>
          </w:tcPr>
          <w:p w14:paraId="4D24AF5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This Regulation should provide for ranges of parameters for national choices for fault-ride-through capability to maintain a proportionate approach reflecting varying system needs such as the level of renewable energy sources (‘RES’) and existing network protection schemes, both transmission and distribution. In view of the configuration of some networks, the upper limit for fault-ride-through requirements should be 250 milliseconds. However, given that the most common fault clearing time in Europe is currently 150 milliseconds it leaves scope for the entity, as designated by the Member State to approve the requirements of this Regulation, to verify that a longer requirement is necessary before approving it.</w:t>
            </w:r>
          </w:p>
        </w:tc>
      </w:tr>
    </w:tbl>
    <w:p w14:paraId="1651491B"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5A6AE66E" w14:textId="77777777" w:rsidTr="003B7AE9">
        <w:tc>
          <w:tcPr>
            <w:tcW w:w="0" w:type="auto"/>
            <w:shd w:val="clear" w:color="auto" w:fill="auto"/>
            <w:hideMark/>
          </w:tcPr>
          <w:p w14:paraId="476E4E6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(19)</w:t>
            </w:r>
          </w:p>
        </w:tc>
        <w:tc>
          <w:tcPr>
            <w:tcW w:w="0" w:type="auto"/>
            <w:shd w:val="clear" w:color="auto" w:fill="auto"/>
            <w:hideMark/>
          </w:tcPr>
          <w:p w14:paraId="6DC284B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When defining the pre-fault and post-fault conditions for the fault-ride-through capability, taking into account system characteristics such as network topology and generation mix, the relevant TSO should decide whether priority is given to pre-fault operating conditions of power-generating modules or to longer fault clearance times.</w:t>
            </w:r>
          </w:p>
        </w:tc>
      </w:tr>
      <w:tr w:rsidR="00970926" w:rsidRPr="00BD0415" w14:paraId="209EE3CA" w14:textId="77777777" w:rsidTr="003B7AE9">
        <w:tc>
          <w:tcPr>
            <w:tcW w:w="0" w:type="auto"/>
            <w:shd w:val="clear" w:color="auto" w:fill="auto"/>
          </w:tcPr>
          <w:p w14:paraId="37A420F8" w14:textId="0CDBCD5F" w:rsidR="00970926" w:rsidRPr="00BD0415" w:rsidRDefault="00970926"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2E918B6F" w14:textId="6F20FB92" w:rsidR="00970926" w:rsidRPr="00BD0415" w:rsidRDefault="00970926"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In order to avoid potential critical system situations caused by </w:t>
            </w:r>
            <w:r w:rsidR="00556BEC">
              <w:rPr>
                <w:rFonts w:ascii="inherit" w:eastAsia="Times New Roman" w:hAnsi="inherit" w:cs="Times New Roman"/>
                <w:sz w:val="24"/>
                <w:szCs w:val="24"/>
                <w:lang w:eastAsia="en-GB"/>
              </w:rPr>
              <w:t xml:space="preserve">overvoltage, it should be possible for </w:t>
            </w:r>
            <w:r w:rsidR="000929AB">
              <w:rPr>
                <w:rFonts w:ascii="inherit" w:eastAsia="Times New Roman" w:hAnsi="inherit" w:cs="Times New Roman"/>
                <w:sz w:val="24"/>
                <w:szCs w:val="24"/>
                <w:lang w:eastAsia="en-GB"/>
              </w:rPr>
              <w:t>power-generating modules to remain connected to the system for a specified high voltage-against-time profile.</w:t>
            </w:r>
          </w:p>
        </w:tc>
      </w:tr>
    </w:tbl>
    <w:p w14:paraId="5216E466"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4AF1583A" w14:textId="77777777" w:rsidTr="003B7AE9">
        <w:tc>
          <w:tcPr>
            <w:tcW w:w="0" w:type="auto"/>
            <w:shd w:val="clear" w:color="auto" w:fill="auto"/>
            <w:hideMark/>
          </w:tcPr>
          <w:p w14:paraId="5345001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(20)</w:t>
            </w:r>
          </w:p>
        </w:tc>
        <w:tc>
          <w:tcPr>
            <w:tcW w:w="0" w:type="auto"/>
            <w:shd w:val="clear" w:color="auto" w:fill="auto"/>
            <w:hideMark/>
          </w:tcPr>
          <w:p w14:paraId="192210F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Ensuring appropriate reconnection after an incidental disconnection due to a network disturbance is important to the functioning of the interconnected system. Proper network protection is essential for maintaining system stability and security, particularly in case of disturbances to the system. Protection schemes can prevent aggravation of disturbances and limit their consequences.</w:t>
            </w:r>
          </w:p>
        </w:tc>
      </w:tr>
    </w:tbl>
    <w:p w14:paraId="27D27F04"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3A1A879C" w14:textId="77777777" w:rsidTr="003B7AE9">
        <w:tc>
          <w:tcPr>
            <w:tcW w:w="0" w:type="auto"/>
            <w:shd w:val="clear" w:color="auto" w:fill="auto"/>
            <w:hideMark/>
          </w:tcPr>
          <w:p w14:paraId="515F7D0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(21)</w:t>
            </w:r>
          </w:p>
        </w:tc>
        <w:tc>
          <w:tcPr>
            <w:tcW w:w="0" w:type="auto"/>
            <w:shd w:val="clear" w:color="auto" w:fill="auto"/>
            <w:hideMark/>
          </w:tcPr>
          <w:p w14:paraId="574CD88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Adequate information exchange between system operators and power-generating facility owners is a prerequisite for enabling system operators to maintain system stability and security. System operators need to have a continuous overview of the state of the system, which includes information on the operating conditions of power-generating modules, as well as the possibility to communicate with them in order to direct operational instructions.</w:t>
            </w:r>
          </w:p>
        </w:tc>
      </w:tr>
    </w:tbl>
    <w:p w14:paraId="26D12EBC"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1AEBB185" w14:textId="77777777" w:rsidTr="003B7AE9">
        <w:tc>
          <w:tcPr>
            <w:tcW w:w="0" w:type="auto"/>
            <w:shd w:val="clear" w:color="auto" w:fill="auto"/>
            <w:hideMark/>
          </w:tcPr>
          <w:p w14:paraId="41FAAB9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(22)</w:t>
            </w:r>
          </w:p>
        </w:tc>
        <w:tc>
          <w:tcPr>
            <w:tcW w:w="0" w:type="auto"/>
            <w:shd w:val="clear" w:color="auto" w:fill="auto"/>
            <w:hideMark/>
          </w:tcPr>
          <w:p w14:paraId="489518F8" w14:textId="6ED964A2" w:rsidR="008A3512"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In emergency situations which could endanger system stability and security, system operators should have the possibility to instruct that the output of power-generating modules be adjusted in a way which allows system operators to meet their responsibilities for system security.</w:t>
            </w:r>
          </w:p>
        </w:tc>
      </w:tr>
      <w:tr w:rsidR="008A3512" w:rsidRPr="00BD0415" w14:paraId="7AE3421F" w14:textId="77777777" w:rsidTr="003B7AE9">
        <w:tc>
          <w:tcPr>
            <w:tcW w:w="0" w:type="auto"/>
            <w:shd w:val="clear" w:color="auto" w:fill="auto"/>
          </w:tcPr>
          <w:p w14:paraId="2BB46AF7" w14:textId="59305F93" w:rsidR="008A3512" w:rsidRPr="00BD0415" w:rsidRDefault="008A3512"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r w:rsidR="006F5D9B">
              <w:rPr>
                <w:rFonts w:ascii="inherit" w:eastAsia="Times New Roman" w:hAnsi="inherit" w:cs="Times New Roman"/>
                <w:sz w:val="24"/>
                <w:szCs w:val="24"/>
                <w:lang w:eastAsia="en-GB"/>
              </w:rPr>
              <w:t>**)</w:t>
            </w:r>
          </w:p>
        </w:tc>
        <w:tc>
          <w:tcPr>
            <w:tcW w:w="0" w:type="auto"/>
            <w:shd w:val="clear" w:color="auto" w:fill="auto"/>
          </w:tcPr>
          <w:p w14:paraId="43785860" w14:textId="3F65B87E" w:rsidR="008A3512" w:rsidRPr="00BD0415" w:rsidRDefault="006F5D9B" w:rsidP="00B838A6">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Escalating</w:t>
            </w:r>
            <w:r w:rsidRPr="006F5D9B">
              <w:rPr>
                <w:rFonts w:ascii="inherit" w:eastAsia="Times New Roman" w:hAnsi="inherit" w:cs="Times New Roman"/>
                <w:sz w:val="24"/>
                <w:szCs w:val="24"/>
                <w:lang w:eastAsia="en-GB"/>
              </w:rPr>
              <w:t xml:space="preserve"> environmental risks</w:t>
            </w:r>
            <w:r w:rsidR="0099479D">
              <w:rPr>
                <w:rFonts w:ascii="inherit" w:eastAsia="Times New Roman" w:hAnsi="inherit" w:cs="Times New Roman"/>
                <w:sz w:val="24"/>
                <w:szCs w:val="24"/>
                <w:lang w:eastAsia="en-GB"/>
              </w:rPr>
              <w:t xml:space="preserve"> might</w:t>
            </w:r>
            <w:r>
              <w:rPr>
                <w:rFonts w:ascii="inherit" w:eastAsia="Times New Roman" w:hAnsi="inherit" w:cs="Times New Roman"/>
                <w:sz w:val="24"/>
                <w:szCs w:val="24"/>
                <w:lang w:eastAsia="en-GB"/>
              </w:rPr>
              <w:t xml:space="preserve"> hamper safe generation and secure </w:t>
            </w:r>
            <w:r w:rsidR="0099479D">
              <w:rPr>
                <w:rFonts w:ascii="inherit" w:eastAsia="Times New Roman" w:hAnsi="inherit" w:cs="Times New Roman"/>
                <w:sz w:val="24"/>
                <w:szCs w:val="24"/>
                <w:lang w:eastAsia="en-GB"/>
              </w:rPr>
              <w:t xml:space="preserve">system </w:t>
            </w:r>
            <w:r>
              <w:rPr>
                <w:rFonts w:ascii="inherit" w:eastAsia="Times New Roman" w:hAnsi="inherit" w:cs="Times New Roman"/>
                <w:sz w:val="24"/>
                <w:szCs w:val="24"/>
                <w:lang w:eastAsia="en-GB"/>
              </w:rPr>
              <w:t>operation.</w:t>
            </w:r>
            <w:r w:rsidR="0099479D">
              <w:rPr>
                <w:rFonts w:ascii="inherit" w:eastAsia="Times New Roman" w:hAnsi="inherit" w:cs="Times New Roman"/>
                <w:sz w:val="24"/>
                <w:szCs w:val="24"/>
                <w:lang w:eastAsia="en-GB"/>
              </w:rPr>
              <w:t xml:space="preserve"> Adequate </w:t>
            </w:r>
            <w:r w:rsidR="004379F8">
              <w:rPr>
                <w:rFonts w:ascii="inherit" w:eastAsia="Times New Roman" w:hAnsi="inherit" w:cs="Times New Roman"/>
                <w:sz w:val="24"/>
                <w:szCs w:val="24"/>
                <w:lang w:eastAsia="en-GB"/>
              </w:rPr>
              <w:t xml:space="preserve">and proportionate </w:t>
            </w:r>
            <w:r w:rsidR="0099479D">
              <w:rPr>
                <w:rFonts w:ascii="inherit" w:eastAsia="Times New Roman" w:hAnsi="inherit" w:cs="Times New Roman"/>
                <w:sz w:val="24"/>
                <w:szCs w:val="24"/>
                <w:lang w:eastAsia="en-GB"/>
              </w:rPr>
              <w:t>measures</w:t>
            </w:r>
            <w:r w:rsidR="00385671">
              <w:rPr>
                <w:rFonts w:ascii="inherit" w:eastAsia="Times New Roman" w:hAnsi="inherit" w:cs="Times New Roman"/>
                <w:sz w:val="24"/>
                <w:szCs w:val="24"/>
                <w:lang w:eastAsia="en-GB"/>
              </w:rPr>
              <w:t xml:space="preserve"> to</w:t>
            </w:r>
            <w:r w:rsidR="0099479D">
              <w:rPr>
                <w:rFonts w:ascii="inherit" w:eastAsia="Times New Roman" w:hAnsi="inherit" w:cs="Times New Roman"/>
                <w:sz w:val="24"/>
                <w:szCs w:val="24"/>
                <w:lang w:eastAsia="en-GB"/>
              </w:rPr>
              <w:t xml:space="preserve"> increas</w:t>
            </w:r>
            <w:r w:rsidR="00385671">
              <w:rPr>
                <w:rFonts w:ascii="inherit" w:eastAsia="Times New Roman" w:hAnsi="inherit" w:cs="Times New Roman"/>
                <w:sz w:val="24"/>
                <w:szCs w:val="24"/>
                <w:lang w:eastAsia="en-GB"/>
              </w:rPr>
              <w:t xml:space="preserve">e </w:t>
            </w:r>
            <w:r w:rsidR="0099479D">
              <w:rPr>
                <w:rFonts w:ascii="inherit" w:eastAsia="Times New Roman" w:hAnsi="inherit" w:cs="Times New Roman"/>
                <w:sz w:val="24"/>
                <w:szCs w:val="24"/>
                <w:lang w:eastAsia="en-GB"/>
              </w:rPr>
              <w:t xml:space="preserve">the </w:t>
            </w:r>
            <w:r w:rsidR="004379F8">
              <w:rPr>
                <w:rFonts w:ascii="inherit" w:eastAsia="Times New Roman" w:hAnsi="inherit" w:cs="Times New Roman"/>
                <w:sz w:val="24"/>
                <w:szCs w:val="24"/>
                <w:lang w:eastAsia="en-GB"/>
              </w:rPr>
              <w:t xml:space="preserve">resilience of power-generating modules </w:t>
            </w:r>
            <w:r w:rsidR="00D86AE7">
              <w:rPr>
                <w:rFonts w:ascii="inherit" w:eastAsia="Times New Roman" w:hAnsi="inherit" w:cs="Times New Roman"/>
                <w:sz w:val="24"/>
                <w:szCs w:val="24"/>
                <w:lang w:eastAsia="en-GB"/>
              </w:rPr>
              <w:t>could</w:t>
            </w:r>
            <w:r w:rsidR="004379F8">
              <w:rPr>
                <w:rFonts w:ascii="inherit" w:eastAsia="Times New Roman" w:hAnsi="inherit" w:cs="Times New Roman"/>
                <w:sz w:val="24"/>
                <w:szCs w:val="24"/>
                <w:lang w:eastAsia="en-GB"/>
              </w:rPr>
              <w:t xml:space="preserve"> be considered</w:t>
            </w:r>
            <w:r w:rsidR="0099479D">
              <w:rPr>
                <w:rFonts w:ascii="inherit" w:eastAsia="Times New Roman" w:hAnsi="inherit" w:cs="Times New Roman"/>
                <w:sz w:val="24"/>
                <w:szCs w:val="24"/>
                <w:lang w:eastAsia="en-GB"/>
              </w:rPr>
              <w:t xml:space="preserve">, </w:t>
            </w:r>
            <w:r w:rsidR="001975AB">
              <w:rPr>
                <w:rFonts w:ascii="inherit" w:eastAsia="Times New Roman" w:hAnsi="inherit" w:cs="Times New Roman"/>
                <w:sz w:val="24"/>
                <w:szCs w:val="24"/>
                <w:lang w:eastAsia="en-GB"/>
              </w:rPr>
              <w:t xml:space="preserve">reflecting the </w:t>
            </w:r>
            <w:r w:rsidR="00501F60">
              <w:rPr>
                <w:rFonts w:ascii="inherit" w:eastAsia="Times New Roman" w:hAnsi="inherit" w:cs="Times New Roman"/>
                <w:sz w:val="24"/>
                <w:szCs w:val="24"/>
                <w:lang w:eastAsia="en-GB"/>
              </w:rPr>
              <w:t>specificities</w:t>
            </w:r>
            <w:r w:rsidR="001975AB">
              <w:rPr>
                <w:rFonts w:ascii="inherit" w:eastAsia="Times New Roman" w:hAnsi="inherit" w:cs="Times New Roman"/>
                <w:sz w:val="24"/>
                <w:szCs w:val="24"/>
                <w:lang w:eastAsia="en-GB"/>
              </w:rPr>
              <w:t xml:space="preserve"> of generation technologies as well as the </w:t>
            </w:r>
            <w:r w:rsidR="0099479D">
              <w:rPr>
                <w:rFonts w:ascii="inherit" w:eastAsia="Times New Roman" w:hAnsi="inherit" w:cs="Times New Roman"/>
                <w:sz w:val="24"/>
                <w:szCs w:val="24"/>
                <w:lang w:eastAsia="en-GB"/>
              </w:rPr>
              <w:t>geographical and climatic particularities</w:t>
            </w:r>
            <w:r w:rsidR="001975AB">
              <w:rPr>
                <w:rFonts w:ascii="inherit" w:eastAsia="Times New Roman" w:hAnsi="inherit" w:cs="Times New Roman"/>
                <w:sz w:val="24"/>
                <w:szCs w:val="24"/>
                <w:lang w:eastAsia="en-GB"/>
              </w:rPr>
              <w:t xml:space="preserve"> of each Member State</w:t>
            </w:r>
            <w:r w:rsidR="00443620">
              <w:rPr>
                <w:rFonts w:ascii="inherit" w:eastAsia="Times New Roman" w:hAnsi="inherit" w:cs="Times New Roman"/>
                <w:sz w:val="24"/>
                <w:szCs w:val="24"/>
                <w:lang w:eastAsia="en-GB"/>
              </w:rPr>
              <w:t>.</w:t>
            </w:r>
            <w:r w:rsidR="00B838A6">
              <w:rPr>
                <w:rFonts w:ascii="inherit" w:eastAsia="Times New Roman" w:hAnsi="inherit" w:cs="Times New Roman"/>
                <w:sz w:val="24"/>
                <w:szCs w:val="24"/>
                <w:lang w:eastAsia="en-GB"/>
              </w:rPr>
              <w:t xml:space="preserve"> </w:t>
            </w:r>
            <w:r w:rsidR="00B838A6" w:rsidRPr="005937A9">
              <w:rPr>
                <w:rFonts w:ascii="inherit" w:eastAsia="Times New Roman" w:hAnsi="inherit" w:cs="Times New Roman"/>
                <w:sz w:val="24"/>
                <w:szCs w:val="24"/>
                <w:lang w:eastAsia="en-GB"/>
              </w:rPr>
              <w:t xml:space="preserve">Such measures could benefit the preparedness of the system to withstand climate change consequences, facilitate the use of power-generating module flexibility and promote the use of distributed energy resources to improve grid resilience to extreme events. </w:t>
            </w:r>
            <w:r w:rsidR="00B838A6" w:rsidRPr="002306BC">
              <w:rPr>
                <w:rFonts w:ascii="inherit" w:eastAsia="Times New Roman" w:hAnsi="inherit" w:cs="Times New Roman"/>
                <w:sz w:val="24"/>
                <w:szCs w:val="24"/>
                <w:lang w:eastAsia="en-GB"/>
              </w:rPr>
              <w:t>This is without prejudice to the weather hazards resilience requirements in accordance with Regulation (EU) 2017/2196, Regulation (EU) 2019/941 and other relevant Union legal acts.</w:t>
            </w:r>
          </w:p>
        </w:tc>
      </w:tr>
    </w:tbl>
    <w:p w14:paraId="5F060379"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3770F588" w14:textId="77777777" w:rsidTr="003B7AE9">
        <w:tc>
          <w:tcPr>
            <w:tcW w:w="0" w:type="auto"/>
            <w:shd w:val="clear" w:color="auto" w:fill="auto"/>
            <w:hideMark/>
          </w:tcPr>
          <w:p w14:paraId="04C00FB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(23)</w:t>
            </w:r>
          </w:p>
        </w:tc>
        <w:tc>
          <w:tcPr>
            <w:tcW w:w="0" w:type="auto"/>
            <w:shd w:val="clear" w:color="auto" w:fill="auto"/>
            <w:hideMark/>
          </w:tcPr>
          <w:p w14:paraId="5728131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Voltage ranges should be coordinated between interconnected systems because they are crucial to secure planning and operation of a power system within a synchronous area. Disconnections because of voltage disturbances have an impact on </w:t>
            </w:r>
            <w:r w:rsidRPr="00BD0415">
              <w:rPr>
                <w:rFonts w:ascii="inherit" w:eastAsia="Times New Roman" w:hAnsi="inherit" w:cs="Times New Roman"/>
                <w:sz w:val="24"/>
                <w:szCs w:val="24"/>
                <w:lang w:eastAsia="en-GB"/>
              </w:rPr>
              <w:lastRenderedPageBreak/>
              <w:t>neighbouring systems. Failure to specify voltage ranges could lead to widespread uncertainty in planning and operation of the system with respect to operation beyond normal operating conditions.</w:t>
            </w:r>
          </w:p>
        </w:tc>
      </w:tr>
    </w:tbl>
    <w:p w14:paraId="03882146"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4F83D7D6" w14:textId="77777777" w:rsidTr="003B7AE9">
        <w:tc>
          <w:tcPr>
            <w:tcW w:w="0" w:type="auto"/>
            <w:shd w:val="clear" w:color="auto" w:fill="auto"/>
            <w:hideMark/>
          </w:tcPr>
          <w:p w14:paraId="18713D1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(24)</w:t>
            </w:r>
          </w:p>
        </w:tc>
        <w:tc>
          <w:tcPr>
            <w:tcW w:w="0" w:type="auto"/>
            <w:shd w:val="clear" w:color="auto" w:fill="auto"/>
            <w:hideMark/>
          </w:tcPr>
          <w:p w14:paraId="4B4274B3" w14:textId="7BF72233"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reactive power capability needs depend on several factors including the degree of network meshing and the ratio of in-feed and consumption, which should be taken into account when establishing reactive power requirements. When regional system characteristics vary within a systems operator's area of responsibility, more than one profile could be appropriate. Reactive power production, known as lagging, at high voltages and reactive power consumption, known as leading, at low voltages might not be necessary. Reactive power requirements could put constraints on the design and operation of power-generating facilities. Therefore</w:t>
            </w:r>
            <w:r w:rsidR="00361032">
              <w:rPr>
                <w:rFonts w:ascii="inherit" w:eastAsia="Times New Roman" w:hAnsi="inherit" w:cs="Times New Roman"/>
                <w:sz w:val="24"/>
                <w:szCs w:val="24"/>
                <w:lang w:eastAsia="en-GB"/>
              </w:rPr>
              <w:t>,</w:t>
            </w:r>
            <w:r w:rsidRPr="00BD0415">
              <w:rPr>
                <w:rFonts w:ascii="inherit" w:eastAsia="Times New Roman" w:hAnsi="inherit" w:cs="Times New Roman"/>
                <w:sz w:val="24"/>
                <w:szCs w:val="24"/>
                <w:lang w:eastAsia="en-GB"/>
              </w:rPr>
              <w:t xml:space="preserve"> it is important that the capabilities actually required for efficient system operation be thoroughly assessed.</w:t>
            </w:r>
          </w:p>
        </w:tc>
      </w:tr>
    </w:tbl>
    <w:p w14:paraId="0FFBFA4C"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57296341" w14:textId="77777777" w:rsidTr="003B7AE9">
        <w:tc>
          <w:tcPr>
            <w:tcW w:w="0" w:type="auto"/>
            <w:shd w:val="clear" w:color="auto" w:fill="auto"/>
            <w:hideMark/>
          </w:tcPr>
          <w:p w14:paraId="50BDE90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(25)</w:t>
            </w:r>
          </w:p>
        </w:tc>
        <w:tc>
          <w:tcPr>
            <w:tcW w:w="0" w:type="auto"/>
            <w:shd w:val="clear" w:color="auto" w:fill="auto"/>
            <w:hideMark/>
          </w:tcPr>
          <w:p w14:paraId="20A0E2C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Synchronous power-generating modules have an inherent capability to resist or slow down frequency deviations, a characteristic which many RES technologies do not have. Therefore countermeasures should be adopted, to avoid a larger rate of change of frequency during high RES production. Synthetic inertia could facilitate further expansion of RES, which do not naturally contribute to inertia.</w:t>
            </w:r>
          </w:p>
        </w:tc>
      </w:tr>
      <w:tr w:rsidR="006B4BFF" w:rsidRPr="00BD0415" w14:paraId="77B0A63E" w14:textId="77777777" w:rsidTr="003B7AE9">
        <w:tc>
          <w:tcPr>
            <w:tcW w:w="0" w:type="auto"/>
            <w:shd w:val="clear" w:color="auto" w:fill="auto"/>
          </w:tcPr>
          <w:p w14:paraId="23CAA6E2" w14:textId="74B81CEE" w:rsidR="006B4BFF" w:rsidRPr="00BD0415" w:rsidRDefault="006B4BFF"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3070EFEA" w14:textId="55FA1F1F" w:rsidR="006B4BFF" w:rsidRPr="00BD0415" w:rsidRDefault="006B4BFF" w:rsidP="003B7AE9">
            <w:pPr>
              <w:spacing w:before="120" w:after="0" w:line="240" w:lineRule="auto"/>
              <w:jc w:val="both"/>
              <w:rPr>
                <w:rFonts w:ascii="inherit" w:eastAsia="Times New Roman" w:hAnsi="inherit" w:cs="Times New Roman"/>
                <w:sz w:val="24"/>
                <w:szCs w:val="24"/>
                <w:lang w:eastAsia="en-GB"/>
              </w:rPr>
            </w:pPr>
            <w:r w:rsidRPr="006B4BFF">
              <w:rPr>
                <w:rFonts w:ascii="inherit" w:eastAsia="Times New Roman" w:hAnsi="inherit" w:cs="Times New Roman"/>
                <w:sz w:val="24"/>
                <w:szCs w:val="24"/>
                <w:lang w:eastAsia="en-GB"/>
              </w:rPr>
              <w:t>Rapidly increasing penetration of dispersed generation and converted-based technologies into European networks has presented new challenges in ensuring overall system security. To the extent that an adequate contribution to the dynamically transforming system depends partly on advanced capabilities</w:t>
            </w:r>
            <w:del w:id="5" w:author="Author">
              <w:r w:rsidRPr="006B4BFF" w:rsidDel="00CA6183">
                <w:rPr>
                  <w:rFonts w:ascii="inherit" w:eastAsia="Times New Roman" w:hAnsi="inherit" w:cs="Times New Roman"/>
                  <w:sz w:val="24"/>
                  <w:szCs w:val="24"/>
                  <w:lang w:eastAsia="en-GB"/>
                </w:rPr>
                <w:delText>,</w:delText>
              </w:r>
            </w:del>
            <w:ins w:id="6" w:author="Author">
              <w:r w:rsidR="000C52F9">
                <w:rPr>
                  <w:rFonts w:ascii="inherit" w:eastAsia="Times New Roman" w:hAnsi="inherit" w:cs="Times New Roman"/>
                  <w:sz w:val="24"/>
                  <w:szCs w:val="24"/>
                  <w:lang w:eastAsia="en-GB"/>
                </w:rPr>
                <w:t xml:space="preserve"> </w:t>
              </w:r>
              <w:r w:rsidR="00B34DD6">
                <w:rPr>
                  <w:rFonts w:ascii="inherit" w:eastAsia="Times New Roman" w:hAnsi="inherit" w:cs="Times New Roman"/>
                  <w:sz w:val="24"/>
                  <w:szCs w:val="24"/>
                  <w:lang w:eastAsia="en-GB"/>
                </w:rPr>
                <w:t>of converte</w:t>
              </w:r>
              <w:r w:rsidR="00BB5A89">
                <w:rPr>
                  <w:rFonts w:ascii="inherit" w:eastAsia="Times New Roman" w:hAnsi="inherit" w:cs="Times New Roman"/>
                  <w:sz w:val="24"/>
                  <w:szCs w:val="24"/>
                  <w:lang w:eastAsia="en-GB"/>
                </w:rPr>
                <w:t>d-based technologies</w:t>
              </w:r>
              <w:r w:rsidR="002E2344">
                <w:rPr>
                  <w:rFonts w:ascii="inherit" w:eastAsia="Times New Roman" w:hAnsi="inherit" w:cs="Times New Roman"/>
                  <w:sz w:val="24"/>
                  <w:szCs w:val="24"/>
                  <w:lang w:eastAsia="en-GB"/>
                </w:rPr>
                <w:t>,</w:t>
              </w:r>
              <w:r w:rsidR="00BB5A89">
                <w:rPr>
                  <w:rFonts w:ascii="inherit" w:eastAsia="Times New Roman" w:hAnsi="inherit" w:cs="Times New Roman"/>
                  <w:sz w:val="24"/>
                  <w:szCs w:val="24"/>
                  <w:lang w:eastAsia="en-GB"/>
                </w:rPr>
                <w:t xml:space="preserve"> </w:t>
              </w:r>
            </w:ins>
            <w:del w:id="7" w:author="Author">
              <w:r w:rsidRPr="006B4BFF" w:rsidDel="002E2344">
                <w:rPr>
                  <w:rFonts w:ascii="inherit" w:eastAsia="Times New Roman" w:hAnsi="inherit" w:cs="Times New Roman"/>
                  <w:sz w:val="24"/>
                  <w:szCs w:val="24"/>
                  <w:lang w:eastAsia="en-GB"/>
                </w:rPr>
                <w:delText xml:space="preserve"> </w:delText>
              </w:r>
            </w:del>
            <w:r w:rsidRPr="006B4BFF">
              <w:rPr>
                <w:rFonts w:ascii="inherit" w:eastAsia="Times New Roman" w:hAnsi="inherit" w:cs="Times New Roman"/>
                <w:sz w:val="24"/>
                <w:szCs w:val="24"/>
                <w:lang w:eastAsia="en-GB"/>
              </w:rPr>
              <w:t xml:space="preserve">power-generating modules </w:t>
            </w:r>
            <w:del w:id="8" w:author="Author">
              <w:r w:rsidRPr="006B4BFF" w:rsidDel="00CA6183">
                <w:rPr>
                  <w:rFonts w:ascii="inherit" w:eastAsia="Times New Roman" w:hAnsi="inherit" w:cs="Times New Roman"/>
                  <w:sz w:val="24"/>
                  <w:szCs w:val="24"/>
                  <w:lang w:eastAsia="en-GB"/>
                </w:rPr>
                <w:delText>should be able</w:delText>
              </w:r>
              <w:r w:rsidRPr="006B4BFF" w:rsidDel="001E4EC9">
                <w:rPr>
                  <w:rFonts w:ascii="inherit" w:eastAsia="Times New Roman" w:hAnsi="inherit" w:cs="Times New Roman"/>
                  <w:sz w:val="24"/>
                  <w:szCs w:val="24"/>
                  <w:lang w:eastAsia="en-GB"/>
                </w:rPr>
                <w:delText xml:space="preserve"> </w:delText>
              </w:r>
            </w:del>
            <w:ins w:id="9" w:author="Author">
              <w:r w:rsidR="00AD533D">
                <w:rPr>
                  <w:rFonts w:ascii="inherit" w:eastAsia="Times New Roman" w:hAnsi="inherit" w:cs="Times New Roman"/>
                  <w:sz w:val="24"/>
                  <w:szCs w:val="24"/>
                  <w:lang w:eastAsia="en-GB"/>
                </w:rPr>
                <w:t>shall</w:t>
              </w:r>
            </w:ins>
            <w:del w:id="10" w:author="Author">
              <w:r w:rsidRPr="006B4BFF" w:rsidDel="00AD533D">
                <w:rPr>
                  <w:rFonts w:ascii="inherit" w:eastAsia="Times New Roman" w:hAnsi="inherit" w:cs="Times New Roman"/>
                  <w:sz w:val="24"/>
                  <w:szCs w:val="24"/>
                  <w:lang w:eastAsia="en-GB"/>
                </w:rPr>
                <w:delText>to</w:delText>
              </w:r>
            </w:del>
            <w:r w:rsidRPr="006B4BFF">
              <w:rPr>
                <w:rFonts w:ascii="inherit" w:eastAsia="Times New Roman" w:hAnsi="inherit" w:cs="Times New Roman"/>
                <w:sz w:val="24"/>
                <w:szCs w:val="24"/>
                <w:lang w:eastAsia="en-GB"/>
              </w:rPr>
              <w:t xml:space="preserve"> support the system robustness</w:t>
            </w:r>
            <w:ins w:id="11" w:author="Author">
              <w:r w:rsidR="00F627CB">
                <w:rPr>
                  <w:rFonts w:ascii="inherit" w:eastAsia="Times New Roman" w:hAnsi="inherit" w:cs="Times New Roman"/>
                  <w:sz w:val="24"/>
                  <w:szCs w:val="24"/>
                  <w:lang w:eastAsia="en-GB"/>
                </w:rPr>
                <w:t xml:space="preserve"> by providing system </w:t>
              </w:r>
              <w:r w:rsidR="00AD533D">
                <w:rPr>
                  <w:rFonts w:ascii="inherit" w:eastAsia="Times New Roman" w:hAnsi="inherit" w:cs="Times New Roman"/>
                  <w:sz w:val="24"/>
                  <w:szCs w:val="24"/>
                  <w:lang w:eastAsia="en-GB"/>
                </w:rPr>
                <w:t xml:space="preserve">services </w:t>
              </w:r>
              <w:r w:rsidR="00D652CB">
                <w:rPr>
                  <w:rFonts w:ascii="inherit" w:eastAsia="Times New Roman" w:hAnsi="inherit" w:cs="Times New Roman"/>
                  <w:sz w:val="24"/>
                  <w:szCs w:val="24"/>
                  <w:lang w:eastAsia="en-GB"/>
                </w:rPr>
                <w:t xml:space="preserve">(eg </w:t>
              </w:r>
              <w:r w:rsidR="00F627CB">
                <w:rPr>
                  <w:rFonts w:ascii="inherit" w:eastAsia="Times New Roman" w:hAnsi="inherit" w:cs="Times New Roman"/>
                  <w:sz w:val="24"/>
                  <w:szCs w:val="24"/>
                  <w:lang w:eastAsia="en-GB"/>
                </w:rPr>
                <w:t xml:space="preserve">inertia, short circuit contribution and </w:t>
              </w:r>
              <w:r w:rsidR="0072669F">
                <w:rPr>
                  <w:rFonts w:ascii="inherit" w:eastAsia="Times New Roman" w:hAnsi="inherit" w:cs="Times New Roman"/>
                  <w:sz w:val="24"/>
                  <w:szCs w:val="24"/>
                  <w:lang w:eastAsia="en-GB"/>
                </w:rPr>
                <w:t>voltage control capabilities</w:t>
              </w:r>
              <w:r w:rsidR="00D652CB">
                <w:rPr>
                  <w:rFonts w:ascii="inherit" w:eastAsia="Times New Roman" w:hAnsi="inherit" w:cs="Times New Roman"/>
                  <w:sz w:val="24"/>
                  <w:szCs w:val="24"/>
                  <w:lang w:eastAsia="en-GB"/>
                </w:rPr>
                <w:t>) according to their capabilities</w:t>
              </w:r>
              <w:r w:rsidR="00F2196E">
                <w:rPr>
                  <w:rFonts w:ascii="inherit" w:eastAsia="Times New Roman" w:hAnsi="inherit" w:cs="Times New Roman"/>
                  <w:sz w:val="24"/>
                  <w:szCs w:val="24"/>
                  <w:lang w:eastAsia="en-GB"/>
                </w:rPr>
                <w:t xml:space="preserve">. </w:t>
              </w:r>
              <w:r w:rsidR="00960389">
                <w:rPr>
                  <w:rFonts w:ascii="inherit" w:eastAsia="Times New Roman" w:hAnsi="inherit" w:cs="Times New Roman"/>
                  <w:sz w:val="24"/>
                  <w:szCs w:val="24"/>
                  <w:lang w:eastAsia="en-GB"/>
                </w:rPr>
                <w:t xml:space="preserve">These </w:t>
              </w:r>
              <w:r w:rsidR="001A0BFD">
                <w:rPr>
                  <w:rFonts w:ascii="inherit" w:eastAsia="Times New Roman" w:hAnsi="inherit" w:cs="Times New Roman"/>
                  <w:sz w:val="24"/>
                  <w:szCs w:val="24"/>
                  <w:lang w:eastAsia="en-GB"/>
                </w:rPr>
                <w:t>contribution</w:t>
              </w:r>
              <w:r w:rsidR="00F228CC">
                <w:rPr>
                  <w:rFonts w:ascii="inherit" w:eastAsia="Times New Roman" w:hAnsi="inherit" w:cs="Times New Roman"/>
                  <w:sz w:val="24"/>
                  <w:szCs w:val="24"/>
                  <w:lang w:eastAsia="en-GB"/>
                </w:rPr>
                <w:t>s</w:t>
              </w:r>
              <w:r w:rsidR="001A0BFD">
                <w:rPr>
                  <w:rFonts w:ascii="inherit" w:eastAsia="Times New Roman" w:hAnsi="inherit" w:cs="Times New Roman"/>
                  <w:sz w:val="24"/>
                  <w:szCs w:val="24"/>
                  <w:lang w:eastAsia="en-GB"/>
                </w:rPr>
                <w:t xml:space="preserve"> </w:t>
              </w:r>
              <w:r w:rsidR="00463EC7">
                <w:rPr>
                  <w:rFonts w:ascii="inherit" w:eastAsia="Times New Roman" w:hAnsi="inherit" w:cs="Times New Roman"/>
                  <w:sz w:val="24"/>
                  <w:szCs w:val="24"/>
                  <w:lang w:eastAsia="en-GB"/>
                </w:rPr>
                <w:t xml:space="preserve">shall be intended </w:t>
              </w:r>
            </w:ins>
            <w:del w:id="12" w:author="Author">
              <w:r w:rsidRPr="006B4BFF" w:rsidDel="00F2196E">
                <w:rPr>
                  <w:rFonts w:ascii="inherit" w:eastAsia="Times New Roman" w:hAnsi="inherit" w:cs="Times New Roman"/>
                  <w:sz w:val="24"/>
                  <w:szCs w:val="24"/>
                  <w:lang w:eastAsia="en-GB"/>
                </w:rPr>
                <w:delText xml:space="preserve"> </w:delText>
              </w:r>
              <w:r w:rsidRPr="006B4BFF" w:rsidDel="00E01C92">
                <w:rPr>
                  <w:rFonts w:ascii="inherit" w:eastAsia="Times New Roman" w:hAnsi="inherit" w:cs="Times New Roman"/>
                  <w:sz w:val="24"/>
                  <w:szCs w:val="24"/>
                  <w:lang w:eastAsia="en-GB"/>
                </w:rPr>
                <w:delText xml:space="preserve">by fulfilling appropriate grid-forming </w:delText>
              </w:r>
              <w:commentRangeStart w:id="13"/>
              <w:r w:rsidRPr="006B4BFF" w:rsidDel="00E01C92">
                <w:rPr>
                  <w:rFonts w:ascii="inherit" w:eastAsia="Times New Roman" w:hAnsi="inherit" w:cs="Times New Roman"/>
                  <w:sz w:val="24"/>
                  <w:szCs w:val="24"/>
                  <w:lang w:eastAsia="en-GB"/>
                </w:rPr>
                <w:delText>and rate-of-change-of-frequency withstand requirements</w:delText>
              </w:r>
            </w:del>
            <w:commentRangeEnd w:id="13"/>
            <w:r w:rsidR="006E0250">
              <w:rPr>
                <w:rStyle w:val="CommentReference"/>
              </w:rPr>
              <w:commentReference w:id="13"/>
            </w:r>
            <w:ins w:id="14" w:author="Author">
              <w:r w:rsidR="00463EC7">
                <w:rPr>
                  <w:rFonts w:ascii="inherit" w:eastAsia="Times New Roman" w:hAnsi="inherit" w:cs="Times New Roman"/>
                  <w:sz w:val="24"/>
                  <w:szCs w:val="24"/>
                  <w:lang w:eastAsia="en-GB"/>
                </w:rPr>
                <w:t>i</w:t>
              </w:r>
              <w:r w:rsidR="00D062BB">
                <w:rPr>
                  <w:rFonts w:ascii="inherit" w:eastAsia="Times New Roman" w:hAnsi="inherit" w:cs="Times New Roman"/>
                  <w:sz w:val="24"/>
                  <w:szCs w:val="24"/>
                  <w:lang w:eastAsia="en-GB"/>
                </w:rPr>
                <w:t xml:space="preserve">n addition to </w:t>
              </w:r>
              <w:r w:rsidR="007171B1">
                <w:rPr>
                  <w:rFonts w:ascii="inherit" w:eastAsia="Times New Roman" w:hAnsi="inherit" w:cs="Times New Roman"/>
                  <w:sz w:val="24"/>
                  <w:szCs w:val="24"/>
                  <w:lang w:eastAsia="en-GB"/>
                </w:rPr>
                <w:t xml:space="preserve">appropriate countermeasure </w:t>
              </w:r>
              <w:r w:rsidR="00B54183">
                <w:rPr>
                  <w:rFonts w:ascii="inherit" w:eastAsia="Times New Roman" w:hAnsi="inherit" w:cs="Times New Roman"/>
                  <w:sz w:val="24"/>
                  <w:szCs w:val="24"/>
                  <w:lang w:eastAsia="en-GB"/>
                </w:rPr>
                <w:t xml:space="preserve">to be </w:t>
              </w:r>
              <w:r w:rsidR="00F63DBF">
                <w:rPr>
                  <w:rFonts w:ascii="inherit" w:eastAsia="Times New Roman" w:hAnsi="inherit" w:cs="Times New Roman"/>
                  <w:sz w:val="24"/>
                  <w:szCs w:val="24"/>
                  <w:lang w:eastAsia="en-GB"/>
                </w:rPr>
                <w:t>deployed by System Operators</w:t>
              </w:r>
              <w:r w:rsidR="00833B08">
                <w:rPr>
                  <w:rFonts w:ascii="inherit" w:eastAsia="Times New Roman" w:hAnsi="inherit" w:cs="Times New Roman"/>
                  <w:sz w:val="24"/>
                  <w:szCs w:val="24"/>
                  <w:lang w:eastAsia="en-GB"/>
                </w:rPr>
                <w:t xml:space="preserve"> </w:t>
              </w:r>
              <w:r w:rsidR="007171B1">
                <w:rPr>
                  <w:rFonts w:ascii="inherit" w:eastAsia="Times New Roman" w:hAnsi="inherit" w:cs="Times New Roman"/>
                  <w:sz w:val="24"/>
                  <w:szCs w:val="24"/>
                  <w:lang w:eastAsia="en-GB"/>
                </w:rPr>
                <w:t xml:space="preserve">to ensure </w:t>
              </w:r>
              <w:r w:rsidR="00D652CB">
                <w:rPr>
                  <w:rFonts w:ascii="inherit" w:eastAsia="Times New Roman" w:hAnsi="inherit" w:cs="Times New Roman"/>
                  <w:sz w:val="24"/>
                  <w:szCs w:val="24"/>
                  <w:lang w:eastAsia="en-GB"/>
                </w:rPr>
                <w:t xml:space="preserve">frequency stability, preserving a </w:t>
              </w:r>
              <w:r w:rsidR="00B8522A">
                <w:rPr>
                  <w:rFonts w:ascii="inherit" w:eastAsia="Times New Roman" w:hAnsi="inherit" w:cs="Times New Roman"/>
                  <w:sz w:val="24"/>
                  <w:szCs w:val="24"/>
                  <w:lang w:eastAsia="en-GB"/>
                </w:rPr>
                <w:t>minimum defined level of local and global inertia,</w:t>
              </w:r>
              <w:r w:rsidR="00D652CB">
                <w:rPr>
                  <w:rFonts w:ascii="inherit" w:eastAsia="Times New Roman" w:hAnsi="inherit" w:cs="Times New Roman"/>
                  <w:sz w:val="24"/>
                  <w:szCs w:val="24"/>
                  <w:lang w:eastAsia="en-GB"/>
                </w:rPr>
                <w:t xml:space="preserve"> and voltage stability</w:t>
              </w:r>
              <w:r w:rsidR="008F4900">
                <w:rPr>
                  <w:rFonts w:ascii="inherit" w:eastAsia="Times New Roman" w:hAnsi="inherit" w:cs="Times New Roman"/>
                  <w:sz w:val="24"/>
                  <w:szCs w:val="24"/>
                  <w:lang w:eastAsia="en-GB"/>
                </w:rPr>
                <w:t>.</w:t>
              </w:r>
            </w:ins>
            <w:del w:id="15" w:author="Author">
              <w:r w:rsidRPr="006B4BFF" w:rsidDel="008F4900">
                <w:rPr>
                  <w:rFonts w:ascii="inherit" w:eastAsia="Times New Roman" w:hAnsi="inherit" w:cs="Times New Roman"/>
                  <w:sz w:val="24"/>
                  <w:szCs w:val="24"/>
                  <w:lang w:eastAsia="en-GB"/>
                </w:rPr>
                <w:delText>.</w:delText>
              </w:r>
            </w:del>
          </w:p>
        </w:tc>
      </w:tr>
    </w:tbl>
    <w:p w14:paraId="69D1A8D3"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0119EB3E" w14:textId="77777777" w:rsidTr="003B7AE9">
        <w:tc>
          <w:tcPr>
            <w:tcW w:w="0" w:type="auto"/>
            <w:shd w:val="clear" w:color="auto" w:fill="auto"/>
            <w:hideMark/>
          </w:tcPr>
          <w:p w14:paraId="2B469C4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(26)</w:t>
            </w:r>
          </w:p>
        </w:tc>
        <w:tc>
          <w:tcPr>
            <w:tcW w:w="0" w:type="auto"/>
            <w:shd w:val="clear" w:color="auto" w:fill="auto"/>
            <w:hideMark/>
          </w:tcPr>
          <w:p w14:paraId="4EE6A37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Appropriate and proportionate compliance testing should be introduced so that system operators can ensure operational security.</w:t>
            </w:r>
          </w:p>
        </w:tc>
      </w:tr>
    </w:tbl>
    <w:p w14:paraId="5A626949"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385C3A11" w14:textId="77777777" w:rsidTr="2F3D3F37">
        <w:tc>
          <w:tcPr>
            <w:tcW w:w="0" w:type="auto"/>
            <w:shd w:val="clear" w:color="auto" w:fill="auto"/>
            <w:hideMark/>
          </w:tcPr>
          <w:p w14:paraId="0C6E057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(27)</w:t>
            </w:r>
          </w:p>
        </w:tc>
        <w:tc>
          <w:tcPr>
            <w:tcW w:w="0" w:type="auto"/>
            <w:shd w:val="clear" w:color="auto" w:fill="auto"/>
            <w:hideMark/>
          </w:tcPr>
          <w:p w14:paraId="73D47367" w14:textId="42EBC9A6" w:rsidR="003B7AE9" w:rsidRPr="00BD0415" w:rsidRDefault="003B7AE9" w:rsidP="00AE1806">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r w:rsidR="1AC6D1B0" w:rsidRPr="2F3D3F37">
              <w:rPr>
                <w:color w:val="FF0000"/>
              </w:rPr>
              <w:t xml:space="preserve"> </w:t>
            </w:r>
            <w:r w:rsidR="1AC6D1B0" w:rsidRPr="2F3D3F37">
              <w:rPr>
                <w:rFonts w:ascii="inherit" w:eastAsia="Times New Roman" w:hAnsi="inherit" w:cs="Times New Roman"/>
                <w:sz w:val="24"/>
                <w:szCs w:val="24"/>
                <w:lang w:eastAsia="en-GB"/>
              </w:rPr>
              <w:t xml:space="preserve">Development of </w:t>
            </w:r>
            <w:r w:rsidR="0E6311C1" w:rsidRPr="2F3D3F37">
              <w:rPr>
                <w:rFonts w:ascii="inherit" w:eastAsia="Times New Roman" w:hAnsi="inherit" w:cs="Times New Roman"/>
                <w:sz w:val="24"/>
                <w:szCs w:val="24"/>
                <w:lang w:eastAsia="en-GB"/>
              </w:rPr>
              <w:t>non-exhaustive</w:t>
            </w:r>
            <w:r w:rsidR="1AC6D1B0" w:rsidRPr="2F3D3F37">
              <w:rPr>
                <w:rFonts w:ascii="inherit" w:eastAsia="Times New Roman" w:hAnsi="inherit" w:cs="Times New Roman"/>
                <w:sz w:val="24"/>
                <w:szCs w:val="24"/>
                <w:lang w:eastAsia="en-GB"/>
              </w:rPr>
              <w:t xml:space="preserve"> requirements should, to the extent possible, be carried </w:t>
            </w:r>
            <w:r w:rsidR="7C084148" w:rsidRPr="2F3D3F37">
              <w:rPr>
                <w:rFonts w:ascii="inherit" w:eastAsia="Times New Roman" w:hAnsi="inherit" w:cs="Times New Roman"/>
                <w:sz w:val="24"/>
                <w:szCs w:val="24"/>
                <w:lang w:eastAsia="en-GB"/>
              </w:rPr>
              <w:t xml:space="preserve">out </w:t>
            </w:r>
            <w:r w:rsidR="1AC6D1B0" w:rsidRPr="2F3D3F37">
              <w:rPr>
                <w:rFonts w:ascii="inherit" w:eastAsia="Times New Roman" w:hAnsi="inherit" w:cs="Times New Roman"/>
                <w:sz w:val="24"/>
                <w:szCs w:val="24"/>
                <w:lang w:eastAsia="en-GB"/>
              </w:rPr>
              <w:t>involving European standardisation organisations</w:t>
            </w:r>
            <w:r w:rsidR="22BF1633" w:rsidRPr="2F3D3F37">
              <w:rPr>
                <w:rFonts w:ascii="inherit" w:eastAsia="Times New Roman" w:hAnsi="inherit" w:cs="Times New Roman"/>
                <w:sz w:val="24"/>
                <w:szCs w:val="24"/>
                <w:lang w:eastAsia="en-GB"/>
              </w:rPr>
              <w:t>;</w:t>
            </w:r>
            <w:r w:rsidR="1AC6D1B0" w:rsidRPr="2F3D3F37">
              <w:rPr>
                <w:rFonts w:ascii="inherit" w:eastAsia="Times New Roman" w:hAnsi="inherit" w:cs="Times New Roman"/>
                <w:sz w:val="24"/>
                <w:szCs w:val="24"/>
                <w:lang w:eastAsia="en-GB"/>
              </w:rPr>
              <w:t xml:space="preserve"> therefore</w:t>
            </w:r>
            <w:r w:rsidR="22BF1633" w:rsidRPr="2F3D3F37">
              <w:rPr>
                <w:rFonts w:ascii="inherit" w:eastAsia="Times New Roman" w:hAnsi="inherit" w:cs="Times New Roman"/>
                <w:sz w:val="24"/>
                <w:szCs w:val="24"/>
                <w:lang w:eastAsia="en-GB"/>
              </w:rPr>
              <w:t>,</w:t>
            </w:r>
            <w:r w:rsidR="1AC6D1B0" w:rsidRPr="2F3D3F37">
              <w:rPr>
                <w:rFonts w:ascii="inherit" w:eastAsia="Times New Roman" w:hAnsi="inherit" w:cs="Times New Roman"/>
                <w:sz w:val="24"/>
                <w:szCs w:val="24"/>
                <w:lang w:eastAsia="en-GB"/>
              </w:rPr>
              <w:t xml:space="preserve"> permitting the evolution of product standards and, as a consequence, the adoption of the same by </w:t>
            </w:r>
            <w:r w:rsidR="22BF1633" w:rsidRPr="2F3D3F37">
              <w:rPr>
                <w:rFonts w:ascii="inherit" w:eastAsia="Times New Roman" w:hAnsi="inherit" w:cs="Times New Roman"/>
                <w:sz w:val="24"/>
                <w:szCs w:val="24"/>
                <w:lang w:eastAsia="en-GB"/>
              </w:rPr>
              <w:t xml:space="preserve">the </w:t>
            </w:r>
            <w:r w:rsidR="1AC6D1B0" w:rsidRPr="2F3D3F37">
              <w:rPr>
                <w:rFonts w:ascii="inherit" w:eastAsia="Times New Roman" w:hAnsi="inherit" w:cs="Times New Roman"/>
                <w:sz w:val="24"/>
                <w:szCs w:val="24"/>
                <w:lang w:eastAsia="en-GB"/>
              </w:rPr>
              <w:t>industry.</w:t>
            </w:r>
          </w:p>
        </w:tc>
      </w:tr>
      <w:tr w:rsidR="00CC5A46" w:rsidRPr="00BD0415" w14:paraId="2153FDEF" w14:textId="77777777" w:rsidTr="2F3D3F37">
        <w:tc>
          <w:tcPr>
            <w:tcW w:w="0" w:type="auto"/>
            <w:shd w:val="clear" w:color="auto" w:fill="auto"/>
          </w:tcPr>
          <w:p w14:paraId="28A7F75D" w14:textId="260CE73A" w:rsidR="00CC5A46" w:rsidRPr="00BD0415" w:rsidRDefault="00CC5A46" w:rsidP="00CC5A46">
            <w:pPr>
              <w:spacing w:before="120" w:after="0" w:line="240" w:lineRule="auto"/>
              <w:jc w:val="both"/>
              <w:rPr>
                <w:rFonts w:ascii="inherit" w:eastAsia="Times New Roman" w:hAnsi="inherit" w:cs="Times New Roman"/>
                <w:sz w:val="24"/>
                <w:szCs w:val="24"/>
                <w:lang w:eastAsia="en-GB"/>
              </w:rPr>
            </w:pPr>
          </w:p>
        </w:tc>
        <w:tc>
          <w:tcPr>
            <w:tcW w:w="0" w:type="auto"/>
            <w:shd w:val="clear" w:color="auto" w:fill="auto"/>
          </w:tcPr>
          <w:p w14:paraId="4EC9732A" w14:textId="18A8FD5F" w:rsidR="00CC5A46" w:rsidRPr="00BD0415" w:rsidRDefault="00CC5A46" w:rsidP="00CC5A46">
            <w:pPr>
              <w:spacing w:before="120" w:after="0" w:line="240" w:lineRule="auto"/>
              <w:jc w:val="both"/>
              <w:rPr>
                <w:rFonts w:ascii="inherit" w:eastAsia="Times New Roman" w:hAnsi="inherit" w:cs="Times New Roman"/>
                <w:sz w:val="24"/>
                <w:szCs w:val="24"/>
                <w:lang w:eastAsia="en-GB"/>
              </w:rPr>
            </w:pPr>
          </w:p>
        </w:tc>
      </w:tr>
    </w:tbl>
    <w:p w14:paraId="452C7D8F"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7D29E2AE" w14:textId="77777777" w:rsidTr="6DCF595D">
        <w:trPr>
          <w:trHeight w:val="1100"/>
        </w:trPr>
        <w:tc>
          <w:tcPr>
            <w:tcW w:w="0" w:type="auto"/>
            <w:shd w:val="clear" w:color="auto" w:fill="auto"/>
            <w:hideMark/>
          </w:tcPr>
          <w:p w14:paraId="56D9B98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(28)</w:t>
            </w:r>
          </w:p>
        </w:tc>
        <w:tc>
          <w:tcPr>
            <w:tcW w:w="0" w:type="auto"/>
            <w:shd w:val="clear" w:color="auto" w:fill="auto"/>
            <w:hideMark/>
          </w:tcPr>
          <w:p w14:paraId="79B057E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A process for derogating from the rules should be set out in this Regulation to take into account local circumstances where exceptionally, for example, compliance with those rules could jeopardise the stability of the local network or where the safe operation of a power-generating module might require operating conditions that are not in line with the Regulation. In the case of particular combined heat and power plants, which bring wider efficiency benefits, applying the rules set out in this </w:t>
            </w:r>
            <w:r w:rsidRPr="00BD0415">
              <w:rPr>
                <w:rFonts w:ascii="inherit" w:eastAsia="Times New Roman" w:hAnsi="inherit" w:cs="Times New Roman"/>
                <w:sz w:val="24"/>
                <w:szCs w:val="24"/>
                <w:lang w:eastAsia="en-GB"/>
              </w:rPr>
              <w:lastRenderedPageBreak/>
              <w:t>Regulation could result in disproportionate costs and lead to the loss of those efficiency benefits.</w:t>
            </w:r>
          </w:p>
        </w:tc>
      </w:tr>
    </w:tbl>
    <w:p w14:paraId="4AEA276B"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0D064858" w14:textId="77777777" w:rsidTr="003B7AE9">
        <w:tc>
          <w:tcPr>
            <w:tcW w:w="0" w:type="auto"/>
            <w:shd w:val="clear" w:color="auto" w:fill="auto"/>
            <w:hideMark/>
          </w:tcPr>
          <w:p w14:paraId="13F7179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(29)</w:t>
            </w:r>
          </w:p>
        </w:tc>
        <w:tc>
          <w:tcPr>
            <w:tcW w:w="0" w:type="auto"/>
            <w:shd w:val="clear" w:color="auto" w:fill="auto"/>
            <w:hideMark/>
          </w:tcPr>
          <w:p w14:paraId="09513FB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Subject to approval by the relevant regulatory authority, or other authority where applicable in a Member State, system operators should be allowed to propose derogations for certain classes of power-generating modules.</w:t>
            </w:r>
          </w:p>
        </w:tc>
      </w:tr>
    </w:tbl>
    <w:p w14:paraId="45120AEC"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78585367" w14:textId="77777777" w:rsidTr="003B7AE9">
        <w:tc>
          <w:tcPr>
            <w:tcW w:w="0" w:type="auto"/>
            <w:shd w:val="clear" w:color="auto" w:fill="auto"/>
            <w:hideMark/>
          </w:tcPr>
          <w:p w14:paraId="6039C6F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(30)</w:t>
            </w:r>
          </w:p>
        </w:tc>
        <w:tc>
          <w:tcPr>
            <w:tcW w:w="0" w:type="auto"/>
            <w:shd w:val="clear" w:color="auto" w:fill="auto"/>
            <w:hideMark/>
          </w:tcPr>
          <w:p w14:paraId="2393CE26" w14:textId="3F769CB9"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This Regulation has been adopted on the basis of </w:t>
            </w:r>
            <w:bookmarkStart w:id="16" w:name="_Hlk136959653"/>
            <w:r w:rsidRPr="00BD0415">
              <w:rPr>
                <w:rFonts w:ascii="inherit" w:eastAsia="Times New Roman" w:hAnsi="inherit" w:cs="Times New Roman"/>
                <w:sz w:val="24"/>
                <w:szCs w:val="24"/>
                <w:lang w:eastAsia="en-GB"/>
              </w:rPr>
              <w:t>Regulation (</w:t>
            </w:r>
            <w:r w:rsidR="00EE4CBE" w:rsidRPr="00602378">
              <w:rPr>
                <w:rFonts w:ascii="inherit" w:eastAsia="Times New Roman" w:hAnsi="inherit" w:cs="Times New Roman"/>
                <w:sz w:val="24"/>
                <w:szCs w:val="24"/>
                <w:lang w:eastAsia="en-GB"/>
              </w:rPr>
              <w:t>EU) 2019/943</w:t>
            </w:r>
            <w:bookmarkEnd w:id="16"/>
            <w:r w:rsidR="00EE4CBE">
              <w:rPr>
                <w:rFonts w:ascii="inherit" w:eastAsia="Times New Roman" w:hAnsi="inherit" w:cs="Times New Roman"/>
                <w:sz w:val="24"/>
                <w:szCs w:val="24"/>
                <w:lang w:eastAsia="en-GB"/>
              </w:rPr>
              <w:t xml:space="preserve"> </w:t>
            </w:r>
            <w:r w:rsidRPr="00BD0415">
              <w:rPr>
                <w:rFonts w:ascii="inherit" w:eastAsia="Times New Roman" w:hAnsi="inherit" w:cs="Times New Roman"/>
                <w:sz w:val="24"/>
                <w:szCs w:val="24"/>
                <w:lang w:eastAsia="en-GB"/>
              </w:rPr>
              <w:t>which it supplements and of which it forms an integral part. References to Regulation (</w:t>
            </w:r>
            <w:r w:rsidR="00EE4CBE" w:rsidRPr="00602378">
              <w:rPr>
                <w:rFonts w:ascii="inherit" w:eastAsia="Times New Roman" w:hAnsi="inherit" w:cs="Times New Roman"/>
                <w:sz w:val="24"/>
                <w:szCs w:val="24"/>
                <w:lang w:eastAsia="en-GB"/>
              </w:rPr>
              <w:t>EU) 2019/943</w:t>
            </w:r>
            <w:r w:rsidRPr="00BD0415">
              <w:rPr>
                <w:rFonts w:ascii="inherit" w:eastAsia="Times New Roman" w:hAnsi="inherit" w:cs="Times New Roman"/>
                <w:sz w:val="24"/>
                <w:szCs w:val="24"/>
                <w:lang w:eastAsia="en-GB"/>
              </w:rPr>
              <w:t xml:space="preserve"> in other legal acts should be understood as also referring to this Regulation.</w:t>
            </w:r>
          </w:p>
        </w:tc>
      </w:tr>
    </w:tbl>
    <w:p w14:paraId="6F84A12F"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0388712C" w14:textId="77777777" w:rsidTr="003B7AE9">
        <w:tc>
          <w:tcPr>
            <w:tcW w:w="0" w:type="auto"/>
            <w:shd w:val="clear" w:color="auto" w:fill="auto"/>
            <w:hideMark/>
          </w:tcPr>
          <w:p w14:paraId="4E28713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(31)</w:t>
            </w:r>
          </w:p>
        </w:tc>
        <w:tc>
          <w:tcPr>
            <w:tcW w:w="0" w:type="auto"/>
            <w:shd w:val="clear" w:color="auto" w:fill="auto"/>
            <w:hideMark/>
          </w:tcPr>
          <w:p w14:paraId="2110E824" w14:textId="3F34544E" w:rsidR="003B7AE9"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measures provided for in this Regulation are in accordance with the opinion of the Committee referred to in Article </w:t>
            </w:r>
            <w:r w:rsidR="00EE4CBE">
              <w:rPr>
                <w:rFonts w:ascii="inherit" w:eastAsia="Times New Roman" w:hAnsi="inherit" w:cs="Times New Roman"/>
                <w:sz w:val="24"/>
                <w:szCs w:val="24"/>
                <w:lang w:eastAsia="en-GB"/>
              </w:rPr>
              <w:t>67</w:t>
            </w:r>
            <w:r w:rsidRPr="00BD0415">
              <w:rPr>
                <w:rFonts w:ascii="inherit" w:eastAsia="Times New Roman" w:hAnsi="inherit" w:cs="Times New Roman"/>
                <w:sz w:val="24"/>
                <w:szCs w:val="24"/>
                <w:lang w:eastAsia="en-GB"/>
              </w:rPr>
              <w:t>(1) of Regulation (</w:t>
            </w:r>
            <w:r w:rsidR="00EE4CBE" w:rsidRPr="00602378">
              <w:rPr>
                <w:rFonts w:ascii="inherit" w:eastAsia="Times New Roman" w:hAnsi="inherit" w:cs="Times New Roman"/>
                <w:sz w:val="24"/>
                <w:szCs w:val="24"/>
                <w:lang w:eastAsia="en-GB"/>
              </w:rPr>
              <w:t>EU) 2019/943</w:t>
            </w:r>
            <w:r w:rsidR="00025A3C">
              <w:rPr>
                <w:rFonts w:ascii="inherit" w:eastAsia="Times New Roman" w:hAnsi="inherit" w:cs="Times New Roman"/>
                <w:sz w:val="24"/>
                <w:szCs w:val="24"/>
                <w:lang w:eastAsia="en-GB"/>
              </w:rPr>
              <w:t>.</w:t>
            </w:r>
          </w:p>
          <w:p w14:paraId="57A49E68" w14:textId="5592FDC4" w:rsidR="00025A3C" w:rsidRDefault="00025A3C" w:rsidP="00025A3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(32) </w:t>
            </w:r>
            <w:r w:rsidR="00D300ED" w:rsidRPr="00D300ED">
              <w:rPr>
                <w:rFonts w:ascii="inherit" w:eastAsia="Times New Roman" w:hAnsi="inherit" w:cs="Times New Roman"/>
                <w:sz w:val="24"/>
                <w:szCs w:val="24"/>
                <w:lang w:eastAsia="en-GB"/>
              </w:rPr>
              <w:t xml:space="preserve">This Regulation establishes requirements which go beyond those of Commission Regulation (EU) 2016/631 of 14 April 2016 and </w:t>
            </w:r>
            <w:r w:rsidR="0003639F">
              <w:rPr>
                <w:rFonts w:ascii="inherit" w:eastAsia="Times New Roman" w:hAnsi="inherit" w:cs="Times New Roman"/>
                <w:sz w:val="24"/>
                <w:szCs w:val="24"/>
                <w:lang w:eastAsia="en-GB"/>
              </w:rPr>
              <w:t>could</w:t>
            </w:r>
            <w:r w:rsidR="00D300ED" w:rsidRPr="00D300ED">
              <w:rPr>
                <w:rFonts w:ascii="inherit" w:eastAsia="Times New Roman" w:hAnsi="inherit" w:cs="Times New Roman"/>
                <w:sz w:val="24"/>
                <w:szCs w:val="24"/>
                <w:lang w:eastAsia="en-GB"/>
              </w:rPr>
              <w:t xml:space="preserve"> burden existing power generating modules significantly, if applicable to them. To ensure that this burden </w:t>
            </w:r>
            <w:r w:rsidR="0003639F">
              <w:rPr>
                <w:rFonts w:ascii="inherit" w:eastAsia="Times New Roman" w:hAnsi="inherit" w:cs="Times New Roman"/>
                <w:sz w:val="24"/>
                <w:szCs w:val="24"/>
                <w:lang w:eastAsia="en-GB"/>
              </w:rPr>
              <w:t>does not materialise</w:t>
            </w:r>
            <w:r w:rsidR="00D300ED" w:rsidRPr="00D300ED">
              <w:rPr>
                <w:rFonts w:ascii="inherit" w:eastAsia="Times New Roman" w:hAnsi="inherit" w:cs="Times New Roman"/>
                <w:sz w:val="24"/>
                <w:szCs w:val="24"/>
                <w:lang w:eastAsia="en-GB"/>
              </w:rPr>
              <w:t>, those requirements should not apply to power-generating modules existing at the entry into force of this Regulation</w:t>
            </w:r>
            <w:r w:rsidR="00E4451A">
              <w:rPr>
                <w:rFonts w:ascii="inherit" w:eastAsia="Times New Roman" w:hAnsi="inherit" w:cs="Times New Roman"/>
                <w:sz w:val="24"/>
                <w:szCs w:val="24"/>
                <w:lang w:eastAsia="en-GB"/>
              </w:rPr>
              <w:t xml:space="preserve"> or to those where </w:t>
            </w:r>
            <w:r w:rsidR="00E4451A" w:rsidRPr="00BD0415">
              <w:rPr>
                <w:rFonts w:ascii="inherit" w:eastAsia="Times New Roman" w:hAnsi="inherit" w:cs="Times New Roman"/>
                <w:sz w:val="24"/>
                <w:szCs w:val="24"/>
                <w:lang w:eastAsia="en-GB"/>
              </w:rPr>
              <w:t>the power-generating facility owner has concluded a final and binding contract for the purchase of the main generating plant by two years after the entry into force of th</w:t>
            </w:r>
            <w:r w:rsidR="00E4451A">
              <w:rPr>
                <w:rFonts w:ascii="inherit" w:eastAsia="Times New Roman" w:hAnsi="inherit" w:cs="Times New Roman"/>
                <w:sz w:val="24"/>
                <w:szCs w:val="24"/>
                <w:lang w:eastAsia="en-GB"/>
              </w:rPr>
              <w:t>is</w:t>
            </w:r>
            <w:r w:rsidR="00E4451A" w:rsidRPr="00BD0415">
              <w:rPr>
                <w:rFonts w:ascii="inherit" w:eastAsia="Times New Roman" w:hAnsi="inherit" w:cs="Times New Roman"/>
                <w:sz w:val="24"/>
                <w:szCs w:val="24"/>
                <w:lang w:eastAsia="en-GB"/>
              </w:rPr>
              <w:t xml:space="preserve"> Regulation</w:t>
            </w:r>
            <w:r w:rsidR="00D300ED" w:rsidRPr="00D300ED">
              <w:rPr>
                <w:rFonts w:ascii="inherit" w:eastAsia="Times New Roman" w:hAnsi="inherit" w:cs="Times New Roman"/>
                <w:sz w:val="24"/>
                <w:szCs w:val="24"/>
                <w:lang w:eastAsia="en-GB"/>
              </w:rPr>
              <w:t>. Instead, the requirements under Commission Regulation (EU) 2016/631 should continue to apply to the power-generating modules which exist at the entry into force of this Regulation and fall within the scope of Commission Regulation (EU) 2016/631</w:t>
            </w:r>
            <w:r w:rsidR="0056799D">
              <w:rPr>
                <w:rFonts w:ascii="inherit" w:eastAsia="Times New Roman" w:hAnsi="inherit" w:cs="Times New Roman"/>
                <w:strike/>
                <w:sz w:val="24"/>
                <w:szCs w:val="24"/>
                <w:lang w:eastAsia="en-GB"/>
              </w:rPr>
              <w:t>.</w:t>
            </w:r>
          </w:p>
          <w:p w14:paraId="008B8560" w14:textId="2789FA80" w:rsidR="003B7AE9" w:rsidRPr="00BD0415" w:rsidRDefault="003B7AE9" w:rsidP="003B7AE9">
            <w:pPr>
              <w:spacing w:before="120" w:after="0" w:line="240" w:lineRule="auto"/>
              <w:jc w:val="both"/>
              <w:rPr>
                <w:rFonts w:ascii="inherit" w:eastAsia="Times New Roman" w:hAnsi="inherit" w:cs="Times New Roman"/>
                <w:sz w:val="24"/>
                <w:szCs w:val="24"/>
                <w:lang w:eastAsia="en-GB"/>
              </w:rPr>
            </w:pPr>
          </w:p>
        </w:tc>
      </w:tr>
    </w:tbl>
    <w:p w14:paraId="246A486E"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HAS ADOPTED THIS REGULATION:</w:t>
      </w:r>
    </w:p>
    <w:p w14:paraId="1C695FB7" w14:textId="77777777" w:rsidR="003B7AE9" w:rsidRPr="00BD0415"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TITLE I</w:t>
      </w:r>
    </w:p>
    <w:p w14:paraId="1189A911" w14:textId="77777777" w:rsidR="003B7AE9" w:rsidRPr="006277B6" w:rsidRDefault="003B7AE9" w:rsidP="006277B6">
      <w:pPr>
        <w:pStyle w:val="Heading1"/>
      </w:pPr>
      <w:r w:rsidRPr="006277B6">
        <w:t>GENERAL PROVISIONS</w:t>
      </w:r>
    </w:p>
    <w:p w14:paraId="6927A822" w14:textId="77777777" w:rsidR="003B7AE9" w:rsidRPr="006277B6" w:rsidRDefault="003B7AE9" w:rsidP="006277B6">
      <w:pPr>
        <w:pStyle w:val="Heading2"/>
      </w:pPr>
      <w:r w:rsidRPr="006277B6">
        <w:t>Article 1</w:t>
      </w:r>
    </w:p>
    <w:p w14:paraId="316A1654"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Subject matter</w:t>
      </w:r>
    </w:p>
    <w:p w14:paraId="4DE75AF3" w14:textId="274DDE7D"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This Regulation establishes a network code which lays down the requirements for grid connection of power-generating facilities, namely synchronous power-generating modules, power park modules</w:t>
      </w:r>
      <w:r w:rsidR="00A163D3">
        <w:rPr>
          <w:rFonts w:ascii="inherit" w:eastAsia="Times New Roman" w:hAnsi="inherit" w:cs="Times New Roman"/>
          <w:color w:val="000000"/>
          <w:sz w:val="24"/>
          <w:szCs w:val="24"/>
          <w:lang w:eastAsia="en-GB"/>
        </w:rPr>
        <w:t>,</w:t>
      </w:r>
      <w:r w:rsidR="00E56B01">
        <w:rPr>
          <w:rFonts w:ascii="inherit" w:eastAsia="Times New Roman" w:hAnsi="inherit" w:cs="Times New Roman"/>
          <w:color w:val="000000"/>
          <w:sz w:val="24"/>
          <w:szCs w:val="24"/>
          <w:lang w:eastAsia="en-GB"/>
        </w:rPr>
        <w:t xml:space="preserve"> </w:t>
      </w:r>
      <w:r w:rsidR="00E56B01" w:rsidRPr="00E70916">
        <w:rPr>
          <w:rFonts w:ascii="inherit" w:eastAsia="Times New Roman" w:hAnsi="inherit" w:cs="Times New Roman"/>
          <w:color w:val="000000" w:themeColor="text1"/>
          <w:sz w:val="24"/>
          <w:szCs w:val="24"/>
          <w:lang w:eastAsia="en-GB"/>
        </w:rPr>
        <w:t>electricity storage</w:t>
      </w:r>
      <w:r w:rsidR="000E390E">
        <w:rPr>
          <w:rFonts w:ascii="inherit" w:eastAsia="Times New Roman" w:hAnsi="inherit" w:cs="Times New Roman"/>
          <w:color w:val="000000" w:themeColor="text1"/>
          <w:sz w:val="24"/>
          <w:szCs w:val="24"/>
          <w:lang w:eastAsia="en-GB"/>
        </w:rPr>
        <w:t xml:space="preserve"> modules</w:t>
      </w:r>
      <w:r w:rsidRPr="00BD0415">
        <w:rPr>
          <w:rFonts w:ascii="inherit" w:eastAsia="Times New Roman" w:hAnsi="inherit" w:cs="Times New Roman"/>
          <w:color w:val="000000"/>
          <w:sz w:val="24"/>
          <w:szCs w:val="24"/>
          <w:lang w:eastAsia="en-GB"/>
        </w:rPr>
        <w:t xml:space="preserve"> and offshore power park modules, to the interconnected system. It, therefore, helps to ensure fair conditions of competition in the internal electricity market, to ensure system security and the integration of renewable electricity sources, and to facilitate Union-wide trade in electricity.</w:t>
      </w:r>
    </w:p>
    <w:p w14:paraId="3F98EC3A" w14:textId="031E2259"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This </w:t>
      </w:r>
      <w:r w:rsidR="00050A8A">
        <w:rPr>
          <w:rFonts w:ascii="inherit" w:eastAsia="Times New Roman" w:hAnsi="inherit" w:cs="Times New Roman"/>
          <w:color w:val="000000"/>
          <w:sz w:val="24"/>
          <w:szCs w:val="24"/>
          <w:lang w:eastAsia="en-GB"/>
        </w:rPr>
        <w:t>R</w:t>
      </w:r>
      <w:r w:rsidRPr="00BD0415">
        <w:rPr>
          <w:rFonts w:ascii="inherit" w:eastAsia="Times New Roman" w:hAnsi="inherit" w:cs="Times New Roman"/>
          <w:color w:val="000000"/>
          <w:sz w:val="24"/>
          <w:szCs w:val="24"/>
          <w:lang w:eastAsia="en-GB"/>
        </w:rPr>
        <w:t>egulation also lays down the obligations for ensuring that system operators make appropriate use of the power-generating facilities' capabilities in a transparent and non-discriminatory manner to provide a level playing field throughout the Union.</w:t>
      </w:r>
    </w:p>
    <w:p w14:paraId="68AB3FA4" w14:textId="09BBBAE6" w:rsidR="003B7AE9" w:rsidRPr="00BD0415" w:rsidRDefault="003B7AE9" w:rsidP="006277B6">
      <w:pPr>
        <w:pStyle w:val="Heading2"/>
      </w:pPr>
      <w:r w:rsidRPr="00BD0415">
        <w:t>Article 2</w:t>
      </w:r>
    </w:p>
    <w:p w14:paraId="0CB556DD"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Definitions</w:t>
      </w:r>
    </w:p>
    <w:p w14:paraId="23D21F6C" w14:textId="38765C74"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lastRenderedPageBreak/>
        <w:t>For the purposes of this Regulation, the definitions in Article 2 of Directive 2012/27/EU of the European Parliament and of the Council</w:t>
      </w:r>
      <w:hyperlink r:id="rId13" w:anchor="ntr3-L_2016112EN.01000101-E0003" w:history="1">
        <w:r w:rsidRPr="00BD0415">
          <w:rPr>
            <w:rFonts w:ascii="inherit" w:eastAsia="Times New Roman" w:hAnsi="inherit" w:cs="Times New Roman"/>
            <w:color w:val="337AB7"/>
            <w:sz w:val="24"/>
            <w:szCs w:val="24"/>
            <w:lang w:eastAsia="en-GB"/>
          </w:rPr>
          <w:t> (</w:t>
        </w:r>
        <w:r w:rsidRPr="00BD0415">
          <w:rPr>
            <w:rFonts w:ascii="inherit" w:eastAsia="Times New Roman" w:hAnsi="inherit" w:cs="Times New Roman"/>
            <w:color w:val="337AB7"/>
            <w:sz w:val="17"/>
            <w:szCs w:val="17"/>
            <w:vertAlign w:val="superscript"/>
            <w:lang w:eastAsia="en-GB"/>
          </w:rPr>
          <w:t>3</w:t>
        </w:r>
        <w:r w:rsidRPr="00BD0415">
          <w:rPr>
            <w:rFonts w:ascii="inherit" w:eastAsia="Times New Roman" w:hAnsi="inherit" w:cs="Times New Roman"/>
            <w:color w:val="337AB7"/>
            <w:sz w:val="24"/>
            <w:szCs w:val="24"/>
            <w:lang w:eastAsia="en-GB"/>
          </w:rPr>
          <w:t>)</w:t>
        </w:r>
      </w:hyperlink>
      <w:r w:rsidRPr="00BD0415">
        <w:rPr>
          <w:rFonts w:ascii="inherit" w:eastAsia="Times New Roman" w:hAnsi="inherit" w:cs="Times New Roman"/>
          <w:color w:val="000000"/>
          <w:sz w:val="24"/>
          <w:szCs w:val="24"/>
          <w:lang w:eastAsia="en-GB"/>
        </w:rPr>
        <w:t>, Article 2 of Regulation (</w:t>
      </w:r>
      <w:r w:rsidR="00084AA0" w:rsidRPr="00084AA0">
        <w:rPr>
          <w:rFonts w:ascii="inherit" w:eastAsia="Times New Roman" w:hAnsi="inherit" w:cs="Times New Roman"/>
          <w:color w:val="000000"/>
          <w:sz w:val="24"/>
          <w:szCs w:val="24"/>
          <w:lang w:eastAsia="en-GB"/>
        </w:rPr>
        <w:t>EU) 2019/943</w:t>
      </w:r>
      <w:r w:rsidRPr="00BD0415">
        <w:rPr>
          <w:rFonts w:ascii="inherit" w:eastAsia="Times New Roman" w:hAnsi="inherit" w:cs="Times New Roman"/>
          <w:color w:val="000000"/>
          <w:sz w:val="24"/>
          <w:szCs w:val="24"/>
          <w:lang w:eastAsia="en-GB"/>
        </w:rPr>
        <w:t>, Article 2 of Commission Regulation (EU) 2015/1222</w:t>
      </w:r>
      <w:hyperlink r:id="rId14" w:anchor="ntr4-L_2016112EN.01000101-E0004" w:history="1">
        <w:r w:rsidRPr="00BD0415">
          <w:rPr>
            <w:rFonts w:ascii="inherit" w:eastAsia="Times New Roman" w:hAnsi="inherit" w:cs="Times New Roman"/>
            <w:color w:val="337AB7"/>
            <w:sz w:val="24"/>
            <w:szCs w:val="24"/>
            <w:lang w:eastAsia="en-GB"/>
          </w:rPr>
          <w:t> (</w:t>
        </w:r>
        <w:r w:rsidRPr="00BD0415">
          <w:rPr>
            <w:rFonts w:ascii="inherit" w:eastAsia="Times New Roman" w:hAnsi="inherit" w:cs="Times New Roman"/>
            <w:color w:val="337AB7"/>
            <w:sz w:val="17"/>
            <w:szCs w:val="17"/>
            <w:vertAlign w:val="superscript"/>
            <w:lang w:eastAsia="en-GB"/>
          </w:rPr>
          <w:t>4</w:t>
        </w:r>
        <w:r w:rsidRPr="00BD0415">
          <w:rPr>
            <w:rFonts w:ascii="inherit" w:eastAsia="Times New Roman" w:hAnsi="inherit" w:cs="Times New Roman"/>
            <w:color w:val="337AB7"/>
            <w:sz w:val="24"/>
            <w:szCs w:val="24"/>
            <w:lang w:eastAsia="en-GB"/>
          </w:rPr>
          <w:t>)</w:t>
        </w:r>
      </w:hyperlink>
      <w:r w:rsidRPr="00BD0415">
        <w:rPr>
          <w:rFonts w:ascii="inherit" w:eastAsia="Times New Roman" w:hAnsi="inherit" w:cs="Times New Roman"/>
          <w:color w:val="000000"/>
          <w:sz w:val="24"/>
          <w:szCs w:val="24"/>
          <w:lang w:eastAsia="en-GB"/>
        </w:rPr>
        <w:t> Article 2 of Commission Regulation (EU) No 543/2013</w:t>
      </w:r>
      <w:hyperlink r:id="rId15" w:anchor="ntr5-L_2016112EN.01000101-E0005" w:history="1">
        <w:r w:rsidRPr="00BD0415">
          <w:rPr>
            <w:rFonts w:ascii="inherit" w:eastAsia="Times New Roman" w:hAnsi="inherit" w:cs="Times New Roman"/>
            <w:color w:val="337AB7"/>
            <w:sz w:val="24"/>
            <w:szCs w:val="24"/>
            <w:lang w:eastAsia="en-GB"/>
          </w:rPr>
          <w:t> (</w:t>
        </w:r>
        <w:r w:rsidRPr="00BD0415">
          <w:rPr>
            <w:rFonts w:ascii="inherit" w:eastAsia="Times New Roman" w:hAnsi="inherit" w:cs="Times New Roman"/>
            <w:color w:val="337AB7"/>
            <w:sz w:val="17"/>
            <w:szCs w:val="17"/>
            <w:vertAlign w:val="superscript"/>
            <w:lang w:eastAsia="en-GB"/>
          </w:rPr>
          <w:t>5</w:t>
        </w:r>
        <w:r w:rsidRPr="00BD0415">
          <w:rPr>
            <w:rFonts w:ascii="inherit" w:eastAsia="Times New Roman" w:hAnsi="inherit" w:cs="Times New Roman"/>
            <w:color w:val="337AB7"/>
            <w:sz w:val="24"/>
            <w:szCs w:val="24"/>
            <w:lang w:eastAsia="en-GB"/>
          </w:rPr>
          <w:t>)</w:t>
        </w:r>
      </w:hyperlink>
      <w:r w:rsidRPr="00BD0415">
        <w:rPr>
          <w:rFonts w:ascii="inherit" w:eastAsia="Times New Roman" w:hAnsi="inherit" w:cs="Times New Roman"/>
          <w:color w:val="000000"/>
          <w:sz w:val="24"/>
          <w:szCs w:val="24"/>
          <w:lang w:eastAsia="en-GB"/>
        </w:rPr>
        <w:t xml:space="preserve"> and Article 2 of Directive </w:t>
      </w:r>
      <w:r w:rsidR="000205DC" w:rsidRPr="000205DC">
        <w:rPr>
          <w:rFonts w:ascii="inherit" w:eastAsia="Times New Roman" w:hAnsi="inherit" w:cs="Times New Roman"/>
          <w:color w:val="000000"/>
          <w:sz w:val="24"/>
          <w:szCs w:val="24"/>
          <w:lang w:eastAsia="en-GB"/>
        </w:rPr>
        <w:t>(EU) 2019/944</w:t>
      </w:r>
      <w:r w:rsidR="000205DC" w:rsidRPr="000205DC" w:rsidDel="000205DC">
        <w:rPr>
          <w:rFonts w:ascii="inherit" w:eastAsia="Times New Roman" w:hAnsi="inherit" w:cs="Times New Roman"/>
          <w:color w:val="000000"/>
          <w:sz w:val="24"/>
          <w:szCs w:val="24"/>
          <w:lang w:eastAsia="en-GB"/>
        </w:rPr>
        <w:t xml:space="preserve"> </w:t>
      </w:r>
      <w:r w:rsidRPr="00BD0415">
        <w:rPr>
          <w:rFonts w:ascii="inherit" w:eastAsia="Times New Roman" w:hAnsi="inherit" w:cs="Times New Roman"/>
          <w:color w:val="000000"/>
          <w:sz w:val="24"/>
          <w:szCs w:val="24"/>
          <w:lang w:eastAsia="en-GB"/>
        </w:rPr>
        <w:t>shall apply.</w:t>
      </w:r>
    </w:p>
    <w:p w14:paraId="4F0C427B"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6E5A7604" w14:textId="77777777" w:rsidTr="003B7AE9">
        <w:tc>
          <w:tcPr>
            <w:tcW w:w="0" w:type="auto"/>
            <w:shd w:val="clear" w:color="auto" w:fill="auto"/>
            <w:hideMark/>
          </w:tcPr>
          <w:p w14:paraId="245F572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(1)</w:t>
            </w:r>
          </w:p>
        </w:tc>
        <w:tc>
          <w:tcPr>
            <w:tcW w:w="0" w:type="auto"/>
            <w:shd w:val="clear" w:color="auto" w:fill="auto"/>
            <w:hideMark/>
          </w:tcPr>
          <w:p w14:paraId="789E5CC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‘entity’ means a regulatory authority, other national authority, system operator or other public or private body appointed under national law.</w:t>
            </w:r>
          </w:p>
        </w:tc>
      </w:tr>
    </w:tbl>
    <w:p w14:paraId="1F6E5FFB"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7"/>
        <w:gridCol w:w="8699"/>
      </w:tblGrid>
      <w:tr w:rsidR="003B7AE9" w:rsidRPr="00BD0415" w14:paraId="1C5C3BB3" w14:textId="77777777" w:rsidTr="003B7AE9">
        <w:tc>
          <w:tcPr>
            <w:tcW w:w="0" w:type="auto"/>
            <w:shd w:val="clear" w:color="auto" w:fill="auto"/>
            <w:hideMark/>
          </w:tcPr>
          <w:p w14:paraId="6864E2A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(2)</w:t>
            </w:r>
          </w:p>
        </w:tc>
        <w:tc>
          <w:tcPr>
            <w:tcW w:w="0" w:type="auto"/>
            <w:shd w:val="clear" w:color="auto" w:fill="auto"/>
            <w:hideMark/>
          </w:tcPr>
          <w:p w14:paraId="0157B235" w14:textId="2FA048D0"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‘synchronous area’ means an area covered by synchronously interconnected TSOs;</w:t>
            </w:r>
          </w:p>
        </w:tc>
      </w:tr>
    </w:tbl>
    <w:p w14:paraId="196B0E75"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33E0A0D2" w14:textId="77777777" w:rsidTr="003B7AE9">
        <w:tc>
          <w:tcPr>
            <w:tcW w:w="0" w:type="auto"/>
            <w:shd w:val="clear" w:color="auto" w:fill="auto"/>
            <w:hideMark/>
          </w:tcPr>
          <w:p w14:paraId="3B1667F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(3)</w:t>
            </w:r>
          </w:p>
        </w:tc>
        <w:tc>
          <w:tcPr>
            <w:tcW w:w="0" w:type="auto"/>
            <w:shd w:val="clear" w:color="auto" w:fill="auto"/>
            <w:hideMark/>
          </w:tcPr>
          <w:p w14:paraId="659F85E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‘voltage’ means the difference in electrical potential between two points measured as the root-mean-square value of the positive sequence phase-to-phase voltages at fundamental frequency;</w:t>
            </w:r>
          </w:p>
        </w:tc>
      </w:tr>
    </w:tbl>
    <w:p w14:paraId="4B867114"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47FDDB7B" w14:textId="77777777" w:rsidTr="003B7AE9">
        <w:tc>
          <w:tcPr>
            <w:tcW w:w="0" w:type="auto"/>
            <w:shd w:val="clear" w:color="auto" w:fill="auto"/>
            <w:hideMark/>
          </w:tcPr>
          <w:p w14:paraId="7FACEF7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(4)</w:t>
            </w:r>
          </w:p>
        </w:tc>
        <w:tc>
          <w:tcPr>
            <w:tcW w:w="0" w:type="auto"/>
            <w:shd w:val="clear" w:color="auto" w:fill="auto"/>
            <w:hideMark/>
          </w:tcPr>
          <w:p w14:paraId="286BBB5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‘apparent power’ means the product of voltage and current at fundamental frequency, and the square root of three in the case of three-phase systems, usually expressed in kilovolt-amperes (‘kVA’) or megavolt-amperes (‘MVA’);</w:t>
            </w:r>
          </w:p>
        </w:tc>
      </w:tr>
    </w:tbl>
    <w:p w14:paraId="70D9DB57"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4E77FB81" w14:textId="77777777" w:rsidTr="003B7AE9">
        <w:tc>
          <w:tcPr>
            <w:tcW w:w="0" w:type="auto"/>
            <w:shd w:val="clear" w:color="auto" w:fill="auto"/>
            <w:hideMark/>
          </w:tcPr>
          <w:p w14:paraId="70C09AC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(5)</w:t>
            </w:r>
          </w:p>
        </w:tc>
        <w:tc>
          <w:tcPr>
            <w:tcW w:w="0" w:type="auto"/>
            <w:shd w:val="clear" w:color="auto" w:fill="auto"/>
            <w:hideMark/>
          </w:tcPr>
          <w:p w14:paraId="27FDCB96" w14:textId="0BE5EC7B" w:rsidR="003B7AE9" w:rsidRPr="00BD0415" w:rsidRDefault="003B7AE9" w:rsidP="00FE6DDF">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‘power-generating module’ means either a synchronous power-generating module</w:t>
            </w:r>
            <w:r w:rsidR="00250BD4">
              <w:rPr>
                <w:rFonts w:ascii="inherit" w:eastAsia="Times New Roman" w:hAnsi="inherit" w:cs="Times New Roman"/>
                <w:sz w:val="24"/>
                <w:szCs w:val="24"/>
                <w:lang w:eastAsia="en-GB"/>
              </w:rPr>
              <w:t xml:space="preserve"> or</w:t>
            </w:r>
            <w:r w:rsidR="00A163D3">
              <w:rPr>
                <w:rFonts w:ascii="inherit" w:eastAsia="Times New Roman" w:hAnsi="inherit" w:cs="Times New Roman"/>
                <w:sz w:val="24"/>
                <w:szCs w:val="24"/>
                <w:lang w:eastAsia="en-GB"/>
              </w:rPr>
              <w:t>,</w:t>
            </w:r>
            <w:r w:rsidRPr="00BD0415">
              <w:rPr>
                <w:rFonts w:ascii="inherit" w:eastAsia="Times New Roman" w:hAnsi="inherit" w:cs="Times New Roman"/>
                <w:sz w:val="24"/>
                <w:szCs w:val="24"/>
                <w:lang w:eastAsia="en-GB"/>
              </w:rPr>
              <w:t xml:space="preserve">  a power park module;</w:t>
            </w:r>
          </w:p>
        </w:tc>
      </w:tr>
    </w:tbl>
    <w:p w14:paraId="6BF85EAD"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517AA29F" w14:textId="77777777" w:rsidTr="003B7AE9">
        <w:tc>
          <w:tcPr>
            <w:tcW w:w="0" w:type="auto"/>
            <w:shd w:val="clear" w:color="auto" w:fill="auto"/>
            <w:hideMark/>
          </w:tcPr>
          <w:p w14:paraId="3254F26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(6)</w:t>
            </w:r>
          </w:p>
        </w:tc>
        <w:tc>
          <w:tcPr>
            <w:tcW w:w="0" w:type="auto"/>
            <w:shd w:val="clear" w:color="auto" w:fill="auto"/>
            <w:hideMark/>
          </w:tcPr>
          <w:p w14:paraId="7FE363DA" w14:textId="74F92360" w:rsidR="003B7AE9" w:rsidRPr="00BD0415" w:rsidRDefault="003B7AE9" w:rsidP="00AF6263">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‘power-generating facility’ means a facility that converts primary energy into electrical energy and which consists of one or more power-generating modules connected to a network at one or more connection points;</w:t>
            </w:r>
          </w:p>
        </w:tc>
      </w:tr>
    </w:tbl>
    <w:p w14:paraId="68BD947C"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2705147C" w14:textId="77777777" w:rsidTr="003B7AE9">
        <w:tc>
          <w:tcPr>
            <w:tcW w:w="0" w:type="auto"/>
            <w:shd w:val="clear" w:color="auto" w:fill="auto"/>
            <w:hideMark/>
          </w:tcPr>
          <w:p w14:paraId="4BF65A5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(7)</w:t>
            </w:r>
          </w:p>
        </w:tc>
        <w:tc>
          <w:tcPr>
            <w:tcW w:w="0" w:type="auto"/>
            <w:shd w:val="clear" w:color="auto" w:fill="auto"/>
            <w:hideMark/>
          </w:tcPr>
          <w:p w14:paraId="44F5DBF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‘power-generating facility owner’ means a natural or legal entity owning a power-generating facility;</w:t>
            </w:r>
          </w:p>
        </w:tc>
      </w:tr>
    </w:tbl>
    <w:p w14:paraId="08EFACE5"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53DD01E3" w14:textId="77777777" w:rsidTr="003B7AE9">
        <w:tc>
          <w:tcPr>
            <w:tcW w:w="0" w:type="auto"/>
            <w:shd w:val="clear" w:color="auto" w:fill="auto"/>
            <w:hideMark/>
          </w:tcPr>
          <w:p w14:paraId="6DC88A7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(8)</w:t>
            </w:r>
          </w:p>
        </w:tc>
        <w:tc>
          <w:tcPr>
            <w:tcW w:w="0" w:type="auto"/>
            <w:shd w:val="clear" w:color="auto" w:fill="auto"/>
            <w:hideMark/>
          </w:tcPr>
          <w:p w14:paraId="417580D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‘main generating plant’ means one or more of the principal items of equipment required to convert the primary source of energy into electricity;</w:t>
            </w:r>
          </w:p>
        </w:tc>
      </w:tr>
    </w:tbl>
    <w:p w14:paraId="609E415F"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6C08B48C" w14:textId="77777777" w:rsidTr="003B7AE9">
        <w:tc>
          <w:tcPr>
            <w:tcW w:w="0" w:type="auto"/>
            <w:shd w:val="clear" w:color="auto" w:fill="auto"/>
            <w:hideMark/>
          </w:tcPr>
          <w:p w14:paraId="323EC68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(9)</w:t>
            </w:r>
          </w:p>
        </w:tc>
        <w:tc>
          <w:tcPr>
            <w:tcW w:w="0" w:type="auto"/>
            <w:shd w:val="clear" w:color="auto" w:fill="auto"/>
            <w:hideMark/>
          </w:tcPr>
          <w:p w14:paraId="2D533443" w14:textId="05BFB926" w:rsidR="003B7AE9" w:rsidRPr="00BD0415" w:rsidRDefault="003B7AE9" w:rsidP="00456105">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‘synchronous power-generating module’ means a set of </w:t>
            </w:r>
            <w:r w:rsidR="00456105">
              <w:rPr>
                <w:rFonts w:ascii="inherit" w:eastAsia="Times New Roman" w:hAnsi="inherit" w:cs="Times New Roman"/>
                <w:sz w:val="24"/>
                <w:szCs w:val="24"/>
                <w:lang w:eastAsia="en-GB"/>
              </w:rPr>
              <w:t>machines which cannot be operated independently from each other and</w:t>
            </w:r>
            <w:r w:rsidRPr="00BD0415">
              <w:rPr>
                <w:rFonts w:ascii="inherit" w:eastAsia="Times New Roman" w:hAnsi="inherit" w:cs="Times New Roman"/>
                <w:sz w:val="24"/>
                <w:szCs w:val="24"/>
                <w:lang w:eastAsia="en-GB"/>
              </w:rPr>
              <w:t xml:space="preserve"> can generate electrical energy such that the frequency of the generated voltage, the generator speed and the frequency of network voltage are in a constant ratio and thus in synchronism;</w:t>
            </w:r>
          </w:p>
        </w:tc>
      </w:tr>
    </w:tbl>
    <w:p w14:paraId="25034045"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002DD394" w14:textId="77777777" w:rsidTr="003B7AE9">
        <w:tc>
          <w:tcPr>
            <w:tcW w:w="0" w:type="auto"/>
            <w:shd w:val="clear" w:color="auto" w:fill="auto"/>
            <w:hideMark/>
          </w:tcPr>
          <w:p w14:paraId="08C54FA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(10)</w:t>
            </w:r>
          </w:p>
        </w:tc>
        <w:tc>
          <w:tcPr>
            <w:tcW w:w="0" w:type="auto"/>
            <w:shd w:val="clear" w:color="auto" w:fill="auto"/>
            <w:hideMark/>
          </w:tcPr>
          <w:p w14:paraId="734332BD" w14:textId="77777777" w:rsidR="003B7AE9"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‘power-generating module document’ or ‘PGMD’ means a document provided by the power-generating facility owner to the relevant system operator for a type B or C power-generating module which confirms that the power-generating module's compliance with the technical criteria set out in this Regulation has been demonstrated and provides the necessary data and statements, including a statement of compliance;</w:t>
            </w:r>
          </w:p>
          <w:p w14:paraId="61C1AD73" w14:textId="501E0AE0" w:rsidR="009030C8" w:rsidRDefault="009030C8" w:rsidP="009030C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(10a) </w:t>
            </w:r>
            <w:r w:rsidR="00822A09">
              <w:rPr>
                <w:rFonts w:ascii="inherit" w:eastAsia="Times New Roman" w:hAnsi="inherit" w:cs="Times New Roman"/>
                <w:color w:val="000000"/>
                <w:sz w:val="24"/>
                <w:szCs w:val="24"/>
                <w:lang w:eastAsia="en-GB"/>
              </w:rPr>
              <w:t>supply equipment</w:t>
            </w:r>
            <w:r w:rsidRPr="00DC40BA">
              <w:rPr>
                <w:rFonts w:ascii="inherit" w:eastAsia="Times New Roman" w:hAnsi="inherit" w:cs="Times New Roman"/>
                <w:color w:val="000000"/>
                <w:sz w:val="24"/>
                <w:szCs w:val="24"/>
                <w:lang w:eastAsia="en-GB"/>
              </w:rPr>
              <w:t xml:space="preserve"> document </w:t>
            </w:r>
            <w:r>
              <w:rPr>
                <w:rFonts w:ascii="inherit" w:eastAsia="Times New Roman" w:hAnsi="inherit" w:cs="Times New Roman"/>
                <w:color w:val="000000"/>
                <w:sz w:val="24"/>
                <w:szCs w:val="24"/>
                <w:lang w:eastAsia="en-GB"/>
              </w:rPr>
              <w:t xml:space="preserve">or </w:t>
            </w:r>
            <w:r w:rsidRPr="00DC40BA">
              <w:rPr>
                <w:rFonts w:ascii="inherit" w:eastAsia="Times New Roman" w:hAnsi="inherit" w:cs="Times New Roman"/>
                <w:color w:val="000000"/>
                <w:sz w:val="24"/>
                <w:szCs w:val="24"/>
                <w:lang w:eastAsia="en-GB"/>
              </w:rPr>
              <w:t>‘</w:t>
            </w:r>
            <w:r w:rsidR="00822A09">
              <w:rPr>
                <w:rFonts w:ascii="inherit" w:eastAsia="Times New Roman" w:hAnsi="inherit" w:cs="Times New Roman"/>
                <w:color w:val="000000"/>
                <w:sz w:val="24"/>
                <w:szCs w:val="24"/>
                <w:lang w:eastAsia="en-GB"/>
              </w:rPr>
              <w:t>SE</w:t>
            </w:r>
            <w:r w:rsidRPr="00DC40BA">
              <w:rPr>
                <w:rFonts w:ascii="inherit" w:eastAsia="Times New Roman" w:hAnsi="inherit" w:cs="Times New Roman"/>
                <w:color w:val="000000"/>
                <w:sz w:val="24"/>
                <w:szCs w:val="24"/>
                <w:lang w:eastAsia="en-GB"/>
              </w:rPr>
              <w:t xml:space="preserve">D’ </w:t>
            </w:r>
            <w:r w:rsidRPr="00BD0415">
              <w:rPr>
                <w:rFonts w:ascii="inherit" w:eastAsia="Times New Roman" w:hAnsi="inherit" w:cs="Times New Roman"/>
                <w:sz w:val="24"/>
                <w:szCs w:val="24"/>
                <w:lang w:eastAsia="en-GB"/>
              </w:rPr>
              <w:t xml:space="preserve">means a document provided by the </w:t>
            </w:r>
            <w:r w:rsidRPr="00427F00">
              <w:rPr>
                <w:rFonts w:ascii="inherit" w:eastAsia="Times New Roman" w:hAnsi="inherit" w:cs="Times New Roman"/>
                <w:bCs/>
                <w:color w:val="000000"/>
                <w:sz w:val="24"/>
                <w:szCs w:val="24"/>
                <w:lang w:eastAsia="en-GB"/>
              </w:rPr>
              <w:t>electrical charging park owner</w:t>
            </w:r>
            <w:r w:rsidRPr="00DC40BA">
              <w:rPr>
                <w:rFonts w:ascii="inherit" w:eastAsia="Times New Roman" w:hAnsi="inherit" w:cs="Times New Roman"/>
                <w:color w:val="000000"/>
                <w:sz w:val="24"/>
                <w:szCs w:val="24"/>
                <w:lang w:eastAsia="en-GB"/>
              </w:rPr>
              <w:t xml:space="preserve"> </w:t>
            </w:r>
            <w:r w:rsidRPr="00BD0415">
              <w:rPr>
                <w:rFonts w:ascii="inherit" w:eastAsia="Times New Roman" w:hAnsi="inherit" w:cs="Times New Roman"/>
                <w:sz w:val="24"/>
                <w:szCs w:val="24"/>
                <w:lang w:eastAsia="en-GB"/>
              </w:rPr>
              <w:t>to the relevant system operator for a</w:t>
            </w:r>
            <w:r>
              <w:rPr>
                <w:rFonts w:ascii="inherit" w:eastAsia="Times New Roman" w:hAnsi="inherit" w:cs="Times New Roman"/>
                <w:sz w:val="24"/>
                <w:szCs w:val="24"/>
                <w:lang w:eastAsia="en-GB"/>
              </w:rPr>
              <w:t xml:space="preserve"> </w:t>
            </w:r>
            <w:r>
              <w:rPr>
                <w:rFonts w:ascii="inherit" w:eastAsia="Times New Roman" w:hAnsi="inherit" w:cs="Times New Roman"/>
                <w:color w:val="000000"/>
                <w:sz w:val="24"/>
                <w:szCs w:val="24"/>
                <w:lang w:eastAsia="en-GB"/>
              </w:rPr>
              <w:t>EV3</w:t>
            </w:r>
            <w:r w:rsidRPr="00DC40BA">
              <w:rPr>
                <w:rFonts w:ascii="inherit" w:eastAsia="Times New Roman" w:hAnsi="inherit" w:cs="Times New Roman"/>
                <w:color w:val="000000"/>
                <w:sz w:val="24"/>
                <w:szCs w:val="24"/>
                <w:lang w:eastAsia="en-GB"/>
              </w:rPr>
              <w:t xml:space="preserve"> V2G electric vehicle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sz w:val="24"/>
                <w:szCs w:val="24"/>
                <w:lang w:eastAsia="en-GB"/>
              </w:rPr>
              <w:t xml:space="preserve"> which confirms that the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sz w:val="24"/>
                <w:szCs w:val="24"/>
                <w:lang w:eastAsia="en-GB"/>
              </w:rPr>
              <w:t>'s compliance with the technical criteria set out in this Regulation has been demonstrated and provides the necessary data and statements, including a statement of compliance;</w:t>
            </w:r>
          </w:p>
          <w:p w14:paraId="3CFE83D7" w14:textId="77777777" w:rsidR="009030C8" w:rsidRDefault="009030C8" w:rsidP="009030C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148CFF60" w14:textId="6449CAA9" w:rsidR="003B7AE9" w:rsidRPr="00BD0415" w:rsidRDefault="003B7AE9" w:rsidP="00B23A81">
            <w:pPr>
              <w:shd w:val="clear" w:color="auto" w:fill="FFFFFF"/>
              <w:spacing w:before="120" w:after="0" w:line="240" w:lineRule="auto"/>
              <w:jc w:val="both"/>
              <w:rPr>
                <w:rFonts w:ascii="inherit" w:eastAsia="Times New Roman" w:hAnsi="inherit" w:cs="Times New Roman"/>
                <w:sz w:val="24"/>
                <w:szCs w:val="24"/>
                <w:lang w:eastAsia="en-GB"/>
              </w:rPr>
            </w:pPr>
          </w:p>
        </w:tc>
      </w:tr>
    </w:tbl>
    <w:p w14:paraId="791A961A"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058D115E" w14:textId="77777777" w:rsidTr="003B7AE9">
        <w:tc>
          <w:tcPr>
            <w:tcW w:w="0" w:type="auto"/>
            <w:shd w:val="clear" w:color="auto" w:fill="auto"/>
            <w:hideMark/>
          </w:tcPr>
          <w:p w14:paraId="0BFD4C4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(11)</w:t>
            </w:r>
          </w:p>
        </w:tc>
        <w:tc>
          <w:tcPr>
            <w:tcW w:w="0" w:type="auto"/>
            <w:shd w:val="clear" w:color="auto" w:fill="auto"/>
            <w:hideMark/>
          </w:tcPr>
          <w:p w14:paraId="0F63DFC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‘relevant TSO’ means the TSO in whose control area a power-generating module, a demand facility, a distribution system or a HVDC system is or will be connected to the network at any voltage level;</w:t>
            </w:r>
          </w:p>
        </w:tc>
      </w:tr>
    </w:tbl>
    <w:p w14:paraId="0FDFF37B"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5994E435" w14:textId="77777777" w:rsidTr="003B7AE9">
        <w:tc>
          <w:tcPr>
            <w:tcW w:w="0" w:type="auto"/>
            <w:shd w:val="clear" w:color="auto" w:fill="auto"/>
            <w:hideMark/>
          </w:tcPr>
          <w:p w14:paraId="1D8C6F3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lastRenderedPageBreak/>
              <w:t>(12)</w:t>
            </w:r>
          </w:p>
        </w:tc>
        <w:tc>
          <w:tcPr>
            <w:tcW w:w="0" w:type="auto"/>
            <w:shd w:val="clear" w:color="auto" w:fill="auto"/>
            <w:hideMark/>
          </w:tcPr>
          <w:p w14:paraId="2F93F11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‘network’ means a plant and apparatus connected together in order to transmit or distribute electricity;</w:t>
            </w:r>
          </w:p>
        </w:tc>
      </w:tr>
    </w:tbl>
    <w:p w14:paraId="4003B1D3"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63D869C2" w14:textId="77777777" w:rsidTr="003B7AE9">
        <w:tc>
          <w:tcPr>
            <w:tcW w:w="0" w:type="auto"/>
            <w:shd w:val="clear" w:color="auto" w:fill="auto"/>
            <w:hideMark/>
          </w:tcPr>
          <w:p w14:paraId="68C9CD0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(13)</w:t>
            </w:r>
          </w:p>
        </w:tc>
        <w:tc>
          <w:tcPr>
            <w:tcW w:w="0" w:type="auto"/>
            <w:shd w:val="clear" w:color="auto" w:fill="auto"/>
            <w:hideMark/>
          </w:tcPr>
          <w:p w14:paraId="20CC976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‘relevant system operator’ means the transmission system operator or distribution system operator to whose system a power-generating module, demand facility, distribution system or HVDC system is or will be connected;</w:t>
            </w:r>
          </w:p>
        </w:tc>
      </w:tr>
    </w:tbl>
    <w:p w14:paraId="005E2B8B"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69A38F89" w14:textId="77777777" w:rsidTr="003B7AE9">
        <w:tc>
          <w:tcPr>
            <w:tcW w:w="0" w:type="auto"/>
            <w:shd w:val="clear" w:color="auto" w:fill="auto"/>
            <w:hideMark/>
          </w:tcPr>
          <w:p w14:paraId="37B934D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(14)</w:t>
            </w:r>
          </w:p>
        </w:tc>
        <w:tc>
          <w:tcPr>
            <w:tcW w:w="0" w:type="auto"/>
            <w:shd w:val="clear" w:color="auto" w:fill="auto"/>
            <w:hideMark/>
          </w:tcPr>
          <w:p w14:paraId="572CB83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‘connection agreement’ means a contract between the relevant system operator and either the power-generating facility owner, demand facility owner, distribution system operator or HVDC system owner, which includes the relevant site and specific technical requirements for the power-generating facility, demand facility, distribution system, distribution system connection or HVDC system;</w:t>
            </w:r>
          </w:p>
        </w:tc>
      </w:tr>
    </w:tbl>
    <w:p w14:paraId="42C66325"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228F89FC" w14:textId="77777777" w:rsidTr="003B7AE9">
        <w:tc>
          <w:tcPr>
            <w:tcW w:w="0" w:type="auto"/>
            <w:shd w:val="clear" w:color="auto" w:fill="auto"/>
            <w:hideMark/>
          </w:tcPr>
          <w:p w14:paraId="4FD65D4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(15)</w:t>
            </w:r>
          </w:p>
        </w:tc>
        <w:tc>
          <w:tcPr>
            <w:tcW w:w="0" w:type="auto"/>
            <w:shd w:val="clear" w:color="auto" w:fill="auto"/>
            <w:hideMark/>
          </w:tcPr>
          <w:p w14:paraId="6DC46625" w14:textId="132414A8"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‘connection point’ means the interface at which the power-generating module, demand facility, distribution system or HVDC system is connected to a transmission system, offshore network, distribution system, including closed distribution systems, or HVDC system, as identified in the connection agreement</w:t>
            </w:r>
            <w:r w:rsidR="0067561F" w:rsidRPr="00AE076C">
              <w:rPr>
                <w:rFonts w:ascii="inherit" w:eastAsia="Times New Roman" w:hAnsi="inherit" w:cs="Times New Roman"/>
                <w:sz w:val="24"/>
                <w:szCs w:val="24"/>
                <w:lang w:eastAsia="en-GB"/>
              </w:rPr>
              <w:t xml:space="preserve"> or as agreed between the relevant system operator and the </w:t>
            </w:r>
            <w:r w:rsidR="0067561F">
              <w:rPr>
                <w:rFonts w:ascii="inherit" w:eastAsia="Times New Roman" w:hAnsi="inherit" w:cs="Times New Roman"/>
                <w:sz w:val="24"/>
                <w:szCs w:val="24"/>
                <w:lang w:eastAsia="en-GB"/>
              </w:rPr>
              <w:t>demand facility owner</w:t>
            </w:r>
            <w:r w:rsidR="0091309E">
              <w:rPr>
                <w:rFonts w:ascii="inherit" w:eastAsia="Times New Roman" w:hAnsi="inherit" w:cs="Times New Roman"/>
                <w:sz w:val="24"/>
                <w:szCs w:val="24"/>
                <w:lang w:eastAsia="en-GB"/>
              </w:rPr>
              <w:t>,</w:t>
            </w:r>
            <w:r w:rsidR="0067561F">
              <w:rPr>
                <w:rFonts w:ascii="inherit" w:eastAsia="Times New Roman" w:hAnsi="inherit" w:cs="Times New Roman"/>
                <w:sz w:val="24"/>
                <w:szCs w:val="24"/>
                <w:lang w:eastAsia="en-GB"/>
              </w:rPr>
              <w:t xml:space="preserve"> </w:t>
            </w:r>
            <w:r w:rsidR="0067561F" w:rsidRPr="00AE076C">
              <w:rPr>
                <w:rFonts w:ascii="inherit" w:eastAsia="Times New Roman" w:hAnsi="inherit" w:cs="Times New Roman"/>
                <w:sz w:val="24"/>
                <w:szCs w:val="24"/>
                <w:lang w:eastAsia="en-GB"/>
              </w:rPr>
              <w:t>power-generating facility owner</w:t>
            </w:r>
            <w:r w:rsidR="0091309E">
              <w:rPr>
                <w:rFonts w:ascii="inherit" w:eastAsia="Times New Roman" w:hAnsi="inherit" w:cs="Times New Roman"/>
                <w:sz w:val="24"/>
                <w:szCs w:val="24"/>
                <w:lang w:eastAsia="en-GB"/>
              </w:rPr>
              <w:t xml:space="preserve"> or HVDC system owner</w:t>
            </w:r>
            <w:r w:rsidR="0067561F" w:rsidRPr="004140DE">
              <w:rPr>
                <w:rFonts w:ascii="inherit" w:eastAsia="Times New Roman" w:hAnsi="inherit" w:cs="Times New Roman"/>
                <w:sz w:val="24"/>
                <w:szCs w:val="24"/>
                <w:lang w:eastAsia="en-GB"/>
              </w:rPr>
              <w:t>, or determined by other appropriate means, where an agreement is not required</w:t>
            </w:r>
            <w:r w:rsidRPr="00BD0415">
              <w:rPr>
                <w:rFonts w:ascii="inherit" w:eastAsia="Times New Roman" w:hAnsi="inherit" w:cs="Times New Roman"/>
                <w:sz w:val="24"/>
                <w:szCs w:val="24"/>
                <w:lang w:eastAsia="en-GB"/>
              </w:rPr>
              <w:t>;</w:t>
            </w:r>
          </w:p>
        </w:tc>
      </w:tr>
    </w:tbl>
    <w:p w14:paraId="77AD5BCA"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3AD0AD6F" w14:textId="77777777" w:rsidTr="003B7AE9">
        <w:tc>
          <w:tcPr>
            <w:tcW w:w="0" w:type="auto"/>
            <w:shd w:val="clear" w:color="auto" w:fill="auto"/>
            <w:hideMark/>
          </w:tcPr>
          <w:p w14:paraId="50A74D0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(16)</w:t>
            </w:r>
          </w:p>
        </w:tc>
        <w:tc>
          <w:tcPr>
            <w:tcW w:w="0" w:type="auto"/>
            <w:shd w:val="clear" w:color="auto" w:fill="auto"/>
            <w:hideMark/>
          </w:tcPr>
          <w:p w14:paraId="3D427D60" w14:textId="272E8B4C"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‘maximum capacity’ or ‘Pmax’ means the maximum continuous active power which a power-generating module can produce, less any demand </w:t>
            </w:r>
            <w:r w:rsidR="00166CEB">
              <w:rPr>
                <w:rFonts w:ascii="inherit" w:eastAsia="Times New Roman" w:hAnsi="inherit" w:cs="Times New Roman"/>
                <w:sz w:val="24"/>
                <w:szCs w:val="24"/>
                <w:lang w:eastAsia="en-GB"/>
              </w:rPr>
              <w:t xml:space="preserve">or losses </w:t>
            </w:r>
            <w:r w:rsidRPr="00BD0415">
              <w:rPr>
                <w:rFonts w:ascii="inherit" w:eastAsia="Times New Roman" w:hAnsi="inherit" w:cs="Times New Roman"/>
                <w:sz w:val="24"/>
                <w:szCs w:val="24"/>
                <w:lang w:eastAsia="en-GB"/>
              </w:rPr>
              <w:t>associated solely with facilitating the operation of that power-generating module as specified in the connection agreement or as agreed between the relevant system operator and the power-generating facility owner</w:t>
            </w:r>
            <w:r w:rsidR="0091309E">
              <w:rPr>
                <w:rFonts w:ascii="inherit" w:eastAsia="Times New Roman" w:hAnsi="inherit" w:cs="Times New Roman"/>
                <w:sz w:val="24"/>
                <w:szCs w:val="24"/>
                <w:lang w:eastAsia="en-GB"/>
              </w:rPr>
              <w:t xml:space="preserve">, or </w:t>
            </w:r>
            <w:r w:rsidR="0091309E" w:rsidRPr="004140DE">
              <w:rPr>
                <w:rFonts w:ascii="inherit" w:eastAsia="Times New Roman" w:hAnsi="inherit" w:cs="Times New Roman"/>
                <w:sz w:val="24"/>
                <w:szCs w:val="24"/>
                <w:lang w:eastAsia="en-GB"/>
              </w:rPr>
              <w:t>determined by other appropriate means</w:t>
            </w:r>
            <w:r w:rsidR="0091309E">
              <w:rPr>
                <w:rFonts w:ascii="inherit" w:eastAsia="Times New Roman" w:hAnsi="inherit" w:cs="Times New Roman"/>
                <w:sz w:val="24"/>
                <w:szCs w:val="24"/>
                <w:lang w:eastAsia="en-GB"/>
              </w:rPr>
              <w:t>,</w:t>
            </w:r>
            <w:r w:rsidR="0091309E" w:rsidRPr="004140DE">
              <w:rPr>
                <w:rFonts w:ascii="inherit" w:eastAsia="Times New Roman" w:hAnsi="inherit" w:cs="Times New Roman"/>
                <w:sz w:val="24"/>
                <w:szCs w:val="24"/>
                <w:lang w:eastAsia="en-GB"/>
              </w:rPr>
              <w:t xml:space="preserve"> where an agreement is not required</w:t>
            </w:r>
            <w:r w:rsidRPr="00BD0415">
              <w:rPr>
                <w:rFonts w:ascii="inherit" w:eastAsia="Times New Roman" w:hAnsi="inherit" w:cs="Times New Roman"/>
                <w:sz w:val="24"/>
                <w:szCs w:val="24"/>
                <w:lang w:eastAsia="en-GB"/>
              </w:rPr>
              <w:t>;</w:t>
            </w:r>
          </w:p>
        </w:tc>
      </w:tr>
    </w:tbl>
    <w:p w14:paraId="729A41D4" w14:textId="40C91B4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7C6EE11A" w14:textId="77777777" w:rsidTr="003B7AE9">
        <w:tc>
          <w:tcPr>
            <w:tcW w:w="0" w:type="auto"/>
            <w:shd w:val="clear" w:color="auto" w:fill="auto"/>
            <w:hideMark/>
          </w:tcPr>
          <w:p w14:paraId="22DC5F4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(17)</w:t>
            </w:r>
          </w:p>
        </w:tc>
        <w:tc>
          <w:tcPr>
            <w:tcW w:w="0" w:type="auto"/>
            <w:shd w:val="clear" w:color="auto" w:fill="auto"/>
            <w:hideMark/>
          </w:tcPr>
          <w:p w14:paraId="7B40B50E" w14:textId="3FA2A7B2" w:rsidR="003B7AE9" w:rsidRPr="00BD0415" w:rsidRDefault="003B7AE9" w:rsidP="00571A2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‘power park module’ or ‘PPM’ means a unit or ensemble of units </w:t>
            </w:r>
            <w:r w:rsidR="00AF6263">
              <w:rPr>
                <w:rFonts w:ascii="inherit" w:eastAsia="Times New Roman" w:hAnsi="inherit" w:cs="Times New Roman"/>
                <w:sz w:val="24"/>
                <w:szCs w:val="24"/>
                <w:lang w:eastAsia="en-GB"/>
              </w:rPr>
              <w:t>that can</w:t>
            </w:r>
            <w:r w:rsidR="00A3440E">
              <w:rPr>
                <w:rFonts w:ascii="inherit" w:eastAsia="Times New Roman" w:hAnsi="inherit" w:cs="Times New Roman"/>
                <w:sz w:val="24"/>
                <w:szCs w:val="24"/>
                <w:lang w:eastAsia="en-GB"/>
              </w:rPr>
              <w:t xml:space="preserve">  </w:t>
            </w:r>
            <w:r w:rsidRPr="00BD0415">
              <w:rPr>
                <w:rFonts w:ascii="inherit" w:eastAsia="Times New Roman" w:hAnsi="inherit" w:cs="Times New Roman"/>
                <w:sz w:val="24"/>
                <w:szCs w:val="24"/>
                <w:lang w:eastAsia="en-GB"/>
              </w:rPr>
              <w:t>generat</w:t>
            </w:r>
            <w:r w:rsidR="00A3440E">
              <w:rPr>
                <w:rFonts w:ascii="inherit" w:eastAsia="Times New Roman" w:hAnsi="inherit" w:cs="Times New Roman"/>
                <w:sz w:val="24"/>
                <w:szCs w:val="24"/>
                <w:lang w:eastAsia="en-GB"/>
              </w:rPr>
              <w:t>e</w:t>
            </w:r>
            <w:r w:rsidRPr="00BD0415">
              <w:rPr>
                <w:rFonts w:ascii="inherit" w:eastAsia="Times New Roman" w:hAnsi="inherit" w:cs="Times New Roman"/>
                <w:sz w:val="24"/>
                <w:szCs w:val="24"/>
                <w:lang w:eastAsia="en-GB"/>
              </w:rPr>
              <w:t xml:space="preserve"> electricity, </w:t>
            </w:r>
            <w:r w:rsidR="00AE213B" w:rsidRPr="003B7AE9">
              <w:rPr>
                <w:rFonts w:ascii="inherit" w:eastAsia="Times New Roman" w:hAnsi="inherit" w:cs="Times New Roman"/>
                <w:sz w:val="24"/>
                <w:szCs w:val="24"/>
                <w:lang w:eastAsia="en-GB"/>
              </w:rPr>
              <w:t xml:space="preserve">which is </w:t>
            </w:r>
            <w:r w:rsidR="00AE213B" w:rsidRPr="008D2332">
              <w:rPr>
                <w:rFonts w:ascii="inherit" w:eastAsia="Times New Roman" w:hAnsi="inherit" w:cs="Times New Roman"/>
                <w:sz w:val="24"/>
                <w:szCs w:val="24"/>
                <w:lang w:eastAsia="en-GB"/>
              </w:rPr>
              <w:t xml:space="preserve">not a synchronous power-generating module and </w:t>
            </w:r>
            <w:r w:rsidRPr="00BD0415">
              <w:rPr>
                <w:rFonts w:ascii="inherit" w:eastAsia="Times New Roman" w:hAnsi="inherit" w:cs="Times New Roman"/>
                <w:sz w:val="24"/>
                <w:szCs w:val="24"/>
                <w:lang w:eastAsia="en-GB"/>
              </w:rPr>
              <w:t>which is either non-synchronously connected to the network or connected through power electronics, and that also has a single connection point to a transmission system, distribution system including closed distribution system or HVDC system</w:t>
            </w:r>
            <w:r w:rsidR="00E06A5F">
              <w:t xml:space="preserve"> </w:t>
            </w:r>
          </w:p>
        </w:tc>
      </w:tr>
    </w:tbl>
    <w:p w14:paraId="44BEAEF0"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7EF3E3FC" w14:textId="77777777" w:rsidTr="003B7AE9">
        <w:tc>
          <w:tcPr>
            <w:tcW w:w="0" w:type="auto"/>
            <w:shd w:val="clear" w:color="auto" w:fill="auto"/>
            <w:hideMark/>
          </w:tcPr>
          <w:p w14:paraId="6249F6D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(18)</w:t>
            </w:r>
          </w:p>
        </w:tc>
        <w:tc>
          <w:tcPr>
            <w:tcW w:w="0" w:type="auto"/>
            <w:shd w:val="clear" w:color="auto" w:fill="auto"/>
            <w:hideMark/>
          </w:tcPr>
          <w:p w14:paraId="4A8F852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‘offshore power park module’ means a power park module located offshore with an offshore connection point;</w:t>
            </w:r>
          </w:p>
        </w:tc>
      </w:tr>
    </w:tbl>
    <w:p w14:paraId="6D7E2AF0"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4BE72670" w14:textId="77777777" w:rsidTr="003B7AE9">
        <w:tc>
          <w:tcPr>
            <w:tcW w:w="0" w:type="auto"/>
            <w:shd w:val="clear" w:color="auto" w:fill="auto"/>
            <w:hideMark/>
          </w:tcPr>
          <w:p w14:paraId="1C4224B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(19)</w:t>
            </w:r>
          </w:p>
        </w:tc>
        <w:tc>
          <w:tcPr>
            <w:tcW w:w="0" w:type="auto"/>
            <w:shd w:val="clear" w:color="auto" w:fill="auto"/>
            <w:hideMark/>
          </w:tcPr>
          <w:p w14:paraId="308726C5" w14:textId="0260E700"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747207">
              <w:rPr>
                <w:rFonts w:ascii="inherit" w:eastAsia="Times New Roman" w:hAnsi="inherit" w:cs="Times New Roman"/>
                <w:sz w:val="24"/>
                <w:szCs w:val="24"/>
                <w:lang w:eastAsia="en-GB"/>
              </w:rPr>
              <w:t xml:space="preserve">‘synchronous compensation operation’ means the operation of an alternator without prime mover </w:t>
            </w:r>
            <w:ins w:id="17" w:author="Author">
              <w:r w:rsidR="006C2D7C" w:rsidRPr="000C17E8">
                <w:rPr>
                  <w:rFonts w:ascii="inherit" w:eastAsia="Times New Roman" w:hAnsi="inherit" w:cs="Times New Roman"/>
                  <w:sz w:val="24"/>
                  <w:szCs w:val="24"/>
                  <w:lang w:eastAsia="en-GB"/>
                </w:rPr>
                <w:t xml:space="preserve">or a PGU that is not generating active power, </w:t>
              </w:r>
            </w:ins>
            <w:r w:rsidRPr="00747207">
              <w:rPr>
                <w:rFonts w:ascii="inherit" w:eastAsia="Times New Roman" w:hAnsi="inherit" w:cs="Times New Roman"/>
                <w:sz w:val="24"/>
                <w:szCs w:val="24"/>
                <w:lang w:eastAsia="en-GB"/>
              </w:rPr>
              <w:t>to regulate voltage dynamically by production or absorption of reactive power</w:t>
            </w:r>
            <w:ins w:id="18" w:author="Author">
              <w:r w:rsidR="00296935" w:rsidRPr="000C17E8">
                <w:rPr>
                  <w:rFonts w:ascii="inherit" w:eastAsia="Times New Roman" w:hAnsi="inherit" w:cs="Times New Roman"/>
                  <w:sz w:val="24"/>
                  <w:szCs w:val="24"/>
                  <w:lang w:eastAsia="en-GB"/>
                </w:rPr>
                <w:t xml:space="preserve">, to provide </w:t>
              </w:r>
              <w:r w:rsidR="006C2D7C" w:rsidRPr="000C17E8">
                <w:rPr>
                  <w:rFonts w:ascii="inherit" w:eastAsia="Times New Roman" w:hAnsi="inherit" w:cs="Times New Roman"/>
                  <w:sz w:val="24"/>
                  <w:szCs w:val="24"/>
                  <w:lang w:eastAsia="en-GB"/>
                </w:rPr>
                <w:t>i</w:t>
              </w:r>
              <w:r w:rsidR="00296935" w:rsidRPr="000C17E8">
                <w:rPr>
                  <w:rFonts w:ascii="inherit" w:eastAsia="Times New Roman" w:hAnsi="inherit" w:cs="Times New Roman"/>
                  <w:sz w:val="24"/>
                  <w:szCs w:val="24"/>
                  <w:lang w:eastAsia="en-GB"/>
                </w:rPr>
                <w:t xml:space="preserve">nertia to the system and to provide short circuit contribution to the </w:t>
              </w:r>
              <w:commentRangeStart w:id="19"/>
              <w:r w:rsidR="00296935" w:rsidRPr="000C17E8">
                <w:rPr>
                  <w:rFonts w:ascii="inherit" w:eastAsia="Times New Roman" w:hAnsi="inherit" w:cs="Times New Roman"/>
                  <w:sz w:val="24"/>
                  <w:szCs w:val="24"/>
                  <w:lang w:eastAsia="en-GB"/>
                </w:rPr>
                <w:t>system</w:t>
              </w:r>
            </w:ins>
            <w:commentRangeEnd w:id="19"/>
            <w:r w:rsidR="006E0250">
              <w:rPr>
                <w:rStyle w:val="CommentReference"/>
              </w:rPr>
              <w:commentReference w:id="19"/>
            </w:r>
            <w:r w:rsidRPr="00747207">
              <w:rPr>
                <w:rFonts w:ascii="inherit" w:eastAsia="Times New Roman" w:hAnsi="inherit" w:cs="Times New Roman"/>
                <w:sz w:val="24"/>
                <w:szCs w:val="24"/>
                <w:lang w:eastAsia="en-GB"/>
              </w:rPr>
              <w:t>;</w:t>
            </w:r>
          </w:p>
        </w:tc>
      </w:tr>
    </w:tbl>
    <w:p w14:paraId="7DBA6C7A"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53E6FB5D" w14:textId="77777777" w:rsidTr="003B7AE9">
        <w:tc>
          <w:tcPr>
            <w:tcW w:w="0" w:type="auto"/>
            <w:shd w:val="clear" w:color="auto" w:fill="auto"/>
            <w:hideMark/>
          </w:tcPr>
          <w:p w14:paraId="73E083B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(20)</w:t>
            </w:r>
          </w:p>
        </w:tc>
        <w:tc>
          <w:tcPr>
            <w:tcW w:w="0" w:type="auto"/>
            <w:shd w:val="clear" w:color="auto" w:fill="auto"/>
            <w:hideMark/>
          </w:tcPr>
          <w:p w14:paraId="07293BC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‘active power’ means the real component of the apparent power at fundamental frequency, expressed in watts or multiples thereof such as kilowatts (‘kW’) or megawatts (‘MW’);</w:t>
            </w:r>
          </w:p>
        </w:tc>
      </w:tr>
    </w:tbl>
    <w:p w14:paraId="5F45EFDB"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46C76F00" w14:textId="77777777" w:rsidTr="003B7AE9">
        <w:tc>
          <w:tcPr>
            <w:tcW w:w="0" w:type="auto"/>
            <w:shd w:val="clear" w:color="auto" w:fill="auto"/>
            <w:hideMark/>
          </w:tcPr>
          <w:p w14:paraId="190F92E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(21)</w:t>
            </w:r>
          </w:p>
        </w:tc>
        <w:tc>
          <w:tcPr>
            <w:tcW w:w="0" w:type="auto"/>
            <w:shd w:val="clear" w:color="auto" w:fill="auto"/>
            <w:hideMark/>
          </w:tcPr>
          <w:p w14:paraId="05847D4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‘pump-storage’ means a hydro unit in which water can be raised by means of pumps and stored to be used for the generation of electrical energy;</w:t>
            </w:r>
          </w:p>
        </w:tc>
      </w:tr>
    </w:tbl>
    <w:p w14:paraId="6BFA3B26"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643FCA79" w14:textId="77777777" w:rsidTr="003B7AE9">
        <w:tc>
          <w:tcPr>
            <w:tcW w:w="0" w:type="auto"/>
            <w:shd w:val="clear" w:color="auto" w:fill="auto"/>
            <w:hideMark/>
          </w:tcPr>
          <w:p w14:paraId="79BC0D1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(22)</w:t>
            </w:r>
          </w:p>
        </w:tc>
        <w:tc>
          <w:tcPr>
            <w:tcW w:w="0" w:type="auto"/>
            <w:shd w:val="clear" w:color="auto" w:fill="auto"/>
            <w:hideMark/>
          </w:tcPr>
          <w:p w14:paraId="3E4E7DE0" w14:textId="7F78268D"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‘frequency’ means the electric frequency of the system expressed in hertz that can be measured in all parts of the synchronous area under the assumption of a consistent value for the system in the time frame of seconds, with only minor differences between different measurement locations. Its nominal value is 50Hz;</w:t>
            </w:r>
          </w:p>
        </w:tc>
      </w:tr>
    </w:tbl>
    <w:p w14:paraId="7E476476"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13883281" w14:textId="77777777" w:rsidTr="003B7AE9">
        <w:tc>
          <w:tcPr>
            <w:tcW w:w="0" w:type="auto"/>
            <w:shd w:val="clear" w:color="auto" w:fill="auto"/>
            <w:hideMark/>
          </w:tcPr>
          <w:p w14:paraId="13E6014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lastRenderedPageBreak/>
              <w:t>(23)</w:t>
            </w:r>
          </w:p>
        </w:tc>
        <w:tc>
          <w:tcPr>
            <w:tcW w:w="0" w:type="auto"/>
            <w:shd w:val="clear" w:color="auto" w:fill="auto"/>
            <w:hideMark/>
          </w:tcPr>
          <w:p w14:paraId="79CB9E6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‘droop’ means the ratio of a steady-state change of frequency to the resulting steady-state change in active power output, expressed in percentage terms. The change in frequency is expressed as a ratio to nominal frequency and the change in active power expressed as a ratio to maximum capacity or actual active power at the moment the relevant threshold is reached;</w:t>
            </w:r>
          </w:p>
        </w:tc>
      </w:tr>
    </w:tbl>
    <w:p w14:paraId="6B064020"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3534945A" w14:textId="77777777" w:rsidTr="003B7AE9">
        <w:tc>
          <w:tcPr>
            <w:tcW w:w="0" w:type="auto"/>
            <w:shd w:val="clear" w:color="auto" w:fill="auto"/>
            <w:hideMark/>
          </w:tcPr>
          <w:p w14:paraId="69D6ED7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(24)</w:t>
            </w:r>
          </w:p>
        </w:tc>
        <w:tc>
          <w:tcPr>
            <w:tcW w:w="0" w:type="auto"/>
            <w:shd w:val="clear" w:color="auto" w:fill="auto"/>
            <w:hideMark/>
          </w:tcPr>
          <w:p w14:paraId="75616A3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‘minimum regulating level’ means the minimum active power, as specified in the connection agreement or as agreed between the relevant system operator and the power-generating facility owner, down to which the power-generating module can control active power;</w:t>
            </w:r>
          </w:p>
        </w:tc>
      </w:tr>
    </w:tbl>
    <w:p w14:paraId="3D2C088D"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3024979D" w14:textId="77777777" w:rsidTr="003B7AE9">
        <w:tc>
          <w:tcPr>
            <w:tcW w:w="0" w:type="auto"/>
            <w:shd w:val="clear" w:color="auto" w:fill="auto"/>
            <w:hideMark/>
          </w:tcPr>
          <w:p w14:paraId="5D50EA7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(25)</w:t>
            </w:r>
          </w:p>
        </w:tc>
        <w:tc>
          <w:tcPr>
            <w:tcW w:w="0" w:type="auto"/>
            <w:shd w:val="clear" w:color="auto" w:fill="auto"/>
            <w:hideMark/>
          </w:tcPr>
          <w:p w14:paraId="044041A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‘setpoint’ means the target value for any parameter typically used in control schemes;</w:t>
            </w:r>
          </w:p>
        </w:tc>
      </w:tr>
    </w:tbl>
    <w:p w14:paraId="06D92EFE"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518C8419" w14:textId="77777777" w:rsidTr="003B7AE9">
        <w:tc>
          <w:tcPr>
            <w:tcW w:w="0" w:type="auto"/>
            <w:shd w:val="clear" w:color="auto" w:fill="auto"/>
            <w:hideMark/>
          </w:tcPr>
          <w:p w14:paraId="54EC684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(26)</w:t>
            </w:r>
          </w:p>
        </w:tc>
        <w:tc>
          <w:tcPr>
            <w:tcW w:w="0" w:type="auto"/>
            <w:shd w:val="clear" w:color="auto" w:fill="auto"/>
            <w:hideMark/>
          </w:tcPr>
          <w:p w14:paraId="0C69CA8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‘instruction’ means any command, within its authority, given by a system operator to a power-generating facility owner, demand facility owner, distribution system operator or HVDC system owner in order to perform an action;</w:t>
            </w:r>
          </w:p>
        </w:tc>
      </w:tr>
    </w:tbl>
    <w:p w14:paraId="16B49D1C"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54B40802" w14:textId="77777777" w:rsidTr="003B7AE9">
        <w:tc>
          <w:tcPr>
            <w:tcW w:w="0" w:type="auto"/>
            <w:shd w:val="clear" w:color="auto" w:fill="auto"/>
            <w:hideMark/>
          </w:tcPr>
          <w:p w14:paraId="29FBEF7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(27)</w:t>
            </w:r>
          </w:p>
        </w:tc>
        <w:tc>
          <w:tcPr>
            <w:tcW w:w="0" w:type="auto"/>
            <w:shd w:val="clear" w:color="auto" w:fill="auto"/>
            <w:hideMark/>
          </w:tcPr>
          <w:p w14:paraId="411EC68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‘secured fault’ means a fault which is successfully cleared according to the system operator's planning criteria;</w:t>
            </w:r>
          </w:p>
        </w:tc>
      </w:tr>
    </w:tbl>
    <w:p w14:paraId="19A40713"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05767829" w14:textId="77777777" w:rsidTr="003B7AE9">
        <w:tc>
          <w:tcPr>
            <w:tcW w:w="0" w:type="auto"/>
            <w:shd w:val="clear" w:color="auto" w:fill="auto"/>
            <w:hideMark/>
          </w:tcPr>
          <w:p w14:paraId="44B02F4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(28)</w:t>
            </w:r>
          </w:p>
        </w:tc>
        <w:tc>
          <w:tcPr>
            <w:tcW w:w="0" w:type="auto"/>
            <w:shd w:val="clear" w:color="auto" w:fill="auto"/>
            <w:hideMark/>
          </w:tcPr>
          <w:p w14:paraId="3612ACA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‘reactive power’ means the imaginary component of the apparent power at fundamental frequency, usually expressed in kilovar (‘kVAr’) or megavar (‘MVAr’);</w:t>
            </w:r>
          </w:p>
        </w:tc>
      </w:tr>
    </w:tbl>
    <w:p w14:paraId="2CEC692E"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444491FD" w14:textId="77777777" w:rsidTr="003B7AE9">
        <w:tc>
          <w:tcPr>
            <w:tcW w:w="0" w:type="auto"/>
            <w:shd w:val="clear" w:color="auto" w:fill="auto"/>
            <w:hideMark/>
          </w:tcPr>
          <w:p w14:paraId="048BCA9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(29)</w:t>
            </w:r>
          </w:p>
        </w:tc>
        <w:tc>
          <w:tcPr>
            <w:tcW w:w="0" w:type="auto"/>
            <w:shd w:val="clear" w:color="auto" w:fill="auto"/>
            <w:hideMark/>
          </w:tcPr>
          <w:p w14:paraId="01E834F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‘fault-ride-through’ means the capability of electrical devices to be able to remain connected to the network and operate through periods of low voltage at the connection point caused by secured faults;</w:t>
            </w:r>
          </w:p>
        </w:tc>
      </w:tr>
    </w:tbl>
    <w:p w14:paraId="15A181D7"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7F12DA03" w14:textId="77777777" w:rsidTr="003B7AE9">
        <w:tc>
          <w:tcPr>
            <w:tcW w:w="0" w:type="auto"/>
            <w:shd w:val="clear" w:color="auto" w:fill="auto"/>
            <w:hideMark/>
          </w:tcPr>
          <w:p w14:paraId="6FFEC0F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(30)</w:t>
            </w:r>
          </w:p>
        </w:tc>
        <w:tc>
          <w:tcPr>
            <w:tcW w:w="0" w:type="auto"/>
            <w:shd w:val="clear" w:color="auto" w:fill="auto"/>
            <w:hideMark/>
          </w:tcPr>
          <w:p w14:paraId="1B3C9AF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‘alternator’ means a device that converts mechanical energy into electrical energy by means of a rotating magnetic field;</w:t>
            </w:r>
          </w:p>
        </w:tc>
      </w:tr>
    </w:tbl>
    <w:p w14:paraId="114299D5"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625EF2D2" w14:textId="77777777" w:rsidTr="003B7AE9">
        <w:tc>
          <w:tcPr>
            <w:tcW w:w="0" w:type="auto"/>
            <w:shd w:val="clear" w:color="auto" w:fill="auto"/>
            <w:hideMark/>
          </w:tcPr>
          <w:p w14:paraId="431433D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(31)</w:t>
            </w:r>
          </w:p>
        </w:tc>
        <w:tc>
          <w:tcPr>
            <w:tcW w:w="0" w:type="auto"/>
            <w:shd w:val="clear" w:color="auto" w:fill="auto"/>
            <w:hideMark/>
          </w:tcPr>
          <w:p w14:paraId="79162A3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‘current’ means the rate at which electric charge flows which is measured by the root-mean-square value of the positive sequence of the phase current at fundamental frequency;</w:t>
            </w:r>
          </w:p>
        </w:tc>
      </w:tr>
    </w:tbl>
    <w:p w14:paraId="6F9656F3"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1B0158EA" w14:textId="77777777" w:rsidTr="003B7AE9">
        <w:tc>
          <w:tcPr>
            <w:tcW w:w="0" w:type="auto"/>
            <w:shd w:val="clear" w:color="auto" w:fill="auto"/>
            <w:hideMark/>
          </w:tcPr>
          <w:p w14:paraId="7592A15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(32)</w:t>
            </w:r>
          </w:p>
        </w:tc>
        <w:tc>
          <w:tcPr>
            <w:tcW w:w="0" w:type="auto"/>
            <w:shd w:val="clear" w:color="auto" w:fill="auto"/>
            <w:hideMark/>
          </w:tcPr>
          <w:p w14:paraId="154534A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‘stator’ means the portion of a rotating machine which includes the stationary magnetic parts with their associated windings;</w:t>
            </w:r>
          </w:p>
        </w:tc>
      </w:tr>
    </w:tbl>
    <w:p w14:paraId="1DBCBA9D"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35DDF4F4" w14:textId="77777777" w:rsidTr="003B7AE9">
        <w:tc>
          <w:tcPr>
            <w:tcW w:w="0" w:type="auto"/>
            <w:shd w:val="clear" w:color="auto" w:fill="auto"/>
            <w:hideMark/>
          </w:tcPr>
          <w:p w14:paraId="6C4FD5F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(33)</w:t>
            </w:r>
          </w:p>
        </w:tc>
        <w:tc>
          <w:tcPr>
            <w:tcW w:w="0" w:type="auto"/>
            <w:shd w:val="clear" w:color="auto" w:fill="auto"/>
            <w:hideMark/>
          </w:tcPr>
          <w:p w14:paraId="4DCFBEF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‘inertia’ means the property of a rotating rigid body, such as the rotor of an alternator, such that it maintains its state of uniform rotational motion and angular momentum unless an external torque is applied;</w:t>
            </w:r>
          </w:p>
        </w:tc>
      </w:tr>
    </w:tbl>
    <w:p w14:paraId="1F0B0BB6"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4E0E0480" w14:textId="77777777" w:rsidTr="003B7AE9">
        <w:tc>
          <w:tcPr>
            <w:tcW w:w="0" w:type="auto"/>
            <w:shd w:val="clear" w:color="auto" w:fill="auto"/>
            <w:hideMark/>
          </w:tcPr>
          <w:p w14:paraId="05CCFB2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(34)</w:t>
            </w:r>
          </w:p>
        </w:tc>
        <w:tc>
          <w:tcPr>
            <w:tcW w:w="0" w:type="auto"/>
            <w:shd w:val="clear" w:color="auto" w:fill="auto"/>
            <w:hideMark/>
          </w:tcPr>
          <w:p w14:paraId="23CB6C7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‘synthetic inertia’ means the facility provided by a power park module or HVDC system to replace the effect of inertia of a synchronous power-generating module to a prescribed level of performance;</w:t>
            </w:r>
          </w:p>
        </w:tc>
      </w:tr>
    </w:tbl>
    <w:p w14:paraId="0ACF7D77"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668C5457" w14:textId="77777777" w:rsidTr="003B7AE9">
        <w:tc>
          <w:tcPr>
            <w:tcW w:w="0" w:type="auto"/>
            <w:shd w:val="clear" w:color="auto" w:fill="auto"/>
            <w:hideMark/>
          </w:tcPr>
          <w:p w14:paraId="550D055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(35)</w:t>
            </w:r>
          </w:p>
        </w:tc>
        <w:tc>
          <w:tcPr>
            <w:tcW w:w="0" w:type="auto"/>
            <w:shd w:val="clear" w:color="auto" w:fill="auto"/>
            <w:hideMark/>
          </w:tcPr>
          <w:p w14:paraId="6F929C8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‘frequency control’ means the capability of a power-generating module or HVDC system to adjust its active power output in response to a measured deviation of system frequency from a setpoint, in order to maintain stable system frequency;</w:t>
            </w:r>
          </w:p>
        </w:tc>
      </w:tr>
    </w:tbl>
    <w:p w14:paraId="308C7156"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480BAB97" w14:textId="77777777" w:rsidTr="003B7AE9">
        <w:tc>
          <w:tcPr>
            <w:tcW w:w="0" w:type="auto"/>
            <w:shd w:val="clear" w:color="auto" w:fill="auto"/>
            <w:hideMark/>
          </w:tcPr>
          <w:p w14:paraId="16E4C10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(36)</w:t>
            </w:r>
          </w:p>
        </w:tc>
        <w:tc>
          <w:tcPr>
            <w:tcW w:w="0" w:type="auto"/>
            <w:shd w:val="clear" w:color="auto" w:fill="auto"/>
            <w:hideMark/>
          </w:tcPr>
          <w:p w14:paraId="60CD88F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‘frequency sensitive mode’ or ‘FSM’ means the operating mode of a power-generating module or HVDC system in which the active power output changes in response to a change in system frequency, in such a way that it assists with the recovery to target frequency;</w:t>
            </w:r>
          </w:p>
        </w:tc>
      </w:tr>
    </w:tbl>
    <w:p w14:paraId="02C2AD7B"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5876189A" w14:textId="77777777" w:rsidTr="003B7AE9">
        <w:tc>
          <w:tcPr>
            <w:tcW w:w="0" w:type="auto"/>
            <w:shd w:val="clear" w:color="auto" w:fill="auto"/>
            <w:hideMark/>
          </w:tcPr>
          <w:p w14:paraId="0185F13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lastRenderedPageBreak/>
              <w:t>(37)</w:t>
            </w:r>
          </w:p>
        </w:tc>
        <w:tc>
          <w:tcPr>
            <w:tcW w:w="0" w:type="auto"/>
            <w:shd w:val="clear" w:color="auto" w:fill="auto"/>
            <w:hideMark/>
          </w:tcPr>
          <w:p w14:paraId="0A82D6C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‘limited frequency sensitive mode — overfrequency’ or ‘LFSM-O’ means a power-generating module or HVDC system operating mode which will result in active power output reduction in response to a change in system frequency above a certain value;</w:t>
            </w:r>
          </w:p>
        </w:tc>
      </w:tr>
    </w:tbl>
    <w:p w14:paraId="459ABF3E"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707B8BE3" w14:textId="77777777" w:rsidTr="003B7AE9">
        <w:tc>
          <w:tcPr>
            <w:tcW w:w="0" w:type="auto"/>
            <w:shd w:val="clear" w:color="auto" w:fill="auto"/>
            <w:hideMark/>
          </w:tcPr>
          <w:p w14:paraId="5CA77DC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(38)</w:t>
            </w:r>
          </w:p>
        </w:tc>
        <w:tc>
          <w:tcPr>
            <w:tcW w:w="0" w:type="auto"/>
            <w:shd w:val="clear" w:color="auto" w:fill="auto"/>
            <w:hideMark/>
          </w:tcPr>
          <w:p w14:paraId="2090DD03" w14:textId="5E081D45"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‘limited frequency sensitive mode — underfrequency</w:t>
            </w:r>
            <w:r w:rsidR="000F602E">
              <w:rPr>
                <w:rFonts w:ascii="inherit" w:eastAsia="Times New Roman" w:hAnsi="inherit" w:cs="Times New Roman"/>
                <w:sz w:val="24"/>
                <w:szCs w:val="24"/>
                <w:lang w:eastAsia="en-GB"/>
              </w:rPr>
              <w:t xml:space="preserve"> </w:t>
            </w:r>
            <w:r w:rsidRPr="00BD0415">
              <w:rPr>
                <w:rFonts w:ascii="inherit" w:eastAsia="Times New Roman" w:hAnsi="inherit" w:cs="Times New Roman"/>
                <w:sz w:val="24"/>
                <w:szCs w:val="24"/>
                <w:lang w:eastAsia="en-GB"/>
              </w:rPr>
              <w:t>‘LFSM-U’ means a power-generating module or HVDC system operating mode which will result in active power output increase in response to a change in system frequency below a certain value;</w:t>
            </w:r>
          </w:p>
        </w:tc>
      </w:tr>
    </w:tbl>
    <w:p w14:paraId="4EB26E76"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3B1BBC8F" w14:textId="77777777" w:rsidTr="003B7AE9">
        <w:tc>
          <w:tcPr>
            <w:tcW w:w="0" w:type="auto"/>
            <w:shd w:val="clear" w:color="auto" w:fill="auto"/>
            <w:hideMark/>
          </w:tcPr>
          <w:p w14:paraId="2E448D6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(39)</w:t>
            </w:r>
          </w:p>
        </w:tc>
        <w:tc>
          <w:tcPr>
            <w:tcW w:w="0" w:type="auto"/>
            <w:shd w:val="clear" w:color="auto" w:fill="auto"/>
            <w:hideMark/>
          </w:tcPr>
          <w:p w14:paraId="16F11E1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‘frequency response deadband’ means an interval used intentionally to make the frequency control unresponsive;</w:t>
            </w:r>
          </w:p>
        </w:tc>
      </w:tr>
    </w:tbl>
    <w:p w14:paraId="321D84E1"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23629632" w14:textId="77777777" w:rsidTr="003B7AE9">
        <w:tc>
          <w:tcPr>
            <w:tcW w:w="0" w:type="auto"/>
            <w:shd w:val="clear" w:color="auto" w:fill="auto"/>
            <w:hideMark/>
          </w:tcPr>
          <w:p w14:paraId="317F77C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(40)</w:t>
            </w:r>
          </w:p>
        </w:tc>
        <w:tc>
          <w:tcPr>
            <w:tcW w:w="0" w:type="auto"/>
            <w:shd w:val="clear" w:color="auto" w:fill="auto"/>
            <w:hideMark/>
          </w:tcPr>
          <w:p w14:paraId="0223683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‘frequency response insensitivity’ means the inherent feature of the control system specified as the minimum magnitude of change in the frequency or input signal that results in a change of output power or output signal;</w:t>
            </w:r>
          </w:p>
        </w:tc>
      </w:tr>
    </w:tbl>
    <w:p w14:paraId="1828D230"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3B3A33CA" w14:textId="77777777" w:rsidTr="003B7AE9">
        <w:tc>
          <w:tcPr>
            <w:tcW w:w="0" w:type="auto"/>
            <w:shd w:val="clear" w:color="auto" w:fill="auto"/>
            <w:hideMark/>
          </w:tcPr>
          <w:p w14:paraId="711433A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(41)</w:t>
            </w:r>
          </w:p>
        </w:tc>
        <w:tc>
          <w:tcPr>
            <w:tcW w:w="0" w:type="auto"/>
            <w:shd w:val="clear" w:color="auto" w:fill="auto"/>
            <w:hideMark/>
          </w:tcPr>
          <w:p w14:paraId="2F0DB08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‘P-Q-capability diagram’ means a diagram describing the reactive power capability of a power-generating module in the context of varying active power at the connection point;</w:t>
            </w:r>
          </w:p>
        </w:tc>
      </w:tr>
    </w:tbl>
    <w:p w14:paraId="42E192D1"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4537DE32" w14:textId="77777777" w:rsidTr="003B7AE9">
        <w:tc>
          <w:tcPr>
            <w:tcW w:w="0" w:type="auto"/>
            <w:shd w:val="clear" w:color="auto" w:fill="auto"/>
            <w:hideMark/>
          </w:tcPr>
          <w:p w14:paraId="62CA2BD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(42)</w:t>
            </w:r>
          </w:p>
        </w:tc>
        <w:tc>
          <w:tcPr>
            <w:tcW w:w="0" w:type="auto"/>
            <w:shd w:val="clear" w:color="auto" w:fill="auto"/>
            <w:hideMark/>
          </w:tcPr>
          <w:p w14:paraId="010202F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‘steady-state stability’ means the ability of a network or a synchronous power-generating module to revert and maintain stable operation following a minor disturbance;</w:t>
            </w:r>
          </w:p>
        </w:tc>
      </w:tr>
    </w:tbl>
    <w:p w14:paraId="0B540DAB"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2D77BD45" w14:textId="77777777" w:rsidTr="003B7AE9">
        <w:tc>
          <w:tcPr>
            <w:tcW w:w="0" w:type="auto"/>
            <w:shd w:val="clear" w:color="auto" w:fill="auto"/>
            <w:hideMark/>
          </w:tcPr>
          <w:p w14:paraId="329D0E7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(43)</w:t>
            </w:r>
          </w:p>
        </w:tc>
        <w:tc>
          <w:tcPr>
            <w:tcW w:w="0" w:type="auto"/>
            <w:shd w:val="clear" w:color="auto" w:fill="auto"/>
            <w:hideMark/>
          </w:tcPr>
          <w:p w14:paraId="4E40F80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‘island operation’ means the independent operation of a whole network or part of a network that is isolated after being disconnected from the interconnected system, having at least one power-generating module or HVDC system supplying power to this network and controlling the frequency and voltage;</w:t>
            </w:r>
          </w:p>
        </w:tc>
      </w:tr>
    </w:tbl>
    <w:p w14:paraId="65A4D7A8"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33E95720" w14:textId="77777777" w:rsidTr="003B7AE9">
        <w:tc>
          <w:tcPr>
            <w:tcW w:w="0" w:type="auto"/>
            <w:shd w:val="clear" w:color="auto" w:fill="auto"/>
            <w:hideMark/>
          </w:tcPr>
          <w:p w14:paraId="7FF22ED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(44)</w:t>
            </w:r>
          </w:p>
        </w:tc>
        <w:tc>
          <w:tcPr>
            <w:tcW w:w="0" w:type="auto"/>
            <w:shd w:val="clear" w:color="auto" w:fill="auto"/>
            <w:hideMark/>
          </w:tcPr>
          <w:p w14:paraId="08FB8350" w14:textId="1F183D14"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‘houseload operation’ means the operation which ensures that power-generating facilities are able to continue to supply their in-house loads in the event of network failures resulting in power-generating modules being disconnected from the network and tripped onto their auxiliary supplies;</w:t>
            </w:r>
          </w:p>
        </w:tc>
      </w:tr>
    </w:tbl>
    <w:p w14:paraId="19C02FE8"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667F391C" w14:textId="77777777" w:rsidTr="003B7AE9">
        <w:tc>
          <w:tcPr>
            <w:tcW w:w="0" w:type="auto"/>
            <w:shd w:val="clear" w:color="auto" w:fill="auto"/>
            <w:hideMark/>
          </w:tcPr>
          <w:p w14:paraId="7CFAA37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(45)</w:t>
            </w:r>
          </w:p>
        </w:tc>
        <w:tc>
          <w:tcPr>
            <w:tcW w:w="0" w:type="auto"/>
            <w:shd w:val="clear" w:color="auto" w:fill="auto"/>
            <w:hideMark/>
          </w:tcPr>
          <w:p w14:paraId="365E9B7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‘black start capability’ means the capability of recovery of a power-generating module from a total shutdown through a dedicated auxiliary power source without any electrical energy supply external to the power-generating facility;</w:t>
            </w:r>
          </w:p>
        </w:tc>
      </w:tr>
    </w:tbl>
    <w:p w14:paraId="39BEE44E"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4891E829" w14:textId="77777777" w:rsidTr="003B7AE9">
        <w:tc>
          <w:tcPr>
            <w:tcW w:w="0" w:type="auto"/>
            <w:shd w:val="clear" w:color="auto" w:fill="auto"/>
            <w:hideMark/>
          </w:tcPr>
          <w:p w14:paraId="6B4944D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(46)</w:t>
            </w:r>
          </w:p>
        </w:tc>
        <w:tc>
          <w:tcPr>
            <w:tcW w:w="0" w:type="auto"/>
            <w:shd w:val="clear" w:color="auto" w:fill="auto"/>
            <w:hideMark/>
          </w:tcPr>
          <w:p w14:paraId="74E321B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‘authorised certifier’ means an entity that issues equipment certificates and power-generating module documents and whose accreditation is given by the national affiliate of the European cooperation for Accreditation (‘EA’), established in accordance with Regulation (EC) No 765/2008 of the European Parliament and of the Council</w:t>
            </w:r>
            <w:hyperlink r:id="rId16" w:anchor="ntr6-L_2016112EN.01000101-E0006" w:history="1">
              <w:r w:rsidRPr="00BD0415">
                <w:rPr>
                  <w:rFonts w:ascii="inherit" w:eastAsia="Times New Roman" w:hAnsi="inherit" w:cs="Times New Roman"/>
                  <w:color w:val="337AB7"/>
                  <w:sz w:val="24"/>
                  <w:szCs w:val="24"/>
                  <w:lang w:eastAsia="en-GB"/>
                </w:rPr>
                <w:t> (</w:t>
              </w:r>
              <w:r w:rsidRPr="00BD0415">
                <w:rPr>
                  <w:rFonts w:ascii="inherit" w:eastAsia="Times New Roman" w:hAnsi="inherit" w:cs="Times New Roman"/>
                  <w:color w:val="337AB7"/>
                  <w:sz w:val="17"/>
                  <w:szCs w:val="17"/>
                  <w:vertAlign w:val="superscript"/>
                  <w:lang w:eastAsia="en-GB"/>
                </w:rPr>
                <w:t>6</w:t>
              </w:r>
              <w:r w:rsidRPr="00BD0415">
                <w:rPr>
                  <w:rFonts w:ascii="inherit" w:eastAsia="Times New Roman" w:hAnsi="inherit" w:cs="Times New Roman"/>
                  <w:color w:val="337AB7"/>
                  <w:sz w:val="24"/>
                  <w:szCs w:val="24"/>
                  <w:lang w:eastAsia="en-GB"/>
                </w:rPr>
                <w:t>)</w:t>
              </w:r>
            </w:hyperlink>
            <w:r w:rsidRPr="00BD0415">
              <w:rPr>
                <w:rFonts w:ascii="inherit" w:eastAsia="Times New Roman" w:hAnsi="inherit" w:cs="Times New Roman"/>
                <w:sz w:val="24"/>
                <w:szCs w:val="24"/>
                <w:lang w:eastAsia="en-GB"/>
              </w:rPr>
              <w:t>;</w:t>
            </w:r>
          </w:p>
        </w:tc>
      </w:tr>
    </w:tbl>
    <w:p w14:paraId="20845605"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0DC966A4" w14:textId="77777777" w:rsidTr="003B7AE9">
        <w:tc>
          <w:tcPr>
            <w:tcW w:w="0" w:type="auto"/>
            <w:shd w:val="clear" w:color="auto" w:fill="auto"/>
            <w:hideMark/>
          </w:tcPr>
          <w:p w14:paraId="0FE4D19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(47)</w:t>
            </w:r>
          </w:p>
        </w:tc>
        <w:tc>
          <w:tcPr>
            <w:tcW w:w="0" w:type="auto"/>
            <w:shd w:val="clear" w:color="auto" w:fill="auto"/>
            <w:hideMark/>
          </w:tcPr>
          <w:p w14:paraId="5849442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‘equipment certificate’ means a document issued by an authorised certifier for equipment used by a power-generating module, demand unit, distribution system, demand facility or HVDC system. The equipment certificate defines the scope of its validity at a national or other level at which a specific value is selected from the range allowed at a European level. For the purpose of replacing specific parts of the compliance process, the equipment certificate may include models that have been verified against actual test results;</w:t>
            </w:r>
          </w:p>
        </w:tc>
      </w:tr>
    </w:tbl>
    <w:p w14:paraId="02735176"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211BE225" w14:textId="77777777" w:rsidTr="003B7AE9">
        <w:tc>
          <w:tcPr>
            <w:tcW w:w="0" w:type="auto"/>
            <w:shd w:val="clear" w:color="auto" w:fill="auto"/>
            <w:hideMark/>
          </w:tcPr>
          <w:p w14:paraId="1D08D1F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(48)</w:t>
            </w:r>
          </w:p>
        </w:tc>
        <w:tc>
          <w:tcPr>
            <w:tcW w:w="0" w:type="auto"/>
            <w:shd w:val="clear" w:color="auto" w:fill="auto"/>
            <w:hideMark/>
          </w:tcPr>
          <w:p w14:paraId="766BD01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‘excitation control system’ means a feedback control system that includes the synchronous machine and its excitation system;</w:t>
            </w:r>
          </w:p>
        </w:tc>
      </w:tr>
    </w:tbl>
    <w:p w14:paraId="45BF77CA"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4CE3A3BB" w14:textId="77777777" w:rsidTr="003B7AE9">
        <w:tc>
          <w:tcPr>
            <w:tcW w:w="0" w:type="auto"/>
            <w:shd w:val="clear" w:color="auto" w:fill="auto"/>
            <w:hideMark/>
          </w:tcPr>
          <w:p w14:paraId="5D634BC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lastRenderedPageBreak/>
              <w:t>(49)</w:t>
            </w:r>
          </w:p>
        </w:tc>
        <w:tc>
          <w:tcPr>
            <w:tcW w:w="0" w:type="auto"/>
            <w:shd w:val="clear" w:color="auto" w:fill="auto"/>
            <w:hideMark/>
          </w:tcPr>
          <w:p w14:paraId="455E475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‘U-Q/Pmax-profile’ means a profile representing the reactive power capability of a power-generating module or HVDC converter station in the context of varying voltage at the connection point;</w:t>
            </w:r>
          </w:p>
        </w:tc>
      </w:tr>
    </w:tbl>
    <w:p w14:paraId="540D0F94"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04CD4A01" w14:textId="77777777" w:rsidTr="003B7AE9">
        <w:tc>
          <w:tcPr>
            <w:tcW w:w="0" w:type="auto"/>
            <w:shd w:val="clear" w:color="auto" w:fill="auto"/>
            <w:hideMark/>
          </w:tcPr>
          <w:p w14:paraId="141B880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(50)</w:t>
            </w:r>
          </w:p>
        </w:tc>
        <w:tc>
          <w:tcPr>
            <w:tcW w:w="0" w:type="auto"/>
            <w:shd w:val="clear" w:color="auto" w:fill="auto"/>
            <w:hideMark/>
          </w:tcPr>
          <w:p w14:paraId="7F3DE6D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‘minimum stable operating level’ means the minimum active power, as specified in the connection agreement or as agreed between the relevant system operator and the power-generating facility owner, at which the power-generating module can be operated stably for an unlimited time;</w:t>
            </w:r>
          </w:p>
        </w:tc>
      </w:tr>
    </w:tbl>
    <w:p w14:paraId="529CCCEC"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3C294D08" w14:textId="77777777" w:rsidTr="003B7AE9">
        <w:tc>
          <w:tcPr>
            <w:tcW w:w="0" w:type="auto"/>
            <w:shd w:val="clear" w:color="auto" w:fill="auto"/>
            <w:hideMark/>
          </w:tcPr>
          <w:p w14:paraId="646E5B4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(51)</w:t>
            </w:r>
          </w:p>
        </w:tc>
        <w:tc>
          <w:tcPr>
            <w:tcW w:w="0" w:type="auto"/>
            <w:shd w:val="clear" w:color="auto" w:fill="auto"/>
            <w:hideMark/>
          </w:tcPr>
          <w:p w14:paraId="78B112C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‘overexcitation limiter’ means a control device within the AVR which prevents the rotor of an alternator from overloading by limiting the excitation current;</w:t>
            </w:r>
          </w:p>
        </w:tc>
      </w:tr>
    </w:tbl>
    <w:p w14:paraId="177CFA5C"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3338F183" w14:textId="77777777" w:rsidTr="003B7AE9">
        <w:tc>
          <w:tcPr>
            <w:tcW w:w="0" w:type="auto"/>
            <w:shd w:val="clear" w:color="auto" w:fill="auto"/>
            <w:hideMark/>
          </w:tcPr>
          <w:p w14:paraId="309D55B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(52)</w:t>
            </w:r>
          </w:p>
        </w:tc>
        <w:tc>
          <w:tcPr>
            <w:tcW w:w="0" w:type="auto"/>
            <w:shd w:val="clear" w:color="auto" w:fill="auto"/>
            <w:hideMark/>
          </w:tcPr>
          <w:p w14:paraId="1EEE337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‘underexcitation limiter’ means a control device within the AVR, the purpose of which is to prevent the alternator from losing synchronism due to lack of excitation;</w:t>
            </w:r>
          </w:p>
        </w:tc>
      </w:tr>
    </w:tbl>
    <w:p w14:paraId="2A95F88C"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4128EAC3" w14:textId="77777777" w:rsidTr="003B7AE9">
        <w:tc>
          <w:tcPr>
            <w:tcW w:w="0" w:type="auto"/>
            <w:shd w:val="clear" w:color="auto" w:fill="auto"/>
            <w:hideMark/>
          </w:tcPr>
          <w:p w14:paraId="566CD10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(53)</w:t>
            </w:r>
          </w:p>
        </w:tc>
        <w:tc>
          <w:tcPr>
            <w:tcW w:w="0" w:type="auto"/>
            <w:shd w:val="clear" w:color="auto" w:fill="auto"/>
            <w:hideMark/>
          </w:tcPr>
          <w:p w14:paraId="279CB06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‘automatic voltage regulator’ or ‘AVR’ means the continuously acting automatic equipment controlling the terminal voltage of a synchronous power-generating module by comparing the actual terminal voltage with a reference value and controlling the output of an excitation control system;</w:t>
            </w:r>
          </w:p>
        </w:tc>
      </w:tr>
    </w:tbl>
    <w:p w14:paraId="59C31846"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50DD9CBB" w14:textId="77777777" w:rsidTr="003B7AE9">
        <w:tc>
          <w:tcPr>
            <w:tcW w:w="0" w:type="auto"/>
            <w:shd w:val="clear" w:color="auto" w:fill="auto"/>
            <w:hideMark/>
          </w:tcPr>
          <w:p w14:paraId="2C8722A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(54)</w:t>
            </w:r>
          </w:p>
        </w:tc>
        <w:tc>
          <w:tcPr>
            <w:tcW w:w="0" w:type="auto"/>
            <w:shd w:val="clear" w:color="auto" w:fill="auto"/>
            <w:hideMark/>
          </w:tcPr>
          <w:p w14:paraId="574A1A3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‘power system stabiliser’ or ‘PSS’ means an additional functionality of the AVR of a synchronous power-generating module whose purpose is to damp power oscillations;</w:t>
            </w:r>
          </w:p>
        </w:tc>
      </w:tr>
    </w:tbl>
    <w:p w14:paraId="60D29476"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3242FDFD" w14:textId="77777777" w:rsidTr="003B7AE9">
        <w:tc>
          <w:tcPr>
            <w:tcW w:w="0" w:type="auto"/>
            <w:shd w:val="clear" w:color="auto" w:fill="auto"/>
            <w:hideMark/>
          </w:tcPr>
          <w:p w14:paraId="09966D9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(55)</w:t>
            </w:r>
          </w:p>
        </w:tc>
        <w:tc>
          <w:tcPr>
            <w:tcW w:w="0" w:type="auto"/>
            <w:shd w:val="clear" w:color="auto" w:fill="auto"/>
            <w:hideMark/>
          </w:tcPr>
          <w:p w14:paraId="6AF774A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‘fast fault current’ means a current injected by a power park module or HVDC system during and after a voltage deviation caused by an electrical fault with the aim of identifying a fault by network protection systems at the initial stage of the fault, supporting system voltage retention at a later stage of the fault and system voltage restoration after fault clearance;</w:t>
            </w:r>
          </w:p>
        </w:tc>
      </w:tr>
    </w:tbl>
    <w:p w14:paraId="4F16AC26"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607219BA" w14:textId="77777777" w:rsidTr="003B7AE9">
        <w:tc>
          <w:tcPr>
            <w:tcW w:w="0" w:type="auto"/>
            <w:shd w:val="clear" w:color="auto" w:fill="auto"/>
            <w:hideMark/>
          </w:tcPr>
          <w:p w14:paraId="33D7147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(56)</w:t>
            </w:r>
          </w:p>
        </w:tc>
        <w:tc>
          <w:tcPr>
            <w:tcW w:w="0" w:type="auto"/>
            <w:shd w:val="clear" w:color="auto" w:fill="auto"/>
            <w:hideMark/>
          </w:tcPr>
          <w:p w14:paraId="5D38A07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‘power factor’ means the ratio of the absolute value of active power to apparent power;</w:t>
            </w:r>
          </w:p>
        </w:tc>
      </w:tr>
    </w:tbl>
    <w:p w14:paraId="1451DC80"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1D9E31C6" w14:textId="77777777" w:rsidTr="003B7AE9">
        <w:tc>
          <w:tcPr>
            <w:tcW w:w="0" w:type="auto"/>
            <w:shd w:val="clear" w:color="auto" w:fill="auto"/>
            <w:hideMark/>
          </w:tcPr>
          <w:p w14:paraId="2384CB8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(57)</w:t>
            </w:r>
          </w:p>
        </w:tc>
        <w:tc>
          <w:tcPr>
            <w:tcW w:w="0" w:type="auto"/>
            <w:shd w:val="clear" w:color="auto" w:fill="auto"/>
            <w:hideMark/>
          </w:tcPr>
          <w:p w14:paraId="387FE5C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‘slope’ means the ratio of the change in voltage, based on reference 1 pu voltage, to a change in reactive power in-feed from zero to maximum reactive power, based on maximum reactive power;</w:t>
            </w:r>
          </w:p>
        </w:tc>
      </w:tr>
    </w:tbl>
    <w:p w14:paraId="58E83ACA"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685B808F" w14:textId="77777777" w:rsidTr="003B7AE9">
        <w:tc>
          <w:tcPr>
            <w:tcW w:w="0" w:type="auto"/>
            <w:shd w:val="clear" w:color="auto" w:fill="auto"/>
            <w:hideMark/>
          </w:tcPr>
          <w:p w14:paraId="60244A9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(58)</w:t>
            </w:r>
          </w:p>
        </w:tc>
        <w:tc>
          <w:tcPr>
            <w:tcW w:w="0" w:type="auto"/>
            <w:shd w:val="clear" w:color="auto" w:fill="auto"/>
            <w:hideMark/>
          </w:tcPr>
          <w:p w14:paraId="6B4F9D8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‘offshore grid connection system’ means the complete interconnection between an offshore connection point and the onshore system at the onshore grid interconnection point;</w:t>
            </w:r>
          </w:p>
        </w:tc>
      </w:tr>
    </w:tbl>
    <w:p w14:paraId="195FEE74"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72719B2C" w14:textId="77777777" w:rsidTr="003B7AE9">
        <w:tc>
          <w:tcPr>
            <w:tcW w:w="0" w:type="auto"/>
            <w:shd w:val="clear" w:color="auto" w:fill="auto"/>
            <w:hideMark/>
          </w:tcPr>
          <w:p w14:paraId="104B9F5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(59)</w:t>
            </w:r>
          </w:p>
        </w:tc>
        <w:tc>
          <w:tcPr>
            <w:tcW w:w="0" w:type="auto"/>
            <w:shd w:val="clear" w:color="auto" w:fill="auto"/>
            <w:hideMark/>
          </w:tcPr>
          <w:p w14:paraId="402BFC0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‘onshore grid interconnection point’ means the point at which the offshore grid connection system is connected to the onshore network of the relevant system operator;</w:t>
            </w:r>
          </w:p>
        </w:tc>
      </w:tr>
    </w:tbl>
    <w:p w14:paraId="0B5ACB04"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7651DD2F" w14:textId="77777777" w:rsidTr="003B7AE9">
        <w:tc>
          <w:tcPr>
            <w:tcW w:w="0" w:type="auto"/>
            <w:shd w:val="clear" w:color="auto" w:fill="auto"/>
            <w:hideMark/>
          </w:tcPr>
          <w:p w14:paraId="352B1ED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(60)</w:t>
            </w:r>
          </w:p>
        </w:tc>
        <w:tc>
          <w:tcPr>
            <w:tcW w:w="0" w:type="auto"/>
            <w:shd w:val="clear" w:color="auto" w:fill="auto"/>
            <w:hideMark/>
          </w:tcPr>
          <w:p w14:paraId="5249DA8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‘installation document’ means a simple structured document containing information about a type A power-generating module or a demand unit, with demand response connected below 1 000 V, and confirming its compliance with the relevant requirements;</w:t>
            </w:r>
          </w:p>
        </w:tc>
      </w:tr>
    </w:tbl>
    <w:p w14:paraId="3D9F5A59"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59CBB969" w14:textId="77777777" w:rsidTr="003B7AE9">
        <w:tc>
          <w:tcPr>
            <w:tcW w:w="0" w:type="auto"/>
            <w:shd w:val="clear" w:color="auto" w:fill="auto"/>
            <w:hideMark/>
          </w:tcPr>
          <w:p w14:paraId="2559CEF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(61)</w:t>
            </w:r>
          </w:p>
        </w:tc>
        <w:tc>
          <w:tcPr>
            <w:tcW w:w="0" w:type="auto"/>
            <w:shd w:val="clear" w:color="auto" w:fill="auto"/>
            <w:hideMark/>
          </w:tcPr>
          <w:p w14:paraId="0166A4C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‘statement of compliance’ means a document provided by the power-generating facility owner, demand facility owner, distribution system operator or HVDC system owner to the system operator stating the current status of compliance with the relevant specifications and requirements;</w:t>
            </w:r>
          </w:p>
        </w:tc>
      </w:tr>
    </w:tbl>
    <w:p w14:paraId="7794D28D"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3D8F0046" w14:textId="77777777" w:rsidTr="003B7AE9">
        <w:tc>
          <w:tcPr>
            <w:tcW w:w="0" w:type="auto"/>
            <w:shd w:val="clear" w:color="auto" w:fill="auto"/>
            <w:hideMark/>
          </w:tcPr>
          <w:p w14:paraId="235E559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lastRenderedPageBreak/>
              <w:t>(62)</w:t>
            </w:r>
          </w:p>
        </w:tc>
        <w:tc>
          <w:tcPr>
            <w:tcW w:w="0" w:type="auto"/>
            <w:shd w:val="clear" w:color="auto" w:fill="auto"/>
            <w:hideMark/>
          </w:tcPr>
          <w:p w14:paraId="75078BE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‘final operational notification’ or ‘FON’ means a notification issued by the relevant system operator to a power-generating facility owner, demand facility owner, distribution system operator or HVDC system owner who complies with the relevant specifications and requirements, allowing them to operate respectively a power-generating module, demand facility, distribution system or HVDC system by using the grid connection;</w:t>
            </w:r>
          </w:p>
        </w:tc>
      </w:tr>
    </w:tbl>
    <w:p w14:paraId="320A51E0"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20F7495A" w14:textId="77777777" w:rsidTr="003B7AE9">
        <w:tc>
          <w:tcPr>
            <w:tcW w:w="0" w:type="auto"/>
            <w:shd w:val="clear" w:color="auto" w:fill="auto"/>
            <w:hideMark/>
          </w:tcPr>
          <w:p w14:paraId="50F3CD0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(63)</w:t>
            </w:r>
          </w:p>
        </w:tc>
        <w:tc>
          <w:tcPr>
            <w:tcW w:w="0" w:type="auto"/>
            <w:shd w:val="clear" w:color="auto" w:fill="auto"/>
            <w:hideMark/>
          </w:tcPr>
          <w:p w14:paraId="340E3AE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‘energisation operational notification’ or ‘EON’ means a notification issued by the relevant system operator to a power-generating facility owner, demand facility owner, distribution system operator or HVDC system owner prior to energisation of its internal network;</w:t>
            </w:r>
          </w:p>
        </w:tc>
      </w:tr>
    </w:tbl>
    <w:p w14:paraId="49C5BE76"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38CEFE9A" w14:textId="77777777" w:rsidTr="003B7AE9">
        <w:tc>
          <w:tcPr>
            <w:tcW w:w="0" w:type="auto"/>
            <w:shd w:val="clear" w:color="auto" w:fill="auto"/>
            <w:hideMark/>
          </w:tcPr>
          <w:p w14:paraId="42289A9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(64)</w:t>
            </w:r>
          </w:p>
        </w:tc>
        <w:tc>
          <w:tcPr>
            <w:tcW w:w="0" w:type="auto"/>
            <w:shd w:val="clear" w:color="auto" w:fill="auto"/>
            <w:hideMark/>
          </w:tcPr>
          <w:p w14:paraId="2AC092D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‘interim operational notification’ or ‘ION’ means a notification issued by the relevant system operator to a power-generating facility owner, demand facility owner, distribution system operator or HVDC system owner which allows them to operate respectively a power-generating module, demand facility, distribution system or HVDC system by using the grid connection for a limited period of time and to initiate compliance tests to ensure compliance with the relevant specifications and requirements;</w:t>
            </w:r>
          </w:p>
        </w:tc>
      </w:tr>
    </w:tbl>
    <w:p w14:paraId="780A3D5F"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67AE2038" w14:textId="77777777" w:rsidTr="003B7AE9">
        <w:tc>
          <w:tcPr>
            <w:tcW w:w="0" w:type="auto"/>
            <w:shd w:val="clear" w:color="auto" w:fill="auto"/>
            <w:hideMark/>
          </w:tcPr>
          <w:p w14:paraId="3BE1672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(65)</w:t>
            </w:r>
          </w:p>
        </w:tc>
        <w:tc>
          <w:tcPr>
            <w:tcW w:w="0" w:type="auto"/>
            <w:shd w:val="clear" w:color="auto" w:fill="auto"/>
            <w:hideMark/>
          </w:tcPr>
          <w:p w14:paraId="7A500BF9" w14:textId="77777777" w:rsidR="003B7AE9"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‘limited operational notification’ or ‘LON’ means a notification issued by the relevant system operator to a power-generating facility owner, demand facility owner, distribution system operator or HVDC system owner who had previously attained FON status but is temporarily subject to either a significant modification or loss of capability resulting in non-compliance with the relevant specifications and requirements.</w:t>
            </w:r>
          </w:p>
          <w:p w14:paraId="0ED39316" w14:textId="77777777" w:rsidR="000041A0" w:rsidRPr="000041A0" w:rsidRDefault="000041A0" w:rsidP="000041A0">
            <w:pPr>
              <w:spacing w:before="120" w:after="0" w:line="240" w:lineRule="auto"/>
              <w:jc w:val="both"/>
              <w:rPr>
                <w:rFonts w:ascii="inherit" w:eastAsia="Times New Roman" w:hAnsi="inherit" w:cs="Times New Roman"/>
                <w:sz w:val="24"/>
                <w:szCs w:val="24"/>
                <w:lang w:eastAsia="en-GB"/>
              </w:rPr>
            </w:pPr>
            <w:r w:rsidRPr="000041A0">
              <w:rPr>
                <w:rFonts w:ascii="inherit" w:eastAsia="Times New Roman" w:hAnsi="inherit" w:cs="Times New Roman"/>
                <w:sz w:val="24"/>
                <w:szCs w:val="24"/>
                <w:lang w:eastAsia="en-GB"/>
              </w:rPr>
              <w:t>(66)</w:t>
            </w:r>
            <w:r w:rsidRPr="000041A0">
              <w:rPr>
                <w:rFonts w:ascii="inherit" w:eastAsia="Times New Roman" w:hAnsi="inherit" w:cs="Times New Roman"/>
                <w:sz w:val="24"/>
                <w:szCs w:val="24"/>
                <w:lang w:eastAsia="en-GB"/>
              </w:rPr>
              <w:tab/>
              <w:t>‘electricity storage’ means the conversion of electrical energy into a form of energy which can be stored, the storing of that energy, and the subsequent reconversion of that energy back into electrical energy;</w:t>
            </w:r>
          </w:p>
          <w:p w14:paraId="62DED98D" w14:textId="0EEE7FAF" w:rsidR="00386669" w:rsidRDefault="000041A0" w:rsidP="00386669">
            <w:pPr>
              <w:spacing w:before="120" w:after="0" w:line="240" w:lineRule="auto"/>
              <w:jc w:val="both"/>
              <w:rPr>
                <w:rFonts w:ascii="inherit" w:eastAsia="Times New Roman" w:hAnsi="inherit" w:cs="Times New Roman"/>
                <w:sz w:val="24"/>
                <w:szCs w:val="24"/>
                <w:lang w:eastAsia="en-GB"/>
              </w:rPr>
            </w:pPr>
            <w:r w:rsidRPr="000041A0">
              <w:rPr>
                <w:rFonts w:ascii="inherit" w:eastAsia="Times New Roman" w:hAnsi="inherit" w:cs="Times New Roman"/>
                <w:sz w:val="24"/>
                <w:szCs w:val="24"/>
                <w:lang w:eastAsia="en-GB"/>
              </w:rPr>
              <w:t>(67)</w:t>
            </w:r>
            <w:r w:rsidRPr="000041A0">
              <w:rPr>
                <w:rFonts w:ascii="inherit" w:eastAsia="Times New Roman" w:hAnsi="inherit" w:cs="Times New Roman"/>
                <w:sz w:val="24"/>
                <w:szCs w:val="24"/>
                <w:lang w:eastAsia="en-GB"/>
              </w:rPr>
              <w:tab/>
              <w:t xml:space="preserve">‘electricity storage module’ or ‘ESM’ means a </w:t>
            </w:r>
            <w:r w:rsidR="00250BD4" w:rsidRPr="00250BD4">
              <w:rPr>
                <w:rFonts w:ascii="inherit" w:eastAsia="Times New Roman" w:hAnsi="inherit" w:cs="Times New Roman"/>
                <w:sz w:val="24"/>
                <w:szCs w:val="24"/>
                <w:lang w:eastAsia="en-GB"/>
              </w:rPr>
              <w:t xml:space="preserve">synchronous power-generating module </w:t>
            </w:r>
            <w:r w:rsidR="00250BD4">
              <w:rPr>
                <w:rFonts w:ascii="inherit" w:eastAsia="Times New Roman" w:hAnsi="inherit" w:cs="Times New Roman"/>
                <w:sz w:val="24"/>
                <w:szCs w:val="24"/>
                <w:lang w:eastAsia="en-GB"/>
              </w:rPr>
              <w:t xml:space="preserve">or a </w:t>
            </w:r>
            <w:r w:rsidR="00250BD4" w:rsidRPr="00250BD4">
              <w:rPr>
                <w:rFonts w:ascii="inherit" w:eastAsia="Times New Roman" w:hAnsi="inherit" w:cs="Times New Roman"/>
                <w:sz w:val="24"/>
                <w:szCs w:val="24"/>
                <w:lang w:eastAsia="en-GB"/>
              </w:rPr>
              <w:t xml:space="preserve">power park module </w:t>
            </w:r>
            <w:r w:rsidRPr="000041A0">
              <w:rPr>
                <w:rFonts w:ascii="inherit" w:eastAsia="Times New Roman" w:hAnsi="inherit" w:cs="Times New Roman"/>
                <w:sz w:val="24"/>
                <w:szCs w:val="24"/>
                <w:lang w:eastAsia="en-GB"/>
              </w:rPr>
              <w:t>which can inject and consume active power to and from the network for electricity storage, excluding pump-storage power-generating modules</w:t>
            </w:r>
            <w:r w:rsidR="0064193A">
              <w:rPr>
                <w:rFonts w:ascii="inherit" w:eastAsia="Times New Roman" w:hAnsi="inherit" w:cs="Times New Roman"/>
                <w:sz w:val="24"/>
                <w:szCs w:val="24"/>
                <w:lang w:eastAsia="en-GB"/>
              </w:rPr>
              <w:t xml:space="preserve">. </w:t>
            </w:r>
            <w:r w:rsidR="009C3FB7">
              <w:rPr>
                <w:rFonts w:ascii="inherit" w:eastAsia="Times New Roman" w:hAnsi="inherit" w:cs="Times New Roman"/>
                <w:sz w:val="24"/>
                <w:szCs w:val="24"/>
                <w:lang w:eastAsia="en-GB"/>
              </w:rPr>
              <w:t>A V2G electric vehicle and associated V2G</w:t>
            </w:r>
            <w:r w:rsidR="009C3FB7" w:rsidRPr="0077671A">
              <w:rPr>
                <w:rFonts w:ascii="inherit" w:eastAsia="Times New Roman" w:hAnsi="inherit" w:cs="Times New Roman"/>
                <w:sz w:val="24"/>
                <w:szCs w:val="24"/>
                <w:lang w:eastAsia="en-GB"/>
              </w:rPr>
              <w:t xml:space="preserve"> electric vehicle </w:t>
            </w:r>
            <w:r w:rsidR="00822A09">
              <w:rPr>
                <w:rFonts w:ascii="inherit" w:eastAsia="Times New Roman" w:hAnsi="inherit" w:cs="Times New Roman"/>
                <w:sz w:val="24"/>
                <w:szCs w:val="24"/>
                <w:lang w:eastAsia="en-GB"/>
              </w:rPr>
              <w:t>supply equipment</w:t>
            </w:r>
            <w:r w:rsidR="009C3FB7">
              <w:rPr>
                <w:rFonts w:ascii="inherit" w:eastAsia="Times New Roman" w:hAnsi="inherit" w:cs="Times New Roman"/>
                <w:sz w:val="24"/>
                <w:szCs w:val="24"/>
                <w:lang w:eastAsia="en-GB"/>
              </w:rPr>
              <w:t xml:space="preserve"> </w:t>
            </w:r>
            <w:r w:rsidR="0064193A">
              <w:rPr>
                <w:rFonts w:ascii="inherit" w:eastAsia="Times New Roman" w:hAnsi="inherit" w:cs="Times New Roman"/>
                <w:sz w:val="24"/>
                <w:szCs w:val="24"/>
                <w:lang w:eastAsia="en-GB"/>
              </w:rPr>
              <w:t xml:space="preserve">with a bidirectional functionality is regarded as an </w:t>
            </w:r>
            <w:r w:rsidR="0064193A" w:rsidRPr="000041A0">
              <w:rPr>
                <w:rFonts w:ascii="inherit" w:eastAsia="Times New Roman" w:hAnsi="inherit" w:cs="Times New Roman"/>
                <w:sz w:val="24"/>
                <w:szCs w:val="24"/>
                <w:lang w:eastAsia="en-GB"/>
              </w:rPr>
              <w:t>electricity storage module</w:t>
            </w:r>
            <w:r w:rsidRPr="000041A0">
              <w:rPr>
                <w:rFonts w:ascii="inherit" w:eastAsia="Times New Roman" w:hAnsi="inherit" w:cs="Times New Roman"/>
                <w:sz w:val="24"/>
                <w:szCs w:val="24"/>
                <w:lang w:eastAsia="en-GB"/>
              </w:rPr>
              <w:t>;</w:t>
            </w:r>
          </w:p>
          <w:p w14:paraId="16A8DD5D" w14:textId="7857D673" w:rsidR="001B072C" w:rsidRDefault="001B072C" w:rsidP="00386669">
            <w:pPr>
              <w:spacing w:before="120" w:after="0"/>
              <w:jc w:val="both"/>
              <w:rPr>
                <w:rFonts w:ascii="inherit" w:eastAsia="Times New Roman" w:hAnsi="inherit" w:cs="Times New Roman"/>
                <w:sz w:val="24"/>
                <w:szCs w:val="24"/>
                <w:lang w:eastAsia="en-GB"/>
              </w:rPr>
            </w:pPr>
            <w:r w:rsidRPr="0077671A">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6</w:t>
            </w:r>
            <w:r w:rsidR="00386669">
              <w:rPr>
                <w:rFonts w:ascii="inherit" w:eastAsia="Times New Roman" w:hAnsi="inherit" w:cs="Times New Roman"/>
                <w:sz w:val="24"/>
                <w:szCs w:val="24"/>
                <w:lang w:eastAsia="en-GB"/>
              </w:rPr>
              <w:t>8</w:t>
            </w:r>
            <w:r w:rsidRPr="0077671A">
              <w:rPr>
                <w:rFonts w:ascii="inherit" w:eastAsia="Times New Roman" w:hAnsi="inherit" w:cs="Times New Roman"/>
                <w:sz w:val="24"/>
                <w:szCs w:val="24"/>
                <w:lang w:eastAsia="en-GB"/>
              </w:rPr>
              <w:t xml:space="preserve">) </w:t>
            </w:r>
            <w:r w:rsidR="00386669">
              <w:rPr>
                <w:rFonts w:ascii="inherit" w:eastAsia="Times New Roman" w:hAnsi="inherit" w:cs="Times New Roman"/>
                <w:sz w:val="24"/>
                <w:szCs w:val="24"/>
                <w:lang w:eastAsia="en-GB"/>
              </w:rPr>
              <w:t>'</w:t>
            </w:r>
            <w:r w:rsidR="00386669" w:rsidRPr="00AE076C">
              <w:rPr>
                <w:rFonts w:ascii="inherit" w:eastAsia="Times New Roman" w:hAnsi="inherit" w:cs="Times New Roman"/>
                <w:sz w:val="24"/>
                <w:szCs w:val="24"/>
                <w:lang w:eastAsia="en-GB"/>
              </w:rPr>
              <w:t xml:space="preserve">maximum </w:t>
            </w:r>
            <w:ins w:id="20" w:author="Author">
              <w:r w:rsidR="00D11AB2">
                <w:rPr>
                  <w:rFonts w:ascii="inherit" w:eastAsia="Times New Roman" w:hAnsi="inherit" w:cs="Times New Roman"/>
                  <w:sz w:val="24"/>
                  <w:szCs w:val="24"/>
                  <w:lang w:eastAsia="en-GB"/>
                </w:rPr>
                <w:t xml:space="preserve">controllable </w:t>
              </w:r>
            </w:ins>
            <w:r w:rsidR="00386669" w:rsidRPr="00AE076C">
              <w:rPr>
                <w:rFonts w:ascii="inherit" w:eastAsia="Times New Roman" w:hAnsi="inherit" w:cs="Times New Roman"/>
                <w:sz w:val="24"/>
                <w:szCs w:val="24"/>
                <w:lang w:eastAsia="en-GB"/>
              </w:rPr>
              <w:t xml:space="preserve">consumption </w:t>
            </w:r>
            <w:commentRangeStart w:id="21"/>
            <w:r w:rsidR="00386669" w:rsidRPr="00AE076C">
              <w:rPr>
                <w:rFonts w:ascii="inherit" w:eastAsia="Times New Roman" w:hAnsi="inherit" w:cs="Times New Roman"/>
                <w:sz w:val="24"/>
                <w:szCs w:val="24"/>
                <w:lang w:eastAsia="en-GB"/>
              </w:rPr>
              <w:t>capacity</w:t>
            </w:r>
            <w:commentRangeEnd w:id="21"/>
            <w:r w:rsidR="00200A31">
              <w:rPr>
                <w:rStyle w:val="CommentReference"/>
              </w:rPr>
              <w:commentReference w:id="21"/>
            </w:r>
            <w:r w:rsidR="00386669" w:rsidRPr="00AE076C">
              <w:rPr>
                <w:rFonts w:ascii="inherit" w:eastAsia="Times New Roman" w:hAnsi="inherit" w:cs="Times New Roman"/>
                <w:sz w:val="24"/>
                <w:szCs w:val="24"/>
                <w:lang w:eastAsia="en-GB"/>
              </w:rPr>
              <w:t>’ means the maximum continuous active power which a</w:t>
            </w:r>
            <w:r w:rsidR="00CE6E1F" w:rsidRPr="004140DE">
              <w:rPr>
                <w:rFonts w:ascii="inherit" w:eastAsia="Times New Roman" w:hAnsi="inherit" w:cs="Times New Roman"/>
                <w:sz w:val="24"/>
                <w:szCs w:val="24"/>
                <w:lang w:eastAsia="en-GB"/>
              </w:rPr>
              <w:t xml:space="preserve"> </w:t>
            </w:r>
            <w:r w:rsidR="004140DE" w:rsidRPr="004140DE">
              <w:rPr>
                <w:rFonts w:ascii="inherit" w:eastAsia="Times New Roman" w:hAnsi="inherit" w:cs="Times New Roman"/>
                <w:sz w:val="24"/>
                <w:szCs w:val="24"/>
                <w:lang w:eastAsia="en-GB"/>
              </w:rPr>
              <w:t xml:space="preserve">demand unit </w:t>
            </w:r>
            <w:r w:rsidR="00CE6E1F">
              <w:rPr>
                <w:rFonts w:ascii="inherit" w:eastAsia="Times New Roman" w:hAnsi="inherit" w:cs="Times New Roman"/>
                <w:sz w:val="24"/>
                <w:szCs w:val="24"/>
                <w:lang w:eastAsia="en-GB"/>
              </w:rPr>
              <w:t>or</w:t>
            </w:r>
            <w:r w:rsidR="00386669" w:rsidRPr="00AE076C">
              <w:rPr>
                <w:rFonts w:ascii="inherit" w:eastAsia="Times New Roman" w:hAnsi="inherit" w:cs="Times New Roman"/>
                <w:sz w:val="24"/>
                <w:szCs w:val="24"/>
                <w:lang w:eastAsia="en-GB"/>
              </w:rPr>
              <w:t xml:space="preserve"> electricity storage module can consume, less any demand or losses associated solely with facilitating the operation of that </w:t>
            </w:r>
            <w:r w:rsidR="00CE6E1F">
              <w:rPr>
                <w:rFonts w:ascii="inherit" w:eastAsia="Times New Roman" w:hAnsi="inherit" w:cs="Times New Roman"/>
                <w:sz w:val="24"/>
                <w:szCs w:val="24"/>
                <w:lang w:eastAsia="en-GB"/>
              </w:rPr>
              <w:t xml:space="preserve">demand unit or </w:t>
            </w:r>
            <w:r w:rsidR="00386669" w:rsidRPr="00AE076C">
              <w:rPr>
                <w:rFonts w:ascii="inherit" w:eastAsia="Times New Roman" w:hAnsi="inherit" w:cs="Times New Roman"/>
                <w:sz w:val="24"/>
                <w:szCs w:val="24"/>
                <w:lang w:eastAsia="en-GB"/>
              </w:rPr>
              <w:t xml:space="preserve">electricity storage module, as specified in the connection agreement or as agreed between the relevant system operator and the </w:t>
            </w:r>
            <w:r w:rsidR="00CE6E1F">
              <w:rPr>
                <w:rFonts w:ascii="inherit" w:eastAsia="Times New Roman" w:hAnsi="inherit" w:cs="Times New Roman"/>
                <w:sz w:val="24"/>
                <w:szCs w:val="24"/>
                <w:lang w:eastAsia="en-GB"/>
              </w:rPr>
              <w:t xml:space="preserve">demand facility owner or </w:t>
            </w:r>
            <w:r w:rsidR="00386669" w:rsidRPr="00AE076C">
              <w:rPr>
                <w:rFonts w:ascii="inherit" w:eastAsia="Times New Roman" w:hAnsi="inherit" w:cs="Times New Roman"/>
                <w:sz w:val="24"/>
                <w:szCs w:val="24"/>
                <w:lang w:eastAsia="en-GB"/>
              </w:rPr>
              <w:t>power-generating facility owner</w:t>
            </w:r>
            <w:r w:rsidR="004140DE" w:rsidRPr="004140DE">
              <w:rPr>
                <w:rFonts w:ascii="inherit" w:eastAsia="Times New Roman" w:hAnsi="inherit" w:cs="Times New Roman"/>
                <w:sz w:val="24"/>
                <w:szCs w:val="24"/>
                <w:lang w:eastAsia="en-GB"/>
              </w:rPr>
              <w:t>, or determined by other appropriate means, where an agreement is not required</w:t>
            </w:r>
            <w:r>
              <w:rPr>
                <w:rFonts w:ascii="inherit" w:eastAsia="Times New Roman" w:hAnsi="inherit" w:cs="Times New Roman"/>
                <w:sz w:val="24"/>
                <w:szCs w:val="24"/>
                <w:lang w:eastAsia="en-GB"/>
              </w:rPr>
              <w:t>.</w:t>
            </w:r>
          </w:p>
          <w:p w14:paraId="2EAD84D3" w14:textId="050209ED" w:rsidR="00D67900" w:rsidRDefault="001B072C" w:rsidP="00386669">
            <w:pPr>
              <w:spacing w:before="120" w:after="0"/>
              <w:jc w:val="both"/>
              <w:rPr>
                <w:rFonts w:ascii="inherit" w:eastAsia="Times New Roman" w:hAnsi="inherit" w:cs="Times New Roman"/>
                <w:sz w:val="24"/>
                <w:szCs w:val="24"/>
                <w:lang w:eastAsia="en-GB"/>
              </w:rPr>
            </w:pPr>
            <w:r w:rsidRPr="0077671A">
              <w:rPr>
                <w:rFonts w:ascii="inherit" w:eastAsia="Times New Roman" w:hAnsi="inherit" w:cs="Times New Roman"/>
                <w:sz w:val="24"/>
                <w:szCs w:val="24"/>
                <w:lang w:eastAsia="en-GB"/>
              </w:rPr>
              <w:t>(</w:t>
            </w:r>
            <w:r w:rsidR="00386669">
              <w:rPr>
                <w:rFonts w:ascii="inherit" w:eastAsia="Times New Roman" w:hAnsi="inherit" w:cs="Times New Roman"/>
                <w:sz w:val="24"/>
                <w:szCs w:val="24"/>
                <w:lang w:eastAsia="en-GB"/>
              </w:rPr>
              <w:t>69</w:t>
            </w:r>
            <w:r w:rsidR="00D67900" w:rsidRPr="0077671A">
              <w:rPr>
                <w:rFonts w:ascii="inherit" w:eastAsia="Times New Roman" w:hAnsi="inherit" w:cs="Times New Roman"/>
                <w:sz w:val="24"/>
                <w:szCs w:val="24"/>
                <w:lang w:eastAsia="en-GB"/>
              </w:rPr>
              <w:t>) '</w:t>
            </w:r>
            <w:r w:rsidR="00D67900">
              <w:rPr>
                <w:rFonts w:ascii="inherit" w:eastAsia="Times New Roman" w:hAnsi="inherit" w:cs="Times New Roman"/>
                <w:sz w:val="24"/>
                <w:szCs w:val="24"/>
                <w:lang w:eastAsia="en-GB"/>
              </w:rPr>
              <w:t>V1G e</w:t>
            </w:r>
            <w:r w:rsidR="00D67900" w:rsidRPr="0077671A">
              <w:rPr>
                <w:rFonts w:ascii="inherit" w:eastAsia="Times New Roman" w:hAnsi="inherit" w:cs="Times New Roman"/>
                <w:sz w:val="24"/>
                <w:szCs w:val="24"/>
                <w:lang w:eastAsia="en-GB"/>
              </w:rPr>
              <w:t xml:space="preserve">lectric </w:t>
            </w:r>
            <w:r w:rsidR="00D67900">
              <w:rPr>
                <w:rFonts w:ascii="inherit" w:eastAsia="Times New Roman" w:hAnsi="inherit" w:cs="Times New Roman"/>
                <w:sz w:val="24"/>
                <w:szCs w:val="24"/>
                <w:lang w:eastAsia="en-GB"/>
              </w:rPr>
              <w:t>vehicle</w:t>
            </w:r>
            <w:r w:rsidR="00D67900" w:rsidRPr="0077671A">
              <w:rPr>
                <w:rFonts w:ascii="inherit" w:eastAsia="Times New Roman" w:hAnsi="inherit" w:cs="Times New Roman"/>
                <w:sz w:val="24"/>
                <w:szCs w:val="24"/>
                <w:lang w:eastAsia="en-GB"/>
              </w:rPr>
              <w:t xml:space="preserve">' means the </w:t>
            </w:r>
            <w:r w:rsidR="00D67900">
              <w:rPr>
                <w:rFonts w:ascii="inherit" w:eastAsia="Times New Roman" w:hAnsi="inherit" w:cs="Times New Roman"/>
                <w:sz w:val="24"/>
                <w:szCs w:val="24"/>
                <w:lang w:eastAsia="en-GB"/>
              </w:rPr>
              <w:t>vehicle that is powered, fully or in part, with electricity and can only withdraw</w:t>
            </w:r>
            <w:r w:rsidR="00D67900" w:rsidRPr="0077745D">
              <w:rPr>
                <w:rFonts w:ascii="inherit" w:eastAsia="Times New Roman" w:hAnsi="inherit" w:cs="Times New Roman"/>
                <w:sz w:val="24"/>
                <w:szCs w:val="24"/>
                <w:lang w:eastAsia="en-GB"/>
              </w:rPr>
              <w:t xml:space="preserve"> electricity </w:t>
            </w:r>
            <w:r w:rsidR="00D67900">
              <w:rPr>
                <w:rFonts w:ascii="inherit" w:eastAsia="Times New Roman" w:hAnsi="inherit" w:cs="Times New Roman"/>
                <w:sz w:val="24"/>
                <w:szCs w:val="24"/>
                <w:lang w:eastAsia="en-GB"/>
              </w:rPr>
              <w:t>from</w:t>
            </w:r>
            <w:r w:rsidR="00D67900" w:rsidRPr="0077745D">
              <w:rPr>
                <w:rFonts w:ascii="inherit" w:eastAsia="Times New Roman" w:hAnsi="inherit" w:cs="Times New Roman"/>
                <w:sz w:val="24"/>
                <w:szCs w:val="24"/>
                <w:lang w:eastAsia="en-GB"/>
              </w:rPr>
              <w:t xml:space="preserve"> the grid</w:t>
            </w:r>
            <w:r w:rsidR="00D67900" w:rsidRPr="0077671A">
              <w:rPr>
                <w:rFonts w:ascii="inherit" w:eastAsia="Times New Roman" w:hAnsi="inherit" w:cs="Times New Roman"/>
                <w:sz w:val="24"/>
                <w:szCs w:val="24"/>
                <w:lang w:eastAsia="en-GB"/>
              </w:rPr>
              <w:t>.</w:t>
            </w:r>
          </w:p>
          <w:p w14:paraId="780AB829" w14:textId="6C1CC6C0" w:rsidR="001B072C" w:rsidRDefault="00386669" w:rsidP="00386669">
            <w:pPr>
              <w:spacing w:before="120" w:after="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r w:rsidR="00D67900" w:rsidRPr="0077671A">
              <w:rPr>
                <w:rFonts w:ascii="inherit" w:eastAsia="Times New Roman" w:hAnsi="inherit" w:cs="Times New Roman"/>
                <w:sz w:val="24"/>
                <w:szCs w:val="24"/>
                <w:lang w:eastAsia="en-GB"/>
              </w:rPr>
              <w:t>7</w:t>
            </w:r>
            <w:r>
              <w:rPr>
                <w:rFonts w:ascii="inherit" w:eastAsia="Times New Roman" w:hAnsi="inherit" w:cs="Times New Roman"/>
                <w:sz w:val="24"/>
                <w:szCs w:val="24"/>
                <w:lang w:eastAsia="en-GB"/>
              </w:rPr>
              <w:t>0</w:t>
            </w:r>
            <w:r w:rsidR="00D67900" w:rsidRPr="0077671A">
              <w:rPr>
                <w:rFonts w:ascii="inherit" w:eastAsia="Times New Roman" w:hAnsi="inherit" w:cs="Times New Roman"/>
                <w:sz w:val="24"/>
                <w:szCs w:val="24"/>
                <w:lang w:eastAsia="en-GB"/>
              </w:rPr>
              <w:t>) '</w:t>
            </w:r>
            <w:r w:rsidR="00D67900">
              <w:rPr>
                <w:rFonts w:ascii="inherit" w:eastAsia="Times New Roman" w:hAnsi="inherit" w:cs="Times New Roman"/>
                <w:sz w:val="24"/>
                <w:szCs w:val="24"/>
                <w:lang w:eastAsia="en-GB"/>
              </w:rPr>
              <w:t>V2G e</w:t>
            </w:r>
            <w:r w:rsidR="00D67900" w:rsidRPr="0077671A">
              <w:rPr>
                <w:rFonts w:ascii="inherit" w:eastAsia="Times New Roman" w:hAnsi="inherit" w:cs="Times New Roman"/>
                <w:sz w:val="24"/>
                <w:szCs w:val="24"/>
                <w:lang w:eastAsia="en-GB"/>
              </w:rPr>
              <w:t xml:space="preserve">lectric </w:t>
            </w:r>
            <w:r w:rsidR="00D67900">
              <w:rPr>
                <w:rFonts w:ascii="inherit" w:eastAsia="Times New Roman" w:hAnsi="inherit" w:cs="Times New Roman"/>
                <w:sz w:val="24"/>
                <w:szCs w:val="24"/>
                <w:lang w:eastAsia="en-GB"/>
              </w:rPr>
              <w:t>vehicle</w:t>
            </w:r>
            <w:r w:rsidR="00D67900" w:rsidRPr="0077671A">
              <w:rPr>
                <w:rFonts w:ascii="inherit" w:eastAsia="Times New Roman" w:hAnsi="inherit" w:cs="Times New Roman"/>
                <w:sz w:val="24"/>
                <w:szCs w:val="24"/>
                <w:lang w:eastAsia="en-GB"/>
              </w:rPr>
              <w:t xml:space="preserve">' means the </w:t>
            </w:r>
            <w:r w:rsidR="00D67900">
              <w:rPr>
                <w:rFonts w:ascii="inherit" w:eastAsia="Times New Roman" w:hAnsi="inherit" w:cs="Times New Roman"/>
                <w:sz w:val="24"/>
                <w:szCs w:val="24"/>
                <w:lang w:eastAsia="en-GB"/>
              </w:rPr>
              <w:t>vehicle that is powered, fully or in part, with electricity</w:t>
            </w:r>
            <w:r w:rsidR="00D67900" w:rsidRPr="0077745D">
              <w:rPr>
                <w:rFonts w:ascii="inherit" w:eastAsia="Times New Roman" w:hAnsi="inherit" w:cs="Times New Roman"/>
                <w:sz w:val="24"/>
                <w:szCs w:val="24"/>
                <w:lang w:eastAsia="en-GB"/>
              </w:rPr>
              <w:t xml:space="preserve"> </w:t>
            </w:r>
            <w:r w:rsidR="00D67900">
              <w:rPr>
                <w:rFonts w:ascii="inherit" w:eastAsia="Times New Roman" w:hAnsi="inherit" w:cs="Times New Roman"/>
                <w:sz w:val="24"/>
                <w:szCs w:val="24"/>
                <w:lang w:eastAsia="en-GB"/>
              </w:rPr>
              <w:t xml:space="preserve">and is equipped with technology enabling the </w:t>
            </w:r>
            <w:r w:rsidR="00D67900" w:rsidRPr="0077745D">
              <w:rPr>
                <w:rFonts w:ascii="inherit" w:eastAsia="Times New Roman" w:hAnsi="inherit" w:cs="Times New Roman"/>
                <w:sz w:val="24"/>
                <w:szCs w:val="24"/>
                <w:lang w:eastAsia="en-GB"/>
              </w:rPr>
              <w:t>vehicle to provide electricity to the grid</w:t>
            </w:r>
            <w:r w:rsidR="00D67900" w:rsidRPr="0077671A" w:rsidDel="00FF571C">
              <w:rPr>
                <w:rFonts w:ascii="inherit" w:eastAsia="Times New Roman" w:hAnsi="inherit" w:cs="Times New Roman"/>
                <w:sz w:val="24"/>
                <w:szCs w:val="24"/>
                <w:lang w:eastAsia="en-GB"/>
              </w:rPr>
              <w:t>.</w:t>
            </w:r>
          </w:p>
          <w:p w14:paraId="3F513327" w14:textId="6F8656E3" w:rsidR="00B42FAF" w:rsidRPr="0077671A" w:rsidRDefault="00B42FAF" w:rsidP="00386669">
            <w:pPr>
              <w:spacing w:before="120" w:after="0"/>
              <w:jc w:val="both"/>
              <w:rPr>
                <w:rFonts w:ascii="inherit" w:eastAsia="Times New Roman" w:hAnsi="inherit" w:cs="Times New Roman"/>
                <w:sz w:val="24"/>
                <w:szCs w:val="24"/>
                <w:lang w:eastAsia="en-GB"/>
              </w:rPr>
            </w:pPr>
            <w:r w:rsidRPr="0077671A">
              <w:rPr>
                <w:rFonts w:ascii="inherit" w:eastAsia="Times New Roman" w:hAnsi="inherit" w:cs="Times New Roman"/>
                <w:sz w:val="24"/>
                <w:szCs w:val="24"/>
                <w:lang w:eastAsia="en-GB"/>
              </w:rPr>
              <w:lastRenderedPageBreak/>
              <w:t>(7</w:t>
            </w:r>
            <w:r w:rsidR="00386669">
              <w:rPr>
                <w:rFonts w:ascii="inherit" w:eastAsia="Times New Roman" w:hAnsi="inherit" w:cs="Times New Roman"/>
                <w:sz w:val="24"/>
                <w:szCs w:val="24"/>
                <w:lang w:eastAsia="en-GB"/>
              </w:rPr>
              <w:t>1</w:t>
            </w:r>
            <w:r w:rsidRPr="0077671A">
              <w:rPr>
                <w:rFonts w:ascii="inherit" w:eastAsia="Times New Roman" w:hAnsi="inherit" w:cs="Times New Roman"/>
                <w:sz w:val="24"/>
                <w:szCs w:val="24"/>
                <w:lang w:eastAsia="en-GB"/>
              </w:rPr>
              <w:t>) '</w:t>
            </w:r>
            <w:r>
              <w:rPr>
                <w:rFonts w:ascii="inherit" w:eastAsia="Times New Roman" w:hAnsi="inherit" w:cs="Times New Roman"/>
                <w:sz w:val="24"/>
                <w:szCs w:val="24"/>
                <w:lang w:eastAsia="en-GB"/>
              </w:rPr>
              <w:t>V1G</w:t>
            </w:r>
            <w:r w:rsidRPr="0077671A">
              <w:rPr>
                <w:rFonts w:ascii="inherit" w:eastAsia="Times New Roman" w:hAnsi="inherit" w:cs="Times New Roman"/>
                <w:sz w:val="24"/>
                <w:szCs w:val="24"/>
                <w:lang w:eastAsia="en-GB"/>
              </w:rPr>
              <w:t xml:space="preserve"> electric vehicle </w:t>
            </w:r>
            <w:r w:rsidR="00822A09">
              <w:rPr>
                <w:rFonts w:ascii="inherit" w:eastAsia="Times New Roman" w:hAnsi="inherit" w:cs="Times New Roman"/>
                <w:sz w:val="24"/>
                <w:szCs w:val="24"/>
                <w:lang w:eastAsia="en-GB"/>
              </w:rPr>
              <w:t>supply equipment</w:t>
            </w:r>
            <w:r w:rsidRPr="0077671A">
              <w:rPr>
                <w:rFonts w:ascii="inherit" w:eastAsia="Times New Roman" w:hAnsi="inherit" w:cs="Times New Roman"/>
                <w:sz w:val="24"/>
                <w:szCs w:val="24"/>
                <w:lang w:eastAsia="en-GB"/>
              </w:rPr>
              <w:t xml:space="preserve">' means the infrastructure necessary to safely conduct electrical energy from the electricity supply grid to the electric vehicle with demand-only </w:t>
            </w:r>
            <w:r w:rsidRPr="00B42FAF">
              <w:rPr>
                <w:rFonts w:ascii="inherit" w:eastAsia="Times New Roman" w:hAnsi="inherit" w:cs="Times New Roman"/>
                <w:sz w:val="24"/>
                <w:szCs w:val="24"/>
                <w:lang w:val="en-IE" w:eastAsia="en-GB"/>
              </w:rPr>
              <w:t>behaviour</w:t>
            </w:r>
            <w:r w:rsidRPr="0077671A">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 xml:space="preserve"> Electrical wirings are not deemed part of an e</w:t>
            </w:r>
            <w:r w:rsidRPr="00667041">
              <w:rPr>
                <w:rFonts w:ascii="inherit" w:eastAsia="Times New Roman" w:hAnsi="inherit" w:cs="Times New Roman"/>
                <w:sz w:val="24"/>
                <w:szCs w:val="24"/>
                <w:lang w:eastAsia="en-GB"/>
              </w:rPr>
              <w:t xml:space="preserve">lectric vehicle </w:t>
            </w:r>
            <w:r w:rsidR="00822A09">
              <w:rPr>
                <w:rFonts w:ascii="inherit" w:eastAsia="Times New Roman" w:hAnsi="inherit" w:cs="Times New Roman"/>
                <w:sz w:val="24"/>
                <w:szCs w:val="24"/>
                <w:lang w:eastAsia="en-GB"/>
              </w:rPr>
              <w:t>supply equipment</w:t>
            </w:r>
            <w:r>
              <w:rPr>
                <w:rFonts w:ascii="inherit" w:eastAsia="Times New Roman" w:hAnsi="inherit" w:cs="Times New Roman"/>
                <w:sz w:val="24"/>
                <w:szCs w:val="24"/>
                <w:lang w:eastAsia="en-GB"/>
              </w:rPr>
              <w:t>.</w:t>
            </w:r>
          </w:p>
          <w:p w14:paraId="57003DD7" w14:textId="38A1B3DF" w:rsidR="00B42FAF" w:rsidRDefault="00B42FAF" w:rsidP="00386669">
            <w:pPr>
              <w:spacing w:before="120" w:after="0"/>
              <w:jc w:val="both"/>
              <w:rPr>
                <w:rFonts w:ascii="inherit" w:eastAsia="Times New Roman" w:hAnsi="inherit" w:cs="Times New Roman"/>
                <w:sz w:val="24"/>
                <w:szCs w:val="24"/>
                <w:lang w:eastAsia="en-GB"/>
              </w:rPr>
            </w:pPr>
            <w:r w:rsidRPr="0077671A">
              <w:rPr>
                <w:rFonts w:ascii="inherit" w:eastAsia="Times New Roman" w:hAnsi="inherit" w:cs="Times New Roman"/>
                <w:sz w:val="24"/>
                <w:szCs w:val="24"/>
                <w:lang w:eastAsia="en-GB"/>
              </w:rPr>
              <w:t>(7</w:t>
            </w:r>
            <w:r w:rsidR="00386669">
              <w:rPr>
                <w:rFonts w:ascii="inherit" w:eastAsia="Times New Roman" w:hAnsi="inherit" w:cs="Times New Roman"/>
                <w:sz w:val="24"/>
                <w:szCs w:val="24"/>
                <w:lang w:eastAsia="en-GB"/>
              </w:rPr>
              <w:t>2</w:t>
            </w:r>
            <w:r w:rsidRPr="0077671A">
              <w:rPr>
                <w:rFonts w:ascii="inherit" w:eastAsia="Times New Roman" w:hAnsi="inherit" w:cs="Times New Roman"/>
                <w:sz w:val="24"/>
                <w:szCs w:val="24"/>
                <w:lang w:eastAsia="en-GB"/>
              </w:rPr>
              <w:t>) '</w:t>
            </w:r>
            <w:r>
              <w:rPr>
                <w:rFonts w:ascii="inherit" w:eastAsia="Times New Roman" w:hAnsi="inherit" w:cs="Times New Roman"/>
                <w:sz w:val="24"/>
                <w:szCs w:val="24"/>
                <w:lang w:eastAsia="en-GB"/>
              </w:rPr>
              <w:t>V2G</w:t>
            </w:r>
            <w:r w:rsidRPr="0077671A">
              <w:rPr>
                <w:rFonts w:ascii="inherit" w:eastAsia="Times New Roman" w:hAnsi="inherit" w:cs="Times New Roman"/>
                <w:sz w:val="24"/>
                <w:szCs w:val="24"/>
                <w:lang w:eastAsia="en-GB"/>
              </w:rPr>
              <w:t xml:space="preserve"> electric vehicle </w:t>
            </w:r>
            <w:r w:rsidR="00822A09">
              <w:rPr>
                <w:rFonts w:ascii="inherit" w:eastAsia="Times New Roman" w:hAnsi="inherit" w:cs="Times New Roman"/>
                <w:sz w:val="24"/>
                <w:szCs w:val="24"/>
                <w:lang w:eastAsia="en-GB"/>
              </w:rPr>
              <w:t>supply equipment</w:t>
            </w:r>
            <w:r w:rsidRPr="0077671A">
              <w:rPr>
                <w:rFonts w:ascii="inherit" w:eastAsia="Times New Roman" w:hAnsi="inherit" w:cs="Times New Roman"/>
                <w:sz w:val="24"/>
                <w:szCs w:val="24"/>
                <w:lang w:eastAsia="en-GB"/>
              </w:rPr>
              <w:t>' means the infrastructure necessary to conduct electrical energy safely from the electricity supply grid to the electric vehicle and from the electric vehicle to the electricity supply grid with both generation and demand behaviour.</w:t>
            </w:r>
            <w:r>
              <w:rPr>
                <w:rFonts w:ascii="inherit" w:eastAsia="Times New Roman" w:hAnsi="inherit" w:cs="Times New Roman"/>
                <w:sz w:val="24"/>
                <w:szCs w:val="24"/>
                <w:lang w:eastAsia="en-GB"/>
              </w:rPr>
              <w:t xml:space="preserve"> Electrical wirings are not deemed part of an e</w:t>
            </w:r>
            <w:r w:rsidRPr="00667041">
              <w:rPr>
                <w:rFonts w:ascii="inherit" w:eastAsia="Times New Roman" w:hAnsi="inherit" w:cs="Times New Roman"/>
                <w:sz w:val="24"/>
                <w:szCs w:val="24"/>
                <w:lang w:eastAsia="en-GB"/>
              </w:rPr>
              <w:t xml:space="preserve">lectric vehicle </w:t>
            </w:r>
            <w:r w:rsidR="00822A09">
              <w:rPr>
                <w:rFonts w:ascii="inherit" w:eastAsia="Times New Roman" w:hAnsi="inherit" w:cs="Times New Roman"/>
                <w:sz w:val="24"/>
                <w:szCs w:val="24"/>
                <w:lang w:eastAsia="en-GB"/>
              </w:rPr>
              <w:t>supply equipment</w:t>
            </w:r>
            <w:r>
              <w:rPr>
                <w:rFonts w:ascii="inherit" w:eastAsia="Times New Roman" w:hAnsi="inherit" w:cs="Times New Roman"/>
                <w:sz w:val="24"/>
                <w:szCs w:val="24"/>
                <w:lang w:eastAsia="en-GB"/>
              </w:rPr>
              <w:t>.</w:t>
            </w:r>
          </w:p>
          <w:p w14:paraId="0B81CA65" w14:textId="1159CD79" w:rsidR="00B42FAF" w:rsidRDefault="00B42FAF" w:rsidP="00386669">
            <w:pPr>
              <w:spacing w:before="120" w:after="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(7</w:t>
            </w:r>
            <w:r w:rsidR="00386669">
              <w:rPr>
                <w:rFonts w:ascii="inherit" w:eastAsia="Times New Roman" w:hAnsi="inherit" w:cs="Times New Roman"/>
                <w:sz w:val="24"/>
                <w:szCs w:val="24"/>
                <w:lang w:eastAsia="en-GB"/>
              </w:rPr>
              <w:t>3</w:t>
            </w:r>
            <w:r>
              <w:rPr>
                <w:rFonts w:ascii="inherit" w:eastAsia="Times New Roman" w:hAnsi="inherit" w:cs="Times New Roman"/>
                <w:sz w:val="24"/>
                <w:szCs w:val="24"/>
                <w:lang w:eastAsia="en-GB"/>
              </w:rPr>
              <w:t xml:space="preserve">) </w:t>
            </w:r>
            <w:r w:rsidRPr="00A72D00">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V1G</w:t>
            </w:r>
            <w:r w:rsidRPr="00A72D00">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e</w:t>
            </w:r>
            <w:r w:rsidRPr="00A72D00">
              <w:rPr>
                <w:rFonts w:ascii="inherit" w:eastAsia="Times New Roman" w:hAnsi="inherit" w:cs="Times New Roman"/>
                <w:sz w:val="24"/>
                <w:szCs w:val="24"/>
                <w:lang w:eastAsia="en-GB"/>
              </w:rPr>
              <w:t xml:space="preserve">lectrical charging park’ means the </w:t>
            </w:r>
            <w:r w:rsidRPr="00AA52D4">
              <w:rPr>
                <w:rFonts w:ascii="inherit" w:eastAsia="Times New Roman" w:hAnsi="inherit" w:cs="Times New Roman"/>
                <w:sz w:val="24"/>
                <w:szCs w:val="24"/>
                <w:lang w:eastAsia="en-GB"/>
              </w:rPr>
              <w:t>installation that has a single conne</w:t>
            </w:r>
            <w:r>
              <w:rPr>
                <w:rFonts w:ascii="inherit" w:eastAsia="Times New Roman" w:hAnsi="inherit" w:cs="Times New Roman"/>
                <w:sz w:val="24"/>
                <w:szCs w:val="24"/>
                <w:lang w:eastAsia="en-GB"/>
              </w:rPr>
              <w:t>ct</w:t>
            </w:r>
            <w:r w:rsidRPr="00AA52D4">
              <w:rPr>
                <w:rFonts w:ascii="inherit" w:eastAsia="Times New Roman" w:hAnsi="inherit" w:cs="Times New Roman"/>
                <w:sz w:val="24"/>
                <w:szCs w:val="24"/>
                <w:lang w:eastAsia="en-GB"/>
              </w:rPr>
              <w:t xml:space="preserve">ion point to the relevant network and where </w:t>
            </w:r>
            <w:r w:rsidR="001871DE">
              <w:rPr>
                <w:rFonts w:ascii="inherit" w:eastAsia="Times New Roman" w:hAnsi="inherit" w:cs="Times New Roman"/>
                <w:sz w:val="24"/>
                <w:szCs w:val="24"/>
                <w:lang w:eastAsia="en-GB"/>
              </w:rPr>
              <w:t>three</w:t>
            </w:r>
            <w:r w:rsidRPr="00AA52D4">
              <w:rPr>
                <w:rFonts w:ascii="inherit" w:eastAsia="Times New Roman" w:hAnsi="inherit" w:cs="Times New Roman"/>
                <w:sz w:val="24"/>
                <w:szCs w:val="24"/>
                <w:lang w:eastAsia="en-GB"/>
              </w:rPr>
              <w:t xml:space="preserve"> or more </w:t>
            </w:r>
            <w:r>
              <w:rPr>
                <w:rFonts w:ascii="inherit" w:eastAsia="Times New Roman" w:hAnsi="inherit" w:cs="Times New Roman"/>
                <w:sz w:val="24"/>
                <w:szCs w:val="24"/>
                <w:lang w:eastAsia="en-GB"/>
              </w:rPr>
              <w:t>V</w:t>
            </w:r>
            <w:r w:rsidR="00F72642">
              <w:rPr>
                <w:rFonts w:ascii="inherit" w:eastAsia="Times New Roman" w:hAnsi="inherit" w:cs="Times New Roman"/>
                <w:sz w:val="24"/>
                <w:szCs w:val="24"/>
                <w:lang w:eastAsia="en-GB"/>
              </w:rPr>
              <w:t>1</w:t>
            </w:r>
            <w:r>
              <w:rPr>
                <w:rFonts w:ascii="inherit" w:eastAsia="Times New Roman" w:hAnsi="inherit" w:cs="Times New Roman"/>
                <w:sz w:val="24"/>
                <w:szCs w:val="24"/>
                <w:lang w:eastAsia="en-GB"/>
              </w:rPr>
              <w:t xml:space="preserve">G </w:t>
            </w:r>
            <w:r w:rsidRPr="00AA52D4">
              <w:rPr>
                <w:rFonts w:ascii="inherit" w:eastAsia="Times New Roman" w:hAnsi="inherit" w:cs="Times New Roman"/>
                <w:sz w:val="24"/>
                <w:szCs w:val="24"/>
                <w:lang w:eastAsia="en-GB"/>
              </w:rPr>
              <w:t>electric vehicles can be simultaneously connected</w:t>
            </w:r>
            <w:r>
              <w:rPr>
                <w:rFonts w:ascii="inherit" w:eastAsia="Times New Roman" w:hAnsi="inherit" w:cs="Times New Roman"/>
                <w:sz w:val="24"/>
                <w:szCs w:val="24"/>
                <w:lang w:eastAsia="en-GB"/>
              </w:rPr>
              <w:t>.</w:t>
            </w:r>
          </w:p>
          <w:p w14:paraId="5CCFFA70" w14:textId="4E5F0D9D" w:rsidR="00D67900" w:rsidRDefault="00D67900" w:rsidP="00386669">
            <w:pPr>
              <w:spacing w:before="120" w:after="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(7</w:t>
            </w:r>
            <w:r w:rsidR="00386669">
              <w:rPr>
                <w:rFonts w:ascii="inherit" w:eastAsia="Times New Roman" w:hAnsi="inherit" w:cs="Times New Roman"/>
                <w:sz w:val="24"/>
                <w:szCs w:val="24"/>
                <w:lang w:eastAsia="en-GB"/>
              </w:rPr>
              <w:t>4</w:t>
            </w:r>
            <w:r>
              <w:rPr>
                <w:rFonts w:ascii="inherit" w:eastAsia="Times New Roman" w:hAnsi="inherit" w:cs="Times New Roman"/>
                <w:sz w:val="24"/>
                <w:szCs w:val="24"/>
                <w:lang w:eastAsia="en-GB"/>
              </w:rPr>
              <w:t xml:space="preserve">) </w:t>
            </w:r>
            <w:r w:rsidRPr="00A72D00">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V2G e</w:t>
            </w:r>
            <w:r w:rsidRPr="00A72D00">
              <w:rPr>
                <w:rFonts w:ascii="inherit" w:eastAsia="Times New Roman" w:hAnsi="inherit" w:cs="Times New Roman"/>
                <w:sz w:val="24"/>
                <w:szCs w:val="24"/>
                <w:lang w:eastAsia="en-GB"/>
              </w:rPr>
              <w:t xml:space="preserve">lectrical charging park’ means the </w:t>
            </w:r>
            <w:r w:rsidRPr="00AA52D4">
              <w:rPr>
                <w:rFonts w:ascii="inherit" w:eastAsia="Times New Roman" w:hAnsi="inherit" w:cs="Times New Roman"/>
                <w:sz w:val="24"/>
                <w:szCs w:val="24"/>
                <w:lang w:eastAsia="en-GB"/>
              </w:rPr>
              <w:t>installation that has a single conne</w:t>
            </w:r>
            <w:r>
              <w:rPr>
                <w:rFonts w:ascii="inherit" w:eastAsia="Times New Roman" w:hAnsi="inherit" w:cs="Times New Roman"/>
                <w:sz w:val="24"/>
                <w:szCs w:val="24"/>
                <w:lang w:eastAsia="en-GB"/>
              </w:rPr>
              <w:t>ct</w:t>
            </w:r>
            <w:r w:rsidRPr="00AA52D4">
              <w:rPr>
                <w:rFonts w:ascii="inherit" w:eastAsia="Times New Roman" w:hAnsi="inherit" w:cs="Times New Roman"/>
                <w:sz w:val="24"/>
                <w:szCs w:val="24"/>
                <w:lang w:eastAsia="en-GB"/>
              </w:rPr>
              <w:t xml:space="preserve">ion point to the relevant network and where </w:t>
            </w:r>
            <w:r w:rsidR="00987A6F">
              <w:rPr>
                <w:rFonts w:ascii="inherit" w:eastAsia="Times New Roman" w:hAnsi="inherit" w:cs="Times New Roman"/>
                <w:sz w:val="24"/>
                <w:szCs w:val="24"/>
                <w:lang w:eastAsia="en-GB"/>
              </w:rPr>
              <w:t>one</w:t>
            </w:r>
            <w:r w:rsidRPr="00AA52D4">
              <w:rPr>
                <w:rFonts w:ascii="inherit" w:eastAsia="Times New Roman" w:hAnsi="inherit" w:cs="Times New Roman"/>
                <w:sz w:val="24"/>
                <w:szCs w:val="24"/>
                <w:lang w:eastAsia="en-GB"/>
              </w:rPr>
              <w:t xml:space="preserve"> or more </w:t>
            </w:r>
            <w:r>
              <w:rPr>
                <w:rFonts w:ascii="inherit" w:eastAsia="Times New Roman" w:hAnsi="inherit" w:cs="Times New Roman"/>
                <w:sz w:val="24"/>
                <w:szCs w:val="24"/>
                <w:lang w:eastAsia="en-GB"/>
              </w:rPr>
              <w:t xml:space="preserve">V2G </w:t>
            </w:r>
            <w:r w:rsidRPr="00AA52D4">
              <w:rPr>
                <w:rFonts w:ascii="inherit" w:eastAsia="Times New Roman" w:hAnsi="inherit" w:cs="Times New Roman"/>
                <w:sz w:val="24"/>
                <w:szCs w:val="24"/>
                <w:lang w:eastAsia="en-GB"/>
              </w:rPr>
              <w:t>electric vehicles can be simultaneously connected</w:t>
            </w:r>
            <w:r w:rsidR="00793863" w:rsidRPr="00793863">
              <w:rPr>
                <w:rFonts w:ascii="inherit" w:eastAsia="Times New Roman" w:hAnsi="inherit" w:cs="Times New Roman"/>
                <w:sz w:val="24"/>
                <w:szCs w:val="24"/>
                <w:lang w:eastAsia="en-GB"/>
              </w:rPr>
              <w:t>.</w:t>
            </w:r>
          </w:p>
          <w:p w14:paraId="230A5161" w14:textId="2BEDF5B5" w:rsidR="00D67900" w:rsidRDefault="00386669" w:rsidP="00386669">
            <w:pPr>
              <w:spacing w:before="120" w:after="0"/>
              <w:jc w:val="both"/>
              <w:rPr>
                <w:ins w:id="22" w:author="Author"/>
                <w:rFonts w:ascii="inherit" w:eastAsia="Times New Roman" w:hAnsi="inherit" w:cs="Times New Roman"/>
                <w:sz w:val="24"/>
                <w:szCs w:val="24"/>
                <w:lang w:eastAsia="en-GB"/>
              </w:rPr>
            </w:pPr>
            <w:r>
              <w:rPr>
                <w:rFonts w:ascii="inherit" w:eastAsia="Times New Roman" w:hAnsi="inherit" w:cs="Times New Roman"/>
                <w:sz w:val="24"/>
                <w:szCs w:val="24"/>
                <w:lang w:eastAsia="en-GB"/>
              </w:rPr>
              <w:t>(75</w:t>
            </w:r>
            <w:r w:rsidR="00D67900">
              <w:rPr>
                <w:rFonts w:ascii="inherit" w:eastAsia="Times New Roman" w:hAnsi="inherit" w:cs="Times New Roman"/>
                <w:sz w:val="24"/>
                <w:szCs w:val="24"/>
                <w:lang w:eastAsia="en-GB"/>
              </w:rPr>
              <w:t xml:space="preserve">) </w:t>
            </w:r>
            <w:r w:rsidR="00D67900" w:rsidRPr="00793863">
              <w:rPr>
                <w:rFonts w:ascii="inherit" w:eastAsia="Times New Roman" w:hAnsi="inherit" w:cs="Times New Roman"/>
                <w:sz w:val="24"/>
                <w:szCs w:val="24"/>
                <w:lang w:eastAsia="en-GB"/>
              </w:rPr>
              <w:t xml:space="preserve">‘Electrical charging </w:t>
            </w:r>
            <w:r w:rsidR="00D67900">
              <w:rPr>
                <w:rFonts w:ascii="inherit" w:eastAsia="Times New Roman" w:hAnsi="inherit" w:cs="Times New Roman"/>
                <w:sz w:val="24"/>
                <w:szCs w:val="24"/>
                <w:lang w:eastAsia="en-GB"/>
              </w:rPr>
              <w:t>park</w:t>
            </w:r>
            <w:r w:rsidR="00D67900" w:rsidRPr="00793863">
              <w:rPr>
                <w:rFonts w:ascii="inherit" w:eastAsia="Times New Roman" w:hAnsi="inherit" w:cs="Times New Roman"/>
                <w:sz w:val="24"/>
                <w:szCs w:val="24"/>
                <w:lang w:eastAsia="en-GB"/>
              </w:rPr>
              <w:t xml:space="preserve"> owner’ means a natural or legal entity owning a </w:t>
            </w:r>
            <w:r w:rsidR="00D67900">
              <w:rPr>
                <w:rFonts w:ascii="inherit" w:eastAsia="Times New Roman" w:hAnsi="inherit" w:cs="Times New Roman"/>
                <w:sz w:val="24"/>
                <w:szCs w:val="24"/>
                <w:lang w:eastAsia="en-GB"/>
              </w:rPr>
              <w:t xml:space="preserve">V1G or V2G </w:t>
            </w:r>
            <w:r w:rsidR="00D67900" w:rsidRPr="00793863">
              <w:rPr>
                <w:rFonts w:ascii="inherit" w:eastAsia="Times New Roman" w:hAnsi="inherit" w:cs="Times New Roman"/>
                <w:sz w:val="24"/>
                <w:szCs w:val="24"/>
                <w:lang w:eastAsia="en-GB"/>
              </w:rPr>
              <w:t xml:space="preserve">electrical charging </w:t>
            </w:r>
            <w:r w:rsidR="00D67900">
              <w:rPr>
                <w:rFonts w:ascii="inherit" w:eastAsia="Times New Roman" w:hAnsi="inherit" w:cs="Times New Roman"/>
                <w:sz w:val="24"/>
                <w:szCs w:val="24"/>
                <w:lang w:eastAsia="en-GB"/>
              </w:rPr>
              <w:t>park</w:t>
            </w:r>
            <w:r w:rsidR="00D67900" w:rsidRPr="00793863">
              <w:rPr>
                <w:rFonts w:ascii="inherit" w:eastAsia="Times New Roman" w:hAnsi="inherit" w:cs="Times New Roman"/>
                <w:sz w:val="24"/>
                <w:szCs w:val="24"/>
                <w:lang w:eastAsia="en-GB"/>
              </w:rPr>
              <w:t>.</w:t>
            </w:r>
          </w:p>
          <w:p w14:paraId="302741E4" w14:textId="77777777" w:rsidR="006D1B74" w:rsidRDefault="006D1B74" w:rsidP="00386669">
            <w:pPr>
              <w:spacing w:before="120" w:after="0"/>
              <w:jc w:val="both"/>
              <w:rPr>
                <w:ins w:id="23" w:author="Author"/>
                <w:rFonts w:ascii="inherit" w:eastAsia="Times New Roman" w:hAnsi="inherit" w:cs="Times New Roman"/>
                <w:sz w:val="24"/>
                <w:szCs w:val="24"/>
                <w:lang w:eastAsia="en-GB"/>
              </w:rPr>
            </w:pPr>
          </w:p>
          <w:p w14:paraId="62B56B05" w14:textId="21F1B2D8" w:rsidR="006D1B74" w:rsidRPr="00E36B4A" w:rsidRDefault="006D1B74" w:rsidP="006D1B74">
            <w:pPr>
              <w:rPr>
                <w:ins w:id="24" w:author="Author"/>
                <w:rFonts w:cstheme="minorHAnsi"/>
                <w:sz w:val="24"/>
                <w:szCs w:val="24"/>
              </w:rPr>
            </w:pPr>
            <w:ins w:id="25" w:author="Author">
              <w:r>
                <w:rPr>
                  <w:rFonts w:cstheme="minorHAnsi"/>
                  <w:sz w:val="24"/>
                  <w:szCs w:val="24"/>
                </w:rPr>
                <w:t>(</w:t>
              </w:r>
              <w:r w:rsidRPr="005A7236">
                <w:rPr>
                  <w:rFonts w:cstheme="minorHAnsi"/>
                  <w:sz w:val="24"/>
                  <w:szCs w:val="24"/>
                </w:rPr>
                <w:t xml:space="preserve">76) “power generating unit” or “PGU” means an aggregation </w:t>
              </w:r>
              <w:commentRangeStart w:id="26"/>
              <w:r w:rsidRPr="005A7236">
                <w:rPr>
                  <w:rFonts w:cstheme="minorHAnsi"/>
                  <w:sz w:val="24"/>
                  <w:szCs w:val="24"/>
                </w:rPr>
                <w:t xml:space="preserve">of components </w:t>
              </w:r>
              <w:commentRangeEnd w:id="26"/>
              <w:r w:rsidR="00AD67BC" w:rsidRPr="005A7236">
                <w:rPr>
                  <w:rStyle w:val="CommentReference"/>
                </w:rPr>
                <w:commentReference w:id="26"/>
              </w:r>
              <w:r w:rsidRPr="005A7236">
                <w:rPr>
                  <w:rFonts w:cstheme="minorHAnsi"/>
                  <w:sz w:val="24"/>
                  <w:szCs w:val="24"/>
                </w:rPr>
                <w:t xml:space="preserve">converting a primary source of energy into electricity at the </w:t>
              </w:r>
              <w:r w:rsidRPr="00E36B4A">
                <w:rPr>
                  <w:rFonts w:cstheme="minorHAnsi"/>
                  <w:sz w:val="24"/>
                  <w:szCs w:val="24"/>
                </w:rPr>
                <w:t>unit’s</w:t>
              </w:r>
              <w:r w:rsidRPr="005A7236">
                <w:rPr>
                  <w:rFonts w:cstheme="minorHAnsi"/>
                  <w:sz w:val="24"/>
                  <w:szCs w:val="24"/>
                </w:rPr>
                <w:t xml:space="preserve"> terminals, which is synchronously connected </w:t>
              </w:r>
              <w:r w:rsidRPr="00E36B4A">
                <w:rPr>
                  <w:rFonts w:cstheme="minorHAnsi"/>
                  <w:sz w:val="24"/>
                  <w:szCs w:val="24"/>
                </w:rPr>
                <w:t xml:space="preserve">to a network or which is either non-synchronously connected to </w:t>
              </w:r>
              <w:r w:rsidRPr="00E36B4A">
                <w:rPr>
                  <w:rFonts w:cstheme="minorHAnsi"/>
                  <w:strike/>
                  <w:sz w:val="24"/>
                  <w:szCs w:val="24"/>
                </w:rPr>
                <w:t>the</w:t>
              </w:r>
              <w:r w:rsidRPr="00E36B4A">
                <w:rPr>
                  <w:rFonts w:cstheme="minorHAnsi"/>
                  <w:sz w:val="24"/>
                  <w:szCs w:val="24"/>
                </w:rPr>
                <w:t xml:space="preserve"> a network or connected through power electronics.</w:t>
              </w:r>
            </w:ins>
          </w:p>
          <w:p w14:paraId="64D784A4" w14:textId="2294B984" w:rsidR="006D1B74" w:rsidRPr="005A7236" w:rsidRDefault="006D1B74" w:rsidP="006D1B74">
            <w:pPr>
              <w:rPr>
                <w:ins w:id="27" w:author="Author"/>
                <w:rFonts w:cstheme="minorHAnsi"/>
                <w:sz w:val="24"/>
                <w:szCs w:val="24"/>
              </w:rPr>
            </w:pPr>
            <w:ins w:id="28" w:author="Author">
              <w:r w:rsidRPr="00E36B4A">
                <w:rPr>
                  <w:rFonts w:cstheme="minorHAnsi"/>
                  <w:sz w:val="24"/>
                  <w:szCs w:val="24"/>
                </w:rPr>
                <w:t xml:space="preserve">(77) “component” means any hardware element or software </w:t>
              </w:r>
              <w:bookmarkStart w:id="29" w:name="_Hlk136977265"/>
              <w:r w:rsidRPr="00E36B4A">
                <w:rPr>
                  <w:rFonts w:cstheme="minorHAnsi"/>
                  <w:sz w:val="24"/>
                  <w:szCs w:val="24"/>
                </w:rPr>
                <w:t>element having</w:t>
              </w:r>
              <w:r w:rsidRPr="005A7236">
                <w:rPr>
                  <w:rFonts w:cstheme="minorHAnsi"/>
                  <w:sz w:val="24"/>
                  <w:szCs w:val="24"/>
                </w:rPr>
                <w:t xml:space="preserve"> an impact on the electrical characteristics and /or operation of a power generating unit or a power-generating module</w:t>
              </w:r>
              <w:bookmarkEnd w:id="29"/>
              <w:r w:rsidRPr="005A7236">
                <w:rPr>
                  <w:rFonts w:cstheme="minorHAnsi"/>
                  <w:sz w:val="24"/>
                  <w:szCs w:val="24"/>
                </w:rPr>
                <w:t xml:space="preserve">. </w:t>
              </w:r>
            </w:ins>
          </w:p>
          <w:p w14:paraId="3B088203" w14:textId="2A658483" w:rsidR="006D1B74" w:rsidRPr="005A7236" w:rsidRDefault="00504267" w:rsidP="006D1B74">
            <w:pPr>
              <w:jc w:val="both"/>
              <w:rPr>
                <w:ins w:id="30" w:author="Author"/>
                <w:rFonts w:cstheme="minorHAnsi"/>
                <w:sz w:val="24"/>
                <w:szCs w:val="24"/>
              </w:rPr>
            </w:pPr>
            <w:ins w:id="31" w:author="Author">
              <w:r w:rsidRPr="005A7236">
                <w:rPr>
                  <w:rFonts w:cstheme="minorHAnsi"/>
                  <w:sz w:val="24"/>
                  <w:szCs w:val="24"/>
                </w:rPr>
                <w:t xml:space="preserve">(78) </w:t>
              </w:r>
              <w:r w:rsidR="006D1B74" w:rsidRPr="005A7236">
                <w:rPr>
                  <w:rFonts w:cstheme="minorHAnsi"/>
                  <w:sz w:val="24"/>
                  <w:szCs w:val="24"/>
                </w:rPr>
                <w:t xml:space="preserve">‘PGU family’ means a group of PGUs from the same manufacturer with equivalent characteristics to the representative unit which has undergone conformance tests (tested unit), in terms of electrical performance. </w:t>
              </w:r>
              <w:r w:rsidR="006D1B74" w:rsidRPr="00E36B4A">
                <w:rPr>
                  <w:rFonts w:cstheme="minorHAnsi"/>
                  <w:sz w:val="24"/>
                  <w:szCs w:val="24"/>
                </w:rPr>
                <w:t>PGU family members may differ in power and voltage from the representative unit.</w:t>
              </w:r>
              <w:r w:rsidR="006D1B74" w:rsidRPr="005A7236">
                <w:rPr>
                  <w:rFonts w:cstheme="minorHAnsi"/>
                  <w:sz w:val="24"/>
                  <w:szCs w:val="24"/>
                </w:rPr>
                <w:t xml:space="preserve"> The extent of the PGU family will be defined within the compliance scheme. </w:t>
              </w:r>
            </w:ins>
          </w:p>
          <w:p w14:paraId="4844AECB" w14:textId="77777777" w:rsidR="00E8251D" w:rsidRDefault="00504267" w:rsidP="006D1B74">
            <w:pPr>
              <w:spacing w:before="120" w:after="0"/>
              <w:jc w:val="both"/>
              <w:rPr>
                <w:ins w:id="32" w:author="Author"/>
                <w:rFonts w:cstheme="minorHAnsi"/>
                <w:sz w:val="24"/>
                <w:szCs w:val="24"/>
              </w:rPr>
            </w:pPr>
            <w:ins w:id="33" w:author="Author">
              <w:r w:rsidRPr="005A7236">
                <w:rPr>
                  <w:rFonts w:cstheme="minorHAnsi"/>
                  <w:sz w:val="24"/>
                  <w:szCs w:val="24"/>
                </w:rPr>
                <w:t xml:space="preserve">(79) </w:t>
              </w:r>
              <w:r w:rsidR="006D1B74" w:rsidRPr="005A7236">
                <w:rPr>
                  <w:rFonts w:cstheme="minorHAnsi"/>
                  <w:sz w:val="24"/>
                  <w:szCs w:val="24"/>
                </w:rPr>
                <w:t>‘Component family’ means a group of components from the same manufacturer with equivalent characteristics to the representative component which has undergone</w:t>
              </w:r>
              <w:r w:rsidR="006D1B74" w:rsidRPr="00AB70F9">
                <w:rPr>
                  <w:rFonts w:cstheme="minorHAnsi"/>
                  <w:sz w:val="24"/>
                  <w:szCs w:val="24"/>
                </w:rPr>
                <w:t xml:space="preserve"> conformance tests (tested component), in terms of electrical performance. The extent of the </w:t>
              </w:r>
              <w:r w:rsidR="006D1B74">
                <w:rPr>
                  <w:rFonts w:cstheme="minorHAnsi"/>
                  <w:sz w:val="24"/>
                  <w:szCs w:val="24"/>
                </w:rPr>
                <w:t>component</w:t>
              </w:r>
              <w:r w:rsidR="006D1B74" w:rsidRPr="00AB70F9">
                <w:rPr>
                  <w:rFonts w:cstheme="minorHAnsi"/>
                  <w:sz w:val="24"/>
                  <w:szCs w:val="24"/>
                </w:rPr>
                <w:t xml:space="preserve"> family will be defined within the </w:t>
              </w:r>
              <w:r w:rsidR="006D1B74">
                <w:rPr>
                  <w:rFonts w:cstheme="minorHAnsi"/>
                  <w:sz w:val="24"/>
                  <w:szCs w:val="24"/>
                </w:rPr>
                <w:t>compliance</w:t>
              </w:r>
              <w:r w:rsidR="006D1B74" w:rsidRPr="00AB70F9">
                <w:rPr>
                  <w:rFonts w:cstheme="minorHAnsi"/>
                  <w:sz w:val="24"/>
                  <w:szCs w:val="24"/>
                </w:rPr>
                <w:t xml:space="preserve"> scheme</w:t>
              </w:r>
              <w:r w:rsidR="00E8251D">
                <w:rPr>
                  <w:rFonts w:cstheme="minorHAnsi"/>
                  <w:sz w:val="24"/>
                  <w:szCs w:val="24"/>
                </w:rPr>
                <w:t>.</w:t>
              </w:r>
            </w:ins>
          </w:p>
          <w:p w14:paraId="2D520DAE" w14:textId="77777777" w:rsidR="00AD67BC" w:rsidRDefault="00AD67BC" w:rsidP="006D1B74">
            <w:pPr>
              <w:spacing w:before="120" w:after="0"/>
              <w:jc w:val="both"/>
              <w:rPr>
                <w:ins w:id="34" w:author="Author"/>
                <w:rFonts w:cstheme="minorHAnsi"/>
                <w:sz w:val="24"/>
                <w:szCs w:val="24"/>
              </w:rPr>
            </w:pPr>
          </w:p>
          <w:p w14:paraId="602D7BBD" w14:textId="08FDFEDF" w:rsidR="00AD67BC" w:rsidRPr="00AD67BC" w:rsidRDefault="00AD67BC" w:rsidP="00AD67BC">
            <w:pPr>
              <w:jc w:val="both"/>
              <w:rPr>
                <w:ins w:id="35" w:author="Author"/>
                <w:rFonts w:cstheme="minorHAnsi"/>
                <w:sz w:val="24"/>
                <w:szCs w:val="24"/>
              </w:rPr>
            </w:pPr>
            <w:ins w:id="36" w:author="Author">
              <w:r w:rsidRPr="00E36B4A">
                <w:rPr>
                  <w:rFonts w:cstheme="minorHAnsi"/>
                  <w:sz w:val="24"/>
                  <w:szCs w:val="24"/>
                </w:rPr>
                <w:t xml:space="preserve">(80) ‘compliance scheme’ means a compliance verification programme provided by the relevant system operator which shall specify all evaluation and assessment measures to be taken, e.g. equipment certificates, tests, technical documentation and/or simulations, aimed to demonstrate the compliance of a PGM with the specified requirements during the operational notification process. The compliance scheme shall provide detailed </w:t>
              </w:r>
              <w:r w:rsidRPr="00E36B4A">
                <w:rPr>
                  <w:rFonts w:cstheme="minorHAnsi"/>
                  <w:sz w:val="24"/>
                  <w:szCs w:val="24"/>
                </w:rPr>
                <w:lastRenderedPageBreak/>
                <w:t>information on the specified requirements or provide unambiguous references to relevant technical documents and standards. The compliance scheme may specify the format of the statement of compliance as well as further procedural information for embedding the statement of compliance in the operational notification process. Where equipment certificates are applied within the compliance scheme the scheme shall include or provide a reference to a certification scheme. The applied equipment certificates must be valid for the specific equipment installed within the PGM</w:t>
              </w:r>
              <w:r w:rsidRPr="00E36B4A">
                <w:rPr>
                  <w:rFonts w:cstheme="minorHAnsi"/>
                  <w:strike/>
                  <w:sz w:val="24"/>
                  <w:szCs w:val="24"/>
                </w:rPr>
                <w:t xml:space="preserve"> </w:t>
              </w:r>
              <w:r w:rsidRPr="00E36B4A">
                <w:rPr>
                  <w:rFonts w:cstheme="minorHAnsi"/>
                  <w:sz w:val="24"/>
                  <w:szCs w:val="24"/>
                </w:rPr>
                <w:t>which a connection request has been made.</w:t>
              </w:r>
              <w:r w:rsidRPr="00AD67BC">
                <w:rPr>
                  <w:rFonts w:cstheme="minorHAnsi"/>
                  <w:sz w:val="24"/>
                  <w:szCs w:val="24"/>
                </w:rPr>
                <w:t xml:space="preserve"> </w:t>
              </w:r>
            </w:ins>
          </w:p>
          <w:p w14:paraId="4BF0E6D0" w14:textId="704F2A42" w:rsidR="00AD67BC" w:rsidRPr="00E36B4A" w:rsidRDefault="00AD67BC" w:rsidP="00E36B4A">
            <w:pPr>
              <w:spacing w:before="120" w:after="0" w:line="240" w:lineRule="auto"/>
              <w:jc w:val="both"/>
              <w:rPr>
                <w:ins w:id="37" w:author="Author"/>
                <w:rFonts w:cstheme="minorHAnsi"/>
                <w:sz w:val="24"/>
                <w:szCs w:val="24"/>
              </w:rPr>
            </w:pPr>
            <w:ins w:id="38" w:author="Author">
              <w:r w:rsidRPr="00E36B4A">
                <w:rPr>
                  <w:rFonts w:cstheme="minorHAnsi"/>
                  <w:sz w:val="24"/>
                  <w:szCs w:val="24"/>
                </w:rPr>
                <w:t xml:space="preserve">(81) ‘specified requirements’ are provisions on power generation units, power generation modules or their components and which need to be fulfilled </w:t>
              </w:r>
            </w:ins>
          </w:p>
          <w:p w14:paraId="1679CFB8" w14:textId="6BC9B9A1" w:rsidR="002344C1" w:rsidRPr="00AD67BC" w:rsidDel="006D1B74" w:rsidRDefault="00AD67BC" w:rsidP="00AD67BC">
            <w:pPr>
              <w:spacing w:before="120" w:after="0"/>
              <w:jc w:val="both"/>
              <w:rPr>
                <w:del w:id="39" w:author="Author"/>
                <w:rFonts w:ascii="inherit" w:eastAsia="Times New Roman" w:hAnsi="inherit" w:cs="Times New Roman"/>
                <w:sz w:val="24"/>
                <w:szCs w:val="24"/>
                <w:lang w:eastAsia="en-GB"/>
              </w:rPr>
            </w:pPr>
            <w:ins w:id="40" w:author="Author">
              <w:r w:rsidRPr="00E36B4A">
                <w:rPr>
                  <w:rFonts w:cstheme="minorHAnsi"/>
                  <w:sz w:val="24"/>
                  <w:szCs w:val="24"/>
                </w:rPr>
                <w:t>(82) ‘Statement of conformity’ means an attestation based on a conformity assessment that the fulfilment of specified requirements has been successfully</w:t>
              </w:r>
              <w:del w:id="41" w:author="Author">
                <w:r w:rsidR="002344C1" w:rsidRPr="003D572C" w:rsidDel="006D1B74">
                  <w:rPr>
                    <w:rFonts w:cstheme="minorHAnsi"/>
                    <w:w w:val="105"/>
                    <w:rPrChange w:id="42" w:author="Author">
                      <w:rPr>
                        <w:rFonts w:cstheme="minorHAnsi"/>
                        <w:color w:val="0B0B0B"/>
                        <w:w w:val="105"/>
                      </w:rPr>
                    </w:rPrChange>
                  </w:rPr>
                  <w:delText>.</w:delText>
                </w:r>
              </w:del>
            </w:ins>
          </w:p>
          <w:p w14:paraId="10EBCEB1" w14:textId="77777777" w:rsidR="00D67900" w:rsidRDefault="00D67900" w:rsidP="00A72D00">
            <w:pPr>
              <w:jc w:val="both"/>
              <w:rPr>
                <w:ins w:id="43" w:author="Author"/>
                <w:rFonts w:ascii="inherit" w:eastAsia="Times New Roman" w:hAnsi="inherit" w:cs="Times New Roman"/>
                <w:sz w:val="24"/>
                <w:szCs w:val="24"/>
                <w:lang w:eastAsia="en-GB"/>
              </w:rPr>
            </w:pPr>
          </w:p>
          <w:p w14:paraId="6ACE043A" w14:textId="77777777" w:rsidR="006D1B74" w:rsidRDefault="006D1B74" w:rsidP="00A72D00">
            <w:pPr>
              <w:jc w:val="both"/>
              <w:rPr>
                <w:rFonts w:ascii="inherit" w:eastAsia="Times New Roman" w:hAnsi="inherit" w:cs="Times New Roman"/>
                <w:sz w:val="24"/>
                <w:szCs w:val="24"/>
                <w:lang w:eastAsia="en-GB"/>
              </w:rPr>
            </w:pPr>
          </w:p>
          <w:p w14:paraId="513E8CD8" w14:textId="50D0D60D" w:rsidR="001B072C" w:rsidRPr="00BD0415" w:rsidRDefault="001B072C" w:rsidP="000041A0">
            <w:pPr>
              <w:spacing w:before="120" w:after="0" w:line="240" w:lineRule="auto"/>
              <w:jc w:val="both"/>
              <w:rPr>
                <w:rFonts w:ascii="inherit" w:eastAsia="Times New Roman" w:hAnsi="inherit" w:cs="Times New Roman"/>
                <w:sz w:val="24"/>
                <w:szCs w:val="24"/>
                <w:lang w:eastAsia="en-GB"/>
              </w:rPr>
            </w:pPr>
          </w:p>
        </w:tc>
      </w:tr>
    </w:tbl>
    <w:p w14:paraId="1E16F7D0" w14:textId="77777777" w:rsidR="003B7AE9" w:rsidRPr="00BD0415" w:rsidRDefault="003B7AE9" w:rsidP="006277B6">
      <w:pPr>
        <w:pStyle w:val="Heading2"/>
      </w:pPr>
      <w:r w:rsidRPr="00BD0415">
        <w:lastRenderedPageBreak/>
        <w:t>Article 3</w:t>
      </w:r>
    </w:p>
    <w:p w14:paraId="722D9684"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Scope of application</w:t>
      </w:r>
    </w:p>
    <w:p w14:paraId="59F42962" w14:textId="5CCAF9AE"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w:t>
      </w:r>
      <w:r w:rsidRPr="0067364F">
        <w:rPr>
          <w:rFonts w:ascii="inherit" w:eastAsia="Times New Roman" w:hAnsi="inherit" w:cs="Times New Roman"/>
          <w:color w:val="000000"/>
          <w:sz w:val="24"/>
          <w:szCs w:val="24"/>
          <w:lang w:eastAsia="en-GB"/>
        </w:rPr>
        <w:t>.   This Regulation</w:t>
      </w:r>
      <w:r w:rsidRPr="00BD0415">
        <w:rPr>
          <w:rFonts w:ascii="inherit" w:eastAsia="Times New Roman" w:hAnsi="inherit" w:cs="Times New Roman"/>
          <w:color w:val="000000"/>
          <w:sz w:val="24"/>
          <w:szCs w:val="24"/>
          <w:lang w:eastAsia="en-GB"/>
        </w:rPr>
        <w:t xml:space="preserve"> shall apply to new power-generating modules</w:t>
      </w:r>
      <w:r w:rsidR="00A85E01">
        <w:rPr>
          <w:rFonts w:ascii="inherit" w:eastAsia="Times New Roman" w:hAnsi="inherit" w:cs="Times New Roman"/>
          <w:color w:val="000000"/>
          <w:sz w:val="24"/>
          <w:szCs w:val="24"/>
          <w:lang w:eastAsia="en-GB"/>
        </w:rPr>
        <w:t xml:space="preserve">, </w:t>
      </w:r>
      <w:r w:rsidRPr="00BD0415">
        <w:rPr>
          <w:rFonts w:ascii="inherit" w:eastAsia="Times New Roman" w:hAnsi="inherit" w:cs="Times New Roman"/>
          <w:color w:val="000000"/>
          <w:sz w:val="24"/>
          <w:szCs w:val="24"/>
          <w:lang w:eastAsia="en-GB"/>
        </w:rPr>
        <w:t>which are considered significant in accordance with Article 5, unless otherwise provided.</w:t>
      </w:r>
    </w:p>
    <w:p w14:paraId="06E46FF1"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The relevant system operator shall refuse to allow the connection of a power-generating module which does not comply with the requirements set out in this Regulation and which is not covered by a derogation granted by the regulatory authority, or other authority where applicable in a Member State pursuant to Article 60. The relevant system operator shall communicate such refusal, by means of a reasoned statement in writing, to the power-generating facility owner and, unless specified otherwise by the regulatory authority, to the regulatory authority.</w:t>
      </w:r>
    </w:p>
    <w:p w14:paraId="04A73424"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4C72C355" w14:textId="77777777" w:rsidTr="003B7AE9">
        <w:tc>
          <w:tcPr>
            <w:tcW w:w="0" w:type="auto"/>
            <w:shd w:val="clear" w:color="auto" w:fill="auto"/>
            <w:hideMark/>
          </w:tcPr>
          <w:p w14:paraId="1D87F66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0404EFDE" w14:textId="3BEF5A42"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power-generating modules connected to the transmission system and distribution systems, or to parts of the transmission system or distribution systems, of islands of Member States of which the systems are not operated synchronously</w:t>
            </w:r>
            <w:r w:rsidR="000E390E">
              <w:rPr>
                <w:rFonts w:ascii="inherit" w:eastAsia="Times New Roman" w:hAnsi="inherit" w:cs="Times New Roman"/>
                <w:sz w:val="24"/>
                <w:szCs w:val="24"/>
                <w:lang w:eastAsia="en-GB"/>
              </w:rPr>
              <w:t xml:space="preserve"> at 50 Hz</w:t>
            </w:r>
            <w:r w:rsidRPr="00BD0415">
              <w:rPr>
                <w:rFonts w:ascii="inherit" w:eastAsia="Times New Roman" w:hAnsi="inherit" w:cs="Times New Roman"/>
                <w:sz w:val="24"/>
                <w:szCs w:val="24"/>
                <w:lang w:eastAsia="en-GB"/>
              </w:rPr>
              <w:t xml:space="preserve"> with either the Continental Europe, Nordic, Ireland and Northern Ireland or Baltic synchronous area;</w:t>
            </w:r>
          </w:p>
        </w:tc>
      </w:tr>
    </w:tbl>
    <w:p w14:paraId="69BC69BF"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7C6E8572" w14:textId="77777777" w:rsidTr="003B7AE9">
        <w:tc>
          <w:tcPr>
            <w:tcW w:w="0" w:type="auto"/>
            <w:shd w:val="clear" w:color="auto" w:fill="auto"/>
            <w:hideMark/>
          </w:tcPr>
          <w:p w14:paraId="7C31A45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177B9E24" w14:textId="73ADDAFB"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power-generating modules that were installed to provide back-up power </w:t>
            </w:r>
            <w:r w:rsidR="00DC46F3">
              <w:rPr>
                <w:rFonts w:ascii="inherit" w:eastAsia="Times New Roman" w:hAnsi="inherit" w:cs="Times New Roman"/>
                <w:sz w:val="24"/>
                <w:szCs w:val="24"/>
                <w:lang w:eastAsia="en-GB"/>
              </w:rPr>
              <w:t xml:space="preserve">or to supply fully autonomous energy islands </w:t>
            </w:r>
            <w:r w:rsidRPr="00BD0415">
              <w:rPr>
                <w:rFonts w:ascii="inherit" w:eastAsia="Times New Roman" w:hAnsi="inherit" w:cs="Times New Roman"/>
                <w:sz w:val="24"/>
                <w:szCs w:val="24"/>
                <w:lang w:eastAsia="en-GB"/>
              </w:rPr>
              <w:t>and operate in parallel with the system for less than five minutes per calendar month while the system is in normal system state. Parallel operation during maintenance or commissioning tests of that power-generating module shall not count towards the five-minute limit;</w:t>
            </w:r>
          </w:p>
        </w:tc>
      </w:tr>
    </w:tbl>
    <w:p w14:paraId="3702535C"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528EFC81" w14:textId="77777777" w:rsidTr="003B7AE9">
        <w:tc>
          <w:tcPr>
            <w:tcW w:w="0" w:type="auto"/>
            <w:shd w:val="clear" w:color="auto" w:fill="auto"/>
            <w:hideMark/>
          </w:tcPr>
          <w:p w14:paraId="6F44CE7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3DB136C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power-generating modules that do not have a permanent connection point and are used by the system operators to temporarily provide power when normal system capacity is partly or completely unavailable;</w:t>
            </w:r>
          </w:p>
        </w:tc>
      </w:tr>
    </w:tbl>
    <w:p w14:paraId="5279D201"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5"/>
        <w:gridCol w:w="8621"/>
      </w:tblGrid>
      <w:tr w:rsidR="003B7AE9" w:rsidRPr="00BD0415" w14:paraId="607BF02D" w14:textId="77777777" w:rsidTr="003B7AE9">
        <w:tc>
          <w:tcPr>
            <w:tcW w:w="0" w:type="auto"/>
            <w:shd w:val="clear" w:color="auto" w:fill="auto"/>
            <w:hideMark/>
          </w:tcPr>
          <w:p w14:paraId="267A54D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w:t>
            </w:r>
          </w:p>
        </w:tc>
        <w:tc>
          <w:tcPr>
            <w:tcW w:w="0" w:type="auto"/>
            <w:shd w:val="clear" w:color="auto" w:fill="auto"/>
            <w:hideMark/>
          </w:tcPr>
          <w:p w14:paraId="3E15AC33" w14:textId="3A4D1416" w:rsidR="003B7AE9" w:rsidRPr="00BD0415" w:rsidRDefault="001B072C" w:rsidP="001B072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fully integrated network components</w:t>
            </w:r>
            <w:r w:rsidRPr="001B072C">
              <w:rPr>
                <w:rFonts w:ascii="inherit" w:eastAsia="Times New Roman" w:hAnsi="inherit" w:cs="Times New Roman"/>
                <w:sz w:val="24"/>
                <w:szCs w:val="24"/>
                <w:lang w:eastAsia="en-GB"/>
              </w:rPr>
              <w:t xml:space="preserve"> owned by system operators</w:t>
            </w:r>
            <w:r>
              <w:rPr>
                <w:rFonts w:ascii="inherit" w:eastAsia="Times New Roman" w:hAnsi="inherit" w:cs="Times New Roman"/>
                <w:sz w:val="24"/>
                <w:szCs w:val="24"/>
                <w:lang w:eastAsia="en-GB"/>
              </w:rPr>
              <w:t>.</w:t>
            </w:r>
          </w:p>
        </w:tc>
      </w:tr>
    </w:tbl>
    <w:p w14:paraId="544489BB" w14:textId="6CD44473" w:rsidR="000709B9" w:rsidRDefault="000709B9" w:rsidP="000709B9">
      <w:pPr>
        <w:shd w:val="clear" w:color="auto" w:fill="FFFFFF"/>
        <w:spacing w:before="120" w:after="0" w:line="240" w:lineRule="auto"/>
        <w:jc w:val="both"/>
        <w:rPr>
          <w:ins w:id="44" w:author="Autho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lastRenderedPageBreak/>
        <w:t>3</w:t>
      </w:r>
      <w:r w:rsidRPr="00BD0415">
        <w:rPr>
          <w:rFonts w:ascii="inherit" w:eastAsia="Times New Roman" w:hAnsi="inherit" w:cs="Times New Roman"/>
          <w:color w:val="000000"/>
          <w:sz w:val="24"/>
          <w:szCs w:val="24"/>
          <w:lang w:eastAsia="en-GB"/>
        </w:rPr>
        <w:t>.   </w:t>
      </w:r>
      <w:r>
        <w:rPr>
          <w:rFonts w:ascii="inherit" w:eastAsia="Times New Roman" w:hAnsi="inherit" w:cs="Times New Roman"/>
          <w:color w:val="000000"/>
          <w:sz w:val="24"/>
          <w:szCs w:val="24"/>
          <w:lang w:eastAsia="en-GB"/>
        </w:rPr>
        <w:t xml:space="preserve">  </w:t>
      </w:r>
      <w:r w:rsidR="0056149A">
        <w:rPr>
          <w:rFonts w:ascii="inherit" w:eastAsia="Times New Roman" w:hAnsi="inherit" w:cs="Times New Roman"/>
          <w:color w:val="000000"/>
          <w:sz w:val="24"/>
          <w:szCs w:val="24"/>
          <w:lang w:eastAsia="en-GB"/>
        </w:rPr>
        <w:t>Where two synchronous areas are merged, connection requirements set out for the larger synchronous area shall apply to new power-generating modules.</w:t>
      </w:r>
    </w:p>
    <w:p w14:paraId="4F309E4A" w14:textId="01B01897" w:rsidR="00E85A3F" w:rsidRPr="00BD0415" w:rsidRDefault="002925CB" w:rsidP="11070AF8">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
      <w:ins w:id="45" w:author="Author">
        <w:r w:rsidRPr="11070AF8">
          <w:rPr>
            <w:color w:val="FF0000"/>
          </w:rPr>
          <w:t>4</w:t>
        </w:r>
        <w:r w:rsidR="009C1C88" w:rsidRPr="11070AF8">
          <w:rPr>
            <w:color w:val="FF0000"/>
          </w:rPr>
          <w:t>.</w:t>
        </w:r>
        <w:r w:rsidRPr="11070AF8">
          <w:rPr>
            <w:color w:val="FF0000"/>
          </w:rPr>
          <w:t xml:space="preserve"> the documents defining the requirements and the verification of the compliance as defined by each Member State and system operators shall be available also in </w:t>
        </w:r>
        <w:r w:rsidR="511C173E" w:rsidRPr="11070AF8">
          <w:rPr>
            <w:color w:val="FF0000"/>
          </w:rPr>
          <w:t>English</w:t>
        </w:r>
        <w:r w:rsidRPr="11070AF8">
          <w:rPr>
            <w:color w:val="FF0000"/>
          </w:rPr>
          <w:t xml:space="preserve">. Unless the </w:t>
        </w:r>
        <w:r w:rsidR="2870B95F" w:rsidRPr="11070AF8">
          <w:rPr>
            <w:color w:val="FF0000"/>
          </w:rPr>
          <w:t>English</w:t>
        </w:r>
        <w:r w:rsidRPr="11070AF8">
          <w:rPr>
            <w:color w:val="FF0000"/>
          </w:rPr>
          <w:t xml:space="preserve"> is the official language of the Member State, the </w:t>
        </w:r>
        <w:r w:rsidR="513D8A77" w:rsidRPr="11070AF8">
          <w:rPr>
            <w:color w:val="FF0000"/>
          </w:rPr>
          <w:t>English</w:t>
        </w:r>
        <w:r w:rsidRPr="11070AF8">
          <w:rPr>
            <w:color w:val="FF0000"/>
          </w:rPr>
          <w:t xml:space="preserve"> version in case of a translation of the original document shall bear the words "</w:t>
        </w:r>
        <w:commentRangeStart w:id="46"/>
        <w:r w:rsidRPr="11070AF8">
          <w:rPr>
            <w:color w:val="FF0000"/>
          </w:rPr>
          <w:t>Translation of the original document</w:t>
        </w:r>
      </w:ins>
      <w:commentRangeEnd w:id="46"/>
      <w:r w:rsidR="004071DB">
        <w:rPr>
          <w:rStyle w:val="CommentReference"/>
        </w:rPr>
        <w:commentReference w:id="46"/>
      </w:r>
      <w:ins w:id="47" w:author="Author">
        <w:r w:rsidR="009C1C88" w:rsidRPr="11070AF8">
          <w:rPr>
            <w:color w:val="FF0000"/>
          </w:rPr>
          <w:t>”</w:t>
        </w:r>
        <w:r w:rsidRPr="11070AF8">
          <w:rPr>
            <w:color w:val="FF0000"/>
          </w:rPr>
          <w:t>.</w:t>
        </w:r>
      </w:ins>
    </w:p>
    <w:p w14:paraId="0DB9CB69" w14:textId="0A121C1F" w:rsidR="003B7AE9" w:rsidRPr="00BD0415" w:rsidRDefault="003B7AE9" w:rsidP="006277B6">
      <w:pPr>
        <w:pStyle w:val="Heading2"/>
      </w:pPr>
      <w:r w:rsidRPr="00BD0415">
        <w:t>Article 4</w:t>
      </w:r>
    </w:p>
    <w:p w14:paraId="2BBD458D"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Application to existing power-generating modules</w:t>
      </w:r>
    </w:p>
    <w:p w14:paraId="1721F3DD"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Existing power-generating modules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2C886EA9" w14:textId="77777777" w:rsidTr="003B7AE9">
        <w:tc>
          <w:tcPr>
            <w:tcW w:w="0" w:type="auto"/>
            <w:shd w:val="clear" w:color="auto" w:fill="auto"/>
            <w:hideMark/>
          </w:tcPr>
          <w:p w14:paraId="0C951D4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73D7D678" w14:textId="1DCA8050" w:rsidR="00847895" w:rsidRDefault="00BB5311"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the existing</w:t>
            </w:r>
            <w:r w:rsidR="00050A8A">
              <w:rPr>
                <w:rFonts w:ascii="inherit" w:eastAsia="Times New Roman" w:hAnsi="inherit" w:cs="Times New Roman"/>
                <w:sz w:val="24"/>
                <w:szCs w:val="24"/>
                <w:lang w:eastAsia="en-GB"/>
              </w:rPr>
              <w:t xml:space="preserve"> </w:t>
            </w:r>
            <w:r w:rsidR="003B7AE9" w:rsidRPr="00BD0415">
              <w:rPr>
                <w:rFonts w:ascii="inherit" w:eastAsia="Times New Roman" w:hAnsi="inherit" w:cs="Times New Roman"/>
                <w:sz w:val="24"/>
                <w:szCs w:val="24"/>
                <w:lang w:eastAsia="en-GB"/>
              </w:rPr>
              <w:t xml:space="preserve">power-generating module has been </w:t>
            </w:r>
            <w:r w:rsidR="00641610">
              <w:rPr>
                <w:rFonts w:ascii="inherit" w:eastAsia="Times New Roman" w:hAnsi="inherit" w:cs="Times New Roman"/>
                <w:sz w:val="24"/>
                <w:szCs w:val="24"/>
                <w:lang w:eastAsia="en-GB"/>
              </w:rPr>
              <w:t xml:space="preserve">subject to a significant modernisation </w:t>
            </w:r>
            <w:r w:rsidR="00641610" w:rsidRPr="003B7AE9">
              <w:rPr>
                <w:rFonts w:ascii="inherit" w:eastAsia="Times New Roman" w:hAnsi="inherit" w:cs="Times New Roman"/>
                <w:sz w:val="24"/>
                <w:szCs w:val="24"/>
                <w:lang w:eastAsia="en-GB"/>
              </w:rPr>
              <w:t>in accordance with</w:t>
            </w:r>
            <w:r w:rsidR="00641610">
              <w:rPr>
                <w:rFonts w:ascii="inherit" w:eastAsia="Times New Roman" w:hAnsi="inherit" w:cs="Times New Roman"/>
                <w:sz w:val="24"/>
                <w:szCs w:val="24"/>
                <w:lang w:eastAsia="en-GB"/>
              </w:rPr>
              <w:t xml:space="preserve"> the proposal developed according to</w:t>
            </w:r>
            <w:r w:rsidR="00641610" w:rsidRPr="003B7AE9">
              <w:rPr>
                <w:rFonts w:ascii="inherit" w:eastAsia="Times New Roman" w:hAnsi="inherit" w:cs="Times New Roman"/>
                <w:sz w:val="24"/>
                <w:szCs w:val="24"/>
                <w:lang w:eastAsia="en-GB"/>
              </w:rPr>
              <w:t xml:space="preserve"> </w:t>
            </w:r>
            <w:r w:rsidR="00641610">
              <w:rPr>
                <w:rFonts w:ascii="inherit" w:eastAsia="Times New Roman" w:hAnsi="inherit" w:cs="Times New Roman"/>
                <w:sz w:val="24"/>
                <w:szCs w:val="24"/>
                <w:lang w:eastAsia="en-GB"/>
              </w:rPr>
              <w:t>Article 4a;</w:t>
            </w:r>
            <w:r w:rsidR="006B2BA3">
              <w:rPr>
                <w:rFonts w:ascii="inherit" w:eastAsia="Times New Roman" w:hAnsi="inherit" w:cs="Times New Roman"/>
                <w:sz w:val="24"/>
                <w:szCs w:val="24"/>
                <w:lang w:eastAsia="en-GB"/>
              </w:rPr>
              <w:t xml:space="preserve"> or</w:t>
            </w:r>
          </w:p>
          <w:p w14:paraId="4F903AC0" w14:textId="7CA93FF8" w:rsidR="003B7AE9" w:rsidRPr="00BD0415" w:rsidRDefault="003B7AE9" w:rsidP="003B7AE9">
            <w:pPr>
              <w:spacing w:before="120" w:after="0" w:line="240" w:lineRule="auto"/>
              <w:jc w:val="both"/>
              <w:rPr>
                <w:rFonts w:ascii="inherit" w:eastAsia="Times New Roman" w:hAnsi="inherit" w:cs="Times New Roman"/>
                <w:sz w:val="24"/>
                <w:szCs w:val="24"/>
                <w:lang w:eastAsia="en-GB"/>
              </w:rPr>
            </w:pPr>
          </w:p>
          <w:tbl>
            <w:tblPr>
              <w:tblW w:w="5000" w:type="pct"/>
              <w:tblCellMar>
                <w:left w:w="0" w:type="dxa"/>
                <w:right w:w="0" w:type="dxa"/>
              </w:tblCellMar>
              <w:tblLook w:val="04A0" w:firstRow="1" w:lastRow="0" w:firstColumn="1" w:lastColumn="0" w:noHBand="0" w:noVBand="1"/>
            </w:tblPr>
            <w:tblGrid>
              <w:gridCol w:w="4362"/>
              <w:gridCol w:w="4363"/>
            </w:tblGrid>
            <w:tr w:rsidR="003B7AE9" w:rsidRPr="00BD0415" w14:paraId="3296750A" w14:textId="77777777">
              <w:tc>
                <w:tcPr>
                  <w:tcW w:w="0" w:type="auto"/>
                  <w:shd w:val="clear" w:color="auto" w:fill="auto"/>
                  <w:hideMark/>
                </w:tcPr>
                <w:p w14:paraId="6B2AC66B" w14:textId="0408152B" w:rsidR="003B7AE9" w:rsidRPr="00BD0415" w:rsidRDefault="003B7AE9" w:rsidP="003B7AE9">
                  <w:pPr>
                    <w:spacing w:before="120" w:after="0" w:line="240" w:lineRule="auto"/>
                    <w:jc w:val="both"/>
                    <w:rPr>
                      <w:rFonts w:ascii="inherit" w:eastAsia="Times New Roman" w:hAnsi="inherit" w:cs="Times New Roman"/>
                      <w:sz w:val="24"/>
                      <w:szCs w:val="24"/>
                      <w:lang w:eastAsia="en-GB"/>
                    </w:rPr>
                  </w:pPr>
                </w:p>
              </w:tc>
              <w:tc>
                <w:tcPr>
                  <w:tcW w:w="0" w:type="auto"/>
                  <w:shd w:val="clear" w:color="auto" w:fill="auto"/>
                  <w:hideMark/>
                </w:tcPr>
                <w:p w14:paraId="630ADB93" w14:textId="14A9C361" w:rsidR="003B7AE9" w:rsidRPr="00BD0415" w:rsidRDefault="003B7AE9" w:rsidP="003B7AE9">
                  <w:pPr>
                    <w:spacing w:before="120" w:after="0" w:line="240" w:lineRule="auto"/>
                    <w:jc w:val="both"/>
                    <w:rPr>
                      <w:rFonts w:ascii="inherit" w:eastAsia="Times New Roman" w:hAnsi="inherit" w:cs="Times New Roman"/>
                      <w:sz w:val="24"/>
                      <w:szCs w:val="24"/>
                      <w:lang w:eastAsia="en-GB"/>
                    </w:rPr>
                  </w:pPr>
                </w:p>
              </w:tc>
            </w:tr>
          </w:tbl>
          <w:p w14:paraId="5114C3EB"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62"/>
              <w:gridCol w:w="4363"/>
            </w:tblGrid>
            <w:tr w:rsidR="00651E46" w:rsidRPr="00BD0415" w14:paraId="5A89C87C" w14:textId="77777777">
              <w:tc>
                <w:tcPr>
                  <w:tcW w:w="0" w:type="auto"/>
                  <w:shd w:val="clear" w:color="auto" w:fill="auto"/>
                  <w:hideMark/>
                </w:tcPr>
                <w:p w14:paraId="551C682F" w14:textId="1D4681D0" w:rsidR="003B7AE9" w:rsidRPr="00BD0415" w:rsidRDefault="006B2BA3" w:rsidP="003B7AE9">
                  <w:pPr>
                    <w:spacing w:before="120" w:after="0" w:line="240" w:lineRule="auto"/>
                    <w:jc w:val="both"/>
                    <w:rPr>
                      <w:rFonts w:ascii="inherit" w:eastAsia="Times New Roman" w:hAnsi="inherit" w:cs="Times New Roman"/>
                      <w:sz w:val="24"/>
                      <w:szCs w:val="24"/>
                      <w:lang w:eastAsia="en-GB"/>
                    </w:rPr>
                  </w:pPr>
                  <w:r w:rsidDel="006B2BA3">
                    <w:rPr>
                      <w:rFonts w:ascii="inherit" w:eastAsia="Times New Roman" w:hAnsi="inherit" w:cs="Times New Roman"/>
                      <w:sz w:val="24"/>
                      <w:szCs w:val="24"/>
                      <w:lang w:eastAsia="en-GB"/>
                    </w:rPr>
                    <w:t xml:space="preserve"> </w:t>
                  </w:r>
                </w:p>
              </w:tc>
              <w:tc>
                <w:tcPr>
                  <w:tcW w:w="0" w:type="auto"/>
                  <w:shd w:val="clear" w:color="auto" w:fill="auto"/>
                  <w:hideMark/>
                </w:tcPr>
                <w:p w14:paraId="3DD5BF92" w14:textId="46B63189" w:rsidR="003B7AE9" w:rsidRPr="00BD0415" w:rsidRDefault="003B7AE9" w:rsidP="003B7AE9">
                  <w:pPr>
                    <w:spacing w:before="120" w:after="0" w:line="240" w:lineRule="auto"/>
                    <w:jc w:val="both"/>
                    <w:rPr>
                      <w:rFonts w:ascii="inherit" w:eastAsia="Times New Roman" w:hAnsi="inherit" w:cs="Times New Roman"/>
                      <w:sz w:val="24"/>
                      <w:szCs w:val="24"/>
                      <w:lang w:eastAsia="en-GB"/>
                    </w:rPr>
                  </w:pPr>
                </w:p>
              </w:tc>
            </w:tr>
          </w:tbl>
          <w:p w14:paraId="7A55115F"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090A1AB2"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515F14A8" w14:textId="77777777" w:rsidTr="003B7AE9">
        <w:tc>
          <w:tcPr>
            <w:tcW w:w="0" w:type="auto"/>
            <w:shd w:val="clear" w:color="auto" w:fill="auto"/>
            <w:hideMark/>
          </w:tcPr>
          <w:p w14:paraId="63AED53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45365B73" w14:textId="0DE6DD58"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 regulatory authority or, where applicable, a Member State decides to make an existing power-generating module subject to all or some of the requirements of this Regulation, following a proposal from the relevant TSO in accordance with paragraphs 3, 4 and 5.</w:t>
            </w:r>
          </w:p>
        </w:tc>
      </w:tr>
    </w:tbl>
    <w:p w14:paraId="47A84E9E"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For the purposes of this Regulation, a power-generating module shall be considered existing if:</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05A99419" w14:textId="77777777" w:rsidTr="003B7AE9">
        <w:tc>
          <w:tcPr>
            <w:tcW w:w="0" w:type="auto"/>
            <w:shd w:val="clear" w:color="auto" w:fill="auto"/>
            <w:hideMark/>
          </w:tcPr>
          <w:p w14:paraId="1EDCD83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195FA78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it is already connected to the network on the date of entry into force of this Regulation; or</w:t>
            </w:r>
          </w:p>
        </w:tc>
      </w:tr>
    </w:tbl>
    <w:p w14:paraId="55A33835"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7968E8ED" w14:textId="77777777" w:rsidTr="2F3D3F37">
        <w:tc>
          <w:tcPr>
            <w:tcW w:w="0" w:type="auto"/>
            <w:shd w:val="clear" w:color="auto" w:fill="auto"/>
            <w:hideMark/>
          </w:tcPr>
          <w:p w14:paraId="71B01AC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0C000FC0" w14:textId="569736C6"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2F3D3F37">
              <w:rPr>
                <w:rFonts w:ascii="inherit" w:eastAsia="Times New Roman" w:hAnsi="inherit" w:cs="Times New Roman"/>
                <w:sz w:val="24"/>
                <w:szCs w:val="24"/>
                <w:lang w:eastAsia="en-GB"/>
              </w:rPr>
              <w:t>the power-generating facility owner has concluded a final and binding contract for the purchase of the main generating plant by two years after the entry into force of the Regulation</w:t>
            </w:r>
            <w:ins w:id="48" w:author="Author">
              <w:r w:rsidR="000D51FB" w:rsidRPr="2F3D3F37">
                <w:rPr>
                  <w:rFonts w:ascii="inherit" w:eastAsia="Times New Roman" w:hAnsi="inherit" w:cs="Times New Roman"/>
                  <w:sz w:val="24"/>
                  <w:szCs w:val="24"/>
                  <w:lang w:eastAsia="en-GB"/>
                </w:rPr>
                <w:t xml:space="preserve"> and </w:t>
              </w:r>
              <w:r w:rsidR="00FF255A" w:rsidRPr="2F3D3F37">
                <w:rPr>
                  <w:rFonts w:ascii="inherit" w:eastAsia="Times New Roman" w:hAnsi="inherit" w:cs="Times New Roman"/>
                  <w:sz w:val="24"/>
                  <w:szCs w:val="24"/>
                  <w:lang w:eastAsia="en-GB"/>
                </w:rPr>
                <w:t xml:space="preserve">at least </w:t>
              </w:r>
              <w:r w:rsidR="000D51FB" w:rsidRPr="2F3D3F37">
                <w:rPr>
                  <w:rFonts w:ascii="inherit" w:eastAsia="Times New Roman" w:hAnsi="inherit" w:cs="Times New Roman"/>
                  <w:sz w:val="24"/>
                  <w:szCs w:val="24"/>
                  <w:lang w:eastAsia="en-GB"/>
                </w:rPr>
                <w:t xml:space="preserve">one year after the definition of new requirements </w:t>
              </w:r>
              <w:r w:rsidR="008A30F2">
                <w:rPr>
                  <w:rFonts w:ascii="inherit" w:eastAsia="Times New Roman" w:hAnsi="inherit" w:cs="Times New Roman"/>
                  <w:sz w:val="24"/>
                  <w:szCs w:val="24"/>
                  <w:lang w:eastAsia="en-GB"/>
                </w:rPr>
                <w:t xml:space="preserve">and compliance scheme </w:t>
              </w:r>
              <w:r w:rsidR="000D51FB" w:rsidRPr="2F3D3F37">
                <w:rPr>
                  <w:rFonts w:ascii="inherit" w:eastAsia="Times New Roman" w:hAnsi="inherit" w:cs="Times New Roman"/>
                  <w:sz w:val="24"/>
                  <w:szCs w:val="24"/>
                  <w:lang w:eastAsia="en-GB"/>
                </w:rPr>
                <w:t xml:space="preserve">as defined in </w:t>
              </w:r>
              <w:r w:rsidR="00FB6DE0" w:rsidRPr="2F3D3F37">
                <w:rPr>
                  <w:rFonts w:ascii="inherit" w:eastAsia="Times New Roman" w:hAnsi="inherit" w:cs="Times New Roman"/>
                  <w:sz w:val="24"/>
                  <w:szCs w:val="24"/>
                  <w:lang w:eastAsia="en-GB"/>
                </w:rPr>
                <w:t>art</w:t>
              </w:r>
              <w:r w:rsidR="00F62589">
                <w:rPr>
                  <w:rFonts w:ascii="inherit" w:eastAsia="Times New Roman" w:hAnsi="inherit" w:cs="Times New Roman"/>
                  <w:sz w:val="24"/>
                  <w:szCs w:val="24"/>
                  <w:lang w:eastAsia="en-GB"/>
                </w:rPr>
                <w:t>icle</w:t>
              </w:r>
              <w:r w:rsidR="00FB6DE0" w:rsidRPr="2F3D3F37">
                <w:rPr>
                  <w:rFonts w:ascii="inherit" w:eastAsia="Times New Roman" w:hAnsi="inherit" w:cs="Times New Roman"/>
                  <w:sz w:val="24"/>
                  <w:szCs w:val="24"/>
                  <w:lang w:eastAsia="en-GB"/>
                </w:rPr>
                <w:t xml:space="preserve"> 7, whichever </w:t>
              </w:r>
            </w:ins>
            <w:commentRangeStart w:id="49"/>
            <w:r w:rsidR="57D613B3" w:rsidRPr="2F3D3F37">
              <w:rPr>
                <w:rFonts w:ascii="inherit" w:eastAsia="Times New Roman" w:hAnsi="inherit" w:cs="Times New Roman"/>
                <w:sz w:val="24"/>
                <w:szCs w:val="24"/>
                <w:lang w:eastAsia="en-GB"/>
              </w:rPr>
              <w:t xml:space="preserve">it </w:t>
            </w:r>
            <w:ins w:id="50" w:author="Author">
              <w:r w:rsidR="00FB6DE0" w:rsidRPr="2F3D3F37">
                <w:rPr>
                  <w:rFonts w:ascii="inherit" w:eastAsia="Times New Roman" w:hAnsi="inherit" w:cs="Times New Roman"/>
                  <w:sz w:val="24"/>
                  <w:szCs w:val="24"/>
                  <w:lang w:eastAsia="en-GB"/>
                </w:rPr>
                <w:t>is late</w:t>
              </w:r>
              <w:r w:rsidR="00A12B12" w:rsidRPr="2F3D3F37">
                <w:rPr>
                  <w:rFonts w:ascii="inherit" w:eastAsia="Times New Roman" w:hAnsi="inherit" w:cs="Times New Roman"/>
                  <w:sz w:val="24"/>
                  <w:szCs w:val="24"/>
                  <w:lang w:eastAsia="en-GB"/>
                </w:rPr>
                <w:t>r</w:t>
              </w:r>
            </w:ins>
            <w:del w:id="51" w:author="Author">
              <w:r w:rsidRPr="2F3D3F37" w:rsidDel="003B7AE9">
                <w:rPr>
                  <w:rFonts w:ascii="inherit" w:eastAsia="Times New Roman" w:hAnsi="inherit" w:cs="Times New Roman"/>
                  <w:sz w:val="24"/>
                  <w:szCs w:val="24"/>
                  <w:lang w:eastAsia="en-GB"/>
                </w:rPr>
                <w:delText>.</w:delText>
              </w:r>
            </w:del>
            <w:r w:rsidRPr="2F3D3F37">
              <w:rPr>
                <w:rFonts w:ascii="inherit" w:eastAsia="Times New Roman" w:hAnsi="inherit" w:cs="Times New Roman"/>
                <w:sz w:val="24"/>
                <w:szCs w:val="24"/>
                <w:lang w:eastAsia="en-GB"/>
              </w:rPr>
              <w:t xml:space="preserve"> </w:t>
            </w:r>
            <w:commentRangeEnd w:id="49"/>
            <w:r w:rsidR="00B0676A">
              <w:rPr>
                <w:rStyle w:val="CommentReference"/>
              </w:rPr>
              <w:commentReference w:id="49"/>
            </w:r>
          </w:p>
        </w:tc>
      </w:tr>
    </w:tbl>
    <w:p w14:paraId="0CC8A561"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A Member State may provide that in specified circumstances the regulatory authority may determine whether the power-generating module is to be considered an existing power-generating module or a new power-generating module.</w:t>
      </w:r>
    </w:p>
    <w:p w14:paraId="087D1F8E"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Following a public consultation in accordance with Article 10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power-generating modules.</w:t>
      </w:r>
    </w:p>
    <w:p w14:paraId="43304F98" w14:textId="4FE9F312"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For that purpose</w:t>
      </w:r>
      <w:r w:rsidR="00BB5311">
        <w:rPr>
          <w:rFonts w:ascii="inherit" w:eastAsia="Times New Roman" w:hAnsi="inherit" w:cs="Times New Roman"/>
          <w:color w:val="000000"/>
          <w:sz w:val="24"/>
          <w:szCs w:val="24"/>
          <w:lang w:eastAsia="en-GB"/>
        </w:rPr>
        <w:t xml:space="preserve">, the relevant TSO shall carry out </w:t>
      </w:r>
      <w:r w:rsidRPr="00BD0415">
        <w:rPr>
          <w:rFonts w:ascii="inherit" w:eastAsia="Times New Roman" w:hAnsi="inherit" w:cs="Times New Roman"/>
          <w:color w:val="000000"/>
          <w:sz w:val="24"/>
          <w:szCs w:val="24"/>
          <w:lang w:eastAsia="en-GB"/>
        </w:rPr>
        <w:t>a sound and transparent quantitative cost-benefit analysis, in accordance with Articles 38 and 39.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418C415C" w14:textId="77777777" w:rsidTr="003B7AE9">
        <w:tc>
          <w:tcPr>
            <w:tcW w:w="0" w:type="auto"/>
            <w:shd w:val="clear" w:color="auto" w:fill="auto"/>
            <w:hideMark/>
          </w:tcPr>
          <w:p w14:paraId="2F6A5F3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1ED3E1D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costs, in regard to existing power-generating modules, of requiring compliance with this Regulation;</w:t>
            </w:r>
          </w:p>
        </w:tc>
      </w:tr>
    </w:tbl>
    <w:p w14:paraId="3CB4461B"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746044CC" w14:textId="77777777" w:rsidTr="003B7AE9">
        <w:tc>
          <w:tcPr>
            <w:tcW w:w="0" w:type="auto"/>
            <w:shd w:val="clear" w:color="auto" w:fill="auto"/>
            <w:hideMark/>
          </w:tcPr>
          <w:p w14:paraId="6AF251E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6D3DBBF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socioeconomic benefit resulting from applying the requirements set out in this Regulation; and</w:t>
            </w:r>
          </w:p>
        </w:tc>
      </w:tr>
    </w:tbl>
    <w:p w14:paraId="2C3C3920"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3B7AE9" w:rsidRPr="00BD0415" w14:paraId="2808615E" w14:textId="77777777" w:rsidTr="003B7AE9">
        <w:tc>
          <w:tcPr>
            <w:tcW w:w="0" w:type="auto"/>
            <w:shd w:val="clear" w:color="auto" w:fill="auto"/>
            <w:hideMark/>
          </w:tcPr>
          <w:p w14:paraId="1D68539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lastRenderedPageBreak/>
              <w:t>(c)</w:t>
            </w:r>
          </w:p>
        </w:tc>
        <w:tc>
          <w:tcPr>
            <w:tcW w:w="0" w:type="auto"/>
            <w:shd w:val="clear" w:color="auto" w:fill="auto"/>
            <w:hideMark/>
          </w:tcPr>
          <w:p w14:paraId="465AE4C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potential of alternative measures to achieve the required performance.</w:t>
            </w:r>
          </w:p>
        </w:tc>
      </w:tr>
    </w:tbl>
    <w:p w14:paraId="648C2545"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3B7AE9" w:rsidRPr="00BD0415" w14:paraId="6CE27FCE" w14:textId="77777777" w:rsidTr="003B7AE9">
        <w:tc>
          <w:tcPr>
            <w:tcW w:w="0" w:type="auto"/>
            <w:shd w:val="clear" w:color="auto" w:fill="auto"/>
            <w:hideMark/>
          </w:tcPr>
          <w:p w14:paraId="6F7EA4E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68890DC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carry out a preliminary qualitative comparison of costs and benefits;</w:t>
            </w:r>
          </w:p>
        </w:tc>
      </w:tr>
    </w:tbl>
    <w:p w14:paraId="484DECFC"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1551E0C1" w14:textId="77777777" w:rsidTr="003B7AE9">
        <w:tc>
          <w:tcPr>
            <w:tcW w:w="0" w:type="auto"/>
            <w:shd w:val="clear" w:color="auto" w:fill="auto"/>
            <w:hideMark/>
          </w:tcPr>
          <w:p w14:paraId="70894FC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5EC70D30" w14:textId="41F6CD31"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obtain approval from the relevant regulatory authority or, where applicable, the Member State</w:t>
            </w:r>
            <w:r w:rsidR="00870583">
              <w:rPr>
                <w:rFonts w:ascii="inherit" w:eastAsia="Times New Roman" w:hAnsi="inherit" w:cs="Times New Roman"/>
                <w:sz w:val="24"/>
                <w:szCs w:val="24"/>
                <w:lang w:eastAsia="en-GB"/>
              </w:rPr>
              <w:t xml:space="preserve"> </w:t>
            </w:r>
            <w:r w:rsidR="00870583" w:rsidRPr="00870583">
              <w:rPr>
                <w:rFonts w:ascii="inherit" w:eastAsia="Times New Roman" w:hAnsi="inherit" w:cs="Times New Roman"/>
                <w:sz w:val="24"/>
                <w:szCs w:val="24"/>
                <w:lang w:eastAsia="en-GB"/>
              </w:rPr>
              <w:t xml:space="preserve">to proceed with a </w:t>
            </w:r>
            <w:r w:rsidR="00870583" w:rsidRPr="00BD0415">
              <w:rPr>
                <w:rFonts w:ascii="inherit" w:eastAsia="Times New Roman" w:hAnsi="inherit" w:cs="Times New Roman"/>
                <w:color w:val="000000"/>
                <w:sz w:val="24"/>
                <w:szCs w:val="24"/>
                <w:lang w:eastAsia="en-GB"/>
              </w:rPr>
              <w:t xml:space="preserve">quantitative cost-benefit analysis </w:t>
            </w:r>
            <w:r w:rsidR="00870583" w:rsidRPr="00870583">
              <w:rPr>
                <w:rFonts w:ascii="inherit" w:eastAsia="Times New Roman" w:hAnsi="inherit" w:cs="Times New Roman"/>
                <w:sz w:val="24"/>
                <w:szCs w:val="24"/>
                <w:lang w:eastAsia="en-GB"/>
              </w:rPr>
              <w:t xml:space="preserve">based on the preliminary </w:t>
            </w:r>
            <w:r w:rsidR="00870583">
              <w:rPr>
                <w:rFonts w:ascii="inherit" w:eastAsia="Times New Roman" w:hAnsi="inherit" w:cs="Times New Roman"/>
                <w:sz w:val="24"/>
                <w:szCs w:val="24"/>
                <w:lang w:eastAsia="en-GB"/>
              </w:rPr>
              <w:t xml:space="preserve">qualitative </w:t>
            </w:r>
            <w:r w:rsidR="00870583" w:rsidRPr="00BD0415">
              <w:rPr>
                <w:rFonts w:ascii="inherit" w:eastAsia="Times New Roman" w:hAnsi="inherit" w:cs="Times New Roman"/>
                <w:sz w:val="24"/>
                <w:szCs w:val="24"/>
                <w:lang w:eastAsia="en-GB"/>
              </w:rPr>
              <w:t>comparison of costs and benefits</w:t>
            </w:r>
            <w:r w:rsidRPr="00BD0415">
              <w:rPr>
                <w:rFonts w:ascii="inherit" w:eastAsia="Times New Roman" w:hAnsi="inherit" w:cs="Times New Roman"/>
                <w:sz w:val="24"/>
                <w:szCs w:val="24"/>
                <w:lang w:eastAsia="en-GB"/>
              </w:rPr>
              <w:t>.</w:t>
            </w:r>
          </w:p>
        </w:tc>
      </w:tr>
    </w:tbl>
    <w:p w14:paraId="0127F853"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power-generating modules within six months of receipt of the report and the recommendation of the relevant TSO in accordance with Article 38(4). The decision of the regulatory authority or, where applicable, the Member State shall be published.</w:t>
      </w:r>
    </w:p>
    <w:p w14:paraId="756E4212"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6.   The relevant TSO shall take account of the legitimate expectations of power-generating facility owners as part of the assessment of the application of this Regulation to existing power-generating modules.</w:t>
      </w:r>
    </w:p>
    <w:p w14:paraId="66E70C75" w14:textId="053E06F9"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7.   The relevant TSO may assess the application of some or all of the provisions of this Regulation to existing power-generating modules every three years in accordance with the criteria and process set out in paragraphs 3 to 5.</w:t>
      </w:r>
    </w:p>
    <w:p w14:paraId="379E3EF9" w14:textId="77777777" w:rsidR="007478D6" w:rsidRDefault="007478D6" w:rsidP="007478D6">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31DC46E7" w14:textId="5F9F2F6E" w:rsidR="007478D6" w:rsidRPr="00D049F3" w:rsidRDefault="007478D6" w:rsidP="00263285">
      <w:pPr>
        <w:pStyle w:val="BodyText"/>
        <w:spacing w:before="100"/>
        <w:ind w:right="173"/>
        <w:rPr>
          <w:rFonts w:ascii="inherit" w:eastAsia="Microsoft Sans Serif" w:hAnsi="inherit" w:cstheme="minorHAnsi"/>
          <w:color w:val="0078D3"/>
          <w:szCs w:val="24"/>
          <w:u w:val="single" w:color="0078D3"/>
          <w:lang w:val="en-US"/>
        </w:rPr>
      </w:pPr>
      <w:r w:rsidRPr="00D049F3">
        <w:rPr>
          <w:rFonts w:ascii="inherit" w:eastAsia="Microsoft Sans Serif" w:hAnsi="inherit" w:cstheme="minorHAnsi"/>
          <w:color w:val="0078D3"/>
          <w:spacing w:val="-1"/>
          <w:szCs w:val="24"/>
          <w:lang w:val="en-US"/>
        </w:rPr>
        <w:t xml:space="preserve"> </w:t>
      </w:r>
    </w:p>
    <w:p w14:paraId="57F9627A" w14:textId="7C8291D6" w:rsidR="007478D6" w:rsidRPr="00BD0415" w:rsidRDefault="007478D6"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4A696BE2" w14:textId="3C2A1AA7" w:rsidR="000671BF" w:rsidRPr="000671BF" w:rsidRDefault="000671BF" w:rsidP="000671BF">
      <w:pPr>
        <w:pStyle w:val="Heading2"/>
      </w:pPr>
      <w:r w:rsidRPr="003B7AE9">
        <w:t xml:space="preserve">Article </w:t>
      </w:r>
      <w:r w:rsidRPr="000671BF">
        <w:t>4a</w:t>
      </w:r>
    </w:p>
    <w:p w14:paraId="495CAADF" w14:textId="64E039A6" w:rsidR="000671BF" w:rsidRPr="00070F64" w:rsidRDefault="000671BF" w:rsidP="000671BF">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Pr>
          <w:rFonts w:ascii="inherit" w:eastAsia="Times New Roman" w:hAnsi="inherit" w:cs="Times New Roman"/>
          <w:b/>
          <w:bCs/>
          <w:color w:val="000000"/>
          <w:sz w:val="24"/>
          <w:szCs w:val="24"/>
          <w:lang w:eastAsia="en-GB"/>
        </w:rPr>
        <w:t>Significant modernisation</w:t>
      </w:r>
    </w:p>
    <w:p w14:paraId="03140AD3" w14:textId="534D325D" w:rsidR="000671BF" w:rsidRDefault="000671BF" w:rsidP="000671B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1. Proposals for defining significant modernisation of power-generating modules and the requirements applicable in those cases shall be subject to approval by</w:t>
      </w:r>
      <w:r w:rsidRPr="005C6F7F">
        <w:rPr>
          <w:rFonts w:ascii="inherit" w:eastAsia="Times New Roman" w:hAnsi="inherit" w:cs="Times New Roman"/>
          <w:color w:val="000000"/>
          <w:sz w:val="24"/>
          <w:szCs w:val="24"/>
          <w:lang w:eastAsia="en-GB"/>
        </w:rPr>
        <w:t xml:space="preserve"> the relevant regulatory authority or, where applicable, the Member State. </w:t>
      </w:r>
    </w:p>
    <w:p w14:paraId="32F00404" w14:textId="062F4310" w:rsidR="000671BF" w:rsidRDefault="000671BF" w:rsidP="000671BF">
      <w:pPr>
        <w:shd w:val="clear" w:color="auto" w:fill="FFFFFF"/>
        <w:spacing w:before="120" w:after="0" w:line="240" w:lineRule="auto"/>
        <w:jc w:val="both"/>
        <w:rPr>
          <w:rFonts w:ascii="inherit" w:eastAsia="Times New Roman" w:hAnsi="inherit" w:cs="Times New Roman"/>
          <w:color w:val="000000"/>
          <w:sz w:val="24"/>
          <w:szCs w:val="24"/>
          <w:lang w:eastAsia="en-GB"/>
        </w:rPr>
      </w:pPr>
      <w:r w:rsidRPr="005C6F7F">
        <w:rPr>
          <w:rFonts w:ascii="inherit" w:eastAsia="Times New Roman" w:hAnsi="inherit" w:cs="Times New Roman"/>
          <w:color w:val="000000"/>
          <w:sz w:val="24"/>
          <w:szCs w:val="24"/>
          <w:lang w:eastAsia="en-GB"/>
        </w:rPr>
        <w:t>I</w:t>
      </w:r>
      <w:r>
        <w:rPr>
          <w:rFonts w:ascii="inherit" w:eastAsia="Times New Roman" w:hAnsi="inherit" w:cs="Times New Roman"/>
          <w:color w:val="000000"/>
          <w:sz w:val="24"/>
          <w:szCs w:val="24"/>
          <w:lang w:eastAsia="en-GB"/>
        </w:rPr>
        <w:t xml:space="preserve">n developing the proposals, the TSO shall </w:t>
      </w:r>
      <w:r w:rsidRPr="00842F1A">
        <w:rPr>
          <w:rFonts w:ascii="inherit" w:eastAsia="Times New Roman" w:hAnsi="inherit" w:cs="Times New Roman"/>
          <w:color w:val="000000"/>
          <w:sz w:val="24"/>
          <w:szCs w:val="24"/>
          <w:lang w:eastAsia="en-GB"/>
        </w:rPr>
        <w:t xml:space="preserve">coordinate with </w:t>
      </w:r>
      <w:commentRangeStart w:id="52"/>
      <w:r>
        <w:rPr>
          <w:rFonts w:ascii="inherit" w:eastAsia="Times New Roman" w:hAnsi="inherit" w:cs="Times New Roman"/>
          <w:color w:val="000000"/>
          <w:sz w:val="24"/>
          <w:szCs w:val="24"/>
          <w:lang w:eastAsia="en-GB"/>
        </w:rPr>
        <w:t>relevant</w:t>
      </w:r>
      <w:commentRangeEnd w:id="52"/>
      <w:r w:rsidR="0030118B">
        <w:rPr>
          <w:rStyle w:val="CommentReference"/>
        </w:rPr>
        <w:commentReference w:id="52"/>
      </w:r>
      <w:r w:rsidRPr="00842F1A">
        <w:rPr>
          <w:rFonts w:ascii="inherit" w:eastAsia="Times New Roman" w:hAnsi="inherit" w:cs="Times New Roman"/>
          <w:color w:val="000000"/>
          <w:sz w:val="24"/>
          <w:szCs w:val="24"/>
          <w:lang w:eastAsia="en-GB"/>
        </w:rPr>
        <w:t xml:space="preserve"> DSOs</w:t>
      </w:r>
      <w:ins w:id="53" w:author="Author">
        <w:r w:rsidR="00F73853">
          <w:rPr>
            <w:rFonts w:ascii="inherit" w:eastAsia="Times New Roman" w:hAnsi="inherit" w:cs="Times New Roman"/>
            <w:color w:val="000000"/>
            <w:sz w:val="24"/>
            <w:szCs w:val="24"/>
            <w:lang w:eastAsia="en-GB"/>
          </w:rPr>
          <w:t xml:space="preserve"> and stakeholders</w:t>
        </w:r>
      </w:ins>
      <w:r>
        <w:rPr>
          <w:rFonts w:ascii="inherit" w:eastAsia="Times New Roman" w:hAnsi="inherit" w:cs="Times New Roman"/>
          <w:color w:val="000000"/>
          <w:sz w:val="24"/>
          <w:szCs w:val="24"/>
          <w:lang w:eastAsia="en-GB"/>
        </w:rPr>
        <w:t xml:space="preserve"> and </w:t>
      </w:r>
      <w:r w:rsidRPr="00842F1A">
        <w:rPr>
          <w:rFonts w:ascii="inherit" w:eastAsia="Times New Roman" w:hAnsi="inherit" w:cs="Times New Roman"/>
          <w:color w:val="000000"/>
          <w:sz w:val="24"/>
          <w:szCs w:val="24"/>
          <w:lang w:eastAsia="en-GB"/>
        </w:rPr>
        <w:t xml:space="preserve">conduct a public consultation in accordance with Article </w:t>
      </w:r>
      <w:r w:rsidRPr="000671BF">
        <w:rPr>
          <w:rFonts w:ascii="inherit" w:eastAsia="Times New Roman" w:hAnsi="inherit" w:cs="Times New Roman"/>
          <w:color w:val="000000"/>
          <w:sz w:val="24"/>
          <w:szCs w:val="24"/>
          <w:lang w:eastAsia="en-GB"/>
        </w:rPr>
        <w:t>10</w:t>
      </w:r>
      <w:r>
        <w:rPr>
          <w:rFonts w:ascii="inherit" w:eastAsia="Times New Roman" w:hAnsi="inherit" w:cs="Times New Roman"/>
          <w:color w:val="000000"/>
          <w:sz w:val="24"/>
          <w:szCs w:val="24"/>
          <w:lang w:eastAsia="en-GB"/>
        </w:rPr>
        <w:t>.</w:t>
      </w:r>
    </w:p>
    <w:p w14:paraId="3CD6CC3F" w14:textId="77777777" w:rsidR="000671BF" w:rsidRPr="00842F1A" w:rsidRDefault="000671BF" w:rsidP="000671B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2. The definition of significant modernisation shall t</w:t>
      </w:r>
      <w:r w:rsidRPr="00842F1A">
        <w:rPr>
          <w:rFonts w:ascii="inherit" w:eastAsia="Times New Roman" w:hAnsi="inherit" w:cs="Times New Roman"/>
          <w:color w:val="000000"/>
          <w:sz w:val="24"/>
          <w:szCs w:val="24"/>
          <w:lang w:eastAsia="en-GB"/>
        </w:rPr>
        <w:t xml:space="preserve">ake into account at least the following </w:t>
      </w:r>
      <w:r>
        <w:rPr>
          <w:rFonts w:ascii="inherit" w:eastAsia="Times New Roman" w:hAnsi="inherit" w:cs="Times New Roman"/>
          <w:color w:val="000000"/>
          <w:sz w:val="24"/>
          <w:szCs w:val="24"/>
          <w:lang w:eastAsia="en-GB"/>
        </w:rPr>
        <w:t>criteria</w:t>
      </w:r>
      <w:r w:rsidRPr="00842F1A">
        <w:rPr>
          <w:rFonts w:ascii="inherit" w:eastAsia="Times New Roman" w:hAnsi="inherit" w:cs="Times New Roman"/>
          <w:color w:val="000000"/>
          <w:sz w:val="24"/>
          <w:szCs w:val="24"/>
          <w:lang w:eastAsia="en-GB"/>
        </w:rPr>
        <w:t>:</w:t>
      </w:r>
    </w:p>
    <w:p w14:paraId="17665F9C" w14:textId="028902F3" w:rsidR="000671BF" w:rsidRPr="00842F1A" w:rsidRDefault="000671BF" w:rsidP="000671BF">
      <w:pPr>
        <w:pStyle w:val="ListParagraph"/>
        <w:numPr>
          <w:ilvl w:val="0"/>
          <w:numId w:val="17"/>
        </w:numPr>
        <w:shd w:val="clear" w:color="auto" w:fill="FFFFFF"/>
        <w:spacing w:before="120" w:after="0" w:line="240" w:lineRule="auto"/>
        <w:ind w:left="720"/>
        <w:jc w:val="both"/>
        <w:rPr>
          <w:rFonts w:ascii="inherit" w:eastAsia="Times New Roman" w:hAnsi="inherit" w:cs="Times New Roman"/>
          <w:color w:val="000000"/>
          <w:sz w:val="24"/>
          <w:szCs w:val="24"/>
          <w:lang w:eastAsia="en-GB"/>
        </w:rPr>
      </w:pPr>
      <w:r w:rsidRPr="00842F1A">
        <w:rPr>
          <w:rFonts w:ascii="inherit" w:eastAsia="Times New Roman" w:hAnsi="inherit" w:cs="Times New Roman"/>
          <w:color w:val="000000"/>
          <w:sz w:val="24"/>
          <w:szCs w:val="24"/>
          <w:lang w:eastAsia="en-GB"/>
        </w:rPr>
        <w:t>an increase above the existing maximum capacity of the power-generating module</w:t>
      </w:r>
      <w:r>
        <w:rPr>
          <w:rFonts w:ascii="inherit" w:eastAsia="Times New Roman" w:hAnsi="inherit" w:cs="Times New Roman"/>
          <w:color w:val="000000"/>
          <w:sz w:val="24"/>
          <w:szCs w:val="24"/>
          <w:lang w:eastAsia="en-GB"/>
        </w:rPr>
        <w:t xml:space="preserve">, </w:t>
      </w:r>
      <w:r w:rsidRPr="007F2B1A">
        <w:rPr>
          <w:rFonts w:ascii="inherit" w:eastAsia="Times New Roman" w:hAnsi="inherit" w:cs="Times New Roman"/>
          <w:color w:val="000000"/>
          <w:sz w:val="24"/>
          <w:szCs w:val="24"/>
          <w:lang w:eastAsia="en-GB"/>
        </w:rPr>
        <w:t>whether this increase results from one mod</w:t>
      </w:r>
      <w:r>
        <w:rPr>
          <w:rFonts w:ascii="inherit" w:eastAsia="Times New Roman" w:hAnsi="inherit" w:cs="Times New Roman"/>
          <w:color w:val="000000"/>
          <w:sz w:val="24"/>
          <w:szCs w:val="24"/>
          <w:lang w:eastAsia="en-GB"/>
        </w:rPr>
        <w:t>ernisation</w:t>
      </w:r>
      <w:r w:rsidRPr="007F2B1A">
        <w:rPr>
          <w:rFonts w:ascii="inherit" w:eastAsia="Times New Roman" w:hAnsi="inherit" w:cs="Times New Roman"/>
          <w:color w:val="000000"/>
          <w:sz w:val="24"/>
          <w:szCs w:val="24"/>
          <w:lang w:eastAsia="en-GB"/>
        </w:rPr>
        <w:t xml:space="preserve"> or several successive mod</w:t>
      </w:r>
      <w:r>
        <w:rPr>
          <w:rFonts w:ascii="inherit" w:eastAsia="Times New Roman" w:hAnsi="inherit" w:cs="Times New Roman"/>
          <w:color w:val="000000"/>
          <w:sz w:val="24"/>
          <w:szCs w:val="24"/>
          <w:lang w:eastAsia="en-GB"/>
        </w:rPr>
        <w:t>ernisations,</w:t>
      </w:r>
      <w:r w:rsidRPr="00842F1A">
        <w:rPr>
          <w:rFonts w:ascii="inherit" w:eastAsia="Times New Roman" w:hAnsi="inherit" w:cs="Times New Roman"/>
          <w:color w:val="000000"/>
          <w:sz w:val="24"/>
          <w:szCs w:val="24"/>
          <w:lang w:eastAsia="en-GB"/>
        </w:rPr>
        <w:t xml:space="preserve"> of a minimum percentage to be defined in the </w:t>
      </w:r>
      <w:r w:rsidRPr="00BA4DD7">
        <w:rPr>
          <w:rFonts w:ascii="inherit" w:eastAsia="Times New Roman" w:hAnsi="inherit" w:cs="Times New Roman"/>
          <w:color w:val="000000"/>
          <w:sz w:val="24"/>
          <w:szCs w:val="24"/>
          <w:lang w:eastAsia="en-GB"/>
        </w:rPr>
        <w:t>range 5-20 % (</w:t>
      </w:r>
      <w:r w:rsidR="00367575" w:rsidRPr="00BA4DD7">
        <w:rPr>
          <w:rFonts w:ascii="inherit" w:eastAsia="Times New Roman" w:hAnsi="inherit" w:cs="Times New Roman"/>
          <w:color w:val="000000"/>
          <w:sz w:val="24"/>
          <w:szCs w:val="24"/>
          <w:lang w:eastAsia="en-GB"/>
        </w:rPr>
        <w:t>within</w:t>
      </w:r>
      <w:r w:rsidR="00367575">
        <w:rPr>
          <w:rFonts w:ascii="inherit" w:eastAsia="Times New Roman" w:hAnsi="inherit" w:cs="Times New Roman"/>
          <w:color w:val="000000"/>
          <w:sz w:val="24"/>
          <w:szCs w:val="24"/>
          <w:lang w:eastAsia="en-GB"/>
        </w:rPr>
        <w:t xml:space="preserve"> this range</w:t>
      </w:r>
      <w:r w:rsidR="00CD0010">
        <w:rPr>
          <w:rFonts w:ascii="inherit" w:eastAsia="Times New Roman" w:hAnsi="inherit" w:cs="Times New Roman"/>
          <w:color w:val="000000"/>
          <w:sz w:val="24"/>
          <w:szCs w:val="24"/>
          <w:lang w:eastAsia="en-GB"/>
        </w:rPr>
        <w:t>,</w:t>
      </w:r>
      <w:r w:rsidR="00367575">
        <w:rPr>
          <w:rFonts w:ascii="inherit" w:eastAsia="Times New Roman" w:hAnsi="inherit" w:cs="Times New Roman"/>
          <w:color w:val="000000"/>
          <w:sz w:val="24"/>
          <w:szCs w:val="24"/>
          <w:lang w:eastAsia="en-GB"/>
        </w:rPr>
        <w:t xml:space="preserve"> </w:t>
      </w:r>
      <w:r>
        <w:rPr>
          <w:rFonts w:ascii="inherit" w:eastAsia="Times New Roman" w:hAnsi="inherit" w:cs="Times New Roman"/>
          <w:color w:val="000000"/>
          <w:sz w:val="24"/>
          <w:szCs w:val="24"/>
          <w:lang w:eastAsia="en-GB"/>
        </w:rPr>
        <w:t>different percentage</w:t>
      </w:r>
      <w:r w:rsidR="00CD0010">
        <w:rPr>
          <w:rFonts w:ascii="inherit" w:eastAsia="Times New Roman" w:hAnsi="inherit" w:cs="Times New Roman"/>
          <w:color w:val="000000"/>
          <w:sz w:val="24"/>
          <w:szCs w:val="24"/>
          <w:lang w:eastAsia="en-GB"/>
        </w:rPr>
        <w:t>s</w:t>
      </w:r>
      <w:r>
        <w:rPr>
          <w:rFonts w:ascii="inherit" w:eastAsia="Times New Roman" w:hAnsi="inherit" w:cs="Times New Roman"/>
          <w:color w:val="000000"/>
          <w:sz w:val="24"/>
          <w:szCs w:val="24"/>
          <w:lang w:eastAsia="en-GB"/>
        </w:rPr>
        <w:t xml:space="preserve"> </w:t>
      </w:r>
      <w:r w:rsidR="00050A8A" w:rsidRPr="00184A89">
        <w:rPr>
          <w:rFonts w:ascii="inherit" w:eastAsia="Times New Roman" w:hAnsi="inherit" w:cs="Times New Roman"/>
          <w:color w:val="000000"/>
          <w:sz w:val="24"/>
          <w:szCs w:val="24"/>
          <w:lang w:eastAsia="en-GB"/>
        </w:rPr>
        <w:t>may</w:t>
      </w:r>
      <w:r>
        <w:rPr>
          <w:rFonts w:ascii="inherit" w:eastAsia="Times New Roman" w:hAnsi="inherit" w:cs="Times New Roman"/>
          <w:color w:val="000000"/>
          <w:sz w:val="24"/>
          <w:szCs w:val="24"/>
          <w:lang w:eastAsia="en-GB"/>
        </w:rPr>
        <w:t xml:space="preserve"> be </w:t>
      </w:r>
      <w:r w:rsidR="00367575">
        <w:rPr>
          <w:rFonts w:ascii="inherit" w:eastAsia="Times New Roman" w:hAnsi="inherit" w:cs="Times New Roman"/>
          <w:color w:val="000000"/>
          <w:sz w:val="24"/>
          <w:szCs w:val="24"/>
          <w:lang w:eastAsia="en-GB"/>
        </w:rPr>
        <w:t>defined</w:t>
      </w:r>
      <w:r>
        <w:rPr>
          <w:rFonts w:ascii="inherit" w:eastAsia="Times New Roman" w:hAnsi="inherit" w:cs="Times New Roman"/>
          <w:color w:val="000000"/>
          <w:sz w:val="24"/>
          <w:szCs w:val="24"/>
          <w:lang w:eastAsia="en-GB"/>
        </w:rPr>
        <w:t xml:space="preserve"> for different technologies depending on their constraints)</w:t>
      </w:r>
      <w:ins w:id="54" w:author="Author">
        <w:r w:rsidR="00A0174D">
          <w:rPr>
            <w:rFonts w:ascii="inherit" w:eastAsia="Times New Roman" w:hAnsi="inherit" w:cs="Times New Roman"/>
            <w:color w:val="000000"/>
            <w:sz w:val="24"/>
            <w:szCs w:val="24"/>
            <w:lang w:eastAsia="en-GB"/>
          </w:rPr>
          <w:t xml:space="preserve">. </w:t>
        </w:r>
      </w:ins>
      <w:del w:id="55" w:author="Author">
        <w:r w:rsidRPr="00842F1A" w:rsidDel="009A140B">
          <w:rPr>
            <w:rFonts w:ascii="inherit" w:eastAsia="Times New Roman" w:hAnsi="inherit" w:cs="Times New Roman"/>
            <w:color w:val="000000"/>
            <w:sz w:val="24"/>
            <w:szCs w:val="24"/>
            <w:lang w:eastAsia="en-GB"/>
          </w:rPr>
          <w:delText>;</w:delText>
        </w:r>
      </w:del>
      <w:ins w:id="56" w:author="Author">
        <w:r w:rsidR="00A0174D">
          <w:rPr>
            <w:rFonts w:ascii="inherit" w:eastAsia="Times New Roman" w:hAnsi="inherit" w:cs="Times New Roman"/>
            <w:color w:val="000000"/>
            <w:sz w:val="24"/>
            <w:szCs w:val="24"/>
            <w:lang w:eastAsia="en-GB"/>
          </w:rPr>
          <w:t>W</w:t>
        </w:r>
        <w:r w:rsidR="00DF54F4">
          <w:rPr>
            <w:rFonts w:ascii="inherit" w:eastAsia="Times New Roman" w:hAnsi="inherit" w:cs="Times New Roman"/>
            <w:color w:val="000000"/>
            <w:sz w:val="24"/>
            <w:szCs w:val="24"/>
            <w:lang w:eastAsia="en-GB"/>
          </w:rPr>
          <w:t xml:space="preserve">hen maximum capacity of power generating module is increased by adding </w:t>
        </w:r>
        <w:r w:rsidR="00FE714E">
          <w:rPr>
            <w:rFonts w:ascii="inherit" w:eastAsia="Times New Roman" w:hAnsi="inherit" w:cs="Times New Roman"/>
            <w:color w:val="000000"/>
            <w:sz w:val="24"/>
            <w:szCs w:val="24"/>
            <w:lang w:eastAsia="en-GB"/>
          </w:rPr>
          <w:t xml:space="preserve">only </w:t>
        </w:r>
        <w:r w:rsidR="00DF54F4">
          <w:rPr>
            <w:rFonts w:ascii="inherit" w:eastAsia="Times New Roman" w:hAnsi="inherit" w:cs="Times New Roman"/>
            <w:color w:val="000000"/>
            <w:sz w:val="24"/>
            <w:szCs w:val="24"/>
            <w:lang w:eastAsia="en-GB"/>
          </w:rPr>
          <w:t>a new</w:t>
        </w:r>
        <w:r w:rsidR="00F21C07">
          <w:rPr>
            <w:rFonts w:ascii="inherit" w:eastAsia="Times New Roman" w:hAnsi="inherit" w:cs="Times New Roman"/>
            <w:color w:val="000000"/>
            <w:sz w:val="24"/>
            <w:szCs w:val="24"/>
            <w:lang w:eastAsia="en-GB"/>
          </w:rPr>
          <w:t xml:space="preserve"> power generating unit, the new requirements does not apply to the existing one</w:t>
        </w:r>
        <w:r w:rsidR="00FE714E">
          <w:rPr>
            <w:rFonts w:ascii="inherit" w:eastAsia="Times New Roman" w:hAnsi="inherit" w:cs="Times New Roman"/>
            <w:color w:val="000000"/>
            <w:sz w:val="24"/>
            <w:szCs w:val="24"/>
            <w:lang w:eastAsia="en-GB"/>
          </w:rPr>
          <w:t>(</w:t>
        </w:r>
        <w:commentRangeStart w:id="57"/>
        <w:r w:rsidR="00FE714E">
          <w:rPr>
            <w:rFonts w:ascii="inherit" w:eastAsia="Times New Roman" w:hAnsi="inherit" w:cs="Times New Roman"/>
            <w:color w:val="000000"/>
            <w:sz w:val="24"/>
            <w:szCs w:val="24"/>
            <w:lang w:eastAsia="en-GB"/>
          </w:rPr>
          <w:t>s</w:t>
        </w:r>
        <w:commentRangeEnd w:id="57"/>
        <w:r w:rsidR="00DE350F">
          <w:rPr>
            <w:rStyle w:val="CommentReference"/>
          </w:rPr>
          <w:commentReference w:id="57"/>
        </w:r>
        <w:r w:rsidR="00FE714E">
          <w:rPr>
            <w:rFonts w:ascii="inherit" w:eastAsia="Times New Roman" w:hAnsi="inherit" w:cs="Times New Roman"/>
            <w:color w:val="000000"/>
            <w:sz w:val="24"/>
            <w:szCs w:val="24"/>
            <w:lang w:eastAsia="en-GB"/>
          </w:rPr>
          <w:t>)</w:t>
        </w:r>
        <w:r w:rsidR="00690D64">
          <w:rPr>
            <w:rFonts w:ascii="inherit" w:eastAsia="Times New Roman" w:hAnsi="inherit" w:cs="Times New Roman"/>
            <w:color w:val="000000"/>
            <w:sz w:val="24"/>
            <w:szCs w:val="24"/>
            <w:lang w:eastAsia="en-GB"/>
          </w:rPr>
          <w:t>;</w:t>
        </w:r>
      </w:ins>
    </w:p>
    <w:p w14:paraId="4D6EAB87" w14:textId="5F303691" w:rsidR="000671BF" w:rsidRDefault="000671BF" w:rsidP="000671BF">
      <w:pPr>
        <w:pStyle w:val="ListParagraph"/>
        <w:numPr>
          <w:ilvl w:val="0"/>
          <w:numId w:val="17"/>
        </w:numPr>
        <w:shd w:val="clear" w:color="auto" w:fill="FFFFFF"/>
        <w:spacing w:before="120" w:after="0" w:line="240" w:lineRule="auto"/>
        <w:ind w:left="720"/>
        <w:jc w:val="both"/>
        <w:rPr>
          <w:rFonts w:ascii="inherit" w:eastAsia="Times New Roman" w:hAnsi="inherit" w:cs="Times New Roman"/>
          <w:color w:val="000000"/>
          <w:sz w:val="24"/>
          <w:szCs w:val="24"/>
          <w:lang w:eastAsia="en-GB"/>
        </w:rPr>
      </w:pPr>
      <w:r w:rsidRPr="00842F1A">
        <w:rPr>
          <w:rFonts w:ascii="inherit" w:eastAsia="Times New Roman" w:hAnsi="inherit" w:cs="Times New Roman"/>
          <w:color w:val="000000"/>
          <w:sz w:val="24"/>
          <w:szCs w:val="24"/>
          <w:lang w:eastAsia="en-GB"/>
        </w:rPr>
        <w:t>a deviation from the reactive power capability of the power</w:t>
      </w:r>
      <w:r>
        <w:rPr>
          <w:rFonts w:ascii="inherit" w:eastAsia="Times New Roman" w:hAnsi="inherit" w:cs="Times New Roman"/>
          <w:color w:val="000000"/>
          <w:sz w:val="24"/>
          <w:szCs w:val="24"/>
          <w:lang w:eastAsia="en-GB"/>
        </w:rPr>
        <w:t>-</w:t>
      </w:r>
      <w:r w:rsidRPr="00842F1A">
        <w:rPr>
          <w:rFonts w:ascii="inherit" w:eastAsia="Times New Roman" w:hAnsi="inherit" w:cs="Times New Roman"/>
          <w:color w:val="000000"/>
          <w:sz w:val="24"/>
          <w:szCs w:val="24"/>
          <w:lang w:eastAsia="en-GB"/>
        </w:rPr>
        <w:t>generating module</w:t>
      </w:r>
      <w:r>
        <w:rPr>
          <w:rFonts w:ascii="inherit" w:eastAsia="Times New Roman" w:hAnsi="inherit" w:cs="Times New Roman"/>
          <w:sz w:val="24"/>
          <w:szCs w:val="24"/>
          <w:lang w:eastAsia="en-GB"/>
        </w:rPr>
        <w:t xml:space="preserve">, </w:t>
      </w:r>
      <w:r w:rsidRPr="007F2B1A">
        <w:rPr>
          <w:rFonts w:ascii="inherit" w:eastAsia="Times New Roman" w:hAnsi="inherit" w:cs="Times New Roman"/>
          <w:color w:val="000000"/>
          <w:sz w:val="24"/>
          <w:szCs w:val="24"/>
          <w:lang w:eastAsia="en-GB"/>
        </w:rPr>
        <w:t xml:space="preserve">whether this </w:t>
      </w:r>
      <w:r>
        <w:rPr>
          <w:rFonts w:ascii="inherit" w:eastAsia="Times New Roman" w:hAnsi="inherit" w:cs="Times New Roman"/>
          <w:color w:val="000000"/>
          <w:sz w:val="24"/>
          <w:szCs w:val="24"/>
          <w:lang w:eastAsia="en-GB"/>
        </w:rPr>
        <w:t>deviation</w:t>
      </w:r>
      <w:r w:rsidRPr="007F2B1A">
        <w:rPr>
          <w:rFonts w:ascii="inherit" w:eastAsia="Times New Roman" w:hAnsi="inherit" w:cs="Times New Roman"/>
          <w:color w:val="000000"/>
          <w:sz w:val="24"/>
          <w:szCs w:val="24"/>
          <w:lang w:eastAsia="en-GB"/>
        </w:rPr>
        <w:t xml:space="preserve"> results from one mod</w:t>
      </w:r>
      <w:r>
        <w:rPr>
          <w:rFonts w:ascii="inherit" w:eastAsia="Times New Roman" w:hAnsi="inherit" w:cs="Times New Roman"/>
          <w:color w:val="000000"/>
          <w:sz w:val="24"/>
          <w:szCs w:val="24"/>
          <w:lang w:eastAsia="en-GB"/>
        </w:rPr>
        <w:t>ernisation</w:t>
      </w:r>
      <w:r w:rsidRPr="007F2B1A">
        <w:rPr>
          <w:rFonts w:ascii="inherit" w:eastAsia="Times New Roman" w:hAnsi="inherit" w:cs="Times New Roman"/>
          <w:color w:val="000000"/>
          <w:sz w:val="24"/>
          <w:szCs w:val="24"/>
          <w:lang w:eastAsia="en-GB"/>
        </w:rPr>
        <w:t xml:space="preserve"> or several successive mod</w:t>
      </w:r>
      <w:r>
        <w:rPr>
          <w:rFonts w:ascii="inherit" w:eastAsia="Times New Roman" w:hAnsi="inherit" w:cs="Times New Roman"/>
          <w:color w:val="000000"/>
          <w:sz w:val="24"/>
          <w:szCs w:val="24"/>
          <w:lang w:eastAsia="en-GB"/>
        </w:rPr>
        <w:t>ernisations,</w:t>
      </w:r>
      <w:r w:rsidRPr="00842F1A">
        <w:rPr>
          <w:rFonts w:ascii="inherit" w:eastAsia="Times New Roman" w:hAnsi="inherit" w:cs="Times New Roman"/>
          <w:color w:val="000000"/>
          <w:sz w:val="24"/>
          <w:szCs w:val="24"/>
          <w:lang w:eastAsia="en-GB"/>
        </w:rPr>
        <w:t xml:space="preserve"> of a minimum percentage to be defined in the range </w:t>
      </w:r>
      <w:commentRangeStart w:id="58"/>
      <w:r w:rsidRPr="00842F1A">
        <w:rPr>
          <w:rFonts w:ascii="inherit" w:eastAsia="Times New Roman" w:hAnsi="inherit" w:cs="Times New Roman"/>
          <w:color w:val="000000"/>
          <w:sz w:val="24"/>
          <w:szCs w:val="24"/>
          <w:highlight w:val="yellow"/>
          <w:lang w:eastAsia="en-GB"/>
        </w:rPr>
        <w:t>X-</w:t>
      </w:r>
      <w:r w:rsidR="002F2538">
        <w:rPr>
          <w:rFonts w:ascii="inherit" w:eastAsia="Times New Roman" w:hAnsi="inherit" w:cs="Times New Roman"/>
          <w:color w:val="000000"/>
          <w:sz w:val="24"/>
          <w:szCs w:val="24"/>
          <w:highlight w:val="yellow"/>
          <w:lang w:eastAsia="en-GB"/>
        </w:rPr>
        <w:t>Y</w:t>
      </w:r>
      <w:r w:rsidRPr="00842F1A">
        <w:rPr>
          <w:rFonts w:ascii="inherit" w:eastAsia="Times New Roman" w:hAnsi="inherit" w:cs="Times New Roman"/>
          <w:color w:val="000000"/>
          <w:sz w:val="24"/>
          <w:szCs w:val="24"/>
          <w:lang w:eastAsia="en-GB"/>
        </w:rPr>
        <w:t xml:space="preserve"> </w:t>
      </w:r>
      <w:commentRangeEnd w:id="58"/>
      <w:r w:rsidR="00B0771A">
        <w:rPr>
          <w:rStyle w:val="CommentReference"/>
        </w:rPr>
        <w:commentReference w:id="58"/>
      </w:r>
      <w:r w:rsidRPr="00842F1A">
        <w:rPr>
          <w:rFonts w:ascii="inherit" w:eastAsia="Times New Roman" w:hAnsi="inherit" w:cs="Times New Roman"/>
          <w:color w:val="000000"/>
          <w:sz w:val="24"/>
          <w:szCs w:val="24"/>
          <w:lang w:eastAsia="en-GB"/>
        </w:rPr>
        <w:t>%;</w:t>
      </w:r>
      <w:ins w:id="59" w:author="Author">
        <w:r w:rsidR="00835FC5">
          <w:rPr>
            <w:rFonts w:ascii="inherit" w:eastAsia="Times New Roman" w:hAnsi="inherit" w:cs="Times New Roman"/>
            <w:color w:val="000000"/>
            <w:sz w:val="24"/>
            <w:szCs w:val="24"/>
            <w:lang w:eastAsia="en-GB"/>
          </w:rPr>
          <w:t xml:space="preserve"> when </w:t>
        </w:r>
        <w:r w:rsidR="00835FC5">
          <w:rPr>
            <w:rFonts w:ascii="inherit" w:eastAsia="Times New Roman" w:hAnsi="inherit" w:cs="Times New Roman"/>
            <w:color w:val="000000"/>
            <w:sz w:val="24"/>
            <w:szCs w:val="24"/>
            <w:lang w:eastAsia="en-GB"/>
          </w:rPr>
          <w:lastRenderedPageBreak/>
          <w:t xml:space="preserve">the </w:t>
        </w:r>
        <w:r w:rsidR="007460E7">
          <w:rPr>
            <w:rFonts w:ascii="inherit" w:eastAsia="Times New Roman" w:hAnsi="inherit" w:cs="Times New Roman"/>
            <w:color w:val="000000"/>
            <w:sz w:val="24"/>
            <w:szCs w:val="24"/>
            <w:lang w:eastAsia="en-GB"/>
          </w:rPr>
          <w:t xml:space="preserve">change in reactive power is due to the installation of a new </w:t>
        </w:r>
        <w:r w:rsidR="00D6518A">
          <w:rPr>
            <w:rFonts w:ascii="inherit" w:eastAsia="Times New Roman" w:hAnsi="inherit" w:cs="Times New Roman"/>
            <w:color w:val="000000"/>
            <w:sz w:val="24"/>
            <w:szCs w:val="24"/>
            <w:lang w:eastAsia="en-GB"/>
          </w:rPr>
          <w:t xml:space="preserve">power </w:t>
        </w:r>
        <w:r w:rsidR="007460E7">
          <w:rPr>
            <w:rFonts w:ascii="inherit" w:eastAsia="Times New Roman" w:hAnsi="inherit" w:cs="Times New Roman"/>
            <w:color w:val="000000"/>
            <w:sz w:val="24"/>
            <w:szCs w:val="24"/>
            <w:lang w:eastAsia="en-GB"/>
          </w:rPr>
          <w:t xml:space="preserve">generating unit, the existing </w:t>
        </w:r>
        <w:r w:rsidR="00D6518A">
          <w:rPr>
            <w:rFonts w:ascii="inherit" w:eastAsia="Times New Roman" w:hAnsi="inherit" w:cs="Times New Roman"/>
            <w:color w:val="000000"/>
            <w:sz w:val="24"/>
            <w:szCs w:val="24"/>
            <w:lang w:eastAsia="en-GB"/>
          </w:rPr>
          <w:t xml:space="preserve">power </w:t>
        </w:r>
        <w:r w:rsidR="007460E7">
          <w:rPr>
            <w:rFonts w:ascii="inherit" w:eastAsia="Times New Roman" w:hAnsi="inherit" w:cs="Times New Roman"/>
            <w:color w:val="000000"/>
            <w:sz w:val="24"/>
            <w:szCs w:val="24"/>
            <w:lang w:eastAsia="en-GB"/>
          </w:rPr>
          <w:t>generating unit</w:t>
        </w:r>
        <w:r w:rsidR="00D6518A">
          <w:rPr>
            <w:rFonts w:ascii="inherit" w:eastAsia="Times New Roman" w:hAnsi="inherit" w:cs="Times New Roman"/>
            <w:color w:val="000000"/>
            <w:sz w:val="24"/>
            <w:szCs w:val="24"/>
            <w:lang w:eastAsia="en-GB"/>
          </w:rPr>
          <w:t>(s) shall not be subject to modernization;</w:t>
        </w:r>
      </w:ins>
    </w:p>
    <w:p w14:paraId="29B73B4D" w14:textId="0EC96310" w:rsidR="000671BF" w:rsidRDefault="000671BF" w:rsidP="000671BF">
      <w:pPr>
        <w:pStyle w:val="ListParagraph"/>
        <w:numPr>
          <w:ilvl w:val="0"/>
          <w:numId w:val="17"/>
        </w:numPr>
        <w:shd w:val="clear" w:color="auto" w:fill="FFFFFF"/>
        <w:spacing w:before="120" w:after="0" w:line="240" w:lineRule="auto"/>
        <w:ind w:left="720"/>
        <w:jc w:val="both"/>
        <w:rPr>
          <w:rFonts w:ascii="inherit" w:eastAsia="Times New Roman" w:hAnsi="inherit" w:cs="Times New Roman"/>
          <w:color w:val="000000"/>
          <w:sz w:val="24"/>
          <w:szCs w:val="24"/>
          <w:lang w:eastAsia="en-GB"/>
        </w:rPr>
      </w:pPr>
      <w:r w:rsidRPr="00842F1A">
        <w:rPr>
          <w:rFonts w:ascii="inherit" w:eastAsia="Times New Roman" w:hAnsi="inherit" w:cs="Times New Roman"/>
          <w:color w:val="000000"/>
          <w:sz w:val="24"/>
          <w:szCs w:val="24"/>
          <w:lang w:eastAsia="en-GB"/>
        </w:rPr>
        <w:t>a change</w:t>
      </w:r>
      <w:ins w:id="60" w:author="Author">
        <w:r w:rsidR="00CF79E7">
          <w:rPr>
            <w:rFonts w:ascii="inherit" w:eastAsia="Times New Roman" w:hAnsi="inherit" w:cs="Times New Roman"/>
            <w:color w:val="000000"/>
            <w:sz w:val="24"/>
            <w:szCs w:val="24"/>
            <w:lang w:eastAsia="en-GB"/>
          </w:rPr>
          <w:t xml:space="preserve"> of components/assets that de</w:t>
        </w:r>
        <w:r w:rsidR="00F405B8">
          <w:rPr>
            <w:rFonts w:ascii="inherit" w:eastAsia="Times New Roman" w:hAnsi="inherit" w:cs="Times New Roman"/>
            <w:color w:val="000000"/>
            <w:sz w:val="24"/>
            <w:szCs w:val="24"/>
            <w:lang w:eastAsia="en-GB"/>
          </w:rPr>
          <w:t>crement</w:t>
        </w:r>
      </w:ins>
      <w:del w:id="61" w:author="Author">
        <w:r w:rsidRPr="00842F1A" w:rsidDel="00F405B8">
          <w:rPr>
            <w:rFonts w:ascii="inherit" w:eastAsia="Times New Roman" w:hAnsi="inherit" w:cs="Times New Roman"/>
            <w:color w:val="000000"/>
            <w:sz w:val="24"/>
            <w:szCs w:val="24"/>
            <w:lang w:eastAsia="en-GB"/>
          </w:rPr>
          <w:delText xml:space="preserve"> in</w:delText>
        </w:r>
      </w:del>
      <w:r w:rsidRPr="00842F1A">
        <w:rPr>
          <w:rFonts w:ascii="inherit" w:eastAsia="Times New Roman" w:hAnsi="inherit" w:cs="Times New Roman"/>
          <w:color w:val="000000"/>
          <w:sz w:val="24"/>
          <w:szCs w:val="24"/>
          <w:lang w:eastAsia="en-GB"/>
        </w:rPr>
        <w:t xml:space="preserve"> frequency stability and active power management capabilities</w:t>
      </w:r>
      <w:r>
        <w:rPr>
          <w:rFonts w:ascii="inherit" w:eastAsia="Times New Roman" w:hAnsi="inherit" w:cs="Times New Roman"/>
          <w:color w:val="000000"/>
          <w:sz w:val="24"/>
          <w:szCs w:val="24"/>
          <w:lang w:eastAsia="en-GB"/>
        </w:rPr>
        <w:t xml:space="preserve">, </w:t>
      </w:r>
      <w:r w:rsidRPr="007F2B1A">
        <w:rPr>
          <w:rFonts w:ascii="inherit" w:eastAsia="Times New Roman" w:hAnsi="inherit" w:cs="Times New Roman"/>
          <w:color w:val="000000"/>
          <w:sz w:val="24"/>
          <w:szCs w:val="24"/>
          <w:lang w:eastAsia="en-GB"/>
        </w:rPr>
        <w:t xml:space="preserve">whether this </w:t>
      </w:r>
      <w:r>
        <w:rPr>
          <w:rFonts w:ascii="inherit" w:eastAsia="Times New Roman" w:hAnsi="inherit" w:cs="Times New Roman"/>
          <w:color w:val="000000"/>
          <w:sz w:val="24"/>
          <w:szCs w:val="24"/>
          <w:lang w:eastAsia="en-GB"/>
        </w:rPr>
        <w:t>change</w:t>
      </w:r>
      <w:r w:rsidRPr="007F2B1A">
        <w:rPr>
          <w:rFonts w:ascii="inherit" w:eastAsia="Times New Roman" w:hAnsi="inherit" w:cs="Times New Roman"/>
          <w:color w:val="000000"/>
          <w:sz w:val="24"/>
          <w:szCs w:val="24"/>
          <w:lang w:eastAsia="en-GB"/>
        </w:rPr>
        <w:t xml:space="preserve"> results from one mod</w:t>
      </w:r>
      <w:r>
        <w:rPr>
          <w:rFonts w:ascii="inherit" w:eastAsia="Times New Roman" w:hAnsi="inherit" w:cs="Times New Roman"/>
          <w:color w:val="000000"/>
          <w:sz w:val="24"/>
          <w:szCs w:val="24"/>
          <w:lang w:eastAsia="en-GB"/>
        </w:rPr>
        <w:t>ernisation</w:t>
      </w:r>
      <w:r w:rsidRPr="007F2B1A">
        <w:rPr>
          <w:rFonts w:ascii="inherit" w:eastAsia="Times New Roman" w:hAnsi="inherit" w:cs="Times New Roman"/>
          <w:color w:val="000000"/>
          <w:sz w:val="24"/>
          <w:szCs w:val="24"/>
          <w:lang w:eastAsia="en-GB"/>
        </w:rPr>
        <w:t xml:space="preserve"> or several successive mod</w:t>
      </w:r>
      <w:r>
        <w:rPr>
          <w:rFonts w:ascii="inherit" w:eastAsia="Times New Roman" w:hAnsi="inherit" w:cs="Times New Roman"/>
          <w:color w:val="000000"/>
          <w:sz w:val="24"/>
          <w:szCs w:val="24"/>
          <w:lang w:eastAsia="en-GB"/>
        </w:rPr>
        <w:t>ernisations,</w:t>
      </w:r>
      <w:r w:rsidRPr="00842F1A">
        <w:rPr>
          <w:rFonts w:ascii="inherit" w:eastAsia="Times New Roman" w:hAnsi="inherit" w:cs="Times New Roman"/>
          <w:color w:val="000000"/>
          <w:sz w:val="24"/>
          <w:szCs w:val="24"/>
          <w:lang w:eastAsia="en-GB"/>
        </w:rPr>
        <w:t xml:space="preserve"> </w:t>
      </w:r>
      <w:r>
        <w:rPr>
          <w:rFonts w:ascii="inherit" w:eastAsia="Times New Roman" w:hAnsi="inherit" w:cs="Times New Roman"/>
          <w:color w:val="000000"/>
          <w:sz w:val="24"/>
          <w:szCs w:val="24"/>
          <w:lang w:eastAsia="en-GB"/>
        </w:rPr>
        <w:t>of the</w:t>
      </w:r>
      <w:r w:rsidRPr="00057827">
        <w:rPr>
          <w:rFonts w:ascii="inherit" w:eastAsia="Times New Roman" w:hAnsi="inherit" w:cs="Times New Roman"/>
          <w:color w:val="000000"/>
          <w:sz w:val="24"/>
          <w:szCs w:val="24"/>
          <w:lang w:eastAsia="en-GB"/>
        </w:rPr>
        <w:t xml:space="preserve"> </w:t>
      </w:r>
      <w:r w:rsidRPr="00910649">
        <w:rPr>
          <w:rFonts w:ascii="inherit" w:eastAsia="Times New Roman" w:hAnsi="inherit" w:cs="Times New Roman"/>
          <w:color w:val="000000"/>
          <w:sz w:val="24"/>
          <w:szCs w:val="24"/>
          <w:lang w:eastAsia="en-GB"/>
        </w:rPr>
        <w:t>power</w:t>
      </w:r>
      <w:r>
        <w:rPr>
          <w:rFonts w:ascii="inherit" w:eastAsia="Times New Roman" w:hAnsi="inherit" w:cs="Times New Roman"/>
          <w:color w:val="000000"/>
          <w:sz w:val="24"/>
          <w:szCs w:val="24"/>
          <w:lang w:eastAsia="en-GB"/>
        </w:rPr>
        <w:t>-</w:t>
      </w:r>
      <w:r w:rsidRPr="00910649">
        <w:rPr>
          <w:rFonts w:ascii="inherit" w:eastAsia="Times New Roman" w:hAnsi="inherit" w:cs="Times New Roman"/>
          <w:color w:val="000000"/>
          <w:sz w:val="24"/>
          <w:szCs w:val="24"/>
          <w:lang w:eastAsia="en-GB"/>
        </w:rPr>
        <w:t>generating module</w:t>
      </w:r>
      <w:r>
        <w:rPr>
          <w:rFonts w:ascii="inherit" w:eastAsia="Times New Roman" w:hAnsi="inherit" w:cs="Times New Roman"/>
          <w:color w:val="000000"/>
          <w:sz w:val="24"/>
          <w:szCs w:val="24"/>
          <w:lang w:eastAsia="en-GB"/>
        </w:rPr>
        <w:t>;</w:t>
      </w:r>
      <w:r w:rsidR="00302E44">
        <w:rPr>
          <w:rFonts w:ascii="inherit" w:eastAsia="Times New Roman" w:hAnsi="inherit" w:cs="Times New Roman"/>
          <w:color w:val="000000"/>
          <w:sz w:val="24"/>
          <w:szCs w:val="24"/>
          <w:lang w:eastAsia="en-GB"/>
        </w:rPr>
        <w:t xml:space="preserve"> and</w:t>
      </w:r>
    </w:p>
    <w:p w14:paraId="61E2A0C4" w14:textId="3307B70A" w:rsidR="001557EB" w:rsidRDefault="000671BF" w:rsidP="00426287">
      <w:pPr>
        <w:pStyle w:val="ListParagraph"/>
        <w:numPr>
          <w:ilvl w:val="0"/>
          <w:numId w:val="17"/>
        </w:numPr>
        <w:shd w:val="clear" w:color="auto" w:fill="FFFFFF"/>
        <w:spacing w:before="120" w:after="0" w:line="240" w:lineRule="auto"/>
        <w:ind w:left="720"/>
        <w:jc w:val="both"/>
        <w:rPr>
          <w:ins w:id="62" w:author="Author"/>
          <w:rFonts w:ascii="inherit" w:eastAsia="Times New Roman" w:hAnsi="inherit" w:cs="Times New Roman"/>
          <w:color w:val="000000"/>
          <w:sz w:val="24"/>
          <w:szCs w:val="24"/>
          <w:lang w:eastAsia="en-GB"/>
        </w:rPr>
      </w:pPr>
      <w:r w:rsidRPr="00842F1A">
        <w:rPr>
          <w:rFonts w:ascii="inherit" w:eastAsia="Times New Roman" w:hAnsi="inherit" w:cs="Times New Roman"/>
          <w:color w:val="000000"/>
          <w:sz w:val="24"/>
          <w:szCs w:val="24"/>
          <w:lang w:eastAsia="en-GB"/>
        </w:rPr>
        <w:t xml:space="preserve">a change of components/assets of a </w:t>
      </w:r>
      <w:r w:rsidRPr="00910649">
        <w:rPr>
          <w:rFonts w:ascii="inherit" w:eastAsia="Times New Roman" w:hAnsi="inherit" w:cs="Times New Roman"/>
          <w:color w:val="000000"/>
          <w:sz w:val="24"/>
          <w:szCs w:val="24"/>
          <w:lang w:eastAsia="en-GB"/>
        </w:rPr>
        <w:t>power</w:t>
      </w:r>
      <w:r>
        <w:rPr>
          <w:rFonts w:ascii="inherit" w:eastAsia="Times New Roman" w:hAnsi="inherit" w:cs="Times New Roman"/>
          <w:color w:val="000000"/>
          <w:sz w:val="24"/>
          <w:szCs w:val="24"/>
          <w:lang w:eastAsia="en-GB"/>
        </w:rPr>
        <w:t>-</w:t>
      </w:r>
      <w:r w:rsidRPr="00910649">
        <w:rPr>
          <w:rFonts w:ascii="inherit" w:eastAsia="Times New Roman" w:hAnsi="inherit" w:cs="Times New Roman"/>
          <w:color w:val="000000"/>
          <w:sz w:val="24"/>
          <w:szCs w:val="24"/>
          <w:lang w:eastAsia="en-GB"/>
        </w:rPr>
        <w:t>generating module</w:t>
      </w:r>
      <w:r>
        <w:rPr>
          <w:rFonts w:ascii="inherit" w:eastAsia="Times New Roman" w:hAnsi="inherit" w:cs="Times New Roman"/>
          <w:color w:val="000000"/>
          <w:sz w:val="24"/>
          <w:szCs w:val="24"/>
          <w:lang w:eastAsia="en-GB"/>
        </w:rPr>
        <w:t xml:space="preserve"> </w:t>
      </w:r>
      <w:r>
        <w:rPr>
          <w:rFonts w:ascii="inherit" w:eastAsia="Times New Roman" w:hAnsi="inherit" w:cs="Times New Roman"/>
          <w:sz w:val="24"/>
          <w:szCs w:val="24"/>
          <w:lang w:eastAsia="en-GB"/>
        </w:rPr>
        <w:t>or electricity storage module</w:t>
      </w:r>
      <w:r w:rsidRPr="00057827">
        <w:rPr>
          <w:rFonts w:ascii="inherit" w:eastAsia="Times New Roman" w:hAnsi="inherit" w:cs="Times New Roman"/>
          <w:color w:val="000000"/>
          <w:sz w:val="24"/>
          <w:szCs w:val="24"/>
          <w:lang w:eastAsia="en-GB"/>
        </w:rPr>
        <w:t xml:space="preserve"> </w:t>
      </w:r>
      <w:r>
        <w:rPr>
          <w:rFonts w:ascii="inherit" w:eastAsia="Times New Roman" w:hAnsi="inherit" w:cs="Times New Roman"/>
          <w:color w:val="000000"/>
          <w:sz w:val="24"/>
          <w:szCs w:val="24"/>
          <w:lang w:eastAsia="en-GB"/>
        </w:rPr>
        <w:t xml:space="preserve">apart from maintenance </w:t>
      </w:r>
      <w:r w:rsidR="00302E44">
        <w:rPr>
          <w:rFonts w:ascii="inherit" w:eastAsia="Times New Roman" w:hAnsi="inherit" w:cs="Times New Roman"/>
          <w:color w:val="000000"/>
          <w:sz w:val="24"/>
          <w:szCs w:val="24"/>
          <w:lang w:eastAsia="en-GB"/>
        </w:rPr>
        <w:t xml:space="preserve">and repair </w:t>
      </w:r>
      <w:r>
        <w:rPr>
          <w:rFonts w:ascii="inherit" w:eastAsia="Times New Roman" w:hAnsi="inherit" w:cs="Times New Roman"/>
          <w:color w:val="000000"/>
          <w:sz w:val="24"/>
          <w:szCs w:val="24"/>
          <w:lang w:eastAsia="en-GB"/>
        </w:rPr>
        <w:t>activities and spare parts</w:t>
      </w:r>
      <w:r w:rsidR="00302E44">
        <w:rPr>
          <w:rFonts w:ascii="inherit" w:eastAsia="Times New Roman" w:hAnsi="inherit" w:cs="Times New Roman"/>
          <w:color w:val="000000"/>
          <w:sz w:val="24"/>
          <w:szCs w:val="24"/>
          <w:lang w:eastAsia="en-GB"/>
        </w:rPr>
        <w:t xml:space="preserve">, </w:t>
      </w:r>
      <w:r w:rsidR="00302E44" w:rsidRPr="00302E44">
        <w:rPr>
          <w:rFonts w:ascii="inherit" w:eastAsia="Times New Roman" w:hAnsi="inherit" w:cs="Times New Roman"/>
          <w:color w:val="000000"/>
          <w:sz w:val="24"/>
          <w:szCs w:val="24"/>
          <w:u w:val="single"/>
          <w:lang w:val="en-US" w:eastAsia="en-GB"/>
        </w:rPr>
        <w:t>whether</w:t>
      </w:r>
      <w:r w:rsidR="00302E44" w:rsidRPr="00302E44">
        <w:rPr>
          <w:rFonts w:ascii="inherit" w:eastAsia="Times New Roman" w:hAnsi="inherit" w:cs="Times New Roman"/>
          <w:color w:val="000000"/>
          <w:sz w:val="24"/>
          <w:szCs w:val="24"/>
          <w:lang w:val="en-US" w:eastAsia="en-GB"/>
        </w:rPr>
        <w:t xml:space="preserve"> </w:t>
      </w:r>
      <w:r w:rsidR="00302E44" w:rsidRPr="00302E44">
        <w:rPr>
          <w:rFonts w:ascii="inherit" w:eastAsia="Times New Roman" w:hAnsi="inherit" w:cs="Times New Roman"/>
          <w:color w:val="000000"/>
          <w:sz w:val="24"/>
          <w:szCs w:val="24"/>
          <w:u w:val="single"/>
          <w:lang w:val="en-US" w:eastAsia="en-GB"/>
        </w:rPr>
        <w:t>or not those parts are purchased new at the time of their incorporation in the power</w:t>
      </w:r>
      <w:r w:rsidR="00302E44" w:rsidRPr="00302E44">
        <w:rPr>
          <w:rFonts w:ascii="inherit" w:eastAsia="Times New Roman" w:hAnsi="inherit" w:cs="Times New Roman"/>
          <w:color w:val="000000"/>
          <w:sz w:val="24"/>
          <w:szCs w:val="24"/>
          <w:lang w:val="en-US" w:eastAsia="en-GB"/>
        </w:rPr>
        <w:t xml:space="preserve"> </w:t>
      </w:r>
      <w:r w:rsidR="00302E44" w:rsidRPr="00302E44">
        <w:rPr>
          <w:rFonts w:ascii="inherit" w:eastAsia="Times New Roman" w:hAnsi="inherit" w:cs="Times New Roman"/>
          <w:color w:val="000000"/>
          <w:sz w:val="24"/>
          <w:szCs w:val="24"/>
          <w:u w:val="single"/>
          <w:lang w:val="en-US" w:eastAsia="en-GB"/>
        </w:rPr>
        <w:t>generating module</w:t>
      </w:r>
      <w:r w:rsidR="00302E44">
        <w:rPr>
          <w:rFonts w:ascii="inherit" w:eastAsia="Times New Roman" w:hAnsi="inherit" w:cs="Times New Roman"/>
          <w:color w:val="000000"/>
          <w:sz w:val="24"/>
          <w:szCs w:val="24"/>
          <w:lang w:eastAsia="en-GB"/>
        </w:rPr>
        <w:t>;</w:t>
      </w:r>
    </w:p>
    <w:p w14:paraId="5A8586D6" w14:textId="03C2901D" w:rsidR="00C96965" w:rsidRDefault="00C96965" w:rsidP="00426287">
      <w:pPr>
        <w:pStyle w:val="ListParagraph"/>
        <w:numPr>
          <w:ilvl w:val="0"/>
          <w:numId w:val="17"/>
        </w:numPr>
        <w:shd w:val="clear" w:color="auto" w:fill="FFFFFF"/>
        <w:spacing w:before="120" w:after="0" w:line="240" w:lineRule="auto"/>
        <w:ind w:left="720"/>
        <w:jc w:val="both"/>
        <w:rPr>
          <w:ins w:id="63" w:author="Author"/>
          <w:rFonts w:ascii="inherit" w:eastAsia="Times New Roman" w:hAnsi="inherit" w:cs="Times New Roman"/>
          <w:color w:val="000000"/>
          <w:sz w:val="24"/>
          <w:szCs w:val="24"/>
          <w:lang w:eastAsia="en-GB"/>
        </w:rPr>
      </w:pPr>
      <w:ins w:id="64" w:author="Author">
        <w:r>
          <w:rPr>
            <w:rFonts w:ascii="inherit" w:eastAsia="Times New Roman" w:hAnsi="inherit" w:cs="Times New Roman"/>
            <w:color w:val="000000"/>
            <w:sz w:val="24"/>
            <w:szCs w:val="24"/>
            <w:lang w:eastAsia="en-GB"/>
          </w:rPr>
          <w:t xml:space="preserve">a change </w:t>
        </w:r>
        <w:r w:rsidR="0010226C">
          <w:rPr>
            <w:rFonts w:ascii="inherit" w:eastAsia="Times New Roman" w:hAnsi="inherit" w:cs="Times New Roman"/>
            <w:color w:val="000000"/>
            <w:sz w:val="24"/>
            <w:szCs w:val="24"/>
            <w:lang w:eastAsia="en-GB"/>
          </w:rPr>
          <w:t>to the software does not trigger a significant modernization</w:t>
        </w:r>
        <w:r w:rsidR="00B063FD">
          <w:rPr>
            <w:rFonts w:ascii="inherit" w:eastAsia="Times New Roman" w:hAnsi="inherit" w:cs="Times New Roman"/>
            <w:color w:val="000000"/>
            <w:sz w:val="24"/>
            <w:szCs w:val="24"/>
            <w:lang w:eastAsia="en-GB"/>
          </w:rPr>
          <w:t>, since power generating module capabilities remain the sames</w:t>
        </w:r>
        <w:r w:rsidR="00922301">
          <w:rPr>
            <w:rFonts w:ascii="inherit" w:eastAsia="Times New Roman" w:hAnsi="inherit" w:cs="Times New Roman"/>
            <w:color w:val="000000"/>
            <w:sz w:val="24"/>
            <w:szCs w:val="24"/>
            <w:lang w:eastAsia="en-GB"/>
          </w:rPr>
          <w:t>;</w:t>
        </w:r>
      </w:ins>
    </w:p>
    <w:p w14:paraId="410A601C" w14:textId="592A72CA" w:rsidR="009A140B" w:rsidRDefault="00A56178" w:rsidP="009A140B">
      <w:pPr>
        <w:pStyle w:val="ListParagraph"/>
        <w:numPr>
          <w:ilvl w:val="0"/>
          <w:numId w:val="17"/>
        </w:numPr>
        <w:shd w:val="clear" w:color="auto" w:fill="FFFFFF"/>
        <w:spacing w:before="120" w:after="0" w:line="240" w:lineRule="auto"/>
        <w:ind w:left="720"/>
        <w:jc w:val="both"/>
        <w:rPr>
          <w:ins w:id="65" w:author="Author"/>
          <w:rFonts w:ascii="inherit" w:eastAsia="Times New Roman" w:hAnsi="inherit" w:cs="Times New Roman"/>
          <w:color w:val="000000"/>
          <w:sz w:val="24"/>
          <w:szCs w:val="24"/>
          <w:lang w:eastAsia="en-GB"/>
        </w:rPr>
      </w:pPr>
      <w:ins w:id="66" w:author="Author">
        <w:r>
          <w:rPr>
            <w:rFonts w:ascii="inherit" w:eastAsia="Times New Roman" w:hAnsi="inherit" w:cs="Times New Roman"/>
            <w:color w:val="000000"/>
            <w:sz w:val="24"/>
            <w:szCs w:val="24"/>
            <w:lang w:eastAsia="en-GB"/>
          </w:rPr>
          <w:t>a c</w:t>
        </w:r>
        <w:r w:rsidR="00F0297B">
          <w:rPr>
            <w:rFonts w:ascii="inherit" w:eastAsia="Times New Roman" w:hAnsi="inherit" w:cs="Times New Roman"/>
            <w:color w:val="000000"/>
            <w:sz w:val="24"/>
            <w:szCs w:val="24"/>
            <w:lang w:eastAsia="en-GB"/>
          </w:rPr>
          <w:t>hange</w:t>
        </w:r>
        <w:r w:rsidR="00922301">
          <w:rPr>
            <w:rFonts w:ascii="inherit" w:eastAsia="Times New Roman" w:hAnsi="inherit" w:cs="Times New Roman"/>
            <w:color w:val="000000"/>
            <w:sz w:val="24"/>
            <w:szCs w:val="24"/>
            <w:lang w:eastAsia="en-GB"/>
          </w:rPr>
          <w:t xml:space="preserve"> of a component </w:t>
        </w:r>
        <w:r w:rsidR="00162258">
          <w:rPr>
            <w:rFonts w:ascii="inherit" w:eastAsia="Times New Roman" w:hAnsi="inherit" w:cs="Times New Roman"/>
            <w:color w:val="000000"/>
            <w:sz w:val="24"/>
            <w:szCs w:val="24"/>
            <w:lang w:eastAsia="en-GB"/>
          </w:rPr>
          <w:t xml:space="preserve">may trigger new requirements associated only to </w:t>
        </w:r>
        <w:r>
          <w:rPr>
            <w:rFonts w:ascii="inherit" w:eastAsia="Times New Roman" w:hAnsi="inherit" w:cs="Times New Roman"/>
            <w:color w:val="000000"/>
            <w:sz w:val="24"/>
            <w:szCs w:val="24"/>
            <w:lang w:eastAsia="en-GB"/>
          </w:rPr>
          <w:t>such</w:t>
        </w:r>
        <w:r w:rsidR="00162258">
          <w:rPr>
            <w:rFonts w:ascii="inherit" w:eastAsia="Times New Roman" w:hAnsi="inherit" w:cs="Times New Roman"/>
            <w:color w:val="000000"/>
            <w:sz w:val="24"/>
            <w:szCs w:val="24"/>
            <w:lang w:eastAsia="en-GB"/>
          </w:rPr>
          <w:t xml:space="preserve"> </w:t>
        </w:r>
        <w:commentRangeStart w:id="67"/>
        <w:r w:rsidR="00162258">
          <w:rPr>
            <w:rFonts w:ascii="inherit" w:eastAsia="Times New Roman" w:hAnsi="inherit" w:cs="Times New Roman"/>
            <w:color w:val="000000"/>
            <w:sz w:val="24"/>
            <w:szCs w:val="24"/>
            <w:lang w:eastAsia="en-GB"/>
          </w:rPr>
          <w:t>component</w:t>
        </w:r>
      </w:ins>
      <w:commentRangeEnd w:id="67"/>
      <w:r w:rsidR="00263A71">
        <w:rPr>
          <w:rStyle w:val="CommentReference"/>
        </w:rPr>
        <w:commentReference w:id="67"/>
      </w:r>
      <w:ins w:id="68" w:author="Author">
        <w:r w:rsidR="0032552B">
          <w:rPr>
            <w:rFonts w:ascii="inherit" w:eastAsia="Times New Roman" w:hAnsi="inherit" w:cs="Times New Roman"/>
            <w:color w:val="000000"/>
            <w:sz w:val="24"/>
            <w:szCs w:val="24"/>
            <w:lang w:eastAsia="en-GB"/>
          </w:rPr>
          <w:t>;</w:t>
        </w:r>
      </w:ins>
    </w:p>
    <w:p w14:paraId="39831945" w14:textId="0C757224" w:rsidR="00A0174D" w:rsidRDefault="00A0174D" w:rsidP="009A140B">
      <w:pPr>
        <w:pStyle w:val="ListParagraph"/>
        <w:numPr>
          <w:ilvl w:val="0"/>
          <w:numId w:val="17"/>
        </w:numPr>
        <w:shd w:val="clear" w:color="auto" w:fill="FFFFFF"/>
        <w:spacing w:before="120" w:after="0" w:line="240" w:lineRule="auto"/>
        <w:ind w:left="720"/>
        <w:jc w:val="both"/>
        <w:rPr>
          <w:ins w:id="69" w:author="Author"/>
          <w:rFonts w:ascii="inherit" w:eastAsia="Times New Roman" w:hAnsi="inherit" w:cs="Times New Roman"/>
          <w:color w:val="000000"/>
          <w:sz w:val="24"/>
          <w:szCs w:val="24"/>
          <w:lang w:eastAsia="en-GB"/>
        </w:rPr>
      </w:pPr>
      <w:ins w:id="70" w:author="Author">
        <w:r>
          <w:rPr>
            <w:rFonts w:ascii="inherit" w:eastAsia="Times New Roman" w:hAnsi="inherit" w:cs="Times New Roman"/>
            <w:color w:val="000000"/>
            <w:sz w:val="24"/>
            <w:szCs w:val="24"/>
            <w:lang w:eastAsia="en-GB"/>
          </w:rPr>
          <w:t xml:space="preserve">modification of a power generating module associated to </w:t>
        </w:r>
        <w:r w:rsidR="00494317">
          <w:rPr>
            <w:rFonts w:ascii="inherit" w:eastAsia="Times New Roman" w:hAnsi="inherit" w:cs="Times New Roman"/>
            <w:color w:val="000000"/>
            <w:sz w:val="24"/>
            <w:szCs w:val="24"/>
            <w:lang w:eastAsia="en-GB"/>
          </w:rPr>
          <w:t>carbon emission reduction and efficiency improvement shall not be</w:t>
        </w:r>
        <w:r w:rsidR="0032552B">
          <w:rPr>
            <w:rFonts w:ascii="inherit" w:eastAsia="Times New Roman" w:hAnsi="inherit" w:cs="Times New Roman"/>
            <w:color w:val="000000"/>
            <w:sz w:val="24"/>
            <w:szCs w:val="24"/>
            <w:lang w:eastAsia="en-GB"/>
          </w:rPr>
          <w:t xml:space="preserve"> considered significant modernization</w:t>
        </w:r>
        <w:r w:rsidR="007E1788">
          <w:rPr>
            <w:rFonts w:ascii="inherit" w:eastAsia="Times New Roman" w:hAnsi="inherit" w:cs="Times New Roman"/>
            <w:color w:val="000000"/>
            <w:sz w:val="24"/>
            <w:szCs w:val="24"/>
            <w:lang w:eastAsia="en-GB"/>
          </w:rPr>
          <w:t>, even when they increase active power capability</w:t>
        </w:r>
        <w:r w:rsidR="00A4045D">
          <w:rPr>
            <w:rFonts w:ascii="inherit" w:eastAsia="Times New Roman" w:hAnsi="inherit" w:cs="Times New Roman"/>
            <w:color w:val="000000"/>
            <w:sz w:val="24"/>
            <w:szCs w:val="24"/>
            <w:lang w:eastAsia="en-GB"/>
          </w:rPr>
          <w:t>;</w:t>
        </w:r>
      </w:ins>
    </w:p>
    <w:p w14:paraId="16EF848D" w14:textId="4661DCEE" w:rsidR="00AC412D" w:rsidRDefault="00AC412D" w:rsidP="00AC412D">
      <w:pPr>
        <w:pStyle w:val="ListParagraph"/>
        <w:numPr>
          <w:ilvl w:val="0"/>
          <w:numId w:val="17"/>
        </w:numPr>
        <w:shd w:val="clear" w:color="auto" w:fill="FFFFFF"/>
        <w:spacing w:before="120" w:after="0" w:line="240" w:lineRule="auto"/>
        <w:ind w:left="720"/>
        <w:jc w:val="both"/>
        <w:rPr>
          <w:ins w:id="71" w:author="Author"/>
          <w:rFonts w:ascii="inherit" w:eastAsia="Times New Roman" w:hAnsi="inherit" w:cs="Times New Roman"/>
          <w:color w:val="000000"/>
          <w:sz w:val="24"/>
          <w:szCs w:val="24"/>
          <w:lang w:eastAsia="en-GB"/>
        </w:rPr>
      </w:pPr>
      <w:ins w:id="72" w:author="Author">
        <w:r w:rsidRPr="00842F1A">
          <w:rPr>
            <w:rFonts w:ascii="inherit" w:eastAsia="Times New Roman" w:hAnsi="inherit" w:cs="Times New Roman"/>
            <w:color w:val="000000"/>
            <w:sz w:val="24"/>
            <w:szCs w:val="24"/>
            <w:lang w:eastAsia="en-GB"/>
          </w:rPr>
          <w:t xml:space="preserve">a change of components/assets of a </w:t>
        </w:r>
        <w:r w:rsidRPr="00910649">
          <w:rPr>
            <w:rFonts w:ascii="inherit" w:eastAsia="Times New Roman" w:hAnsi="inherit" w:cs="Times New Roman"/>
            <w:color w:val="000000"/>
            <w:sz w:val="24"/>
            <w:szCs w:val="24"/>
            <w:lang w:eastAsia="en-GB"/>
          </w:rPr>
          <w:t>power</w:t>
        </w:r>
        <w:r>
          <w:rPr>
            <w:rFonts w:ascii="inherit" w:eastAsia="Times New Roman" w:hAnsi="inherit" w:cs="Times New Roman"/>
            <w:color w:val="000000"/>
            <w:sz w:val="24"/>
            <w:szCs w:val="24"/>
            <w:lang w:eastAsia="en-GB"/>
          </w:rPr>
          <w:t>-</w:t>
        </w:r>
        <w:r w:rsidRPr="00910649">
          <w:rPr>
            <w:rFonts w:ascii="inherit" w:eastAsia="Times New Roman" w:hAnsi="inherit" w:cs="Times New Roman"/>
            <w:color w:val="000000"/>
            <w:sz w:val="24"/>
            <w:szCs w:val="24"/>
            <w:lang w:eastAsia="en-GB"/>
          </w:rPr>
          <w:t>generating modu</w:t>
        </w:r>
        <w:r w:rsidR="00030CA4">
          <w:rPr>
            <w:rFonts w:ascii="inherit" w:eastAsia="Times New Roman" w:hAnsi="inherit" w:cs="Times New Roman"/>
            <w:color w:val="000000"/>
            <w:sz w:val="24"/>
            <w:szCs w:val="24"/>
            <w:lang w:eastAsia="en-GB"/>
          </w:rPr>
          <w:t xml:space="preserve">le or </w:t>
        </w:r>
        <w:r>
          <w:rPr>
            <w:rFonts w:ascii="inherit" w:eastAsia="Times New Roman" w:hAnsi="inherit" w:cs="Times New Roman"/>
            <w:sz w:val="24"/>
            <w:szCs w:val="24"/>
            <w:lang w:eastAsia="en-GB"/>
          </w:rPr>
          <w:t xml:space="preserve">electricity </w:t>
        </w:r>
        <w:commentRangeStart w:id="73"/>
        <w:r>
          <w:rPr>
            <w:rFonts w:ascii="inherit" w:eastAsia="Times New Roman" w:hAnsi="inherit" w:cs="Times New Roman"/>
            <w:sz w:val="24"/>
            <w:szCs w:val="24"/>
            <w:lang w:eastAsia="en-GB"/>
          </w:rPr>
          <w:t>storage</w:t>
        </w:r>
        <w:commentRangeEnd w:id="73"/>
        <w:r w:rsidR="00195944">
          <w:rPr>
            <w:rStyle w:val="CommentReference"/>
          </w:rPr>
          <w:commentReference w:id="73"/>
        </w:r>
        <w:r>
          <w:rPr>
            <w:rFonts w:ascii="inherit" w:eastAsia="Times New Roman" w:hAnsi="inherit" w:cs="Times New Roman"/>
            <w:sz w:val="24"/>
            <w:szCs w:val="24"/>
            <w:lang w:eastAsia="en-GB"/>
          </w:rPr>
          <w:t xml:space="preserve"> module</w:t>
        </w:r>
        <w:r w:rsidRPr="00057827">
          <w:rPr>
            <w:rFonts w:ascii="inherit" w:eastAsia="Times New Roman" w:hAnsi="inherit" w:cs="Times New Roman"/>
            <w:color w:val="000000"/>
            <w:sz w:val="24"/>
            <w:szCs w:val="24"/>
            <w:lang w:eastAsia="en-GB"/>
          </w:rPr>
          <w:t xml:space="preserve"> </w:t>
        </w:r>
        <w:r w:rsidR="00590FA4">
          <w:rPr>
            <w:rFonts w:ascii="inherit" w:eastAsia="Times New Roman" w:hAnsi="inherit" w:cs="Times New Roman"/>
            <w:color w:val="000000"/>
            <w:sz w:val="24"/>
            <w:szCs w:val="24"/>
            <w:lang w:eastAsia="en-GB"/>
          </w:rPr>
          <w:t xml:space="preserve">shall not be considered significant modernization </w:t>
        </w:r>
        <w:del w:id="74" w:author="Author">
          <w:r w:rsidDel="00E376E4">
            <w:rPr>
              <w:rFonts w:ascii="inherit" w:eastAsia="Times New Roman" w:hAnsi="inherit" w:cs="Times New Roman"/>
              <w:color w:val="000000"/>
              <w:sz w:val="24"/>
              <w:szCs w:val="24"/>
              <w:lang w:eastAsia="en-GB"/>
            </w:rPr>
            <w:delText>that</w:delText>
          </w:r>
        </w:del>
        <w:r w:rsidR="00482574">
          <w:rPr>
            <w:rFonts w:ascii="inherit" w:eastAsia="Times New Roman" w:hAnsi="inherit" w:cs="Times New Roman"/>
            <w:color w:val="000000"/>
            <w:sz w:val="24"/>
            <w:szCs w:val="24"/>
            <w:lang w:eastAsia="en-GB"/>
          </w:rPr>
          <w:t xml:space="preserve"> if they </w:t>
        </w:r>
        <w:r>
          <w:rPr>
            <w:rFonts w:ascii="inherit" w:eastAsia="Times New Roman" w:hAnsi="inherit" w:cs="Times New Roman"/>
            <w:color w:val="000000"/>
            <w:sz w:val="24"/>
            <w:szCs w:val="24"/>
            <w:lang w:eastAsia="en-GB"/>
          </w:rPr>
          <w:t xml:space="preserve"> provide momentary or time limited increase of power;</w:t>
        </w:r>
      </w:ins>
    </w:p>
    <w:p w14:paraId="0136D003" w14:textId="7C4D8AFD" w:rsidR="00A4045D" w:rsidRDefault="00A4045D" w:rsidP="00AC412D">
      <w:pPr>
        <w:pStyle w:val="ListParagraph"/>
        <w:numPr>
          <w:ilvl w:val="0"/>
          <w:numId w:val="17"/>
        </w:numPr>
        <w:shd w:val="clear" w:color="auto" w:fill="FFFFFF"/>
        <w:spacing w:before="120" w:after="0" w:line="240" w:lineRule="auto"/>
        <w:ind w:left="720"/>
        <w:jc w:val="both"/>
        <w:rPr>
          <w:ins w:id="75" w:author="Author"/>
          <w:rFonts w:ascii="inherit" w:eastAsia="Times New Roman" w:hAnsi="inherit" w:cs="Times New Roman"/>
          <w:color w:val="000000"/>
          <w:sz w:val="24"/>
          <w:szCs w:val="24"/>
          <w:lang w:eastAsia="en-GB"/>
        </w:rPr>
      </w:pPr>
      <w:ins w:id="76" w:author="Author">
        <w:r>
          <w:rPr>
            <w:rFonts w:ascii="inherit" w:eastAsia="Times New Roman" w:hAnsi="inherit" w:cs="Times New Roman"/>
            <w:color w:val="000000"/>
            <w:sz w:val="24"/>
            <w:szCs w:val="24"/>
            <w:lang w:eastAsia="en-GB"/>
          </w:rPr>
          <w:t xml:space="preserve">a change to components due to aging </w:t>
        </w:r>
        <w:r w:rsidR="002A7F3E">
          <w:rPr>
            <w:rFonts w:ascii="inherit" w:eastAsia="Times New Roman" w:hAnsi="inherit" w:cs="Times New Roman"/>
            <w:color w:val="000000"/>
            <w:sz w:val="24"/>
            <w:szCs w:val="24"/>
            <w:lang w:eastAsia="en-GB"/>
          </w:rPr>
          <w:t xml:space="preserve">for big power generating plants </w:t>
        </w:r>
        <w:r>
          <w:rPr>
            <w:rFonts w:ascii="inherit" w:eastAsia="Times New Roman" w:hAnsi="inherit" w:cs="Times New Roman"/>
            <w:color w:val="000000"/>
            <w:sz w:val="24"/>
            <w:szCs w:val="24"/>
            <w:lang w:eastAsia="en-GB"/>
          </w:rPr>
          <w:t xml:space="preserve">where </w:t>
        </w:r>
        <w:r w:rsidR="003D2EA5">
          <w:rPr>
            <w:rFonts w:ascii="inherit" w:eastAsia="Times New Roman" w:hAnsi="inherit" w:cs="Times New Roman"/>
            <w:color w:val="000000"/>
            <w:sz w:val="24"/>
            <w:szCs w:val="24"/>
            <w:lang w:eastAsia="en-GB"/>
          </w:rPr>
          <w:t xml:space="preserve">the implementation of </w:t>
        </w:r>
        <w:r>
          <w:rPr>
            <w:rFonts w:ascii="inherit" w:eastAsia="Times New Roman" w:hAnsi="inherit" w:cs="Times New Roman"/>
            <w:color w:val="000000"/>
            <w:sz w:val="24"/>
            <w:szCs w:val="24"/>
            <w:lang w:eastAsia="en-GB"/>
          </w:rPr>
          <w:t xml:space="preserve">new requirements </w:t>
        </w:r>
        <w:r w:rsidR="00D93CC2">
          <w:rPr>
            <w:rFonts w:ascii="inherit" w:eastAsia="Times New Roman" w:hAnsi="inherit" w:cs="Times New Roman"/>
            <w:color w:val="000000"/>
            <w:sz w:val="24"/>
            <w:szCs w:val="24"/>
            <w:lang w:eastAsia="en-GB"/>
          </w:rPr>
          <w:t>needs to be evaluated based on a CBA</w:t>
        </w:r>
        <w:r w:rsidR="002A7F3E">
          <w:rPr>
            <w:rFonts w:ascii="inherit" w:eastAsia="Times New Roman" w:hAnsi="inherit" w:cs="Times New Roman"/>
            <w:color w:val="000000"/>
            <w:sz w:val="24"/>
            <w:szCs w:val="24"/>
            <w:lang w:eastAsia="en-GB"/>
          </w:rPr>
          <w:t>.</w:t>
        </w:r>
      </w:ins>
    </w:p>
    <w:p w14:paraId="6D0B565C" w14:textId="77777777" w:rsidR="00AC412D" w:rsidRPr="004033FA" w:rsidRDefault="00AC412D" w:rsidP="004033FA">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6912D316" w14:textId="7FC45EAD" w:rsidR="000671BF" w:rsidRPr="00842F1A" w:rsidRDefault="00302E44" w:rsidP="000671BF">
      <w:pPr>
        <w:shd w:val="clear" w:color="auto" w:fill="FFFFFF"/>
        <w:spacing w:before="120" w:after="0" w:line="240" w:lineRule="auto"/>
        <w:jc w:val="both"/>
      </w:pPr>
      <w:r>
        <w:rPr>
          <w:rFonts w:ascii="inherit" w:eastAsia="Times New Roman" w:hAnsi="inherit" w:cs="Times New Roman"/>
          <w:color w:val="000000"/>
          <w:sz w:val="24"/>
          <w:szCs w:val="24"/>
          <w:lang w:eastAsia="en-GB"/>
        </w:rPr>
        <w:t>In the proposal, TSO</w:t>
      </w:r>
      <w:r w:rsidR="000671BF">
        <w:rPr>
          <w:rFonts w:ascii="inherit" w:eastAsia="Times New Roman" w:hAnsi="inherit" w:cs="Times New Roman"/>
          <w:color w:val="000000"/>
          <w:sz w:val="24"/>
          <w:szCs w:val="24"/>
          <w:lang w:eastAsia="en-GB"/>
        </w:rPr>
        <w:t xml:space="preserve"> can propose additional criteria defining a significant modernisation.</w:t>
      </w:r>
      <w:r w:rsidR="000671BF" w:rsidRPr="008310FC">
        <w:t xml:space="preserve"> </w:t>
      </w:r>
    </w:p>
    <w:p w14:paraId="1238E1BD" w14:textId="418033B7" w:rsidR="000671BF" w:rsidRDefault="000671BF" w:rsidP="000671B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3. For each criterion listed in </w:t>
      </w:r>
      <w:r w:rsidR="00302E44">
        <w:rPr>
          <w:rFonts w:ascii="inherit" w:eastAsia="Times New Roman" w:hAnsi="inherit" w:cs="Times New Roman"/>
          <w:color w:val="000000"/>
          <w:sz w:val="24"/>
          <w:szCs w:val="24"/>
          <w:lang w:eastAsia="en-GB"/>
        </w:rPr>
        <w:t>paragraph 2 above</w:t>
      </w:r>
      <w:r>
        <w:rPr>
          <w:rFonts w:ascii="inherit" w:eastAsia="Times New Roman" w:hAnsi="inherit" w:cs="Times New Roman"/>
          <w:color w:val="000000"/>
          <w:sz w:val="24"/>
          <w:szCs w:val="24"/>
          <w:lang w:eastAsia="en-GB"/>
        </w:rPr>
        <w:t>, the TSO</w:t>
      </w:r>
      <w:r w:rsidR="00302E44">
        <w:rPr>
          <w:rFonts w:ascii="inherit" w:eastAsia="Times New Roman" w:hAnsi="inherit" w:cs="Times New Roman"/>
          <w:color w:val="000000"/>
          <w:sz w:val="24"/>
          <w:szCs w:val="24"/>
          <w:lang w:eastAsia="en-GB"/>
        </w:rPr>
        <w:t>’</w:t>
      </w:r>
      <w:r>
        <w:rPr>
          <w:rFonts w:ascii="inherit" w:eastAsia="Times New Roman" w:hAnsi="inherit" w:cs="Times New Roman"/>
          <w:color w:val="000000"/>
          <w:sz w:val="24"/>
          <w:szCs w:val="24"/>
          <w:lang w:eastAsia="en-GB"/>
        </w:rPr>
        <w:t xml:space="preserve">s proposal shall </w:t>
      </w:r>
      <w:r w:rsidR="00367575">
        <w:rPr>
          <w:rFonts w:ascii="inherit" w:eastAsia="Times New Roman" w:hAnsi="inherit" w:cs="Times New Roman"/>
          <w:color w:val="000000"/>
          <w:sz w:val="24"/>
          <w:szCs w:val="24"/>
          <w:lang w:eastAsia="en-GB"/>
        </w:rPr>
        <w:t>specify</w:t>
      </w:r>
      <w:r>
        <w:rPr>
          <w:rFonts w:ascii="inherit" w:eastAsia="Times New Roman" w:hAnsi="inherit" w:cs="Times New Roman"/>
          <w:color w:val="000000"/>
          <w:sz w:val="24"/>
          <w:szCs w:val="24"/>
          <w:lang w:eastAsia="en-GB"/>
        </w:rPr>
        <w:t xml:space="preserve"> the requirements of this Regulation that shall apply to the entire modernised power-generating module or only to the modernised part of the power-generating </w:t>
      </w:r>
      <w:commentRangeStart w:id="77"/>
      <w:r>
        <w:rPr>
          <w:rFonts w:ascii="inherit" w:eastAsia="Times New Roman" w:hAnsi="inherit" w:cs="Times New Roman"/>
          <w:color w:val="000000"/>
          <w:sz w:val="24"/>
          <w:szCs w:val="24"/>
          <w:lang w:eastAsia="en-GB"/>
        </w:rPr>
        <w:t>module</w:t>
      </w:r>
      <w:commentRangeEnd w:id="77"/>
      <w:r w:rsidR="000E6CA4">
        <w:rPr>
          <w:rStyle w:val="CommentReference"/>
        </w:rPr>
        <w:commentReference w:id="77"/>
      </w:r>
      <w:r>
        <w:rPr>
          <w:rFonts w:ascii="inherit" w:eastAsia="Times New Roman" w:hAnsi="inherit" w:cs="Times New Roman"/>
          <w:color w:val="000000"/>
          <w:sz w:val="24"/>
          <w:szCs w:val="24"/>
          <w:lang w:eastAsia="en-GB"/>
        </w:rPr>
        <w:t>.</w:t>
      </w:r>
    </w:p>
    <w:p w14:paraId="3821C1F1" w14:textId="77777777" w:rsidR="000671BF" w:rsidRPr="00BD0415" w:rsidRDefault="000671BF"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192DD96C" w14:textId="77777777" w:rsidR="003B7AE9" w:rsidRPr="00BD0415" w:rsidRDefault="003B7AE9" w:rsidP="006277B6">
      <w:pPr>
        <w:pStyle w:val="Heading2"/>
      </w:pPr>
      <w:r w:rsidRPr="00BD0415">
        <w:t>Article 5</w:t>
      </w:r>
    </w:p>
    <w:p w14:paraId="0EFACB45"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Determination of significance</w:t>
      </w:r>
    </w:p>
    <w:p w14:paraId="4654D109" w14:textId="5D42D1E8"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035366">
        <w:rPr>
          <w:rFonts w:ascii="inherit" w:eastAsia="Times New Roman" w:hAnsi="inherit" w:cs="Times New Roman"/>
          <w:color w:val="000000"/>
          <w:sz w:val="24"/>
          <w:szCs w:val="24"/>
          <w:lang w:eastAsia="en-GB"/>
        </w:rPr>
        <w:t>1.   </w:t>
      </w:r>
      <w:r w:rsidR="00050A8A" w:rsidRPr="00035366">
        <w:rPr>
          <w:rFonts w:ascii="inherit" w:eastAsia="Times New Roman" w:hAnsi="inherit" w:cs="Times New Roman"/>
          <w:color w:val="000000"/>
          <w:sz w:val="24"/>
          <w:szCs w:val="24"/>
          <w:lang w:eastAsia="en-GB"/>
        </w:rPr>
        <w:t>P</w:t>
      </w:r>
      <w:r w:rsidRPr="00035366">
        <w:rPr>
          <w:rFonts w:ascii="inherit" w:eastAsia="Times New Roman" w:hAnsi="inherit" w:cs="Times New Roman"/>
          <w:color w:val="000000"/>
          <w:sz w:val="24"/>
          <w:szCs w:val="24"/>
          <w:lang w:eastAsia="en-GB"/>
        </w:rPr>
        <w:t>ower-generating</w:t>
      </w:r>
      <w:r w:rsidRPr="00BD0415">
        <w:rPr>
          <w:rFonts w:ascii="inherit" w:eastAsia="Times New Roman" w:hAnsi="inherit" w:cs="Times New Roman"/>
          <w:color w:val="000000"/>
          <w:sz w:val="24"/>
          <w:szCs w:val="24"/>
          <w:lang w:eastAsia="en-GB"/>
        </w:rPr>
        <w:t xml:space="preserve"> modules shall comply with the requirements on the basis of the voltage level of their connection point and their maximum capacity according to the categories set out in paragraph 2.</w:t>
      </w:r>
    </w:p>
    <w:p w14:paraId="3EE41E3C" w14:textId="6DF7BD9A"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Power-generating modules</w:t>
      </w:r>
      <w:r w:rsidR="00A11B9E">
        <w:rPr>
          <w:rFonts w:ascii="inherit" w:eastAsia="Times New Roman" w:hAnsi="inherit" w:cs="Times New Roman"/>
          <w:color w:val="000000"/>
          <w:sz w:val="24"/>
          <w:szCs w:val="24"/>
          <w:lang w:eastAsia="en-GB"/>
        </w:rPr>
        <w:t xml:space="preserve">, excluding </w:t>
      </w:r>
      <w:r w:rsidR="00FF571C">
        <w:rPr>
          <w:rFonts w:ascii="inherit" w:eastAsia="Times New Roman" w:hAnsi="inherit" w:cs="Times New Roman"/>
          <w:color w:val="000000"/>
          <w:sz w:val="24"/>
          <w:szCs w:val="24"/>
          <w:lang w:eastAsia="en-GB"/>
        </w:rPr>
        <w:t>V2G e</w:t>
      </w:r>
      <w:r w:rsidR="00FF571C" w:rsidRPr="00A11B9E">
        <w:rPr>
          <w:rFonts w:ascii="inherit" w:eastAsia="Times New Roman" w:hAnsi="inherit" w:cs="Times New Roman"/>
          <w:color w:val="000000"/>
          <w:sz w:val="24"/>
          <w:szCs w:val="24"/>
          <w:lang w:eastAsia="en-GB"/>
        </w:rPr>
        <w:t>lectric vehicles</w:t>
      </w:r>
      <w:r w:rsidR="00FF571C">
        <w:rPr>
          <w:rFonts w:ascii="inherit" w:eastAsia="Times New Roman" w:hAnsi="inherit" w:cs="Times New Roman"/>
          <w:color w:val="000000"/>
          <w:sz w:val="24"/>
          <w:szCs w:val="24"/>
          <w:lang w:eastAsia="en-GB"/>
        </w:rPr>
        <w:t xml:space="preserve"> and associated </w:t>
      </w:r>
      <w:r w:rsidR="00FF571C">
        <w:rPr>
          <w:rFonts w:ascii="inherit" w:eastAsia="Times New Roman" w:hAnsi="inherit" w:cs="Times New Roman"/>
          <w:sz w:val="24"/>
          <w:szCs w:val="24"/>
          <w:lang w:eastAsia="en-GB"/>
        </w:rPr>
        <w:t>V2G</w:t>
      </w:r>
      <w:r w:rsidR="00FF571C" w:rsidRPr="0077671A">
        <w:rPr>
          <w:rFonts w:ascii="inherit" w:eastAsia="Times New Roman" w:hAnsi="inherit" w:cs="Times New Roman"/>
          <w:sz w:val="24"/>
          <w:szCs w:val="24"/>
          <w:lang w:eastAsia="en-GB"/>
        </w:rPr>
        <w:t xml:space="preserve"> electric vehicle </w:t>
      </w:r>
      <w:r w:rsidR="00822A09">
        <w:rPr>
          <w:rFonts w:ascii="inherit" w:eastAsia="Times New Roman" w:hAnsi="inherit" w:cs="Times New Roman"/>
          <w:sz w:val="24"/>
          <w:szCs w:val="24"/>
          <w:lang w:eastAsia="en-GB"/>
        </w:rPr>
        <w:t>supply equipment</w:t>
      </w:r>
      <w:r w:rsidR="00BD139A">
        <w:rPr>
          <w:rFonts w:ascii="inherit" w:eastAsia="Times New Roman" w:hAnsi="inherit" w:cs="Times New Roman"/>
          <w:color w:val="000000"/>
          <w:sz w:val="24"/>
          <w:szCs w:val="24"/>
          <w:lang w:eastAsia="en-GB"/>
        </w:rPr>
        <w:t xml:space="preserve"> below 1 MW maximum capacity</w:t>
      </w:r>
      <w:r w:rsidR="00A11B9E">
        <w:rPr>
          <w:rFonts w:ascii="inherit" w:eastAsia="Times New Roman" w:hAnsi="inherit" w:cs="Times New Roman"/>
          <w:color w:val="000000"/>
          <w:sz w:val="24"/>
          <w:szCs w:val="24"/>
          <w:lang w:eastAsia="en-GB"/>
        </w:rPr>
        <w:t>,</w:t>
      </w:r>
      <w:r w:rsidRPr="00BD0415">
        <w:rPr>
          <w:rFonts w:ascii="inherit" w:eastAsia="Times New Roman" w:hAnsi="inherit" w:cs="Times New Roman"/>
          <w:color w:val="000000"/>
          <w:sz w:val="24"/>
          <w:szCs w:val="24"/>
          <w:lang w:eastAsia="en-GB"/>
        </w:rPr>
        <w:t xml:space="preserve"> within the following categories shall be considered as significant:</w:t>
      </w:r>
    </w:p>
    <w:tbl>
      <w:tblPr>
        <w:tblW w:w="5000" w:type="pct"/>
        <w:tblCellMar>
          <w:left w:w="0" w:type="dxa"/>
          <w:right w:w="0" w:type="dxa"/>
        </w:tblCellMar>
        <w:tblLook w:val="04A0" w:firstRow="1" w:lastRow="0" w:firstColumn="1" w:lastColumn="0" w:noHBand="0" w:noVBand="1"/>
      </w:tblPr>
      <w:tblGrid>
        <w:gridCol w:w="534"/>
        <w:gridCol w:w="8492"/>
      </w:tblGrid>
      <w:tr w:rsidR="003B7AE9" w:rsidRPr="00BD0415" w14:paraId="3E57E714" w14:textId="77777777" w:rsidTr="003B7AE9">
        <w:tc>
          <w:tcPr>
            <w:tcW w:w="0" w:type="auto"/>
            <w:shd w:val="clear" w:color="auto" w:fill="auto"/>
            <w:hideMark/>
          </w:tcPr>
          <w:p w14:paraId="5068C71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5EAA1797" w14:textId="677BA2DF" w:rsidR="00A11B9E"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maximum capacity of 0,8 kW or more (type A);</w:t>
            </w:r>
          </w:p>
        </w:tc>
      </w:tr>
    </w:tbl>
    <w:p w14:paraId="4D48C155"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1E0790A1" w14:textId="77777777" w:rsidTr="003B7AE9">
        <w:tc>
          <w:tcPr>
            <w:tcW w:w="0" w:type="auto"/>
            <w:shd w:val="clear" w:color="auto" w:fill="auto"/>
            <w:hideMark/>
          </w:tcPr>
          <w:p w14:paraId="2A78166B" w14:textId="77777777" w:rsidR="003B7AE9"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p w14:paraId="64504BE0" w14:textId="77777777" w:rsidR="00131579" w:rsidRDefault="00131579" w:rsidP="003B7AE9">
            <w:pPr>
              <w:spacing w:before="120" w:after="0" w:line="240" w:lineRule="auto"/>
              <w:jc w:val="both"/>
              <w:rPr>
                <w:rFonts w:ascii="inherit" w:eastAsia="Times New Roman" w:hAnsi="inherit" w:cs="Times New Roman"/>
                <w:sz w:val="24"/>
                <w:szCs w:val="24"/>
                <w:lang w:eastAsia="en-GB"/>
              </w:rPr>
            </w:pPr>
          </w:p>
          <w:p w14:paraId="1E45E95D" w14:textId="77777777" w:rsidR="00131579" w:rsidRDefault="00131579" w:rsidP="003B7AE9">
            <w:pPr>
              <w:spacing w:before="120" w:after="0" w:line="240" w:lineRule="auto"/>
              <w:jc w:val="both"/>
              <w:rPr>
                <w:rFonts w:ascii="inherit" w:eastAsia="Times New Roman" w:hAnsi="inherit" w:cs="Times New Roman"/>
                <w:sz w:val="24"/>
                <w:szCs w:val="24"/>
                <w:lang w:eastAsia="en-GB"/>
              </w:rPr>
            </w:pPr>
          </w:p>
          <w:p w14:paraId="7F91394B" w14:textId="77777777" w:rsidR="00131579" w:rsidRDefault="00131579" w:rsidP="003B7AE9">
            <w:pPr>
              <w:spacing w:before="120" w:after="0" w:line="240" w:lineRule="auto"/>
              <w:jc w:val="both"/>
              <w:rPr>
                <w:rFonts w:ascii="inherit" w:eastAsia="Times New Roman" w:hAnsi="inherit" w:cs="Times New Roman"/>
                <w:sz w:val="24"/>
                <w:szCs w:val="24"/>
                <w:lang w:eastAsia="en-GB"/>
              </w:rPr>
            </w:pPr>
          </w:p>
          <w:p w14:paraId="1C919296" w14:textId="77777777" w:rsidR="00131579" w:rsidRDefault="00131579" w:rsidP="003B7AE9">
            <w:pPr>
              <w:spacing w:before="120" w:after="0" w:line="240" w:lineRule="auto"/>
              <w:jc w:val="both"/>
              <w:rPr>
                <w:rFonts w:ascii="inherit" w:eastAsia="Times New Roman" w:hAnsi="inherit" w:cs="Times New Roman"/>
                <w:sz w:val="24"/>
                <w:szCs w:val="24"/>
                <w:lang w:eastAsia="en-GB"/>
              </w:rPr>
            </w:pPr>
          </w:p>
          <w:p w14:paraId="208CE0F8" w14:textId="77777777" w:rsidR="00131579" w:rsidRDefault="00131579" w:rsidP="003B7AE9">
            <w:pPr>
              <w:spacing w:before="120" w:after="0" w:line="240" w:lineRule="auto"/>
              <w:jc w:val="both"/>
              <w:rPr>
                <w:rFonts w:ascii="inherit" w:eastAsia="Times New Roman" w:hAnsi="inherit" w:cs="Times New Roman"/>
                <w:sz w:val="24"/>
                <w:szCs w:val="24"/>
                <w:lang w:eastAsia="en-GB"/>
              </w:rPr>
            </w:pPr>
          </w:p>
          <w:p w14:paraId="06460C93" w14:textId="77777777" w:rsidR="00131579" w:rsidRDefault="00131579" w:rsidP="003B7AE9">
            <w:pPr>
              <w:spacing w:before="120" w:after="0" w:line="240" w:lineRule="auto"/>
              <w:jc w:val="both"/>
              <w:rPr>
                <w:rFonts w:ascii="inherit" w:eastAsia="Times New Roman" w:hAnsi="inherit" w:cs="Times New Roman"/>
                <w:sz w:val="24"/>
                <w:szCs w:val="24"/>
                <w:lang w:eastAsia="en-GB"/>
              </w:rPr>
            </w:pPr>
          </w:p>
          <w:p w14:paraId="2DA8F5F6" w14:textId="77777777" w:rsidR="00131579" w:rsidRDefault="00131579" w:rsidP="003B7AE9">
            <w:pPr>
              <w:spacing w:before="120" w:after="0" w:line="240" w:lineRule="auto"/>
              <w:jc w:val="both"/>
              <w:rPr>
                <w:rFonts w:ascii="inherit" w:eastAsia="Times New Roman" w:hAnsi="inherit" w:cs="Times New Roman"/>
                <w:sz w:val="24"/>
                <w:szCs w:val="24"/>
                <w:lang w:eastAsia="en-GB"/>
              </w:rPr>
            </w:pPr>
          </w:p>
          <w:p w14:paraId="7B2DB643" w14:textId="23F29E20" w:rsidR="00131579" w:rsidRPr="00BD0415" w:rsidRDefault="00131579" w:rsidP="003B7AE9">
            <w:pPr>
              <w:spacing w:before="120" w:after="0" w:line="240" w:lineRule="auto"/>
              <w:jc w:val="both"/>
              <w:rPr>
                <w:rFonts w:ascii="inherit" w:eastAsia="Times New Roman" w:hAnsi="inherit" w:cs="Times New Roman"/>
                <w:sz w:val="24"/>
                <w:szCs w:val="24"/>
                <w:lang w:eastAsia="en-GB"/>
              </w:rPr>
            </w:pPr>
          </w:p>
        </w:tc>
        <w:tc>
          <w:tcPr>
            <w:tcW w:w="0" w:type="auto"/>
            <w:shd w:val="clear" w:color="auto" w:fill="auto"/>
            <w:hideMark/>
          </w:tcPr>
          <w:p w14:paraId="6F564AB4" w14:textId="4CB5A90C" w:rsidR="00BE629C" w:rsidRDefault="00BE629C" w:rsidP="003B7AE9">
            <w:pPr>
              <w:spacing w:before="120" w:after="0" w:line="240" w:lineRule="auto"/>
              <w:jc w:val="both"/>
              <w:rPr>
                <w:rFonts w:ascii="inherit" w:eastAsia="Times New Roman" w:hAnsi="inherit" w:cs="Times New Roman"/>
                <w:sz w:val="24"/>
                <w:szCs w:val="24"/>
                <w:lang w:eastAsia="en-GB"/>
              </w:rPr>
            </w:pPr>
            <w:r w:rsidRPr="00BE629C">
              <w:rPr>
                <w:rFonts w:ascii="inherit" w:eastAsia="Times New Roman" w:hAnsi="inherit" w:cs="Times New Roman"/>
                <w:sz w:val="24"/>
                <w:szCs w:val="24"/>
                <w:lang w:eastAsia="en-GB"/>
              </w:rPr>
              <w:lastRenderedPageBreak/>
              <w:t xml:space="preserve">where the capacity of the power-generating module is </w:t>
            </w:r>
            <w:r>
              <w:rPr>
                <w:rFonts w:ascii="inherit" w:eastAsia="Times New Roman" w:hAnsi="inherit" w:cs="Times New Roman"/>
                <w:sz w:val="24"/>
                <w:szCs w:val="24"/>
                <w:lang w:eastAsia="en-GB"/>
              </w:rPr>
              <w:t>below</w:t>
            </w:r>
            <w:r w:rsidRPr="00BE629C">
              <w:rPr>
                <w:rFonts w:ascii="inherit" w:eastAsia="Times New Roman" w:hAnsi="inherit" w:cs="Times New Roman"/>
                <w:sz w:val="24"/>
                <w:szCs w:val="24"/>
                <w:lang w:eastAsia="en-GB"/>
              </w:rPr>
              <w:t xml:space="preserve"> the threshold specified in accordance with the procedure laid out in paragraph 4;</w:t>
            </w:r>
          </w:p>
          <w:p w14:paraId="15107ABA" w14:textId="56393A3A" w:rsidR="00BE629C" w:rsidRDefault="00BE629C"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(i) </w:t>
            </w:r>
            <w:r w:rsidRPr="00BE629C">
              <w:rPr>
                <w:rFonts w:ascii="inherit" w:eastAsia="Times New Roman" w:hAnsi="inherit" w:cs="Times New Roman"/>
                <w:sz w:val="24"/>
                <w:szCs w:val="24"/>
                <w:lang w:eastAsia="en-GB"/>
              </w:rPr>
              <w:t xml:space="preserve">maximum capacity at or above </w:t>
            </w:r>
            <w:r w:rsidR="00A25233" w:rsidRPr="00BE629C">
              <w:rPr>
                <w:rFonts w:ascii="inherit" w:eastAsia="Times New Roman" w:hAnsi="inherit" w:cs="Times New Roman"/>
                <w:sz w:val="24"/>
                <w:szCs w:val="24"/>
                <w:lang w:eastAsia="en-GB"/>
              </w:rPr>
              <w:t>a threshold specified by each relevant TSO in accordance with paragraph 3</w:t>
            </w:r>
            <w:r w:rsidR="00A25233" w:rsidDel="00A25233">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(type B)</w:t>
            </w:r>
            <w:r w:rsidR="00A25233">
              <w:rPr>
                <w:rFonts w:ascii="inherit" w:eastAsia="Times New Roman" w:hAnsi="inherit" w:cs="Times New Roman"/>
                <w:sz w:val="24"/>
                <w:szCs w:val="24"/>
                <w:lang w:eastAsia="en-GB"/>
              </w:rPr>
              <w:t xml:space="preserve">. </w:t>
            </w:r>
            <w:r w:rsidR="00A25233" w:rsidRPr="00BE629C">
              <w:rPr>
                <w:rFonts w:ascii="inherit" w:eastAsia="Times New Roman" w:hAnsi="inherit" w:cs="Times New Roman"/>
                <w:sz w:val="24"/>
                <w:szCs w:val="24"/>
                <w:lang w:eastAsia="en-GB"/>
              </w:rPr>
              <w:t xml:space="preserve">This threshold shall not be above the limits for type </w:t>
            </w:r>
            <w:r w:rsidR="00A25233">
              <w:rPr>
                <w:rFonts w:ascii="inherit" w:eastAsia="Times New Roman" w:hAnsi="inherit" w:cs="Times New Roman"/>
                <w:sz w:val="24"/>
                <w:szCs w:val="24"/>
                <w:lang w:eastAsia="en-GB"/>
              </w:rPr>
              <w:t>B</w:t>
            </w:r>
            <w:r w:rsidR="00A25233" w:rsidRPr="00BE629C">
              <w:rPr>
                <w:rFonts w:ascii="inherit" w:eastAsia="Times New Roman" w:hAnsi="inherit" w:cs="Times New Roman"/>
                <w:sz w:val="24"/>
                <w:szCs w:val="24"/>
                <w:lang w:eastAsia="en-GB"/>
              </w:rPr>
              <w:t xml:space="preserve"> power generating modules contained in Table 1</w:t>
            </w:r>
            <w:r>
              <w:rPr>
                <w:rFonts w:ascii="inherit" w:eastAsia="Times New Roman" w:hAnsi="inherit" w:cs="Times New Roman"/>
                <w:sz w:val="24"/>
                <w:szCs w:val="24"/>
                <w:lang w:eastAsia="en-GB"/>
              </w:rPr>
              <w:t>;</w:t>
            </w:r>
          </w:p>
          <w:p w14:paraId="08DE0F77" w14:textId="336FC604" w:rsidR="00BE629C" w:rsidRDefault="00BE629C"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lastRenderedPageBreak/>
              <w:t xml:space="preserve">(ii) </w:t>
            </w:r>
            <w:r w:rsidRPr="00BE629C">
              <w:rPr>
                <w:rFonts w:ascii="inherit" w:eastAsia="Times New Roman" w:hAnsi="inherit" w:cs="Times New Roman"/>
                <w:sz w:val="24"/>
                <w:szCs w:val="24"/>
                <w:lang w:eastAsia="en-GB"/>
              </w:rPr>
              <w:t>maximum capacity at or above a threshold specified by each relevant TSO in accordance with paragraph 3</w:t>
            </w:r>
            <w:r>
              <w:rPr>
                <w:rFonts w:ascii="inherit" w:eastAsia="Times New Roman" w:hAnsi="inherit" w:cs="Times New Roman"/>
                <w:sz w:val="24"/>
                <w:szCs w:val="24"/>
                <w:lang w:eastAsia="en-GB"/>
              </w:rPr>
              <w:t xml:space="preserve"> (</w:t>
            </w:r>
            <w:r w:rsidRPr="00BE629C">
              <w:rPr>
                <w:rFonts w:ascii="inherit" w:eastAsia="Times New Roman" w:hAnsi="inherit" w:cs="Times New Roman"/>
                <w:sz w:val="24"/>
                <w:szCs w:val="24"/>
                <w:lang w:eastAsia="en-GB"/>
              </w:rPr>
              <w:t>type C</w:t>
            </w:r>
            <w:r>
              <w:rPr>
                <w:rFonts w:ascii="inherit" w:eastAsia="Times New Roman" w:hAnsi="inherit" w:cs="Times New Roman"/>
                <w:sz w:val="24"/>
                <w:szCs w:val="24"/>
                <w:lang w:eastAsia="en-GB"/>
              </w:rPr>
              <w:t>)</w:t>
            </w:r>
            <w:r w:rsidRPr="00BE629C">
              <w:rPr>
                <w:rFonts w:ascii="inherit" w:eastAsia="Times New Roman" w:hAnsi="inherit" w:cs="Times New Roman"/>
                <w:sz w:val="24"/>
                <w:szCs w:val="24"/>
                <w:lang w:eastAsia="en-GB"/>
              </w:rPr>
              <w:t>. This threshold shall not be above the limits for type C power generating modules contained in Table 1;</w:t>
            </w:r>
            <w:r>
              <w:rPr>
                <w:rFonts w:ascii="inherit" w:eastAsia="Times New Roman" w:hAnsi="inherit" w:cs="Times New Roman"/>
                <w:sz w:val="24"/>
                <w:szCs w:val="24"/>
                <w:lang w:eastAsia="en-GB"/>
              </w:rPr>
              <w:t xml:space="preserve"> or</w:t>
            </w:r>
          </w:p>
          <w:p w14:paraId="4E88934B" w14:textId="20653EE9" w:rsidR="00131579" w:rsidRDefault="00BE629C"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(iii) </w:t>
            </w:r>
            <w:r w:rsidRPr="00BE629C">
              <w:rPr>
                <w:rFonts w:ascii="inherit" w:eastAsia="Times New Roman" w:hAnsi="inherit" w:cs="Times New Roman"/>
                <w:sz w:val="24"/>
                <w:szCs w:val="24"/>
                <w:lang w:eastAsia="en-GB"/>
              </w:rPr>
              <w:t>maximum capacity at or above a threshold specified by each relevant TSO in accordance with paragraph 3</w:t>
            </w:r>
            <w:r>
              <w:rPr>
                <w:rFonts w:ascii="inherit" w:eastAsia="Times New Roman" w:hAnsi="inherit" w:cs="Times New Roman"/>
                <w:sz w:val="24"/>
                <w:szCs w:val="24"/>
                <w:lang w:eastAsia="en-GB"/>
              </w:rPr>
              <w:t xml:space="preserve"> (</w:t>
            </w:r>
            <w:r w:rsidRPr="00BE629C">
              <w:rPr>
                <w:rFonts w:ascii="inherit" w:eastAsia="Times New Roman" w:hAnsi="inherit" w:cs="Times New Roman"/>
                <w:sz w:val="24"/>
                <w:szCs w:val="24"/>
                <w:lang w:eastAsia="en-GB"/>
              </w:rPr>
              <w:t xml:space="preserve">type </w:t>
            </w:r>
            <w:r>
              <w:rPr>
                <w:rFonts w:ascii="inherit" w:eastAsia="Times New Roman" w:hAnsi="inherit" w:cs="Times New Roman"/>
                <w:sz w:val="24"/>
                <w:szCs w:val="24"/>
                <w:lang w:eastAsia="en-GB"/>
              </w:rPr>
              <w:t>D)</w:t>
            </w:r>
            <w:r w:rsidRPr="00BE629C">
              <w:rPr>
                <w:rFonts w:ascii="inherit" w:eastAsia="Times New Roman" w:hAnsi="inherit" w:cs="Times New Roman"/>
                <w:sz w:val="24"/>
                <w:szCs w:val="24"/>
                <w:lang w:eastAsia="en-GB"/>
              </w:rPr>
              <w:t xml:space="preserve">. This threshold shall not be above the limits for type </w:t>
            </w:r>
            <w:r w:rsidR="00131579">
              <w:rPr>
                <w:rFonts w:ascii="inherit" w:eastAsia="Times New Roman" w:hAnsi="inherit" w:cs="Times New Roman"/>
                <w:sz w:val="24"/>
                <w:szCs w:val="24"/>
                <w:lang w:eastAsia="en-GB"/>
              </w:rPr>
              <w:t>D</w:t>
            </w:r>
            <w:r w:rsidRPr="00BE629C">
              <w:rPr>
                <w:rFonts w:ascii="inherit" w:eastAsia="Times New Roman" w:hAnsi="inherit" w:cs="Times New Roman"/>
                <w:sz w:val="24"/>
                <w:szCs w:val="24"/>
                <w:lang w:eastAsia="en-GB"/>
              </w:rPr>
              <w:t xml:space="preserve"> power generating modules contained in Table 1;</w:t>
            </w:r>
          </w:p>
          <w:p w14:paraId="0C8E6E92" w14:textId="77777777" w:rsidR="00E04060" w:rsidRDefault="00E04060" w:rsidP="003B7AE9">
            <w:pPr>
              <w:spacing w:before="120" w:after="0" w:line="240" w:lineRule="auto"/>
              <w:jc w:val="both"/>
              <w:rPr>
                <w:rFonts w:ascii="inherit" w:eastAsia="Times New Roman" w:hAnsi="inherit" w:cs="Times New Roman"/>
                <w:sz w:val="24"/>
                <w:szCs w:val="24"/>
                <w:lang w:eastAsia="en-GB"/>
              </w:rPr>
            </w:pPr>
          </w:p>
          <w:p w14:paraId="2C83E26E" w14:textId="77777777" w:rsidR="00E04060" w:rsidRDefault="00E04060" w:rsidP="003B7AE9">
            <w:pPr>
              <w:spacing w:before="120" w:after="0" w:line="240" w:lineRule="auto"/>
              <w:jc w:val="both"/>
              <w:rPr>
                <w:rFonts w:ascii="inherit" w:eastAsia="Times New Roman" w:hAnsi="inherit" w:cs="Times New Roman"/>
                <w:sz w:val="24"/>
                <w:szCs w:val="24"/>
                <w:lang w:eastAsia="en-GB"/>
              </w:rPr>
            </w:pPr>
          </w:p>
          <w:p w14:paraId="23B6271F" w14:textId="5E5BFB83" w:rsidR="003B7AE9" w:rsidRPr="00BD0415" w:rsidRDefault="003B7AE9" w:rsidP="003B7AE9">
            <w:pPr>
              <w:spacing w:before="120" w:after="0" w:line="240" w:lineRule="auto"/>
              <w:jc w:val="both"/>
              <w:rPr>
                <w:rFonts w:ascii="inherit" w:eastAsia="Times New Roman" w:hAnsi="inherit" w:cs="Times New Roman"/>
                <w:sz w:val="24"/>
                <w:szCs w:val="24"/>
                <w:lang w:eastAsia="en-GB"/>
              </w:rPr>
            </w:pPr>
          </w:p>
        </w:tc>
      </w:tr>
    </w:tbl>
    <w:p w14:paraId="23442517"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131579" w:rsidRPr="00BD0415" w14:paraId="277ED0C0" w14:textId="77777777" w:rsidTr="003B7AE9">
        <w:tc>
          <w:tcPr>
            <w:tcW w:w="0" w:type="auto"/>
            <w:shd w:val="clear" w:color="auto" w:fill="auto"/>
          </w:tcPr>
          <w:p w14:paraId="58E8A0C3" w14:textId="330585C2" w:rsidR="00131579" w:rsidRPr="00BD0415" w:rsidRDefault="00131579"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(c)</w:t>
            </w:r>
          </w:p>
        </w:tc>
        <w:tc>
          <w:tcPr>
            <w:tcW w:w="0" w:type="auto"/>
            <w:shd w:val="clear" w:color="auto" w:fill="auto"/>
          </w:tcPr>
          <w:p w14:paraId="5EC293A9" w14:textId="1403C551" w:rsidR="00131579" w:rsidRDefault="00131579"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 </w:t>
            </w:r>
            <w:r w:rsidRPr="00131579">
              <w:rPr>
                <w:rFonts w:ascii="inherit" w:eastAsia="Times New Roman" w:hAnsi="inherit" w:cs="Times New Roman"/>
                <w:sz w:val="24"/>
                <w:szCs w:val="24"/>
                <w:lang w:eastAsia="en-GB"/>
              </w:rPr>
              <w:t>where the capacity of the power-generating module is above or equal to the threshold,  specified in accordance with the procedure laid out in paragraph 4</w:t>
            </w:r>
            <w:r w:rsidR="0053506F">
              <w:rPr>
                <w:rFonts w:ascii="inherit" w:eastAsia="Times New Roman" w:hAnsi="inherit" w:cs="Times New Roman"/>
                <w:sz w:val="24"/>
                <w:szCs w:val="24"/>
                <w:lang w:eastAsia="en-GB"/>
              </w:rPr>
              <w:t>:</w:t>
            </w:r>
          </w:p>
          <w:p w14:paraId="6F6C4422" w14:textId="4EA335FD" w:rsidR="00131579" w:rsidRPr="00BD0415" w:rsidRDefault="00131579"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(i) </w:t>
            </w:r>
            <w:r w:rsidRPr="00BD0415">
              <w:rPr>
                <w:rFonts w:ascii="inherit" w:eastAsia="Times New Roman" w:hAnsi="inherit" w:cs="Times New Roman"/>
                <w:sz w:val="24"/>
                <w:szCs w:val="24"/>
                <w:lang w:eastAsia="en-GB"/>
              </w:rPr>
              <w:t xml:space="preserve">connection point below 110 kV and maximum capacity at or above </w:t>
            </w:r>
            <w:r w:rsidR="0053506F">
              <w:rPr>
                <w:rFonts w:ascii="inherit" w:eastAsia="Times New Roman" w:hAnsi="inherit" w:cs="Times New Roman"/>
                <w:sz w:val="24"/>
                <w:szCs w:val="24"/>
                <w:lang w:eastAsia="en-GB"/>
              </w:rPr>
              <w:t>type B</w:t>
            </w:r>
            <w:r w:rsidRPr="00BD0415">
              <w:rPr>
                <w:rFonts w:ascii="inherit" w:eastAsia="Times New Roman" w:hAnsi="inherit" w:cs="Times New Roman"/>
                <w:sz w:val="24"/>
                <w:szCs w:val="24"/>
                <w:lang w:eastAsia="en-GB"/>
              </w:rPr>
              <w:t xml:space="preserve"> threshold contained in Table 1;</w:t>
            </w:r>
          </w:p>
        </w:tc>
      </w:tr>
      <w:tr w:rsidR="003B7AE9" w:rsidRPr="00BD0415" w14:paraId="2CA89A78" w14:textId="77777777" w:rsidTr="003B7AE9">
        <w:tc>
          <w:tcPr>
            <w:tcW w:w="0" w:type="auto"/>
            <w:shd w:val="clear" w:color="auto" w:fill="auto"/>
            <w:hideMark/>
          </w:tcPr>
          <w:p w14:paraId="084FAA77" w14:textId="09CCB812" w:rsidR="003B7AE9" w:rsidRPr="00BD0415" w:rsidRDefault="003B7AE9" w:rsidP="003B7AE9">
            <w:pPr>
              <w:spacing w:before="120" w:after="0" w:line="240" w:lineRule="auto"/>
              <w:jc w:val="both"/>
              <w:rPr>
                <w:rFonts w:ascii="inherit" w:eastAsia="Times New Roman" w:hAnsi="inherit" w:cs="Times New Roman"/>
                <w:sz w:val="24"/>
                <w:szCs w:val="24"/>
                <w:lang w:eastAsia="en-GB"/>
              </w:rPr>
            </w:pPr>
          </w:p>
        </w:tc>
        <w:tc>
          <w:tcPr>
            <w:tcW w:w="0" w:type="auto"/>
            <w:shd w:val="clear" w:color="auto" w:fill="auto"/>
            <w:hideMark/>
          </w:tcPr>
          <w:p w14:paraId="734B592A" w14:textId="590A6215" w:rsidR="003B7AE9" w:rsidRPr="00BD0415" w:rsidRDefault="00131579"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(ii) </w:t>
            </w:r>
            <w:r w:rsidR="003B7AE9" w:rsidRPr="00BD0415">
              <w:rPr>
                <w:rFonts w:ascii="inherit" w:eastAsia="Times New Roman" w:hAnsi="inherit" w:cs="Times New Roman"/>
                <w:sz w:val="24"/>
                <w:szCs w:val="24"/>
                <w:lang w:eastAsia="en-GB"/>
              </w:rPr>
              <w:t>connection point below 110 kV and maximum capacity at or above a threshold specified by each relevant TSO in accordance with paragraph 3 (type C). This threshold shall not be above the limits for type C power-generating modules contained in Table 1; or</w:t>
            </w:r>
          </w:p>
        </w:tc>
      </w:tr>
    </w:tbl>
    <w:p w14:paraId="5B3AAAF5"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
        <w:gridCol w:w="9020"/>
      </w:tblGrid>
      <w:tr w:rsidR="003B7AE9" w:rsidRPr="00BD0415" w14:paraId="783D942D" w14:textId="77777777" w:rsidTr="003B7AE9">
        <w:tc>
          <w:tcPr>
            <w:tcW w:w="0" w:type="auto"/>
            <w:shd w:val="clear" w:color="auto" w:fill="auto"/>
            <w:hideMark/>
          </w:tcPr>
          <w:p w14:paraId="74BD7023" w14:textId="0DBE3819" w:rsidR="003B7AE9" w:rsidRPr="00BD0415" w:rsidRDefault="003B7AE9" w:rsidP="003B7AE9">
            <w:pPr>
              <w:spacing w:before="120" w:after="0" w:line="240" w:lineRule="auto"/>
              <w:jc w:val="both"/>
              <w:rPr>
                <w:rFonts w:ascii="inherit" w:eastAsia="Times New Roman" w:hAnsi="inherit" w:cs="Times New Roman"/>
                <w:sz w:val="24"/>
                <w:szCs w:val="24"/>
                <w:lang w:eastAsia="en-GB"/>
              </w:rPr>
            </w:pPr>
          </w:p>
        </w:tc>
        <w:tc>
          <w:tcPr>
            <w:tcW w:w="0" w:type="auto"/>
            <w:shd w:val="clear" w:color="auto" w:fill="auto"/>
            <w:hideMark/>
          </w:tcPr>
          <w:p w14:paraId="2283E794" w14:textId="5EE84FD2" w:rsidR="003B7AE9" w:rsidRPr="00BD0415" w:rsidRDefault="00131579"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(iii) </w:t>
            </w:r>
            <w:r w:rsidR="003B7AE9" w:rsidRPr="00BD0415">
              <w:rPr>
                <w:rFonts w:ascii="inherit" w:eastAsia="Times New Roman" w:hAnsi="inherit" w:cs="Times New Roman"/>
                <w:sz w:val="24"/>
                <w:szCs w:val="24"/>
                <w:lang w:eastAsia="en-GB"/>
              </w:rPr>
              <w:t>connection point at 110 kV or above (type D). A power-generating module is also of type D if its connection point is below 110 kV and its maximum capacity is at or above a threshold specified in accordance with paragraph 3. This threshold shall not be above the limit for type D power-generating modules contained in Table 1.</w:t>
            </w:r>
          </w:p>
          <w:p w14:paraId="3957CBCB" w14:textId="77777777" w:rsidR="003B7AE9" w:rsidRPr="00BD0415" w:rsidRDefault="003B7AE9" w:rsidP="003B7AE9">
            <w:pPr>
              <w:spacing w:before="120" w:after="120" w:line="240" w:lineRule="auto"/>
              <w:jc w:val="center"/>
              <w:rPr>
                <w:rFonts w:ascii="inherit" w:eastAsia="Times New Roman" w:hAnsi="inherit" w:cs="Times New Roman"/>
                <w:sz w:val="24"/>
                <w:szCs w:val="24"/>
                <w:lang w:eastAsia="en-GB"/>
              </w:rPr>
            </w:pPr>
            <w:r w:rsidRPr="00BD0415">
              <w:rPr>
                <w:rFonts w:ascii="inherit" w:eastAsia="Times New Roman" w:hAnsi="inherit" w:cs="Times New Roman"/>
                <w:i/>
                <w:iCs/>
                <w:sz w:val="24"/>
                <w:szCs w:val="24"/>
                <w:lang w:eastAsia="en-GB"/>
              </w:rPr>
              <w:t>Table 1</w:t>
            </w:r>
          </w:p>
          <w:p w14:paraId="7831F8F8" w14:textId="4C9A5464" w:rsidR="003B7AE9" w:rsidRPr="00BD0415" w:rsidRDefault="003B7AE9" w:rsidP="003B7AE9">
            <w:pPr>
              <w:spacing w:before="120" w:after="120" w:line="240" w:lineRule="auto"/>
              <w:jc w:val="center"/>
              <w:rPr>
                <w:rFonts w:ascii="inherit" w:eastAsia="Times New Roman" w:hAnsi="inherit" w:cs="Times New Roman"/>
                <w:sz w:val="24"/>
                <w:szCs w:val="24"/>
                <w:lang w:eastAsia="en-GB"/>
              </w:rPr>
            </w:pPr>
            <w:r w:rsidRPr="00BD0415">
              <w:rPr>
                <w:rFonts w:ascii="inherit" w:eastAsia="Times New Roman" w:hAnsi="inherit" w:cs="Times New Roman"/>
                <w:b/>
                <w:bCs/>
                <w:sz w:val="24"/>
                <w:szCs w:val="24"/>
                <w:lang w:eastAsia="en-GB"/>
              </w:rPr>
              <w:t>Limits for thresholds for type B, C and D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402"/>
              <w:gridCol w:w="1538"/>
              <w:gridCol w:w="1532"/>
              <w:gridCol w:w="1532"/>
            </w:tblGrid>
            <w:tr w:rsidR="003B7AE9" w:rsidRPr="00BD0415" w14:paraId="405E2994" w14:textId="77777777" w:rsidTr="00963BDB">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293436" w14:textId="77777777"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r w:rsidRPr="00BD0415">
                    <w:rPr>
                      <w:rFonts w:ascii="inherit" w:eastAsia="Times New Roman" w:hAnsi="inherit" w:cs="Times New Roman"/>
                      <w:b/>
                      <w:bCs/>
                      <w:lang w:eastAsia="en-GB"/>
                    </w:rPr>
                    <w:t>Synchronous areas</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C4C7AC" w14:textId="557ADB57"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r w:rsidRPr="00BD0415">
                    <w:rPr>
                      <w:rFonts w:ascii="inherit" w:eastAsia="Times New Roman" w:hAnsi="inherit" w:cs="Times New Roman"/>
                      <w:b/>
                      <w:bCs/>
                      <w:lang w:eastAsia="en-GB"/>
                    </w:rPr>
                    <w:t xml:space="preserve">Limit for </w:t>
                  </w:r>
                  <w:r w:rsidR="00963BDB">
                    <w:rPr>
                      <w:rFonts w:ascii="inherit" w:eastAsia="Times New Roman" w:hAnsi="inherit" w:cs="Times New Roman"/>
                      <w:b/>
                      <w:bCs/>
                      <w:lang w:eastAsia="en-GB"/>
                    </w:rPr>
                    <w:t xml:space="preserve">a </w:t>
                  </w:r>
                  <w:r w:rsidRPr="00BD0415">
                    <w:rPr>
                      <w:rFonts w:ascii="inherit" w:eastAsia="Times New Roman" w:hAnsi="inherit" w:cs="Times New Roman"/>
                      <w:b/>
                      <w:bCs/>
                      <w:lang w:eastAsia="en-GB"/>
                    </w:rPr>
                    <w:t xml:space="preserve">threshold </w:t>
                  </w:r>
                  <w:r w:rsidR="009576A8">
                    <w:rPr>
                      <w:rFonts w:ascii="inherit" w:eastAsia="Times New Roman" w:hAnsi="inherit" w:cs="Times New Roman"/>
                      <w:b/>
                      <w:bCs/>
                      <w:lang w:eastAsia="en-GB"/>
                    </w:rPr>
                    <w:t xml:space="preserve">of maximum capacity </w:t>
                  </w:r>
                  <w:r w:rsidRPr="00BD0415">
                    <w:rPr>
                      <w:rFonts w:ascii="inherit" w:eastAsia="Times New Roman" w:hAnsi="inherit" w:cs="Times New Roman"/>
                      <w:b/>
                      <w:bCs/>
                      <w:lang w:eastAsia="en-GB"/>
                    </w:rPr>
                    <w:t>from which a power-generating module is of type B</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CD2FA" w14:textId="653D84A6"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r w:rsidRPr="00BD0415">
                    <w:rPr>
                      <w:rFonts w:ascii="inherit" w:eastAsia="Times New Roman" w:hAnsi="inherit" w:cs="Times New Roman"/>
                      <w:b/>
                      <w:bCs/>
                      <w:lang w:eastAsia="en-GB"/>
                    </w:rPr>
                    <w:t xml:space="preserve">Limit for </w:t>
                  </w:r>
                  <w:r w:rsidR="00720227">
                    <w:rPr>
                      <w:rFonts w:ascii="inherit" w:eastAsia="Times New Roman" w:hAnsi="inherit" w:cs="Times New Roman"/>
                      <w:b/>
                      <w:bCs/>
                      <w:lang w:eastAsia="en-GB"/>
                    </w:rPr>
                    <w:t xml:space="preserve">a </w:t>
                  </w:r>
                  <w:r w:rsidRPr="00BD0415">
                    <w:rPr>
                      <w:rFonts w:ascii="inherit" w:eastAsia="Times New Roman" w:hAnsi="inherit" w:cs="Times New Roman"/>
                      <w:b/>
                      <w:bCs/>
                      <w:lang w:eastAsia="en-GB"/>
                    </w:rPr>
                    <w:t xml:space="preserve">threshold </w:t>
                  </w:r>
                  <w:r w:rsidR="009576A8">
                    <w:rPr>
                      <w:rFonts w:ascii="inherit" w:eastAsia="Times New Roman" w:hAnsi="inherit" w:cs="Times New Roman"/>
                      <w:b/>
                      <w:bCs/>
                      <w:lang w:eastAsia="en-GB"/>
                    </w:rPr>
                    <w:t xml:space="preserve">of maximum capacity </w:t>
                  </w:r>
                  <w:r w:rsidRPr="00BD0415">
                    <w:rPr>
                      <w:rFonts w:ascii="inherit" w:eastAsia="Times New Roman" w:hAnsi="inherit" w:cs="Times New Roman"/>
                      <w:b/>
                      <w:bCs/>
                      <w:lang w:eastAsia="en-GB"/>
                    </w:rPr>
                    <w:t>from which a power-generating module is of type 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66ADB" w14:textId="0416D1AA"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r w:rsidRPr="00BD0415">
                    <w:rPr>
                      <w:rFonts w:ascii="inherit" w:eastAsia="Times New Roman" w:hAnsi="inherit" w:cs="Times New Roman"/>
                      <w:b/>
                      <w:bCs/>
                      <w:lang w:eastAsia="en-GB"/>
                    </w:rPr>
                    <w:t xml:space="preserve">Limit for </w:t>
                  </w:r>
                  <w:r w:rsidR="00720227">
                    <w:rPr>
                      <w:rFonts w:ascii="inherit" w:eastAsia="Times New Roman" w:hAnsi="inherit" w:cs="Times New Roman"/>
                      <w:b/>
                      <w:bCs/>
                      <w:lang w:eastAsia="en-GB"/>
                    </w:rPr>
                    <w:t xml:space="preserve">a </w:t>
                  </w:r>
                  <w:r w:rsidRPr="00BD0415">
                    <w:rPr>
                      <w:rFonts w:ascii="inherit" w:eastAsia="Times New Roman" w:hAnsi="inherit" w:cs="Times New Roman"/>
                      <w:b/>
                      <w:bCs/>
                      <w:lang w:eastAsia="en-GB"/>
                    </w:rPr>
                    <w:t xml:space="preserve">threshold </w:t>
                  </w:r>
                  <w:r w:rsidR="009576A8">
                    <w:rPr>
                      <w:rFonts w:ascii="inherit" w:eastAsia="Times New Roman" w:hAnsi="inherit" w:cs="Times New Roman"/>
                      <w:b/>
                      <w:bCs/>
                      <w:lang w:eastAsia="en-GB"/>
                    </w:rPr>
                    <w:t xml:space="preserve">of maximum capacity </w:t>
                  </w:r>
                  <w:r w:rsidRPr="00BD0415">
                    <w:rPr>
                      <w:rFonts w:ascii="inherit" w:eastAsia="Times New Roman" w:hAnsi="inherit" w:cs="Times New Roman"/>
                      <w:b/>
                      <w:bCs/>
                      <w:lang w:eastAsia="en-GB"/>
                    </w:rPr>
                    <w:t>from which a power-generating module is of type D</w:t>
                  </w:r>
                </w:p>
              </w:tc>
            </w:tr>
            <w:tr w:rsidR="003B7AE9" w:rsidRPr="00BD0415" w14:paraId="4F6463FD" w14:textId="77777777" w:rsidTr="004943F1">
              <w:tc>
                <w:tcPr>
                  <w:tcW w:w="406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6DDA52" w14:textId="47BBE64A"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Continental Europe</w:t>
                  </w:r>
                </w:p>
              </w:tc>
              <w:tc>
                <w:tcPr>
                  <w:tcW w:w="156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C5D6789" w14:textId="2C508AAC" w:rsidR="003B7AE9" w:rsidRPr="00BD0415" w:rsidRDefault="008F1B85" w:rsidP="003B7AE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0,</w:t>
                  </w:r>
                  <w:r w:rsidR="00031516">
                    <w:rPr>
                      <w:rFonts w:ascii="inherit" w:eastAsia="Times New Roman" w:hAnsi="inherit" w:cs="Times New Roman"/>
                      <w:lang w:eastAsia="en-GB"/>
                    </w:rPr>
                    <w:t>5</w:t>
                  </w:r>
                  <w:r w:rsidR="003B7AE9" w:rsidRPr="00BD0415">
                    <w:rPr>
                      <w:rFonts w:ascii="inherit" w:eastAsia="Times New Roman" w:hAnsi="inherit" w:cs="Times New Roman"/>
                      <w:lang w:eastAsia="en-GB"/>
                    </w:rPr>
                    <w:t xml:space="preserve"> MW</w:t>
                  </w:r>
                </w:p>
              </w:tc>
              <w:tc>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59D467"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50 MW</w:t>
                  </w:r>
                </w:p>
              </w:tc>
              <w:tc>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3640E5"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75 MW</w:t>
                  </w:r>
                </w:p>
              </w:tc>
            </w:tr>
            <w:tr w:rsidR="003B7AE9" w:rsidRPr="00BD0415" w14:paraId="1E511A8B" w14:textId="77777777" w:rsidTr="00031516">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16D82"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Nordic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72EE4B" w14:textId="28E4AD45"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1,5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C7375"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642E6"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30 MW</w:t>
                  </w:r>
                </w:p>
              </w:tc>
            </w:tr>
            <w:tr w:rsidR="003B7AE9" w:rsidRPr="00BD0415" w14:paraId="21308683" w14:textId="77777777" w:rsidTr="004943F1">
              <w:tc>
                <w:tcPr>
                  <w:tcW w:w="406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7407AF"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Ireland and Northern Ireland</w:t>
                  </w:r>
                </w:p>
              </w:tc>
              <w:tc>
                <w:tcPr>
                  <w:tcW w:w="156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579F77"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0,1 MW</w:t>
                  </w:r>
                </w:p>
              </w:tc>
              <w:tc>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8D585E"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5 MW</w:t>
                  </w:r>
                </w:p>
              </w:tc>
              <w:tc>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3FA92"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10 MW</w:t>
                  </w:r>
                </w:p>
              </w:tc>
            </w:tr>
            <w:tr w:rsidR="003B7AE9" w:rsidRPr="00BD0415" w14:paraId="16BD6669" w14:textId="77777777" w:rsidTr="00031516">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A51067"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Baltic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731DD4" w14:textId="67D8002A"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C22C2"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DE5707"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15 MW</w:t>
                  </w:r>
                </w:p>
              </w:tc>
            </w:tr>
          </w:tbl>
          <w:p w14:paraId="7B0E8CD4"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6D6A8997" w14:textId="352072D6" w:rsid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3.   Proposals for maximum capacity thresholds for types B, C and D power-generating modules shall be subject to approval by the relevant regulatory authority or, where </w:t>
      </w:r>
      <w:r w:rsidRPr="00BD0415">
        <w:rPr>
          <w:rFonts w:ascii="inherit" w:eastAsia="Times New Roman" w:hAnsi="inherit" w:cs="Times New Roman"/>
          <w:color w:val="000000"/>
          <w:sz w:val="24"/>
          <w:szCs w:val="24"/>
          <w:lang w:eastAsia="en-GB"/>
        </w:rPr>
        <w:lastRenderedPageBreak/>
        <w:t>applicable, the Member State. In forming proposals</w:t>
      </w:r>
      <w:r w:rsidR="0012665B" w:rsidRPr="00BD0415">
        <w:rPr>
          <w:rFonts w:ascii="inherit" w:eastAsia="Times New Roman" w:hAnsi="inherit" w:cs="Times New Roman"/>
          <w:color w:val="000000"/>
          <w:sz w:val="24"/>
          <w:szCs w:val="24"/>
          <w:lang w:eastAsia="en-GB"/>
        </w:rPr>
        <w:t>,</w:t>
      </w:r>
      <w:r w:rsidRPr="00BD0415">
        <w:rPr>
          <w:rFonts w:ascii="inherit" w:eastAsia="Times New Roman" w:hAnsi="inherit" w:cs="Times New Roman"/>
          <w:color w:val="000000"/>
          <w:sz w:val="24"/>
          <w:szCs w:val="24"/>
          <w:lang w:eastAsia="en-GB"/>
        </w:rPr>
        <w:t xml:space="preserve"> the relevant TSO shall coordinate with adjacent TSOs and DSOs and shall conduct a public consultation in accordance with Article 10. A proposal by the relevant TSO to change the thresholds shall not be made sooner than three years after the</w:t>
      </w:r>
      <w:r w:rsidR="0012665B" w:rsidRPr="00BD0415">
        <w:rPr>
          <w:rFonts w:ascii="inherit" w:eastAsia="Times New Roman" w:hAnsi="inherit" w:cs="Times New Roman"/>
          <w:color w:val="000000"/>
          <w:sz w:val="24"/>
          <w:szCs w:val="24"/>
          <w:lang w:eastAsia="en-GB"/>
        </w:rPr>
        <w:t xml:space="preserve"> approval of the</w:t>
      </w:r>
      <w:r w:rsidRPr="00BD0415">
        <w:rPr>
          <w:rFonts w:ascii="inherit" w:eastAsia="Times New Roman" w:hAnsi="inherit" w:cs="Times New Roman"/>
          <w:color w:val="000000"/>
          <w:sz w:val="24"/>
          <w:szCs w:val="24"/>
          <w:lang w:eastAsia="en-GB"/>
        </w:rPr>
        <w:t xml:space="preserve"> previous proposal.</w:t>
      </w:r>
    </w:p>
    <w:p w14:paraId="38E2404D" w14:textId="6B8684F1" w:rsidR="00E37582" w:rsidRDefault="00E37582"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37582">
        <w:rPr>
          <w:rFonts w:ascii="inherit" w:eastAsia="Times New Roman" w:hAnsi="inherit" w:cs="Times New Roman"/>
          <w:color w:val="000000"/>
          <w:sz w:val="24"/>
          <w:szCs w:val="24"/>
          <w:lang w:eastAsia="en-GB"/>
        </w:rPr>
        <w:t xml:space="preserve">4. </w:t>
      </w:r>
      <w:r w:rsidR="00212139">
        <w:rPr>
          <w:rFonts w:ascii="inherit" w:eastAsia="Times New Roman" w:hAnsi="inherit" w:cs="Times New Roman"/>
          <w:color w:val="000000"/>
          <w:sz w:val="24"/>
          <w:szCs w:val="24"/>
          <w:lang w:eastAsia="en-GB"/>
        </w:rPr>
        <w:t xml:space="preserve">For the purpose of the determination of significance as set out in paragraph 2, </w:t>
      </w:r>
      <w:r w:rsidR="00212139" w:rsidRPr="00E37582">
        <w:rPr>
          <w:rFonts w:ascii="inherit" w:eastAsia="Times New Roman" w:hAnsi="inherit" w:cs="Times New Roman"/>
          <w:color w:val="000000"/>
          <w:sz w:val="24"/>
          <w:szCs w:val="24"/>
          <w:lang w:eastAsia="en-GB"/>
        </w:rPr>
        <w:t>voltage</w:t>
      </w:r>
      <w:r w:rsidR="00212139">
        <w:rPr>
          <w:rFonts w:ascii="inherit" w:eastAsia="Times New Roman" w:hAnsi="inherit" w:cs="Times New Roman"/>
          <w:color w:val="000000"/>
          <w:sz w:val="24"/>
          <w:szCs w:val="24"/>
          <w:lang w:eastAsia="en-GB"/>
        </w:rPr>
        <w:t xml:space="preserve"> level at the connection point shall</w:t>
      </w:r>
      <w:r w:rsidR="00212139" w:rsidRPr="00E37582">
        <w:rPr>
          <w:rFonts w:ascii="inherit" w:eastAsia="Times New Roman" w:hAnsi="inherit" w:cs="Times New Roman"/>
          <w:color w:val="000000"/>
          <w:sz w:val="24"/>
          <w:szCs w:val="24"/>
          <w:lang w:eastAsia="en-GB"/>
        </w:rPr>
        <w:t xml:space="preserve"> </w:t>
      </w:r>
      <w:r w:rsidRPr="00E37582">
        <w:rPr>
          <w:rFonts w:ascii="inherit" w:eastAsia="Times New Roman" w:hAnsi="inherit" w:cs="Times New Roman"/>
          <w:color w:val="000000"/>
          <w:sz w:val="24"/>
          <w:szCs w:val="24"/>
          <w:lang w:eastAsia="en-GB"/>
        </w:rPr>
        <w:t xml:space="preserve">be considered </w:t>
      </w:r>
      <w:r w:rsidR="004B0502">
        <w:rPr>
          <w:rFonts w:ascii="inherit" w:eastAsia="Times New Roman" w:hAnsi="inherit" w:cs="Times New Roman"/>
          <w:color w:val="000000"/>
          <w:sz w:val="24"/>
          <w:szCs w:val="24"/>
          <w:lang w:eastAsia="en-GB"/>
        </w:rPr>
        <w:t xml:space="preserve">when </w:t>
      </w:r>
      <w:r w:rsidR="007D3D1D">
        <w:rPr>
          <w:rFonts w:ascii="inherit" w:eastAsia="Times New Roman" w:hAnsi="inherit" w:cs="Times New Roman"/>
          <w:color w:val="000000"/>
          <w:sz w:val="24"/>
          <w:szCs w:val="24"/>
          <w:lang w:eastAsia="en-GB"/>
        </w:rPr>
        <w:t xml:space="preserve">maximum capacity of </w:t>
      </w:r>
      <w:r w:rsidR="004B0502">
        <w:rPr>
          <w:rFonts w:ascii="inherit" w:eastAsia="Times New Roman" w:hAnsi="inherit" w:cs="Times New Roman"/>
          <w:color w:val="000000"/>
          <w:sz w:val="24"/>
          <w:szCs w:val="24"/>
          <w:lang w:eastAsia="en-GB"/>
        </w:rPr>
        <w:t xml:space="preserve">a power-generating module is </w:t>
      </w:r>
      <w:r w:rsidR="00212139">
        <w:rPr>
          <w:rFonts w:ascii="inherit" w:eastAsia="Times New Roman" w:hAnsi="inherit" w:cs="Times New Roman"/>
          <w:color w:val="000000"/>
          <w:sz w:val="24"/>
          <w:szCs w:val="24"/>
          <w:lang w:eastAsia="en-GB"/>
        </w:rPr>
        <w:t xml:space="preserve">above a default threshold </w:t>
      </w:r>
      <w:r w:rsidR="004B0502">
        <w:rPr>
          <w:rFonts w:ascii="inherit" w:eastAsia="Times New Roman" w:hAnsi="inherit" w:cs="Times New Roman"/>
          <w:color w:val="000000"/>
          <w:sz w:val="24"/>
          <w:szCs w:val="24"/>
          <w:lang w:eastAsia="en-GB"/>
        </w:rPr>
        <w:t>of 10 MW</w:t>
      </w:r>
      <w:r w:rsidRPr="00E37582">
        <w:rPr>
          <w:rFonts w:ascii="inherit" w:eastAsia="Times New Roman" w:hAnsi="inherit" w:cs="Times New Roman"/>
          <w:color w:val="000000"/>
          <w:sz w:val="24"/>
          <w:szCs w:val="24"/>
          <w:lang w:eastAsia="en-GB"/>
        </w:rPr>
        <w:t xml:space="preserve">. </w:t>
      </w:r>
      <w:r w:rsidR="002E0CD4">
        <w:rPr>
          <w:rFonts w:ascii="inherit" w:eastAsia="Times New Roman" w:hAnsi="inherit" w:cs="Times New Roman"/>
          <w:color w:val="000000"/>
          <w:sz w:val="24"/>
          <w:szCs w:val="24"/>
          <w:lang w:eastAsia="en-GB"/>
        </w:rPr>
        <w:t>T</w:t>
      </w:r>
      <w:r w:rsidR="002E0CD4" w:rsidRPr="00E37582">
        <w:rPr>
          <w:rFonts w:ascii="inherit" w:eastAsia="Times New Roman" w:hAnsi="inherit" w:cs="Times New Roman"/>
          <w:color w:val="000000"/>
          <w:sz w:val="24"/>
          <w:szCs w:val="24"/>
          <w:lang w:eastAsia="en-GB"/>
        </w:rPr>
        <w:t>he relevant TSO</w:t>
      </w:r>
      <w:r w:rsidR="002E0CD4">
        <w:rPr>
          <w:rFonts w:ascii="inherit" w:eastAsia="Times New Roman" w:hAnsi="inherit" w:cs="Times New Roman"/>
          <w:color w:val="000000"/>
          <w:sz w:val="24"/>
          <w:szCs w:val="24"/>
          <w:lang w:eastAsia="en-GB"/>
        </w:rPr>
        <w:t xml:space="preserve"> </w:t>
      </w:r>
      <w:r w:rsidRPr="00E37582">
        <w:rPr>
          <w:rFonts w:ascii="inherit" w:eastAsia="Times New Roman" w:hAnsi="inherit" w:cs="Times New Roman"/>
          <w:color w:val="000000"/>
          <w:sz w:val="24"/>
          <w:szCs w:val="24"/>
          <w:lang w:eastAsia="en-GB"/>
        </w:rPr>
        <w:t xml:space="preserve">may </w:t>
      </w:r>
      <w:r w:rsidR="002E0CD4">
        <w:rPr>
          <w:rFonts w:ascii="inherit" w:eastAsia="Times New Roman" w:hAnsi="inherit" w:cs="Times New Roman"/>
          <w:color w:val="000000"/>
          <w:sz w:val="24"/>
          <w:szCs w:val="24"/>
          <w:lang w:eastAsia="en-GB"/>
        </w:rPr>
        <w:t xml:space="preserve">propose to </w:t>
      </w:r>
      <w:r w:rsidRPr="00E37582">
        <w:rPr>
          <w:rFonts w:ascii="inherit" w:eastAsia="Times New Roman" w:hAnsi="inherit" w:cs="Times New Roman"/>
          <w:color w:val="000000"/>
          <w:sz w:val="24"/>
          <w:szCs w:val="24"/>
          <w:lang w:eastAsia="en-GB"/>
        </w:rPr>
        <w:t xml:space="preserve">amend </w:t>
      </w:r>
      <w:r w:rsidR="002E0CD4">
        <w:rPr>
          <w:rFonts w:ascii="inherit" w:eastAsia="Times New Roman" w:hAnsi="inherit" w:cs="Times New Roman"/>
          <w:color w:val="000000"/>
          <w:sz w:val="24"/>
          <w:szCs w:val="24"/>
          <w:lang w:eastAsia="en-GB"/>
        </w:rPr>
        <w:t>t</w:t>
      </w:r>
      <w:r w:rsidR="002E0CD4" w:rsidRPr="00E37582">
        <w:rPr>
          <w:rFonts w:ascii="inherit" w:eastAsia="Times New Roman" w:hAnsi="inherit" w:cs="Times New Roman"/>
          <w:color w:val="000000"/>
          <w:sz w:val="24"/>
          <w:szCs w:val="24"/>
          <w:lang w:eastAsia="en-GB"/>
        </w:rPr>
        <w:t>his threshold</w:t>
      </w:r>
      <w:r w:rsidR="002E0CD4">
        <w:rPr>
          <w:rFonts w:ascii="inherit" w:eastAsia="Times New Roman" w:hAnsi="inherit" w:cs="Times New Roman"/>
          <w:color w:val="000000"/>
          <w:sz w:val="24"/>
          <w:szCs w:val="24"/>
          <w:lang w:eastAsia="en-GB"/>
        </w:rPr>
        <w:t xml:space="preserve"> </w:t>
      </w:r>
      <w:r w:rsidR="00D63841">
        <w:rPr>
          <w:rFonts w:ascii="inherit" w:eastAsia="Times New Roman" w:hAnsi="inherit" w:cs="Times New Roman"/>
          <w:color w:val="000000"/>
          <w:sz w:val="24"/>
          <w:szCs w:val="24"/>
          <w:lang w:eastAsia="en-GB"/>
        </w:rPr>
        <w:t>as follows</w:t>
      </w:r>
      <w:r w:rsidRPr="00E37582">
        <w:rPr>
          <w:rFonts w:ascii="inherit" w:eastAsia="Times New Roman" w:hAnsi="inherit" w:cs="Times New Roman"/>
          <w:color w:val="000000"/>
          <w:sz w:val="24"/>
          <w:szCs w:val="24"/>
          <w:lang w:eastAsia="en-GB"/>
        </w:rPr>
        <w:t>:</w:t>
      </w:r>
    </w:p>
    <w:p w14:paraId="0381196F" w14:textId="1A2A1DB3" w:rsidR="00993A1C" w:rsidRDefault="00497CF0"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497CF0">
        <w:rPr>
          <w:rFonts w:ascii="inherit" w:eastAsia="Times New Roman" w:hAnsi="inherit" w:cs="Times New Roman"/>
          <w:color w:val="000000"/>
          <w:sz w:val="24"/>
          <w:szCs w:val="24"/>
          <w:lang w:eastAsia="en-GB"/>
        </w:rPr>
        <w:t xml:space="preserve">(a) </w:t>
      </w:r>
      <w:r w:rsidR="00D63841">
        <w:rPr>
          <w:rFonts w:ascii="inherit" w:eastAsia="Times New Roman" w:hAnsi="inherit" w:cs="Times New Roman"/>
          <w:color w:val="000000"/>
          <w:sz w:val="24"/>
          <w:szCs w:val="24"/>
          <w:lang w:eastAsia="en-GB"/>
        </w:rPr>
        <w:t xml:space="preserve">The threshold may </w:t>
      </w:r>
      <w:r w:rsidR="00A7715F">
        <w:rPr>
          <w:rFonts w:ascii="inherit" w:eastAsia="Times New Roman" w:hAnsi="inherit" w:cs="Times New Roman"/>
          <w:color w:val="000000"/>
          <w:sz w:val="24"/>
          <w:szCs w:val="24"/>
          <w:lang w:eastAsia="en-GB"/>
        </w:rPr>
        <w:t xml:space="preserve">be </w:t>
      </w:r>
      <w:r w:rsidR="00163C48">
        <w:rPr>
          <w:rFonts w:ascii="inherit" w:eastAsia="Times New Roman" w:hAnsi="inherit" w:cs="Times New Roman"/>
          <w:color w:val="000000"/>
          <w:sz w:val="24"/>
          <w:szCs w:val="24"/>
          <w:lang w:eastAsia="en-GB"/>
        </w:rPr>
        <w:t>decrease</w:t>
      </w:r>
      <w:r w:rsidR="00A7715F">
        <w:rPr>
          <w:rFonts w:ascii="inherit" w:eastAsia="Times New Roman" w:hAnsi="inherit" w:cs="Times New Roman"/>
          <w:color w:val="000000"/>
          <w:sz w:val="24"/>
          <w:szCs w:val="24"/>
          <w:lang w:eastAsia="en-GB"/>
        </w:rPr>
        <w:t>d</w:t>
      </w:r>
      <w:r w:rsidR="00D63841">
        <w:rPr>
          <w:rFonts w:ascii="inherit" w:eastAsia="Times New Roman" w:hAnsi="inherit" w:cs="Times New Roman"/>
          <w:color w:val="000000"/>
          <w:sz w:val="24"/>
          <w:szCs w:val="24"/>
          <w:lang w:eastAsia="en-GB"/>
        </w:rPr>
        <w:t xml:space="preserve"> below</w:t>
      </w:r>
      <w:r w:rsidRPr="00497CF0">
        <w:rPr>
          <w:rFonts w:ascii="inherit" w:eastAsia="Times New Roman" w:hAnsi="inherit" w:cs="Times New Roman"/>
          <w:color w:val="000000"/>
          <w:sz w:val="24"/>
          <w:szCs w:val="24"/>
          <w:lang w:eastAsia="en-GB"/>
        </w:rPr>
        <w:t xml:space="preserve"> 10MW </w:t>
      </w:r>
      <w:r w:rsidR="00993A1C">
        <w:rPr>
          <w:rFonts w:ascii="inherit" w:eastAsia="Times New Roman" w:hAnsi="inherit" w:cs="Times New Roman"/>
          <w:color w:val="000000"/>
          <w:sz w:val="24"/>
          <w:szCs w:val="24"/>
          <w:lang w:eastAsia="en-GB"/>
        </w:rPr>
        <w:t xml:space="preserve">down </w:t>
      </w:r>
      <w:r w:rsidRPr="00497CF0">
        <w:rPr>
          <w:rFonts w:ascii="inherit" w:eastAsia="Times New Roman" w:hAnsi="inherit" w:cs="Times New Roman"/>
          <w:color w:val="000000"/>
          <w:sz w:val="24"/>
          <w:szCs w:val="24"/>
          <w:lang w:eastAsia="en-GB"/>
        </w:rPr>
        <w:t>to</w:t>
      </w:r>
      <w:r w:rsidR="00D63841">
        <w:rPr>
          <w:rFonts w:ascii="inherit" w:eastAsia="Times New Roman" w:hAnsi="inherit" w:cs="Times New Roman"/>
          <w:color w:val="000000"/>
          <w:sz w:val="24"/>
          <w:szCs w:val="24"/>
          <w:lang w:eastAsia="en-GB"/>
        </w:rPr>
        <w:t xml:space="preserve"> either</w:t>
      </w:r>
      <w:r w:rsidR="00993A1C">
        <w:rPr>
          <w:rFonts w:ascii="inherit" w:eastAsia="Times New Roman" w:hAnsi="inherit" w:cs="Times New Roman"/>
          <w:color w:val="000000"/>
          <w:sz w:val="24"/>
          <w:szCs w:val="24"/>
          <w:lang w:eastAsia="en-GB"/>
        </w:rPr>
        <w:t>:</w:t>
      </w:r>
    </w:p>
    <w:p w14:paraId="0462540F" w14:textId="77777777" w:rsidR="00993A1C" w:rsidRDefault="00993A1C" w:rsidP="00993A1C">
      <w:pPr>
        <w:shd w:val="clear" w:color="auto" w:fill="FFFFFF"/>
        <w:spacing w:before="120" w:after="0" w:line="240" w:lineRule="auto"/>
        <w:ind w:firstLine="720"/>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 </w:t>
      </w:r>
      <w:r w:rsidR="00D63841">
        <w:rPr>
          <w:rFonts w:ascii="inherit" w:eastAsia="Times New Roman" w:hAnsi="inherit" w:cs="Times New Roman"/>
          <w:color w:val="000000"/>
          <w:sz w:val="24"/>
          <w:szCs w:val="24"/>
          <w:lang w:eastAsia="en-GB"/>
        </w:rPr>
        <w:t xml:space="preserve">5MW or </w:t>
      </w:r>
    </w:p>
    <w:p w14:paraId="24F702C3" w14:textId="77777777" w:rsidR="00993A1C" w:rsidRDefault="00993A1C" w:rsidP="00163C48">
      <w:pPr>
        <w:shd w:val="clear" w:color="auto" w:fill="FFFFFF"/>
        <w:spacing w:before="120" w:after="0" w:line="240" w:lineRule="auto"/>
        <w:ind w:left="851" w:hanging="131"/>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 </w:t>
      </w:r>
      <w:r w:rsidR="00D63841">
        <w:rPr>
          <w:rFonts w:ascii="inherit" w:eastAsia="Times New Roman" w:hAnsi="inherit" w:cs="Times New Roman"/>
          <w:color w:val="000000"/>
          <w:sz w:val="24"/>
          <w:szCs w:val="24"/>
          <w:lang w:eastAsia="en-GB"/>
        </w:rPr>
        <w:t xml:space="preserve">the </w:t>
      </w:r>
      <w:r w:rsidR="00D63841" w:rsidRPr="00497CF0">
        <w:rPr>
          <w:rFonts w:ascii="inherit" w:eastAsia="Times New Roman" w:hAnsi="inherit" w:cs="Times New Roman"/>
          <w:color w:val="000000"/>
          <w:sz w:val="24"/>
          <w:szCs w:val="24"/>
          <w:lang w:eastAsia="en-GB"/>
        </w:rPr>
        <w:t>capacity threshold at which a power-generating module is of type C as set in paragraph 3</w:t>
      </w:r>
      <w:r w:rsidR="00D63841">
        <w:rPr>
          <w:rFonts w:ascii="inherit" w:eastAsia="Times New Roman" w:hAnsi="inherit" w:cs="Times New Roman"/>
          <w:color w:val="000000"/>
          <w:sz w:val="24"/>
          <w:szCs w:val="24"/>
          <w:lang w:eastAsia="en-GB"/>
        </w:rPr>
        <w:t xml:space="preserve">, </w:t>
      </w:r>
    </w:p>
    <w:p w14:paraId="60CFFCAB" w14:textId="07DECDD7" w:rsidR="00497CF0" w:rsidRDefault="00D63841" w:rsidP="00A8503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whichever </w:t>
      </w:r>
      <w:r w:rsidR="00993A1C">
        <w:rPr>
          <w:rFonts w:ascii="inherit" w:eastAsia="Times New Roman" w:hAnsi="inherit" w:cs="Times New Roman"/>
          <w:color w:val="000000"/>
          <w:sz w:val="24"/>
          <w:szCs w:val="24"/>
          <w:lang w:eastAsia="en-GB"/>
        </w:rPr>
        <w:t xml:space="preserve">of the two values </w:t>
      </w:r>
      <w:r>
        <w:rPr>
          <w:rFonts w:ascii="inherit" w:eastAsia="Times New Roman" w:hAnsi="inherit" w:cs="Times New Roman"/>
          <w:color w:val="000000"/>
          <w:sz w:val="24"/>
          <w:szCs w:val="24"/>
          <w:lang w:eastAsia="en-GB"/>
        </w:rPr>
        <w:t>is higher</w:t>
      </w:r>
      <w:r w:rsidR="00497CF0" w:rsidRPr="00497CF0">
        <w:rPr>
          <w:rFonts w:ascii="inherit" w:eastAsia="Times New Roman" w:hAnsi="inherit" w:cs="Times New Roman"/>
          <w:color w:val="000000"/>
          <w:sz w:val="24"/>
          <w:szCs w:val="24"/>
          <w:lang w:eastAsia="en-GB"/>
        </w:rPr>
        <w:t>; or</w:t>
      </w:r>
    </w:p>
    <w:p w14:paraId="3ABC9EC7" w14:textId="52BFF1F2" w:rsidR="00DD5D93" w:rsidRDefault="00497CF0" w:rsidP="001D384E">
      <w:pPr>
        <w:shd w:val="clear" w:color="auto" w:fill="FFFFFF"/>
        <w:spacing w:before="120" w:after="0" w:line="240" w:lineRule="auto"/>
        <w:jc w:val="both"/>
        <w:rPr>
          <w:rFonts w:ascii="inherit" w:eastAsia="Times New Roman" w:hAnsi="inherit" w:cs="Times New Roman"/>
          <w:color w:val="000000"/>
          <w:sz w:val="24"/>
          <w:szCs w:val="24"/>
          <w:lang w:eastAsia="en-GB"/>
        </w:rPr>
      </w:pPr>
      <w:r w:rsidRPr="00497CF0">
        <w:rPr>
          <w:rFonts w:ascii="inherit" w:eastAsia="Times New Roman" w:hAnsi="inherit" w:cs="Times New Roman"/>
          <w:color w:val="000000"/>
          <w:sz w:val="24"/>
          <w:szCs w:val="24"/>
          <w:lang w:eastAsia="en-GB"/>
        </w:rPr>
        <w:t xml:space="preserve">(b) </w:t>
      </w:r>
      <w:r w:rsidR="00993A1C">
        <w:rPr>
          <w:rFonts w:ascii="inherit" w:eastAsia="Times New Roman" w:hAnsi="inherit" w:cs="Times New Roman"/>
          <w:color w:val="000000"/>
          <w:sz w:val="24"/>
          <w:szCs w:val="24"/>
          <w:lang w:eastAsia="en-GB"/>
        </w:rPr>
        <w:t>The threshold may be set above</w:t>
      </w:r>
      <w:r w:rsidR="00993A1C" w:rsidRPr="00497CF0">
        <w:rPr>
          <w:rFonts w:ascii="inherit" w:eastAsia="Times New Roman" w:hAnsi="inherit" w:cs="Times New Roman"/>
          <w:color w:val="000000"/>
          <w:sz w:val="24"/>
          <w:szCs w:val="24"/>
          <w:lang w:eastAsia="en-GB"/>
        </w:rPr>
        <w:t xml:space="preserve"> 10MW </w:t>
      </w:r>
      <w:r w:rsidR="00993A1C">
        <w:rPr>
          <w:rFonts w:ascii="inherit" w:eastAsia="Times New Roman" w:hAnsi="inherit" w:cs="Times New Roman"/>
          <w:color w:val="000000"/>
          <w:sz w:val="24"/>
          <w:szCs w:val="24"/>
          <w:lang w:eastAsia="en-GB"/>
        </w:rPr>
        <w:t xml:space="preserve"> up </w:t>
      </w:r>
      <w:r w:rsidRPr="00497CF0">
        <w:rPr>
          <w:rFonts w:ascii="inherit" w:eastAsia="Times New Roman" w:hAnsi="inherit" w:cs="Times New Roman"/>
          <w:color w:val="000000"/>
          <w:sz w:val="24"/>
          <w:szCs w:val="24"/>
          <w:lang w:eastAsia="en-GB"/>
        </w:rPr>
        <w:t>to</w:t>
      </w:r>
      <w:r w:rsidR="00993A1C">
        <w:rPr>
          <w:rFonts w:ascii="inherit" w:eastAsia="Times New Roman" w:hAnsi="inherit" w:cs="Times New Roman"/>
          <w:color w:val="000000"/>
          <w:sz w:val="24"/>
          <w:szCs w:val="24"/>
          <w:lang w:eastAsia="en-GB"/>
        </w:rPr>
        <w:t xml:space="preserve"> </w:t>
      </w:r>
      <w:r w:rsidRPr="00497CF0">
        <w:rPr>
          <w:rFonts w:ascii="inherit" w:eastAsia="Times New Roman" w:hAnsi="inherit" w:cs="Times New Roman"/>
          <w:color w:val="000000"/>
          <w:sz w:val="24"/>
          <w:szCs w:val="24"/>
          <w:lang w:eastAsia="en-GB"/>
        </w:rPr>
        <w:t>the capacity threshold at which a power-generating module is of type D as set in paragraph 3.</w:t>
      </w:r>
      <w:r w:rsidR="001D384E" w:rsidRPr="001D384E">
        <w:rPr>
          <w:rFonts w:ascii="inherit" w:eastAsia="Times New Roman" w:hAnsi="inherit" w:cs="Times New Roman"/>
          <w:color w:val="000000"/>
          <w:sz w:val="24"/>
          <w:szCs w:val="24"/>
          <w:lang w:eastAsia="en-GB"/>
        </w:rPr>
        <w:t>In forming proposals, the relevant TSO shall coordinate with adjacent TSOs and DSOs and shall conduct a public consultation in accordance with Article 10. A proposal by the relevant TSO to change the thresholds shall not be made sooner than three years after the</w:t>
      </w:r>
      <w:r w:rsidR="003B4FC5">
        <w:rPr>
          <w:rFonts w:ascii="inherit" w:eastAsia="Times New Roman" w:hAnsi="inherit" w:cs="Times New Roman"/>
          <w:color w:val="000000"/>
          <w:sz w:val="24"/>
          <w:szCs w:val="24"/>
          <w:lang w:eastAsia="en-GB"/>
        </w:rPr>
        <w:t xml:space="preserve"> </w:t>
      </w:r>
      <w:r w:rsidR="005023C3">
        <w:rPr>
          <w:rFonts w:ascii="inherit" w:eastAsia="Times New Roman" w:hAnsi="inherit" w:cs="Times New Roman"/>
          <w:color w:val="000000"/>
          <w:sz w:val="24"/>
          <w:szCs w:val="24"/>
          <w:lang w:eastAsia="en-GB"/>
        </w:rPr>
        <w:t>approval of the</w:t>
      </w:r>
      <w:r w:rsidR="005023C3" w:rsidRPr="001D384E">
        <w:rPr>
          <w:rFonts w:ascii="inherit" w:eastAsia="Times New Roman" w:hAnsi="inherit" w:cs="Times New Roman"/>
          <w:color w:val="000000"/>
          <w:sz w:val="24"/>
          <w:szCs w:val="24"/>
          <w:lang w:eastAsia="en-GB"/>
        </w:rPr>
        <w:t xml:space="preserve"> </w:t>
      </w:r>
      <w:r w:rsidR="001D384E" w:rsidRPr="001D384E">
        <w:rPr>
          <w:rFonts w:ascii="inherit" w:eastAsia="Times New Roman" w:hAnsi="inherit" w:cs="Times New Roman"/>
          <w:color w:val="000000"/>
          <w:sz w:val="24"/>
          <w:szCs w:val="24"/>
          <w:lang w:eastAsia="en-GB"/>
        </w:rPr>
        <w:t>previous proposal.</w:t>
      </w:r>
    </w:p>
    <w:p w14:paraId="2B2D60D0" w14:textId="5EE7AB3B" w:rsidR="003B7AE9" w:rsidRPr="00BD0415" w:rsidRDefault="002E0CD4"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1D384E">
        <w:rPr>
          <w:rFonts w:ascii="inherit" w:eastAsia="Times New Roman" w:hAnsi="inherit" w:cs="Times New Roman"/>
          <w:color w:val="000000"/>
          <w:sz w:val="24"/>
          <w:szCs w:val="24"/>
          <w:lang w:eastAsia="en-GB"/>
        </w:rPr>
        <w:t>Such a proposal shall be subject to approval by the relevant regulatory authority or, where applicable, the Member State.</w:t>
      </w:r>
      <w:r w:rsidR="004578F1">
        <w:rPr>
          <w:rFonts w:ascii="inherit" w:eastAsia="Times New Roman" w:hAnsi="inherit" w:cs="Times New Roman"/>
          <w:color w:val="000000"/>
          <w:sz w:val="24"/>
          <w:szCs w:val="24"/>
          <w:lang w:eastAsia="en-GB"/>
        </w:rPr>
        <w:t>5</w:t>
      </w:r>
      <w:r w:rsidR="003B7AE9" w:rsidRPr="00BD0415">
        <w:rPr>
          <w:rFonts w:ascii="inherit" w:eastAsia="Times New Roman" w:hAnsi="inherit" w:cs="Times New Roman"/>
          <w:color w:val="000000"/>
          <w:sz w:val="24"/>
          <w:szCs w:val="24"/>
          <w:lang w:eastAsia="en-GB"/>
        </w:rPr>
        <w:t xml:space="preserve">.   Power-generating facility owners shall assist this process and provide </w:t>
      </w:r>
      <w:r w:rsidR="000B4F98">
        <w:rPr>
          <w:rFonts w:ascii="inherit" w:eastAsia="Times New Roman" w:hAnsi="inherit" w:cs="Times New Roman"/>
          <w:color w:val="000000"/>
          <w:sz w:val="24"/>
          <w:szCs w:val="24"/>
          <w:lang w:eastAsia="en-GB"/>
        </w:rPr>
        <w:t xml:space="preserve">relevant </w:t>
      </w:r>
      <w:r w:rsidR="003B7AE9" w:rsidRPr="00BD0415">
        <w:rPr>
          <w:rFonts w:ascii="inherit" w:eastAsia="Times New Roman" w:hAnsi="inherit" w:cs="Times New Roman"/>
          <w:color w:val="000000"/>
          <w:sz w:val="24"/>
          <w:szCs w:val="24"/>
          <w:lang w:eastAsia="en-GB"/>
        </w:rPr>
        <w:t>data as requested by the relevant TSO.</w:t>
      </w:r>
    </w:p>
    <w:p w14:paraId="4F89677F" w14:textId="78A0DBE2" w:rsidR="00A11B9E" w:rsidRPr="00A11B9E" w:rsidRDefault="004578F1" w:rsidP="00A11B9E">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6</w:t>
      </w:r>
      <w:r w:rsidR="00A11B9E" w:rsidRPr="00A11B9E">
        <w:rPr>
          <w:rFonts w:ascii="inherit" w:eastAsia="Times New Roman" w:hAnsi="inherit" w:cs="Times New Roman"/>
          <w:color w:val="000000"/>
          <w:sz w:val="24"/>
          <w:szCs w:val="24"/>
          <w:lang w:eastAsia="en-GB"/>
        </w:rPr>
        <w:t xml:space="preserve">.   </w:t>
      </w:r>
      <w:r w:rsidR="00833EA1">
        <w:rPr>
          <w:rFonts w:ascii="inherit" w:eastAsia="Times New Roman" w:hAnsi="inherit" w:cs="Times New Roman"/>
          <w:color w:val="000000"/>
          <w:sz w:val="24"/>
          <w:szCs w:val="24"/>
          <w:lang w:eastAsia="en-GB"/>
        </w:rPr>
        <w:t>V2G e</w:t>
      </w:r>
      <w:r w:rsidR="00A11B9E" w:rsidRPr="00A11B9E">
        <w:rPr>
          <w:rFonts w:ascii="inherit" w:eastAsia="Times New Roman" w:hAnsi="inherit" w:cs="Times New Roman"/>
          <w:color w:val="000000"/>
          <w:sz w:val="24"/>
          <w:szCs w:val="24"/>
          <w:lang w:eastAsia="en-GB"/>
        </w:rPr>
        <w:t>lectric vehicles</w:t>
      </w:r>
      <w:r w:rsidR="00170655">
        <w:rPr>
          <w:rFonts w:ascii="inherit" w:eastAsia="Times New Roman" w:hAnsi="inherit" w:cs="Times New Roman"/>
          <w:color w:val="000000"/>
          <w:sz w:val="24"/>
          <w:szCs w:val="24"/>
          <w:lang w:eastAsia="en-GB"/>
        </w:rPr>
        <w:t xml:space="preserve"> and associated </w:t>
      </w:r>
      <w:r w:rsidR="00B42FAF">
        <w:rPr>
          <w:rFonts w:ascii="inherit" w:eastAsia="Times New Roman" w:hAnsi="inherit" w:cs="Times New Roman"/>
          <w:sz w:val="24"/>
          <w:szCs w:val="24"/>
          <w:lang w:eastAsia="en-GB"/>
        </w:rPr>
        <w:t>V2G</w:t>
      </w:r>
      <w:r w:rsidR="00170655" w:rsidRPr="0077671A">
        <w:rPr>
          <w:rFonts w:ascii="inherit" w:eastAsia="Times New Roman" w:hAnsi="inherit" w:cs="Times New Roman"/>
          <w:sz w:val="24"/>
          <w:szCs w:val="24"/>
          <w:lang w:eastAsia="en-GB"/>
        </w:rPr>
        <w:t xml:space="preserve"> electric vehicle </w:t>
      </w:r>
      <w:r w:rsidR="00822A09">
        <w:rPr>
          <w:rFonts w:ascii="inherit" w:eastAsia="Times New Roman" w:hAnsi="inherit" w:cs="Times New Roman"/>
          <w:sz w:val="24"/>
          <w:szCs w:val="24"/>
          <w:lang w:eastAsia="en-GB"/>
        </w:rPr>
        <w:t>supply equipment</w:t>
      </w:r>
      <w:r w:rsidR="00A11B9E" w:rsidRPr="00A11B9E">
        <w:rPr>
          <w:rFonts w:ascii="inherit" w:eastAsia="Times New Roman" w:hAnsi="inherit" w:cs="Times New Roman"/>
          <w:color w:val="000000"/>
          <w:sz w:val="24"/>
          <w:szCs w:val="24"/>
          <w:lang w:eastAsia="en-GB"/>
        </w:rPr>
        <w:t>, within the following categories shall be considered as significant:</w:t>
      </w:r>
    </w:p>
    <w:p w14:paraId="65545F42" w14:textId="1E6B1B86" w:rsidR="00A11B9E" w:rsidRPr="00A11B9E" w:rsidRDefault="00A11B9E" w:rsidP="00A11B9E">
      <w:pPr>
        <w:shd w:val="clear" w:color="auto" w:fill="FFFFFF"/>
        <w:spacing w:before="120" w:after="0" w:line="240" w:lineRule="auto"/>
        <w:jc w:val="both"/>
        <w:rPr>
          <w:rFonts w:ascii="inherit" w:eastAsia="Times New Roman" w:hAnsi="inherit" w:cs="Times New Roman"/>
          <w:color w:val="000000"/>
          <w:sz w:val="24"/>
          <w:szCs w:val="24"/>
          <w:lang w:eastAsia="en-GB"/>
        </w:rPr>
      </w:pPr>
      <w:r w:rsidRPr="00A11B9E">
        <w:rPr>
          <w:rFonts w:ascii="inherit" w:eastAsia="Times New Roman" w:hAnsi="inherit" w:cs="Times New Roman"/>
          <w:color w:val="000000"/>
          <w:sz w:val="24"/>
          <w:szCs w:val="24"/>
          <w:lang w:eastAsia="en-GB"/>
        </w:rPr>
        <w:t>(a)</w:t>
      </w:r>
      <w:r w:rsidRPr="00A11B9E">
        <w:rPr>
          <w:rFonts w:ascii="inherit" w:eastAsia="Times New Roman" w:hAnsi="inherit" w:cs="Times New Roman"/>
          <w:color w:val="000000"/>
          <w:sz w:val="24"/>
          <w:szCs w:val="24"/>
          <w:lang w:eastAsia="en-GB"/>
        </w:rPr>
        <w:tab/>
        <w:t>maximum capacity</w:t>
      </w:r>
      <w:r>
        <w:rPr>
          <w:rFonts w:ascii="inherit" w:eastAsia="Times New Roman" w:hAnsi="inherit" w:cs="Times New Roman"/>
          <w:color w:val="000000"/>
          <w:sz w:val="24"/>
          <w:szCs w:val="24"/>
          <w:lang w:eastAsia="en-GB"/>
        </w:rPr>
        <w:t xml:space="preserve"> </w:t>
      </w:r>
      <w:r w:rsidR="00F825B6">
        <w:rPr>
          <w:rFonts w:ascii="inherit" w:eastAsia="Times New Roman" w:hAnsi="inherit" w:cs="Times New Roman"/>
          <w:color w:val="000000"/>
          <w:sz w:val="24"/>
          <w:szCs w:val="24"/>
          <w:lang w:eastAsia="en-GB"/>
        </w:rPr>
        <w:t>larger</w:t>
      </w:r>
      <w:r w:rsidR="00D93649">
        <w:rPr>
          <w:rFonts w:ascii="inherit" w:eastAsia="Times New Roman" w:hAnsi="inherit" w:cs="Times New Roman"/>
          <w:color w:val="000000"/>
          <w:sz w:val="24"/>
          <w:szCs w:val="24"/>
          <w:lang w:eastAsia="en-GB"/>
        </w:rPr>
        <w:t xml:space="preserve"> than or equal to</w:t>
      </w:r>
      <w:r w:rsidRPr="00A11B9E">
        <w:rPr>
          <w:rFonts w:ascii="inherit" w:eastAsia="Times New Roman" w:hAnsi="inherit" w:cs="Times New Roman"/>
          <w:color w:val="000000"/>
          <w:sz w:val="24"/>
          <w:szCs w:val="24"/>
          <w:lang w:eastAsia="en-GB"/>
        </w:rPr>
        <w:t xml:space="preserve"> 0,8 kW and</w:t>
      </w:r>
      <w:r w:rsidR="00416AD6">
        <w:rPr>
          <w:rFonts w:ascii="inherit" w:eastAsia="Times New Roman" w:hAnsi="inherit" w:cs="Times New Roman"/>
          <w:color w:val="000000"/>
          <w:sz w:val="24"/>
          <w:szCs w:val="24"/>
          <w:lang w:eastAsia="en-GB"/>
        </w:rPr>
        <w:t xml:space="preserve"> </w:t>
      </w:r>
      <w:r w:rsidR="00D93649">
        <w:rPr>
          <w:rFonts w:ascii="inherit" w:eastAsia="Times New Roman" w:hAnsi="inherit" w:cs="Times New Roman"/>
          <w:color w:val="000000"/>
          <w:sz w:val="24"/>
          <w:szCs w:val="24"/>
          <w:lang w:eastAsia="en-GB"/>
        </w:rPr>
        <w:t>less than</w:t>
      </w:r>
      <w:r w:rsidRPr="00A11B9E">
        <w:rPr>
          <w:rFonts w:ascii="inherit" w:eastAsia="Times New Roman" w:hAnsi="inherit" w:cs="Times New Roman"/>
          <w:color w:val="000000"/>
          <w:sz w:val="24"/>
          <w:szCs w:val="24"/>
          <w:lang w:eastAsia="en-GB"/>
        </w:rPr>
        <w:t xml:space="preserve"> </w:t>
      </w:r>
      <w:r w:rsidR="00D67900">
        <w:rPr>
          <w:rFonts w:ascii="inherit" w:eastAsia="Times New Roman" w:hAnsi="inherit" w:cs="Times New Roman"/>
          <w:color w:val="000000"/>
          <w:sz w:val="24"/>
          <w:szCs w:val="24"/>
          <w:lang w:eastAsia="en-GB"/>
        </w:rPr>
        <w:t>2</w:t>
      </w:r>
      <w:r w:rsidRPr="00A11B9E">
        <w:rPr>
          <w:rFonts w:ascii="inherit" w:eastAsia="Times New Roman" w:hAnsi="inherit" w:cs="Times New Roman"/>
          <w:color w:val="000000"/>
          <w:sz w:val="24"/>
          <w:szCs w:val="24"/>
          <w:lang w:eastAsia="en-GB"/>
        </w:rPr>
        <w:t>,4 kW (</w:t>
      </w:r>
      <w:r w:rsidR="00F83912">
        <w:rPr>
          <w:rFonts w:ascii="inherit" w:eastAsia="Times New Roman" w:hAnsi="inherit" w:cs="Times New Roman"/>
          <w:color w:val="000000"/>
          <w:sz w:val="24"/>
          <w:szCs w:val="24"/>
          <w:lang w:eastAsia="en-GB"/>
        </w:rPr>
        <w:t>t</w:t>
      </w:r>
      <w:r w:rsidRPr="00A11B9E">
        <w:rPr>
          <w:rFonts w:ascii="inherit" w:eastAsia="Times New Roman" w:hAnsi="inherit" w:cs="Times New Roman"/>
          <w:color w:val="000000"/>
          <w:sz w:val="24"/>
          <w:szCs w:val="24"/>
          <w:lang w:eastAsia="en-GB"/>
        </w:rPr>
        <w:t xml:space="preserve">ype </w:t>
      </w:r>
      <w:r w:rsidR="00ED7519">
        <w:rPr>
          <w:rFonts w:ascii="inherit" w:eastAsia="Times New Roman" w:hAnsi="inherit" w:cs="Times New Roman"/>
          <w:color w:val="000000"/>
          <w:sz w:val="24"/>
          <w:szCs w:val="24"/>
          <w:lang w:eastAsia="en-GB"/>
        </w:rPr>
        <w:t>EV1</w:t>
      </w:r>
      <w:r w:rsidRPr="00A11B9E">
        <w:rPr>
          <w:rFonts w:ascii="inherit" w:eastAsia="Times New Roman" w:hAnsi="inherit" w:cs="Times New Roman"/>
          <w:color w:val="000000"/>
          <w:sz w:val="24"/>
          <w:szCs w:val="24"/>
          <w:lang w:eastAsia="en-GB"/>
        </w:rPr>
        <w:t xml:space="preserve">); </w:t>
      </w:r>
    </w:p>
    <w:p w14:paraId="56058291" w14:textId="4E206B0E" w:rsidR="00A11B9E" w:rsidRDefault="00A11B9E" w:rsidP="00A11B9E">
      <w:pPr>
        <w:shd w:val="clear" w:color="auto" w:fill="FFFFFF"/>
        <w:spacing w:before="120" w:after="0" w:line="240" w:lineRule="auto"/>
        <w:jc w:val="both"/>
        <w:rPr>
          <w:rFonts w:ascii="inherit" w:eastAsia="Times New Roman" w:hAnsi="inherit" w:cs="Times New Roman"/>
          <w:color w:val="000000"/>
          <w:sz w:val="24"/>
          <w:szCs w:val="24"/>
          <w:lang w:eastAsia="en-GB"/>
        </w:rPr>
      </w:pPr>
      <w:r w:rsidRPr="00A11B9E">
        <w:rPr>
          <w:rFonts w:ascii="inherit" w:eastAsia="Times New Roman" w:hAnsi="inherit" w:cs="Times New Roman"/>
          <w:color w:val="000000"/>
          <w:sz w:val="24"/>
          <w:szCs w:val="24"/>
          <w:lang w:eastAsia="en-GB"/>
        </w:rPr>
        <w:t>(b)</w:t>
      </w:r>
      <w:r w:rsidRPr="00A11B9E">
        <w:rPr>
          <w:rFonts w:ascii="inherit" w:eastAsia="Times New Roman" w:hAnsi="inherit" w:cs="Times New Roman"/>
          <w:color w:val="000000"/>
          <w:sz w:val="24"/>
          <w:szCs w:val="24"/>
          <w:lang w:eastAsia="en-GB"/>
        </w:rPr>
        <w:tab/>
        <w:t xml:space="preserve">maximum capacity </w:t>
      </w:r>
      <w:r w:rsidR="00F825B6">
        <w:rPr>
          <w:rFonts w:ascii="inherit" w:eastAsia="Times New Roman" w:hAnsi="inherit" w:cs="Times New Roman"/>
          <w:color w:val="000000"/>
          <w:sz w:val="24"/>
          <w:szCs w:val="24"/>
          <w:lang w:eastAsia="en-GB"/>
        </w:rPr>
        <w:t>larger</w:t>
      </w:r>
      <w:r w:rsidR="00D93649">
        <w:rPr>
          <w:rFonts w:ascii="inherit" w:eastAsia="Times New Roman" w:hAnsi="inherit" w:cs="Times New Roman"/>
          <w:color w:val="000000"/>
          <w:sz w:val="24"/>
          <w:szCs w:val="24"/>
          <w:lang w:eastAsia="en-GB"/>
        </w:rPr>
        <w:t xml:space="preserve"> than or equal to</w:t>
      </w:r>
      <w:r w:rsidRPr="00A11B9E">
        <w:rPr>
          <w:rFonts w:ascii="inherit" w:eastAsia="Times New Roman" w:hAnsi="inherit" w:cs="Times New Roman"/>
          <w:color w:val="000000"/>
          <w:sz w:val="24"/>
          <w:szCs w:val="24"/>
          <w:lang w:eastAsia="en-GB"/>
        </w:rPr>
        <w:t xml:space="preserve"> </w:t>
      </w:r>
      <w:r w:rsidR="00D67900">
        <w:rPr>
          <w:rFonts w:ascii="inherit" w:eastAsia="Times New Roman" w:hAnsi="inherit" w:cs="Times New Roman"/>
          <w:color w:val="000000"/>
          <w:sz w:val="24"/>
          <w:szCs w:val="24"/>
          <w:lang w:eastAsia="en-GB"/>
        </w:rPr>
        <w:t>2</w:t>
      </w:r>
      <w:r w:rsidRPr="00A11B9E">
        <w:rPr>
          <w:rFonts w:ascii="inherit" w:eastAsia="Times New Roman" w:hAnsi="inherit" w:cs="Times New Roman"/>
          <w:color w:val="000000"/>
          <w:sz w:val="24"/>
          <w:szCs w:val="24"/>
          <w:lang w:eastAsia="en-GB"/>
        </w:rPr>
        <w:t xml:space="preserve">,4 kW and </w:t>
      </w:r>
      <w:r w:rsidR="00D93649">
        <w:rPr>
          <w:rFonts w:ascii="inherit" w:eastAsia="Times New Roman" w:hAnsi="inherit" w:cs="Times New Roman"/>
          <w:color w:val="000000"/>
          <w:sz w:val="24"/>
          <w:szCs w:val="24"/>
          <w:lang w:eastAsia="en-GB"/>
        </w:rPr>
        <w:t xml:space="preserve">less than or equal to </w:t>
      </w:r>
      <w:r w:rsidR="00317CBB">
        <w:rPr>
          <w:rFonts w:ascii="inherit" w:eastAsia="Times New Roman" w:hAnsi="inherit" w:cs="Times New Roman"/>
          <w:color w:val="000000"/>
          <w:sz w:val="24"/>
          <w:szCs w:val="24"/>
          <w:lang w:eastAsia="en-GB"/>
        </w:rPr>
        <w:t>4</w:t>
      </w:r>
      <w:r>
        <w:rPr>
          <w:rFonts w:ascii="inherit" w:eastAsia="Times New Roman" w:hAnsi="inherit" w:cs="Times New Roman"/>
          <w:color w:val="000000"/>
          <w:sz w:val="24"/>
          <w:szCs w:val="24"/>
          <w:lang w:eastAsia="en-GB"/>
        </w:rPr>
        <w:t>2</w:t>
      </w:r>
      <w:r w:rsidRPr="00A11B9E">
        <w:rPr>
          <w:rFonts w:ascii="inherit" w:eastAsia="Times New Roman" w:hAnsi="inherit" w:cs="Times New Roman"/>
          <w:color w:val="000000"/>
          <w:sz w:val="24"/>
          <w:szCs w:val="24"/>
          <w:lang w:eastAsia="en-GB"/>
        </w:rPr>
        <w:t xml:space="preserve"> kW</w:t>
      </w:r>
      <w:r w:rsidR="005E0300">
        <w:rPr>
          <w:rFonts w:ascii="inherit" w:eastAsia="Times New Roman" w:hAnsi="inherit" w:cs="Times New Roman"/>
          <w:color w:val="000000"/>
          <w:sz w:val="24"/>
          <w:szCs w:val="24"/>
          <w:lang w:eastAsia="en-GB"/>
        </w:rPr>
        <w:t xml:space="preserve"> </w:t>
      </w:r>
      <w:r w:rsidRPr="00A11B9E">
        <w:rPr>
          <w:rFonts w:ascii="inherit" w:eastAsia="Times New Roman" w:hAnsi="inherit" w:cs="Times New Roman"/>
          <w:color w:val="000000"/>
          <w:sz w:val="24"/>
          <w:szCs w:val="24"/>
          <w:lang w:eastAsia="en-GB"/>
        </w:rPr>
        <w:t>(</w:t>
      </w:r>
      <w:r w:rsidR="00F83912">
        <w:rPr>
          <w:rFonts w:ascii="inherit" w:eastAsia="Times New Roman" w:hAnsi="inherit" w:cs="Times New Roman"/>
          <w:color w:val="000000"/>
          <w:sz w:val="24"/>
          <w:szCs w:val="24"/>
          <w:lang w:eastAsia="en-GB"/>
        </w:rPr>
        <w:t>t</w:t>
      </w:r>
      <w:r w:rsidRPr="00A11B9E">
        <w:rPr>
          <w:rFonts w:ascii="inherit" w:eastAsia="Times New Roman" w:hAnsi="inherit" w:cs="Times New Roman"/>
          <w:color w:val="000000"/>
          <w:sz w:val="24"/>
          <w:szCs w:val="24"/>
          <w:lang w:eastAsia="en-GB"/>
        </w:rPr>
        <w:t xml:space="preserve">ype </w:t>
      </w:r>
      <w:r w:rsidR="00ED7519">
        <w:rPr>
          <w:rFonts w:ascii="inherit" w:eastAsia="Times New Roman" w:hAnsi="inherit" w:cs="Times New Roman"/>
          <w:color w:val="000000"/>
          <w:sz w:val="24"/>
          <w:szCs w:val="24"/>
          <w:lang w:eastAsia="en-GB"/>
        </w:rPr>
        <w:t>EV2</w:t>
      </w:r>
      <w:r w:rsidRPr="00A11B9E">
        <w:rPr>
          <w:rFonts w:ascii="inherit" w:eastAsia="Times New Roman" w:hAnsi="inherit" w:cs="Times New Roman"/>
          <w:color w:val="000000"/>
          <w:sz w:val="24"/>
          <w:szCs w:val="24"/>
          <w:lang w:eastAsia="en-GB"/>
        </w:rPr>
        <w:t>);</w:t>
      </w:r>
    </w:p>
    <w:p w14:paraId="33627F34" w14:textId="60D41855" w:rsidR="00A11B9E" w:rsidRDefault="00A11B9E"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A11B9E">
        <w:rPr>
          <w:rFonts w:ascii="inherit" w:eastAsia="Times New Roman" w:hAnsi="inherit" w:cs="Times New Roman"/>
          <w:color w:val="000000"/>
          <w:sz w:val="24"/>
          <w:szCs w:val="24"/>
          <w:lang w:eastAsia="en-GB"/>
        </w:rPr>
        <w:t>(</w:t>
      </w:r>
      <w:r>
        <w:rPr>
          <w:rFonts w:ascii="inherit" w:eastAsia="Times New Roman" w:hAnsi="inherit" w:cs="Times New Roman"/>
          <w:color w:val="000000"/>
          <w:sz w:val="24"/>
          <w:szCs w:val="24"/>
          <w:lang w:eastAsia="en-GB"/>
        </w:rPr>
        <w:t>c</w:t>
      </w:r>
      <w:r w:rsidRPr="00A11B9E">
        <w:rPr>
          <w:rFonts w:ascii="inherit" w:eastAsia="Times New Roman" w:hAnsi="inherit" w:cs="Times New Roman"/>
          <w:color w:val="000000"/>
          <w:sz w:val="24"/>
          <w:szCs w:val="24"/>
          <w:lang w:eastAsia="en-GB"/>
        </w:rPr>
        <w:t>)</w:t>
      </w:r>
      <w:r w:rsidRPr="00A11B9E">
        <w:rPr>
          <w:rFonts w:ascii="inherit" w:eastAsia="Times New Roman" w:hAnsi="inherit" w:cs="Times New Roman"/>
          <w:color w:val="000000"/>
          <w:sz w:val="24"/>
          <w:szCs w:val="24"/>
          <w:lang w:eastAsia="en-GB"/>
        </w:rPr>
        <w:tab/>
        <w:t xml:space="preserve">maximum capacity </w:t>
      </w:r>
      <w:r w:rsidR="00F825B6">
        <w:rPr>
          <w:rFonts w:ascii="inherit" w:eastAsia="Times New Roman" w:hAnsi="inherit" w:cs="Times New Roman"/>
          <w:color w:val="000000"/>
          <w:sz w:val="24"/>
          <w:szCs w:val="24"/>
          <w:lang w:eastAsia="en-GB"/>
        </w:rPr>
        <w:t>larger</w:t>
      </w:r>
      <w:r w:rsidR="00D93649">
        <w:rPr>
          <w:rFonts w:ascii="inherit" w:eastAsia="Times New Roman" w:hAnsi="inherit" w:cs="Times New Roman"/>
          <w:color w:val="000000"/>
          <w:sz w:val="24"/>
          <w:szCs w:val="24"/>
          <w:lang w:eastAsia="en-GB"/>
        </w:rPr>
        <w:t xml:space="preserve"> than</w:t>
      </w:r>
      <w:r w:rsidRPr="00A11B9E">
        <w:rPr>
          <w:rFonts w:ascii="inherit" w:eastAsia="Times New Roman" w:hAnsi="inherit" w:cs="Times New Roman"/>
          <w:color w:val="000000"/>
          <w:sz w:val="24"/>
          <w:szCs w:val="24"/>
          <w:lang w:eastAsia="en-GB"/>
        </w:rPr>
        <w:t xml:space="preserve"> </w:t>
      </w:r>
      <w:r w:rsidR="00317CBB">
        <w:rPr>
          <w:rFonts w:ascii="inherit" w:eastAsia="Times New Roman" w:hAnsi="inherit" w:cs="Times New Roman"/>
          <w:color w:val="000000"/>
          <w:sz w:val="24"/>
          <w:szCs w:val="24"/>
          <w:lang w:eastAsia="en-GB"/>
        </w:rPr>
        <w:t>4</w:t>
      </w:r>
      <w:r>
        <w:rPr>
          <w:rFonts w:ascii="inherit" w:eastAsia="Times New Roman" w:hAnsi="inherit" w:cs="Times New Roman"/>
          <w:color w:val="000000"/>
          <w:sz w:val="24"/>
          <w:szCs w:val="24"/>
          <w:lang w:eastAsia="en-GB"/>
        </w:rPr>
        <w:t>2</w:t>
      </w:r>
      <w:r w:rsidRPr="00A11B9E">
        <w:rPr>
          <w:rFonts w:ascii="inherit" w:eastAsia="Times New Roman" w:hAnsi="inherit" w:cs="Times New Roman"/>
          <w:color w:val="000000"/>
          <w:sz w:val="24"/>
          <w:szCs w:val="24"/>
          <w:lang w:eastAsia="en-GB"/>
        </w:rPr>
        <w:t xml:space="preserve"> kW and </w:t>
      </w:r>
      <w:r w:rsidR="00D93649">
        <w:rPr>
          <w:rFonts w:ascii="inherit" w:eastAsia="Times New Roman" w:hAnsi="inherit" w:cs="Times New Roman"/>
          <w:color w:val="000000"/>
          <w:sz w:val="24"/>
          <w:szCs w:val="24"/>
          <w:lang w:eastAsia="en-GB"/>
        </w:rPr>
        <w:t xml:space="preserve">less than </w:t>
      </w:r>
      <w:r>
        <w:rPr>
          <w:rFonts w:ascii="inherit" w:eastAsia="Times New Roman" w:hAnsi="inherit" w:cs="Times New Roman"/>
          <w:color w:val="000000"/>
          <w:sz w:val="24"/>
          <w:szCs w:val="24"/>
          <w:lang w:eastAsia="en-GB"/>
        </w:rPr>
        <w:t>1</w:t>
      </w:r>
      <w:r w:rsidRPr="00A11B9E">
        <w:rPr>
          <w:rFonts w:ascii="inherit" w:eastAsia="Times New Roman" w:hAnsi="inherit" w:cs="Times New Roman"/>
          <w:color w:val="000000"/>
          <w:sz w:val="24"/>
          <w:szCs w:val="24"/>
          <w:lang w:eastAsia="en-GB"/>
        </w:rPr>
        <w:t xml:space="preserve"> </w:t>
      </w:r>
      <w:r>
        <w:rPr>
          <w:rFonts w:ascii="inherit" w:eastAsia="Times New Roman" w:hAnsi="inherit" w:cs="Times New Roman"/>
          <w:color w:val="000000"/>
          <w:sz w:val="24"/>
          <w:szCs w:val="24"/>
          <w:lang w:eastAsia="en-GB"/>
        </w:rPr>
        <w:t>M</w:t>
      </w:r>
      <w:r w:rsidRPr="00A11B9E">
        <w:rPr>
          <w:rFonts w:ascii="inherit" w:eastAsia="Times New Roman" w:hAnsi="inherit" w:cs="Times New Roman"/>
          <w:color w:val="000000"/>
          <w:sz w:val="24"/>
          <w:szCs w:val="24"/>
          <w:lang w:eastAsia="en-GB"/>
        </w:rPr>
        <w:t>W</w:t>
      </w:r>
      <w:r w:rsidR="00C664A8">
        <w:rPr>
          <w:rFonts w:ascii="inherit" w:eastAsia="Times New Roman" w:hAnsi="inherit" w:cs="Times New Roman"/>
          <w:color w:val="000000"/>
          <w:sz w:val="24"/>
          <w:szCs w:val="24"/>
          <w:lang w:eastAsia="en-GB"/>
        </w:rPr>
        <w:t xml:space="preserve"> (</w:t>
      </w:r>
      <w:r w:rsidR="00F83912">
        <w:rPr>
          <w:rFonts w:ascii="inherit" w:eastAsia="Times New Roman" w:hAnsi="inherit" w:cs="Times New Roman"/>
          <w:color w:val="000000"/>
          <w:sz w:val="24"/>
          <w:szCs w:val="24"/>
          <w:lang w:eastAsia="en-GB"/>
        </w:rPr>
        <w:t>t</w:t>
      </w:r>
      <w:r w:rsidRPr="00A11B9E">
        <w:rPr>
          <w:rFonts w:ascii="inherit" w:eastAsia="Times New Roman" w:hAnsi="inherit" w:cs="Times New Roman"/>
          <w:color w:val="000000"/>
          <w:sz w:val="24"/>
          <w:szCs w:val="24"/>
          <w:lang w:eastAsia="en-GB"/>
        </w:rPr>
        <w:t xml:space="preserve">ype </w:t>
      </w:r>
      <w:r w:rsidR="00ED7519">
        <w:rPr>
          <w:rFonts w:ascii="inherit" w:eastAsia="Times New Roman" w:hAnsi="inherit" w:cs="Times New Roman"/>
          <w:color w:val="000000"/>
          <w:sz w:val="24"/>
          <w:szCs w:val="24"/>
          <w:lang w:eastAsia="en-GB"/>
        </w:rPr>
        <w:t>EV3</w:t>
      </w:r>
      <w:r w:rsidRPr="00A11B9E">
        <w:rPr>
          <w:rFonts w:ascii="inherit" w:eastAsia="Times New Roman" w:hAnsi="inherit" w:cs="Times New Roman"/>
          <w:color w:val="000000"/>
          <w:sz w:val="24"/>
          <w:szCs w:val="24"/>
          <w:lang w:eastAsia="en-GB"/>
        </w:rPr>
        <w:t>)</w:t>
      </w:r>
      <w:r>
        <w:rPr>
          <w:rFonts w:ascii="inherit" w:eastAsia="Times New Roman" w:hAnsi="inherit" w:cs="Times New Roman"/>
          <w:color w:val="000000"/>
          <w:sz w:val="24"/>
          <w:szCs w:val="24"/>
          <w:lang w:eastAsia="en-GB"/>
        </w:rPr>
        <w:t>.</w:t>
      </w:r>
    </w:p>
    <w:p w14:paraId="474714E8" w14:textId="64269782" w:rsidR="00A11B9E" w:rsidRDefault="00C45CF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260AA7">
        <w:rPr>
          <w:rFonts w:ascii="inherit" w:eastAsia="Times New Roman" w:hAnsi="inherit" w:cs="Times New Roman"/>
          <w:color w:val="000000"/>
          <w:sz w:val="24"/>
          <w:szCs w:val="24"/>
          <w:lang w:eastAsia="en-GB"/>
        </w:rPr>
        <w:t>Requirements applicable to type</w:t>
      </w:r>
      <w:r w:rsidR="00EF3FCF">
        <w:rPr>
          <w:rFonts w:ascii="inherit" w:eastAsia="Times New Roman" w:hAnsi="inherit" w:cs="Times New Roman"/>
          <w:color w:val="000000"/>
          <w:sz w:val="24"/>
          <w:szCs w:val="24"/>
          <w:lang w:eastAsia="en-GB"/>
        </w:rPr>
        <w:t>s</w:t>
      </w:r>
      <w:r w:rsidRPr="00260AA7">
        <w:rPr>
          <w:rFonts w:ascii="inherit" w:eastAsia="Times New Roman" w:hAnsi="inherit" w:cs="Times New Roman"/>
          <w:color w:val="000000"/>
          <w:sz w:val="24"/>
          <w:szCs w:val="24"/>
          <w:lang w:eastAsia="en-GB"/>
        </w:rPr>
        <w:t xml:space="preserve"> </w:t>
      </w:r>
      <w:r w:rsidR="00ED7519">
        <w:rPr>
          <w:rFonts w:ascii="inherit" w:eastAsia="Times New Roman" w:hAnsi="inherit" w:cs="Times New Roman"/>
          <w:color w:val="000000"/>
          <w:sz w:val="24"/>
          <w:szCs w:val="24"/>
          <w:lang w:eastAsia="en-GB"/>
        </w:rPr>
        <w:t>EV1</w:t>
      </w:r>
      <w:r w:rsidRPr="00260AA7">
        <w:rPr>
          <w:rFonts w:ascii="inherit" w:eastAsia="Times New Roman" w:hAnsi="inherit" w:cs="Times New Roman"/>
          <w:color w:val="000000"/>
          <w:sz w:val="24"/>
          <w:szCs w:val="24"/>
          <w:lang w:eastAsia="en-GB"/>
        </w:rPr>
        <w:t xml:space="preserve"> and </w:t>
      </w:r>
      <w:r w:rsidR="00ED7519">
        <w:rPr>
          <w:rFonts w:ascii="inherit" w:eastAsia="Times New Roman" w:hAnsi="inherit" w:cs="Times New Roman"/>
          <w:color w:val="000000"/>
          <w:sz w:val="24"/>
          <w:szCs w:val="24"/>
          <w:lang w:eastAsia="en-GB"/>
        </w:rPr>
        <w:t>EV2</w:t>
      </w:r>
      <w:r w:rsidRPr="00260AA7">
        <w:rPr>
          <w:rFonts w:ascii="inherit" w:eastAsia="Times New Roman" w:hAnsi="inherit" w:cs="Times New Roman"/>
          <w:color w:val="000000"/>
          <w:sz w:val="24"/>
          <w:szCs w:val="24"/>
          <w:lang w:eastAsia="en-GB"/>
        </w:rPr>
        <w:t xml:space="preserve"> </w:t>
      </w:r>
      <w:r w:rsidR="00833EA1">
        <w:rPr>
          <w:rFonts w:ascii="inherit" w:eastAsia="Times New Roman" w:hAnsi="inherit" w:cs="Times New Roman"/>
          <w:color w:val="000000"/>
          <w:sz w:val="24"/>
          <w:szCs w:val="24"/>
          <w:lang w:eastAsia="en-GB"/>
        </w:rPr>
        <w:t xml:space="preserve">V2G </w:t>
      </w:r>
      <w:r w:rsidRPr="00260AA7">
        <w:rPr>
          <w:rFonts w:ascii="inherit" w:eastAsia="Times New Roman" w:hAnsi="inherit" w:cs="Times New Roman"/>
          <w:color w:val="000000"/>
          <w:sz w:val="24"/>
          <w:szCs w:val="24"/>
          <w:lang w:eastAsia="en-GB"/>
        </w:rPr>
        <w:t xml:space="preserve">electric vehicles and </w:t>
      </w:r>
      <w:r w:rsidR="00065379">
        <w:rPr>
          <w:rFonts w:ascii="inherit" w:eastAsia="Times New Roman" w:hAnsi="inherit" w:cs="Times New Roman"/>
          <w:color w:val="000000"/>
          <w:sz w:val="24"/>
          <w:szCs w:val="24"/>
          <w:lang w:eastAsia="en-GB"/>
        </w:rPr>
        <w:t xml:space="preserve">associated </w:t>
      </w:r>
      <w:r w:rsidR="00B42FAF">
        <w:rPr>
          <w:rFonts w:ascii="inherit" w:eastAsia="Times New Roman" w:hAnsi="inherit" w:cs="Times New Roman"/>
          <w:color w:val="000000"/>
          <w:sz w:val="24"/>
          <w:szCs w:val="24"/>
          <w:lang w:eastAsia="en-GB"/>
        </w:rPr>
        <w:t>V2G</w:t>
      </w:r>
      <w:r w:rsidRPr="00260AA7">
        <w:rPr>
          <w:rFonts w:ascii="inherit" w:eastAsia="Times New Roman" w:hAnsi="inherit" w:cs="Times New Roman"/>
          <w:color w:val="000000"/>
          <w:sz w:val="24"/>
          <w:szCs w:val="24"/>
          <w:lang w:eastAsia="en-GB"/>
        </w:rPr>
        <w:t xml:space="preserve"> electric vehicle </w:t>
      </w:r>
      <w:r w:rsidR="00822A09">
        <w:rPr>
          <w:rFonts w:ascii="inherit" w:eastAsia="Times New Roman" w:hAnsi="inherit" w:cs="Times New Roman"/>
          <w:color w:val="000000"/>
          <w:sz w:val="24"/>
          <w:szCs w:val="24"/>
          <w:lang w:eastAsia="en-GB"/>
        </w:rPr>
        <w:t>supply equipment</w:t>
      </w:r>
      <w:r w:rsidRPr="00260AA7">
        <w:rPr>
          <w:rFonts w:ascii="inherit" w:eastAsia="Times New Roman" w:hAnsi="inherit" w:cs="Times New Roman"/>
          <w:color w:val="000000"/>
          <w:sz w:val="24"/>
          <w:szCs w:val="24"/>
          <w:lang w:eastAsia="en-GB"/>
        </w:rPr>
        <w:t xml:space="preserve"> are set out </w:t>
      </w:r>
      <w:r w:rsidR="00F232A4">
        <w:rPr>
          <w:rFonts w:ascii="inherit" w:eastAsia="Times New Roman" w:hAnsi="inherit" w:cs="Times New Roman"/>
          <w:color w:val="000000"/>
          <w:sz w:val="24"/>
          <w:szCs w:val="24"/>
          <w:lang w:eastAsia="en-GB"/>
        </w:rPr>
        <w:t>exhaustively</w:t>
      </w:r>
      <w:r w:rsidRPr="00260AA7">
        <w:rPr>
          <w:rFonts w:ascii="inherit" w:eastAsia="Times New Roman" w:hAnsi="inherit" w:cs="Times New Roman"/>
          <w:color w:val="000000"/>
          <w:sz w:val="24"/>
          <w:szCs w:val="24"/>
          <w:lang w:eastAsia="en-GB"/>
        </w:rPr>
        <w:t xml:space="preserve"> in A</w:t>
      </w:r>
      <w:r>
        <w:rPr>
          <w:rFonts w:ascii="inherit" w:eastAsia="Times New Roman" w:hAnsi="inherit" w:cs="Times New Roman"/>
          <w:color w:val="000000"/>
          <w:sz w:val="24"/>
          <w:szCs w:val="24"/>
          <w:lang w:eastAsia="en-GB"/>
        </w:rPr>
        <w:t>rticle 13a</w:t>
      </w:r>
      <w:r w:rsidR="003B46D2">
        <w:rPr>
          <w:rFonts w:ascii="inherit" w:eastAsia="Times New Roman" w:hAnsi="inherit" w:cs="Times New Roman"/>
          <w:color w:val="000000"/>
          <w:sz w:val="24"/>
          <w:szCs w:val="24"/>
          <w:lang w:eastAsia="en-GB"/>
        </w:rPr>
        <w:t>. T</w:t>
      </w:r>
      <w:r w:rsidR="003B46D2" w:rsidRPr="00260AA7">
        <w:rPr>
          <w:rFonts w:ascii="inherit" w:eastAsia="Times New Roman" w:hAnsi="inherit" w:cs="Times New Roman"/>
          <w:color w:val="000000"/>
          <w:sz w:val="24"/>
          <w:szCs w:val="24"/>
          <w:lang w:eastAsia="en-GB"/>
        </w:rPr>
        <w:t xml:space="preserve">ype </w:t>
      </w:r>
      <w:r w:rsidR="003B46D2">
        <w:rPr>
          <w:rFonts w:ascii="inherit" w:eastAsia="Times New Roman" w:hAnsi="inherit" w:cs="Times New Roman"/>
          <w:color w:val="000000"/>
          <w:sz w:val="24"/>
          <w:szCs w:val="24"/>
          <w:lang w:eastAsia="en-GB"/>
        </w:rPr>
        <w:t>EV1</w:t>
      </w:r>
      <w:r w:rsidR="003B46D2" w:rsidRPr="00260AA7">
        <w:rPr>
          <w:rFonts w:ascii="inherit" w:eastAsia="Times New Roman" w:hAnsi="inherit" w:cs="Times New Roman"/>
          <w:color w:val="000000"/>
          <w:sz w:val="24"/>
          <w:szCs w:val="24"/>
          <w:lang w:eastAsia="en-GB"/>
        </w:rPr>
        <w:t xml:space="preserve"> </w:t>
      </w:r>
      <w:r w:rsidR="003B46D2">
        <w:rPr>
          <w:rFonts w:ascii="inherit" w:eastAsia="Times New Roman" w:hAnsi="inherit" w:cs="Times New Roman"/>
          <w:color w:val="000000"/>
          <w:sz w:val="24"/>
          <w:szCs w:val="24"/>
          <w:lang w:eastAsia="en-GB"/>
        </w:rPr>
        <w:t xml:space="preserve">V2G </w:t>
      </w:r>
      <w:r w:rsidR="003B46D2" w:rsidRPr="00260AA7">
        <w:rPr>
          <w:rFonts w:ascii="inherit" w:eastAsia="Times New Roman" w:hAnsi="inherit" w:cs="Times New Roman"/>
          <w:color w:val="000000"/>
          <w:sz w:val="24"/>
          <w:szCs w:val="24"/>
          <w:lang w:eastAsia="en-GB"/>
        </w:rPr>
        <w:t xml:space="preserve">electric vehicles and </w:t>
      </w:r>
      <w:r w:rsidR="003B46D2">
        <w:rPr>
          <w:rFonts w:ascii="inherit" w:eastAsia="Times New Roman" w:hAnsi="inherit" w:cs="Times New Roman"/>
          <w:color w:val="000000"/>
          <w:sz w:val="24"/>
          <w:szCs w:val="24"/>
          <w:lang w:eastAsia="en-GB"/>
        </w:rPr>
        <w:t>associated V2G</w:t>
      </w:r>
      <w:r w:rsidR="003B46D2" w:rsidRPr="00260AA7">
        <w:rPr>
          <w:rFonts w:ascii="inherit" w:eastAsia="Times New Roman" w:hAnsi="inherit" w:cs="Times New Roman"/>
          <w:color w:val="000000"/>
          <w:sz w:val="24"/>
          <w:szCs w:val="24"/>
          <w:lang w:eastAsia="en-GB"/>
        </w:rPr>
        <w:t xml:space="preserve"> electric vehicle </w:t>
      </w:r>
      <w:r w:rsidR="003B46D2">
        <w:rPr>
          <w:rFonts w:ascii="inherit" w:eastAsia="Times New Roman" w:hAnsi="inherit" w:cs="Times New Roman"/>
          <w:color w:val="000000"/>
          <w:sz w:val="24"/>
          <w:szCs w:val="24"/>
          <w:lang w:eastAsia="en-GB"/>
        </w:rPr>
        <w:t xml:space="preserve">supply equipment </w:t>
      </w:r>
      <w:r w:rsidR="003B46D2" w:rsidRPr="00404B85">
        <w:rPr>
          <w:rFonts w:ascii="inherit" w:eastAsia="Times New Roman" w:hAnsi="inherit" w:cs="Times New Roman"/>
          <w:color w:val="000000"/>
          <w:sz w:val="24"/>
          <w:szCs w:val="24"/>
          <w:lang w:eastAsia="en-GB"/>
        </w:rPr>
        <w:t>shall possess equipment certificates, proving compliance with this regulation.</w:t>
      </w:r>
      <w:r w:rsidR="003B46D2">
        <w:rPr>
          <w:rFonts w:ascii="inherit" w:eastAsia="Times New Roman" w:hAnsi="inherit" w:cs="Times New Roman"/>
          <w:color w:val="000000"/>
          <w:sz w:val="24"/>
          <w:szCs w:val="24"/>
          <w:lang w:eastAsia="en-GB"/>
        </w:rPr>
        <w:t xml:space="preserve"> T</w:t>
      </w:r>
      <w:r w:rsidR="003B46D2" w:rsidRPr="00260AA7">
        <w:rPr>
          <w:rFonts w:ascii="inherit" w:eastAsia="Times New Roman" w:hAnsi="inherit" w:cs="Times New Roman"/>
          <w:color w:val="000000"/>
          <w:sz w:val="24"/>
          <w:szCs w:val="24"/>
          <w:lang w:eastAsia="en-GB"/>
        </w:rPr>
        <w:t xml:space="preserve">ype </w:t>
      </w:r>
      <w:r w:rsidR="003B46D2">
        <w:rPr>
          <w:rFonts w:ascii="inherit" w:eastAsia="Times New Roman" w:hAnsi="inherit" w:cs="Times New Roman"/>
          <w:color w:val="000000"/>
          <w:sz w:val="24"/>
          <w:szCs w:val="24"/>
          <w:lang w:eastAsia="en-GB"/>
        </w:rPr>
        <w:t>EV2</w:t>
      </w:r>
      <w:r w:rsidR="003B46D2" w:rsidRPr="00260AA7">
        <w:rPr>
          <w:rFonts w:ascii="inherit" w:eastAsia="Times New Roman" w:hAnsi="inherit" w:cs="Times New Roman"/>
          <w:color w:val="000000"/>
          <w:sz w:val="24"/>
          <w:szCs w:val="24"/>
          <w:lang w:eastAsia="en-GB"/>
        </w:rPr>
        <w:t xml:space="preserve"> </w:t>
      </w:r>
      <w:r w:rsidR="003B46D2">
        <w:rPr>
          <w:rFonts w:ascii="inherit" w:eastAsia="Times New Roman" w:hAnsi="inherit" w:cs="Times New Roman"/>
          <w:color w:val="000000"/>
          <w:sz w:val="24"/>
          <w:szCs w:val="24"/>
          <w:lang w:eastAsia="en-GB"/>
        </w:rPr>
        <w:t xml:space="preserve">V2G </w:t>
      </w:r>
      <w:r w:rsidR="003B46D2" w:rsidRPr="00260AA7">
        <w:rPr>
          <w:rFonts w:ascii="inherit" w:eastAsia="Times New Roman" w:hAnsi="inherit" w:cs="Times New Roman"/>
          <w:color w:val="000000"/>
          <w:sz w:val="24"/>
          <w:szCs w:val="24"/>
          <w:lang w:eastAsia="en-GB"/>
        </w:rPr>
        <w:t xml:space="preserve">electric vehicles and </w:t>
      </w:r>
      <w:r w:rsidR="003B46D2">
        <w:rPr>
          <w:rFonts w:ascii="inherit" w:eastAsia="Times New Roman" w:hAnsi="inherit" w:cs="Times New Roman"/>
          <w:color w:val="000000"/>
          <w:sz w:val="24"/>
          <w:szCs w:val="24"/>
          <w:lang w:eastAsia="en-GB"/>
        </w:rPr>
        <w:t>associated V2G</w:t>
      </w:r>
      <w:r w:rsidR="003B46D2" w:rsidRPr="00260AA7">
        <w:rPr>
          <w:rFonts w:ascii="inherit" w:eastAsia="Times New Roman" w:hAnsi="inherit" w:cs="Times New Roman"/>
          <w:color w:val="000000"/>
          <w:sz w:val="24"/>
          <w:szCs w:val="24"/>
          <w:lang w:eastAsia="en-GB"/>
        </w:rPr>
        <w:t xml:space="preserve"> electric vehicle </w:t>
      </w:r>
      <w:r w:rsidR="003B46D2">
        <w:rPr>
          <w:rFonts w:ascii="inherit" w:eastAsia="Times New Roman" w:hAnsi="inherit" w:cs="Times New Roman"/>
          <w:color w:val="000000"/>
          <w:sz w:val="24"/>
          <w:szCs w:val="24"/>
          <w:lang w:eastAsia="en-GB"/>
        </w:rPr>
        <w:t>supply equipment</w:t>
      </w:r>
      <w:r w:rsidR="00F232A4">
        <w:rPr>
          <w:rFonts w:ascii="inherit" w:eastAsia="Times New Roman" w:hAnsi="inherit" w:cs="Times New Roman"/>
          <w:color w:val="000000"/>
          <w:sz w:val="24"/>
          <w:szCs w:val="24"/>
          <w:lang w:eastAsia="en-GB"/>
        </w:rPr>
        <w:t xml:space="preserve"> </w:t>
      </w:r>
      <w:r w:rsidR="00EF3FCF">
        <w:rPr>
          <w:rFonts w:ascii="inherit" w:eastAsia="Times New Roman" w:hAnsi="inherit" w:cs="Times New Roman"/>
          <w:color w:val="000000"/>
          <w:sz w:val="24"/>
          <w:szCs w:val="24"/>
          <w:lang w:eastAsia="en-GB"/>
        </w:rPr>
        <w:t xml:space="preserve">follow compliance provisions of Article 30a </w:t>
      </w:r>
      <w:r w:rsidR="00F232A4">
        <w:rPr>
          <w:rFonts w:ascii="inherit" w:eastAsia="Times New Roman" w:hAnsi="inherit" w:cs="Times New Roman"/>
          <w:color w:val="000000"/>
          <w:sz w:val="24"/>
          <w:szCs w:val="24"/>
          <w:lang w:eastAsia="en-GB"/>
        </w:rPr>
        <w:t>only</w:t>
      </w:r>
      <w:r>
        <w:rPr>
          <w:rFonts w:ascii="inherit" w:eastAsia="Times New Roman" w:hAnsi="inherit" w:cs="Times New Roman"/>
          <w:color w:val="000000"/>
          <w:sz w:val="24"/>
          <w:szCs w:val="24"/>
          <w:lang w:eastAsia="en-GB"/>
        </w:rPr>
        <w:t xml:space="preserve">, </w:t>
      </w:r>
      <w:r w:rsidR="00ED7519">
        <w:rPr>
          <w:rFonts w:ascii="inherit" w:eastAsia="Times New Roman" w:hAnsi="inherit" w:cs="Times New Roman"/>
          <w:color w:val="000000"/>
          <w:sz w:val="24"/>
          <w:szCs w:val="24"/>
          <w:lang w:eastAsia="en-GB"/>
        </w:rPr>
        <w:t>whereas requirements applicable to type EV3 V2G electric vehicles a</w:t>
      </w:r>
      <w:r w:rsidR="00ED7519" w:rsidRPr="00454C8F">
        <w:rPr>
          <w:rFonts w:ascii="inherit" w:eastAsia="Times New Roman" w:hAnsi="inherit" w:cs="Times New Roman"/>
          <w:color w:val="000000"/>
          <w:sz w:val="24"/>
          <w:szCs w:val="24"/>
          <w:lang w:eastAsia="en-GB"/>
        </w:rPr>
        <w:t xml:space="preserve">nd </w:t>
      </w:r>
      <w:r w:rsidR="00A21C61">
        <w:rPr>
          <w:rFonts w:ascii="inherit" w:eastAsia="Times New Roman" w:hAnsi="inherit" w:cs="Times New Roman"/>
          <w:color w:val="000000"/>
          <w:sz w:val="24"/>
          <w:szCs w:val="24"/>
          <w:lang w:eastAsia="en-GB"/>
        </w:rPr>
        <w:t>associated</w:t>
      </w:r>
      <w:r w:rsidR="00ED7519" w:rsidRPr="00454C8F">
        <w:rPr>
          <w:rFonts w:ascii="inherit" w:eastAsia="Times New Roman" w:hAnsi="inherit" w:cs="Times New Roman"/>
          <w:color w:val="000000"/>
          <w:sz w:val="24"/>
          <w:szCs w:val="24"/>
          <w:lang w:eastAsia="en-GB"/>
        </w:rPr>
        <w:t xml:space="preserve"> </w:t>
      </w:r>
      <w:r w:rsidR="00ED7519">
        <w:rPr>
          <w:rFonts w:ascii="inherit" w:eastAsia="Times New Roman" w:hAnsi="inherit" w:cs="Times New Roman"/>
          <w:color w:val="000000"/>
          <w:sz w:val="24"/>
          <w:szCs w:val="24"/>
          <w:lang w:eastAsia="en-GB"/>
        </w:rPr>
        <w:t>V2G</w:t>
      </w:r>
      <w:r w:rsidR="00ED7519" w:rsidRPr="00454C8F">
        <w:rPr>
          <w:rFonts w:ascii="inherit" w:eastAsia="Times New Roman" w:hAnsi="inherit" w:cs="Times New Roman"/>
          <w:color w:val="000000"/>
          <w:sz w:val="24"/>
          <w:szCs w:val="24"/>
          <w:lang w:eastAsia="en-GB"/>
        </w:rPr>
        <w:t xml:space="preserve"> electric vehicle </w:t>
      </w:r>
      <w:r w:rsidR="00822A09">
        <w:rPr>
          <w:rFonts w:ascii="inherit" w:eastAsia="Times New Roman" w:hAnsi="inherit" w:cs="Times New Roman"/>
          <w:color w:val="000000"/>
          <w:sz w:val="24"/>
          <w:szCs w:val="24"/>
          <w:lang w:eastAsia="en-GB"/>
        </w:rPr>
        <w:t>supply equipment</w:t>
      </w:r>
      <w:r w:rsidR="00ED7519" w:rsidRPr="00454C8F">
        <w:rPr>
          <w:rFonts w:ascii="inherit" w:eastAsia="Times New Roman" w:hAnsi="inherit" w:cs="Times New Roman"/>
          <w:color w:val="000000"/>
          <w:sz w:val="24"/>
          <w:szCs w:val="24"/>
          <w:lang w:eastAsia="en-GB"/>
        </w:rPr>
        <w:t xml:space="preserve"> </w:t>
      </w:r>
      <w:r w:rsidR="00ED7519">
        <w:rPr>
          <w:rFonts w:ascii="inherit" w:eastAsia="Times New Roman" w:hAnsi="inherit" w:cs="Times New Roman"/>
          <w:color w:val="000000"/>
          <w:sz w:val="24"/>
          <w:szCs w:val="24"/>
          <w:lang w:eastAsia="en-GB"/>
        </w:rPr>
        <w:t xml:space="preserve">are set out </w:t>
      </w:r>
      <w:r w:rsidR="00EF3FCF">
        <w:rPr>
          <w:rFonts w:ascii="inherit" w:eastAsia="Times New Roman" w:hAnsi="inherit" w:cs="Times New Roman"/>
          <w:color w:val="000000"/>
          <w:sz w:val="24"/>
          <w:szCs w:val="24"/>
          <w:lang w:eastAsia="en-GB"/>
        </w:rPr>
        <w:t>exhaustively</w:t>
      </w:r>
      <w:r w:rsidR="00ED7519">
        <w:rPr>
          <w:rFonts w:ascii="inherit" w:eastAsia="Times New Roman" w:hAnsi="inherit" w:cs="Times New Roman"/>
          <w:color w:val="000000"/>
          <w:sz w:val="24"/>
          <w:szCs w:val="24"/>
          <w:lang w:eastAsia="en-GB"/>
        </w:rPr>
        <w:t xml:space="preserve"> in Article 14</w:t>
      </w:r>
      <w:r w:rsidR="00317CBB">
        <w:rPr>
          <w:rFonts w:ascii="inherit" w:eastAsia="Times New Roman" w:hAnsi="inherit" w:cs="Times New Roman"/>
          <w:color w:val="000000"/>
          <w:sz w:val="24"/>
          <w:szCs w:val="24"/>
          <w:lang w:eastAsia="en-GB"/>
        </w:rPr>
        <w:t>a</w:t>
      </w:r>
      <w:r w:rsidR="00F232A4">
        <w:rPr>
          <w:rFonts w:ascii="inherit" w:eastAsia="Times New Roman" w:hAnsi="inherit" w:cs="Times New Roman"/>
          <w:color w:val="000000"/>
          <w:sz w:val="24"/>
          <w:szCs w:val="24"/>
          <w:lang w:eastAsia="en-GB"/>
        </w:rPr>
        <w:t xml:space="preserve"> </w:t>
      </w:r>
      <w:r w:rsidR="00EF3FCF">
        <w:rPr>
          <w:rFonts w:ascii="inherit" w:eastAsia="Times New Roman" w:hAnsi="inherit" w:cs="Times New Roman"/>
          <w:color w:val="000000"/>
          <w:sz w:val="24"/>
          <w:szCs w:val="24"/>
          <w:lang w:eastAsia="en-GB"/>
        </w:rPr>
        <w:t>and follow compliance provisions of Article 30b</w:t>
      </w:r>
      <w:r w:rsidR="00F232A4">
        <w:rPr>
          <w:rFonts w:ascii="inherit" w:eastAsia="Times New Roman" w:hAnsi="inherit" w:cs="Times New Roman"/>
          <w:color w:val="000000"/>
          <w:sz w:val="24"/>
          <w:szCs w:val="24"/>
          <w:lang w:eastAsia="en-GB"/>
        </w:rPr>
        <w:t xml:space="preserve"> only</w:t>
      </w:r>
      <w:r w:rsidRPr="00260AA7">
        <w:rPr>
          <w:rFonts w:ascii="inherit" w:eastAsia="Times New Roman" w:hAnsi="inherit" w:cs="Times New Roman"/>
          <w:color w:val="000000"/>
          <w:sz w:val="24"/>
          <w:szCs w:val="24"/>
          <w:lang w:eastAsia="en-GB"/>
        </w:rPr>
        <w:t>.</w:t>
      </w:r>
      <w:r w:rsidR="00F232A4">
        <w:rPr>
          <w:rFonts w:ascii="inherit" w:eastAsia="Times New Roman" w:hAnsi="inherit" w:cs="Times New Roman"/>
          <w:color w:val="000000"/>
          <w:sz w:val="24"/>
          <w:szCs w:val="24"/>
          <w:lang w:eastAsia="en-GB"/>
        </w:rPr>
        <w:t xml:space="preserve"> </w:t>
      </w:r>
    </w:p>
    <w:p w14:paraId="06E7E841" w14:textId="44F16C44" w:rsidR="003B7AE9" w:rsidRDefault="004578F1"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7</w:t>
      </w:r>
      <w:r w:rsidR="003B7AE9" w:rsidRPr="00BD0415">
        <w:rPr>
          <w:rFonts w:ascii="inherit" w:eastAsia="Times New Roman" w:hAnsi="inherit" w:cs="Times New Roman"/>
          <w:color w:val="000000"/>
          <w:sz w:val="24"/>
          <w:szCs w:val="24"/>
          <w:lang w:eastAsia="en-GB"/>
        </w:rPr>
        <w:t>.   If, as a result of modification of the thresholds, a power-generating module qualifies under a different type, the procedure laid down in Article 4(3) concerning existing power-generating modules shall apply before compliance with the requirements for the new type is required.</w:t>
      </w:r>
    </w:p>
    <w:p w14:paraId="542ACACE" w14:textId="7CD351EE" w:rsidR="00050A8A" w:rsidRDefault="00050A8A" w:rsidP="00050A8A">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8. </w:t>
      </w:r>
      <w:r w:rsidRPr="00260AA7">
        <w:rPr>
          <w:rFonts w:ascii="inherit" w:eastAsia="Times New Roman" w:hAnsi="inherit" w:cs="Times New Roman"/>
          <w:color w:val="000000"/>
          <w:sz w:val="24"/>
          <w:szCs w:val="24"/>
          <w:lang w:eastAsia="en-GB"/>
        </w:rPr>
        <w:t xml:space="preserve">Requirements applicable to </w:t>
      </w:r>
      <w:r>
        <w:rPr>
          <w:rFonts w:ascii="inherit" w:eastAsia="Times New Roman" w:hAnsi="inherit" w:cs="Times New Roman"/>
          <w:color w:val="000000"/>
          <w:sz w:val="24"/>
          <w:szCs w:val="24"/>
          <w:lang w:eastAsia="en-GB"/>
        </w:rPr>
        <w:t>type A power generating modules are set out in Article</w:t>
      </w:r>
      <w:r w:rsidR="00447073">
        <w:rPr>
          <w:rFonts w:ascii="inherit" w:eastAsia="Times New Roman" w:hAnsi="inherit" w:cs="Times New Roman"/>
          <w:color w:val="000000"/>
          <w:sz w:val="24"/>
          <w:szCs w:val="24"/>
          <w:lang w:eastAsia="en-GB"/>
        </w:rPr>
        <w:t>s</w:t>
      </w:r>
      <w:r>
        <w:rPr>
          <w:rFonts w:ascii="inherit" w:eastAsia="Times New Roman" w:hAnsi="inherit" w:cs="Times New Roman"/>
          <w:color w:val="000000"/>
          <w:sz w:val="24"/>
          <w:szCs w:val="24"/>
          <w:lang w:eastAsia="en-GB"/>
        </w:rPr>
        <w:t xml:space="preserve"> 13</w:t>
      </w:r>
      <w:r w:rsidR="00447073">
        <w:rPr>
          <w:rFonts w:ascii="inherit" w:eastAsia="Times New Roman" w:hAnsi="inherit" w:cs="Times New Roman"/>
          <w:color w:val="000000"/>
          <w:sz w:val="24"/>
          <w:szCs w:val="24"/>
          <w:lang w:eastAsia="en-GB"/>
        </w:rPr>
        <w:t>, X and Y</w:t>
      </w:r>
      <w:r>
        <w:rPr>
          <w:rFonts w:ascii="inherit" w:eastAsia="Times New Roman" w:hAnsi="inherit" w:cs="Times New Roman"/>
          <w:color w:val="000000"/>
          <w:sz w:val="24"/>
          <w:szCs w:val="24"/>
          <w:lang w:eastAsia="en-GB"/>
        </w:rPr>
        <w:t xml:space="preserve">, requirements for </w:t>
      </w:r>
      <w:r w:rsidRPr="00260AA7">
        <w:rPr>
          <w:rFonts w:ascii="inherit" w:eastAsia="Times New Roman" w:hAnsi="inherit" w:cs="Times New Roman"/>
          <w:color w:val="000000"/>
          <w:sz w:val="24"/>
          <w:szCs w:val="24"/>
          <w:lang w:eastAsia="en-GB"/>
        </w:rPr>
        <w:t xml:space="preserve">type </w:t>
      </w:r>
      <w:r>
        <w:rPr>
          <w:rFonts w:ascii="inherit" w:eastAsia="Times New Roman" w:hAnsi="inherit" w:cs="Times New Roman"/>
          <w:color w:val="000000"/>
          <w:sz w:val="24"/>
          <w:szCs w:val="24"/>
          <w:lang w:eastAsia="en-GB"/>
        </w:rPr>
        <w:t>B</w:t>
      </w:r>
      <w:r w:rsidRPr="00260AA7">
        <w:rPr>
          <w:rFonts w:ascii="inherit" w:eastAsia="Times New Roman" w:hAnsi="inherit" w:cs="Times New Roman"/>
          <w:color w:val="000000"/>
          <w:sz w:val="24"/>
          <w:szCs w:val="24"/>
          <w:lang w:eastAsia="en-GB"/>
        </w:rPr>
        <w:t xml:space="preserve"> </w:t>
      </w:r>
      <w:r>
        <w:rPr>
          <w:rFonts w:ascii="inherit" w:eastAsia="Times New Roman" w:hAnsi="inherit" w:cs="Times New Roman"/>
          <w:color w:val="000000"/>
          <w:sz w:val="24"/>
          <w:szCs w:val="24"/>
          <w:lang w:eastAsia="en-GB"/>
        </w:rPr>
        <w:t xml:space="preserve">power generating modules </w:t>
      </w:r>
      <w:r w:rsidRPr="00260AA7">
        <w:rPr>
          <w:rFonts w:ascii="inherit" w:eastAsia="Times New Roman" w:hAnsi="inherit" w:cs="Times New Roman"/>
          <w:color w:val="000000"/>
          <w:sz w:val="24"/>
          <w:szCs w:val="24"/>
          <w:lang w:eastAsia="en-GB"/>
        </w:rPr>
        <w:t>are set out in A</w:t>
      </w:r>
      <w:r>
        <w:rPr>
          <w:rFonts w:ascii="inherit" w:eastAsia="Times New Roman" w:hAnsi="inherit" w:cs="Times New Roman"/>
          <w:color w:val="000000"/>
          <w:sz w:val="24"/>
          <w:szCs w:val="24"/>
          <w:lang w:eastAsia="en-GB"/>
        </w:rPr>
        <w:t>rticle</w:t>
      </w:r>
      <w:r w:rsidR="00447073">
        <w:rPr>
          <w:rFonts w:ascii="inherit" w:eastAsia="Times New Roman" w:hAnsi="inherit" w:cs="Times New Roman"/>
          <w:color w:val="000000"/>
          <w:sz w:val="24"/>
          <w:szCs w:val="24"/>
          <w:lang w:eastAsia="en-GB"/>
        </w:rPr>
        <w:t>s</w:t>
      </w:r>
      <w:r>
        <w:rPr>
          <w:rFonts w:ascii="inherit" w:eastAsia="Times New Roman" w:hAnsi="inherit" w:cs="Times New Roman"/>
          <w:color w:val="000000"/>
          <w:sz w:val="24"/>
          <w:szCs w:val="24"/>
          <w:lang w:eastAsia="en-GB"/>
        </w:rPr>
        <w:t xml:space="preserve"> 14</w:t>
      </w:r>
      <w:r w:rsidR="00447073">
        <w:rPr>
          <w:rFonts w:ascii="inherit" w:eastAsia="Times New Roman" w:hAnsi="inherit" w:cs="Times New Roman"/>
          <w:color w:val="000000"/>
          <w:sz w:val="24"/>
          <w:szCs w:val="24"/>
          <w:lang w:eastAsia="en-GB"/>
        </w:rPr>
        <w:t>, 17 and 20</w:t>
      </w:r>
      <w:r>
        <w:rPr>
          <w:rFonts w:ascii="inherit" w:eastAsia="Times New Roman" w:hAnsi="inherit" w:cs="Times New Roman"/>
          <w:color w:val="000000"/>
          <w:sz w:val="24"/>
          <w:szCs w:val="24"/>
          <w:lang w:eastAsia="en-GB"/>
        </w:rPr>
        <w:t>, whereas requirements applicable to type C</w:t>
      </w:r>
      <w:r w:rsidRPr="00454C8F">
        <w:rPr>
          <w:rFonts w:ascii="inherit" w:eastAsia="Times New Roman" w:hAnsi="inherit" w:cs="Times New Roman"/>
          <w:color w:val="000000"/>
          <w:sz w:val="24"/>
          <w:szCs w:val="24"/>
          <w:lang w:eastAsia="en-GB"/>
        </w:rPr>
        <w:t xml:space="preserve"> </w:t>
      </w:r>
      <w:r>
        <w:rPr>
          <w:rFonts w:ascii="inherit" w:eastAsia="Times New Roman" w:hAnsi="inherit" w:cs="Times New Roman"/>
          <w:color w:val="000000"/>
          <w:sz w:val="24"/>
          <w:szCs w:val="24"/>
          <w:lang w:eastAsia="en-GB"/>
        </w:rPr>
        <w:t>are set out in Article</w:t>
      </w:r>
      <w:r w:rsidR="00447073">
        <w:rPr>
          <w:rFonts w:ascii="inherit" w:eastAsia="Times New Roman" w:hAnsi="inherit" w:cs="Times New Roman"/>
          <w:color w:val="000000"/>
          <w:sz w:val="24"/>
          <w:szCs w:val="24"/>
          <w:lang w:eastAsia="en-GB"/>
        </w:rPr>
        <w:t>s</w:t>
      </w:r>
      <w:r>
        <w:rPr>
          <w:rFonts w:ascii="inherit" w:eastAsia="Times New Roman" w:hAnsi="inherit" w:cs="Times New Roman"/>
          <w:color w:val="000000"/>
          <w:sz w:val="24"/>
          <w:szCs w:val="24"/>
          <w:lang w:eastAsia="en-GB"/>
        </w:rPr>
        <w:t xml:space="preserve"> 15</w:t>
      </w:r>
      <w:r w:rsidR="00447073">
        <w:rPr>
          <w:rFonts w:ascii="inherit" w:eastAsia="Times New Roman" w:hAnsi="inherit" w:cs="Times New Roman"/>
          <w:color w:val="000000"/>
          <w:sz w:val="24"/>
          <w:szCs w:val="24"/>
          <w:lang w:eastAsia="en-GB"/>
        </w:rPr>
        <w:t>, 18 and 21</w:t>
      </w:r>
      <w:r>
        <w:rPr>
          <w:rFonts w:ascii="inherit" w:eastAsia="Times New Roman" w:hAnsi="inherit" w:cs="Times New Roman"/>
          <w:color w:val="000000"/>
          <w:sz w:val="24"/>
          <w:szCs w:val="24"/>
          <w:lang w:eastAsia="en-GB"/>
        </w:rPr>
        <w:t>.</w:t>
      </w:r>
      <w:r w:rsidR="00F26969">
        <w:rPr>
          <w:rFonts w:ascii="inherit" w:eastAsia="Times New Roman" w:hAnsi="inherit" w:cs="Times New Roman"/>
          <w:color w:val="000000"/>
          <w:sz w:val="24"/>
          <w:szCs w:val="24"/>
          <w:lang w:eastAsia="en-GB"/>
        </w:rPr>
        <w:t xml:space="preserve"> Requirements applicable to type D are set out in Article</w:t>
      </w:r>
      <w:r w:rsidR="00447073">
        <w:rPr>
          <w:rFonts w:ascii="inherit" w:eastAsia="Times New Roman" w:hAnsi="inherit" w:cs="Times New Roman"/>
          <w:color w:val="000000"/>
          <w:sz w:val="24"/>
          <w:szCs w:val="24"/>
          <w:lang w:eastAsia="en-GB"/>
        </w:rPr>
        <w:t>s 16, 19 and 22.</w:t>
      </w:r>
    </w:p>
    <w:p w14:paraId="63014E95" w14:textId="08B322FF" w:rsidR="001B072C" w:rsidRDefault="001B072C" w:rsidP="001B072C">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02B15951" w14:textId="77777777" w:rsidR="00E06A5F" w:rsidRPr="00BD0415" w:rsidRDefault="00E06A5F" w:rsidP="001B072C">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094624E0" w14:textId="77777777" w:rsidR="001B072C" w:rsidRPr="00BD0415" w:rsidRDefault="001B072C"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09C5AD2E" w14:textId="77777777" w:rsidR="003B7AE9" w:rsidRPr="00BD0415" w:rsidRDefault="003B7AE9" w:rsidP="006277B6">
      <w:pPr>
        <w:pStyle w:val="Heading2"/>
      </w:pPr>
      <w:r w:rsidRPr="00BD0415">
        <w:t>Article 6</w:t>
      </w:r>
    </w:p>
    <w:p w14:paraId="7F916D96" w14:textId="735092E0" w:rsidR="003B7AE9" w:rsidRPr="00BD0415" w:rsidRDefault="003B7AE9" w:rsidP="2F3D3F37">
      <w:pPr>
        <w:shd w:val="clear" w:color="auto" w:fill="FFFFFF" w:themeFill="background1"/>
        <w:spacing w:before="60" w:after="120" w:line="240" w:lineRule="auto"/>
        <w:jc w:val="center"/>
        <w:rPr>
          <w:rFonts w:ascii="inherit" w:eastAsia="Times New Roman" w:hAnsi="inherit" w:cs="Times New Roman"/>
          <w:b/>
          <w:bCs/>
          <w:color w:val="000000"/>
          <w:sz w:val="24"/>
          <w:szCs w:val="24"/>
          <w:lang w:eastAsia="en-GB"/>
        </w:rPr>
      </w:pPr>
      <w:r w:rsidRPr="2F3D3F37">
        <w:rPr>
          <w:rFonts w:ascii="inherit" w:eastAsia="Times New Roman" w:hAnsi="inherit" w:cs="Times New Roman"/>
          <w:b/>
          <w:bCs/>
          <w:color w:val="000000" w:themeColor="text1"/>
          <w:sz w:val="24"/>
          <w:szCs w:val="24"/>
          <w:lang w:eastAsia="en-GB"/>
        </w:rPr>
        <w:t xml:space="preserve">Application to </w:t>
      </w:r>
      <w:r w:rsidR="00522C73" w:rsidRPr="2F3D3F37">
        <w:rPr>
          <w:rFonts w:ascii="inherit" w:eastAsia="Times New Roman" w:hAnsi="inherit" w:cs="Times New Roman"/>
          <w:b/>
          <w:bCs/>
          <w:color w:val="000000" w:themeColor="text1"/>
          <w:sz w:val="24"/>
          <w:szCs w:val="24"/>
          <w:lang w:eastAsia="en-GB"/>
        </w:rPr>
        <w:t xml:space="preserve">offshore </w:t>
      </w:r>
      <w:r w:rsidRPr="2F3D3F37">
        <w:rPr>
          <w:rFonts w:ascii="inherit" w:eastAsia="Times New Roman" w:hAnsi="inherit" w:cs="Times New Roman"/>
          <w:b/>
          <w:bCs/>
          <w:color w:val="000000" w:themeColor="text1"/>
          <w:sz w:val="24"/>
          <w:szCs w:val="24"/>
          <w:lang w:eastAsia="en-GB"/>
        </w:rPr>
        <w:t xml:space="preserve">power-generating modules, pump-storage power-generating modules, </w:t>
      </w:r>
      <w:r w:rsidR="00522C73" w:rsidRPr="2F3D3F37">
        <w:rPr>
          <w:rFonts w:ascii="inherit" w:eastAsia="Times New Roman" w:hAnsi="inherit" w:cs="Times New Roman"/>
          <w:b/>
          <w:bCs/>
          <w:color w:val="000000" w:themeColor="text1"/>
          <w:sz w:val="24"/>
          <w:szCs w:val="24"/>
          <w:lang w:eastAsia="en-GB"/>
        </w:rPr>
        <w:t xml:space="preserve">power-generating modules embedded in the networks of industrial sites, </w:t>
      </w:r>
      <w:r w:rsidR="00EB25FE" w:rsidRPr="2F3D3F37">
        <w:rPr>
          <w:rFonts w:ascii="inherit" w:eastAsia="Times New Roman" w:hAnsi="inherit" w:cs="Times New Roman"/>
          <w:b/>
          <w:bCs/>
          <w:color w:val="000000" w:themeColor="text1"/>
          <w:sz w:val="24"/>
          <w:szCs w:val="24"/>
          <w:lang w:eastAsia="en-GB"/>
        </w:rPr>
        <w:t xml:space="preserve">electricity storage modules, V2G electric vehicles and associated V2G electric vehicle </w:t>
      </w:r>
      <w:r w:rsidR="00822A09" w:rsidRPr="2F3D3F37">
        <w:rPr>
          <w:rFonts w:ascii="inherit" w:eastAsia="Times New Roman" w:hAnsi="inherit" w:cs="Times New Roman"/>
          <w:b/>
          <w:bCs/>
          <w:color w:val="000000" w:themeColor="text1"/>
          <w:sz w:val="24"/>
          <w:szCs w:val="24"/>
          <w:lang w:eastAsia="en-GB"/>
        </w:rPr>
        <w:t>supply equipment</w:t>
      </w:r>
      <w:r w:rsidR="00EB25FE" w:rsidRPr="2F3D3F37">
        <w:rPr>
          <w:rFonts w:ascii="inherit" w:eastAsia="Times New Roman" w:hAnsi="inherit" w:cs="Times New Roman"/>
          <w:b/>
          <w:bCs/>
          <w:color w:val="000000" w:themeColor="text1"/>
          <w:sz w:val="24"/>
          <w:szCs w:val="24"/>
          <w:lang w:eastAsia="en-GB"/>
        </w:rPr>
        <w:t xml:space="preserve">, </w:t>
      </w:r>
      <w:ins w:id="78" w:author="Author">
        <w:r w:rsidR="005F5FC8" w:rsidRPr="2F3D3F37">
          <w:rPr>
            <w:rFonts w:ascii="inherit" w:eastAsia="Times New Roman" w:hAnsi="inherit" w:cs="Times New Roman"/>
            <w:b/>
            <w:bCs/>
            <w:color w:val="000000" w:themeColor="text1"/>
            <w:sz w:val="24"/>
            <w:szCs w:val="24"/>
            <w:lang w:eastAsia="en-GB"/>
          </w:rPr>
          <w:t>synchronous condenser</w:t>
        </w:r>
      </w:ins>
      <w:commentRangeStart w:id="79"/>
      <w:r w:rsidR="6D04689E" w:rsidRPr="2F3D3F37">
        <w:rPr>
          <w:rFonts w:ascii="inherit" w:eastAsia="Times New Roman" w:hAnsi="inherit" w:cs="Times New Roman"/>
          <w:b/>
          <w:bCs/>
          <w:color w:val="000000" w:themeColor="text1"/>
          <w:sz w:val="24"/>
          <w:szCs w:val="24"/>
          <w:lang w:eastAsia="en-GB"/>
        </w:rPr>
        <w:t>,</w:t>
      </w:r>
      <w:commentRangeEnd w:id="79"/>
      <w:r>
        <w:rPr>
          <w:rStyle w:val="CommentReference"/>
        </w:rPr>
        <w:commentReference w:id="79"/>
      </w:r>
      <w:r w:rsidR="6D04689E" w:rsidRPr="2F3D3F37">
        <w:rPr>
          <w:rFonts w:ascii="inherit" w:eastAsia="Times New Roman" w:hAnsi="inherit" w:cs="Times New Roman"/>
          <w:b/>
          <w:bCs/>
          <w:color w:val="000000" w:themeColor="text1"/>
          <w:sz w:val="24"/>
          <w:szCs w:val="24"/>
          <w:lang w:eastAsia="en-GB"/>
        </w:rPr>
        <w:t xml:space="preserve"> </w:t>
      </w:r>
      <w:ins w:id="80" w:author="Author">
        <w:r w:rsidR="005F5FC8" w:rsidRPr="2F3D3F37">
          <w:rPr>
            <w:rFonts w:ascii="inherit" w:eastAsia="Times New Roman" w:hAnsi="inherit" w:cs="Times New Roman"/>
            <w:b/>
            <w:bCs/>
            <w:color w:val="000000" w:themeColor="text1"/>
            <w:sz w:val="24"/>
            <w:szCs w:val="24"/>
            <w:lang w:eastAsia="en-GB"/>
          </w:rPr>
          <w:t xml:space="preserve">flywheels </w:t>
        </w:r>
      </w:ins>
      <w:r w:rsidR="00EB25FE" w:rsidRPr="2F3D3F37">
        <w:rPr>
          <w:rFonts w:ascii="inherit" w:eastAsia="Times New Roman" w:hAnsi="inherit" w:cs="Times New Roman"/>
          <w:b/>
          <w:bCs/>
          <w:color w:val="000000" w:themeColor="text1"/>
          <w:sz w:val="24"/>
          <w:szCs w:val="24"/>
          <w:lang w:eastAsia="en-GB"/>
        </w:rPr>
        <w:t>and</w:t>
      </w:r>
      <w:r w:rsidR="00E06A5F" w:rsidRPr="2F3D3F37">
        <w:rPr>
          <w:rFonts w:ascii="inherit" w:eastAsia="Times New Roman" w:hAnsi="inherit" w:cs="Times New Roman"/>
          <w:b/>
          <w:bCs/>
          <w:color w:val="000000" w:themeColor="text1"/>
          <w:sz w:val="24"/>
          <w:szCs w:val="24"/>
          <w:lang w:eastAsia="en-GB"/>
        </w:rPr>
        <w:t xml:space="preserve"> </w:t>
      </w:r>
      <w:r w:rsidRPr="2F3D3F37">
        <w:rPr>
          <w:rFonts w:ascii="inherit" w:eastAsia="Times New Roman" w:hAnsi="inherit" w:cs="Times New Roman"/>
          <w:b/>
          <w:bCs/>
          <w:color w:val="000000" w:themeColor="text1"/>
          <w:sz w:val="24"/>
          <w:szCs w:val="24"/>
          <w:lang w:eastAsia="en-GB"/>
        </w:rPr>
        <w:t xml:space="preserve">combined heat and power facilities </w:t>
      </w:r>
    </w:p>
    <w:p w14:paraId="09261652" w14:textId="702FA4A6" w:rsid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Offshore power-generating modules connected to the interconnected system shall meet the requirements for onshore power-generating modules, unless the requirements are modified for this purpose by the relevant system operator or unless the connection of power park modules is via a high voltage direct current connection or via a network whose frequency is not synchronously coupled to that of the main interconnected system (such as via a back-to-back convertor scheme).</w:t>
      </w:r>
    </w:p>
    <w:p w14:paraId="4DC741AF" w14:textId="77777777" w:rsidR="00BA681C" w:rsidRPr="00BD0415" w:rsidRDefault="00BA681C"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153300F6" w14:textId="119381FC"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w:t>
      </w:r>
      <w:r w:rsidR="00FF41F3" w:rsidRPr="00257D85">
        <w:rPr>
          <w:rFonts w:ascii="inherit" w:eastAsia="Times New Roman" w:hAnsi="inherit" w:cs="Times New Roman"/>
          <w:color w:val="000000"/>
          <w:sz w:val="24"/>
          <w:szCs w:val="24"/>
          <w:lang w:eastAsia="en-GB"/>
        </w:rPr>
        <w:t>Pump-storage power-generating modules in generating operation, pumping operation and synchronous compensation mode shall fulfil the following requirements:</w:t>
      </w:r>
    </w:p>
    <w:p w14:paraId="7447A027" w14:textId="62EE57B1" w:rsidR="00FF41F3" w:rsidRPr="00286E29" w:rsidRDefault="00FF41F3" w:rsidP="00FF41F3">
      <w:pPr>
        <w:shd w:val="clear" w:color="auto" w:fill="FFFFFF"/>
        <w:spacing w:before="120" w:after="0" w:line="240" w:lineRule="auto"/>
        <w:ind w:left="720"/>
        <w:jc w:val="both"/>
        <w:rPr>
          <w:rFonts w:ascii="inherit" w:eastAsia="Times New Roman" w:hAnsi="inherit" w:cs="Times New Roman"/>
          <w:color w:val="000000"/>
          <w:sz w:val="24"/>
          <w:szCs w:val="24"/>
          <w:lang w:eastAsia="en-GB"/>
        </w:rPr>
      </w:pPr>
      <w:r w:rsidRPr="00286E29">
        <w:rPr>
          <w:rFonts w:ascii="inherit" w:eastAsia="Times New Roman" w:hAnsi="inherit" w:cs="Times New Roman"/>
          <w:color w:val="000000"/>
          <w:sz w:val="24"/>
          <w:szCs w:val="24"/>
          <w:lang w:eastAsia="en-GB"/>
        </w:rPr>
        <w:t>(a)</w:t>
      </w:r>
      <w:r w:rsidRPr="00286E29">
        <w:rPr>
          <w:rFonts w:ascii="inherit" w:eastAsia="Times New Roman" w:hAnsi="inherit" w:cs="Times New Roman"/>
          <w:color w:val="000000"/>
          <w:sz w:val="24"/>
          <w:szCs w:val="24"/>
          <w:lang w:eastAsia="en-GB"/>
        </w:rPr>
        <w:tab/>
        <w:t xml:space="preserve"> </w:t>
      </w:r>
      <w:r w:rsidR="00C32194" w:rsidRPr="00286E29">
        <w:rPr>
          <w:rFonts w:ascii="inherit" w:eastAsia="Times New Roman" w:hAnsi="inherit" w:cs="Times New Roman"/>
          <w:color w:val="000000"/>
          <w:sz w:val="24"/>
          <w:szCs w:val="24"/>
          <w:lang w:eastAsia="en-GB"/>
        </w:rPr>
        <w:t xml:space="preserve">the technical design of power-generating modules </w:t>
      </w:r>
      <w:r w:rsidR="00C32194">
        <w:rPr>
          <w:rFonts w:ascii="inherit" w:eastAsia="Times New Roman" w:hAnsi="inherit" w:cs="Times New Roman"/>
          <w:color w:val="000000"/>
          <w:sz w:val="24"/>
          <w:szCs w:val="24"/>
          <w:lang w:eastAsia="en-GB"/>
        </w:rPr>
        <w:t>shall not limit in time the</w:t>
      </w:r>
      <w:r w:rsidRPr="00286E29">
        <w:rPr>
          <w:rFonts w:ascii="inherit" w:eastAsia="Times New Roman" w:hAnsi="inherit" w:cs="Times New Roman"/>
          <w:color w:val="000000"/>
          <w:sz w:val="24"/>
          <w:szCs w:val="24"/>
          <w:lang w:eastAsia="en-GB"/>
        </w:rPr>
        <w:t xml:space="preserve"> synchronous compensation operation of pump-storage power-generating modules. Synchronous compensation operation of full-converter variable speed machines is performed by the converters; </w:t>
      </w:r>
    </w:p>
    <w:p w14:paraId="7AD7E629" w14:textId="77777777" w:rsidR="00FF41F3" w:rsidRPr="00286E29" w:rsidRDefault="00FF41F3" w:rsidP="00FF41F3">
      <w:pPr>
        <w:shd w:val="clear" w:color="auto" w:fill="FFFFFF"/>
        <w:spacing w:before="120" w:after="0" w:line="240" w:lineRule="auto"/>
        <w:ind w:left="720"/>
        <w:jc w:val="both"/>
        <w:rPr>
          <w:rFonts w:ascii="inherit" w:eastAsia="Times New Roman" w:hAnsi="inherit" w:cs="Times New Roman"/>
          <w:color w:val="000000"/>
          <w:sz w:val="24"/>
          <w:szCs w:val="24"/>
          <w:lang w:eastAsia="en-GB"/>
        </w:rPr>
      </w:pPr>
      <w:r w:rsidRPr="00286E29">
        <w:rPr>
          <w:rFonts w:ascii="inherit" w:eastAsia="Times New Roman" w:hAnsi="inherit" w:cs="Times New Roman"/>
          <w:color w:val="000000"/>
          <w:sz w:val="24"/>
          <w:szCs w:val="24"/>
          <w:lang w:eastAsia="en-GB"/>
        </w:rPr>
        <w:t>(b)</w:t>
      </w:r>
      <w:r w:rsidRPr="00286E29">
        <w:rPr>
          <w:rFonts w:ascii="inherit" w:eastAsia="Times New Roman" w:hAnsi="inherit" w:cs="Times New Roman"/>
          <w:color w:val="000000"/>
          <w:sz w:val="24"/>
          <w:szCs w:val="24"/>
          <w:lang w:eastAsia="en-GB"/>
        </w:rPr>
        <w:tab/>
        <w:t xml:space="preserve"> pump-storage power-generating modules with fixed speed machines and single shaft ternary machines shall be considered as synchronous power-generating modules; </w:t>
      </w:r>
    </w:p>
    <w:p w14:paraId="47A5A59C" w14:textId="77777777" w:rsidR="00FF41F3" w:rsidRPr="00286E29" w:rsidRDefault="00FF41F3" w:rsidP="00FF41F3">
      <w:pPr>
        <w:shd w:val="clear" w:color="auto" w:fill="FFFFFF"/>
        <w:spacing w:before="120" w:after="0" w:line="240" w:lineRule="auto"/>
        <w:ind w:left="720"/>
        <w:jc w:val="both"/>
        <w:rPr>
          <w:rFonts w:ascii="inherit" w:eastAsia="Times New Roman" w:hAnsi="inherit" w:cs="Times New Roman"/>
          <w:color w:val="000000"/>
          <w:sz w:val="24"/>
          <w:szCs w:val="24"/>
          <w:lang w:eastAsia="en-GB"/>
        </w:rPr>
      </w:pPr>
      <w:r w:rsidRPr="00286E29">
        <w:rPr>
          <w:rFonts w:ascii="inherit" w:eastAsia="Times New Roman" w:hAnsi="inherit" w:cs="Times New Roman"/>
          <w:color w:val="000000"/>
          <w:sz w:val="24"/>
          <w:szCs w:val="24"/>
          <w:lang w:eastAsia="en-GB"/>
        </w:rPr>
        <w:t>(c)</w:t>
      </w:r>
      <w:r w:rsidRPr="00286E29">
        <w:rPr>
          <w:rFonts w:ascii="inherit" w:eastAsia="Times New Roman" w:hAnsi="inherit" w:cs="Times New Roman"/>
          <w:color w:val="000000"/>
          <w:sz w:val="24"/>
          <w:szCs w:val="24"/>
          <w:lang w:eastAsia="en-GB"/>
        </w:rPr>
        <w:tab/>
        <w:t xml:space="preserve"> pump-storage power-generating modules with variable speed machines shall be considered as power park modules. For doubly-fed induction machines, the parameters in Tables 3.1.1 and 3.1.2, or Tables 7.1.1, 7.1.2, and 7.2.1 shall apply to define the voltage-against-time profile with regard to fault-ride-through capability; </w:t>
      </w:r>
    </w:p>
    <w:p w14:paraId="38CF2F1C" w14:textId="6D84893F" w:rsidR="00FF41F3" w:rsidRPr="00286E29" w:rsidRDefault="00FF41F3" w:rsidP="00FF41F3">
      <w:pPr>
        <w:shd w:val="clear" w:color="auto" w:fill="FFFFFF"/>
        <w:spacing w:before="120" w:after="0" w:line="240" w:lineRule="auto"/>
        <w:ind w:left="720"/>
        <w:jc w:val="both"/>
        <w:rPr>
          <w:rFonts w:ascii="inherit" w:eastAsia="Times New Roman" w:hAnsi="inherit" w:cs="Times New Roman"/>
          <w:color w:val="000000"/>
          <w:sz w:val="24"/>
          <w:szCs w:val="24"/>
          <w:lang w:eastAsia="en-GB"/>
        </w:rPr>
      </w:pPr>
      <w:r w:rsidRPr="00286E29">
        <w:rPr>
          <w:rFonts w:ascii="inherit" w:eastAsia="Times New Roman" w:hAnsi="inherit" w:cs="Times New Roman"/>
          <w:color w:val="000000"/>
          <w:sz w:val="24"/>
          <w:szCs w:val="24"/>
          <w:lang w:eastAsia="en-GB"/>
        </w:rPr>
        <w:t>(d)</w:t>
      </w:r>
      <w:r w:rsidRPr="00286E29">
        <w:rPr>
          <w:rFonts w:ascii="inherit" w:eastAsia="Times New Roman" w:hAnsi="inherit" w:cs="Times New Roman"/>
          <w:color w:val="000000"/>
          <w:sz w:val="24"/>
          <w:szCs w:val="24"/>
          <w:lang w:eastAsia="en-GB"/>
        </w:rPr>
        <w:tab/>
        <w:t xml:space="preserve"> the requirements of this Regulation that apply to pump-storage power-generating modules in pumping operation mode and concern active power, shall result in the same effect as the response of active power generation; </w:t>
      </w:r>
    </w:p>
    <w:p w14:paraId="7F4F0C0D" w14:textId="77777777" w:rsidR="00FF41F3" w:rsidRPr="00286E29" w:rsidRDefault="00FF41F3" w:rsidP="00FF41F3">
      <w:pPr>
        <w:shd w:val="clear" w:color="auto" w:fill="FFFFFF"/>
        <w:spacing w:before="120" w:after="0" w:line="240" w:lineRule="auto"/>
        <w:ind w:left="720"/>
        <w:jc w:val="both"/>
        <w:rPr>
          <w:rFonts w:ascii="inherit" w:eastAsia="Times New Roman" w:hAnsi="inherit" w:cs="Times New Roman"/>
          <w:color w:val="000000"/>
          <w:sz w:val="24"/>
          <w:szCs w:val="24"/>
          <w:lang w:eastAsia="en-GB"/>
        </w:rPr>
      </w:pPr>
      <w:r w:rsidRPr="00286E29">
        <w:rPr>
          <w:rFonts w:ascii="inherit" w:eastAsia="Times New Roman" w:hAnsi="inherit" w:cs="Times New Roman"/>
          <w:color w:val="000000"/>
          <w:sz w:val="24"/>
          <w:szCs w:val="24"/>
          <w:lang w:eastAsia="en-GB"/>
        </w:rPr>
        <w:t>(e)</w:t>
      </w:r>
      <w:r w:rsidRPr="00286E29">
        <w:rPr>
          <w:rFonts w:ascii="inherit" w:eastAsia="Times New Roman" w:hAnsi="inherit" w:cs="Times New Roman"/>
          <w:color w:val="000000"/>
          <w:sz w:val="24"/>
          <w:szCs w:val="24"/>
          <w:lang w:eastAsia="en-GB"/>
        </w:rPr>
        <w:tab/>
        <w:t xml:space="preserve"> in pumping operation mode, no technical capability to remain connected and continue operation is requested if the frequency is below 49 Hz, unless the relevant TSO defines a higher value; </w:t>
      </w:r>
    </w:p>
    <w:p w14:paraId="168E487C" w14:textId="77777777" w:rsidR="00FF41F3" w:rsidRPr="00286E29" w:rsidRDefault="00FF41F3" w:rsidP="00FF41F3">
      <w:pPr>
        <w:shd w:val="clear" w:color="auto" w:fill="FFFFFF"/>
        <w:spacing w:before="120" w:after="0" w:line="240" w:lineRule="auto"/>
        <w:ind w:left="720"/>
        <w:jc w:val="both"/>
        <w:rPr>
          <w:rFonts w:ascii="inherit" w:eastAsia="Times New Roman" w:hAnsi="inherit" w:cs="Times New Roman"/>
          <w:color w:val="000000"/>
          <w:sz w:val="24"/>
          <w:szCs w:val="24"/>
          <w:lang w:eastAsia="en-GB"/>
        </w:rPr>
      </w:pPr>
      <w:r w:rsidRPr="00286E29">
        <w:rPr>
          <w:rFonts w:ascii="inherit" w:eastAsia="Times New Roman" w:hAnsi="inherit" w:cs="Times New Roman"/>
          <w:color w:val="000000"/>
          <w:sz w:val="24"/>
          <w:szCs w:val="24"/>
          <w:lang w:eastAsia="en-GB"/>
        </w:rPr>
        <w:t>(f)</w:t>
      </w:r>
      <w:r w:rsidRPr="00286E29">
        <w:rPr>
          <w:rFonts w:ascii="inherit" w:eastAsia="Times New Roman" w:hAnsi="inherit" w:cs="Times New Roman"/>
          <w:color w:val="000000"/>
          <w:sz w:val="24"/>
          <w:szCs w:val="24"/>
          <w:lang w:eastAsia="en-GB"/>
        </w:rPr>
        <w:tab/>
        <w:t xml:space="preserve"> to pump-storage power-generating modules with fixed speed machines in pumping operation mode and synchronous compensation operation mode, Articles 13(2), 13(3), 13(4), 13(5), 13(7), 14(2), 15(2), 15(5) and 15(6) (e) shall not apply. In pumping operation mode, the second sentence of Article 17(3) shall not apply; in synchronous compensation operation mode, Article 17(3) shall not apply; </w:t>
      </w:r>
    </w:p>
    <w:p w14:paraId="6B7F76F7" w14:textId="77777777" w:rsidR="00FF41F3" w:rsidRPr="00286E29" w:rsidRDefault="00FF41F3" w:rsidP="00FF41F3">
      <w:pPr>
        <w:shd w:val="clear" w:color="auto" w:fill="FFFFFF"/>
        <w:spacing w:before="120" w:after="0" w:line="240" w:lineRule="auto"/>
        <w:ind w:left="720"/>
        <w:jc w:val="both"/>
        <w:rPr>
          <w:rFonts w:ascii="inherit" w:eastAsia="Times New Roman" w:hAnsi="inherit" w:cs="Times New Roman"/>
          <w:color w:val="000000"/>
          <w:sz w:val="24"/>
          <w:szCs w:val="24"/>
          <w:lang w:eastAsia="en-GB"/>
        </w:rPr>
      </w:pPr>
      <w:r w:rsidRPr="00286E29">
        <w:rPr>
          <w:rFonts w:ascii="inherit" w:eastAsia="Times New Roman" w:hAnsi="inherit" w:cs="Times New Roman"/>
          <w:color w:val="000000"/>
          <w:sz w:val="24"/>
          <w:szCs w:val="24"/>
          <w:lang w:eastAsia="en-GB"/>
        </w:rPr>
        <w:lastRenderedPageBreak/>
        <w:t>(g)</w:t>
      </w:r>
      <w:r w:rsidRPr="00286E29">
        <w:rPr>
          <w:rFonts w:ascii="inherit" w:eastAsia="Times New Roman" w:hAnsi="inherit" w:cs="Times New Roman"/>
          <w:color w:val="000000"/>
          <w:sz w:val="24"/>
          <w:szCs w:val="24"/>
          <w:lang w:eastAsia="en-GB"/>
        </w:rPr>
        <w:tab/>
        <w:t xml:space="preserve"> to pump-storage power-generating modules with single shaft ternary machines in pumping operation mode, Articles 13(4), 13(5) and 15(5) shall not apply. In addition, Articles 13(2), 13(3), 13(7), 14(2), 15(2), 15(6)(e) and the second sentence of Article 17(3) shall not apply, if only pumps are operated. Where Articles 13(2) or 15(2) apply, the reference active power for LFSM-O or LFSM-U respectively is the maximum capacity of the turbine; </w:t>
      </w:r>
    </w:p>
    <w:p w14:paraId="1403CB3C" w14:textId="77777777" w:rsidR="00FF41F3" w:rsidRPr="00286E29" w:rsidRDefault="00FF41F3" w:rsidP="00FF41F3">
      <w:pPr>
        <w:shd w:val="clear" w:color="auto" w:fill="FFFFFF"/>
        <w:spacing w:before="120" w:after="0" w:line="240" w:lineRule="auto"/>
        <w:ind w:left="720"/>
        <w:jc w:val="both"/>
        <w:rPr>
          <w:rFonts w:ascii="inherit" w:eastAsia="Times New Roman" w:hAnsi="inherit" w:cs="Times New Roman"/>
          <w:color w:val="000000"/>
          <w:sz w:val="24"/>
          <w:szCs w:val="24"/>
          <w:lang w:eastAsia="en-GB"/>
        </w:rPr>
      </w:pPr>
      <w:r w:rsidRPr="00286E29">
        <w:rPr>
          <w:rFonts w:ascii="inherit" w:eastAsia="Times New Roman" w:hAnsi="inherit" w:cs="Times New Roman"/>
          <w:color w:val="000000"/>
          <w:sz w:val="24"/>
          <w:szCs w:val="24"/>
          <w:lang w:eastAsia="en-GB"/>
        </w:rPr>
        <w:t>(h)</w:t>
      </w:r>
      <w:r w:rsidRPr="00286E29">
        <w:rPr>
          <w:rFonts w:ascii="inherit" w:eastAsia="Times New Roman" w:hAnsi="inherit" w:cs="Times New Roman"/>
          <w:color w:val="000000"/>
          <w:sz w:val="24"/>
          <w:szCs w:val="24"/>
          <w:lang w:eastAsia="en-GB"/>
        </w:rPr>
        <w:tab/>
        <w:t xml:space="preserve"> to pump-storage power-generating modules with single shaft ternary machines in synchronous compensation operation mode, Articles 13(2), 13(3), 13(4), 13(5), 13(7), 14(2), 15(2), 15(5), 15(6)(e) and 17(3) shall not apply;</w:t>
      </w:r>
    </w:p>
    <w:p w14:paraId="709866AE" w14:textId="77777777" w:rsidR="00FF41F3" w:rsidRPr="00286E29" w:rsidRDefault="00FF41F3" w:rsidP="00FF41F3">
      <w:pPr>
        <w:shd w:val="clear" w:color="auto" w:fill="FFFFFF"/>
        <w:spacing w:before="120" w:after="0" w:line="240" w:lineRule="auto"/>
        <w:ind w:left="720"/>
        <w:jc w:val="both"/>
        <w:rPr>
          <w:rFonts w:ascii="inherit" w:eastAsia="Times New Roman" w:hAnsi="inherit" w:cs="Times New Roman"/>
          <w:color w:val="000000"/>
          <w:sz w:val="24"/>
          <w:szCs w:val="24"/>
          <w:lang w:eastAsia="en-GB"/>
        </w:rPr>
      </w:pPr>
      <w:r w:rsidRPr="00286E29">
        <w:rPr>
          <w:rFonts w:ascii="inherit" w:eastAsia="Times New Roman" w:hAnsi="inherit" w:cs="Times New Roman"/>
          <w:color w:val="000000"/>
          <w:sz w:val="24"/>
          <w:szCs w:val="24"/>
          <w:lang w:eastAsia="en-GB"/>
        </w:rPr>
        <w:t>(i)</w:t>
      </w:r>
      <w:r w:rsidRPr="00286E29">
        <w:rPr>
          <w:rFonts w:ascii="inherit" w:eastAsia="Times New Roman" w:hAnsi="inherit" w:cs="Times New Roman"/>
          <w:color w:val="000000"/>
          <w:sz w:val="24"/>
          <w:szCs w:val="24"/>
          <w:lang w:eastAsia="en-GB"/>
        </w:rPr>
        <w:tab/>
        <w:t xml:space="preserve">to pump-storage power-generating modules with variable speed machines in pumping operation mode, Articles 13(4), 13(5) and 15(5) shall not apply; </w:t>
      </w:r>
    </w:p>
    <w:p w14:paraId="21A80FA8" w14:textId="21444A6C" w:rsidR="00FF41F3" w:rsidRPr="00286E29" w:rsidRDefault="00FF41F3" w:rsidP="00FF41F3">
      <w:pPr>
        <w:shd w:val="clear" w:color="auto" w:fill="FFFFFF"/>
        <w:spacing w:before="120" w:after="0" w:line="240" w:lineRule="auto"/>
        <w:ind w:left="720"/>
        <w:jc w:val="both"/>
        <w:rPr>
          <w:rFonts w:ascii="inherit" w:eastAsia="Times New Roman" w:hAnsi="inherit" w:cs="Times New Roman"/>
          <w:color w:val="000000"/>
          <w:sz w:val="24"/>
          <w:szCs w:val="24"/>
          <w:lang w:eastAsia="en-GB"/>
        </w:rPr>
      </w:pPr>
      <w:r w:rsidRPr="00286E29">
        <w:rPr>
          <w:rFonts w:ascii="inherit" w:eastAsia="Times New Roman" w:hAnsi="inherit" w:cs="Times New Roman"/>
          <w:color w:val="000000"/>
          <w:sz w:val="24"/>
          <w:szCs w:val="24"/>
          <w:lang w:eastAsia="en-GB"/>
        </w:rPr>
        <w:t>(j)</w:t>
      </w:r>
      <w:r w:rsidRPr="00286E29">
        <w:rPr>
          <w:rFonts w:ascii="inherit" w:eastAsia="Times New Roman" w:hAnsi="inherit" w:cs="Times New Roman"/>
          <w:color w:val="000000"/>
          <w:sz w:val="24"/>
          <w:szCs w:val="24"/>
          <w:lang w:eastAsia="en-GB"/>
        </w:rPr>
        <w:tab/>
        <w:t xml:space="preserve"> to pump-storage power-generating modules with variable speed machines, the power generating facility owner shall provide technical evidence demonstrating why a longer time is needed, if the maximum response time Tresp according to Article 13(</w:t>
      </w:r>
      <w:r w:rsidR="00392D58">
        <w:rPr>
          <w:rFonts w:ascii="inherit" w:eastAsia="Times New Roman" w:hAnsi="inherit" w:cs="Times New Roman"/>
          <w:color w:val="000000"/>
          <w:sz w:val="24"/>
          <w:szCs w:val="24"/>
          <w:lang w:eastAsia="en-GB"/>
        </w:rPr>
        <w:t>3</w:t>
      </w:r>
      <w:r w:rsidRPr="00286E29">
        <w:rPr>
          <w:rFonts w:ascii="inherit" w:eastAsia="Times New Roman" w:hAnsi="inherit" w:cs="Times New Roman"/>
          <w:color w:val="000000"/>
          <w:sz w:val="24"/>
          <w:szCs w:val="24"/>
          <w:lang w:eastAsia="en-GB"/>
        </w:rPr>
        <w:t>)(</w:t>
      </w:r>
      <w:r w:rsidR="00392D58">
        <w:rPr>
          <w:rFonts w:ascii="inherit" w:eastAsia="Times New Roman" w:hAnsi="inherit" w:cs="Times New Roman"/>
          <w:color w:val="000000"/>
          <w:sz w:val="24"/>
          <w:szCs w:val="24"/>
          <w:lang w:eastAsia="en-GB"/>
        </w:rPr>
        <w:t>g</w:t>
      </w:r>
      <w:r w:rsidRPr="00286E29">
        <w:rPr>
          <w:rFonts w:ascii="inherit" w:eastAsia="Times New Roman" w:hAnsi="inherit" w:cs="Times New Roman"/>
          <w:color w:val="000000"/>
          <w:sz w:val="24"/>
          <w:szCs w:val="24"/>
          <w:lang w:eastAsia="en-GB"/>
        </w:rPr>
        <w:t>) is greater than the value set out in Article 13(</w:t>
      </w:r>
      <w:r w:rsidR="00392D58">
        <w:rPr>
          <w:rFonts w:ascii="inherit" w:eastAsia="Times New Roman" w:hAnsi="inherit" w:cs="Times New Roman"/>
          <w:color w:val="000000"/>
          <w:sz w:val="24"/>
          <w:szCs w:val="24"/>
          <w:lang w:eastAsia="en-GB"/>
        </w:rPr>
        <w:t>3</w:t>
      </w:r>
      <w:r w:rsidRPr="00286E29">
        <w:rPr>
          <w:rFonts w:ascii="inherit" w:eastAsia="Times New Roman" w:hAnsi="inherit" w:cs="Times New Roman"/>
          <w:color w:val="000000"/>
          <w:sz w:val="24"/>
          <w:szCs w:val="24"/>
          <w:lang w:eastAsia="en-GB"/>
        </w:rPr>
        <w:t>)(</w:t>
      </w:r>
      <w:r w:rsidR="00392D58">
        <w:rPr>
          <w:rFonts w:ascii="inherit" w:eastAsia="Times New Roman" w:hAnsi="inherit" w:cs="Times New Roman"/>
          <w:color w:val="000000"/>
          <w:sz w:val="24"/>
          <w:szCs w:val="24"/>
          <w:lang w:eastAsia="en-GB"/>
        </w:rPr>
        <w:t>g</w:t>
      </w:r>
      <w:r w:rsidRPr="00286E29">
        <w:rPr>
          <w:rFonts w:ascii="inherit" w:eastAsia="Times New Roman" w:hAnsi="inherit" w:cs="Times New Roman"/>
          <w:color w:val="000000"/>
          <w:sz w:val="24"/>
          <w:szCs w:val="24"/>
          <w:lang w:eastAsia="en-GB"/>
        </w:rPr>
        <w:t>),. The power-generating facility owner and the relevant system operator shall agree on the acceptable response time.</w:t>
      </w:r>
    </w:p>
    <w:p w14:paraId="0E170C11" w14:textId="476D6FFB" w:rsidR="00FF41F3" w:rsidRPr="00BD0415" w:rsidRDefault="00FF41F3" w:rsidP="00FF41F3">
      <w:pPr>
        <w:shd w:val="clear" w:color="auto" w:fill="FFFFFF"/>
        <w:spacing w:before="120" w:after="0" w:line="240" w:lineRule="auto"/>
        <w:ind w:left="720"/>
        <w:jc w:val="both"/>
        <w:rPr>
          <w:rFonts w:ascii="inherit" w:eastAsia="Times New Roman" w:hAnsi="inherit" w:cs="Times New Roman"/>
          <w:color w:val="000000"/>
          <w:sz w:val="24"/>
          <w:szCs w:val="24"/>
          <w:lang w:eastAsia="en-GB"/>
        </w:rPr>
      </w:pPr>
      <w:r w:rsidRPr="00286E29">
        <w:rPr>
          <w:rFonts w:ascii="inherit" w:eastAsia="Times New Roman" w:hAnsi="inherit" w:cs="Times New Roman"/>
          <w:color w:val="000000"/>
          <w:sz w:val="24"/>
          <w:szCs w:val="24"/>
          <w:lang w:eastAsia="en-GB"/>
        </w:rPr>
        <w:t>(k)</w:t>
      </w:r>
      <w:r w:rsidRPr="00286E29">
        <w:rPr>
          <w:rFonts w:ascii="inherit" w:eastAsia="Times New Roman" w:hAnsi="inherit" w:cs="Times New Roman"/>
          <w:color w:val="000000"/>
          <w:sz w:val="24"/>
          <w:szCs w:val="24"/>
          <w:lang w:eastAsia="en-GB"/>
        </w:rPr>
        <w:tab/>
        <w:t xml:space="preserve"> to pump-storage power-generating modules with variable speed machines in synchronous compensation operation mode, Articles 13(2), 13(3), 13(4), 13(5), 13(7), 14(2), 15(2), 15(5) and 15(6)(e) shall not apply.</w:t>
      </w:r>
    </w:p>
    <w:p w14:paraId="60B8A78B"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With respect to power-generating modules embedded in the networks of industrial sites, power-generating facility owners, system operators of industrial sites and relevant system operators whose network is connected to the network of an industrial site shall have the right to agree on conditions for disconnection of such power-generating modules together with critical loads, which secure production processes, from the relevant system operator's network. The exercise of this right shall be coordinated with the relevant TSO.</w:t>
      </w:r>
    </w:p>
    <w:p w14:paraId="270078F5"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4.   Except for requirements under paragraphs 2 and 4 of Article 13 or where otherwise stated in the national framework, requirements of this Regulation relating to the capability to maintain constant active power output or to modulate active power output shall not apply to power-generating modules of facilities for combined heat and power production embedded in the networks of industrial sites, where all of the following criteria are met:</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78A85FD8" w14:textId="77777777" w:rsidTr="003B7AE9">
        <w:tc>
          <w:tcPr>
            <w:tcW w:w="0" w:type="auto"/>
            <w:shd w:val="clear" w:color="auto" w:fill="auto"/>
            <w:hideMark/>
          </w:tcPr>
          <w:p w14:paraId="582D135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544BBD4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primary purpose of those facilities is to produce heat for production processes of the industrial site concerned;</w:t>
            </w:r>
          </w:p>
        </w:tc>
      </w:tr>
    </w:tbl>
    <w:p w14:paraId="6E71DD9F"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43A962C6" w14:textId="77777777" w:rsidTr="003B7AE9">
        <w:tc>
          <w:tcPr>
            <w:tcW w:w="0" w:type="auto"/>
            <w:shd w:val="clear" w:color="auto" w:fill="auto"/>
            <w:hideMark/>
          </w:tcPr>
          <w:p w14:paraId="21501C3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195742C6" w14:textId="53E7C8C1"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heat and power-generating is inextricably interlinked, </w:t>
            </w:r>
            <w:r w:rsidR="00392D58">
              <w:rPr>
                <w:rFonts w:ascii="inherit" w:eastAsia="Times New Roman" w:hAnsi="inherit" w:cs="Times New Roman"/>
                <w:sz w:val="24"/>
                <w:szCs w:val="24"/>
                <w:lang w:eastAsia="en-GB"/>
              </w:rPr>
              <w:t>namely</w:t>
            </w:r>
            <w:r w:rsidRPr="00BD0415">
              <w:rPr>
                <w:rFonts w:ascii="inherit" w:eastAsia="Times New Roman" w:hAnsi="inherit" w:cs="Times New Roman"/>
                <w:sz w:val="24"/>
                <w:szCs w:val="24"/>
                <w:lang w:eastAsia="en-GB"/>
              </w:rPr>
              <w:t xml:space="preserve"> any change of heat generation results inadvertently in a change of active power-generating and vice versa;</w:t>
            </w:r>
          </w:p>
        </w:tc>
      </w:tr>
    </w:tbl>
    <w:p w14:paraId="543F0C49"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5E184DBA" w14:textId="77777777" w:rsidTr="003B7AE9">
        <w:tc>
          <w:tcPr>
            <w:tcW w:w="0" w:type="auto"/>
            <w:shd w:val="clear" w:color="auto" w:fill="auto"/>
            <w:hideMark/>
          </w:tcPr>
          <w:p w14:paraId="11C73BD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235063F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power-generating modules are of type A, B, C or, in the case of the Nordic synchronous area, type D in accordance with points (a) to (c) of Article 5(2).</w:t>
            </w:r>
          </w:p>
        </w:tc>
      </w:tr>
    </w:tbl>
    <w:p w14:paraId="656AC597" w14:textId="25E6FDA2" w:rsid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5.   Combined heat and power-generating facilities shall be assessed on the basis of their electrical maximum capacity.</w:t>
      </w:r>
    </w:p>
    <w:p w14:paraId="299CFAB5" w14:textId="67ACB3DE" w:rsidR="00627FAB" w:rsidRDefault="00627FAB"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6. </w:t>
      </w:r>
      <w:r w:rsidR="003214C6">
        <w:rPr>
          <w:rFonts w:ascii="inherit" w:eastAsia="Times New Roman" w:hAnsi="inherit" w:cs="Times New Roman"/>
          <w:color w:val="000000"/>
          <w:sz w:val="24"/>
          <w:szCs w:val="24"/>
          <w:lang w:eastAsia="en-GB"/>
        </w:rPr>
        <w:t>E</w:t>
      </w:r>
      <w:r w:rsidRPr="00627FAB">
        <w:rPr>
          <w:rFonts w:ascii="inherit" w:eastAsia="Times New Roman" w:hAnsi="inherit" w:cs="Times New Roman"/>
          <w:color w:val="000000"/>
          <w:sz w:val="24"/>
          <w:szCs w:val="24"/>
          <w:lang w:eastAsia="en-GB"/>
        </w:rPr>
        <w:t>lectricity storage module</w:t>
      </w:r>
      <w:r w:rsidR="00EB25FE">
        <w:rPr>
          <w:rFonts w:ascii="inherit" w:eastAsia="Times New Roman" w:hAnsi="inherit" w:cs="Times New Roman"/>
          <w:color w:val="000000"/>
          <w:sz w:val="24"/>
          <w:szCs w:val="24"/>
          <w:lang w:eastAsia="en-GB"/>
        </w:rPr>
        <w:t>s</w:t>
      </w:r>
      <w:r w:rsidRPr="00627FAB">
        <w:rPr>
          <w:rFonts w:ascii="inherit" w:eastAsia="Times New Roman" w:hAnsi="inherit" w:cs="Times New Roman"/>
          <w:color w:val="000000"/>
          <w:sz w:val="24"/>
          <w:szCs w:val="24"/>
          <w:lang w:eastAsia="en-GB"/>
        </w:rPr>
        <w:t xml:space="preserve"> </w:t>
      </w:r>
      <w:r w:rsidR="00FB329E">
        <w:rPr>
          <w:rFonts w:ascii="inherit" w:eastAsia="Times New Roman" w:hAnsi="inherit" w:cs="Times New Roman"/>
          <w:color w:val="000000"/>
          <w:sz w:val="24"/>
          <w:szCs w:val="24"/>
          <w:lang w:eastAsia="en-GB"/>
        </w:rPr>
        <w:t>and</w:t>
      </w:r>
      <w:r w:rsidR="000B293D" w:rsidRPr="00BA681C">
        <w:rPr>
          <w:rFonts w:ascii="inherit" w:eastAsia="Times New Roman" w:hAnsi="inherit" w:cs="Times New Roman"/>
          <w:color w:val="000000"/>
          <w:sz w:val="24"/>
          <w:szCs w:val="24"/>
          <w:lang w:eastAsia="en-GB"/>
        </w:rPr>
        <w:t xml:space="preserve"> </w:t>
      </w:r>
      <w:r w:rsidR="00B42FAF">
        <w:rPr>
          <w:rFonts w:ascii="inherit" w:eastAsia="Times New Roman" w:hAnsi="inherit" w:cs="Times New Roman"/>
          <w:color w:val="000000"/>
          <w:sz w:val="24"/>
          <w:szCs w:val="24"/>
          <w:lang w:eastAsia="en-GB"/>
        </w:rPr>
        <w:t>V2G</w:t>
      </w:r>
      <w:r w:rsidR="00FB329E">
        <w:rPr>
          <w:rFonts w:ascii="inherit" w:eastAsia="Times New Roman" w:hAnsi="inherit" w:cs="Times New Roman"/>
          <w:color w:val="000000"/>
          <w:sz w:val="24"/>
          <w:szCs w:val="24"/>
          <w:lang w:eastAsia="en-GB"/>
        </w:rPr>
        <w:t xml:space="preserve"> </w:t>
      </w:r>
      <w:r w:rsidR="003214C6" w:rsidRPr="003214C6">
        <w:rPr>
          <w:rFonts w:ascii="inherit" w:eastAsia="Times New Roman" w:hAnsi="inherit" w:cs="Times New Roman"/>
          <w:color w:val="000000"/>
          <w:sz w:val="24"/>
          <w:szCs w:val="24"/>
          <w:lang w:eastAsia="en-GB"/>
        </w:rPr>
        <w:t>electric vehicles and associated V2G electric vehicle</w:t>
      </w:r>
      <w:r w:rsidR="000B293D" w:rsidRPr="00BA681C">
        <w:rPr>
          <w:rFonts w:ascii="inherit" w:eastAsia="Times New Roman" w:hAnsi="inherit" w:cs="Times New Roman"/>
          <w:color w:val="000000"/>
          <w:sz w:val="24"/>
          <w:szCs w:val="24"/>
          <w:lang w:eastAsia="en-GB"/>
        </w:rPr>
        <w:t xml:space="preserve"> </w:t>
      </w:r>
      <w:r w:rsidR="00822A09">
        <w:rPr>
          <w:rFonts w:ascii="inherit" w:eastAsia="Times New Roman" w:hAnsi="inherit" w:cs="Times New Roman"/>
          <w:color w:val="000000"/>
          <w:sz w:val="24"/>
          <w:szCs w:val="24"/>
          <w:lang w:eastAsia="en-GB"/>
        </w:rPr>
        <w:t>supply equipment</w:t>
      </w:r>
      <w:r w:rsidR="000B293D" w:rsidRPr="00BA681C">
        <w:rPr>
          <w:rFonts w:ascii="inherit" w:eastAsia="Times New Roman" w:hAnsi="inherit" w:cs="Times New Roman"/>
          <w:color w:val="000000"/>
          <w:sz w:val="24"/>
          <w:szCs w:val="24"/>
          <w:lang w:eastAsia="en-GB"/>
        </w:rPr>
        <w:t xml:space="preserve"> </w:t>
      </w:r>
      <w:r w:rsidRPr="00627FAB">
        <w:rPr>
          <w:rFonts w:ascii="inherit" w:eastAsia="Times New Roman" w:hAnsi="inherit" w:cs="Times New Roman"/>
          <w:color w:val="000000"/>
          <w:sz w:val="24"/>
          <w:szCs w:val="24"/>
          <w:lang w:eastAsia="en-GB"/>
        </w:rPr>
        <w:t xml:space="preserve">shall satisfy the </w:t>
      </w:r>
      <w:r w:rsidR="00C33D92">
        <w:rPr>
          <w:rFonts w:ascii="inherit" w:eastAsia="Times New Roman" w:hAnsi="inherit" w:cs="Times New Roman"/>
          <w:color w:val="000000"/>
          <w:sz w:val="24"/>
          <w:szCs w:val="24"/>
          <w:lang w:eastAsia="en-GB"/>
        </w:rPr>
        <w:t xml:space="preserve">relevant </w:t>
      </w:r>
      <w:r w:rsidRPr="00627FAB">
        <w:rPr>
          <w:rFonts w:ascii="inherit" w:eastAsia="Times New Roman" w:hAnsi="inherit" w:cs="Times New Roman"/>
          <w:color w:val="000000"/>
          <w:sz w:val="24"/>
          <w:szCs w:val="24"/>
          <w:lang w:eastAsia="en-GB"/>
        </w:rPr>
        <w:t xml:space="preserve">requirements of this Regulation </w:t>
      </w:r>
      <w:r w:rsidR="00897CC7">
        <w:rPr>
          <w:rFonts w:ascii="inherit" w:eastAsia="Times New Roman" w:hAnsi="inherit" w:cs="Times New Roman"/>
          <w:color w:val="000000"/>
          <w:sz w:val="24"/>
          <w:szCs w:val="24"/>
          <w:lang w:eastAsia="en-GB"/>
        </w:rPr>
        <w:t xml:space="preserve">both </w:t>
      </w:r>
      <w:r w:rsidR="00897CC7">
        <w:rPr>
          <w:rFonts w:ascii="inherit" w:eastAsia="Times New Roman" w:hAnsi="inherit" w:cs="Times New Roman"/>
          <w:color w:val="000000"/>
          <w:sz w:val="24"/>
          <w:szCs w:val="24"/>
          <w:lang w:eastAsia="en-GB"/>
        </w:rPr>
        <w:lastRenderedPageBreak/>
        <w:t xml:space="preserve">when </w:t>
      </w:r>
      <w:r w:rsidRPr="00627FAB">
        <w:rPr>
          <w:rFonts w:ascii="inherit" w:eastAsia="Times New Roman" w:hAnsi="inherit" w:cs="Times New Roman"/>
          <w:color w:val="000000"/>
          <w:sz w:val="24"/>
          <w:szCs w:val="24"/>
          <w:lang w:eastAsia="en-GB"/>
        </w:rPr>
        <w:t>the electricity storage module</w:t>
      </w:r>
      <w:r w:rsidR="00FB329E" w:rsidRPr="00FB329E">
        <w:rPr>
          <w:rFonts w:ascii="inherit" w:eastAsia="Times New Roman" w:hAnsi="inherit" w:cs="Times New Roman"/>
          <w:color w:val="000000"/>
          <w:sz w:val="24"/>
          <w:szCs w:val="24"/>
          <w:lang w:eastAsia="en-GB"/>
        </w:rPr>
        <w:t xml:space="preserve"> </w:t>
      </w:r>
      <w:r w:rsidR="00FB329E">
        <w:rPr>
          <w:rFonts w:ascii="inherit" w:eastAsia="Times New Roman" w:hAnsi="inherit" w:cs="Times New Roman"/>
          <w:color w:val="000000"/>
          <w:sz w:val="24"/>
          <w:szCs w:val="24"/>
          <w:lang w:eastAsia="en-GB"/>
        </w:rPr>
        <w:t xml:space="preserve">or </w:t>
      </w:r>
      <w:r w:rsidR="00CC3DBA">
        <w:rPr>
          <w:rFonts w:ascii="inherit" w:eastAsia="Times New Roman" w:hAnsi="inherit" w:cs="Times New Roman"/>
          <w:color w:val="000000"/>
          <w:sz w:val="24"/>
          <w:szCs w:val="24"/>
          <w:lang w:eastAsia="en-GB"/>
        </w:rPr>
        <w:t>V2G electric vehicle</w:t>
      </w:r>
      <w:r w:rsidR="00CC3DBA" w:rsidRPr="003214C6">
        <w:rPr>
          <w:rFonts w:ascii="inherit" w:eastAsia="Times New Roman" w:hAnsi="inherit" w:cs="Times New Roman"/>
          <w:color w:val="000000"/>
          <w:sz w:val="24"/>
          <w:szCs w:val="24"/>
          <w:lang w:eastAsia="en-GB"/>
        </w:rPr>
        <w:t xml:space="preserve"> and associated </w:t>
      </w:r>
      <w:r w:rsidR="00B42FAF">
        <w:rPr>
          <w:rFonts w:ascii="inherit" w:eastAsia="Times New Roman" w:hAnsi="inherit" w:cs="Times New Roman"/>
          <w:color w:val="000000"/>
          <w:sz w:val="24"/>
          <w:szCs w:val="24"/>
          <w:lang w:eastAsia="en-GB"/>
        </w:rPr>
        <w:t>V2G</w:t>
      </w:r>
      <w:r w:rsidR="00FB329E">
        <w:rPr>
          <w:rFonts w:ascii="inherit" w:eastAsia="Times New Roman" w:hAnsi="inherit" w:cs="Times New Roman"/>
          <w:color w:val="000000"/>
          <w:sz w:val="24"/>
          <w:szCs w:val="24"/>
          <w:lang w:eastAsia="en-GB"/>
        </w:rPr>
        <w:t xml:space="preserve"> </w:t>
      </w:r>
      <w:r w:rsidR="003214C6" w:rsidRPr="003214C6">
        <w:rPr>
          <w:rFonts w:ascii="inherit" w:eastAsia="Times New Roman" w:hAnsi="inherit" w:cs="Times New Roman"/>
          <w:color w:val="000000"/>
          <w:sz w:val="24"/>
          <w:szCs w:val="24"/>
          <w:lang w:eastAsia="en-GB"/>
        </w:rPr>
        <w:t>electric vehicle</w:t>
      </w:r>
      <w:r w:rsidR="00FB329E" w:rsidRPr="00BA681C">
        <w:rPr>
          <w:rFonts w:ascii="inherit" w:eastAsia="Times New Roman" w:hAnsi="inherit" w:cs="Times New Roman"/>
          <w:color w:val="000000"/>
          <w:sz w:val="24"/>
          <w:szCs w:val="24"/>
          <w:lang w:eastAsia="en-GB"/>
        </w:rPr>
        <w:t xml:space="preserve"> </w:t>
      </w:r>
      <w:r w:rsidR="00822A09">
        <w:rPr>
          <w:rFonts w:ascii="inherit" w:eastAsia="Times New Roman" w:hAnsi="inherit" w:cs="Times New Roman"/>
          <w:color w:val="000000"/>
          <w:sz w:val="24"/>
          <w:szCs w:val="24"/>
          <w:lang w:eastAsia="en-GB"/>
        </w:rPr>
        <w:t>supply equipment</w:t>
      </w:r>
      <w:r w:rsidRPr="00627FAB">
        <w:rPr>
          <w:rFonts w:ascii="inherit" w:eastAsia="Times New Roman" w:hAnsi="inherit" w:cs="Times New Roman"/>
          <w:color w:val="000000"/>
          <w:sz w:val="24"/>
          <w:szCs w:val="24"/>
          <w:lang w:eastAsia="en-GB"/>
        </w:rPr>
        <w:t xml:space="preserve"> injects and consumes active power to and from the network</w:t>
      </w:r>
      <w:r>
        <w:rPr>
          <w:rFonts w:ascii="inherit" w:eastAsia="Times New Roman" w:hAnsi="inherit" w:cs="Times New Roman"/>
          <w:color w:val="000000"/>
          <w:sz w:val="24"/>
          <w:szCs w:val="24"/>
          <w:lang w:eastAsia="en-GB"/>
        </w:rPr>
        <w:t>.</w:t>
      </w:r>
    </w:p>
    <w:p w14:paraId="03A32EC9" w14:textId="6183F690" w:rsidR="002B5C50" w:rsidRDefault="00ED38EB"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7. Notwithstanding paragraph 2, </w:t>
      </w:r>
      <w:r w:rsidR="00464677" w:rsidRPr="00286E29">
        <w:rPr>
          <w:rFonts w:ascii="inherit" w:eastAsia="Times New Roman" w:hAnsi="inherit" w:cs="Times New Roman"/>
          <w:color w:val="000000"/>
          <w:sz w:val="24"/>
          <w:szCs w:val="24"/>
          <w:lang w:eastAsia="en-GB"/>
        </w:rPr>
        <w:t>the technical design of power-generating modules</w:t>
      </w:r>
      <w:r w:rsidR="00464677">
        <w:rPr>
          <w:rFonts w:ascii="inherit" w:eastAsia="Times New Roman" w:hAnsi="inherit" w:cs="Times New Roman"/>
          <w:color w:val="000000"/>
          <w:sz w:val="24"/>
          <w:szCs w:val="24"/>
          <w:lang w:eastAsia="en-GB"/>
        </w:rPr>
        <w:t xml:space="preserve"> shall not limit in time the </w:t>
      </w:r>
      <w:r>
        <w:rPr>
          <w:rFonts w:ascii="inherit" w:eastAsia="Times New Roman" w:hAnsi="inherit" w:cs="Times New Roman"/>
          <w:color w:val="000000"/>
          <w:sz w:val="24"/>
          <w:szCs w:val="24"/>
          <w:lang w:eastAsia="en-GB"/>
        </w:rPr>
        <w:t>power generating modules operati</w:t>
      </w:r>
      <w:r w:rsidR="00464677">
        <w:rPr>
          <w:rFonts w:ascii="inherit" w:eastAsia="Times New Roman" w:hAnsi="inherit" w:cs="Times New Roman"/>
          <w:color w:val="000000"/>
          <w:sz w:val="24"/>
          <w:szCs w:val="24"/>
          <w:lang w:eastAsia="en-GB"/>
        </w:rPr>
        <w:t>on</w:t>
      </w:r>
      <w:r>
        <w:rPr>
          <w:rFonts w:ascii="inherit" w:eastAsia="Times New Roman" w:hAnsi="inherit" w:cs="Times New Roman"/>
          <w:color w:val="000000"/>
          <w:sz w:val="24"/>
          <w:szCs w:val="24"/>
          <w:lang w:eastAsia="en-GB"/>
        </w:rPr>
        <w:t xml:space="preserve"> in </w:t>
      </w:r>
      <w:r w:rsidRPr="00286E29">
        <w:rPr>
          <w:rFonts w:ascii="inherit" w:eastAsia="Times New Roman" w:hAnsi="inherit" w:cs="Times New Roman"/>
          <w:color w:val="000000"/>
          <w:sz w:val="24"/>
          <w:szCs w:val="24"/>
          <w:lang w:eastAsia="en-GB"/>
        </w:rPr>
        <w:t xml:space="preserve">synchronous compensation </w:t>
      </w:r>
      <w:r>
        <w:rPr>
          <w:rFonts w:ascii="inherit" w:eastAsia="Times New Roman" w:hAnsi="inherit" w:cs="Times New Roman"/>
          <w:color w:val="000000"/>
          <w:sz w:val="24"/>
          <w:szCs w:val="24"/>
          <w:lang w:eastAsia="en-GB"/>
        </w:rPr>
        <w:t>mode</w:t>
      </w:r>
      <w:r w:rsidRPr="00286E29">
        <w:rPr>
          <w:rFonts w:ascii="inherit" w:eastAsia="Times New Roman" w:hAnsi="inherit" w:cs="Times New Roman"/>
          <w:color w:val="000000"/>
          <w:sz w:val="24"/>
          <w:szCs w:val="24"/>
          <w:lang w:eastAsia="en-GB"/>
        </w:rPr>
        <w:t xml:space="preserve"> . Synchronous compensation operation of full-converter variable speed machines is performed by the converters</w:t>
      </w:r>
      <w:r>
        <w:rPr>
          <w:rFonts w:ascii="inherit" w:eastAsia="Times New Roman" w:hAnsi="inherit" w:cs="Times New Roman"/>
          <w:color w:val="000000"/>
          <w:sz w:val="24"/>
          <w:szCs w:val="24"/>
          <w:lang w:eastAsia="en-GB"/>
        </w:rPr>
        <w:t>. Relevant system operator</w:t>
      </w:r>
      <w:r w:rsidR="00F26969" w:rsidRPr="00743092">
        <w:rPr>
          <w:rFonts w:ascii="inherit" w:eastAsia="Times New Roman" w:hAnsi="inherit" w:cs="Times New Roman"/>
          <w:color w:val="000000"/>
          <w:sz w:val="24"/>
          <w:szCs w:val="24"/>
          <w:lang w:eastAsia="en-GB"/>
        </w:rPr>
        <w:t>s</w:t>
      </w:r>
      <w:r>
        <w:rPr>
          <w:rFonts w:ascii="inherit" w:eastAsia="Times New Roman" w:hAnsi="inherit" w:cs="Times New Roman"/>
          <w:color w:val="000000"/>
          <w:sz w:val="24"/>
          <w:szCs w:val="24"/>
          <w:lang w:eastAsia="en-GB"/>
        </w:rPr>
        <w:t xml:space="preserve"> shall specify appropriate technical requirements applicable to these modules operating in synchronous compensation mode. </w:t>
      </w:r>
    </w:p>
    <w:p w14:paraId="2A9550A6" w14:textId="7E955EDA" w:rsidR="001B072C" w:rsidRPr="006332E4" w:rsidDel="001B072C" w:rsidRDefault="0007085C" w:rsidP="2F3D3F37">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
      <w:ins w:id="81" w:author="Author">
        <w:r w:rsidRPr="006332E4">
          <w:rPr>
            <w:rFonts w:ascii="inherit" w:eastAsia="Times New Roman" w:hAnsi="inherit" w:cs="Times New Roman"/>
            <w:color w:val="000000" w:themeColor="text1"/>
            <w:sz w:val="24"/>
            <w:szCs w:val="24"/>
            <w:lang w:eastAsia="en-GB"/>
          </w:rPr>
          <w:t xml:space="preserve">8. </w:t>
        </w:r>
        <w:r w:rsidR="001270FF" w:rsidRPr="006332E4">
          <w:rPr>
            <w:rFonts w:ascii="inherit" w:eastAsia="Times New Roman" w:hAnsi="inherit" w:cs="Times New Roman"/>
            <w:color w:val="000000" w:themeColor="text1"/>
            <w:sz w:val="24"/>
            <w:szCs w:val="24"/>
            <w:lang w:eastAsia="en-GB"/>
          </w:rPr>
          <w:t xml:space="preserve">Requirements for </w:t>
        </w:r>
        <w:commentRangeStart w:id="82"/>
        <w:r w:rsidRPr="006332E4">
          <w:rPr>
            <w:rFonts w:ascii="inherit" w:eastAsia="Times New Roman" w:hAnsi="inherit" w:cs="Times New Roman"/>
            <w:color w:val="000000" w:themeColor="text1"/>
            <w:sz w:val="24"/>
            <w:szCs w:val="24"/>
            <w:lang w:eastAsia="en-GB"/>
          </w:rPr>
          <w:t>Synchronous compensator</w:t>
        </w:r>
        <w:r w:rsidR="006D048A" w:rsidRPr="006332E4">
          <w:rPr>
            <w:rFonts w:ascii="inherit" w:eastAsia="Times New Roman" w:hAnsi="inherit" w:cs="Times New Roman"/>
            <w:color w:val="000000" w:themeColor="text1"/>
            <w:sz w:val="24"/>
            <w:szCs w:val="24"/>
            <w:lang w:eastAsia="en-GB"/>
          </w:rPr>
          <w:t xml:space="preserve"> </w:t>
        </w:r>
        <w:r w:rsidR="001270FF" w:rsidRPr="006332E4">
          <w:rPr>
            <w:rFonts w:ascii="inherit" w:eastAsia="Times New Roman" w:hAnsi="inherit" w:cs="Times New Roman"/>
            <w:color w:val="000000" w:themeColor="text1"/>
            <w:sz w:val="24"/>
            <w:szCs w:val="24"/>
            <w:lang w:eastAsia="en-GB"/>
          </w:rPr>
          <w:t xml:space="preserve">and </w:t>
        </w:r>
        <w:r w:rsidR="00DB39B9">
          <w:rPr>
            <w:rFonts w:ascii="inherit" w:eastAsia="Times New Roman" w:hAnsi="inherit" w:cs="Times New Roman"/>
            <w:color w:val="000000" w:themeColor="text1"/>
            <w:sz w:val="24"/>
            <w:szCs w:val="24"/>
            <w:lang w:eastAsia="en-GB"/>
          </w:rPr>
          <w:t xml:space="preserve">eventually associated </w:t>
        </w:r>
        <w:r w:rsidR="001270FF" w:rsidRPr="006332E4">
          <w:rPr>
            <w:rFonts w:ascii="inherit" w:eastAsia="Times New Roman" w:hAnsi="inherit" w:cs="Times New Roman"/>
            <w:color w:val="000000" w:themeColor="text1"/>
            <w:sz w:val="24"/>
            <w:szCs w:val="24"/>
            <w:lang w:eastAsia="en-GB"/>
          </w:rPr>
          <w:t>Flywheels</w:t>
        </w:r>
        <w:r w:rsidR="005F2047" w:rsidRPr="006332E4">
          <w:rPr>
            <w:rFonts w:ascii="inherit" w:eastAsia="Times New Roman" w:hAnsi="inherit" w:cs="Times New Roman"/>
            <w:color w:val="000000" w:themeColor="text1"/>
            <w:sz w:val="24"/>
            <w:szCs w:val="24"/>
            <w:lang w:eastAsia="en-GB"/>
          </w:rPr>
          <w:t xml:space="preserve"> shall be defined </w:t>
        </w:r>
        <w:r w:rsidR="00B861A3" w:rsidRPr="006332E4">
          <w:rPr>
            <w:rFonts w:ascii="inherit" w:eastAsia="Times New Roman" w:hAnsi="inherit" w:cs="Times New Roman"/>
            <w:color w:val="000000" w:themeColor="text1"/>
            <w:sz w:val="24"/>
            <w:szCs w:val="24"/>
            <w:lang w:eastAsia="en-GB"/>
          </w:rPr>
          <w:t>by TSOs and RSOs</w:t>
        </w:r>
        <w:r w:rsidR="000513F4" w:rsidRPr="006332E4">
          <w:rPr>
            <w:rFonts w:ascii="inherit" w:eastAsia="Times New Roman" w:hAnsi="inherit" w:cs="Times New Roman"/>
            <w:color w:val="000000" w:themeColor="text1"/>
            <w:sz w:val="24"/>
            <w:szCs w:val="24"/>
            <w:lang w:eastAsia="en-GB"/>
          </w:rPr>
          <w:t>, in coordination with manufacturers</w:t>
        </w:r>
        <w:r w:rsidR="006C3411" w:rsidRPr="006332E4">
          <w:rPr>
            <w:rFonts w:ascii="inherit" w:eastAsia="Times New Roman" w:hAnsi="inherit" w:cs="Times New Roman"/>
            <w:color w:val="000000" w:themeColor="text1"/>
            <w:sz w:val="24"/>
            <w:szCs w:val="24"/>
            <w:lang w:eastAsia="en-GB"/>
          </w:rPr>
          <w:t>. The requirements shall be as much as reasonable harmonized within M</w:t>
        </w:r>
        <w:r w:rsidR="0027405A">
          <w:rPr>
            <w:rFonts w:ascii="inherit" w:eastAsia="Times New Roman" w:hAnsi="inherit" w:cs="Times New Roman"/>
            <w:color w:val="000000" w:themeColor="text1"/>
            <w:sz w:val="24"/>
            <w:szCs w:val="24"/>
            <w:lang w:eastAsia="en-GB"/>
          </w:rPr>
          <w:t xml:space="preserve">ember </w:t>
        </w:r>
        <w:r w:rsidR="006C3411" w:rsidRPr="006332E4">
          <w:rPr>
            <w:rFonts w:ascii="inherit" w:eastAsia="Times New Roman" w:hAnsi="inherit" w:cs="Times New Roman"/>
            <w:color w:val="000000" w:themeColor="text1"/>
            <w:sz w:val="24"/>
            <w:szCs w:val="24"/>
            <w:lang w:eastAsia="en-GB"/>
          </w:rPr>
          <w:t>S</w:t>
        </w:r>
        <w:r w:rsidR="0027405A">
          <w:rPr>
            <w:rFonts w:ascii="inherit" w:eastAsia="Times New Roman" w:hAnsi="inherit" w:cs="Times New Roman"/>
            <w:color w:val="000000" w:themeColor="text1"/>
            <w:sz w:val="24"/>
            <w:szCs w:val="24"/>
            <w:lang w:eastAsia="en-GB"/>
          </w:rPr>
          <w:t>tate</w:t>
        </w:r>
        <w:r w:rsidR="006C3411" w:rsidRPr="006332E4">
          <w:rPr>
            <w:rFonts w:ascii="inherit" w:eastAsia="Times New Roman" w:hAnsi="inherit" w:cs="Times New Roman"/>
            <w:color w:val="000000" w:themeColor="text1"/>
            <w:sz w:val="24"/>
            <w:szCs w:val="24"/>
            <w:lang w:eastAsia="en-GB"/>
          </w:rPr>
          <w:t xml:space="preserve">s and applicable </w:t>
        </w:r>
        <w:r w:rsidR="00631555" w:rsidRPr="006332E4">
          <w:rPr>
            <w:rFonts w:ascii="inherit" w:eastAsia="Times New Roman" w:hAnsi="inherit" w:cs="Times New Roman"/>
            <w:color w:val="000000" w:themeColor="text1"/>
            <w:sz w:val="24"/>
            <w:szCs w:val="24"/>
            <w:lang w:eastAsia="en-GB"/>
          </w:rPr>
          <w:t xml:space="preserve">technical standard shall be taken in consideration. A draft proposal for the requirements shall be presented by TSOs within </w:t>
        </w:r>
        <w:r w:rsidR="005652D8" w:rsidRPr="006332E4">
          <w:rPr>
            <w:rFonts w:ascii="inherit" w:eastAsia="Times New Roman" w:hAnsi="inherit" w:cs="Times New Roman"/>
            <w:color w:val="000000" w:themeColor="text1"/>
            <w:sz w:val="24"/>
            <w:szCs w:val="24"/>
            <w:lang w:eastAsia="en-GB"/>
          </w:rPr>
          <w:t>18 months and finalized</w:t>
        </w:r>
        <w:r w:rsidR="00847A69" w:rsidRPr="006332E4">
          <w:rPr>
            <w:rFonts w:ascii="inherit" w:eastAsia="Times New Roman" w:hAnsi="inherit" w:cs="Times New Roman"/>
            <w:color w:val="000000" w:themeColor="text1"/>
            <w:sz w:val="24"/>
            <w:szCs w:val="24"/>
            <w:lang w:eastAsia="en-GB"/>
          </w:rPr>
          <w:t xml:space="preserve"> within 6 months late</w:t>
        </w:r>
        <w:r w:rsidR="00B53153" w:rsidRPr="006332E4">
          <w:rPr>
            <w:rFonts w:ascii="inherit" w:eastAsia="Times New Roman" w:hAnsi="inherit" w:cs="Times New Roman"/>
            <w:color w:val="000000" w:themeColor="text1"/>
            <w:sz w:val="24"/>
            <w:szCs w:val="24"/>
            <w:lang w:eastAsia="en-GB"/>
          </w:rPr>
          <w:t>r.</w:t>
        </w:r>
      </w:ins>
      <w:r w:rsidR="4AA1D980" w:rsidRPr="00B53153">
        <w:rPr>
          <w:rFonts w:ascii="inherit" w:eastAsia="Times New Roman" w:hAnsi="inherit" w:cs="Times New Roman"/>
          <w:color w:val="000000" w:themeColor="text1"/>
          <w:sz w:val="24"/>
          <w:szCs w:val="24"/>
          <w:lang w:eastAsia="en-GB"/>
        </w:rPr>
        <w:t xml:space="preserve"> </w:t>
      </w:r>
      <w:commentRangeEnd w:id="82"/>
      <w:r w:rsidR="00437532">
        <w:rPr>
          <w:rStyle w:val="CommentReference"/>
        </w:rPr>
        <w:commentReference w:id="82"/>
      </w:r>
    </w:p>
    <w:p w14:paraId="237873B5" w14:textId="4791D814" w:rsidR="3B5FDD6A" w:rsidRPr="006332E4" w:rsidRDefault="3B5FDD6A" w:rsidP="2F3D3F37">
      <w:pPr>
        <w:shd w:val="clear" w:color="auto" w:fill="FFFFFF" w:themeFill="background1"/>
        <w:spacing w:before="120" w:after="0" w:line="240" w:lineRule="auto"/>
        <w:jc w:val="both"/>
        <w:rPr>
          <w:rFonts w:ascii="inherit" w:eastAsia="Times New Roman" w:hAnsi="inherit" w:cs="Times New Roman"/>
          <w:color w:val="000000" w:themeColor="text1"/>
          <w:sz w:val="24"/>
          <w:szCs w:val="24"/>
          <w:lang w:eastAsia="en-GB"/>
        </w:rPr>
      </w:pPr>
    </w:p>
    <w:p w14:paraId="4C2B16B5" w14:textId="77777777" w:rsidR="003B7AE9" w:rsidRPr="00BD0415" w:rsidRDefault="003B7AE9" w:rsidP="006277B6">
      <w:pPr>
        <w:pStyle w:val="Heading2"/>
      </w:pPr>
      <w:r w:rsidRPr="00BD0415">
        <w:t>Article 7</w:t>
      </w:r>
    </w:p>
    <w:p w14:paraId="2C130A54"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Regulatory aspects</w:t>
      </w:r>
    </w:p>
    <w:p w14:paraId="717FF38E" w14:textId="1E96CB8E"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w:t>
      </w:r>
      <w:r w:rsidR="00F26969" w:rsidRPr="00035366">
        <w:rPr>
          <w:rFonts w:ascii="inherit" w:eastAsia="Times New Roman" w:hAnsi="inherit" w:cs="Times New Roman"/>
          <w:color w:val="000000"/>
          <w:sz w:val="24"/>
          <w:szCs w:val="24"/>
          <w:lang w:eastAsia="en-GB"/>
        </w:rPr>
        <w:t>The r</w:t>
      </w:r>
      <w:r w:rsidRPr="00035366">
        <w:rPr>
          <w:rFonts w:ascii="inherit" w:eastAsia="Times New Roman" w:hAnsi="inherit" w:cs="Times New Roman"/>
          <w:color w:val="000000"/>
          <w:sz w:val="24"/>
          <w:szCs w:val="24"/>
          <w:lang w:eastAsia="en-GB"/>
        </w:rPr>
        <w:t>equirements</w:t>
      </w:r>
      <w:r w:rsidRPr="00BD0415">
        <w:rPr>
          <w:rFonts w:ascii="inherit" w:eastAsia="Times New Roman" w:hAnsi="inherit" w:cs="Times New Roman"/>
          <w:color w:val="000000"/>
          <w:sz w:val="24"/>
          <w:szCs w:val="24"/>
          <w:lang w:eastAsia="en-GB"/>
        </w:rPr>
        <w:t xml:space="preserve">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4AF93E2"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6EC92455"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3B7AE9" w:rsidRPr="00BD0415" w14:paraId="5A666CA5" w14:textId="77777777" w:rsidTr="003B7AE9">
        <w:tc>
          <w:tcPr>
            <w:tcW w:w="0" w:type="auto"/>
            <w:shd w:val="clear" w:color="auto" w:fill="auto"/>
            <w:hideMark/>
          </w:tcPr>
          <w:p w14:paraId="3583CBE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1C328D6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apply the principles of proportionality and non-discrimination;</w:t>
            </w:r>
          </w:p>
        </w:tc>
      </w:tr>
    </w:tbl>
    <w:p w14:paraId="2662EECD"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4605" w:type="pct"/>
        <w:tblCellMar>
          <w:left w:w="0" w:type="dxa"/>
          <w:right w:w="0" w:type="dxa"/>
        </w:tblCellMar>
        <w:tblLook w:val="04A0" w:firstRow="1" w:lastRow="0" w:firstColumn="1" w:lastColumn="0" w:noHBand="0" w:noVBand="1"/>
      </w:tblPr>
      <w:tblGrid>
        <w:gridCol w:w="426"/>
        <w:gridCol w:w="7887"/>
      </w:tblGrid>
      <w:tr w:rsidR="003B7AE9" w:rsidRPr="00BD0415" w14:paraId="3FB13E74" w14:textId="77777777" w:rsidTr="003214C6">
        <w:tc>
          <w:tcPr>
            <w:tcW w:w="256" w:type="pct"/>
            <w:shd w:val="clear" w:color="auto" w:fill="auto"/>
            <w:hideMark/>
          </w:tcPr>
          <w:p w14:paraId="3C7007C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30E797A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ensure transparency;</w:t>
            </w:r>
          </w:p>
        </w:tc>
      </w:tr>
    </w:tbl>
    <w:p w14:paraId="0DB5B3BF"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4D8396FA" w14:textId="77777777" w:rsidTr="003B7AE9">
        <w:tc>
          <w:tcPr>
            <w:tcW w:w="0" w:type="auto"/>
            <w:shd w:val="clear" w:color="auto" w:fill="auto"/>
            <w:hideMark/>
          </w:tcPr>
          <w:p w14:paraId="0EBD646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12C292BA" w14:textId="77777777" w:rsidR="003B7AE9" w:rsidRPr="00BD0415" w:rsidRDefault="003B7AE9" w:rsidP="003214C6">
            <w:pPr>
              <w:spacing w:before="120" w:after="0" w:line="240" w:lineRule="auto"/>
              <w:ind w:left="136"/>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4C43D182"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0B93349C" w14:textId="77777777" w:rsidTr="003B7AE9">
        <w:tc>
          <w:tcPr>
            <w:tcW w:w="0" w:type="auto"/>
            <w:shd w:val="clear" w:color="auto" w:fill="auto"/>
            <w:hideMark/>
          </w:tcPr>
          <w:p w14:paraId="60C9362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w:t>
            </w:r>
          </w:p>
        </w:tc>
        <w:tc>
          <w:tcPr>
            <w:tcW w:w="0" w:type="auto"/>
            <w:shd w:val="clear" w:color="auto" w:fill="auto"/>
            <w:hideMark/>
          </w:tcPr>
          <w:p w14:paraId="222F4C6A" w14:textId="77777777" w:rsidR="003B7AE9" w:rsidRPr="00BD0415" w:rsidRDefault="003B7AE9" w:rsidP="003214C6">
            <w:pPr>
              <w:spacing w:before="120" w:after="0" w:line="240" w:lineRule="auto"/>
              <w:ind w:left="106"/>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2955FDB2"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1219F35A" w14:textId="77777777" w:rsidTr="2F3D3F37">
        <w:tc>
          <w:tcPr>
            <w:tcW w:w="0" w:type="auto"/>
            <w:shd w:val="clear" w:color="auto" w:fill="auto"/>
            <w:hideMark/>
          </w:tcPr>
          <w:p w14:paraId="62F251E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(e)</w:t>
            </w:r>
          </w:p>
        </w:tc>
        <w:tc>
          <w:tcPr>
            <w:tcW w:w="0" w:type="auto"/>
            <w:shd w:val="clear" w:color="auto" w:fill="auto"/>
            <w:hideMark/>
          </w:tcPr>
          <w:p w14:paraId="6D1ACD1B" w14:textId="58EA2C6F" w:rsidR="003B7AE9" w:rsidRPr="00BD0415" w:rsidRDefault="003B7AE9" w:rsidP="2F3D3F37">
            <w:pPr>
              <w:spacing w:before="120" w:after="0" w:line="240" w:lineRule="auto"/>
              <w:ind w:left="116"/>
              <w:jc w:val="both"/>
              <w:rPr>
                <w:rFonts w:ascii="inherit" w:eastAsia="Times New Roman" w:hAnsi="inherit" w:cs="Times New Roman"/>
                <w:sz w:val="24"/>
                <w:szCs w:val="24"/>
                <w:lang w:eastAsia="en-GB"/>
              </w:rPr>
            </w:pPr>
            <w:r w:rsidRPr="2F3D3F37">
              <w:rPr>
                <w:rFonts w:ascii="inherit" w:eastAsia="Times New Roman" w:hAnsi="inherit" w:cs="Times New Roman"/>
                <w:sz w:val="24"/>
                <w:szCs w:val="24"/>
                <w:lang w:eastAsia="en-GB"/>
              </w:rPr>
              <w:t>consult with relevant DSOs and take account of potential impacts on their system;</w:t>
            </w:r>
          </w:p>
          <w:p w14:paraId="2D9EF4A4" w14:textId="4248154B" w:rsidR="003B7AE9" w:rsidRPr="00BD0415" w:rsidRDefault="00D44ACB" w:rsidP="2F3D3F37">
            <w:pPr>
              <w:shd w:val="clear" w:color="auto" w:fill="FFFFFF" w:themeFill="background1"/>
              <w:spacing w:before="120" w:after="0" w:line="240" w:lineRule="auto"/>
              <w:jc w:val="both"/>
              <w:rPr>
                <w:rFonts w:ascii="inherit" w:eastAsia="Times New Roman" w:hAnsi="inherit" w:cs="Times New Roman"/>
                <w:sz w:val="24"/>
                <w:szCs w:val="24"/>
                <w:lang w:eastAsia="en-GB"/>
              </w:rPr>
            </w:pPr>
            <w:ins w:id="83" w:author="Author">
              <w:r w:rsidRPr="2F3D3F37">
                <w:rPr>
                  <w:rFonts w:ascii="inherit" w:eastAsia="Times New Roman" w:hAnsi="inherit" w:cs="Times New Roman"/>
                  <w:color w:val="000000" w:themeColor="text1"/>
                  <w:sz w:val="24"/>
                  <w:szCs w:val="24"/>
                  <w:lang w:eastAsia="en-GB"/>
                </w:rPr>
                <w:t xml:space="preserve">(f)   </w:t>
              </w:r>
              <w:r w:rsidRPr="2F3D3F37">
                <w:rPr>
                  <w:rFonts w:ascii="inherit" w:eastAsia="Times New Roman" w:hAnsi="inherit" w:cs="Times New Roman"/>
                  <w:sz w:val="24"/>
                  <w:szCs w:val="24"/>
                  <w:lang w:eastAsia="en-GB"/>
                </w:rPr>
                <w:t xml:space="preserve">consult with relevant power generating unit manufacturer associations and take </w:t>
              </w:r>
              <w:r w:rsidR="00692028">
                <w:rPr>
                  <w:rFonts w:ascii="inherit" w:eastAsia="Times New Roman" w:hAnsi="inherit" w:cs="Times New Roman"/>
                  <w:sz w:val="24"/>
                  <w:szCs w:val="24"/>
                  <w:lang w:eastAsia="en-GB"/>
                </w:rPr>
                <w:t xml:space="preserve">into </w:t>
              </w:r>
              <w:r w:rsidRPr="2F3D3F37">
                <w:rPr>
                  <w:rFonts w:ascii="inherit" w:eastAsia="Times New Roman" w:hAnsi="inherit" w:cs="Times New Roman"/>
                  <w:sz w:val="24"/>
                  <w:szCs w:val="24"/>
                  <w:lang w:eastAsia="en-GB"/>
                </w:rPr>
                <w:t xml:space="preserve">account </w:t>
              </w:r>
              <w:del w:id="84" w:author="Author">
                <w:r w:rsidRPr="2F3D3F37" w:rsidDel="00692028">
                  <w:rPr>
                    <w:rFonts w:ascii="inherit" w:eastAsia="Times New Roman" w:hAnsi="inherit" w:cs="Times New Roman"/>
                    <w:sz w:val="24"/>
                    <w:szCs w:val="24"/>
                    <w:lang w:eastAsia="en-GB"/>
                  </w:rPr>
                  <w:delText xml:space="preserve">of </w:delText>
                </w:r>
              </w:del>
              <w:r w:rsidRPr="2F3D3F37">
                <w:rPr>
                  <w:rFonts w:ascii="inherit" w:eastAsia="Times New Roman" w:hAnsi="inherit" w:cs="Times New Roman"/>
                  <w:sz w:val="24"/>
                  <w:szCs w:val="24"/>
                  <w:lang w:eastAsia="en-GB"/>
                </w:rPr>
                <w:t>technology capabilities</w:t>
              </w:r>
            </w:ins>
            <w:r w:rsidR="4FE4AF2E" w:rsidRPr="2F3D3F37">
              <w:rPr>
                <w:rFonts w:ascii="inherit" w:eastAsia="Times New Roman" w:hAnsi="inherit" w:cs="Times New Roman"/>
                <w:sz w:val="24"/>
                <w:szCs w:val="24"/>
                <w:lang w:eastAsia="en-GB"/>
              </w:rPr>
              <w:t>;</w:t>
            </w:r>
          </w:p>
          <w:p w14:paraId="053D0C9F" w14:textId="00AB5C5E" w:rsidR="003B7AE9" w:rsidRPr="00BD0415" w:rsidRDefault="003B7AE9" w:rsidP="2F3D3F37">
            <w:pPr>
              <w:spacing w:before="120" w:after="0" w:line="240" w:lineRule="auto"/>
              <w:ind w:left="116"/>
              <w:jc w:val="both"/>
              <w:rPr>
                <w:rFonts w:ascii="inherit" w:eastAsia="Times New Roman" w:hAnsi="inherit" w:cs="Times New Roman"/>
                <w:sz w:val="24"/>
                <w:szCs w:val="24"/>
                <w:lang w:eastAsia="en-GB"/>
              </w:rPr>
            </w:pPr>
          </w:p>
        </w:tc>
      </w:tr>
    </w:tbl>
    <w:p w14:paraId="08997108"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94" w:type="pct"/>
        <w:tblCellMar>
          <w:left w:w="0" w:type="dxa"/>
          <w:right w:w="0" w:type="dxa"/>
        </w:tblCellMar>
        <w:tblLook w:val="04A0" w:firstRow="1" w:lastRow="0" w:firstColumn="1" w:lastColumn="0" w:noHBand="0" w:noVBand="1"/>
      </w:tblPr>
      <w:tblGrid>
        <w:gridCol w:w="427"/>
        <w:gridCol w:w="8769"/>
      </w:tblGrid>
      <w:tr w:rsidR="003B7AE9" w:rsidRPr="00BD0415" w14:paraId="21193ED6" w14:textId="77777777" w:rsidTr="2F3D3F37">
        <w:tc>
          <w:tcPr>
            <w:tcW w:w="232" w:type="pct"/>
            <w:shd w:val="clear" w:color="auto" w:fill="auto"/>
            <w:hideMark/>
          </w:tcPr>
          <w:p w14:paraId="0191EF44" w14:textId="1E0858A9"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2F3D3F37">
              <w:rPr>
                <w:rFonts w:ascii="inherit" w:eastAsia="Times New Roman" w:hAnsi="inherit" w:cs="Times New Roman"/>
                <w:sz w:val="24"/>
                <w:szCs w:val="24"/>
                <w:lang w:eastAsia="en-GB"/>
              </w:rPr>
              <w:t>(</w:t>
            </w:r>
            <w:r w:rsidR="3DB95046" w:rsidRPr="2F3D3F37">
              <w:rPr>
                <w:rFonts w:ascii="inherit" w:eastAsia="Times New Roman" w:hAnsi="inherit" w:cs="Times New Roman"/>
                <w:sz w:val="24"/>
                <w:szCs w:val="24"/>
                <w:lang w:eastAsia="en-GB"/>
              </w:rPr>
              <w:t>g</w:t>
            </w:r>
            <w:r w:rsidRPr="2F3D3F37">
              <w:rPr>
                <w:rFonts w:ascii="inherit" w:eastAsia="Times New Roman" w:hAnsi="inherit" w:cs="Times New Roman"/>
                <w:sz w:val="24"/>
                <w:szCs w:val="24"/>
                <w:lang w:eastAsia="en-GB"/>
              </w:rPr>
              <w:t>)</w:t>
            </w:r>
          </w:p>
        </w:tc>
        <w:tc>
          <w:tcPr>
            <w:tcW w:w="0" w:type="auto"/>
            <w:shd w:val="clear" w:color="auto" w:fill="auto"/>
            <w:hideMark/>
          </w:tcPr>
          <w:p w14:paraId="5694AF63" w14:textId="50D9535E" w:rsidR="003B7AE9" w:rsidRPr="00BD0415" w:rsidRDefault="003B7AE9" w:rsidP="2F3D3F37">
            <w:pPr>
              <w:spacing w:before="120" w:after="0" w:line="240" w:lineRule="auto"/>
              <w:ind w:left="166"/>
              <w:jc w:val="both"/>
              <w:rPr>
                <w:rFonts w:ascii="inherit" w:eastAsia="Times New Roman" w:hAnsi="inherit" w:cs="Times New Roman"/>
                <w:sz w:val="24"/>
                <w:szCs w:val="24"/>
                <w:lang w:eastAsia="en-GB"/>
              </w:rPr>
            </w:pPr>
            <w:r w:rsidRPr="2F3D3F37">
              <w:rPr>
                <w:rFonts w:ascii="inherit" w:eastAsia="Times New Roman" w:hAnsi="inherit" w:cs="Times New Roman"/>
                <w:sz w:val="24"/>
                <w:szCs w:val="24"/>
                <w:lang w:eastAsia="en-GB"/>
              </w:rPr>
              <w:t xml:space="preserve">take into consideration </w:t>
            </w:r>
            <w:del w:id="85" w:author="Author">
              <w:r w:rsidRPr="2F3D3F37" w:rsidDel="00E55B74">
                <w:rPr>
                  <w:rFonts w:ascii="inherit" w:eastAsia="Times New Roman" w:hAnsi="inherit" w:cs="Times New Roman"/>
                  <w:strike/>
                  <w:sz w:val="24"/>
                  <w:szCs w:val="24"/>
                  <w:lang w:eastAsia="en-GB"/>
                </w:rPr>
                <w:delText>agreed</w:delText>
              </w:r>
              <w:r w:rsidRPr="2F3D3F37" w:rsidDel="00E55B74">
                <w:rPr>
                  <w:rFonts w:ascii="inherit" w:eastAsia="Times New Roman" w:hAnsi="inherit" w:cs="Times New Roman"/>
                  <w:sz w:val="24"/>
                  <w:szCs w:val="24"/>
                  <w:lang w:eastAsia="en-GB"/>
                </w:rPr>
                <w:delText xml:space="preserve"> </w:delText>
              </w:r>
            </w:del>
            <w:ins w:id="86" w:author="Author">
              <w:r w:rsidR="009B3CA5" w:rsidRPr="2F3D3F37">
                <w:rPr>
                  <w:rFonts w:ascii="inherit" w:eastAsia="Times New Roman" w:hAnsi="inherit" w:cs="Times New Roman"/>
                  <w:sz w:val="24"/>
                  <w:szCs w:val="24"/>
                  <w:lang w:eastAsia="en-GB"/>
                </w:rPr>
                <w:t xml:space="preserve">enforced </w:t>
              </w:r>
            </w:ins>
            <w:r w:rsidRPr="2F3D3F37">
              <w:rPr>
                <w:rFonts w:ascii="inherit" w:eastAsia="Times New Roman" w:hAnsi="inherit" w:cs="Times New Roman"/>
                <w:sz w:val="24"/>
                <w:szCs w:val="24"/>
                <w:lang w:eastAsia="en-GB"/>
              </w:rPr>
              <w:t>European standards</w:t>
            </w:r>
            <w:r w:rsidR="712D08E9" w:rsidRPr="2F3D3F37">
              <w:rPr>
                <w:rFonts w:ascii="inherit" w:eastAsia="Times New Roman" w:hAnsi="inherit" w:cs="Times New Roman"/>
                <w:sz w:val="24"/>
                <w:szCs w:val="24"/>
                <w:lang w:eastAsia="en-GB"/>
              </w:rPr>
              <w:t>,</w:t>
            </w:r>
            <w:r w:rsidRPr="2F3D3F37">
              <w:rPr>
                <w:rFonts w:ascii="inherit" w:eastAsia="Times New Roman" w:hAnsi="inherit" w:cs="Times New Roman"/>
                <w:sz w:val="24"/>
                <w:szCs w:val="24"/>
                <w:lang w:eastAsia="en-GB"/>
              </w:rPr>
              <w:t xml:space="preserve"> </w:t>
            </w:r>
            <w:del w:id="87" w:author="Author">
              <w:r w:rsidRPr="2F3D3F37" w:rsidDel="00246B0F">
                <w:rPr>
                  <w:rFonts w:ascii="inherit" w:eastAsia="Times New Roman" w:hAnsi="inherit" w:cs="Times New Roman"/>
                  <w:sz w:val="24"/>
                  <w:szCs w:val="24"/>
                  <w:lang w:eastAsia="en-GB"/>
                </w:rPr>
                <w:delText xml:space="preserve"> </w:delText>
              </w:r>
              <w:r w:rsidRPr="2F3D3F37" w:rsidDel="00246B0F">
                <w:rPr>
                  <w:rFonts w:ascii="inherit" w:eastAsia="Times New Roman" w:hAnsi="inherit" w:cs="Times New Roman"/>
                  <w:strike/>
                  <w:sz w:val="24"/>
                  <w:szCs w:val="24"/>
                  <w:lang w:eastAsia="en-GB"/>
                </w:rPr>
                <w:delText>technical specifications</w:delText>
              </w:r>
            </w:del>
            <w:r w:rsidR="1ED2F0BA" w:rsidRPr="2F3D3F37">
              <w:rPr>
                <w:rFonts w:ascii="inherit" w:eastAsia="Times New Roman" w:hAnsi="inherit" w:cs="Times New Roman"/>
                <w:strike/>
                <w:sz w:val="24"/>
                <w:szCs w:val="24"/>
                <w:lang w:eastAsia="en-GB"/>
              </w:rPr>
              <w:t>,</w:t>
            </w:r>
            <w:r w:rsidR="1ED2F0BA" w:rsidRPr="2F3D3F37">
              <w:rPr>
                <w:rFonts w:ascii="inherit" w:eastAsia="Times New Roman" w:hAnsi="inherit" w:cs="Times New Roman"/>
                <w:sz w:val="24"/>
                <w:szCs w:val="24"/>
                <w:lang w:eastAsia="en-GB"/>
              </w:rPr>
              <w:t xml:space="preserve"> </w:t>
            </w:r>
            <w:del w:id="88" w:author="Author">
              <w:r w:rsidR="66F00763" w:rsidRPr="2F3D3F37" w:rsidDel="00246B0F">
                <w:rPr>
                  <w:rFonts w:ascii="inherit" w:eastAsia="inherit" w:hAnsi="inherit" w:cs="inherit"/>
                  <w:strike/>
                  <w:color w:val="FF0000"/>
                  <w:sz w:val="24"/>
                  <w:szCs w:val="24"/>
                </w:rPr>
                <w:delText>implementation guidance documents developed by ENTSO-E in accordance with Article 59(15) of Regulation (EU) 2019/943</w:delText>
              </w:r>
              <w:r w:rsidR="66F00763" w:rsidRPr="2F3D3F37" w:rsidDel="00246B0F">
                <w:rPr>
                  <w:rFonts w:ascii="inherit" w:eastAsia="inherit" w:hAnsi="inherit" w:cs="inherit"/>
                  <w:sz w:val="24"/>
                  <w:szCs w:val="24"/>
                </w:rPr>
                <w:delText xml:space="preserve"> </w:delText>
              </w:r>
            </w:del>
            <w:r w:rsidR="712D08E9" w:rsidRPr="2F3D3F37">
              <w:rPr>
                <w:rFonts w:ascii="inherit" w:eastAsia="Times New Roman" w:hAnsi="inherit" w:cs="Times New Roman"/>
                <w:sz w:val="24"/>
                <w:szCs w:val="24"/>
                <w:lang w:eastAsia="en-GB"/>
              </w:rPr>
              <w:t>and relevant nuclear safety rules</w:t>
            </w:r>
            <w:r w:rsidR="258B08DC" w:rsidRPr="2F3D3F37">
              <w:rPr>
                <w:rFonts w:ascii="inherit" w:eastAsia="Times New Roman" w:hAnsi="inherit" w:cs="Times New Roman"/>
                <w:sz w:val="24"/>
                <w:szCs w:val="24"/>
                <w:lang w:eastAsia="en-GB"/>
              </w:rPr>
              <w:t>;</w:t>
            </w:r>
          </w:p>
        </w:tc>
      </w:tr>
      <w:tr w:rsidR="00E841EA" w:rsidRPr="00BD0415" w14:paraId="2D08AC4A" w14:textId="77777777" w:rsidTr="2F3D3F37">
        <w:tc>
          <w:tcPr>
            <w:tcW w:w="232" w:type="pct"/>
            <w:shd w:val="clear" w:color="auto" w:fill="auto"/>
          </w:tcPr>
          <w:p w14:paraId="3079182B" w14:textId="3F1DB954" w:rsidR="00E841EA" w:rsidRPr="00BD0415" w:rsidRDefault="258B08DC" w:rsidP="003B7AE9">
            <w:pPr>
              <w:spacing w:before="120" w:after="0" w:line="240" w:lineRule="auto"/>
              <w:jc w:val="both"/>
              <w:rPr>
                <w:rFonts w:ascii="inherit" w:eastAsia="Times New Roman" w:hAnsi="inherit" w:cs="Times New Roman"/>
                <w:sz w:val="24"/>
                <w:szCs w:val="24"/>
                <w:lang w:eastAsia="en-GB"/>
              </w:rPr>
            </w:pPr>
            <w:commentRangeStart w:id="89"/>
            <w:r w:rsidRPr="2F3D3F37">
              <w:rPr>
                <w:rFonts w:ascii="inherit" w:eastAsia="Times New Roman" w:hAnsi="inherit" w:cs="Times New Roman"/>
                <w:sz w:val="24"/>
                <w:szCs w:val="24"/>
                <w:lang w:eastAsia="en-GB"/>
              </w:rPr>
              <w:t>(</w:t>
            </w:r>
            <w:r w:rsidR="08342C43" w:rsidRPr="2F3D3F37">
              <w:rPr>
                <w:rFonts w:ascii="inherit" w:eastAsia="Times New Roman" w:hAnsi="inherit" w:cs="Times New Roman"/>
                <w:sz w:val="24"/>
                <w:szCs w:val="24"/>
                <w:lang w:eastAsia="en-GB"/>
              </w:rPr>
              <w:t>h</w:t>
            </w:r>
            <w:r w:rsidRPr="2F3D3F37">
              <w:rPr>
                <w:rFonts w:ascii="inherit" w:eastAsia="Times New Roman" w:hAnsi="inherit" w:cs="Times New Roman"/>
                <w:sz w:val="24"/>
                <w:szCs w:val="24"/>
                <w:lang w:eastAsia="en-GB"/>
              </w:rPr>
              <w:t>)</w:t>
            </w:r>
          </w:p>
        </w:tc>
        <w:tc>
          <w:tcPr>
            <w:tcW w:w="0" w:type="auto"/>
            <w:shd w:val="clear" w:color="auto" w:fill="auto"/>
          </w:tcPr>
          <w:p w14:paraId="30A109FB" w14:textId="23B1D796" w:rsidR="00E841EA" w:rsidRPr="00BD0415" w:rsidRDefault="258B08DC" w:rsidP="003214C6">
            <w:pPr>
              <w:spacing w:before="120" w:after="0" w:line="240" w:lineRule="auto"/>
              <w:ind w:left="166"/>
              <w:jc w:val="both"/>
              <w:rPr>
                <w:rFonts w:ascii="inherit" w:eastAsia="Times New Roman" w:hAnsi="inherit" w:cs="Times New Roman"/>
                <w:sz w:val="24"/>
                <w:szCs w:val="24"/>
                <w:lang w:eastAsia="en-GB"/>
              </w:rPr>
            </w:pPr>
            <w:r w:rsidRPr="2F3D3F37">
              <w:rPr>
                <w:rFonts w:ascii="inherit" w:eastAsia="Times New Roman" w:hAnsi="inherit" w:cs="Times New Roman"/>
                <w:sz w:val="24"/>
                <w:szCs w:val="24"/>
                <w:lang w:eastAsia="en-GB"/>
              </w:rPr>
              <w:t xml:space="preserve">take into consideration local system needs </w:t>
            </w:r>
            <w:ins w:id="90" w:author="Author">
              <w:r w:rsidR="00246B0F" w:rsidRPr="2F3D3F37">
                <w:rPr>
                  <w:rFonts w:ascii="inherit" w:eastAsia="Times New Roman" w:hAnsi="inherit" w:cs="Times New Roman"/>
                  <w:sz w:val="24"/>
                  <w:szCs w:val="24"/>
                  <w:lang w:eastAsia="en-GB"/>
                </w:rPr>
                <w:t xml:space="preserve">combined with power generating module technology capabilities </w:t>
              </w:r>
            </w:ins>
            <w:r w:rsidRPr="2F3D3F37">
              <w:rPr>
                <w:rFonts w:ascii="inherit" w:eastAsia="Times New Roman" w:hAnsi="inherit" w:cs="Times New Roman"/>
                <w:sz w:val="24"/>
                <w:szCs w:val="24"/>
                <w:lang w:eastAsia="en-GB"/>
              </w:rPr>
              <w:t xml:space="preserve">in </w:t>
            </w:r>
            <w:ins w:id="91" w:author="Author">
              <w:r w:rsidR="00DB09C5" w:rsidRPr="2F3D3F37">
                <w:rPr>
                  <w:rFonts w:ascii="inherit" w:eastAsia="Times New Roman" w:hAnsi="inherit" w:cs="Times New Roman"/>
                  <w:sz w:val="24"/>
                  <w:szCs w:val="24"/>
                  <w:lang w:eastAsia="en-GB"/>
                </w:rPr>
                <w:t>specifying requirements</w:t>
              </w:r>
              <w:r w:rsidR="00735EC5">
                <w:rPr>
                  <w:rFonts w:ascii="inherit" w:eastAsia="Times New Roman" w:hAnsi="inherit" w:cs="Times New Roman"/>
                  <w:sz w:val="24"/>
                  <w:szCs w:val="24"/>
                  <w:lang w:eastAsia="en-GB"/>
                </w:rPr>
                <w:t xml:space="preserve"> </w:t>
              </w:r>
              <w:r w:rsidR="00735EC5" w:rsidRPr="00580DBB">
                <w:rPr>
                  <w:rFonts w:ascii="inherit" w:eastAsia="Times New Roman" w:hAnsi="inherit" w:cs="Times New Roman"/>
                  <w:sz w:val="24"/>
                  <w:szCs w:val="24"/>
                  <w:lang w:eastAsia="en-GB"/>
                </w:rPr>
                <w:t>and</w:t>
              </w:r>
              <w:r w:rsidR="00DB09C5" w:rsidRPr="2F3D3F37">
                <w:rPr>
                  <w:rFonts w:ascii="inherit" w:eastAsia="Times New Roman" w:hAnsi="inherit" w:cs="Times New Roman"/>
                  <w:sz w:val="24"/>
                  <w:szCs w:val="24"/>
                  <w:lang w:eastAsia="en-GB"/>
                </w:rPr>
                <w:t xml:space="preserve"> </w:t>
              </w:r>
            </w:ins>
            <w:r w:rsidRPr="2F3D3F37">
              <w:rPr>
                <w:rFonts w:ascii="inherit" w:eastAsia="Times New Roman" w:hAnsi="inherit" w:cs="Times New Roman"/>
                <w:sz w:val="24"/>
                <w:szCs w:val="24"/>
                <w:lang w:eastAsia="en-GB"/>
              </w:rPr>
              <w:t>specifying power-generating modules capabilities</w:t>
            </w:r>
            <w:ins w:id="92" w:author="Author">
              <w:r w:rsidR="00735EC5" w:rsidRPr="2F3D3F37">
                <w:rPr>
                  <w:rFonts w:ascii="inherit" w:eastAsia="Times New Roman" w:hAnsi="inherit" w:cs="Times New Roman"/>
                  <w:sz w:val="24"/>
                  <w:szCs w:val="24"/>
                  <w:lang w:eastAsia="en-GB"/>
                </w:rPr>
                <w:t xml:space="preserve"> for specific local condition</w:t>
              </w:r>
            </w:ins>
            <w:r w:rsidR="2704E925" w:rsidRPr="2F3D3F37">
              <w:rPr>
                <w:rFonts w:ascii="inherit" w:eastAsia="Times New Roman" w:hAnsi="inherit" w:cs="Times New Roman"/>
                <w:sz w:val="24"/>
                <w:szCs w:val="24"/>
                <w:lang w:eastAsia="en-GB"/>
              </w:rPr>
              <w:t xml:space="preserve">, </w:t>
            </w:r>
            <w:r w:rsidRPr="2F3D3F37">
              <w:rPr>
                <w:rFonts w:ascii="inherit" w:eastAsia="Times New Roman" w:hAnsi="inherit" w:cs="Times New Roman"/>
                <w:sz w:val="24"/>
                <w:szCs w:val="24"/>
                <w:lang w:eastAsia="en-GB"/>
              </w:rPr>
              <w:t>where necessary</w:t>
            </w:r>
            <w:ins w:id="93" w:author="Author">
              <w:r w:rsidR="003047CB" w:rsidRPr="2F3D3F37">
                <w:rPr>
                  <w:rFonts w:ascii="inherit" w:eastAsia="Times New Roman" w:hAnsi="inherit" w:cs="Times New Roman"/>
                  <w:sz w:val="24"/>
                  <w:szCs w:val="24"/>
                  <w:lang w:eastAsia="en-GB"/>
                </w:rPr>
                <w:t xml:space="preserve"> and following appropriate consultation </w:t>
              </w:r>
              <w:r w:rsidR="00F0569B">
                <w:rPr>
                  <w:rFonts w:ascii="inherit" w:eastAsia="Times New Roman" w:hAnsi="inherit" w:cs="Times New Roman"/>
                  <w:sz w:val="24"/>
                  <w:szCs w:val="24"/>
                  <w:lang w:eastAsia="en-GB"/>
                </w:rPr>
                <w:t xml:space="preserve">process </w:t>
              </w:r>
              <w:r w:rsidR="003047CB" w:rsidRPr="2F3D3F37">
                <w:rPr>
                  <w:rFonts w:ascii="inherit" w:eastAsia="Times New Roman" w:hAnsi="inherit" w:cs="Times New Roman"/>
                  <w:sz w:val="24"/>
                  <w:szCs w:val="24"/>
                  <w:lang w:eastAsia="en-GB"/>
                </w:rPr>
                <w:t xml:space="preserve">with all relevant parties </w:t>
              </w:r>
              <w:commentRangeStart w:id="94"/>
              <w:r w:rsidR="003047CB" w:rsidRPr="2F3D3F37">
                <w:rPr>
                  <w:rFonts w:ascii="inherit" w:eastAsia="Times New Roman" w:hAnsi="inherit" w:cs="Times New Roman"/>
                  <w:sz w:val="24"/>
                  <w:szCs w:val="24"/>
                  <w:lang w:eastAsia="en-GB"/>
                </w:rPr>
                <w:t>including manufacturers</w:t>
              </w:r>
              <w:commentRangeEnd w:id="94"/>
              <w:r w:rsidR="00A533A8">
                <w:rPr>
                  <w:rStyle w:val="CommentReference"/>
                </w:rPr>
                <w:commentReference w:id="94"/>
              </w:r>
            </w:ins>
            <w:r w:rsidR="69AEA46D" w:rsidRPr="2F3D3F37">
              <w:rPr>
                <w:rFonts w:ascii="inherit" w:eastAsia="Times New Roman" w:hAnsi="inherit" w:cs="Times New Roman"/>
                <w:sz w:val="24"/>
                <w:szCs w:val="24"/>
                <w:lang w:eastAsia="en-GB"/>
              </w:rPr>
              <w:t>.</w:t>
            </w:r>
          </w:p>
        </w:tc>
      </w:tr>
    </w:tbl>
    <w:commentRangeEnd w:id="89"/>
    <w:p w14:paraId="493B3EA7" w14:textId="090F02ED" w:rsidR="2F3D3F37" w:rsidRDefault="003C1511" w:rsidP="2F3D3F37">
      <w:pPr>
        <w:shd w:val="clear" w:color="auto" w:fill="FFFFFF" w:themeFill="background1"/>
        <w:spacing w:before="120" w:after="0" w:line="240" w:lineRule="auto"/>
        <w:jc w:val="both"/>
        <w:rPr>
          <w:rFonts w:ascii="inherit" w:eastAsia="Times New Roman" w:hAnsi="inherit" w:cs="Times New Roman"/>
          <w:color w:val="000000" w:themeColor="text1"/>
          <w:sz w:val="24"/>
          <w:szCs w:val="24"/>
          <w:lang w:eastAsia="en-GB"/>
        </w:rPr>
      </w:pPr>
      <w:r>
        <w:rPr>
          <w:rStyle w:val="CommentReference"/>
        </w:rPr>
        <w:lastRenderedPageBreak/>
        <w:commentReference w:id="89"/>
      </w:r>
    </w:p>
    <w:p w14:paraId="608C5CD3" w14:textId="3C602EBE" w:rsidR="003B7AE9" w:rsidRPr="00BD0415" w:rsidRDefault="003B7AE9" w:rsidP="2F3D3F37">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
      <w:r w:rsidRPr="2F3D3F37">
        <w:rPr>
          <w:rFonts w:ascii="inherit" w:eastAsia="Times New Roman" w:hAnsi="inherit" w:cs="Times New Roman"/>
          <w:color w:val="000000" w:themeColor="text1"/>
          <w:sz w:val="24"/>
          <w:szCs w:val="24"/>
          <w:lang w:eastAsia="en-GB"/>
        </w:rPr>
        <w:t xml:space="preserve">4.   The relevant system operator or TSO shall submit a proposal for requirements of general application, or the methodology used to calculate or establish them, for approval by the </w:t>
      </w:r>
      <w:r w:rsidR="00243AA1" w:rsidRPr="2F3D3F37">
        <w:rPr>
          <w:rFonts w:ascii="inherit" w:eastAsia="Times New Roman" w:hAnsi="inherit" w:cs="Times New Roman"/>
          <w:color w:val="000000" w:themeColor="text1"/>
          <w:sz w:val="24"/>
          <w:szCs w:val="24"/>
          <w:lang w:eastAsia="en-GB"/>
        </w:rPr>
        <w:t xml:space="preserve">designated </w:t>
      </w:r>
      <w:r w:rsidRPr="2F3D3F37">
        <w:rPr>
          <w:rFonts w:ascii="inherit" w:eastAsia="Times New Roman" w:hAnsi="inherit" w:cs="Times New Roman"/>
          <w:color w:val="000000" w:themeColor="text1"/>
          <w:sz w:val="24"/>
          <w:szCs w:val="24"/>
          <w:lang w:eastAsia="en-GB"/>
        </w:rPr>
        <w:t>entity within two years of entry into force of this Regulation.</w:t>
      </w:r>
      <w:r w:rsidR="00243AA1" w:rsidRPr="2F3D3F37">
        <w:rPr>
          <w:rFonts w:ascii="inherit" w:eastAsia="Times New Roman" w:hAnsi="inherit" w:cs="Times New Roman"/>
          <w:color w:val="000000" w:themeColor="text1"/>
          <w:sz w:val="24"/>
          <w:szCs w:val="24"/>
          <w:lang w:eastAsia="en-GB"/>
        </w:rPr>
        <w:t xml:space="preserve"> The Member State may provide for a shorter time period for all or parts of the requirements or the methodologies.</w:t>
      </w:r>
      <w:r w:rsidR="00AF0EF9" w:rsidRPr="2F3D3F37">
        <w:rPr>
          <w:rFonts w:ascii="inherit" w:eastAsia="Times New Roman" w:hAnsi="inherit" w:cs="Times New Roman"/>
          <w:color w:val="000000" w:themeColor="text1"/>
          <w:sz w:val="24"/>
          <w:szCs w:val="24"/>
          <w:lang w:eastAsia="en-GB"/>
        </w:rPr>
        <w:t xml:space="preserve"> In this case, the Member State shall communicate the shorter time period to the European Union Agency for the Cooperation of Energy Regulators (ACER).</w:t>
      </w:r>
      <w:r w:rsidR="6069317E" w:rsidRPr="2F3D3F37">
        <w:rPr>
          <w:rFonts w:ascii="inherit" w:eastAsia="Times New Roman" w:hAnsi="inherit" w:cs="Times New Roman"/>
          <w:color w:val="000000" w:themeColor="text1"/>
          <w:sz w:val="24"/>
          <w:szCs w:val="24"/>
          <w:lang w:eastAsia="en-GB"/>
        </w:rPr>
        <w:t xml:space="preserve"> </w:t>
      </w:r>
    </w:p>
    <w:p w14:paraId="03D1F6A1"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5.   Where this Regulation requires the relevant system operator, relevant TSO, power-generating facility owner and/or the distribution system operator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28EF2826"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9E41357" w14:textId="0BBD8982" w:rsidR="003B7AE9" w:rsidRPr="00BD0415" w:rsidRDefault="003B7AE9" w:rsidP="2F3D3F37">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
      <w:r w:rsidRPr="2F3D3F37">
        <w:rPr>
          <w:rFonts w:ascii="inherit" w:eastAsia="Times New Roman" w:hAnsi="inherit" w:cs="Times New Roman"/>
          <w:color w:val="000000" w:themeColor="text1"/>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power-generating facility owners, equipment manufacturers and other stakeholders based on the initially specified or agreed requirements or methodologies.</w:t>
      </w:r>
      <w:ins w:id="95" w:author="Author">
        <w:r w:rsidR="00B03A18" w:rsidRPr="00B03A18">
          <w:rPr>
            <w:rFonts w:ascii="inherit" w:eastAsia="Times New Roman" w:hAnsi="inherit" w:cs="Times New Roman"/>
            <w:color w:val="FF0000"/>
            <w:sz w:val="24"/>
            <w:szCs w:val="24"/>
            <w:lang w:eastAsia="en-GB"/>
          </w:rPr>
          <w:t xml:space="preserve"> </w:t>
        </w:r>
        <w:r w:rsidR="00B03A18" w:rsidRPr="2F3D3F37">
          <w:rPr>
            <w:rFonts w:ascii="inherit" w:eastAsia="Times New Roman" w:hAnsi="inherit" w:cs="Times New Roman"/>
            <w:color w:val="FF0000"/>
            <w:sz w:val="24"/>
            <w:szCs w:val="24"/>
            <w:lang w:eastAsia="en-GB"/>
          </w:rPr>
          <w:t xml:space="preserve">In general, the application of any amended requirements shall not be due before at least 1 year after its </w:t>
        </w:r>
        <w:r w:rsidR="0004790A">
          <w:rPr>
            <w:rFonts w:ascii="inherit" w:eastAsia="Times New Roman" w:hAnsi="inherit" w:cs="Times New Roman"/>
            <w:color w:val="FF0000"/>
            <w:sz w:val="24"/>
            <w:szCs w:val="24"/>
            <w:lang w:eastAsia="en-GB"/>
          </w:rPr>
          <w:t xml:space="preserve">final and official </w:t>
        </w:r>
        <w:r w:rsidR="00B03A18" w:rsidRPr="2F3D3F37">
          <w:rPr>
            <w:rFonts w:ascii="inherit" w:eastAsia="Times New Roman" w:hAnsi="inherit" w:cs="Times New Roman"/>
            <w:color w:val="FF0000"/>
            <w:sz w:val="24"/>
            <w:szCs w:val="24"/>
            <w:lang w:eastAsia="en-GB"/>
          </w:rPr>
          <w:t xml:space="preserve">publication; longer period can be possible based on consultation within interested parties, including plant facility owner and </w:t>
        </w:r>
        <w:commentRangeStart w:id="96"/>
        <w:r w:rsidR="00B03A18" w:rsidRPr="2F3D3F37">
          <w:rPr>
            <w:rFonts w:ascii="inherit" w:eastAsia="Times New Roman" w:hAnsi="inherit" w:cs="Times New Roman"/>
            <w:color w:val="FF0000"/>
            <w:sz w:val="24"/>
            <w:szCs w:val="24"/>
            <w:lang w:eastAsia="en-GB"/>
          </w:rPr>
          <w:t>manufacturers</w:t>
        </w:r>
        <w:commentRangeEnd w:id="96"/>
        <w:r w:rsidR="0071397C">
          <w:rPr>
            <w:rStyle w:val="CommentReference"/>
          </w:rPr>
          <w:commentReference w:id="96"/>
        </w:r>
      </w:ins>
      <w:r w:rsidR="1951383D" w:rsidRPr="2F3D3F37">
        <w:rPr>
          <w:rFonts w:ascii="inherit" w:eastAsia="Times New Roman" w:hAnsi="inherit" w:cs="Times New Roman"/>
          <w:color w:val="000000" w:themeColor="text1"/>
          <w:sz w:val="24"/>
          <w:szCs w:val="24"/>
          <w:lang w:eastAsia="en-GB"/>
        </w:rPr>
        <w:t>.</w:t>
      </w:r>
    </w:p>
    <w:p w14:paraId="3DC6F322"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8.   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6B4EC1C4" w14:textId="7A09A6D1" w:rsidR="001B0B0B" w:rsidRPr="00BD0415" w:rsidRDefault="003B7AE9" w:rsidP="003B7AE9">
      <w:pPr>
        <w:shd w:val="clear" w:color="auto" w:fill="FFFFFF"/>
        <w:spacing w:before="120" w:after="0" w:line="240" w:lineRule="auto"/>
        <w:jc w:val="both"/>
        <w:rPr>
          <w:ins w:id="97" w:author="Autho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0EA14568" w14:textId="7472E9D0" w:rsidR="000B2CEC" w:rsidRPr="009E31A4" w:rsidRDefault="000B2CEC" w:rsidP="000B2CEC">
      <w:pPr>
        <w:shd w:val="clear" w:color="auto" w:fill="FFFFFF"/>
        <w:spacing w:before="120" w:after="0" w:line="240" w:lineRule="auto"/>
        <w:jc w:val="both"/>
        <w:rPr>
          <w:ins w:id="98" w:author="Author"/>
          <w:rFonts w:eastAsia="Times New Roman" w:cstheme="minorHAnsi"/>
          <w:color w:val="000000"/>
          <w:sz w:val="24"/>
          <w:szCs w:val="24"/>
          <w:lang w:eastAsia="en-GB"/>
        </w:rPr>
      </w:pPr>
      <w:ins w:id="99" w:author="Author">
        <w:r w:rsidRPr="001B0B0B">
          <w:rPr>
            <w:rFonts w:eastAsia="Times New Roman" w:cstheme="minorHAnsi"/>
            <w:color w:val="000000"/>
            <w:sz w:val="24"/>
            <w:szCs w:val="24"/>
            <w:lang w:eastAsia="en-GB"/>
          </w:rPr>
          <w:t>10.</w:t>
        </w:r>
        <w:r w:rsidRPr="001B0B0B">
          <w:rPr>
            <w:rFonts w:eastAsia="Times New Roman" w:cstheme="minorHAnsi" w:hint="eastAsia"/>
            <w:color w:val="000000"/>
            <w:sz w:val="24"/>
            <w:szCs w:val="24"/>
            <w:lang w:eastAsia="en-GB"/>
          </w:rPr>
          <w:t>   </w:t>
        </w:r>
        <w:r w:rsidRPr="001B0B0B">
          <w:rPr>
            <w:rFonts w:eastAsia="Times New Roman" w:cstheme="minorHAnsi"/>
            <w:color w:val="000000"/>
            <w:sz w:val="24"/>
            <w:szCs w:val="24"/>
            <w:lang w:eastAsia="en-GB"/>
          </w:rPr>
          <w:t>The relevant system operator or TSO shall submit a proposal for a detailed compliance scheme updated including the use of equipment certificate, for approval by the designated entity within 18 months from the entry into force of this Regulation</w:t>
        </w:r>
        <w:r w:rsidR="0004790A">
          <w:rPr>
            <w:rFonts w:eastAsia="Times New Roman" w:cstheme="minorHAnsi"/>
            <w:color w:val="000000"/>
            <w:sz w:val="24"/>
            <w:szCs w:val="24"/>
            <w:lang w:eastAsia="en-GB"/>
          </w:rPr>
          <w:t xml:space="preserve"> to be finalized 6 months later at the latest</w:t>
        </w:r>
        <w:r w:rsidRPr="001B0B0B">
          <w:rPr>
            <w:rFonts w:eastAsia="Times New Roman" w:cstheme="minorHAnsi"/>
            <w:color w:val="000000"/>
            <w:sz w:val="24"/>
            <w:szCs w:val="24"/>
            <w:lang w:eastAsia="en-GB"/>
          </w:rPr>
          <w:t xml:space="preserve">. The Member State may provide for a shorter time. In this case, the Member State shall communicate the shorter time period to the European Union Agency for the Cooperation of Energy Regulators (ACER). The RSO and TSO shall coordinate the details of the compliance scheme with relevant stakeholders including </w:t>
        </w:r>
        <w:commentRangeStart w:id="100"/>
        <w:r w:rsidRPr="001B0B0B">
          <w:rPr>
            <w:rFonts w:eastAsia="Times New Roman" w:cstheme="minorHAnsi"/>
            <w:color w:val="000000"/>
            <w:sz w:val="24"/>
            <w:szCs w:val="24"/>
            <w:lang w:eastAsia="en-GB"/>
          </w:rPr>
          <w:t>manufacturers.</w:t>
        </w:r>
      </w:ins>
      <w:commentRangeEnd w:id="100"/>
      <w:r w:rsidR="00B972B4">
        <w:rPr>
          <w:rStyle w:val="CommentReference"/>
        </w:rPr>
        <w:commentReference w:id="100"/>
      </w:r>
      <w:ins w:id="101" w:author="Author">
        <w:r w:rsidRPr="001B0B0B">
          <w:rPr>
            <w:rFonts w:eastAsia="Times New Roman" w:cstheme="minorHAnsi"/>
            <w:color w:val="000000"/>
            <w:sz w:val="24"/>
            <w:szCs w:val="24"/>
            <w:lang w:eastAsia="en-GB"/>
          </w:rPr>
          <w:t xml:space="preserve"> </w:t>
        </w:r>
      </w:ins>
    </w:p>
    <w:p w14:paraId="2AB1AE94" w14:textId="77777777" w:rsidR="003C767A" w:rsidRPr="00BD0415" w:rsidRDefault="003C767A"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46CE04C1" w14:textId="77777777" w:rsidR="003B7AE9" w:rsidRPr="00BD0415" w:rsidRDefault="003B7AE9" w:rsidP="006277B6">
      <w:pPr>
        <w:pStyle w:val="Heading2"/>
      </w:pPr>
      <w:r w:rsidRPr="00BD0415">
        <w:lastRenderedPageBreak/>
        <w:t>Article 8</w:t>
      </w:r>
    </w:p>
    <w:p w14:paraId="689931B5"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Multiple TSOs</w:t>
      </w:r>
    </w:p>
    <w:p w14:paraId="5814E58A"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Where more than one TSO exists in a Member State, this Regulation shall apply to all those TSOs.</w:t>
      </w:r>
    </w:p>
    <w:p w14:paraId="34B6B17B"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5FC3870F" w14:textId="77777777" w:rsidR="003B7AE9" w:rsidRPr="00BD0415" w:rsidRDefault="003B7AE9" w:rsidP="006277B6">
      <w:pPr>
        <w:pStyle w:val="Heading2"/>
      </w:pPr>
      <w:r w:rsidRPr="00BD0415">
        <w:t>Article 9</w:t>
      </w:r>
    </w:p>
    <w:p w14:paraId="6B21404F"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Recovery of costs</w:t>
      </w:r>
    </w:p>
    <w:p w14:paraId="75AD0C2F"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0AB96016"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04A7ECF5" w14:textId="77777777" w:rsidR="003B7AE9" w:rsidRPr="00BD0415" w:rsidRDefault="003B7AE9" w:rsidP="006277B6">
      <w:pPr>
        <w:pStyle w:val="Heading2"/>
      </w:pPr>
      <w:r w:rsidRPr="00BD0415">
        <w:t>Article 10</w:t>
      </w:r>
    </w:p>
    <w:p w14:paraId="393A38FD"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Public consultation</w:t>
      </w:r>
    </w:p>
    <w:p w14:paraId="09A90E6A" w14:textId="1B9577D2"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1.   Relevant system operators and relevant TSOs shall carry </w:t>
      </w:r>
      <w:r w:rsidRPr="00C517C8">
        <w:rPr>
          <w:rFonts w:ascii="inherit" w:eastAsia="Times New Roman" w:hAnsi="inherit" w:cs="Times New Roman"/>
          <w:color w:val="000000"/>
          <w:sz w:val="24"/>
          <w:szCs w:val="24"/>
          <w:lang w:eastAsia="en-GB"/>
        </w:rPr>
        <w:t xml:space="preserve">out </w:t>
      </w:r>
      <w:r w:rsidR="00F26969" w:rsidRPr="00C517C8">
        <w:rPr>
          <w:rFonts w:ascii="inherit" w:eastAsia="Times New Roman" w:hAnsi="inherit" w:cs="Times New Roman"/>
          <w:color w:val="000000"/>
          <w:sz w:val="24"/>
          <w:szCs w:val="24"/>
          <w:lang w:eastAsia="en-GB"/>
        </w:rPr>
        <w:t xml:space="preserve">a public </w:t>
      </w:r>
      <w:r w:rsidRPr="00C517C8">
        <w:rPr>
          <w:rFonts w:ascii="inherit" w:eastAsia="Times New Roman" w:hAnsi="inherit" w:cs="Times New Roman"/>
          <w:color w:val="000000"/>
          <w:sz w:val="24"/>
          <w:szCs w:val="24"/>
          <w:lang w:eastAsia="en-GB"/>
        </w:rPr>
        <w:t xml:space="preserve">consultation with stakeholders, including the competent authorities of each Member State, on </w:t>
      </w:r>
      <w:r w:rsidR="00F26969" w:rsidRPr="00C517C8">
        <w:rPr>
          <w:rFonts w:ascii="inherit" w:eastAsia="Times New Roman" w:hAnsi="inherit" w:cs="Times New Roman"/>
          <w:color w:val="000000"/>
          <w:sz w:val="24"/>
          <w:szCs w:val="24"/>
          <w:lang w:eastAsia="en-GB"/>
        </w:rPr>
        <w:t>the</w:t>
      </w:r>
      <w:r w:rsidR="00F26969">
        <w:rPr>
          <w:rFonts w:ascii="inherit" w:eastAsia="Times New Roman" w:hAnsi="inherit" w:cs="Times New Roman"/>
          <w:color w:val="000000"/>
          <w:sz w:val="24"/>
          <w:szCs w:val="24"/>
          <w:lang w:eastAsia="en-GB"/>
        </w:rPr>
        <w:t xml:space="preserve"> </w:t>
      </w:r>
      <w:r w:rsidRPr="00BD0415">
        <w:rPr>
          <w:rFonts w:ascii="inherit" w:eastAsia="Times New Roman" w:hAnsi="inherit" w:cs="Times New Roman"/>
          <w:color w:val="000000"/>
          <w:sz w:val="24"/>
          <w:szCs w:val="24"/>
          <w:lang w:eastAsia="en-GB"/>
        </w:rPr>
        <w:t>proposals to extend the applicability of this Regulation to existing power-generating modules in accordance with Article 4(3), for the proposal for thresholds in accordance with Article 5(3), and on the report prepared in accordance with Article 38(3) and the cost-benefit analysis undertaken in accordance with Article 63(2). The consultation shall last at least for a period of one month.</w:t>
      </w:r>
    </w:p>
    <w:p w14:paraId="359ABD71"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for thresholds,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w:t>
      </w:r>
    </w:p>
    <w:p w14:paraId="0C627617" w14:textId="77777777" w:rsidR="003B7AE9" w:rsidRPr="00BD0415" w:rsidRDefault="003B7AE9" w:rsidP="006277B6">
      <w:pPr>
        <w:pStyle w:val="Heading2"/>
      </w:pPr>
      <w:r w:rsidRPr="00BD0415">
        <w:t>Article 11</w:t>
      </w:r>
    </w:p>
    <w:p w14:paraId="38590242"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Stakeholder involvement</w:t>
      </w:r>
    </w:p>
    <w:p w14:paraId="49B876C4" w14:textId="5F518E38"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The </w:t>
      </w:r>
      <w:r w:rsidR="00D50AA5">
        <w:rPr>
          <w:rFonts w:ascii="inherit" w:eastAsia="Times New Roman" w:hAnsi="inherit" w:cs="Times New Roman"/>
          <w:color w:val="000000"/>
          <w:sz w:val="24"/>
          <w:szCs w:val="24"/>
          <w:lang w:eastAsia="en-GB"/>
        </w:rPr>
        <w:t>European Union</w:t>
      </w:r>
      <w:r w:rsidRPr="00BD0415">
        <w:rPr>
          <w:rFonts w:ascii="inherit" w:eastAsia="Times New Roman" w:hAnsi="inherit" w:cs="Times New Roman"/>
          <w:color w:val="000000"/>
          <w:sz w:val="24"/>
          <w:szCs w:val="24"/>
          <w:lang w:eastAsia="en-GB"/>
        </w:rPr>
        <w:t xml:space="preserve"> Agency for the Cooperation of Energy Regulators (</w:t>
      </w:r>
      <w:r w:rsidR="00D50AA5">
        <w:rPr>
          <w:rFonts w:ascii="inherit" w:eastAsia="Times New Roman" w:hAnsi="inherit" w:cs="Times New Roman"/>
          <w:color w:val="000000"/>
          <w:sz w:val="24"/>
          <w:szCs w:val="24"/>
          <w:lang w:eastAsia="en-GB"/>
        </w:rPr>
        <w:t>ACER</w:t>
      </w:r>
      <w:r w:rsidRPr="00BD0415">
        <w:rPr>
          <w:rFonts w:ascii="inherit" w:eastAsia="Times New Roman" w:hAnsi="inherit" w:cs="Times New Roman"/>
          <w:color w:val="000000"/>
          <w:sz w:val="24"/>
          <w:szCs w:val="24"/>
          <w:lang w:eastAsia="en-GB"/>
        </w:rPr>
        <w:t>), in close cooperation with the European Network of Transmission System Operators for Electricity (ENTSO for Electricity), shall organise stakeholder involvement regarding the requirements for grid connection of power-generating facilities, and other aspects of the implementation of this Regulation. This shall include regular meetings with stakeholders to identify problems and propose improvements notably related to the requirements for grid connection of power-generating facilities.</w:t>
      </w:r>
    </w:p>
    <w:p w14:paraId="44B12069" w14:textId="77777777" w:rsidR="003B7AE9" w:rsidRPr="00BD0415" w:rsidRDefault="003B7AE9" w:rsidP="006277B6">
      <w:pPr>
        <w:pStyle w:val="Heading2"/>
      </w:pPr>
      <w:r w:rsidRPr="00BD0415">
        <w:lastRenderedPageBreak/>
        <w:t>Article 12</w:t>
      </w:r>
    </w:p>
    <w:p w14:paraId="5A352280"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Confidentiality obligations</w:t>
      </w:r>
    </w:p>
    <w:p w14:paraId="437977D8"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25F7702A"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2096B4CE"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50A3097E"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19B00BA1" w14:textId="77777777" w:rsidR="003B7AE9" w:rsidRPr="00BD0415"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TITLE II</w:t>
      </w:r>
    </w:p>
    <w:p w14:paraId="11BAE5B3" w14:textId="77777777" w:rsidR="003B7AE9" w:rsidRPr="00BD0415"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REQUIREMENTS</w:t>
      </w:r>
    </w:p>
    <w:p w14:paraId="4A0ABF12" w14:textId="77777777" w:rsidR="003B7AE9" w:rsidRPr="00BD0415"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i/>
          <w:iCs/>
          <w:color w:val="000000"/>
          <w:sz w:val="24"/>
          <w:szCs w:val="24"/>
          <w:lang w:eastAsia="en-GB"/>
        </w:rPr>
        <w:t>CHAPTER 1</w:t>
      </w:r>
    </w:p>
    <w:p w14:paraId="1950F47A" w14:textId="77777777" w:rsidR="003B7AE9" w:rsidRPr="006277B6" w:rsidRDefault="003B7AE9" w:rsidP="006277B6">
      <w:pPr>
        <w:pStyle w:val="Heading1"/>
        <w:rPr>
          <w:i/>
          <w:iCs/>
        </w:rPr>
      </w:pPr>
      <w:r w:rsidRPr="006277B6">
        <w:rPr>
          <w:i/>
          <w:iCs/>
        </w:rPr>
        <w:t>General requirements</w:t>
      </w:r>
    </w:p>
    <w:p w14:paraId="51BFA51D" w14:textId="77777777" w:rsidR="003B7AE9" w:rsidRPr="00BD0415" w:rsidRDefault="003B7AE9" w:rsidP="006277B6">
      <w:pPr>
        <w:pStyle w:val="Heading2"/>
      </w:pPr>
      <w:r w:rsidRPr="00BD0415">
        <w:t>Article 13</w:t>
      </w:r>
    </w:p>
    <w:p w14:paraId="402E3D99"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General requirements for type A power-generating modules</w:t>
      </w:r>
    </w:p>
    <w:p w14:paraId="4D79F787" w14:textId="1A05C7EB" w:rsidR="004F6E7C"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T</w:t>
      </w:r>
      <w:r w:rsidR="00F9266C">
        <w:rPr>
          <w:rFonts w:ascii="inherit" w:eastAsia="Times New Roman" w:hAnsi="inherit" w:cs="Times New Roman"/>
          <w:color w:val="000000"/>
          <w:sz w:val="24"/>
          <w:szCs w:val="24"/>
          <w:lang w:eastAsia="en-GB"/>
        </w:rPr>
        <w:t>he</w:t>
      </w:r>
      <w:r w:rsidRPr="00BD0415">
        <w:rPr>
          <w:rFonts w:ascii="inherit" w:eastAsia="Times New Roman" w:hAnsi="inherit" w:cs="Times New Roman"/>
          <w:color w:val="000000"/>
          <w:sz w:val="24"/>
          <w:szCs w:val="24"/>
          <w:lang w:eastAsia="en-GB"/>
        </w:rPr>
        <w:t xml:space="preserve"> power-generating module shall fulfil </w:t>
      </w:r>
      <w:r w:rsidR="004F6E7C">
        <w:rPr>
          <w:rFonts w:ascii="inherit" w:eastAsia="Times New Roman" w:hAnsi="inherit" w:cs="Times New Roman"/>
          <w:color w:val="000000"/>
          <w:sz w:val="24"/>
          <w:szCs w:val="24"/>
          <w:lang w:eastAsia="en-GB"/>
        </w:rPr>
        <w:t>the requirements set out in this article.</w:t>
      </w:r>
    </w:p>
    <w:p w14:paraId="48FDFE48" w14:textId="6AD343C8" w:rsidR="003B7AE9" w:rsidRPr="00BD0415" w:rsidRDefault="004F6E7C"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2</w:t>
      </w:r>
      <w:r w:rsidRPr="00BD0415">
        <w:rPr>
          <w:rFonts w:ascii="inherit" w:eastAsia="Times New Roman" w:hAnsi="inherit" w:cs="Times New Roman"/>
          <w:color w:val="000000"/>
          <w:sz w:val="24"/>
          <w:szCs w:val="24"/>
          <w:lang w:eastAsia="en-GB"/>
        </w:rPr>
        <w:t>.   </w:t>
      </w:r>
      <w:r>
        <w:rPr>
          <w:rFonts w:ascii="inherit" w:eastAsia="Times New Roman" w:hAnsi="inherit" w:cs="Times New Roman"/>
          <w:color w:val="000000"/>
          <w:sz w:val="24"/>
          <w:szCs w:val="24"/>
          <w:lang w:eastAsia="en-GB"/>
        </w:rPr>
        <w:t>T</w:t>
      </w:r>
      <w:r w:rsidR="003B7AE9" w:rsidRPr="00BD0415">
        <w:rPr>
          <w:rFonts w:ascii="inherit" w:eastAsia="Times New Roman" w:hAnsi="inherit" w:cs="Times New Roman"/>
          <w:color w:val="000000"/>
          <w:sz w:val="24"/>
          <w:szCs w:val="24"/>
          <w:lang w:eastAsia="en-GB"/>
        </w:rPr>
        <w:t>he following requirements relating to frequency stability</w:t>
      </w:r>
      <w:r>
        <w:rPr>
          <w:rFonts w:ascii="inherit" w:eastAsia="Times New Roman" w:hAnsi="inherit" w:cs="Times New Roman"/>
          <w:color w:val="000000"/>
          <w:sz w:val="24"/>
          <w:szCs w:val="24"/>
          <w:lang w:eastAsia="en-GB"/>
        </w:rPr>
        <w:t xml:space="preserve"> apply</w:t>
      </w:r>
      <w:r w:rsidR="003B7AE9" w:rsidRPr="00BD0415">
        <w:rPr>
          <w:rFonts w:ascii="inherit" w:eastAsia="Times New Roman" w:hAnsi="inherit" w:cs="Times New Roman"/>
          <w:color w:val="000000"/>
          <w:sz w:val="24"/>
          <w:szCs w:val="24"/>
          <w:lang w:eastAsia="en-GB"/>
        </w:rPr>
        <w:t>:</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0F3FF6CC" w14:textId="77777777" w:rsidTr="003B7AE9">
        <w:tc>
          <w:tcPr>
            <w:tcW w:w="0" w:type="auto"/>
            <w:shd w:val="clear" w:color="auto" w:fill="auto"/>
            <w:hideMark/>
          </w:tcPr>
          <w:p w14:paraId="5310F8F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4D2C937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With regard to frequency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BD0415" w14:paraId="145132AF" w14:textId="77777777">
              <w:tc>
                <w:tcPr>
                  <w:tcW w:w="0" w:type="auto"/>
                  <w:shd w:val="clear" w:color="auto" w:fill="auto"/>
                  <w:hideMark/>
                </w:tcPr>
                <w:p w14:paraId="4221433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111CAE23" w14:textId="3727B6E9"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a power-generating module shall be capable of remaining connected to the network and operate </w:t>
                  </w:r>
                  <w:r w:rsidR="00FB2D7D">
                    <w:rPr>
                      <w:rFonts w:ascii="inherit" w:eastAsia="Times New Roman" w:hAnsi="inherit" w:cs="Times New Roman"/>
                      <w:sz w:val="24"/>
                      <w:szCs w:val="24"/>
                      <w:lang w:eastAsia="en-GB"/>
                    </w:rPr>
                    <w:t xml:space="preserve">stably </w:t>
                  </w:r>
                  <w:r w:rsidRPr="00BD0415">
                    <w:rPr>
                      <w:rFonts w:ascii="inherit" w:eastAsia="Times New Roman" w:hAnsi="inherit" w:cs="Times New Roman"/>
                      <w:sz w:val="24"/>
                      <w:szCs w:val="24"/>
                      <w:lang w:eastAsia="en-GB"/>
                    </w:rPr>
                    <w:t>within the frequency ranges and time periods specified in Table 2;</w:t>
                  </w:r>
                </w:p>
              </w:tc>
            </w:tr>
          </w:tbl>
          <w:p w14:paraId="0A121F5F"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BD0415" w14:paraId="34579D5D" w14:textId="77777777">
              <w:tc>
                <w:tcPr>
                  <w:tcW w:w="0" w:type="auto"/>
                  <w:shd w:val="clear" w:color="auto" w:fill="auto"/>
                  <w:hideMark/>
                </w:tcPr>
                <w:p w14:paraId="744A310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5D4828F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relevant system operator, in coordination with the relevant TSO, and the power-generating facility owner may agree on wider frequency ranges, longer minimum times for operation or specific requirements for combined frequency and voltage deviations to ensure the best use of the technical capabilities of a power-generating module, if it is required to preserve or to restore system security;</w:t>
                  </w:r>
                </w:p>
              </w:tc>
            </w:tr>
          </w:tbl>
          <w:p w14:paraId="203CBD46"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BD0415" w14:paraId="69D50EEF" w14:textId="77777777">
              <w:tc>
                <w:tcPr>
                  <w:tcW w:w="0" w:type="auto"/>
                  <w:shd w:val="clear" w:color="auto" w:fill="auto"/>
                  <w:hideMark/>
                </w:tcPr>
                <w:p w14:paraId="5535DAA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0E1229A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power-generating facility owner shall not unreasonably withhold consent to apply wider frequency ranges or longer minimum times for operation, taking account of their economic and technical feasibility.</w:t>
                  </w:r>
                </w:p>
              </w:tc>
            </w:tr>
          </w:tbl>
          <w:p w14:paraId="2DAADF29"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23EBADDA"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64" w:type="pct"/>
        <w:tblCellMar>
          <w:left w:w="0" w:type="dxa"/>
          <w:right w:w="0" w:type="dxa"/>
        </w:tblCellMar>
        <w:tblLook w:val="04A0" w:firstRow="1" w:lastRow="0" w:firstColumn="1" w:lastColumn="0" w:noHBand="0" w:noVBand="1"/>
      </w:tblPr>
      <w:tblGrid>
        <w:gridCol w:w="426"/>
        <w:gridCol w:w="8716"/>
      </w:tblGrid>
      <w:tr w:rsidR="003B7AE9" w:rsidRPr="00BD0415" w14:paraId="4C36FF28" w14:textId="77777777" w:rsidTr="2F3D3F37">
        <w:tc>
          <w:tcPr>
            <w:tcW w:w="233" w:type="pct"/>
            <w:shd w:val="clear" w:color="auto" w:fill="auto"/>
            <w:hideMark/>
          </w:tcPr>
          <w:p w14:paraId="2379517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4767" w:type="pct"/>
            <w:shd w:val="clear" w:color="auto" w:fill="auto"/>
            <w:hideMark/>
          </w:tcPr>
          <w:p w14:paraId="45DDF28B" w14:textId="053EB04C" w:rsidR="00EF576A" w:rsidRPr="005C015A" w:rsidRDefault="005C015A" w:rsidP="005C015A">
            <w:pPr>
              <w:spacing w:before="120" w:after="0" w:line="240" w:lineRule="auto"/>
              <w:jc w:val="both"/>
              <w:rPr>
                <w:ins w:id="102" w:author="Author"/>
                <w:rFonts w:ascii="inherit" w:eastAsia="Times New Roman" w:hAnsi="inherit" w:cs="Times New Roman"/>
                <w:sz w:val="24"/>
                <w:szCs w:val="24"/>
                <w:lang w:eastAsia="en-GB"/>
              </w:rPr>
            </w:pPr>
            <w:r w:rsidRPr="005C015A">
              <w:rPr>
                <w:rFonts w:ascii="inherit" w:eastAsia="Times New Roman" w:hAnsi="inherit" w:cs="Times New Roman"/>
                <w:sz w:val="24"/>
                <w:szCs w:val="24"/>
                <w:lang w:eastAsia="en-GB"/>
              </w:rPr>
              <w:t xml:space="preserve">With regard to the rate-of-change-of-frequency withstand capability: </w:t>
            </w:r>
          </w:p>
          <w:p w14:paraId="55B02ACC" w14:textId="71A836E4" w:rsidR="00216FCB" w:rsidRDefault="00216FCB" w:rsidP="005C015A">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 a synchronous</w:t>
            </w:r>
            <w:r w:rsidR="005C015A" w:rsidRPr="005C015A">
              <w:rPr>
                <w:rFonts w:ascii="inherit" w:eastAsia="Times New Roman" w:hAnsi="inherit" w:cs="Times New Roman"/>
                <w:sz w:val="24"/>
                <w:szCs w:val="24"/>
                <w:lang w:eastAsia="en-GB"/>
              </w:rPr>
              <w:t xml:space="preserve"> power-generating module shall be capable of staying connected to the network and operate at rates-of-change-of-frequency up to the following values:</w:t>
            </w:r>
          </w:p>
          <w:p w14:paraId="6E6DCB21" w14:textId="77777777" w:rsidR="00216FCB" w:rsidRPr="005C015A" w:rsidRDefault="00216FCB" w:rsidP="00216FCB">
            <w:pPr>
              <w:spacing w:before="120" w:after="0" w:line="240" w:lineRule="auto"/>
              <w:ind w:left="720"/>
              <w:jc w:val="both"/>
              <w:rPr>
                <w:rFonts w:ascii="inherit" w:eastAsia="Times New Roman" w:hAnsi="inherit" w:cs="Times New Roman"/>
                <w:sz w:val="24"/>
                <w:szCs w:val="24"/>
                <w:lang w:eastAsia="en-GB"/>
              </w:rPr>
            </w:pPr>
            <w:r w:rsidRPr="005C015A">
              <w:rPr>
                <w:rFonts w:ascii="inherit" w:eastAsia="Times New Roman" w:hAnsi="inherit" w:cs="Times New Roman"/>
                <w:sz w:val="24"/>
                <w:szCs w:val="24"/>
                <w:lang w:eastAsia="en-GB"/>
              </w:rPr>
              <w:lastRenderedPageBreak/>
              <w:t>•</w:t>
            </w:r>
            <w:r w:rsidRPr="005C015A">
              <w:rPr>
                <w:rFonts w:ascii="inherit" w:eastAsia="Times New Roman" w:hAnsi="inherit" w:cs="Times New Roman"/>
                <w:sz w:val="24"/>
                <w:szCs w:val="24"/>
                <w:lang w:eastAsia="en-GB"/>
              </w:rPr>
              <w:tab/>
              <w:t>±2,0 Hz/s over a period of 0,5 s</w:t>
            </w:r>
            <w:r>
              <w:rPr>
                <w:rFonts w:ascii="inherit" w:eastAsia="Times New Roman" w:hAnsi="inherit" w:cs="Times New Roman"/>
                <w:sz w:val="24"/>
                <w:szCs w:val="24"/>
                <w:lang w:eastAsia="en-GB"/>
              </w:rPr>
              <w:t>,</w:t>
            </w:r>
          </w:p>
          <w:p w14:paraId="0516A74E" w14:textId="77777777" w:rsidR="00216FCB" w:rsidRPr="00EF576A" w:rsidRDefault="00216FCB" w:rsidP="00216FCB">
            <w:pPr>
              <w:spacing w:before="120" w:after="0" w:line="240" w:lineRule="auto"/>
              <w:ind w:left="720"/>
              <w:jc w:val="both"/>
              <w:rPr>
                <w:rFonts w:ascii="inherit" w:eastAsia="Times New Roman" w:hAnsi="inherit" w:cs="Times New Roman"/>
                <w:strike/>
                <w:sz w:val="24"/>
                <w:szCs w:val="24"/>
                <w:lang w:eastAsia="en-GB"/>
              </w:rPr>
            </w:pPr>
            <w:r w:rsidRPr="00EF576A">
              <w:rPr>
                <w:rFonts w:ascii="inherit" w:eastAsia="Times New Roman" w:hAnsi="inherit" w:cs="Times New Roman" w:hint="eastAsia"/>
                <w:strike/>
                <w:sz w:val="24"/>
                <w:szCs w:val="24"/>
                <w:lang w:eastAsia="en-GB"/>
              </w:rPr>
              <w:t>•</w:t>
            </w:r>
            <w:r w:rsidRPr="00EF576A">
              <w:rPr>
                <w:rFonts w:ascii="inherit" w:eastAsia="Times New Roman" w:hAnsi="inherit" w:cs="Times New Roman"/>
                <w:strike/>
                <w:sz w:val="24"/>
                <w:szCs w:val="24"/>
                <w:lang w:eastAsia="en-GB"/>
              </w:rPr>
              <w:tab/>
            </w:r>
            <w:r w:rsidRPr="00EF576A">
              <w:rPr>
                <w:rFonts w:ascii="inherit" w:eastAsia="Times New Roman" w:hAnsi="inherit" w:cs="Times New Roman" w:hint="eastAsia"/>
                <w:strike/>
                <w:sz w:val="24"/>
                <w:szCs w:val="24"/>
                <w:lang w:eastAsia="en-GB"/>
              </w:rPr>
              <w:t>±</w:t>
            </w:r>
            <w:r w:rsidRPr="00EF576A">
              <w:rPr>
                <w:rFonts w:ascii="inherit" w:eastAsia="Times New Roman" w:hAnsi="inherit" w:cs="Times New Roman"/>
                <w:strike/>
                <w:sz w:val="24"/>
                <w:szCs w:val="24"/>
                <w:lang w:eastAsia="en-GB"/>
              </w:rPr>
              <w:t>1,5 Hz/s over a period of 1 s, and</w:t>
            </w:r>
          </w:p>
          <w:p w14:paraId="466BE6CC" w14:textId="120E2795" w:rsidR="00216FCB" w:rsidRPr="00EF576A" w:rsidRDefault="00216FCB" w:rsidP="00216FCB">
            <w:pPr>
              <w:spacing w:before="120" w:after="0" w:line="240" w:lineRule="auto"/>
              <w:ind w:left="720"/>
              <w:jc w:val="both"/>
              <w:rPr>
                <w:rFonts w:ascii="inherit" w:eastAsia="Times New Roman" w:hAnsi="inherit" w:cs="Times New Roman"/>
                <w:strike/>
                <w:sz w:val="24"/>
                <w:szCs w:val="24"/>
                <w:lang w:eastAsia="en-GB"/>
              </w:rPr>
            </w:pPr>
            <w:r w:rsidRPr="00EF576A">
              <w:rPr>
                <w:rFonts w:ascii="inherit" w:eastAsia="Times New Roman" w:hAnsi="inherit" w:cs="Times New Roman" w:hint="eastAsia"/>
                <w:strike/>
                <w:sz w:val="24"/>
                <w:szCs w:val="24"/>
                <w:lang w:eastAsia="en-GB"/>
              </w:rPr>
              <w:t>•</w:t>
            </w:r>
            <w:r w:rsidRPr="00EF576A">
              <w:rPr>
                <w:strike/>
              </w:rPr>
              <w:tab/>
            </w:r>
            <w:r w:rsidRPr="00EF576A">
              <w:rPr>
                <w:rFonts w:ascii="inherit" w:eastAsia="Times New Roman" w:hAnsi="inherit" w:cs="Times New Roman" w:hint="eastAsia"/>
                <w:strike/>
                <w:sz w:val="24"/>
                <w:szCs w:val="24"/>
                <w:lang w:eastAsia="en-GB"/>
              </w:rPr>
              <w:t>±</w:t>
            </w:r>
            <w:r w:rsidRPr="00EF576A">
              <w:rPr>
                <w:rFonts w:ascii="inherit" w:eastAsia="Times New Roman" w:hAnsi="inherit" w:cs="Times New Roman"/>
                <w:strike/>
                <w:sz w:val="24"/>
                <w:szCs w:val="24"/>
                <w:lang w:eastAsia="en-GB"/>
              </w:rPr>
              <w:t>1,25 Hz/s over a period of 2 s</w:t>
            </w:r>
            <w:r w:rsidR="1A7C71C2" w:rsidRPr="00EF576A">
              <w:rPr>
                <w:rFonts w:ascii="inherit" w:eastAsia="Times New Roman" w:hAnsi="inherit" w:cs="Times New Roman"/>
                <w:strike/>
                <w:sz w:val="24"/>
                <w:szCs w:val="24"/>
                <w:lang w:eastAsia="en-GB"/>
              </w:rPr>
              <w:t xml:space="preserve"> (not exceeding permitted maximum frequency according to table 2)</w:t>
            </w:r>
            <w:r w:rsidRPr="00EF576A">
              <w:rPr>
                <w:rFonts w:ascii="inherit" w:eastAsia="Times New Roman" w:hAnsi="inherit" w:cs="Times New Roman"/>
                <w:strike/>
                <w:sz w:val="24"/>
                <w:szCs w:val="24"/>
                <w:lang w:eastAsia="en-GB"/>
              </w:rPr>
              <w:t>;</w:t>
            </w:r>
          </w:p>
          <w:p w14:paraId="7F3AE074" w14:textId="5AD5E586" w:rsidR="00723A50" w:rsidRDefault="00723A50" w:rsidP="2F3D3F37">
            <w:pPr>
              <w:spacing w:before="120" w:after="0" w:line="240" w:lineRule="auto"/>
              <w:jc w:val="both"/>
              <w:rPr>
                <w:ins w:id="103" w:author="Author"/>
                <w:rFonts w:ascii="inherit" w:eastAsia="Times New Roman" w:hAnsi="inherit" w:cs="Times New Roman"/>
                <w:sz w:val="24"/>
                <w:szCs w:val="24"/>
                <w:lang w:eastAsia="en-GB"/>
              </w:rPr>
            </w:pPr>
            <w:commentRangeStart w:id="104"/>
            <w:ins w:id="105" w:author="Author">
              <w:r w:rsidRPr="2F3D3F37">
                <w:rPr>
                  <w:rFonts w:ascii="inherit" w:eastAsia="Times New Roman" w:hAnsi="inherit" w:cs="Times New Roman"/>
                  <w:sz w:val="24"/>
                  <w:szCs w:val="24"/>
                  <w:lang w:eastAsia="en-GB"/>
                </w:rPr>
                <w:t>If</w:t>
              </w:r>
            </w:ins>
            <w:commentRangeEnd w:id="104"/>
            <w:r w:rsidR="00517066">
              <w:rPr>
                <w:rStyle w:val="CommentReference"/>
              </w:rPr>
              <w:commentReference w:id="104"/>
            </w:r>
            <w:ins w:id="106" w:author="Author">
              <w:r w:rsidRPr="2F3D3F37">
                <w:rPr>
                  <w:rFonts w:ascii="inherit" w:eastAsia="Times New Roman" w:hAnsi="inherit" w:cs="Times New Roman"/>
                  <w:sz w:val="24"/>
                  <w:szCs w:val="24"/>
                  <w:lang w:eastAsia="en-GB"/>
                </w:rPr>
                <w:t xml:space="preserve"> a synchronous power generating module cannot fulfil the requirements above, then it shall document its capabilities. TSOs shall then carry out a detailed system study to verify real system needs at the point of connection and eventually </w:t>
              </w:r>
              <w:r w:rsidR="00603D99">
                <w:rPr>
                  <w:rFonts w:ascii="inherit" w:eastAsia="Times New Roman" w:hAnsi="inherit" w:cs="Times New Roman"/>
                  <w:sz w:val="24"/>
                  <w:szCs w:val="24"/>
                  <w:lang w:eastAsia="en-GB"/>
                </w:rPr>
                <w:t>define and implement appropriate</w:t>
              </w:r>
              <w:r w:rsidRPr="2F3D3F37">
                <w:rPr>
                  <w:rFonts w:ascii="inherit" w:eastAsia="Times New Roman" w:hAnsi="inherit" w:cs="Times New Roman"/>
                  <w:sz w:val="24"/>
                  <w:szCs w:val="24"/>
                  <w:lang w:eastAsia="en-GB"/>
                </w:rPr>
                <w:t xml:space="preserve"> countermeasure</w:t>
              </w:r>
              <w:r w:rsidR="00603D99">
                <w:rPr>
                  <w:rFonts w:ascii="inherit" w:eastAsia="Times New Roman" w:hAnsi="inherit" w:cs="Times New Roman"/>
                  <w:sz w:val="24"/>
                  <w:szCs w:val="24"/>
                  <w:lang w:eastAsia="en-GB"/>
                </w:rPr>
                <w:t>s</w:t>
              </w:r>
              <w:r w:rsidRPr="2F3D3F37">
                <w:rPr>
                  <w:rFonts w:ascii="inherit" w:eastAsia="Times New Roman" w:hAnsi="inherit" w:cs="Times New Roman"/>
                  <w:sz w:val="24"/>
                  <w:szCs w:val="24"/>
                  <w:lang w:eastAsia="en-GB"/>
                </w:rPr>
                <w:t>.</w:t>
              </w:r>
            </w:ins>
          </w:p>
          <w:p w14:paraId="5E851985" w14:textId="50FE0810" w:rsidR="005C015A" w:rsidRPr="005C015A" w:rsidRDefault="005C015A" w:rsidP="005C015A">
            <w:pPr>
              <w:spacing w:before="120" w:after="0" w:line="240" w:lineRule="auto"/>
              <w:jc w:val="both"/>
              <w:rPr>
                <w:rFonts w:ascii="inherit" w:eastAsia="Times New Roman" w:hAnsi="inherit" w:cs="Times New Roman"/>
                <w:sz w:val="24"/>
                <w:szCs w:val="24"/>
                <w:lang w:eastAsia="en-GB"/>
              </w:rPr>
            </w:pPr>
            <w:r w:rsidRPr="005C015A">
              <w:rPr>
                <w:rFonts w:ascii="inherit" w:eastAsia="Times New Roman" w:hAnsi="inherit" w:cs="Times New Roman"/>
                <w:sz w:val="24"/>
                <w:szCs w:val="24"/>
                <w:lang w:eastAsia="en-GB"/>
              </w:rPr>
              <w:t>(i</w:t>
            </w:r>
            <w:r w:rsidR="00216FCB">
              <w:rPr>
                <w:rFonts w:ascii="inherit" w:eastAsia="Times New Roman" w:hAnsi="inherit" w:cs="Times New Roman"/>
                <w:sz w:val="24"/>
                <w:szCs w:val="24"/>
                <w:lang w:eastAsia="en-GB"/>
              </w:rPr>
              <w:t>i</w:t>
            </w:r>
            <w:r w:rsidRPr="005C015A">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 xml:space="preserve"> </w:t>
            </w:r>
            <w:r w:rsidRPr="005C015A">
              <w:rPr>
                <w:rFonts w:ascii="inherit" w:eastAsia="Times New Roman" w:hAnsi="inherit" w:cs="Times New Roman"/>
                <w:sz w:val="24"/>
                <w:szCs w:val="24"/>
                <w:lang w:eastAsia="en-GB"/>
              </w:rPr>
              <w:t xml:space="preserve">a </w:t>
            </w:r>
            <w:r w:rsidR="00216FCB">
              <w:rPr>
                <w:rFonts w:ascii="inherit" w:eastAsia="Times New Roman" w:hAnsi="inherit" w:cs="Times New Roman"/>
                <w:sz w:val="24"/>
                <w:szCs w:val="24"/>
                <w:lang w:eastAsia="en-GB"/>
              </w:rPr>
              <w:t>power park</w:t>
            </w:r>
            <w:r w:rsidRPr="005C015A">
              <w:rPr>
                <w:rFonts w:ascii="inherit" w:eastAsia="Times New Roman" w:hAnsi="inherit" w:cs="Times New Roman"/>
                <w:sz w:val="24"/>
                <w:szCs w:val="24"/>
                <w:lang w:eastAsia="en-GB"/>
              </w:rPr>
              <w:t xml:space="preserve"> module shall be capable of staying connected to the network and operate at rates-of-change-of-frequency up to the following values:</w:t>
            </w:r>
          </w:p>
          <w:p w14:paraId="3330E327" w14:textId="3EF00C50" w:rsidR="005C015A" w:rsidRPr="005C015A" w:rsidRDefault="005C015A" w:rsidP="005C015A">
            <w:pPr>
              <w:spacing w:before="120" w:after="0" w:line="240" w:lineRule="auto"/>
              <w:ind w:left="720"/>
              <w:jc w:val="both"/>
              <w:rPr>
                <w:rFonts w:ascii="inherit" w:eastAsia="Times New Roman" w:hAnsi="inherit" w:cs="Times New Roman"/>
                <w:sz w:val="24"/>
                <w:szCs w:val="24"/>
                <w:lang w:eastAsia="en-GB"/>
              </w:rPr>
            </w:pPr>
            <w:r w:rsidRPr="005C015A">
              <w:rPr>
                <w:rFonts w:ascii="inherit" w:eastAsia="Times New Roman" w:hAnsi="inherit" w:cs="Times New Roman"/>
                <w:sz w:val="24"/>
                <w:szCs w:val="24"/>
                <w:lang w:eastAsia="en-GB"/>
              </w:rPr>
              <w:t>•</w:t>
            </w:r>
            <w:r w:rsidRPr="005C015A">
              <w:rPr>
                <w:rFonts w:ascii="inherit" w:eastAsia="Times New Roman" w:hAnsi="inherit" w:cs="Times New Roman"/>
                <w:sz w:val="24"/>
                <w:szCs w:val="24"/>
                <w:lang w:eastAsia="en-GB"/>
              </w:rPr>
              <w:tab/>
              <w:t>±4,0 Hz/s over a period of 0,25 s</w:t>
            </w:r>
            <w:r w:rsidR="002A7D64">
              <w:rPr>
                <w:rFonts w:ascii="inherit" w:eastAsia="Times New Roman" w:hAnsi="inherit" w:cs="Times New Roman"/>
                <w:sz w:val="24"/>
                <w:szCs w:val="24"/>
                <w:lang w:eastAsia="en-GB"/>
              </w:rPr>
              <w:t>,</w:t>
            </w:r>
          </w:p>
          <w:p w14:paraId="75870EDB" w14:textId="1A151F0C" w:rsidR="005C015A" w:rsidRPr="005C015A" w:rsidRDefault="005C015A" w:rsidP="005C015A">
            <w:pPr>
              <w:spacing w:before="120" w:after="0" w:line="240" w:lineRule="auto"/>
              <w:ind w:left="720"/>
              <w:jc w:val="both"/>
              <w:rPr>
                <w:rFonts w:ascii="inherit" w:eastAsia="Times New Roman" w:hAnsi="inherit" w:cs="Times New Roman"/>
                <w:sz w:val="24"/>
                <w:szCs w:val="24"/>
                <w:lang w:eastAsia="en-GB"/>
              </w:rPr>
            </w:pPr>
            <w:r w:rsidRPr="005C015A">
              <w:rPr>
                <w:rFonts w:ascii="inherit" w:eastAsia="Times New Roman" w:hAnsi="inherit" w:cs="Times New Roman"/>
                <w:sz w:val="24"/>
                <w:szCs w:val="24"/>
                <w:lang w:eastAsia="en-GB"/>
              </w:rPr>
              <w:t>•</w:t>
            </w:r>
            <w:r w:rsidRPr="005C015A">
              <w:rPr>
                <w:rFonts w:ascii="inherit" w:eastAsia="Times New Roman" w:hAnsi="inherit" w:cs="Times New Roman"/>
                <w:sz w:val="24"/>
                <w:szCs w:val="24"/>
                <w:lang w:eastAsia="en-GB"/>
              </w:rPr>
              <w:tab/>
              <w:t>±2,0 Hz/s over a period of 0,5 s</w:t>
            </w:r>
            <w:r w:rsidR="002A7D64">
              <w:rPr>
                <w:rFonts w:ascii="inherit" w:eastAsia="Times New Roman" w:hAnsi="inherit" w:cs="Times New Roman"/>
                <w:sz w:val="24"/>
                <w:szCs w:val="24"/>
                <w:lang w:eastAsia="en-GB"/>
              </w:rPr>
              <w:t>,</w:t>
            </w:r>
          </w:p>
          <w:p w14:paraId="5951D088" w14:textId="628476A7" w:rsidR="005C015A" w:rsidRPr="005C015A" w:rsidRDefault="005C015A" w:rsidP="005C015A">
            <w:pPr>
              <w:spacing w:before="120" w:after="0" w:line="240" w:lineRule="auto"/>
              <w:ind w:left="720"/>
              <w:jc w:val="both"/>
              <w:rPr>
                <w:rFonts w:ascii="inherit" w:eastAsia="Times New Roman" w:hAnsi="inherit" w:cs="Times New Roman"/>
                <w:sz w:val="24"/>
                <w:szCs w:val="24"/>
                <w:lang w:eastAsia="en-GB"/>
              </w:rPr>
            </w:pPr>
            <w:r w:rsidRPr="005C015A">
              <w:rPr>
                <w:rFonts w:ascii="inherit" w:eastAsia="Times New Roman" w:hAnsi="inherit" w:cs="Times New Roman"/>
                <w:sz w:val="24"/>
                <w:szCs w:val="24"/>
                <w:lang w:eastAsia="en-GB"/>
              </w:rPr>
              <w:t>•</w:t>
            </w:r>
            <w:r w:rsidRPr="005C015A">
              <w:rPr>
                <w:rFonts w:ascii="inherit" w:eastAsia="Times New Roman" w:hAnsi="inherit" w:cs="Times New Roman"/>
                <w:sz w:val="24"/>
                <w:szCs w:val="24"/>
                <w:lang w:eastAsia="en-GB"/>
              </w:rPr>
              <w:tab/>
              <w:t>±1,5 Hz/s over a period of 1 s</w:t>
            </w:r>
            <w:r w:rsidR="002A7D64">
              <w:rPr>
                <w:rFonts w:ascii="inherit" w:eastAsia="Times New Roman" w:hAnsi="inherit" w:cs="Times New Roman"/>
                <w:sz w:val="24"/>
                <w:szCs w:val="24"/>
                <w:lang w:eastAsia="en-GB"/>
              </w:rPr>
              <w:t>, and</w:t>
            </w:r>
          </w:p>
          <w:p w14:paraId="32B9DDAE" w14:textId="0EC8C7E0" w:rsidR="005C015A" w:rsidRPr="005C015A" w:rsidRDefault="005C015A" w:rsidP="005C015A">
            <w:pPr>
              <w:spacing w:before="120" w:after="0" w:line="240" w:lineRule="auto"/>
              <w:ind w:left="720"/>
              <w:jc w:val="both"/>
              <w:rPr>
                <w:rFonts w:ascii="inherit" w:eastAsia="Times New Roman" w:hAnsi="inherit" w:cs="Times New Roman"/>
                <w:sz w:val="24"/>
                <w:szCs w:val="24"/>
                <w:lang w:eastAsia="en-GB"/>
              </w:rPr>
            </w:pPr>
            <w:r w:rsidRPr="005C015A">
              <w:rPr>
                <w:rFonts w:ascii="inherit" w:eastAsia="Times New Roman" w:hAnsi="inherit" w:cs="Times New Roman"/>
                <w:sz w:val="24"/>
                <w:szCs w:val="24"/>
                <w:lang w:eastAsia="en-GB"/>
              </w:rPr>
              <w:t>•</w:t>
            </w:r>
            <w:r w:rsidRPr="005C015A">
              <w:rPr>
                <w:rFonts w:ascii="inherit" w:eastAsia="Times New Roman" w:hAnsi="inherit" w:cs="Times New Roman"/>
                <w:sz w:val="24"/>
                <w:szCs w:val="24"/>
                <w:lang w:eastAsia="en-GB"/>
              </w:rPr>
              <w:tab/>
              <w:t>±1,25 Hz/s over a period of 2 s</w:t>
            </w:r>
            <w:r w:rsidR="002A7D64">
              <w:rPr>
                <w:rFonts w:ascii="inherit" w:eastAsia="Times New Roman" w:hAnsi="inherit" w:cs="Times New Roman"/>
                <w:sz w:val="24"/>
                <w:szCs w:val="24"/>
                <w:lang w:eastAsia="en-GB"/>
              </w:rPr>
              <w:t>;</w:t>
            </w:r>
          </w:p>
          <w:p w14:paraId="1F7A21BF" w14:textId="77F87E8D" w:rsidR="005C015A" w:rsidRPr="005C015A" w:rsidRDefault="005C015A" w:rsidP="005C015A">
            <w:pPr>
              <w:spacing w:before="120" w:after="0" w:line="240" w:lineRule="auto"/>
              <w:jc w:val="both"/>
              <w:rPr>
                <w:rFonts w:ascii="inherit" w:eastAsia="Times New Roman" w:hAnsi="inherit" w:cs="Times New Roman"/>
                <w:sz w:val="24"/>
                <w:szCs w:val="24"/>
                <w:lang w:eastAsia="en-GB"/>
              </w:rPr>
            </w:pPr>
            <w:r w:rsidRPr="005C015A">
              <w:rPr>
                <w:rFonts w:ascii="inherit" w:eastAsia="Times New Roman" w:hAnsi="inherit" w:cs="Times New Roman"/>
                <w:sz w:val="24"/>
                <w:szCs w:val="24"/>
                <w:lang w:eastAsia="en-GB"/>
              </w:rPr>
              <w:t>(i</w:t>
            </w:r>
            <w:r w:rsidR="00216FCB">
              <w:rPr>
                <w:rFonts w:ascii="inherit" w:eastAsia="Times New Roman" w:hAnsi="inherit" w:cs="Times New Roman"/>
                <w:sz w:val="24"/>
                <w:szCs w:val="24"/>
                <w:lang w:eastAsia="en-GB"/>
              </w:rPr>
              <w:t>i</w:t>
            </w:r>
            <w:r w:rsidRPr="005C015A">
              <w:rPr>
                <w:rFonts w:ascii="inherit" w:eastAsia="Times New Roman" w:hAnsi="inherit" w:cs="Times New Roman"/>
                <w:sz w:val="24"/>
                <w:szCs w:val="24"/>
                <w:lang w:eastAsia="en-GB"/>
              </w:rPr>
              <w:t>i)</w:t>
            </w:r>
            <w:r>
              <w:rPr>
                <w:rFonts w:ascii="inherit" w:eastAsia="Times New Roman" w:hAnsi="inherit" w:cs="Times New Roman"/>
                <w:sz w:val="24"/>
                <w:szCs w:val="24"/>
                <w:lang w:eastAsia="en-GB"/>
              </w:rPr>
              <w:t xml:space="preserve"> </w:t>
            </w:r>
            <w:r w:rsidRPr="005C015A">
              <w:rPr>
                <w:rFonts w:ascii="inherit" w:eastAsia="Times New Roman" w:hAnsi="inherit" w:cs="Times New Roman"/>
                <w:sz w:val="24"/>
                <w:szCs w:val="24"/>
                <w:lang w:eastAsia="en-GB"/>
              </w:rPr>
              <w:t xml:space="preserve">Without prejudice to </w:t>
            </w:r>
            <w:r w:rsidR="00216FCB">
              <w:rPr>
                <w:rFonts w:ascii="inherit" w:eastAsia="Times New Roman" w:hAnsi="inherit" w:cs="Times New Roman"/>
                <w:sz w:val="24"/>
                <w:szCs w:val="24"/>
                <w:lang w:eastAsia="en-GB"/>
              </w:rPr>
              <w:t>paragraph</w:t>
            </w:r>
            <w:r w:rsidR="002A7D64">
              <w:rPr>
                <w:rFonts w:ascii="inherit" w:eastAsia="Times New Roman" w:hAnsi="inherit" w:cs="Times New Roman"/>
                <w:sz w:val="24"/>
                <w:szCs w:val="24"/>
                <w:lang w:eastAsia="en-GB"/>
              </w:rPr>
              <w:t xml:space="preserve"> </w:t>
            </w:r>
            <w:r w:rsidRPr="005C015A">
              <w:rPr>
                <w:rFonts w:ascii="inherit" w:eastAsia="Times New Roman" w:hAnsi="inherit" w:cs="Times New Roman"/>
                <w:sz w:val="24"/>
                <w:szCs w:val="24"/>
                <w:lang w:eastAsia="en-GB"/>
              </w:rPr>
              <w:t>(i</w:t>
            </w:r>
            <w:r w:rsidR="00216FCB">
              <w:rPr>
                <w:rFonts w:ascii="inherit" w:eastAsia="Times New Roman" w:hAnsi="inherit" w:cs="Times New Roman"/>
                <w:sz w:val="24"/>
                <w:szCs w:val="24"/>
                <w:lang w:eastAsia="en-GB"/>
              </w:rPr>
              <w:t>i</w:t>
            </w:r>
            <w:r w:rsidRPr="005C015A">
              <w:rPr>
                <w:rFonts w:ascii="inherit" w:eastAsia="Times New Roman" w:hAnsi="inherit" w:cs="Times New Roman"/>
                <w:sz w:val="24"/>
                <w:szCs w:val="24"/>
                <w:lang w:eastAsia="en-GB"/>
              </w:rPr>
              <w:t xml:space="preserve">), a </w:t>
            </w:r>
            <w:r w:rsidR="00216FCB">
              <w:rPr>
                <w:rFonts w:ascii="inherit" w:eastAsia="Times New Roman" w:hAnsi="inherit" w:cs="Times New Roman"/>
                <w:sz w:val="24"/>
                <w:szCs w:val="24"/>
                <w:lang w:eastAsia="en-GB"/>
              </w:rPr>
              <w:t>power park</w:t>
            </w:r>
            <w:r w:rsidRPr="005C015A">
              <w:rPr>
                <w:rFonts w:ascii="inherit" w:eastAsia="Times New Roman" w:hAnsi="inherit" w:cs="Times New Roman"/>
                <w:sz w:val="24"/>
                <w:szCs w:val="24"/>
                <w:lang w:eastAsia="en-GB"/>
              </w:rPr>
              <w:t xml:space="preserve"> module shall </w:t>
            </w:r>
            <w:r w:rsidR="0091145F">
              <w:rPr>
                <w:rFonts w:ascii="inherit" w:eastAsia="Times New Roman" w:hAnsi="inherit" w:cs="Times New Roman"/>
                <w:sz w:val="24"/>
                <w:szCs w:val="24"/>
                <w:lang w:eastAsia="en-GB"/>
              </w:rPr>
              <w:t xml:space="preserve">also </w:t>
            </w:r>
            <w:r w:rsidRPr="005C015A">
              <w:rPr>
                <w:rFonts w:ascii="inherit" w:eastAsia="Times New Roman" w:hAnsi="inherit" w:cs="Times New Roman"/>
                <w:sz w:val="24"/>
                <w:szCs w:val="24"/>
                <w:lang w:eastAsia="en-GB"/>
              </w:rPr>
              <w:t xml:space="preserve">be capable of staying connected to the network and operate at the sequence of rates-of-change-of-frequencies which are defined considering the overfrequency against time profiles given in </w:t>
            </w:r>
            <w:r w:rsidR="002A7D64">
              <w:rPr>
                <w:rFonts w:ascii="inherit" w:eastAsia="Times New Roman" w:hAnsi="inherit" w:cs="Times New Roman"/>
                <w:sz w:val="24"/>
                <w:szCs w:val="24"/>
                <w:lang w:eastAsia="en-GB"/>
              </w:rPr>
              <w:t>F</w:t>
            </w:r>
            <w:r w:rsidRPr="005C015A">
              <w:rPr>
                <w:rFonts w:ascii="inherit" w:eastAsia="Times New Roman" w:hAnsi="inherit" w:cs="Times New Roman"/>
                <w:sz w:val="24"/>
                <w:szCs w:val="24"/>
                <w:lang w:eastAsia="en-GB"/>
              </w:rPr>
              <w:t xml:space="preserve">igure XX.a and the underfrequency against time profiles given in </w:t>
            </w:r>
            <w:r w:rsidR="002A7D64">
              <w:rPr>
                <w:rFonts w:ascii="inherit" w:eastAsia="Times New Roman" w:hAnsi="inherit" w:cs="Times New Roman"/>
                <w:sz w:val="24"/>
                <w:szCs w:val="24"/>
                <w:lang w:eastAsia="en-GB"/>
              </w:rPr>
              <w:t>F</w:t>
            </w:r>
            <w:r w:rsidRPr="005C015A">
              <w:rPr>
                <w:rFonts w:ascii="inherit" w:eastAsia="Times New Roman" w:hAnsi="inherit" w:cs="Times New Roman"/>
                <w:sz w:val="24"/>
                <w:szCs w:val="24"/>
                <w:lang w:eastAsia="en-GB"/>
              </w:rPr>
              <w:t>igure XX.b</w:t>
            </w:r>
            <w:r w:rsidR="002A7D64">
              <w:rPr>
                <w:rFonts w:ascii="inherit" w:eastAsia="Times New Roman" w:hAnsi="inherit" w:cs="Times New Roman"/>
                <w:sz w:val="24"/>
                <w:szCs w:val="24"/>
                <w:lang w:eastAsia="en-GB"/>
              </w:rPr>
              <w:t>;</w:t>
            </w:r>
          </w:p>
          <w:p w14:paraId="2B6D6572" w14:textId="77777777" w:rsidR="005C015A" w:rsidRPr="005C015A" w:rsidRDefault="005C015A" w:rsidP="005C015A">
            <w:pPr>
              <w:spacing w:before="120" w:after="0" w:line="240" w:lineRule="auto"/>
              <w:jc w:val="both"/>
              <w:rPr>
                <w:rFonts w:ascii="inherit" w:eastAsia="Times New Roman" w:hAnsi="inherit" w:cs="Times New Roman"/>
                <w:sz w:val="24"/>
                <w:szCs w:val="24"/>
                <w:lang w:eastAsia="en-GB"/>
              </w:rPr>
            </w:pPr>
          </w:p>
          <w:p w14:paraId="1ED97DB7" w14:textId="77777777" w:rsidR="005C015A" w:rsidRPr="00BE094B" w:rsidRDefault="005C015A" w:rsidP="005C015A">
            <w:pPr>
              <w:spacing w:before="120" w:after="0" w:line="240" w:lineRule="auto"/>
              <w:jc w:val="center"/>
              <w:rPr>
                <w:rFonts w:ascii="inherit" w:eastAsia="Times New Roman" w:hAnsi="inherit" w:cs="Times New Roman"/>
                <w:b/>
                <w:sz w:val="24"/>
                <w:szCs w:val="24"/>
                <w:lang w:val="fr-FR" w:eastAsia="en-GB"/>
              </w:rPr>
            </w:pPr>
            <w:r w:rsidRPr="00BE094B">
              <w:rPr>
                <w:rFonts w:ascii="inherit" w:eastAsia="Times New Roman" w:hAnsi="inherit" w:cs="Times New Roman"/>
                <w:b/>
                <w:sz w:val="24"/>
                <w:szCs w:val="24"/>
                <w:lang w:val="fr-FR" w:eastAsia="en-GB"/>
              </w:rPr>
              <w:t>Figure XX.a</w:t>
            </w:r>
          </w:p>
          <w:p w14:paraId="18B88AE8" w14:textId="42CEE019" w:rsidR="005C015A" w:rsidRPr="00BE094B" w:rsidRDefault="005C015A" w:rsidP="005C015A">
            <w:pPr>
              <w:spacing w:before="120" w:after="0" w:line="240" w:lineRule="auto"/>
              <w:jc w:val="center"/>
              <w:rPr>
                <w:rFonts w:ascii="inherit" w:eastAsia="Times New Roman" w:hAnsi="inherit" w:cs="Times New Roman"/>
                <w:sz w:val="24"/>
                <w:szCs w:val="24"/>
                <w:lang w:val="fr-FR" w:eastAsia="en-GB"/>
              </w:rPr>
            </w:pPr>
            <w:r>
              <w:t>￼</w:t>
            </w:r>
          </w:p>
          <w:p w14:paraId="7AB5AD4F" w14:textId="77777777" w:rsidR="005C015A" w:rsidRPr="00BE094B" w:rsidRDefault="005C015A" w:rsidP="005C015A">
            <w:pPr>
              <w:spacing w:before="120" w:after="0" w:line="240" w:lineRule="auto"/>
              <w:jc w:val="both"/>
              <w:rPr>
                <w:rFonts w:ascii="inherit" w:eastAsia="Times New Roman" w:hAnsi="inherit" w:cs="Times New Roman"/>
                <w:sz w:val="24"/>
                <w:szCs w:val="24"/>
                <w:lang w:val="fr-FR" w:eastAsia="en-GB"/>
              </w:rPr>
            </w:pPr>
          </w:p>
          <w:p w14:paraId="26C6B765" w14:textId="77777777" w:rsidR="005C015A" w:rsidRPr="00BE094B" w:rsidRDefault="005C015A" w:rsidP="005C015A">
            <w:pPr>
              <w:spacing w:before="120" w:after="0" w:line="240" w:lineRule="auto"/>
              <w:jc w:val="both"/>
              <w:rPr>
                <w:rFonts w:ascii="inherit" w:eastAsia="Times New Roman" w:hAnsi="inherit" w:cs="Times New Roman"/>
                <w:sz w:val="24"/>
                <w:szCs w:val="24"/>
                <w:lang w:val="fr-FR" w:eastAsia="en-GB"/>
              </w:rPr>
            </w:pPr>
          </w:p>
          <w:p w14:paraId="307675BC" w14:textId="77777777" w:rsidR="005C015A" w:rsidRPr="00BE094B" w:rsidRDefault="005C015A" w:rsidP="005C015A">
            <w:pPr>
              <w:spacing w:before="120" w:after="0" w:line="240" w:lineRule="auto"/>
              <w:jc w:val="both"/>
              <w:rPr>
                <w:rFonts w:ascii="inherit" w:eastAsia="Times New Roman" w:hAnsi="inherit" w:cs="Times New Roman"/>
                <w:sz w:val="24"/>
                <w:szCs w:val="24"/>
                <w:lang w:val="fr-FR" w:eastAsia="en-GB"/>
              </w:rPr>
            </w:pPr>
          </w:p>
          <w:p w14:paraId="4B8F712E" w14:textId="77777777" w:rsidR="005C015A" w:rsidRPr="00BE094B" w:rsidRDefault="005C015A" w:rsidP="005C015A">
            <w:pPr>
              <w:spacing w:before="120" w:after="0" w:line="240" w:lineRule="auto"/>
              <w:jc w:val="center"/>
              <w:rPr>
                <w:rFonts w:ascii="inherit" w:eastAsia="Times New Roman" w:hAnsi="inherit" w:cs="Times New Roman"/>
                <w:b/>
                <w:sz w:val="24"/>
                <w:szCs w:val="24"/>
                <w:lang w:val="fr-FR" w:eastAsia="en-GB"/>
              </w:rPr>
            </w:pPr>
            <w:r w:rsidRPr="00BE094B">
              <w:rPr>
                <w:rFonts w:ascii="inherit" w:eastAsia="Times New Roman" w:hAnsi="inherit" w:cs="Times New Roman"/>
                <w:b/>
                <w:sz w:val="24"/>
                <w:szCs w:val="24"/>
                <w:lang w:val="fr-FR" w:eastAsia="en-GB"/>
              </w:rPr>
              <w:t>Figure XX.b</w:t>
            </w:r>
          </w:p>
          <w:p w14:paraId="58F5E147" w14:textId="0CDAD94C" w:rsidR="005C015A" w:rsidRPr="005C015A" w:rsidRDefault="005C015A" w:rsidP="2F3D3F37">
            <w:pPr>
              <w:spacing w:before="120" w:after="0" w:line="240" w:lineRule="auto"/>
              <w:jc w:val="center"/>
              <w:rPr>
                <w:rFonts w:ascii="inherit" w:eastAsia="Times New Roman" w:hAnsi="inherit" w:cs="Times New Roman"/>
                <w:b/>
                <w:bCs/>
                <w:sz w:val="24"/>
                <w:szCs w:val="24"/>
                <w:lang w:eastAsia="en-GB"/>
              </w:rPr>
            </w:pPr>
            <w:r>
              <w:t>￼</w:t>
            </w:r>
          </w:p>
          <w:p w14:paraId="6BD04C63" w14:textId="77777777" w:rsidR="005C015A" w:rsidRPr="005C015A" w:rsidRDefault="005C015A" w:rsidP="005C015A">
            <w:pPr>
              <w:spacing w:before="120" w:after="0" w:line="240" w:lineRule="auto"/>
              <w:jc w:val="both"/>
              <w:rPr>
                <w:rFonts w:ascii="inherit" w:eastAsia="Times New Roman" w:hAnsi="inherit" w:cs="Times New Roman"/>
                <w:sz w:val="24"/>
                <w:szCs w:val="24"/>
                <w:lang w:eastAsia="en-GB"/>
              </w:rPr>
            </w:pPr>
          </w:p>
          <w:p w14:paraId="310F6BE0" w14:textId="77777777" w:rsidR="005C015A" w:rsidRPr="005C015A" w:rsidRDefault="005C015A" w:rsidP="005C015A">
            <w:pPr>
              <w:spacing w:before="120" w:after="0" w:line="240" w:lineRule="auto"/>
              <w:jc w:val="both"/>
              <w:rPr>
                <w:rFonts w:ascii="inherit" w:eastAsia="Times New Roman" w:hAnsi="inherit" w:cs="Times New Roman"/>
                <w:sz w:val="24"/>
                <w:szCs w:val="24"/>
                <w:lang w:eastAsia="en-GB"/>
              </w:rPr>
            </w:pPr>
          </w:p>
          <w:p w14:paraId="6C1EC03E" w14:textId="2D68165A" w:rsidR="00CA0669" w:rsidRPr="00BD0415" w:rsidRDefault="00CA0669" w:rsidP="003B7AE9">
            <w:pPr>
              <w:spacing w:before="120" w:after="0" w:line="240" w:lineRule="auto"/>
              <w:jc w:val="both"/>
              <w:rPr>
                <w:rFonts w:ascii="inherit" w:eastAsia="Times New Roman" w:hAnsi="inherit" w:cs="Times New Roman"/>
                <w:sz w:val="24"/>
                <w:szCs w:val="24"/>
                <w:lang w:eastAsia="en-GB"/>
              </w:rPr>
            </w:pPr>
            <w:r w:rsidRPr="00562B2B">
              <w:rPr>
                <w:rFonts w:ascii="inherit" w:eastAsia="Times New Roman" w:hAnsi="inherit" w:cs="Times New Roman"/>
                <w:sz w:val="24"/>
                <w:szCs w:val="24"/>
                <w:lang w:eastAsia="en-GB"/>
              </w:rPr>
              <w:t>(</w:t>
            </w:r>
            <w:r w:rsidR="005C015A">
              <w:rPr>
                <w:rFonts w:ascii="inherit" w:eastAsia="Times New Roman" w:hAnsi="inherit" w:cs="Times New Roman"/>
                <w:sz w:val="24"/>
                <w:szCs w:val="24"/>
                <w:lang w:eastAsia="en-GB"/>
              </w:rPr>
              <w:t>i</w:t>
            </w:r>
            <w:r w:rsidR="00216FCB">
              <w:rPr>
                <w:rFonts w:ascii="inherit" w:eastAsia="Times New Roman" w:hAnsi="inherit" w:cs="Times New Roman"/>
                <w:sz w:val="24"/>
                <w:szCs w:val="24"/>
                <w:lang w:eastAsia="en-GB"/>
              </w:rPr>
              <w:t>v</w:t>
            </w:r>
            <w:r w:rsidRPr="00562B2B">
              <w:rPr>
                <w:rFonts w:ascii="inherit" w:eastAsia="Times New Roman" w:hAnsi="inherit" w:cs="Times New Roman"/>
                <w:sz w:val="24"/>
                <w:szCs w:val="24"/>
                <w:lang w:eastAsia="en-GB"/>
              </w:rPr>
              <w:t>)</w:t>
            </w:r>
            <w:r w:rsidRPr="00562B2B">
              <w:rPr>
                <w:rFonts w:ascii="inherit" w:eastAsia="Times New Roman" w:hAnsi="inherit" w:cs="Times New Roman"/>
                <w:sz w:val="24"/>
                <w:szCs w:val="24"/>
                <w:lang w:eastAsia="en-GB"/>
              </w:rPr>
              <w:tab/>
              <w:t xml:space="preserve"> If the rate-of-change-of-frequency is used for loss of mains protection, </w:t>
            </w:r>
            <w:r w:rsidR="005B412D" w:rsidRPr="005B412D">
              <w:rPr>
                <w:rFonts w:ascii="inherit" w:eastAsia="Times New Roman" w:hAnsi="inherit" w:cs="Times New Roman"/>
                <w:sz w:val="24"/>
                <w:szCs w:val="24"/>
                <w:lang w:eastAsia="en-GB"/>
              </w:rPr>
              <w:t>the relevant system operator, in coordination with the relevant TSO, shall specify the threshold of this rate-of-change-of-frequency-type loss of mains protection</w:t>
            </w:r>
            <w:r w:rsidRPr="00562B2B">
              <w:rPr>
                <w:rFonts w:ascii="inherit" w:eastAsia="Times New Roman" w:hAnsi="inherit" w:cs="Times New Roman"/>
                <w:sz w:val="24"/>
                <w:szCs w:val="24"/>
                <w:lang w:eastAsia="en-GB"/>
              </w:rPr>
              <w:t>.</w:t>
            </w:r>
          </w:p>
          <w:p w14:paraId="7B4DE945" w14:textId="0D2E52F7" w:rsidR="005C015A" w:rsidRPr="00BD0415" w:rsidRDefault="005C015A"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(c) </w:t>
            </w:r>
            <w:r w:rsidR="0001027C">
              <w:rPr>
                <w:rFonts w:ascii="inherit" w:eastAsia="Times New Roman" w:hAnsi="inherit" w:cs="Times New Roman"/>
                <w:sz w:val="24"/>
                <w:szCs w:val="24"/>
                <w:lang w:eastAsia="en-GB"/>
              </w:rPr>
              <w:t xml:space="preserve"> </w:t>
            </w:r>
            <w:r w:rsidR="00C954F1">
              <w:rPr>
                <w:rFonts w:ascii="inherit" w:eastAsia="Times New Roman" w:hAnsi="inherit" w:cs="Times New Roman"/>
                <w:sz w:val="24"/>
                <w:szCs w:val="24"/>
                <w:lang w:eastAsia="en-GB"/>
              </w:rPr>
              <w:t>P</w:t>
            </w:r>
            <w:r w:rsidRPr="0009355E">
              <w:rPr>
                <w:rFonts w:ascii="inherit" w:eastAsia="Times New Roman" w:hAnsi="inherit" w:cs="Times New Roman"/>
                <w:sz w:val="24"/>
                <w:szCs w:val="24"/>
                <w:lang w:eastAsia="en-GB"/>
              </w:rPr>
              <w:t>rotection schemes</w:t>
            </w:r>
            <w:r w:rsidR="00C954F1">
              <w:rPr>
                <w:rFonts w:ascii="inherit" w:eastAsia="Times New Roman" w:hAnsi="inherit" w:cs="Times New Roman"/>
                <w:sz w:val="24"/>
                <w:szCs w:val="24"/>
                <w:lang w:eastAsia="en-GB"/>
              </w:rPr>
              <w:t>,</w:t>
            </w:r>
            <w:r w:rsidRPr="0009355E">
              <w:rPr>
                <w:rFonts w:ascii="inherit" w:eastAsia="Times New Roman" w:hAnsi="inherit" w:cs="Times New Roman"/>
                <w:sz w:val="24"/>
                <w:szCs w:val="24"/>
                <w:lang w:eastAsia="en-GB"/>
              </w:rPr>
              <w:t xml:space="preserve"> </w:t>
            </w:r>
            <w:r w:rsidR="00C954F1">
              <w:rPr>
                <w:rFonts w:ascii="inherit" w:eastAsia="Times New Roman" w:hAnsi="inherit" w:cs="Times New Roman"/>
                <w:sz w:val="24"/>
                <w:szCs w:val="24"/>
                <w:lang w:eastAsia="en-GB"/>
              </w:rPr>
              <w:t>other than those specifically referred in paragraph b(iii) above,</w:t>
            </w:r>
            <w:r w:rsidRPr="0009355E">
              <w:rPr>
                <w:rFonts w:ascii="inherit" w:eastAsia="Times New Roman" w:hAnsi="inherit" w:cs="Times New Roman"/>
                <w:sz w:val="24"/>
                <w:szCs w:val="24"/>
                <w:lang w:eastAsia="en-GB"/>
              </w:rPr>
              <w:t xml:space="preserve"> shall not jeopardise frequency-ride-through performance specified in</w:t>
            </w:r>
            <w:r>
              <w:rPr>
                <w:rFonts w:ascii="inherit" w:eastAsia="Times New Roman" w:hAnsi="inherit" w:cs="Times New Roman"/>
                <w:sz w:val="24"/>
                <w:szCs w:val="24"/>
                <w:lang w:eastAsia="en-GB"/>
              </w:rPr>
              <w:t xml:space="preserve"> paragraph (</w:t>
            </w:r>
            <w:r w:rsidRPr="0009355E">
              <w:rPr>
                <w:rFonts w:ascii="inherit" w:eastAsia="Times New Roman" w:hAnsi="inherit" w:cs="Times New Roman"/>
                <w:sz w:val="24"/>
                <w:szCs w:val="24"/>
                <w:lang w:eastAsia="en-GB"/>
              </w:rPr>
              <w:t>b</w:t>
            </w:r>
            <w:r>
              <w:rPr>
                <w:rFonts w:ascii="inherit" w:eastAsia="Times New Roman" w:hAnsi="inherit" w:cs="Times New Roman"/>
                <w:sz w:val="24"/>
                <w:szCs w:val="24"/>
                <w:lang w:eastAsia="en-GB"/>
              </w:rPr>
              <w:t>)</w:t>
            </w:r>
            <w:r w:rsidRPr="0009355E">
              <w:rPr>
                <w:rFonts w:ascii="inherit" w:eastAsia="Times New Roman" w:hAnsi="inherit" w:cs="Times New Roman"/>
                <w:sz w:val="24"/>
                <w:szCs w:val="24"/>
                <w:lang w:eastAsia="en-GB"/>
              </w:rPr>
              <w:t>.</w:t>
            </w:r>
          </w:p>
          <w:p w14:paraId="420D894F" w14:textId="77777777" w:rsidR="003B7AE9" w:rsidRPr="00BD0415" w:rsidRDefault="003B7AE9" w:rsidP="003B7AE9">
            <w:pPr>
              <w:spacing w:before="120" w:after="120" w:line="240" w:lineRule="auto"/>
              <w:jc w:val="center"/>
              <w:rPr>
                <w:rFonts w:ascii="inherit" w:eastAsia="Times New Roman" w:hAnsi="inherit" w:cs="Times New Roman"/>
                <w:sz w:val="24"/>
                <w:szCs w:val="24"/>
                <w:lang w:eastAsia="en-GB"/>
              </w:rPr>
            </w:pPr>
            <w:r w:rsidRPr="00BD0415">
              <w:rPr>
                <w:rFonts w:ascii="inherit" w:eastAsia="Times New Roman" w:hAnsi="inherit" w:cs="Times New Roman"/>
                <w:i/>
                <w:iCs/>
                <w:sz w:val="24"/>
                <w:szCs w:val="24"/>
                <w:lang w:eastAsia="en-GB"/>
              </w:rPr>
              <w:t>Table 2</w:t>
            </w:r>
          </w:p>
          <w:p w14:paraId="1C5977B7" w14:textId="77777777" w:rsidR="003B7AE9" w:rsidRPr="00BD0415" w:rsidRDefault="003B7AE9" w:rsidP="003B7AE9">
            <w:pPr>
              <w:spacing w:before="120" w:after="120" w:line="240" w:lineRule="auto"/>
              <w:jc w:val="center"/>
              <w:rPr>
                <w:rFonts w:ascii="inherit" w:eastAsia="Times New Roman" w:hAnsi="inherit" w:cs="Times New Roman"/>
                <w:sz w:val="24"/>
                <w:szCs w:val="24"/>
                <w:lang w:eastAsia="en-GB"/>
              </w:rPr>
            </w:pPr>
            <w:r w:rsidRPr="00BD0415">
              <w:rPr>
                <w:rFonts w:ascii="inherit" w:eastAsia="Times New Roman" w:hAnsi="inherit" w:cs="Times New Roman"/>
                <w:b/>
                <w:bCs/>
                <w:sz w:val="24"/>
                <w:szCs w:val="24"/>
                <w:lang w:eastAsia="en-GB"/>
              </w:rPr>
              <w:t xml:space="preserve">Minimum time periods for which a power-generating module has to be capable of operating on different frequencies, deviating from a nominal value, without disconnecting from the </w:t>
            </w:r>
            <w:commentRangeStart w:id="107"/>
            <w:r w:rsidRPr="00BD0415">
              <w:rPr>
                <w:rFonts w:ascii="inherit" w:eastAsia="Times New Roman" w:hAnsi="inherit" w:cs="Times New Roman"/>
                <w:b/>
                <w:bCs/>
                <w:sz w:val="24"/>
                <w:szCs w:val="24"/>
                <w:lang w:eastAsia="en-GB"/>
              </w:rPr>
              <w:t>network</w:t>
            </w:r>
            <w:commentRangeEnd w:id="107"/>
            <w:r w:rsidR="00472EA8">
              <w:rPr>
                <w:rStyle w:val="CommentReference"/>
              </w:rPr>
              <w:commentReference w:id="107"/>
            </w:r>
            <w:r w:rsidRPr="00BD0415">
              <w:rPr>
                <w:rFonts w:ascii="inherit" w:eastAsia="Times New Roman" w:hAnsi="inherit" w:cs="Times New Roman"/>
                <w:b/>
                <w:bCs/>
                <w:sz w:val="24"/>
                <w:szCs w:val="24"/>
                <w:lang w:eastAsia="en-GB"/>
              </w:rPr>
              <w:t>.</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382"/>
              <w:gridCol w:w="2279"/>
              <w:gridCol w:w="4039"/>
            </w:tblGrid>
            <w:tr w:rsidR="003B7AE9" w:rsidRPr="00BD0415" w14:paraId="635C56FE" w14:textId="77777777" w:rsidTr="0044349E">
              <w:tc>
                <w:tcPr>
                  <w:tcW w:w="240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526B71" w14:textId="77777777"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r w:rsidRPr="00BD0415">
                    <w:rPr>
                      <w:rFonts w:ascii="inherit" w:eastAsia="Times New Roman" w:hAnsi="inherit" w:cs="Times New Roman"/>
                      <w:b/>
                      <w:bCs/>
                      <w:lang w:eastAsia="en-GB"/>
                    </w:rPr>
                    <w:lastRenderedPageBreak/>
                    <w:t>Synchronous area</w:t>
                  </w:r>
                </w:p>
              </w:tc>
              <w:tc>
                <w:tcPr>
                  <w:tcW w:w="230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F09E3A" w14:textId="77777777"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r w:rsidRPr="00BD0415">
                    <w:rPr>
                      <w:rFonts w:ascii="inherit" w:eastAsia="Times New Roman" w:hAnsi="inherit" w:cs="Times New Roman"/>
                      <w:b/>
                      <w:bCs/>
                      <w:lang w:eastAsia="en-GB"/>
                    </w:rPr>
                    <w:t>Frequency range</w:t>
                  </w:r>
                </w:p>
              </w:tc>
              <w:tc>
                <w:tcPr>
                  <w:tcW w:w="412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F2D82F" w14:textId="77777777"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r w:rsidRPr="00BD0415">
                    <w:rPr>
                      <w:rFonts w:ascii="inherit" w:eastAsia="Times New Roman" w:hAnsi="inherit" w:cs="Times New Roman"/>
                      <w:b/>
                      <w:bCs/>
                      <w:lang w:eastAsia="en-GB"/>
                    </w:rPr>
                    <w:t>Time period for operation</w:t>
                  </w:r>
                </w:p>
              </w:tc>
            </w:tr>
            <w:tr w:rsidR="003B7AE9" w:rsidRPr="00BD0415" w14:paraId="5EBBD996" w14:textId="77777777" w:rsidTr="0044349E">
              <w:tc>
                <w:tcPr>
                  <w:tcW w:w="2403" w:type="dxa"/>
                  <w:vMerge w:val="restart"/>
                  <w:tcBorders>
                    <w:top w:val="single" w:sz="6" w:space="0" w:color="000000"/>
                    <w:left w:val="single" w:sz="6" w:space="0" w:color="000000"/>
                    <w:bottom w:val="nil"/>
                    <w:right w:val="single" w:sz="6" w:space="0" w:color="000000"/>
                  </w:tcBorders>
                  <w:shd w:val="clear" w:color="auto" w:fill="FFFFFF"/>
                  <w:tcMar>
                    <w:top w:w="120" w:type="dxa"/>
                    <w:left w:w="120" w:type="dxa"/>
                    <w:bottom w:w="120" w:type="dxa"/>
                    <w:right w:w="120" w:type="dxa"/>
                  </w:tcMar>
                  <w:hideMark/>
                </w:tcPr>
                <w:p w14:paraId="688238E5"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Continental Europe</w:t>
                  </w:r>
                </w:p>
              </w:tc>
              <w:tc>
                <w:tcPr>
                  <w:tcW w:w="230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CD953C"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47,5 Hz-48,5 Hz</w:t>
                  </w:r>
                </w:p>
              </w:tc>
              <w:tc>
                <w:tcPr>
                  <w:tcW w:w="412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E31C26" w14:textId="18923CFC" w:rsidR="003B7AE9" w:rsidRPr="00BD0415" w:rsidRDefault="003B7AE9" w:rsidP="003B7AE9">
                  <w:pPr>
                    <w:spacing w:before="60" w:after="60" w:line="240" w:lineRule="auto"/>
                    <w:rPr>
                      <w:rFonts w:ascii="inherit" w:eastAsia="Times New Roman" w:hAnsi="inherit" w:cs="Times New Roman"/>
                      <w:lang w:eastAsia="en-GB"/>
                    </w:rPr>
                  </w:pPr>
                  <w:r w:rsidRPr="0089705E">
                    <w:rPr>
                      <w:rFonts w:ascii="inherit" w:eastAsia="Times New Roman" w:hAnsi="inherit" w:cs="Times New Roman"/>
                      <w:lang w:eastAsia="en-GB"/>
                    </w:rPr>
                    <w:t>To be specified by each TSO, but not less than</w:t>
                  </w:r>
                  <w:r w:rsidRPr="00BD0415">
                    <w:rPr>
                      <w:rFonts w:ascii="inherit" w:eastAsia="Times New Roman" w:hAnsi="inherit" w:cs="Times New Roman"/>
                      <w:lang w:eastAsia="en-GB"/>
                    </w:rPr>
                    <w:t xml:space="preserve"> 30 minutes</w:t>
                  </w:r>
                  <w:del w:id="108" w:author="Author">
                    <w:r w:rsidR="00CA0669" w:rsidDel="005E6281">
                      <w:rPr>
                        <w:rFonts w:ascii="inherit" w:eastAsia="Times New Roman" w:hAnsi="inherit" w:cs="Times New Roman"/>
                        <w:lang w:eastAsia="en-GB"/>
                      </w:rPr>
                      <w:delText xml:space="preserve"> </w:delText>
                    </w:r>
                    <w:r w:rsidR="00CA0669" w:rsidRPr="0089705E" w:rsidDel="005E6281">
                      <w:rPr>
                        <w:rFonts w:ascii="inherit" w:eastAsia="Times New Roman" w:hAnsi="inherit" w:cs="Times New Roman"/>
                        <w:strike/>
                        <w:lang w:eastAsia="en-GB"/>
                      </w:rPr>
                      <w:delText>and not more than 90 minutes</w:delText>
                    </w:r>
                  </w:del>
                </w:p>
              </w:tc>
            </w:tr>
            <w:tr w:rsidR="003B7AE9" w:rsidRPr="00BD0415" w14:paraId="7835B98F" w14:textId="77777777" w:rsidTr="0044349E">
              <w:tc>
                <w:tcPr>
                  <w:tcW w:w="2403" w:type="dxa"/>
                  <w:vMerge/>
                  <w:tcBorders>
                    <w:top w:val="single" w:sz="6" w:space="0" w:color="000000"/>
                    <w:left w:val="single" w:sz="6" w:space="0" w:color="000000"/>
                    <w:bottom w:val="nil"/>
                    <w:right w:val="single" w:sz="6" w:space="0" w:color="000000"/>
                  </w:tcBorders>
                  <w:shd w:val="clear" w:color="auto" w:fill="FFFFFF"/>
                  <w:vAlign w:val="center"/>
                  <w:hideMark/>
                </w:tcPr>
                <w:p w14:paraId="67972C07" w14:textId="77777777" w:rsidR="003B7AE9" w:rsidRPr="00BD0415" w:rsidRDefault="003B7AE9" w:rsidP="003B7AE9">
                  <w:pPr>
                    <w:spacing w:after="300" w:line="240" w:lineRule="auto"/>
                    <w:rPr>
                      <w:rFonts w:ascii="inherit" w:eastAsia="Times New Roman" w:hAnsi="inherit" w:cs="Times New Roman"/>
                      <w:lang w:eastAsia="en-GB"/>
                    </w:rPr>
                  </w:pPr>
                </w:p>
              </w:tc>
              <w:tc>
                <w:tcPr>
                  <w:tcW w:w="230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80EEE5"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48,5 Hz-49,0 Hz</w:t>
                  </w:r>
                </w:p>
              </w:tc>
              <w:tc>
                <w:tcPr>
                  <w:tcW w:w="412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59A5AD"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To be specified by each TSO, but not less than the period for 47,5 Hz-48,5 Hz</w:t>
                  </w:r>
                </w:p>
              </w:tc>
            </w:tr>
            <w:tr w:rsidR="003B7AE9" w:rsidRPr="00BD0415" w14:paraId="43128780" w14:textId="77777777" w:rsidTr="0044349E">
              <w:tc>
                <w:tcPr>
                  <w:tcW w:w="2403" w:type="dxa"/>
                  <w:vMerge/>
                  <w:tcBorders>
                    <w:top w:val="single" w:sz="6" w:space="0" w:color="000000"/>
                    <w:left w:val="single" w:sz="6" w:space="0" w:color="000000"/>
                    <w:bottom w:val="nil"/>
                    <w:right w:val="single" w:sz="6" w:space="0" w:color="000000"/>
                  </w:tcBorders>
                  <w:shd w:val="clear" w:color="auto" w:fill="FFFFFF"/>
                  <w:vAlign w:val="center"/>
                  <w:hideMark/>
                </w:tcPr>
                <w:p w14:paraId="401C8960" w14:textId="77777777" w:rsidR="003B7AE9" w:rsidRPr="00BD0415" w:rsidRDefault="003B7AE9" w:rsidP="003B7AE9">
                  <w:pPr>
                    <w:spacing w:after="300" w:line="240" w:lineRule="auto"/>
                    <w:rPr>
                      <w:rFonts w:ascii="inherit" w:eastAsia="Times New Roman" w:hAnsi="inherit" w:cs="Times New Roman"/>
                      <w:lang w:eastAsia="en-GB"/>
                    </w:rPr>
                  </w:pPr>
                </w:p>
              </w:tc>
              <w:tc>
                <w:tcPr>
                  <w:tcW w:w="230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CF0D68"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49,0 Hz-51,0 Hz</w:t>
                  </w:r>
                </w:p>
              </w:tc>
              <w:tc>
                <w:tcPr>
                  <w:tcW w:w="412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4206FB"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Unlimited</w:t>
                  </w:r>
                </w:p>
              </w:tc>
            </w:tr>
            <w:tr w:rsidR="003B7AE9" w:rsidRPr="00BD0415" w14:paraId="6326FB36" w14:textId="77777777" w:rsidTr="0044349E">
              <w:tc>
                <w:tcPr>
                  <w:tcW w:w="2403" w:type="dxa"/>
                  <w:vMerge/>
                  <w:tcBorders>
                    <w:top w:val="single" w:sz="6" w:space="0" w:color="000000"/>
                    <w:left w:val="single" w:sz="6" w:space="0" w:color="000000"/>
                    <w:bottom w:val="nil"/>
                    <w:right w:val="single" w:sz="6" w:space="0" w:color="000000"/>
                  </w:tcBorders>
                  <w:shd w:val="clear" w:color="auto" w:fill="FFFFFF"/>
                  <w:vAlign w:val="center"/>
                  <w:hideMark/>
                </w:tcPr>
                <w:p w14:paraId="38E51BCF" w14:textId="77777777" w:rsidR="003B7AE9" w:rsidRPr="00BD0415" w:rsidRDefault="003B7AE9" w:rsidP="003B7AE9">
                  <w:pPr>
                    <w:spacing w:after="300" w:line="240" w:lineRule="auto"/>
                    <w:rPr>
                      <w:rFonts w:ascii="inherit" w:eastAsia="Times New Roman" w:hAnsi="inherit" w:cs="Times New Roman"/>
                      <w:lang w:eastAsia="en-GB"/>
                    </w:rPr>
                  </w:pPr>
                </w:p>
              </w:tc>
              <w:tc>
                <w:tcPr>
                  <w:tcW w:w="230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6893AA"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51,0 Hz-51,5 Hz</w:t>
                  </w:r>
                </w:p>
              </w:tc>
              <w:tc>
                <w:tcPr>
                  <w:tcW w:w="412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F5B4D3"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30 minutes</w:t>
                  </w:r>
                </w:p>
              </w:tc>
            </w:tr>
            <w:tr w:rsidR="003F71B1" w:rsidRPr="00BD0415" w14:paraId="3F805B94" w14:textId="77777777" w:rsidTr="0044349E">
              <w:trPr>
                <w:gridAfter w:val="2"/>
                <w:wAfter w:w="6429" w:type="dxa"/>
              </w:trPr>
              <w:tc>
                <w:tcPr>
                  <w:tcW w:w="2403" w:type="dxa"/>
                  <w:tcBorders>
                    <w:top w:val="nil"/>
                    <w:left w:val="single" w:sz="6" w:space="0" w:color="000000"/>
                    <w:bottom w:val="single" w:sz="6" w:space="0" w:color="000000"/>
                    <w:right w:val="single" w:sz="6" w:space="0" w:color="000000"/>
                  </w:tcBorders>
                  <w:shd w:val="clear" w:color="auto" w:fill="FFFFFF"/>
                  <w:vAlign w:val="center"/>
                </w:tcPr>
                <w:p w14:paraId="29C078FB" w14:textId="77777777" w:rsidR="003F71B1" w:rsidRPr="00BD0415" w:rsidRDefault="003F71B1" w:rsidP="00CA0669">
                  <w:pPr>
                    <w:spacing w:after="300" w:line="240" w:lineRule="auto"/>
                    <w:rPr>
                      <w:rFonts w:ascii="inherit" w:eastAsia="Times New Roman" w:hAnsi="inherit" w:cs="Times New Roman"/>
                      <w:lang w:eastAsia="en-GB"/>
                    </w:rPr>
                  </w:pPr>
                </w:p>
              </w:tc>
            </w:tr>
            <w:tr w:rsidR="00CA0669" w:rsidRPr="00BD0415" w14:paraId="756A4121" w14:textId="77777777" w:rsidTr="0044349E">
              <w:tc>
                <w:tcPr>
                  <w:tcW w:w="2403" w:type="dxa"/>
                  <w:vMerge w:val="restart"/>
                  <w:tcBorders>
                    <w:top w:val="single" w:sz="6" w:space="0" w:color="000000"/>
                    <w:left w:val="single" w:sz="6" w:space="0" w:color="000000"/>
                    <w:bottom w:val="nil"/>
                    <w:right w:val="single" w:sz="6" w:space="0" w:color="000000"/>
                  </w:tcBorders>
                  <w:shd w:val="clear" w:color="auto" w:fill="FFFFFF"/>
                  <w:tcMar>
                    <w:top w:w="120" w:type="dxa"/>
                    <w:left w:w="120" w:type="dxa"/>
                    <w:bottom w:w="120" w:type="dxa"/>
                    <w:right w:w="120" w:type="dxa"/>
                  </w:tcMar>
                  <w:hideMark/>
                </w:tcPr>
                <w:p w14:paraId="69802A7F" w14:textId="77777777" w:rsidR="00CA0669" w:rsidRPr="00BD0415" w:rsidRDefault="00CA0669" w:rsidP="00CA066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Nordic</w:t>
                  </w:r>
                </w:p>
              </w:tc>
              <w:tc>
                <w:tcPr>
                  <w:tcW w:w="230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EB28D8" w14:textId="77777777" w:rsidR="00CA0669" w:rsidRPr="00BD0415" w:rsidRDefault="00CA0669" w:rsidP="00CA066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47,5 Hz-48,5 Hz</w:t>
                  </w:r>
                </w:p>
              </w:tc>
              <w:tc>
                <w:tcPr>
                  <w:tcW w:w="412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AD715" w14:textId="77777777" w:rsidR="00CA0669" w:rsidRPr="00BD0415" w:rsidRDefault="00CA0669" w:rsidP="00CA066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30 minutes</w:t>
                  </w:r>
                </w:p>
              </w:tc>
            </w:tr>
            <w:tr w:rsidR="00CA0669" w:rsidRPr="00BD0415" w14:paraId="455F0729" w14:textId="77777777" w:rsidTr="0044349E">
              <w:tc>
                <w:tcPr>
                  <w:tcW w:w="2403" w:type="dxa"/>
                  <w:vMerge/>
                  <w:tcBorders>
                    <w:top w:val="single" w:sz="6" w:space="0" w:color="000000"/>
                    <w:left w:val="single" w:sz="6" w:space="0" w:color="000000"/>
                    <w:bottom w:val="nil"/>
                    <w:right w:val="single" w:sz="6" w:space="0" w:color="000000"/>
                  </w:tcBorders>
                  <w:shd w:val="clear" w:color="auto" w:fill="FFFFFF"/>
                  <w:vAlign w:val="center"/>
                  <w:hideMark/>
                </w:tcPr>
                <w:p w14:paraId="08517C9D" w14:textId="77777777" w:rsidR="00CA0669" w:rsidRPr="00BD0415" w:rsidRDefault="00CA0669" w:rsidP="00CA0669">
                  <w:pPr>
                    <w:spacing w:after="300" w:line="240" w:lineRule="auto"/>
                    <w:rPr>
                      <w:rFonts w:ascii="inherit" w:eastAsia="Times New Roman" w:hAnsi="inherit" w:cs="Times New Roman"/>
                      <w:lang w:eastAsia="en-GB"/>
                    </w:rPr>
                  </w:pPr>
                </w:p>
              </w:tc>
              <w:tc>
                <w:tcPr>
                  <w:tcW w:w="230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263C9F" w14:textId="77777777" w:rsidR="00CA0669" w:rsidRPr="00BD0415" w:rsidRDefault="00CA0669" w:rsidP="00CA066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48,5 Hz-49,0 Hz</w:t>
                  </w:r>
                </w:p>
              </w:tc>
              <w:tc>
                <w:tcPr>
                  <w:tcW w:w="412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F07256" w14:textId="77777777" w:rsidR="00CA0669" w:rsidRPr="00BD0415" w:rsidRDefault="00CA0669" w:rsidP="00CA066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To be specified by each TSO, but not less than 30 minutes</w:t>
                  </w:r>
                </w:p>
              </w:tc>
            </w:tr>
            <w:tr w:rsidR="00CA0669" w:rsidRPr="00BD0415" w14:paraId="693646A6" w14:textId="77777777" w:rsidTr="0044349E">
              <w:tc>
                <w:tcPr>
                  <w:tcW w:w="2403" w:type="dxa"/>
                  <w:vMerge/>
                  <w:tcBorders>
                    <w:top w:val="single" w:sz="6" w:space="0" w:color="000000"/>
                    <w:left w:val="single" w:sz="6" w:space="0" w:color="000000"/>
                    <w:bottom w:val="nil"/>
                    <w:right w:val="single" w:sz="6" w:space="0" w:color="000000"/>
                  </w:tcBorders>
                  <w:shd w:val="clear" w:color="auto" w:fill="FFFFFF"/>
                  <w:vAlign w:val="center"/>
                  <w:hideMark/>
                </w:tcPr>
                <w:p w14:paraId="69A29964" w14:textId="77777777" w:rsidR="00CA0669" w:rsidRPr="00BD0415" w:rsidRDefault="00CA0669" w:rsidP="00CA0669">
                  <w:pPr>
                    <w:spacing w:after="300" w:line="240" w:lineRule="auto"/>
                    <w:rPr>
                      <w:rFonts w:ascii="inherit" w:eastAsia="Times New Roman" w:hAnsi="inherit" w:cs="Times New Roman"/>
                      <w:lang w:eastAsia="en-GB"/>
                    </w:rPr>
                  </w:pPr>
                </w:p>
              </w:tc>
              <w:tc>
                <w:tcPr>
                  <w:tcW w:w="230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387F1" w14:textId="77777777" w:rsidR="00CA0669" w:rsidRPr="00BD0415" w:rsidRDefault="00CA0669" w:rsidP="00CA066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49,0 Hz-51,0 Hz</w:t>
                  </w:r>
                </w:p>
              </w:tc>
              <w:tc>
                <w:tcPr>
                  <w:tcW w:w="412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E2F0A2" w14:textId="77777777" w:rsidR="00CA0669" w:rsidRPr="00BD0415" w:rsidRDefault="00CA0669" w:rsidP="00CA066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Unlimited</w:t>
                  </w:r>
                </w:p>
              </w:tc>
            </w:tr>
            <w:tr w:rsidR="00CA0669" w:rsidRPr="00BD0415" w14:paraId="6E92AAE7" w14:textId="77777777" w:rsidTr="0044349E">
              <w:tc>
                <w:tcPr>
                  <w:tcW w:w="2403" w:type="dxa"/>
                  <w:vMerge/>
                  <w:tcBorders>
                    <w:top w:val="single" w:sz="6" w:space="0" w:color="000000"/>
                    <w:left w:val="single" w:sz="6" w:space="0" w:color="000000"/>
                    <w:bottom w:val="nil"/>
                    <w:right w:val="single" w:sz="6" w:space="0" w:color="000000"/>
                  </w:tcBorders>
                  <w:shd w:val="clear" w:color="auto" w:fill="FFFFFF"/>
                  <w:vAlign w:val="center"/>
                  <w:hideMark/>
                </w:tcPr>
                <w:p w14:paraId="6241394D" w14:textId="77777777" w:rsidR="00CA0669" w:rsidRPr="00BD0415" w:rsidRDefault="00CA0669" w:rsidP="00CA0669">
                  <w:pPr>
                    <w:spacing w:after="300" w:line="240" w:lineRule="auto"/>
                    <w:rPr>
                      <w:rFonts w:ascii="inherit" w:eastAsia="Times New Roman" w:hAnsi="inherit" w:cs="Times New Roman"/>
                      <w:lang w:eastAsia="en-GB"/>
                    </w:rPr>
                  </w:pPr>
                </w:p>
              </w:tc>
              <w:tc>
                <w:tcPr>
                  <w:tcW w:w="230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0277F" w14:textId="77777777" w:rsidR="00CA0669" w:rsidRPr="00BD0415" w:rsidRDefault="00CA0669" w:rsidP="00CA066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51,0 Hz-51,5 Hz</w:t>
                  </w:r>
                </w:p>
              </w:tc>
              <w:tc>
                <w:tcPr>
                  <w:tcW w:w="412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381BE2" w14:textId="77777777" w:rsidR="00CA0669" w:rsidRPr="00BD0415" w:rsidRDefault="00CA0669" w:rsidP="00CA066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30 minutes</w:t>
                  </w:r>
                </w:p>
              </w:tc>
            </w:tr>
            <w:tr w:rsidR="00CA0669" w:rsidRPr="00BD0415" w14:paraId="13001581" w14:textId="77777777" w:rsidTr="0044349E">
              <w:tc>
                <w:tcPr>
                  <w:tcW w:w="2403" w:type="dxa"/>
                  <w:vMerge w:val="restart"/>
                  <w:tcBorders>
                    <w:top w:val="single" w:sz="6" w:space="0" w:color="000000"/>
                    <w:left w:val="single" w:sz="6" w:space="0" w:color="000000"/>
                    <w:bottom w:val="nil"/>
                    <w:right w:val="single" w:sz="6" w:space="0" w:color="000000"/>
                  </w:tcBorders>
                  <w:shd w:val="clear" w:color="auto" w:fill="FFFFFF"/>
                  <w:tcMar>
                    <w:top w:w="120" w:type="dxa"/>
                    <w:left w:w="120" w:type="dxa"/>
                    <w:bottom w:w="120" w:type="dxa"/>
                    <w:right w:w="120" w:type="dxa"/>
                  </w:tcMar>
                  <w:hideMark/>
                </w:tcPr>
                <w:p w14:paraId="0BB35F26" w14:textId="650F56CD" w:rsidR="00CA0669" w:rsidRPr="00BD0415" w:rsidRDefault="00CA0669" w:rsidP="0098135E">
                  <w:pPr>
                    <w:spacing w:before="60" w:after="60" w:line="240" w:lineRule="auto"/>
                    <w:rPr>
                      <w:rFonts w:ascii="inherit" w:eastAsia="Times New Roman" w:hAnsi="inherit" w:cs="Times New Roman"/>
                      <w:lang w:eastAsia="en-GB"/>
                    </w:rPr>
                  </w:pPr>
                </w:p>
              </w:tc>
              <w:tc>
                <w:tcPr>
                  <w:tcW w:w="230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B55F8C3" w14:textId="1881D662" w:rsidR="00CA0669" w:rsidRPr="00BD0415" w:rsidRDefault="00CA0669" w:rsidP="00CA0669">
                  <w:pPr>
                    <w:spacing w:before="60" w:after="60" w:line="240" w:lineRule="auto"/>
                    <w:rPr>
                      <w:rFonts w:ascii="inherit" w:eastAsia="Times New Roman" w:hAnsi="inherit" w:cs="Times New Roman"/>
                      <w:lang w:eastAsia="en-GB"/>
                    </w:rPr>
                  </w:pPr>
                </w:p>
              </w:tc>
              <w:tc>
                <w:tcPr>
                  <w:tcW w:w="412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C354761" w14:textId="480A3442" w:rsidR="00CA0669" w:rsidRPr="00BD0415" w:rsidRDefault="00CA0669" w:rsidP="00CA0669">
                  <w:pPr>
                    <w:spacing w:before="60" w:after="60" w:line="240" w:lineRule="auto"/>
                    <w:rPr>
                      <w:rFonts w:ascii="inherit" w:eastAsia="Times New Roman" w:hAnsi="inherit" w:cs="Times New Roman"/>
                      <w:lang w:eastAsia="en-GB"/>
                    </w:rPr>
                  </w:pPr>
                </w:p>
              </w:tc>
            </w:tr>
            <w:tr w:rsidR="00CA0669" w:rsidRPr="00BD0415" w14:paraId="647007FE" w14:textId="77777777" w:rsidTr="0044349E">
              <w:tc>
                <w:tcPr>
                  <w:tcW w:w="2403" w:type="dxa"/>
                  <w:vMerge/>
                  <w:tcBorders>
                    <w:top w:val="single" w:sz="6" w:space="0" w:color="000000"/>
                    <w:left w:val="single" w:sz="6" w:space="0" w:color="000000"/>
                    <w:bottom w:val="nil"/>
                    <w:right w:val="single" w:sz="6" w:space="0" w:color="000000"/>
                  </w:tcBorders>
                  <w:shd w:val="clear" w:color="auto" w:fill="FFFFFF"/>
                  <w:vAlign w:val="center"/>
                  <w:hideMark/>
                </w:tcPr>
                <w:p w14:paraId="0545B15C" w14:textId="77777777" w:rsidR="00CA0669" w:rsidRPr="00BD0415" w:rsidRDefault="00CA0669" w:rsidP="00CA0669">
                  <w:pPr>
                    <w:spacing w:after="300" w:line="240" w:lineRule="auto"/>
                    <w:rPr>
                      <w:rFonts w:ascii="inherit" w:eastAsia="Times New Roman" w:hAnsi="inherit" w:cs="Times New Roman"/>
                      <w:lang w:eastAsia="en-GB"/>
                    </w:rPr>
                  </w:pPr>
                </w:p>
              </w:tc>
              <w:tc>
                <w:tcPr>
                  <w:tcW w:w="230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DB1D270" w14:textId="4A83ACD4" w:rsidR="00CA0669" w:rsidRPr="00BD0415" w:rsidRDefault="00CA0669" w:rsidP="00CA0669">
                  <w:pPr>
                    <w:spacing w:before="60" w:after="60" w:line="240" w:lineRule="auto"/>
                    <w:rPr>
                      <w:rFonts w:ascii="inherit" w:eastAsia="Times New Roman" w:hAnsi="inherit" w:cs="Times New Roman"/>
                      <w:lang w:eastAsia="en-GB"/>
                    </w:rPr>
                  </w:pPr>
                </w:p>
              </w:tc>
              <w:tc>
                <w:tcPr>
                  <w:tcW w:w="412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9E2FF7D" w14:textId="388A2D96" w:rsidR="00CA0669" w:rsidRPr="00BD0415" w:rsidRDefault="00CA0669" w:rsidP="00CA0669">
                  <w:pPr>
                    <w:spacing w:before="60" w:after="60" w:line="240" w:lineRule="auto"/>
                    <w:rPr>
                      <w:rFonts w:ascii="inherit" w:eastAsia="Times New Roman" w:hAnsi="inherit" w:cs="Times New Roman"/>
                      <w:lang w:eastAsia="en-GB"/>
                    </w:rPr>
                  </w:pPr>
                </w:p>
              </w:tc>
            </w:tr>
            <w:tr w:rsidR="00CA0669" w:rsidRPr="00BD0415" w14:paraId="41F63151" w14:textId="77777777" w:rsidTr="0044349E">
              <w:tc>
                <w:tcPr>
                  <w:tcW w:w="2403" w:type="dxa"/>
                  <w:vMerge/>
                  <w:tcBorders>
                    <w:top w:val="single" w:sz="6" w:space="0" w:color="000000"/>
                    <w:left w:val="single" w:sz="6" w:space="0" w:color="000000"/>
                    <w:bottom w:val="nil"/>
                    <w:right w:val="single" w:sz="6" w:space="0" w:color="000000"/>
                  </w:tcBorders>
                  <w:shd w:val="clear" w:color="auto" w:fill="FFFFFF"/>
                  <w:vAlign w:val="center"/>
                  <w:hideMark/>
                </w:tcPr>
                <w:p w14:paraId="38EF9435" w14:textId="77777777" w:rsidR="00CA0669" w:rsidRPr="00BD0415" w:rsidRDefault="00CA0669" w:rsidP="00CA0669">
                  <w:pPr>
                    <w:spacing w:after="300" w:line="240" w:lineRule="auto"/>
                    <w:rPr>
                      <w:rFonts w:ascii="inherit" w:eastAsia="Times New Roman" w:hAnsi="inherit" w:cs="Times New Roman"/>
                      <w:lang w:eastAsia="en-GB"/>
                    </w:rPr>
                  </w:pPr>
                </w:p>
              </w:tc>
              <w:tc>
                <w:tcPr>
                  <w:tcW w:w="230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A159589" w14:textId="2803B4E7" w:rsidR="00CA0669" w:rsidRPr="00BD0415" w:rsidRDefault="00CA0669" w:rsidP="00CA0669">
                  <w:pPr>
                    <w:spacing w:before="60" w:after="60" w:line="240" w:lineRule="auto"/>
                    <w:rPr>
                      <w:rFonts w:ascii="inherit" w:eastAsia="Times New Roman" w:hAnsi="inherit" w:cs="Times New Roman"/>
                      <w:lang w:eastAsia="en-GB"/>
                    </w:rPr>
                  </w:pPr>
                </w:p>
              </w:tc>
              <w:tc>
                <w:tcPr>
                  <w:tcW w:w="412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9169246" w14:textId="313FBA7D" w:rsidR="00CA0669" w:rsidRPr="00BD0415" w:rsidRDefault="00CA0669" w:rsidP="00CA0669">
                  <w:pPr>
                    <w:spacing w:before="60" w:after="60" w:line="240" w:lineRule="auto"/>
                    <w:rPr>
                      <w:rFonts w:ascii="inherit" w:eastAsia="Times New Roman" w:hAnsi="inherit" w:cs="Times New Roman"/>
                      <w:lang w:eastAsia="en-GB"/>
                    </w:rPr>
                  </w:pPr>
                </w:p>
              </w:tc>
            </w:tr>
            <w:tr w:rsidR="00CA0669" w:rsidRPr="00BD0415" w14:paraId="4CA20EDF" w14:textId="77777777" w:rsidTr="0044349E">
              <w:tc>
                <w:tcPr>
                  <w:tcW w:w="2403" w:type="dxa"/>
                  <w:vMerge/>
                  <w:tcBorders>
                    <w:top w:val="single" w:sz="6" w:space="0" w:color="000000"/>
                    <w:left w:val="single" w:sz="6" w:space="0" w:color="000000"/>
                    <w:bottom w:val="nil"/>
                    <w:right w:val="single" w:sz="6" w:space="0" w:color="000000"/>
                  </w:tcBorders>
                  <w:shd w:val="clear" w:color="auto" w:fill="FFFFFF"/>
                  <w:vAlign w:val="center"/>
                  <w:hideMark/>
                </w:tcPr>
                <w:p w14:paraId="1CCEB882" w14:textId="77777777" w:rsidR="00CA0669" w:rsidRPr="00BD0415" w:rsidRDefault="00CA0669" w:rsidP="00CA0669">
                  <w:pPr>
                    <w:spacing w:after="300" w:line="240" w:lineRule="auto"/>
                    <w:rPr>
                      <w:rFonts w:ascii="inherit" w:eastAsia="Times New Roman" w:hAnsi="inherit" w:cs="Times New Roman"/>
                      <w:lang w:eastAsia="en-GB"/>
                    </w:rPr>
                  </w:pPr>
                </w:p>
              </w:tc>
              <w:tc>
                <w:tcPr>
                  <w:tcW w:w="230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1892307" w14:textId="74E22C91" w:rsidR="00CA0669" w:rsidRPr="00BD0415" w:rsidRDefault="00CA0669" w:rsidP="00CA0669">
                  <w:pPr>
                    <w:spacing w:before="60" w:after="60" w:line="240" w:lineRule="auto"/>
                    <w:rPr>
                      <w:rFonts w:ascii="inherit" w:eastAsia="Times New Roman" w:hAnsi="inherit" w:cs="Times New Roman"/>
                      <w:lang w:eastAsia="en-GB"/>
                    </w:rPr>
                  </w:pPr>
                </w:p>
              </w:tc>
              <w:tc>
                <w:tcPr>
                  <w:tcW w:w="412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511882D" w14:textId="23D4AABE" w:rsidR="00CA0669" w:rsidRPr="00BD0415" w:rsidRDefault="00CA0669" w:rsidP="00CA0669">
                  <w:pPr>
                    <w:spacing w:before="60" w:after="60" w:line="240" w:lineRule="auto"/>
                    <w:rPr>
                      <w:rFonts w:ascii="inherit" w:eastAsia="Times New Roman" w:hAnsi="inherit" w:cs="Times New Roman"/>
                      <w:lang w:eastAsia="en-GB"/>
                    </w:rPr>
                  </w:pPr>
                </w:p>
              </w:tc>
            </w:tr>
            <w:tr w:rsidR="00CA0669" w:rsidRPr="00BD0415" w14:paraId="0FCEB899" w14:textId="77777777" w:rsidTr="0044349E">
              <w:tc>
                <w:tcPr>
                  <w:tcW w:w="2403" w:type="dxa"/>
                  <w:vMerge/>
                  <w:tcBorders>
                    <w:top w:val="single" w:sz="6" w:space="0" w:color="000000"/>
                    <w:left w:val="single" w:sz="6" w:space="0" w:color="000000"/>
                    <w:bottom w:val="nil"/>
                    <w:right w:val="single" w:sz="6" w:space="0" w:color="000000"/>
                  </w:tcBorders>
                  <w:shd w:val="clear" w:color="auto" w:fill="FFFFFF"/>
                  <w:vAlign w:val="center"/>
                  <w:hideMark/>
                </w:tcPr>
                <w:p w14:paraId="002169C4" w14:textId="77777777" w:rsidR="00CA0669" w:rsidRPr="00BD0415" w:rsidRDefault="00CA0669" w:rsidP="00CA0669">
                  <w:pPr>
                    <w:spacing w:after="300" w:line="240" w:lineRule="auto"/>
                    <w:rPr>
                      <w:rFonts w:ascii="inherit" w:eastAsia="Times New Roman" w:hAnsi="inherit" w:cs="Times New Roman"/>
                      <w:lang w:eastAsia="en-GB"/>
                    </w:rPr>
                  </w:pPr>
                </w:p>
              </w:tc>
              <w:tc>
                <w:tcPr>
                  <w:tcW w:w="230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CE33522" w14:textId="30A6FC70" w:rsidR="00CA0669" w:rsidRPr="00BD0415" w:rsidRDefault="00CA0669" w:rsidP="00CA0669">
                  <w:pPr>
                    <w:spacing w:before="60" w:after="60" w:line="240" w:lineRule="auto"/>
                    <w:rPr>
                      <w:rFonts w:ascii="inherit" w:eastAsia="Times New Roman" w:hAnsi="inherit" w:cs="Times New Roman"/>
                      <w:lang w:eastAsia="en-GB"/>
                    </w:rPr>
                  </w:pPr>
                </w:p>
              </w:tc>
              <w:tc>
                <w:tcPr>
                  <w:tcW w:w="412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37A2448" w14:textId="112F1E1F" w:rsidR="00CA0669" w:rsidRPr="00BD0415" w:rsidRDefault="00CA0669" w:rsidP="00CA0669">
                  <w:pPr>
                    <w:spacing w:before="60" w:after="60" w:line="240" w:lineRule="auto"/>
                    <w:rPr>
                      <w:rFonts w:ascii="inherit" w:eastAsia="Times New Roman" w:hAnsi="inherit" w:cs="Times New Roman"/>
                      <w:lang w:eastAsia="en-GB"/>
                    </w:rPr>
                  </w:pPr>
                </w:p>
              </w:tc>
            </w:tr>
            <w:tr w:rsidR="00CA0669" w:rsidRPr="00BD0415" w14:paraId="5086D9D5" w14:textId="77777777" w:rsidTr="0099513D">
              <w:tc>
                <w:tcPr>
                  <w:tcW w:w="2403" w:type="dxa"/>
                  <w:vMerge/>
                  <w:tcBorders>
                    <w:top w:val="single" w:sz="6" w:space="0" w:color="000000"/>
                    <w:left w:val="single" w:sz="6" w:space="0" w:color="000000"/>
                    <w:bottom w:val="nil"/>
                    <w:right w:val="single" w:sz="6" w:space="0" w:color="000000"/>
                  </w:tcBorders>
                  <w:shd w:val="clear" w:color="auto" w:fill="FFFFFF"/>
                  <w:vAlign w:val="center"/>
                  <w:hideMark/>
                </w:tcPr>
                <w:p w14:paraId="088C8247" w14:textId="77777777" w:rsidR="00CA0669" w:rsidRPr="00BD0415" w:rsidRDefault="00CA0669" w:rsidP="00CA0669">
                  <w:pPr>
                    <w:spacing w:after="300" w:line="240" w:lineRule="auto"/>
                    <w:rPr>
                      <w:rFonts w:ascii="inherit" w:eastAsia="Times New Roman" w:hAnsi="inherit" w:cs="Times New Roman"/>
                      <w:lang w:eastAsia="en-GB"/>
                    </w:rPr>
                  </w:pPr>
                </w:p>
              </w:tc>
              <w:tc>
                <w:tcPr>
                  <w:tcW w:w="230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16E9638" w14:textId="57A33F09" w:rsidR="00CA0669" w:rsidRPr="00BD0415" w:rsidRDefault="00CA0669" w:rsidP="00CA0669">
                  <w:pPr>
                    <w:spacing w:before="60" w:after="60" w:line="240" w:lineRule="auto"/>
                    <w:rPr>
                      <w:rFonts w:ascii="inherit" w:eastAsia="Times New Roman" w:hAnsi="inherit" w:cs="Times New Roman"/>
                      <w:lang w:eastAsia="en-GB"/>
                    </w:rPr>
                  </w:pPr>
                </w:p>
              </w:tc>
              <w:tc>
                <w:tcPr>
                  <w:tcW w:w="412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A858D34" w14:textId="2CB629D1" w:rsidR="00CA0669" w:rsidRPr="00BD0415" w:rsidRDefault="00CA0669" w:rsidP="00CA0669">
                  <w:pPr>
                    <w:spacing w:before="60" w:after="60" w:line="240" w:lineRule="auto"/>
                    <w:rPr>
                      <w:rFonts w:ascii="inherit" w:eastAsia="Times New Roman" w:hAnsi="inherit" w:cs="Times New Roman"/>
                      <w:lang w:eastAsia="en-GB"/>
                    </w:rPr>
                  </w:pPr>
                </w:p>
              </w:tc>
            </w:tr>
            <w:tr w:rsidR="003F71B1" w:rsidRPr="00BD0415" w14:paraId="1C6DEBD2" w14:textId="77777777" w:rsidTr="0044349E">
              <w:trPr>
                <w:gridAfter w:val="2"/>
                <w:wAfter w:w="6429" w:type="dxa"/>
              </w:trPr>
              <w:tc>
                <w:tcPr>
                  <w:tcW w:w="2403" w:type="dxa"/>
                  <w:tcBorders>
                    <w:top w:val="nil"/>
                    <w:left w:val="single" w:sz="6" w:space="0" w:color="000000"/>
                    <w:bottom w:val="single" w:sz="6" w:space="0" w:color="000000"/>
                    <w:right w:val="single" w:sz="6" w:space="0" w:color="000000"/>
                  </w:tcBorders>
                  <w:shd w:val="clear" w:color="auto" w:fill="FFFFFF"/>
                  <w:vAlign w:val="center"/>
                </w:tcPr>
                <w:p w14:paraId="429F4271" w14:textId="77777777" w:rsidR="003F71B1" w:rsidRPr="00BD0415" w:rsidRDefault="003F71B1" w:rsidP="00CA0669">
                  <w:pPr>
                    <w:spacing w:after="300" w:line="240" w:lineRule="auto"/>
                    <w:rPr>
                      <w:rFonts w:ascii="inherit" w:eastAsia="Times New Roman" w:hAnsi="inherit" w:cs="Times New Roman"/>
                      <w:lang w:eastAsia="en-GB"/>
                    </w:rPr>
                  </w:pPr>
                </w:p>
              </w:tc>
            </w:tr>
            <w:tr w:rsidR="00CA0669" w:rsidRPr="00BD0415" w14:paraId="65D9D22D" w14:textId="77777777" w:rsidTr="0044349E">
              <w:tc>
                <w:tcPr>
                  <w:tcW w:w="2403"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05FA754" w14:textId="3FED5D7B" w:rsidR="00CA0669" w:rsidRPr="00BD0415" w:rsidRDefault="00CA0669" w:rsidP="00CA066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Ireland and Northern Ireland</w:t>
                  </w:r>
                </w:p>
              </w:tc>
              <w:tc>
                <w:tcPr>
                  <w:tcW w:w="2304" w:type="dxa"/>
                  <w:tcBorders>
                    <w:top w:val="single" w:sz="4" w:space="0" w:color="auto"/>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0A33162" w14:textId="5A0654BB" w:rsidR="00CA0669" w:rsidRPr="00BD0415" w:rsidRDefault="00CA0669" w:rsidP="00CA066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47,5 Hz-48,5 Hz</w:t>
                  </w:r>
                </w:p>
              </w:tc>
              <w:tc>
                <w:tcPr>
                  <w:tcW w:w="4125" w:type="dxa"/>
                  <w:tcBorders>
                    <w:top w:val="single" w:sz="4" w:space="0" w:color="auto"/>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FAA5DB6" w14:textId="077BDA76" w:rsidR="00CA0669" w:rsidRPr="00BD0415" w:rsidRDefault="00980D53" w:rsidP="00CA0669">
                  <w:pPr>
                    <w:spacing w:before="60" w:after="60" w:line="240" w:lineRule="auto"/>
                    <w:rPr>
                      <w:rFonts w:ascii="inherit" w:eastAsia="Times New Roman" w:hAnsi="inherit" w:cs="Times New Roman"/>
                      <w:lang w:eastAsia="en-GB"/>
                    </w:rPr>
                  </w:pPr>
                  <w:ins w:id="109" w:author="Author">
                    <w:r>
                      <w:rPr>
                        <w:rFonts w:ascii="inherit" w:eastAsia="Times New Roman" w:hAnsi="inherit" w:cs="Times New Roman"/>
                        <w:lang w:eastAsia="en-GB"/>
                      </w:rPr>
                      <w:t>3</w:t>
                    </w:r>
                  </w:ins>
                  <w:del w:id="110" w:author="Author">
                    <w:r w:rsidR="00CA0669" w:rsidRPr="00BD0415">
                      <w:rPr>
                        <w:rFonts w:ascii="inherit" w:eastAsia="Times New Roman" w:hAnsi="inherit" w:cs="Times New Roman"/>
                        <w:lang w:eastAsia="en-GB"/>
                      </w:rPr>
                      <w:delText>9</w:delText>
                    </w:r>
                  </w:del>
                  <w:r w:rsidR="00CA0669" w:rsidRPr="00BD0415">
                    <w:rPr>
                      <w:rFonts w:ascii="inherit" w:eastAsia="Times New Roman" w:hAnsi="inherit" w:cs="Times New Roman"/>
                      <w:lang w:eastAsia="en-GB"/>
                    </w:rPr>
                    <w:t>0 minutes</w:t>
                  </w:r>
                </w:p>
              </w:tc>
            </w:tr>
            <w:tr w:rsidR="00CA0669" w:rsidRPr="00BD0415" w14:paraId="2619316A" w14:textId="77777777" w:rsidTr="0044349E">
              <w:tc>
                <w:tcPr>
                  <w:tcW w:w="2403"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7060F7FD" w14:textId="77777777" w:rsidR="00CA0669" w:rsidRPr="00BD0415" w:rsidRDefault="00CA0669" w:rsidP="00CA0669">
                  <w:pPr>
                    <w:spacing w:after="300" w:line="240" w:lineRule="auto"/>
                    <w:rPr>
                      <w:rFonts w:ascii="inherit" w:eastAsia="Times New Roman" w:hAnsi="inherit" w:cs="Times New Roman"/>
                      <w:lang w:eastAsia="en-GB"/>
                    </w:rPr>
                  </w:pPr>
                </w:p>
              </w:tc>
              <w:tc>
                <w:tcPr>
                  <w:tcW w:w="230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316977A" w14:textId="6B381EBB" w:rsidR="00CA0669" w:rsidRPr="00BD0415" w:rsidRDefault="00CA0669" w:rsidP="00CA066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48,5 Hz-49,0 Hz</w:t>
                  </w:r>
                </w:p>
              </w:tc>
              <w:tc>
                <w:tcPr>
                  <w:tcW w:w="412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4BDF2D2" w14:textId="10280AEF" w:rsidR="00CA0669" w:rsidRPr="00BD0415" w:rsidRDefault="00CA0669" w:rsidP="00CA066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To be specified by each TSO, but not less than 90 minutes</w:t>
                  </w:r>
                </w:p>
              </w:tc>
            </w:tr>
            <w:tr w:rsidR="00CA0669" w:rsidRPr="00BD0415" w14:paraId="5AE75EDF" w14:textId="77777777" w:rsidTr="0044349E">
              <w:tc>
                <w:tcPr>
                  <w:tcW w:w="2403"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2F898228" w14:textId="77777777" w:rsidR="00CA0669" w:rsidRPr="00BD0415" w:rsidRDefault="00CA0669" w:rsidP="00CA0669">
                  <w:pPr>
                    <w:spacing w:after="300" w:line="240" w:lineRule="auto"/>
                    <w:rPr>
                      <w:rFonts w:ascii="inherit" w:eastAsia="Times New Roman" w:hAnsi="inherit" w:cs="Times New Roman"/>
                      <w:lang w:eastAsia="en-GB"/>
                    </w:rPr>
                  </w:pPr>
                </w:p>
              </w:tc>
              <w:tc>
                <w:tcPr>
                  <w:tcW w:w="230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952F96B" w14:textId="0BDCB174" w:rsidR="00CA0669" w:rsidRPr="00BD0415" w:rsidRDefault="00CA0669" w:rsidP="00CA066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49,0 Hz-51,0 Hz</w:t>
                  </w:r>
                </w:p>
              </w:tc>
              <w:tc>
                <w:tcPr>
                  <w:tcW w:w="412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F376341" w14:textId="62FFD6B4" w:rsidR="00CA0669" w:rsidRPr="00BD0415" w:rsidRDefault="00CA0669" w:rsidP="00CA066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Unlimited</w:t>
                  </w:r>
                </w:p>
              </w:tc>
            </w:tr>
            <w:tr w:rsidR="00CA0669" w:rsidRPr="00BD0415" w14:paraId="793FCFD4" w14:textId="77777777" w:rsidTr="0044349E">
              <w:tc>
                <w:tcPr>
                  <w:tcW w:w="2403"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792F7BEE" w14:textId="77777777" w:rsidR="00CA0669" w:rsidRPr="00BD0415" w:rsidRDefault="00CA0669" w:rsidP="00CA0669">
                  <w:pPr>
                    <w:spacing w:after="300" w:line="240" w:lineRule="auto"/>
                    <w:rPr>
                      <w:rFonts w:ascii="inherit" w:eastAsia="Times New Roman" w:hAnsi="inherit" w:cs="Times New Roman"/>
                      <w:lang w:eastAsia="en-GB"/>
                    </w:rPr>
                  </w:pPr>
                </w:p>
              </w:tc>
              <w:tc>
                <w:tcPr>
                  <w:tcW w:w="230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DB26162" w14:textId="3986002F" w:rsidR="00CA0669" w:rsidRPr="00BD0415" w:rsidRDefault="00CA0669" w:rsidP="00CA066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51,0 Hz-51,5 Hz</w:t>
                  </w:r>
                </w:p>
              </w:tc>
              <w:tc>
                <w:tcPr>
                  <w:tcW w:w="412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F4EB343" w14:textId="62EA54FF" w:rsidR="00CA0669" w:rsidRPr="00BD0415" w:rsidRDefault="00980D53" w:rsidP="00CA0669">
                  <w:pPr>
                    <w:spacing w:before="60" w:after="60" w:line="240" w:lineRule="auto"/>
                    <w:rPr>
                      <w:rFonts w:ascii="inherit" w:eastAsia="Times New Roman" w:hAnsi="inherit" w:cs="Times New Roman"/>
                      <w:lang w:eastAsia="en-GB"/>
                    </w:rPr>
                  </w:pPr>
                  <w:ins w:id="111" w:author="Author">
                    <w:r>
                      <w:rPr>
                        <w:rFonts w:ascii="inherit" w:eastAsia="Times New Roman" w:hAnsi="inherit" w:cs="Times New Roman"/>
                        <w:lang w:eastAsia="en-GB"/>
                      </w:rPr>
                      <w:t>3</w:t>
                    </w:r>
                  </w:ins>
                  <w:del w:id="112" w:author="Author">
                    <w:r w:rsidR="00CA0669" w:rsidRPr="00BD0415">
                      <w:rPr>
                        <w:rFonts w:ascii="inherit" w:eastAsia="Times New Roman" w:hAnsi="inherit" w:cs="Times New Roman"/>
                        <w:lang w:eastAsia="en-GB"/>
                      </w:rPr>
                      <w:delText>9</w:delText>
                    </w:r>
                  </w:del>
                  <w:r w:rsidR="00CA0669" w:rsidRPr="00BD0415">
                    <w:rPr>
                      <w:rFonts w:ascii="inherit" w:eastAsia="Times New Roman" w:hAnsi="inherit" w:cs="Times New Roman"/>
                      <w:lang w:eastAsia="en-GB"/>
                    </w:rPr>
                    <w:t>0 minutes</w:t>
                  </w:r>
                </w:p>
              </w:tc>
            </w:tr>
            <w:tr w:rsidR="00CA0669" w:rsidRPr="00BD0415" w14:paraId="1CD62976" w14:textId="77777777" w:rsidTr="0044349E">
              <w:tc>
                <w:tcPr>
                  <w:tcW w:w="2403" w:type="dxa"/>
                  <w:vMerge w:val="restart"/>
                  <w:tcBorders>
                    <w:top w:val="single" w:sz="6" w:space="0" w:color="000000"/>
                    <w:left w:val="single" w:sz="6" w:space="0" w:color="000000"/>
                    <w:bottom w:val="nil"/>
                    <w:right w:val="single" w:sz="6" w:space="0" w:color="000000"/>
                  </w:tcBorders>
                  <w:shd w:val="clear" w:color="auto" w:fill="FFFFFF"/>
                  <w:tcMar>
                    <w:top w:w="120" w:type="dxa"/>
                    <w:left w:w="120" w:type="dxa"/>
                    <w:bottom w:w="120" w:type="dxa"/>
                    <w:right w:w="120" w:type="dxa"/>
                  </w:tcMar>
                  <w:hideMark/>
                </w:tcPr>
                <w:p w14:paraId="2014E497" w14:textId="77777777" w:rsidR="00CA0669" w:rsidRPr="00BD0415" w:rsidRDefault="00CA0669" w:rsidP="00CA066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Baltic</w:t>
                  </w:r>
                </w:p>
              </w:tc>
              <w:tc>
                <w:tcPr>
                  <w:tcW w:w="230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922FF9" w14:textId="77777777" w:rsidR="00CA0669" w:rsidRPr="00BD0415" w:rsidRDefault="00CA0669" w:rsidP="00CA066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47,5 Hz-48,5 Hz</w:t>
                  </w:r>
                </w:p>
              </w:tc>
              <w:tc>
                <w:tcPr>
                  <w:tcW w:w="412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47495B" w14:textId="24AA300D" w:rsidR="00CA0669" w:rsidRPr="00BD0415" w:rsidRDefault="00CA0669" w:rsidP="00CA0669">
                  <w:pPr>
                    <w:spacing w:before="60" w:after="60" w:line="240" w:lineRule="auto"/>
                    <w:rPr>
                      <w:rFonts w:ascii="inherit" w:eastAsia="Times New Roman" w:hAnsi="inherit" w:cs="Times New Roman"/>
                      <w:lang w:eastAsia="en-GB"/>
                    </w:rPr>
                  </w:pPr>
                  <w:del w:id="113" w:author="Author">
                    <w:r w:rsidRPr="00BD0415">
                      <w:rPr>
                        <w:rFonts w:ascii="inherit" w:eastAsia="Times New Roman" w:hAnsi="inherit" w:cs="Times New Roman"/>
                        <w:lang w:eastAsia="en-GB"/>
                      </w:rPr>
                      <w:delText xml:space="preserve">To be specified by each TSO, but not less than </w:delText>
                    </w:r>
                  </w:del>
                  <w:r w:rsidRPr="00BD0415">
                    <w:rPr>
                      <w:rFonts w:ascii="inherit" w:eastAsia="Times New Roman" w:hAnsi="inherit" w:cs="Times New Roman"/>
                      <w:lang w:eastAsia="en-GB"/>
                    </w:rPr>
                    <w:t>30 minutes</w:t>
                  </w:r>
                  <w:r w:rsidR="0044349E" w:rsidRPr="00BD0415">
                    <w:rPr>
                      <w:rFonts w:ascii="inherit" w:eastAsia="Times New Roman" w:hAnsi="inherit" w:cs="Times New Roman"/>
                      <w:lang w:eastAsia="en-GB"/>
                    </w:rPr>
                    <w:t xml:space="preserve"> </w:t>
                  </w:r>
                  <w:del w:id="114" w:author="Author">
                    <w:r w:rsidR="0044349E">
                      <w:rPr>
                        <w:rFonts w:ascii="inherit" w:eastAsia="Times New Roman" w:hAnsi="inherit" w:cs="Times New Roman"/>
                        <w:lang w:eastAsia="en-GB"/>
                      </w:rPr>
                      <w:delText>and not more than 90 minutes</w:delText>
                    </w:r>
                  </w:del>
                </w:p>
              </w:tc>
            </w:tr>
            <w:tr w:rsidR="00CA0669" w:rsidRPr="00BD0415" w14:paraId="3497E881" w14:textId="77777777" w:rsidTr="0044349E">
              <w:tc>
                <w:tcPr>
                  <w:tcW w:w="2403" w:type="dxa"/>
                  <w:vMerge/>
                  <w:tcBorders>
                    <w:top w:val="single" w:sz="6" w:space="0" w:color="000000"/>
                    <w:left w:val="single" w:sz="6" w:space="0" w:color="000000"/>
                    <w:bottom w:val="nil"/>
                    <w:right w:val="single" w:sz="6" w:space="0" w:color="000000"/>
                  </w:tcBorders>
                  <w:shd w:val="clear" w:color="auto" w:fill="FFFFFF"/>
                  <w:vAlign w:val="center"/>
                  <w:hideMark/>
                </w:tcPr>
                <w:p w14:paraId="5F016204" w14:textId="77777777" w:rsidR="00CA0669" w:rsidRPr="00BD0415" w:rsidRDefault="00CA0669" w:rsidP="00CA0669">
                  <w:pPr>
                    <w:spacing w:after="300" w:line="240" w:lineRule="auto"/>
                    <w:rPr>
                      <w:rFonts w:ascii="inherit" w:eastAsia="Times New Roman" w:hAnsi="inherit" w:cs="Times New Roman"/>
                      <w:lang w:eastAsia="en-GB"/>
                    </w:rPr>
                  </w:pPr>
                </w:p>
              </w:tc>
              <w:tc>
                <w:tcPr>
                  <w:tcW w:w="230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A1E9A" w14:textId="77777777" w:rsidR="00CA0669" w:rsidRPr="00BD0415" w:rsidRDefault="00CA0669" w:rsidP="00CA066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48,5 Hz-49,0 Hz</w:t>
                  </w:r>
                </w:p>
              </w:tc>
              <w:tc>
                <w:tcPr>
                  <w:tcW w:w="412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14CA0C" w14:textId="77777777" w:rsidR="00CA0669" w:rsidRPr="00BD0415" w:rsidRDefault="00CA0669" w:rsidP="00CA066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To be specified by each TSO, but not less than the period for 47,5 Hz-48,5 Hz</w:t>
                  </w:r>
                </w:p>
              </w:tc>
            </w:tr>
            <w:tr w:rsidR="00CA0669" w:rsidRPr="00BD0415" w14:paraId="2FDBA840" w14:textId="77777777" w:rsidTr="0044349E">
              <w:tc>
                <w:tcPr>
                  <w:tcW w:w="2403" w:type="dxa"/>
                  <w:vMerge/>
                  <w:tcBorders>
                    <w:top w:val="single" w:sz="6" w:space="0" w:color="000000"/>
                    <w:left w:val="single" w:sz="6" w:space="0" w:color="000000"/>
                    <w:bottom w:val="nil"/>
                    <w:right w:val="single" w:sz="6" w:space="0" w:color="000000"/>
                  </w:tcBorders>
                  <w:shd w:val="clear" w:color="auto" w:fill="FFFFFF"/>
                  <w:vAlign w:val="center"/>
                  <w:hideMark/>
                </w:tcPr>
                <w:p w14:paraId="42BF74E7" w14:textId="77777777" w:rsidR="00CA0669" w:rsidRPr="00BD0415" w:rsidRDefault="00CA0669" w:rsidP="00CA0669">
                  <w:pPr>
                    <w:spacing w:after="300" w:line="240" w:lineRule="auto"/>
                    <w:rPr>
                      <w:rFonts w:ascii="inherit" w:eastAsia="Times New Roman" w:hAnsi="inherit" w:cs="Times New Roman"/>
                      <w:lang w:eastAsia="en-GB"/>
                    </w:rPr>
                  </w:pPr>
                </w:p>
              </w:tc>
              <w:tc>
                <w:tcPr>
                  <w:tcW w:w="230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F4AC2B" w14:textId="77777777" w:rsidR="00CA0669" w:rsidRPr="00BD0415" w:rsidRDefault="00CA0669" w:rsidP="00CA066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49,0 Hz-51,0 Hz</w:t>
                  </w:r>
                </w:p>
              </w:tc>
              <w:tc>
                <w:tcPr>
                  <w:tcW w:w="412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7DB6D3" w14:textId="77777777" w:rsidR="00CA0669" w:rsidRPr="00BD0415" w:rsidRDefault="00CA0669" w:rsidP="00CA066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Unlimited</w:t>
                  </w:r>
                </w:p>
              </w:tc>
            </w:tr>
            <w:tr w:rsidR="00CA0669" w:rsidRPr="00BD0415" w14:paraId="0DCE4005" w14:textId="77777777" w:rsidTr="0044349E">
              <w:tc>
                <w:tcPr>
                  <w:tcW w:w="2403" w:type="dxa"/>
                  <w:vMerge/>
                  <w:tcBorders>
                    <w:top w:val="single" w:sz="6" w:space="0" w:color="000000"/>
                    <w:left w:val="single" w:sz="6" w:space="0" w:color="000000"/>
                    <w:bottom w:val="nil"/>
                    <w:right w:val="single" w:sz="6" w:space="0" w:color="000000"/>
                  </w:tcBorders>
                  <w:shd w:val="clear" w:color="auto" w:fill="FFFFFF"/>
                  <w:vAlign w:val="center"/>
                  <w:hideMark/>
                </w:tcPr>
                <w:p w14:paraId="18D272CC" w14:textId="77777777" w:rsidR="00CA0669" w:rsidRPr="00BD0415" w:rsidRDefault="00CA0669" w:rsidP="00CA0669">
                  <w:pPr>
                    <w:spacing w:after="300" w:line="240" w:lineRule="auto"/>
                    <w:rPr>
                      <w:rFonts w:ascii="inherit" w:eastAsia="Times New Roman" w:hAnsi="inherit" w:cs="Times New Roman"/>
                      <w:lang w:eastAsia="en-GB"/>
                    </w:rPr>
                  </w:pPr>
                </w:p>
              </w:tc>
              <w:tc>
                <w:tcPr>
                  <w:tcW w:w="2304" w:type="dxa"/>
                  <w:tcBorders>
                    <w:top w:val="single" w:sz="6" w:space="0" w:color="DDDDDD"/>
                    <w:left w:val="single" w:sz="6" w:space="0" w:color="000000"/>
                    <w:bottom w:val="single" w:sz="6" w:space="0" w:color="auto"/>
                    <w:right w:val="single" w:sz="6" w:space="0" w:color="000000"/>
                  </w:tcBorders>
                  <w:shd w:val="clear" w:color="auto" w:fill="FFFFFF"/>
                  <w:tcMar>
                    <w:top w:w="120" w:type="dxa"/>
                    <w:left w:w="120" w:type="dxa"/>
                    <w:bottom w:w="120" w:type="dxa"/>
                    <w:right w:w="120" w:type="dxa"/>
                  </w:tcMar>
                  <w:hideMark/>
                </w:tcPr>
                <w:p w14:paraId="5C8AC3E4" w14:textId="77777777" w:rsidR="00CA0669" w:rsidRPr="00BD0415" w:rsidRDefault="00CA0669" w:rsidP="00CA066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51,0 Hz-51,5 Hz</w:t>
                  </w:r>
                </w:p>
              </w:tc>
              <w:tc>
                <w:tcPr>
                  <w:tcW w:w="4125" w:type="dxa"/>
                  <w:tcBorders>
                    <w:top w:val="single" w:sz="6" w:space="0" w:color="DDDDDD"/>
                    <w:left w:val="single" w:sz="6" w:space="0" w:color="000000"/>
                    <w:bottom w:val="single" w:sz="6" w:space="0" w:color="auto"/>
                    <w:right w:val="single" w:sz="6" w:space="0" w:color="000000"/>
                  </w:tcBorders>
                  <w:shd w:val="clear" w:color="auto" w:fill="FFFFFF"/>
                  <w:tcMar>
                    <w:top w:w="120" w:type="dxa"/>
                    <w:left w:w="120" w:type="dxa"/>
                    <w:bottom w:w="120" w:type="dxa"/>
                    <w:right w:w="120" w:type="dxa"/>
                  </w:tcMar>
                  <w:hideMark/>
                </w:tcPr>
                <w:p w14:paraId="5289DC1E" w14:textId="636EFFD4" w:rsidR="00CA0669" w:rsidRPr="00BD0415" w:rsidRDefault="00CA0669" w:rsidP="00CA066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30 minutes</w:t>
                  </w:r>
                </w:p>
              </w:tc>
            </w:tr>
            <w:tr w:rsidR="003F71B1" w:rsidRPr="00BD0415" w14:paraId="1C8A3782" w14:textId="77777777" w:rsidTr="0044349E">
              <w:trPr>
                <w:gridAfter w:val="2"/>
                <w:wAfter w:w="6429" w:type="dxa"/>
              </w:trPr>
              <w:tc>
                <w:tcPr>
                  <w:tcW w:w="2403" w:type="dxa"/>
                  <w:tcBorders>
                    <w:top w:val="nil"/>
                    <w:left w:val="single" w:sz="6" w:space="0" w:color="000000"/>
                    <w:bottom w:val="single" w:sz="6" w:space="0" w:color="000000"/>
                    <w:right w:val="single" w:sz="6" w:space="0" w:color="000000"/>
                  </w:tcBorders>
                  <w:shd w:val="clear" w:color="auto" w:fill="FFFFFF"/>
                  <w:vAlign w:val="center"/>
                </w:tcPr>
                <w:p w14:paraId="7CDD9EBC" w14:textId="77777777" w:rsidR="003F71B1" w:rsidRPr="00BD0415" w:rsidRDefault="003F71B1" w:rsidP="00CA0669">
                  <w:pPr>
                    <w:spacing w:after="300" w:line="240" w:lineRule="auto"/>
                    <w:rPr>
                      <w:rFonts w:ascii="inherit" w:eastAsia="Times New Roman" w:hAnsi="inherit" w:cs="Times New Roman"/>
                      <w:lang w:eastAsia="en-GB"/>
                    </w:rPr>
                  </w:pPr>
                </w:p>
              </w:tc>
            </w:tr>
          </w:tbl>
          <w:p w14:paraId="3C7AC07B"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r w:rsidR="003F71B1" w:rsidRPr="00BD0415" w14:paraId="5BAF2599" w14:textId="77777777" w:rsidTr="2F3D3F37">
        <w:tc>
          <w:tcPr>
            <w:tcW w:w="233" w:type="pct"/>
            <w:shd w:val="clear" w:color="auto" w:fill="auto"/>
            <w:hideMark/>
          </w:tcPr>
          <w:p w14:paraId="21C9FDA1" w14:textId="644589E9" w:rsidR="003F71B1" w:rsidRPr="00BD0415" w:rsidRDefault="003F71B1"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lastRenderedPageBreak/>
              <w:t>(</w:t>
            </w:r>
            <w:r>
              <w:rPr>
                <w:rFonts w:ascii="inherit" w:eastAsia="Times New Roman" w:hAnsi="inherit" w:cs="Times New Roman"/>
                <w:sz w:val="24"/>
                <w:szCs w:val="24"/>
                <w:lang w:eastAsia="en-GB"/>
              </w:rPr>
              <w:t>d</w:t>
            </w:r>
            <w:r w:rsidRPr="00BD0415">
              <w:rPr>
                <w:rFonts w:ascii="inherit" w:eastAsia="Times New Roman" w:hAnsi="inherit" w:cs="Times New Roman"/>
                <w:sz w:val="24"/>
                <w:szCs w:val="24"/>
                <w:lang w:eastAsia="en-GB"/>
              </w:rPr>
              <w:t>)</w:t>
            </w:r>
          </w:p>
        </w:tc>
        <w:tc>
          <w:tcPr>
            <w:tcW w:w="4767" w:type="pct"/>
            <w:shd w:val="clear" w:color="auto" w:fill="auto"/>
            <w:hideMark/>
          </w:tcPr>
          <w:p w14:paraId="5742B604" w14:textId="67226B36" w:rsidR="002C0D2C" w:rsidRPr="003D572C" w:rsidDel="0041639F" w:rsidRDefault="003F71B1" w:rsidP="00EC4751">
            <w:pPr>
              <w:spacing w:before="120" w:after="0" w:line="240" w:lineRule="auto"/>
              <w:jc w:val="both"/>
              <w:rPr>
                <w:ins w:id="115" w:author="Author"/>
                <w:del w:id="116" w:author="Author"/>
                <w:rFonts w:ascii="inherit" w:eastAsia="Times New Roman" w:hAnsi="inherit" w:cs="Times New Roman"/>
                <w:strike/>
                <w:sz w:val="24"/>
                <w:szCs w:val="24"/>
                <w:lang w:eastAsia="en-GB"/>
                <w:rPrChange w:id="117" w:author="Author">
                  <w:rPr>
                    <w:ins w:id="118" w:author="Author"/>
                    <w:del w:id="119" w:author="Author"/>
                    <w:rFonts w:ascii="inherit" w:eastAsia="Times New Roman" w:hAnsi="inherit" w:cs="Times New Roman"/>
                    <w:sz w:val="24"/>
                    <w:szCs w:val="24"/>
                    <w:lang w:eastAsia="en-GB"/>
                  </w:rPr>
                </w:rPrChange>
              </w:rPr>
            </w:pPr>
            <w:del w:id="120" w:author="Author">
              <w:r w:rsidRPr="0041639F" w:rsidDel="0041639F">
                <w:rPr>
                  <w:rFonts w:ascii="inherit" w:eastAsia="Times New Roman" w:hAnsi="inherit" w:cs="Times New Roman"/>
                  <w:sz w:val="24"/>
                  <w:szCs w:val="24"/>
                  <w:lang w:eastAsia="en-GB"/>
                </w:rPr>
                <w:delText xml:space="preserve">the power-generating module shall be capable of remaining connected to the network and operate </w:delText>
              </w:r>
              <w:r w:rsidR="004B517C" w:rsidRPr="0041639F" w:rsidDel="0041639F">
                <w:rPr>
                  <w:rFonts w:ascii="inherit" w:eastAsia="Times New Roman" w:hAnsi="inherit" w:cs="Times New Roman"/>
                  <w:sz w:val="24"/>
                  <w:szCs w:val="24"/>
                  <w:lang w:eastAsia="en-GB"/>
                </w:rPr>
                <w:delText>at the frequency between 5</w:delText>
              </w:r>
              <w:r w:rsidR="00CF67D8" w:rsidRPr="0041639F" w:rsidDel="0041639F">
                <w:rPr>
                  <w:rFonts w:ascii="inherit" w:eastAsia="Times New Roman" w:hAnsi="inherit" w:cs="Times New Roman"/>
                  <w:sz w:val="24"/>
                  <w:szCs w:val="24"/>
                  <w:lang w:eastAsia="en-GB"/>
                </w:rPr>
                <w:delText>1.5</w:delText>
              </w:r>
              <w:r w:rsidR="00822B61" w:rsidRPr="0041639F" w:rsidDel="0041639F">
                <w:rPr>
                  <w:rFonts w:ascii="inherit" w:eastAsia="Times New Roman" w:hAnsi="inherit" w:cs="Times New Roman"/>
                  <w:sz w:val="24"/>
                  <w:szCs w:val="24"/>
                  <w:lang w:eastAsia="en-GB"/>
                </w:rPr>
                <w:delText xml:space="preserve"> Hz </w:delText>
              </w:r>
              <w:r w:rsidR="00822B61" w:rsidRPr="0041639F" w:rsidDel="0041639F">
                <w:rPr>
                  <w:rFonts w:ascii="inherit" w:eastAsia="Times New Roman" w:hAnsi="inherit" w:cs="Times New Roman" w:hint="eastAsia"/>
                  <w:sz w:val="24"/>
                  <w:szCs w:val="24"/>
                  <w:lang w:eastAsia="en-GB"/>
                </w:rPr>
                <w:delText>–</w:delText>
              </w:r>
              <w:r w:rsidR="00822B61" w:rsidRPr="0041639F" w:rsidDel="0041639F">
                <w:rPr>
                  <w:rFonts w:ascii="inherit" w:eastAsia="Times New Roman" w:hAnsi="inherit" w:cs="Times New Roman"/>
                  <w:sz w:val="24"/>
                  <w:szCs w:val="24"/>
                  <w:lang w:eastAsia="en-GB"/>
                </w:rPr>
                <w:delText xml:space="preserve"> </w:delText>
              </w:r>
              <w:r w:rsidR="00CF67D8" w:rsidRPr="0041639F" w:rsidDel="0041639F">
                <w:rPr>
                  <w:rFonts w:ascii="inherit" w:eastAsia="Times New Roman" w:hAnsi="inherit" w:cs="Times New Roman"/>
                  <w:sz w:val="24"/>
                  <w:szCs w:val="24"/>
                  <w:lang w:eastAsia="en-GB"/>
                </w:rPr>
                <w:delText>52.5</w:delText>
              </w:r>
              <w:r w:rsidR="00822B61" w:rsidRPr="0041639F" w:rsidDel="0041639F">
                <w:rPr>
                  <w:rFonts w:ascii="inherit" w:eastAsia="Times New Roman" w:hAnsi="inherit" w:cs="Times New Roman"/>
                  <w:sz w:val="24"/>
                  <w:szCs w:val="24"/>
                  <w:lang w:eastAsia="en-GB"/>
                </w:rPr>
                <w:delText xml:space="preserve"> Hz</w:delText>
              </w:r>
              <w:r w:rsidR="00EC4751" w:rsidRPr="0041639F" w:rsidDel="0041639F">
                <w:rPr>
                  <w:rFonts w:ascii="inherit" w:eastAsia="Times New Roman" w:hAnsi="inherit" w:cs="Times New Roman"/>
                  <w:sz w:val="24"/>
                  <w:szCs w:val="24"/>
                  <w:lang w:eastAsia="en-GB"/>
                </w:rPr>
                <w:delText xml:space="preserve"> for 10 seconds</w:delText>
              </w:r>
            </w:del>
            <w:ins w:id="121" w:author="Author">
              <w:del w:id="122" w:author="Author">
                <w:r w:rsidR="0038636E" w:rsidRPr="003D572C" w:rsidDel="0041639F">
                  <w:rPr>
                    <w:rFonts w:ascii="inherit" w:eastAsia="Times New Roman" w:hAnsi="inherit" w:cs="Times New Roman"/>
                    <w:strike/>
                    <w:sz w:val="24"/>
                    <w:szCs w:val="24"/>
                    <w:lang w:eastAsia="en-GB"/>
                    <w:rPrChange w:id="123" w:author="Author">
                      <w:rPr>
                        <w:rFonts w:ascii="inherit" w:eastAsia="Times New Roman" w:hAnsi="inherit" w:cs="Times New Roman"/>
                        <w:sz w:val="24"/>
                        <w:szCs w:val="24"/>
                        <w:lang w:eastAsia="en-GB"/>
                      </w:rPr>
                    </w:rPrChange>
                  </w:rPr>
                  <w:delText xml:space="preserve"> </w:delText>
                </w:r>
              </w:del>
            </w:ins>
          </w:p>
          <w:p w14:paraId="1D72F2EA" w14:textId="25A3D840" w:rsidR="00D5642B" w:rsidRDefault="003165A3" w:rsidP="00EC4751">
            <w:pPr>
              <w:spacing w:before="120" w:after="0" w:line="240" w:lineRule="auto"/>
              <w:jc w:val="both"/>
              <w:rPr>
                <w:ins w:id="124" w:author="Author"/>
                <w:rFonts w:ascii="inherit" w:eastAsia="Times New Roman" w:hAnsi="inherit" w:cs="Times New Roman"/>
                <w:sz w:val="24"/>
                <w:szCs w:val="24"/>
                <w:lang w:eastAsia="en-GB"/>
              </w:rPr>
            </w:pPr>
            <w:ins w:id="125" w:author="Author">
              <w:r>
                <w:rPr>
                  <w:rFonts w:ascii="inherit" w:eastAsia="Times New Roman" w:hAnsi="inherit" w:cs="Times New Roman"/>
                  <w:sz w:val="24"/>
                  <w:szCs w:val="24"/>
                  <w:lang w:eastAsia="en-GB"/>
                </w:rPr>
                <w:t>A</w:t>
              </w:r>
              <w:r w:rsidR="007045A9" w:rsidRPr="00BD0415">
                <w:rPr>
                  <w:rFonts w:ascii="inherit" w:eastAsia="Times New Roman" w:hAnsi="inherit" w:cs="Times New Roman"/>
                  <w:sz w:val="24"/>
                  <w:szCs w:val="24"/>
                  <w:lang w:eastAsia="en-GB"/>
                </w:rPr>
                <w:t xml:space="preserve"> </w:t>
              </w:r>
              <w:r w:rsidR="007C3FB5">
                <w:rPr>
                  <w:rFonts w:ascii="inherit" w:eastAsia="Times New Roman" w:hAnsi="inherit" w:cs="Times New Roman"/>
                  <w:sz w:val="24"/>
                  <w:szCs w:val="24"/>
                  <w:lang w:eastAsia="en-GB"/>
                </w:rPr>
                <w:t>power generating module or power generating unit</w:t>
              </w:r>
              <w:r w:rsidR="007045A9" w:rsidRPr="00BD0415">
                <w:rPr>
                  <w:rFonts w:ascii="inherit" w:eastAsia="Times New Roman" w:hAnsi="inherit" w:cs="Times New Roman"/>
                  <w:sz w:val="24"/>
                  <w:szCs w:val="24"/>
                  <w:lang w:eastAsia="en-GB"/>
                </w:rPr>
                <w:t xml:space="preserve"> shall not unreasonably withhold</w:t>
              </w:r>
              <w:r w:rsidR="004831AA">
                <w:rPr>
                  <w:rFonts w:ascii="inherit" w:eastAsia="Times New Roman" w:hAnsi="inherit" w:cs="Times New Roman"/>
                  <w:sz w:val="24"/>
                  <w:szCs w:val="24"/>
                  <w:lang w:eastAsia="en-GB"/>
                </w:rPr>
                <w:t xml:space="preserve"> wider</w:t>
              </w:r>
              <w:r w:rsidR="00F025D8">
                <w:rPr>
                  <w:rFonts w:ascii="inherit" w:eastAsia="Times New Roman" w:hAnsi="inherit" w:cs="Times New Roman"/>
                  <w:sz w:val="24"/>
                  <w:szCs w:val="24"/>
                  <w:lang w:eastAsia="en-GB"/>
                </w:rPr>
                <w:t xml:space="preserve"> frequency and time</w:t>
              </w:r>
              <w:r w:rsidR="004831AA">
                <w:rPr>
                  <w:rFonts w:ascii="inherit" w:eastAsia="Times New Roman" w:hAnsi="inherit" w:cs="Times New Roman"/>
                  <w:sz w:val="24"/>
                  <w:szCs w:val="24"/>
                  <w:lang w:eastAsia="en-GB"/>
                </w:rPr>
                <w:t xml:space="preserve"> duration</w:t>
              </w:r>
              <w:r w:rsidR="00F025D8">
                <w:rPr>
                  <w:rFonts w:ascii="inherit" w:eastAsia="Times New Roman" w:hAnsi="inherit" w:cs="Times New Roman"/>
                  <w:sz w:val="24"/>
                  <w:szCs w:val="24"/>
                  <w:lang w:eastAsia="en-GB"/>
                </w:rPr>
                <w:t xml:space="preserve"> if their technology permits it.</w:t>
              </w:r>
              <w:r>
                <w:rPr>
                  <w:rFonts w:ascii="inherit" w:eastAsia="Times New Roman" w:hAnsi="inherit" w:cs="Times New Roman"/>
                  <w:sz w:val="24"/>
                  <w:szCs w:val="24"/>
                  <w:lang w:eastAsia="en-GB"/>
                </w:rPr>
                <w:t xml:space="preserve"> In such a case they need to state their capabilities.</w:t>
              </w:r>
              <w:del w:id="126" w:author="Author">
                <w:r w:rsidR="00876AEF" w:rsidDel="003165A3">
                  <w:rPr>
                    <w:rFonts w:ascii="inherit" w:eastAsia="Times New Roman" w:hAnsi="inherit" w:cs="Times New Roman"/>
                    <w:sz w:val="24"/>
                    <w:szCs w:val="24"/>
                    <w:lang w:eastAsia="en-GB"/>
                  </w:rPr>
                  <w:delText xml:space="preserve"> </w:delText>
                </w:r>
              </w:del>
            </w:ins>
          </w:p>
          <w:p w14:paraId="5D13CD12" w14:textId="184B57C6" w:rsidR="003F71B1" w:rsidRPr="00BD0415" w:rsidRDefault="00876AEF" w:rsidP="00EC4751">
            <w:pPr>
              <w:spacing w:before="120" w:after="0" w:line="240" w:lineRule="auto"/>
              <w:jc w:val="both"/>
              <w:rPr>
                <w:rFonts w:ascii="inherit" w:eastAsia="Times New Roman" w:hAnsi="inherit" w:cs="Times New Roman"/>
                <w:sz w:val="24"/>
                <w:szCs w:val="24"/>
                <w:lang w:eastAsia="en-GB"/>
              </w:rPr>
            </w:pPr>
            <w:ins w:id="127" w:author="Author">
              <w:r>
                <w:rPr>
                  <w:rFonts w:ascii="inherit" w:eastAsia="Times New Roman" w:hAnsi="inherit" w:cs="Times New Roman"/>
                  <w:sz w:val="24"/>
                  <w:szCs w:val="24"/>
                  <w:lang w:eastAsia="en-GB"/>
                </w:rPr>
                <w:t>Frequency</w:t>
              </w:r>
              <w:r w:rsidR="004A1FD3">
                <w:rPr>
                  <w:rFonts w:ascii="inherit" w:eastAsia="Times New Roman" w:hAnsi="inherit" w:cs="Times New Roman"/>
                  <w:sz w:val="24"/>
                  <w:szCs w:val="24"/>
                  <w:lang w:eastAsia="en-GB"/>
                </w:rPr>
                <w:t xml:space="preserve"> limits</w:t>
              </w:r>
              <w:r w:rsidR="008E6367">
                <w:rPr>
                  <w:rFonts w:ascii="inherit" w:eastAsia="Times New Roman" w:hAnsi="inherit" w:cs="Times New Roman"/>
                  <w:sz w:val="24"/>
                  <w:szCs w:val="24"/>
                  <w:lang w:eastAsia="en-GB"/>
                </w:rPr>
                <w:t xml:space="preserve"> in table 2</w:t>
              </w:r>
              <w:r w:rsidR="009B7D91">
                <w:rPr>
                  <w:rFonts w:ascii="inherit" w:eastAsia="Times New Roman" w:hAnsi="inherit" w:cs="Times New Roman"/>
                  <w:sz w:val="24"/>
                  <w:szCs w:val="24"/>
                  <w:lang w:eastAsia="en-GB"/>
                </w:rPr>
                <w:t xml:space="preserve"> are considered at rated voltage</w:t>
              </w:r>
              <w:r w:rsidR="008E6367">
                <w:rPr>
                  <w:rFonts w:ascii="inherit" w:eastAsia="Times New Roman" w:hAnsi="inherit" w:cs="Times New Roman"/>
                  <w:sz w:val="24"/>
                  <w:szCs w:val="24"/>
                  <w:lang w:eastAsia="en-GB"/>
                </w:rPr>
                <w:t xml:space="preserve">. </w:t>
              </w:r>
              <w:r w:rsidR="00FB2833">
                <w:rPr>
                  <w:rFonts w:ascii="inherit" w:eastAsia="Times New Roman" w:hAnsi="inherit" w:cs="Times New Roman"/>
                  <w:sz w:val="24"/>
                  <w:szCs w:val="24"/>
                  <w:lang w:eastAsia="en-GB"/>
                </w:rPr>
                <w:t xml:space="preserve">Combined </w:t>
              </w:r>
              <w:r w:rsidR="00486FBA">
                <w:rPr>
                  <w:rFonts w:ascii="inherit" w:eastAsia="Times New Roman" w:hAnsi="inherit" w:cs="Times New Roman"/>
                  <w:sz w:val="24"/>
                  <w:szCs w:val="24"/>
                  <w:lang w:eastAsia="en-GB"/>
                </w:rPr>
                <w:t xml:space="preserve">frequency and voltage </w:t>
              </w:r>
              <w:r w:rsidR="00502411">
                <w:rPr>
                  <w:rFonts w:ascii="inherit" w:eastAsia="Times New Roman" w:hAnsi="inherit" w:cs="Times New Roman"/>
                  <w:sz w:val="24"/>
                  <w:szCs w:val="24"/>
                  <w:lang w:eastAsia="en-GB"/>
                </w:rPr>
                <w:t xml:space="preserve">variation can result </w:t>
              </w:r>
              <w:r w:rsidR="003F5D4D">
                <w:rPr>
                  <w:rFonts w:ascii="inherit" w:eastAsia="Times New Roman" w:hAnsi="inherit" w:cs="Times New Roman"/>
                  <w:sz w:val="24"/>
                  <w:szCs w:val="24"/>
                  <w:lang w:eastAsia="en-GB"/>
                </w:rPr>
                <w:t xml:space="preserve">in </w:t>
              </w:r>
              <w:r w:rsidR="00E70A9B">
                <w:rPr>
                  <w:rFonts w:ascii="inherit" w:eastAsia="Times New Roman" w:hAnsi="inherit" w:cs="Times New Roman"/>
                  <w:sz w:val="24"/>
                  <w:szCs w:val="24"/>
                  <w:lang w:eastAsia="en-GB"/>
                </w:rPr>
                <w:t>different requirements</w:t>
              </w:r>
              <w:r w:rsidR="00662A6A">
                <w:rPr>
                  <w:rFonts w:ascii="inherit" w:eastAsia="Times New Roman" w:hAnsi="inherit" w:cs="Times New Roman"/>
                  <w:sz w:val="24"/>
                  <w:szCs w:val="24"/>
                  <w:lang w:eastAsia="en-GB"/>
                </w:rPr>
                <w:t xml:space="preserve">; </w:t>
              </w:r>
              <w:r w:rsidR="001311B5">
                <w:rPr>
                  <w:rFonts w:ascii="inherit" w:eastAsia="Times New Roman" w:hAnsi="inherit" w:cs="Times New Roman"/>
                  <w:sz w:val="24"/>
                  <w:szCs w:val="24"/>
                  <w:lang w:eastAsia="en-GB"/>
                </w:rPr>
                <w:t xml:space="preserve">applicable </w:t>
              </w:r>
              <w:r w:rsidR="00975735">
                <w:rPr>
                  <w:rFonts w:ascii="inherit" w:eastAsia="Times New Roman" w:hAnsi="inherit" w:cs="Times New Roman"/>
                  <w:sz w:val="24"/>
                  <w:szCs w:val="24"/>
                  <w:lang w:eastAsia="en-GB"/>
                </w:rPr>
                <w:t xml:space="preserve">European </w:t>
              </w:r>
              <w:r w:rsidR="00231472">
                <w:rPr>
                  <w:rFonts w:ascii="inherit" w:eastAsia="Times New Roman" w:hAnsi="inherit" w:cs="Times New Roman"/>
                  <w:sz w:val="24"/>
                  <w:szCs w:val="24"/>
                  <w:lang w:eastAsia="en-GB"/>
                </w:rPr>
                <w:t xml:space="preserve">product technical standard shall apply in such  </w:t>
              </w:r>
              <w:commentRangeStart w:id="128"/>
              <w:r w:rsidR="00231472">
                <w:rPr>
                  <w:rFonts w:ascii="inherit" w:eastAsia="Times New Roman" w:hAnsi="inherit" w:cs="Times New Roman"/>
                  <w:sz w:val="24"/>
                  <w:szCs w:val="24"/>
                  <w:lang w:eastAsia="en-GB"/>
                </w:rPr>
                <w:t>case</w:t>
              </w:r>
              <w:r w:rsidR="00D76F42">
                <w:rPr>
                  <w:rFonts w:ascii="inherit" w:eastAsia="Times New Roman" w:hAnsi="inherit" w:cs="Times New Roman"/>
                  <w:sz w:val="24"/>
                  <w:szCs w:val="24"/>
                  <w:lang w:eastAsia="en-GB"/>
                </w:rPr>
                <w:t>s</w:t>
              </w:r>
              <w:commentRangeEnd w:id="128"/>
              <w:r w:rsidR="00C2038F">
                <w:rPr>
                  <w:rStyle w:val="CommentReference"/>
                </w:rPr>
                <w:commentReference w:id="128"/>
              </w:r>
              <w:r w:rsidR="00231472">
                <w:rPr>
                  <w:rFonts w:ascii="inherit" w:eastAsia="Times New Roman" w:hAnsi="inherit" w:cs="Times New Roman"/>
                  <w:sz w:val="24"/>
                  <w:szCs w:val="24"/>
                  <w:lang w:eastAsia="en-GB"/>
                </w:rPr>
                <w:t>.</w:t>
              </w:r>
            </w:ins>
          </w:p>
        </w:tc>
      </w:tr>
    </w:tbl>
    <w:p w14:paraId="74E77E84" w14:textId="34595E1B" w:rsidR="003B7AE9" w:rsidRPr="00BD0415" w:rsidRDefault="00C37A51"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3</w:t>
      </w:r>
      <w:r w:rsidR="003B7AE9" w:rsidRPr="00BD0415">
        <w:rPr>
          <w:rFonts w:ascii="inherit" w:eastAsia="Times New Roman" w:hAnsi="inherit" w:cs="Times New Roman"/>
          <w:color w:val="000000"/>
          <w:sz w:val="24"/>
          <w:szCs w:val="24"/>
          <w:lang w:eastAsia="en-GB"/>
        </w:rPr>
        <w:t>.   With regard to the limited frequency sensitive mode — overfrequency (LFSM-O), the following shall apply, as determined by the relevant TSO for its control area in coordination with the TSOs of the same synchronous area to ensure minimal impacts on neighbouring areas:</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24E7050C" w14:textId="77777777" w:rsidTr="003B7AE9">
        <w:tc>
          <w:tcPr>
            <w:tcW w:w="0" w:type="auto"/>
            <w:shd w:val="clear" w:color="auto" w:fill="auto"/>
            <w:hideMark/>
          </w:tcPr>
          <w:p w14:paraId="6FED77C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0417ECE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power-generating module shall be capable of activating the provision of active power frequency response according to figure 1 at a frequency threshold and droop settings specified by the relevant TSO;</w:t>
            </w:r>
          </w:p>
        </w:tc>
      </w:tr>
    </w:tbl>
    <w:p w14:paraId="4DB975A0"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1DB2D357" w14:textId="77777777" w:rsidTr="003B7AE9">
        <w:tc>
          <w:tcPr>
            <w:tcW w:w="0" w:type="auto"/>
            <w:shd w:val="clear" w:color="auto" w:fill="auto"/>
            <w:hideMark/>
          </w:tcPr>
          <w:p w14:paraId="5EE253E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2BBA1B3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instead of the capability referred to in paragraph (a), the relevant TSO may choose to allow within its control area automatic disconnection and reconnection of power-generating modules of Type A at randomised frequencies, ideally uniformly distributed, above a frequency threshold, as determined by the relevant TSO where it is able to demonstrate to the relevant regulatory authority, and with the cooperation of power-generating facility owners, that this has a limited cross-border impact and maintains the same level of operational security in all system states;</w:t>
            </w:r>
          </w:p>
        </w:tc>
      </w:tr>
    </w:tbl>
    <w:p w14:paraId="70627995"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12296214" w14:textId="77777777" w:rsidTr="003B7AE9">
        <w:tc>
          <w:tcPr>
            <w:tcW w:w="0" w:type="auto"/>
            <w:shd w:val="clear" w:color="auto" w:fill="auto"/>
            <w:hideMark/>
          </w:tcPr>
          <w:p w14:paraId="0CDF463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6C94590E" w14:textId="637BEF79"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frequency threshold shall be </w:t>
            </w:r>
            <w:r w:rsidR="001F4F43">
              <w:rPr>
                <w:rFonts w:ascii="inherit" w:eastAsia="Times New Roman" w:hAnsi="inherit" w:cs="Times New Roman"/>
                <w:sz w:val="24"/>
                <w:szCs w:val="24"/>
                <w:lang w:eastAsia="en-GB"/>
              </w:rPr>
              <w:t>50Hz+</w:t>
            </w:r>
            <w:r w:rsidR="001F4F43" w:rsidRPr="00FA6619">
              <w:rPr>
                <w:rFonts w:ascii="inherit" w:eastAsia="Times New Roman" w:hAnsi="inherit" w:cs="Times New Roman"/>
                <w:sz w:val="24"/>
                <w:szCs w:val="24"/>
                <w:lang w:eastAsia="en-GB"/>
              </w:rPr>
              <w:t>Δf</w:t>
            </w:r>
            <w:r w:rsidR="001F4F43" w:rsidRPr="001E2161">
              <w:rPr>
                <w:rFonts w:ascii="inherit" w:eastAsia="Times New Roman" w:hAnsi="inherit" w:cs="Times New Roman"/>
                <w:sz w:val="24"/>
                <w:szCs w:val="24"/>
                <w:vertAlign w:val="subscript"/>
                <w:lang w:eastAsia="en-GB"/>
              </w:rPr>
              <w:t>1</w:t>
            </w:r>
            <w:r w:rsidR="001F4F43">
              <w:rPr>
                <w:rFonts w:ascii="inherit" w:eastAsia="Times New Roman" w:hAnsi="inherit" w:cs="Times New Roman"/>
                <w:sz w:val="24"/>
                <w:szCs w:val="24"/>
                <w:lang w:eastAsia="en-GB"/>
              </w:rPr>
              <w:t xml:space="preserve">, where </w:t>
            </w:r>
            <w:r w:rsidR="001F4F43" w:rsidRPr="00FA6619">
              <w:rPr>
                <w:rFonts w:ascii="inherit" w:eastAsia="Times New Roman" w:hAnsi="inherit" w:cs="Times New Roman"/>
                <w:sz w:val="24"/>
                <w:szCs w:val="24"/>
                <w:lang w:eastAsia="en-GB"/>
              </w:rPr>
              <w:t>Δf</w:t>
            </w:r>
            <w:r w:rsidR="001F4F43" w:rsidRPr="001E2161">
              <w:rPr>
                <w:rFonts w:ascii="inherit" w:eastAsia="Times New Roman" w:hAnsi="inherit" w:cs="Times New Roman"/>
                <w:sz w:val="24"/>
                <w:szCs w:val="24"/>
                <w:vertAlign w:val="subscript"/>
                <w:lang w:eastAsia="en-GB"/>
              </w:rPr>
              <w:t>1</w:t>
            </w:r>
            <w:r w:rsidR="001F4F43">
              <w:rPr>
                <w:rFonts w:ascii="inherit" w:eastAsia="Times New Roman" w:hAnsi="inherit" w:cs="Times New Roman"/>
                <w:sz w:val="24"/>
                <w:szCs w:val="24"/>
                <w:lang w:eastAsia="en-GB"/>
              </w:rPr>
              <w:t xml:space="preserve"> is defined in Table X</w:t>
            </w:r>
            <w:r w:rsidR="00852C8F">
              <w:rPr>
                <w:rFonts w:ascii="inherit" w:eastAsia="Times New Roman" w:hAnsi="inherit" w:cs="Times New Roman"/>
                <w:sz w:val="24"/>
                <w:szCs w:val="24"/>
                <w:lang w:eastAsia="en-GB"/>
              </w:rPr>
              <w:t xml:space="preserve"> of Article 15(2)(d) </w:t>
            </w:r>
            <w:r w:rsidRPr="00BD0415">
              <w:rPr>
                <w:rFonts w:ascii="inherit" w:eastAsia="Times New Roman" w:hAnsi="inherit" w:cs="Times New Roman"/>
                <w:sz w:val="24"/>
                <w:szCs w:val="24"/>
                <w:lang w:eastAsia="en-GB"/>
              </w:rPr>
              <w:t>;</w:t>
            </w:r>
          </w:p>
        </w:tc>
      </w:tr>
    </w:tbl>
    <w:p w14:paraId="58A453A2"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505"/>
      </w:tblGrid>
      <w:tr w:rsidR="003B7AE9" w:rsidRPr="00BD0415" w14:paraId="455DFDF7" w14:textId="77777777" w:rsidTr="003B7AE9">
        <w:tc>
          <w:tcPr>
            <w:tcW w:w="0" w:type="auto"/>
            <w:shd w:val="clear" w:color="auto" w:fill="auto"/>
            <w:hideMark/>
          </w:tcPr>
          <w:p w14:paraId="33295AC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w:t>
            </w:r>
          </w:p>
        </w:tc>
        <w:tc>
          <w:tcPr>
            <w:tcW w:w="0" w:type="auto"/>
            <w:shd w:val="clear" w:color="auto" w:fill="auto"/>
            <w:hideMark/>
          </w:tcPr>
          <w:p w14:paraId="548D21F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droop settings shall be between 2 % and 12 %;</w:t>
            </w:r>
          </w:p>
        </w:tc>
      </w:tr>
    </w:tbl>
    <w:p w14:paraId="41E4CDC3"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19BB3FEC" w14:textId="77777777" w:rsidTr="003B7AE9">
        <w:tc>
          <w:tcPr>
            <w:tcW w:w="0" w:type="auto"/>
            <w:shd w:val="clear" w:color="auto" w:fill="auto"/>
            <w:hideMark/>
          </w:tcPr>
          <w:p w14:paraId="01B6944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(e)</w:t>
            </w:r>
          </w:p>
        </w:tc>
        <w:tc>
          <w:tcPr>
            <w:tcW w:w="0" w:type="auto"/>
            <w:shd w:val="clear" w:color="auto" w:fill="auto"/>
            <w:hideMark/>
          </w:tcPr>
          <w:p w14:paraId="5463F502" w14:textId="7E41B951" w:rsidR="003B7AE9" w:rsidRPr="00BD0415" w:rsidRDefault="001F4F43" w:rsidP="001F4F43">
            <w:pPr>
              <w:spacing w:before="120" w:after="0" w:line="240" w:lineRule="auto"/>
              <w:jc w:val="both"/>
              <w:rPr>
                <w:rFonts w:ascii="inherit" w:eastAsia="Times New Roman" w:hAnsi="inherit" w:cs="Times New Roman"/>
                <w:sz w:val="24"/>
                <w:szCs w:val="24"/>
                <w:lang w:eastAsia="en-GB"/>
              </w:rPr>
            </w:pPr>
            <w:r w:rsidRPr="00CA6A9C">
              <w:rPr>
                <w:rFonts w:ascii="inherit" w:eastAsia="Times New Roman" w:hAnsi="inherit" w:cs="Times New Roman"/>
                <w:sz w:val="24"/>
                <w:szCs w:val="24"/>
                <w:lang w:eastAsia="en-GB"/>
              </w:rPr>
              <w:t xml:space="preserve">the </w:t>
            </w:r>
            <w:del w:id="129" w:author="Author">
              <w:r w:rsidRPr="00CA6A9C">
                <w:rPr>
                  <w:rFonts w:ascii="inherit" w:eastAsia="Times New Roman" w:hAnsi="inherit" w:cs="Times New Roman"/>
                  <w:sz w:val="24"/>
                  <w:szCs w:val="24"/>
                  <w:lang w:eastAsia="en-GB"/>
                </w:rPr>
                <w:delText>start of active power decrease (</w:delText>
              </w:r>
            </w:del>
            <w:r w:rsidRPr="00CA6A9C">
              <w:rPr>
                <w:rFonts w:ascii="inherit" w:eastAsia="Times New Roman" w:hAnsi="inherit" w:cs="Times New Roman"/>
                <w:sz w:val="24"/>
                <w:szCs w:val="24"/>
                <w:lang w:eastAsia="en-GB"/>
              </w:rPr>
              <w:t>initial delay time T</w:t>
            </w:r>
            <w:r w:rsidRPr="00EC4751">
              <w:rPr>
                <w:rFonts w:ascii="inherit" w:eastAsia="Times New Roman" w:hAnsi="inherit" w:cs="Times New Roman"/>
                <w:sz w:val="24"/>
                <w:szCs w:val="24"/>
                <w:vertAlign w:val="subscript"/>
                <w:lang w:eastAsia="en-GB"/>
              </w:rPr>
              <w:t>id</w:t>
            </w:r>
            <w:r w:rsidRPr="00CA6A9C">
              <w:rPr>
                <w:rFonts w:ascii="inherit" w:eastAsia="Times New Roman" w:hAnsi="inherit" w:cs="Times New Roman"/>
                <w:sz w:val="24"/>
                <w:szCs w:val="24"/>
                <w:lang w:eastAsia="en-GB"/>
              </w:rPr>
              <w:t xml:space="preserve"> (Figure XX)</w:t>
            </w:r>
            <w:del w:id="130" w:author="Author">
              <w:r w:rsidRPr="00CA6A9C">
                <w:rPr>
                  <w:rFonts w:ascii="inherit" w:eastAsia="Times New Roman" w:hAnsi="inherit" w:cs="Times New Roman"/>
                  <w:sz w:val="24"/>
                  <w:szCs w:val="24"/>
                  <w:lang w:eastAsia="en-GB"/>
                </w:rPr>
                <w:delText>)</w:delText>
              </w:r>
            </w:del>
            <w:r w:rsidRPr="00CA6A9C">
              <w:rPr>
                <w:rFonts w:ascii="inherit" w:eastAsia="Times New Roman" w:hAnsi="inherit" w:cs="Times New Roman"/>
                <w:sz w:val="24"/>
                <w:szCs w:val="24"/>
                <w:lang w:eastAsia="en-GB"/>
              </w:rPr>
              <w:t xml:space="preserve"> by the power-generating module shall not be intentionally delayed.</w:t>
            </w:r>
            <w:ins w:id="131" w:author="Author">
              <w:r w:rsidR="00867982">
                <w:rPr>
                  <w:rFonts w:ascii="inherit" w:eastAsia="Times New Roman" w:hAnsi="inherit" w:cs="Times New Roman"/>
                  <w:sz w:val="24"/>
                  <w:szCs w:val="24"/>
                  <w:lang w:eastAsia="en-GB"/>
                </w:rPr>
                <w:t xml:space="preserve"> The </w:t>
              </w:r>
              <w:r w:rsidR="00D975A4">
                <w:rPr>
                  <w:rFonts w:ascii="inherit" w:eastAsia="Times New Roman" w:hAnsi="inherit" w:cs="Times New Roman"/>
                  <w:sz w:val="24"/>
                  <w:szCs w:val="24"/>
                  <w:lang w:eastAsia="en-GB"/>
                </w:rPr>
                <w:t xml:space="preserve">initial </w:t>
              </w:r>
              <w:r w:rsidR="00867982">
                <w:rPr>
                  <w:rFonts w:ascii="inherit" w:eastAsia="Times New Roman" w:hAnsi="inherit" w:cs="Times New Roman"/>
                  <w:sz w:val="24"/>
                  <w:szCs w:val="24"/>
                  <w:lang w:eastAsia="en-GB"/>
                </w:rPr>
                <w:t xml:space="preserve">time delay </w:t>
              </w:r>
              <w:r w:rsidR="00577180">
                <w:rPr>
                  <w:rFonts w:ascii="inherit" w:eastAsia="Times New Roman" w:hAnsi="inherit" w:cs="Times New Roman"/>
                  <w:sz w:val="24"/>
                  <w:szCs w:val="24"/>
                  <w:lang w:eastAsia="en-GB"/>
                </w:rPr>
                <w:t xml:space="preserve">of </w:t>
              </w:r>
              <w:r w:rsidR="003B7AE9" w:rsidRPr="00BD0415" w:rsidDel="001F4F43">
                <w:rPr>
                  <w:rFonts w:ascii="inherit" w:eastAsia="Times New Roman" w:hAnsi="inherit" w:cs="Times New Roman"/>
                  <w:sz w:val="24"/>
                  <w:szCs w:val="24"/>
                  <w:lang w:eastAsia="en-GB"/>
                </w:rPr>
                <w:t>the power</w:t>
              </w:r>
              <w:r w:rsidR="00577180">
                <w:rPr>
                  <w:rFonts w:ascii="inherit" w:eastAsia="Times New Roman" w:hAnsi="inherit" w:cs="Times New Roman"/>
                  <w:sz w:val="24"/>
                  <w:szCs w:val="24"/>
                  <w:lang w:eastAsia="en-GB"/>
                </w:rPr>
                <w:t xml:space="preserve"> </w:t>
              </w:r>
              <w:r w:rsidR="003B7AE9" w:rsidRPr="00BD0415" w:rsidDel="001F4F43">
                <w:rPr>
                  <w:rFonts w:ascii="inherit" w:eastAsia="Times New Roman" w:hAnsi="inherit" w:cs="Times New Roman"/>
                  <w:sz w:val="24"/>
                  <w:szCs w:val="24"/>
                  <w:lang w:eastAsia="en-GB"/>
                </w:rPr>
                <w:t xml:space="preserve">generating </w:t>
              </w:r>
              <w:r w:rsidR="00825EBA">
                <w:rPr>
                  <w:rFonts w:ascii="inherit" w:eastAsia="Times New Roman" w:hAnsi="inherit" w:cs="Times New Roman"/>
                  <w:sz w:val="24"/>
                  <w:szCs w:val="24"/>
                  <w:lang w:eastAsia="en-GB"/>
                </w:rPr>
                <w:t>unit</w:t>
              </w:r>
              <w:r w:rsidR="00577180">
                <w:rPr>
                  <w:rFonts w:ascii="inherit" w:eastAsia="Times New Roman" w:hAnsi="inherit" w:cs="Times New Roman"/>
                  <w:sz w:val="24"/>
                  <w:szCs w:val="24"/>
                  <w:lang w:eastAsia="en-GB"/>
                </w:rPr>
                <w:t xml:space="preserve"> </w:t>
              </w:r>
              <w:r w:rsidR="00881B59">
                <w:rPr>
                  <w:rFonts w:ascii="inherit" w:eastAsia="Times New Roman" w:hAnsi="inherit" w:cs="Times New Roman"/>
                  <w:sz w:val="24"/>
                  <w:szCs w:val="24"/>
                  <w:lang w:eastAsia="en-GB"/>
                </w:rPr>
                <w:t xml:space="preserve">active power response </w:t>
              </w:r>
              <w:r w:rsidR="000C5744">
                <w:rPr>
                  <w:rFonts w:ascii="inherit" w:eastAsia="Times New Roman" w:hAnsi="inherit" w:cs="Times New Roman"/>
                  <w:sz w:val="24"/>
                  <w:szCs w:val="24"/>
                  <w:lang w:eastAsia="en-GB"/>
                </w:rPr>
                <w:t xml:space="preserve">will </w:t>
              </w:r>
              <w:r w:rsidR="00577180">
                <w:rPr>
                  <w:rFonts w:ascii="inherit" w:eastAsia="Times New Roman" w:hAnsi="inherit" w:cs="Times New Roman"/>
                  <w:sz w:val="24"/>
                  <w:szCs w:val="24"/>
                  <w:lang w:eastAsia="en-GB"/>
                </w:rPr>
                <w:t xml:space="preserve">only </w:t>
              </w:r>
              <w:r w:rsidR="003719E0">
                <w:rPr>
                  <w:rFonts w:ascii="inherit" w:eastAsia="Times New Roman" w:hAnsi="inherit" w:cs="Times New Roman"/>
                  <w:sz w:val="24"/>
                  <w:szCs w:val="24"/>
                  <w:lang w:eastAsia="en-GB"/>
                </w:rPr>
                <w:t xml:space="preserve">be </w:t>
              </w:r>
              <w:r w:rsidR="0078728D">
                <w:rPr>
                  <w:rFonts w:ascii="inherit" w:eastAsia="Times New Roman" w:hAnsi="inherit" w:cs="Times New Roman"/>
                  <w:sz w:val="24"/>
                  <w:szCs w:val="24"/>
                  <w:lang w:eastAsia="en-GB"/>
                </w:rPr>
                <w:t xml:space="preserve">the result of the </w:t>
              </w:r>
              <w:r w:rsidR="00D975A4">
                <w:rPr>
                  <w:rFonts w:ascii="inherit" w:eastAsia="Times New Roman" w:hAnsi="inherit" w:cs="Times New Roman"/>
                  <w:sz w:val="24"/>
                  <w:szCs w:val="24"/>
                  <w:lang w:eastAsia="en-GB"/>
                </w:rPr>
                <w:t>process time including the controller</w:t>
              </w:r>
              <w:r w:rsidR="0034379F">
                <w:rPr>
                  <w:rFonts w:ascii="inherit" w:eastAsia="Times New Roman" w:hAnsi="inherit" w:cs="Times New Roman"/>
                  <w:sz w:val="24"/>
                  <w:szCs w:val="24"/>
                  <w:lang w:eastAsia="en-GB"/>
                </w:rPr>
                <w:t xml:space="preserve">. </w:t>
              </w:r>
            </w:ins>
          </w:p>
        </w:tc>
      </w:tr>
    </w:tbl>
    <w:p w14:paraId="3F900452"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BD0415" w14:paraId="2EC6CC5F" w14:textId="77777777" w:rsidTr="003B7AE9">
        <w:tc>
          <w:tcPr>
            <w:tcW w:w="0" w:type="auto"/>
            <w:shd w:val="clear" w:color="auto" w:fill="auto"/>
            <w:hideMark/>
          </w:tcPr>
          <w:p w14:paraId="1302917D" w14:textId="2C7C5DF1"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lastRenderedPageBreak/>
              <w:t>(</w:t>
            </w:r>
            <w:r w:rsidRPr="00BD0415" w:rsidDel="001F4F43">
              <w:rPr>
                <w:rFonts w:ascii="inherit" w:eastAsia="Times New Roman" w:hAnsi="inherit" w:cs="Times New Roman"/>
                <w:sz w:val="24"/>
                <w:szCs w:val="24"/>
                <w:lang w:eastAsia="en-GB"/>
              </w:rPr>
              <w:t>f</w:t>
            </w:r>
            <w:r w:rsidRPr="00BD0415">
              <w:rPr>
                <w:rFonts w:ascii="inherit" w:eastAsia="Times New Roman" w:hAnsi="inherit" w:cs="Times New Roman"/>
                <w:sz w:val="24"/>
                <w:szCs w:val="24"/>
                <w:lang w:eastAsia="en-GB"/>
              </w:rPr>
              <w:t>)</w:t>
            </w:r>
          </w:p>
        </w:tc>
        <w:tc>
          <w:tcPr>
            <w:tcW w:w="0" w:type="auto"/>
            <w:shd w:val="clear" w:color="auto" w:fill="auto"/>
            <w:hideMark/>
          </w:tcPr>
          <w:p w14:paraId="649417C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relevant TSO may require that upon reaching minimum regulating level, the power-generating module be capable of either:</w:t>
            </w:r>
          </w:p>
          <w:tbl>
            <w:tblPr>
              <w:tblW w:w="5000" w:type="pct"/>
              <w:tblCellMar>
                <w:left w:w="0" w:type="dxa"/>
                <w:right w:w="0" w:type="dxa"/>
              </w:tblCellMar>
              <w:tblLook w:val="04A0" w:firstRow="1" w:lastRow="0" w:firstColumn="1" w:lastColumn="0" w:noHBand="0" w:noVBand="1"/>
            </w:tblPr>
            <w:tblGrid>
              <w:gridCol w:w="551"/>
              <w:gridCol w:w="8219"/>
            </w:tblGrid>
            <w:tr w:rsidR="003B7AE9" w:rsidRPr="00BD0415" w14:paraId="6D8EE3E1" w14:textId="77777777">
              <w:tc>
                <w:tcPr>
                  <w:tcW w:w="0" w:type="auto"/>
                  <w:shd w:val="clear" w:color="auto" w:fill="auto"/>
                  <w:hideMark/>
                </w:tcPr>
                <w:p w14:paraId="20608C4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32F1491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continuing operation at this level; or</w:t>
                  </w:r>
                </w:p>
              </w:tc>
            </w:tr>
          </w:tbl>
          <w:p w14:paraId="1DC922BB"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2"/>
              <w:gridCol w:w="8138"/>
            </w:tblGrid>
            <w:tr w:rsidR="003B7AE9" w:rsidRPr="00BD0415" w14:paraId="7AD35D41" w14:textId="77777777">
              <w:tc>
                <w:tcPr>
                  <w:tcW w:w="0" w:type="auto"/>
                  <w:shd w:val="clear" w:color="auto" w:fill="auto"/>
                  <w:hideMark/>
                </w:tcPr>
                <w:p w14:paraId="48461A4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446BE8EB" w14:textId="3A86BFE8" w:rsidR="00F35E07" w:rsidRPr="00BD0415" w:rsidRDefault="003B7AE9" w:rsidP="00F35E07">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further decreasing active power output;</w:t>
                  </w:r>
                  <w:r w:rsidR="00F35E07">
                    <w:rPr>
                      <w:rFonts w:ascii="inherit" w:eastAsia="Times New Roman" w:hAnsi="inherit" w:cs="Times New Roman"/>
                      <w:sz w:val="24"/>
                      <w:szCs w:val="24"/>
                      <w:lang w:eastAsia="en-GB"/>
                    </w:rPr>
                    <w:t xml:space="preserve"> </w:t>
                  </w:r>
                </w:p>
              </w:tc>
            </w:tr>
          </w:tbl>
          <w:p w14:paraId="19AD774F"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1B9B149B"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600"/>
      </w:tblGrid>
      <w:tr w:rsidR="003B7AE9" w:rsidRPr="00BD0415" w14:paraId="31E5EA51" w14:textId="77777777" w:rsidTr="0021131F">
        <w:tc>
          <w:tcPr>
            <w:tcW w:w="233" w:type="pct"/>
            <w:shd w:val="clear" w:color="auto" w:fill="auto"/>
            <w:hideMark/>
          </w:tcPr>
          <w:p w14:paraId="27724BB6" w14:textId="30FC6590"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r w:rsidRPr="00BD0415" w:rsidDel="001F4F43">
              <w:rPr>
                <w:rFonts w:ascii="inherit" w:eastAsia="Times New Roman" w:hAnsi="inherit" w:cs="Times New Roman"/>
                <w:sz w:val="24"/>
                <w:szCs w:val="24"/>
                <w:lang w:eastAsia="en-GB"/>
              </w:rPr>
              <w:t>g</w:t>
            </w:r>
            <w:r w:rsidRPr="00BD0415">
              <w:rPr>
                <w:rFonts w:ascii="inherit" w:eastAsia="Times New Roman" w:hAnsi="inherit" w:cs="Times New Roman"/>
                <w:sz w:val="24"/>
                <w:szCs w:val="24"/>
                <w:lang w:eastAsia="en-GB"/>
              </w:rPr>
              <w:t>)</w:t>
            </w:r>
          </w:p>
        </w:tc>
        <w:tc>
          <w:tcPr>
            <w:tcW w:w="4767" w:type="pct"/>
            <w:shd w:val="clear" w:color="auto" w:fill="auto"/>
            <w:hideMark/>
          </w:tcPr>
          <w:p w14:paraId="5F45E2D4" w14:textId="4A599582" w:rsidR="00EC5D21" w:rsidRDefault="003B7AE9" w:rsidP="00EC5D21">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power-generating module shall be capable of operating stably during LFSM-O operation. When LFSM-O is active, the LFSM-O setpoint will prevail over any other active power setpoints</w:t>
            </w:r>
            <w:r w:rsidR="001F4F43">
              <w:rPr>
                <w:rFonts w:ascii="inherit" w:eastAsia="Times New Roman" w:hAnsi="inherit" w:cs="Times New Roman"/>
                <w:sz w:val="24"/>
                <w:szCs w:val="24"/>
                <w:lang w:eastAsia="en-GB"/>
              </w:rPr>
              <w:t xml:space="preserve"> </w:t>
            </w:r>
            <w:ins w:id="132" w:author="Author">
              <w:r w:rsidR="00081232">
                <w:rPr>
                  <w:rFonts w:ascii="inherit" w:eastAsia="Times New Roman" w:hAnsi="inherit" w:cs="Times New Roman"/>
                  <w:sz w:val="24"/>
                  <w:szCs w:val="24"/>
                  <w:lang w:eastAsia="en-GB"/>
                </w:rPr>
                <w:t xml:space="preserve">from the </w:t>
              </w:r>
              <w:r w:rsidR="00017DC6">
                <w:rPr>
                  <w:rFonts w:ascii="inherit" w:eastAsia="Times New Roman" w:hAnsi="inherit" w:cs="Times New Roman"/>
                  <w:sz w:val="24"/>
                  <w:szCs w:val="24"/>
                  <w:lang w:eastAsia="en-GB"/>
                </w:rPr>
                <w:t xml:space="preserve">power </w:t>
              </w:r>
              <w:r w:rsidR="0023629F">
                <w:rPr>
                  <w:rFonts w:ascii="inherit" w:eastAsia="Times New Roman" w:hAnsi="inherit" w:cs="Times New Roman"/>
                  <w:sz w:val="24"/>
                  <w:szCs w:val="24"/>
                  <w:lang w:eastAsia="en-GB"/>
                </w:rPr>
                <w:t xml:space="preserve">plant </w:t>
              </w:r>
              <w:commentRangeStart w:id="133"/>
              <w:r w:rsidR="00017DC6">
                <w:rPr>
                  <w:rFonts w:ascii="inherit" w:eastAsia="Times New Roman" w:hAnsi="inherit" w:cs="Times New Roman"/>
                  <w:sz w:val="24"/>
                  <w:szCs w:val="24"/>
                  <w:lang w:eastAsia="en-GB"/>
                </w:rPr>
                <w:t>facility</w:t>
              </w:r>
              <w:commentRangeEnd w:id="133"/>
              <w:r w:rsidR="00E13347">
                <w:rPr>
                  <w:rStyle w:val="CommentReference"/>
                </w:rPr>
                <w:commentReference w:id="133"/>
              </w:r>
              <w:r w:rsidR="00017DC6">
                <w:rPr>
                  <w:rFonts w:ascii="inherit" w:eastAsia="Times New Roman" w:hAnsi="inherit" w:cs="Times New Roman"/>
                  <w:sz w:val="24"/>
                  <w:szCs w:val="24"/>
                  <w:lang w:eastAsia="en-GB"/>
                </w:rPr>
                <w:t xml:space="preserve"> </w:t>
              </w:r>
            </w:ins>
            <w:r w:rsidR="001F4F43" w:rsidRPr="008438FE">
              <w:rPr>
                <w:rFonts w:ascii="inherit" w:eastAsia="Times New Roman" w:hAnsi="inherit" w:cs="Times New Roman"/>
                <w:sz w:val="24"/>
                <w:szCs w:val="24"/>
                <w:lang w:eastAsia="en-GB"/>
              </w:rPr>
              <w:t xml:space="preserve">which would result in an increase of power above the LFSM-O setpoint. The power generating module shall be able to receive and react on an external </w:t>
            </w:r>
            <w:ins w:id="134" w:author="Author">
              <w:r w:rsidR="002202D0">
                <w:rPr>
                  <w:rFonts w:ascii="inherit" w:eastAsia="Times New Roman" w:hAnsi="inherit" w:cs="Times New Roman"/>
                  <w:sz w:val="24"/>
                  <w:szCs w:val="24"/>
                  <w:lang w:eastAsia="en-GB"/>
                </w:rPr>
                <w:t xml:space="preserve">active power output </w:t>
              </w:r>
            </w:ins>
            <w:del w:id="135" w:author="Author">
              <w:r w:rsidR="001F4F43" w:rsidRPr="008438FE">
                <w:rPr>
                  <w:rFonts w:ascii="inherit" w:eastAsia="Times New Roman" w:hAnsi="inherit" w:cs="Times New Roman"/>
                  <w:sz w:val="24"/>
                  <w:szCs w:val="24"/>
                  <w:lang w:eastAsia="en-GB"/>
                </w:rPr>
                <w:delText>signal allowing</w:delText>
              </w:r>
            </w:del>
            <w:ins w:id="136" w:author="Author">
              <w:r w:rsidR="008D4896">
                <w:rPr>
                  <w:rFonts w:ascii="inherit" w:eastAsia="Times New Roman" w:hAnsi="inherit" w:cs="Times New Roman"/>
                  <w:sz w:val="24"/>
                  <w:szCs w:val="24"/>
                  <w:lang w:eastAsia="en-GB"/>
                </w:rPr>
                <w:t>from</w:t>
              </w:r>
            </w:ins>
            <w:r w:rsidR="001F4F43" w:rsidRPr="008438FE">
              <w:rPr>
                <w:rFonts w:ascii="inherit" w:eastAsia="Times New Roman" w:hAnsi="inherit" w:cs="Times New Roman"/>
                <w:sz w:val="24"/>
                <w:szCs w:val="24"/>
                <w:lang w:eastAsia="en-GB"/>
              </w:rPr>
              <w:t xml:space="preserve"> the relevant system operator</w:t>
            </w:r>
            <w:del w:id="137" w:author="Author">
              <w:r w:rsidR="001F4F43" w:rsidRPr="008438FE">
                <w:rPr>
                  <w:rFonts w:ascii="inherit" w:eastAsia="Times New Roman" w:hAnsi="inherit" w:cs="Times New Roman"/>
                  <w:sz w:val="24"/>
                  <w:szCs w:val="24"/>
                  <w:lang w:eastAsia="en-GB"/>
                </w:rPr>
                <w:delText xml:space="preserve"> to block active power LFSM-O </w:delText>
              </w:r>
              <w:r w:rsidR="00282E33">
                <w:rPr>
                  <w:rFonts w:ascii="inherit" w:eastAsia="Times New Roman" w:hAnsi="inherit" w:cs="Times New Roman"/>
                  <w:sz w:val="24"/>
                  <w:szCs w:val="24"/>
                  <w:lang w:eastAsia="en-GB"/>
                </w:rPr>
                <w:delText>mode</w:delText>
              </w:r>
              <w:r w:rsidR="001F4F43" w:rsidRPr="008438FE">
                <w:rPr>
                  <w:rFonts w:ascii="inherit" w:eastAsia="Times New Roman" w:hAnsi="inherit" w:cs="Times New Roman"/>
                  <w:sz w:val="24"/>
                  <w:szCs w:val="24"/>
                  <w:lang w:eastAsia="en-GB"/>
                </w:rPr>
                <w:delText xml:space="preserve"> in real-time</w:delText>
              </w:r>
            </w:del>
            <w:r w:rsidR="001F4F43" w:rsidRPr="008438FE">
              <w:rPr>
                <w:rFonts w:ascii="inherit" w:eastAsia="Times New Roman" w:hAnsi="inherit" w:cs="Times New Roman"/>
                <w:sz w:val="24"/>
                <w:szCs w:val="24"/>
                <w:lang w:eastAsia="en-GB"/>
              </w:rPr>
              <w:t xml:space="preserve">. </w:t>
            </w:r>
            <w:del w:id="138" w:author="Author">
              <w:r w:rsidR="001F4F43" w:rsidRPr="008438FE">
                <w:rPr>
                  <w:rFonts w:ascii="inherit" w:eastAsia="Times New Roman" w:hAnsi="inherit" w:cs="Times New Roman"/>
                  <w:sz w:val="24"/>
                  <w:szCs w:val="24"/>
                  <w:lang w:eastAsia="en-GB"/>
                </w:rPr>
                <w:delText>The TSO in coordination with the RSO shall define the framework conditions for the use of this function</w:delText>
              </w:r>
              <w:r w:rsidRPr="00BD0415">
                <w:rPr>
                  <w:rFonts w:ascii="inherit" w:eastAsia="Times New Roman" w:hAnsi="inherit" w:cs="Times New Roman"/>
                  <w:sz w:val="24"/>
                  <w:szCs w:val="24"/>
                  <w:lang w:eastAsia="en-GB"/>
                </w:rPr>
                <w:delText>.</w:delText>
              </w:r>
            </w:del>
          </w:p>
          <w:p w14:paraId="7C5D7F10" w14:textId="3A6F599A" w:rsidR="00F144D1" w:rsidRPr="00867DB5" w:rsidRDefault="00F144D1" w:rsidP="00F144D1">
            <w:pPr>
              <w:spacing w:before="120" w:after="0" w:line="240" w:lineRule="auto"/>
              <w:jc w:val="both"/>
              <w:rPr>
                <w:del w:id="139" w:author="Author"/>
                <w:rFonts w:ascii="inherit" w:eastAsia="Times New Roman" w:hAnsi="inherit" w:cs="Times New Roman"/>
                <w:sz w:val="24"/>
                <w:szCs w:val="24"/>
                <w:lang w:eastAsia="en-GB"/>
              </w:rPr>
            </w:pPr>
            <w:r w:rsidRPr="00867DB5">
              <w:rPr>
                <w:rFonts w:ascii="inherit" w:eastAsia="Times New Roman" w:hAnsi="inherit" w:cs="Times New Roman"/>
                <w:sz w:val="24"/>
                <w:szCs w:val="24"/>
                <w:lang w:eastAsia="en-GB"/>
              </w:rPr>
              <w:t xml:space="preserve">The </w:t>
            </w:r>
            <w:ins w:id="140" w:author="Author">
              <w:r w:rsidR="0071460A">
                <w:rPr>
                  <w:rFonts w:ascii="inherit" w:eastAsia="Times New Roman" w:hAnsi="inherit" w:cs="Times New Roman"/>
                  <w:sz w:val="24"/>
                  <w:szCs w:val="24"/>
                  <w:lang w:eastAsia="en-GB"/>
                </w:rPr>
                <w:t xml:space="preserve">step </w:t>
              </w:r>
            </w:ins>
            <w:r w:rsidRPr="00867DB5">
              <w:rPr>
                <w:rFonts w:ascii="inherit" w:eastAsia="Times New Roman" w:hAnsi="inherit" w:cs="Times New Roman"/>
                <w:sz w:val="24"/>
                <w:szCs w:val="24"/>
                <w:lang w:eastAsia="en-GB"/>
              </w:rPr>
              <w:t>response time</w:t>
            </w:r>
            <w:ins w:id="141" w:author="Author">
              <w:r w:rsidR="0071460A">
                <w:rPr>
                  <w:rFonts w:ascii="inherit" w:eastAsia="Times New Roman" w:hAnsi="inherit" w:cs="Times New Roman"/>
                  <w:sz w:val="24"/>
                  <w:szCs w:val="24"/>
                  <w:lang w:eastAsia="en-GB"/>
                </w:rPr>
                <w:t xml:space="preserve"> capability</w:t>
              </w:r>
            </w:ins>
            <w:r w:rsidR="001370DA">
              <w:rPr>
                <w:rFonts w:ascii="inherit" w:eastAsia="Times New Roman" w:hAnsi="inherit" w:cs="Times New Roman"/>
                <w:sz w:val="24"/>
                <w:szCs w:val="24"/>
                <w:lang w:eastAsia="en-GB"/>
              </w:rPr>
              <w:t>,</w:t>
            </w:r>
            <w:r w:rsidRPr="00867DB5">
              <w:rPr>
                <w:rFonts w:ascii="inherit" w:eastAsia="Times New Roman" w:hAnsi="inherit" w:cs="Times New Roman"/>
                <w:sz w:val="24"/>
                <w:szCs w:val="24"/>
                <w:lang w:eastAsia="en-GB"/>
              </w:rPr>
              <w:t xml:space="preserve"> T</w:t>
            </w:r>
            <w:r w:rsidRPr="007C3CF4">
              <w:rPr>
                <w:rFonts w:ascii="inherit" w:eastAsia="Times New Roman" w:hAnsi="inherit" w:cs="Times New Roman"/>
                <w:sz w:val="24"/>
                <w:szCs w:val="24"/>
                <w:vertAlign w:val="subscript"/>
                <w:lang w:eastAsia="en-GB"/>
              </w:rPr>
              <w:t>resp</w:t>
            </w:r>
            <w:r w:rsidRPr="00867DB5">
              <w:rPr>
                <w:rFonts w:ascii="inherit" w:eastAsia="Times New Roman" w:hAnsi="inherit" w:cs="Times New Roman"/>
                <w:sz w:val="24"/>
                <w:szCs w:val="24"/>
                <w:lang w:eastAsia="en-GB"/>
              </w:rPr>
              <w:t xml:space="preserve"> </w:t>
            </w:r>
            <w:r w:rsidR="001370DA">
              <w:rPr>
                <w:rFonts w:ascii="inherit" w:eastAsia="Times New Roman" w:hAnsi="inherit" w:cs="Times New Roman"/>
                <w:sz w:val="24"/>
                <w:szCs w:val="24"/>
                <w:lang w:eastAsia="en-GB"/>
              </w:rPr>
              <w:t xml:space="preserve">in </w:t>
            </w:r>
            <w:r w:rsidRPr="00867DB5">
              <w:rPr>
                <w:rFonts w:ascii="inherit" w:eastAsia="Times New Roman" w:hAnsi="inherit" w:cs="Times New Roman"/>
                <w:sz w:val="24"/>
                <w:szCs w:val="24"/>
                <w:lang w:eastAsia="en-GB"/>
              </w:rPr>
              <w:t>Figure XX</w:t>
            </w:r>
            <w:r w:rsidR="001370DA">
              <w:rPr>
                <w:rFonts w:ascii="inherit" w:eastAsia="Times New Roman" w:hAnsi="inherit" w:cs="Times New Roman"/>
                <w:sz w:val="24"/>
                <w:szCs w:val="24"/>
                <w:lang w:eastAsia="en-GB"/>
              </w:rPr>
              <w:t>,</w:t>
            </w:r>
            <w:r w:rsidRPr="00867DB5">
              <w:rPr>
                <w:rFonts w:ascii="inherit" w:eastAsia="Times New Roman" w:hAnsi="inherit" w:cs="Times New Roman"/>
                <w:sz w:val="24"/>
                <w:szCs w:val="24"/>
                <w:lang w:eastAsia="en-GB"/>
              </w:rPr>
              <w:t xml:space="preserve"> for active power decrease in case of increasing frequency, shall be as fast a technically feasible</w:t>
            </w:r>
            <w:ins w:id="142" w:author="Author">
              <w:r w:rsidR="00D231E5">
                <w:rPr>
                  <w:rFonts w:ascii="inherit" w:eastAsia="Times New Roman" w:hAnsi="inherit" w:cs="Times New Roman"/>
                  <w:sz w:val="24"/>
                  <w:szCs w:val="24"/>
                  <w:lang w:eastAsia="en-GB"/>
                </w:rPr>
                <w:t>.</w:t>
              </w:r>
            </w:ins>
            <w:r w:rsidRPr="00867DB5">
              <w:rPr>
                <w:rFonts w:ascii="inherit" w:eastAsia="Times New Roman" w:hAnsi="inherit" w:cs="Times New Roman"/>
                <w:sz w:val="24"/>
                <w:szCs w:val="24"/>
                <w:lang w:eastAsia="en-GB"/>
              </w:rPr>
              <w:t xml:space="preserve"> </w:t>
            </w:r>
            <w:del w:id="143" w:author="Author">
              <w:r w:rsidRPr="00867DB5">
                <w:rPr>
                  <w:rFonts w:ascii="inherit" w:eastAsia="Times New Roman" w:hAnsi="inherit" w:cs="Times New Roman"/>
                  <w:sz w:val="24"/>
                  <w:szCs w:val="24"/>
                  <w:lang w:eastAsia="en-GB"/>
                </w:rPr>
                <w:delText xml:space="preserve">and as described below: </w:delText>
              </w:r>
            </w:del>
          </w:p>
          <w:p w14:paraId="29E072FD" w14:textId="7F214EAA" w:rsidR="00F144D1" w:rsidRPr="00867DB5" w:rsidRDefault="00B445DB" w:rsidP="00F144D1">
            <w:pPr>
              <w:spacing w:before="120" w:after="0" w:line="240" w:lineRule="auto"/>
              <w:jc w:val="both"/>
              <w:rPr>
                <w:del w:id="144" w:author="Author"/>
                <w:rFonts w:ascii="inherit" w:eastAsia="Times New Roman" w:hAnsi="inherit" w:cs="Times New Roman"/>
                <w:sz w:val="24"/>
                <w:szCs w:val="24"/>
                <w:lang w:eastAsia="en-GB"/>
              </w:rPr>
            </w:pPr>
            <w:del w:id="145" w:author="Author">
              <w:r>
                <w:rPr>
                  <w:rFonts w:ascii="inherit" w:eastAsia="Times New Roman" w:hAnsi="inherit" w:cs="Times New Roman"/>
                  <w:sz w:val="24"/>
                  <w:szCs w:val="24"/>
                  <w:lang w:eastAsia="en-GB"/>
                </w:rPr>
                <w:delText>(i)</w:delText>
              </w:r>
              <w:r w:rsidR="00F144D1" w:rsidRPr="00867DB5">
                <w:rPr>
                  <w:rFonts w:ascii="inherit" w:eastAsia="Times New Roman" w:hAnsi="inherit" w:cs="Times New Roman"/>
                  <w:sz w:val="24"/>
                  <w:szCs w:val="24"/>
                  <w:lang w:eastAsia="en-GB"/>
                </w:rPr>
                <w:delText>—</w:delText>
              </w:r>
              <w:r w:rsidR="00F144D1" w:rsidRPr="00867DB5">
                <w:rPr>
                  <w:rFonts w:ascii="inherit" w:eastAsia="Times New Roman" w:hAnsi="inherit" w:cs="Times New Roman"/>
                  <w:sz w:val="24"/>
                  <w:szCs w:val="24"/>
                  <w:lang w:eastAsia="en-GB"/>
                </w:rPr>
                <w:tab/>
                <w:delText xml:space="preserve">for </w:delText>
              </w:r>
              <w:r w:rsidR="00F144D1">
                <w:rPr>
                  <w:rFonts w:ascii="inherit" w:eastAsia="Times New Roman" w:hAnsi="inherit" w:cs="Times New Roman"/>
                  <w:sz w:val="24"/>
                  <w:szCs w:val="24"/>
                  <w:lang w:eastAsia="en-GB"/>
                </w:rPr>
                <w:delText>synchronous power-generating module</w:delText>
              </w:r>
              <w:r w:rsidR="00F144D1" w:rsidRPr="00867DB5">
                <w:rPr>
                  <w:rFonts w:ascii="inherit" w:eastAsia="Times New Roman" w:hAnsi="inherit" w:cs="Times New Roman"/>
                  <w:sz w:val="24"/>
                  <w:szCs w:val="24"/>
                  <w:lang w:eastAsia="en-GB"/>
                </w:rPr>
                <w:delText xml:space="preserve">: less or equal to 8 seconds for an active power setpoint </w:delText>
              </w:r>
              <w:commentRangeStart w:id="146"/>
              <w:r w:rsidR="00F144D1" w:rsidRPr="00867DB5">
                <w:rPr>
                  <w:rFonts w:ascii="inherit" w:eastAsia="Times New Roman" w:hAnsi="inherit" w:cs="Times New Roman"/>
                  <w:sz w:val="24"/>
                  <w:szCs w:val="24"/>
                  <w:lang w:eastAsia="en-GB"/>
                </w:rPr>
                <w:delText>change</w:delText>
              </w:r>
              <w:commentRangeEnd w:id="146"/>
              <w:r w:rsidR="00240057" w:rsidDel="0007152A">
                <w:rPr>
                  <w:rStyle w:val="CommentReference"/>
                </w:rPr>
                <w:commentReference w:id="146"/>
              </w:r>
              <w:r w:rsidR="00F144D1" w:rsidRPr="00867DB5">
                <w:rPr>
                  <w:rFonts w:ascii="inherit" w:eastAsia="Times New Roman" w:hAnsi="inherit" w:cs="Times New Roman"/>
                  <w:sz w:val="24"/>
                  <w:szCs w:val="24"/>
                  <w:lang w:eastAsia="en-GB"/>
                </w:rPr>
                <w:delText xml:space="preserve"> of 45% maximum power. </w:delText>
              </w:r>
            </w:del>
          </w:p>
          <w:p w14:paraId="22A81639" w14:textId="60B671D1" w:rsidR="00F144D1" w:rsidRDefault="00B445DB" w:rsidP="00F144D1">
            <w:pPr>
              <w:spacing w:before="120" w:after="0" w:line="240" w:lineRule="auto"/>
              <w:jc w:val="both"/>
              <w:rPr>
                <w:del w:id="147" w:author="Author"/>
                <w:rFonts w:ascii="inherit" w:eastAsia="Times New Roman" w:hAnsi="inherit" w:cs="Times New Roman"/>
                <w:sz w:val="24"/>
                <w:szCs w:val="24"/>
                <w:lang w:eastAsia="en-GB"/>
              </w:rPr>
            </w:pPr>
            <w:del w:id="148" w:author="Author">
              <w:r>
                <w:rPr>
                  <w:rFonts w:ascii="inherit" w:eastAsia="Times New Roman" w:hAnsi="inherit" w:cs="Times New Roman"/>
                  <w:sz w:val="24"/>
                  <w:szCs w:val="24"/>
                  <w:lang w:eastAsia="en-GB"/>
                </w:rPr>
                <w:delText>(ii)</w:delText>
              </w:r>
              <w:r w:rsidR="00F144D1" w:rsidRPr="00867DB5">
                <w:rPr>
                  <w:rFonts w:ascii="inherit" w:eastAsia="Times New Roman" w:hAnsi="inherit" w:cs="Times New Roman"/>
                  <w:sz w:val="24"/>
                  <w:szCs w:val="24"/>
                  <w:lang w:eastAsia="en-GB"/>
                </w:rPr>
                <w:delText>—</w:delText>
              </w:r>
              <w:r w:rsidR="00F144D1" w:rsidRPr="00867DB5">
                <w:rPr>
                  <w:rFonts w:ascii="inherit" w:eastAsia="Times New Roman" w:hAnsi="inherit" w:cs="Times New Roman"/>
                  <w:sz w:val="24"/>
                  <w:szCs w:val="24"/>
                  <w:lang w:eastAsia="en-GB"/>
                </w:rPr>
                <w:tab/>
                <w:delText xml:space="preserve">for </w:delText>
              </w:r>
              <w:r w:rsidR="00F144D1">
                <w:rPr>
                  <w:rFonts w:ascii="inherit" w:eastAsia="Times New Roman" w:hAnsi="inherit" w:cs="Times New Roman"/>
                  <w:sz w:val="24"/>
                  <w:szCs w:val="24"/>
                  <w:lang w:eastAsia="en-GB"/>
                </w:rPr>
                <w:delText>power park module</w:delText>
              </w:r>
              <w:r w:rsidR="00F144D1" w:rsidRPr="00867DB5">
                <w:rPr>
                  <w:rFonts w:ascii="inherit" w:eastAsia="Times New Roman" w:hAnsi="inherit" w:cs="Times New Roman"/>
                  <w:sz w:val="24"/>
                  <w:szCs w:val="24"/>
                  <w:lang w:eastAsia="en-GB"/>
                </w:rPr>
                <w:delText>: less or equal to 2 seconds for an active power setpoint change of 50% maximum power.</w:delText>
              </w:r>
            </w:del>
          </w:p>
          <w:p w14:paraId="787815B6" w14:textId="03659611" w:rsidR="00500171" w:rsidRPr="00BD0415" w:rsidRDefault="00F144D1" w:rsidP="00F144D1">
            <w:pPr>
              <w:spacing w:before="120" w:after="0" w:line="240" w:lineRule="auto"/>
              <w:jc w:val="both"/>
              <w:rPr>
                <w:rFonts w:ascii="inherit" w:eastAsia="Times New Roman" w:hAnsi="inherit" w:cs="Times New Roman"/>
                <w:sz w:val="24"/>
                <w:szCs w:val="24"/>
                <w:lang w:eastAsia="en-GB"/>
              </w:rPr>
            </w:pPr>
            <w:del w:id="149" w:author="Author">
              <w:r>
                <w:rPr>
                  <w:rFonts w:ascii="inherit" w:eastAsia="Times New Roman" w:hAnsi="inherit" w:cs="Times New Roman"/>
                  <w:sz w:val="24"/>
                  <w:szCs w:val="24"/>
                  <w:lang w:eastAsia="en-GB"/>
                </w:rPr>
                <w:delText>If the</w:delText>
              </w:r>
              <w:r w:rsidRPr="00867DB5">
                <w:rPr>
                  <w:rFonts w:ascii="inherit" w:eastAsia="Times New Roman" w:hAnsi="inherit" w:cs="Times New Roman"/>
                  <w:sz w:val="24"/>
                  <w:szCs w:val="24"/>
                  <w:lang w:eastAsia="en-GB"/>
                </w:rPr>
                <w:delText xml:space="preserve"> response time is greater than </w:delText>
              </w:r>
              <w:r>
                <w:rPr>
                  <w:rFonts w:ascii="inherit" w:eastAsia="Times New Roman" w:hAnsi="inherit" w:cs="Times New Roman"/>
                  <w:sz w:val="24"/>
                  <w:szCs w:val="24"/>
                  <w:lang w:eastAsia="en-GB"/>
                </w:rPr>
                <w:delText>stated above</w:delText>
              </w:r>
              <w:r w:rsidRPr="00867DB5">
                <w:rPr>
                  <w:rFonts w:ascii="inherit" w:eastAsia="Times New Roman" w:hAnsi="inherit" w:cs="Times New Roman"/>
                  <w:sz w:val="24"/>
                  <w:szCs w:val="24"/>
                  <w:lang w:eastAsia="en-GB"/>
                </w:rPr>
                <w:delText xml:space="preserve">, the power-generating facility owner shall justify the </w:delText>
              </w:r>
              <w:r w:rsidRPr="00867DB5" w:rsidDel="0007152A">
                <w:rPr>
                  <w:rFonts w:ascii="inherit" w:eastAsia="Times New Roman" w:hAnsi="inherit" w:cs="Times New Roman"/>
                  <w:sz w:val="24"/>
                  <w:szCs w:val="24"/>
                  <w:lang w:eastAsia="en-GB"/>
                </w:rPr>
                <w:delText>delay</w:delText>
              </w:r>
            </w:del>
            <w:ins w:id="150" w:author="Author">
              <w:del w:id="151" w:author="Author">
                <w:r w:rsidR="001C297D" w:rsidDel="0007152A">
                  <w:rPr>
                    <w:rFonts w:ascii="inherit" w:eastAsia="Times New Roman" w:hAnsi="inherit" w:cs="Times New Roman"/>
                    <w:sz w:val="24"/>
                    <w:szCs w:val="24"/>
                    <w:lang w:eastAsia="en-GB"/>
                  </w:rPr>
                  <w:delText>longer response t</w:delText>
                </w:r>
                <w:r w:rsidR="006D1752" w:rsidDel="0007152A">
                  <w:rPr>
                    <w:rFonts w:ascii="inherit" w:eastAsia="Times New Roman" w:hAnsi="inherit" w:cs="Times New Roman"/>
                    <w:sz w:val="24"/>
                    <w:szCs w:val="24"/>
                    <w:lang w:eastAsia="en-GB"/>
                  </w:rPr>
                  <w:delText>ime</w:delText>
                </w:r>
              </w:del>
            </w:ins>
            <w:del w:id="152" w:author="Author">
              <w:r w:rsidRPr="00867DB5">
                <w:rPr>
                  <w:rFonts w:ascii="inherit" w:eastAsia="Times New Roman" w:hAnsi="inherit" w:cs="Times New Roman"/>
                  <w:sz w:val="24"/>
                  <w:szCs w:val="24"/>
                  <w:lang w:eastAsia="en-GB"/>
                </w:rPr>
                <w:delText xml:space="preserve">, providing technical evidence to the relevant </w:delText>
              </w:r>
              <w:commentRangeStart w:id="153"/>
              <w:r w:rsidRPr="00867DB5">
                <w:rPr>
                  <w:rFonts w:ascii="inherit" w:eastAsia="Times New Roman" w:hAnsi="inherit" w:cs="Times New Roman"/>
                  <w:sz w:val="24"/>
                  <w:szCs w:val="24"/>
                  <w:lang w:eastAsia="en-GB"/>
                </w:rPr>
                <w:delText>TSO</w:delText>
              </w:r>
              <w:commentRangeEnd w:id="153"/>
              <w:r w:rsidR="006C4FA5" w:rsidDel="0007152A">
                <w:rPr>
                  <w:rStyle w:val="CommentReference"/>
                </w:rPr>
                <w:commentReference w:id="153"/>
              </w:r>
              <w:r w:rsidRPr="00867DB5">
                <w:rPr>
                  <w:rFonts w:ascii="inherit" w:eastAsia="Times New Roman" w:hAnsi="inherit" w:cs="Times New Roman"/>
                  <w:sz w:val="24"/>
                  <w:szCs w:val="24"/>
                  <w:lang w:eastAsia="en-GB"/>
                </w:rPr>
                <w:delText>.</w:delText>
              </w:r>
            </w:del>
          </w:p>
        </w:tc>
      </w:tr>
      <w:tr w:rsidR="00FD0B01" w:rsidRPr="00BD0415" w14:paraId="0E0381CE" w14:textId="77777777" w:rsidTr="0021131F">
        <w:tc>
          <w:tcPr>
            <w:tcW w:w="236" w:type="pct"/>
            <w:shd w:val="clear" w:color="auto" w:fill="auto"/>
          </w:tcPr>
          <w:p w14:paraId="67F166D4" w14:textId="646D16BC" w:rsidR="00FD0B01" w:rsidRPr="00BD0415" w:rsidRDefault="00FD0B01" w:rsidP="00FD0B01">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(h)</w:t>
            </w:r>
          </w:p>
        </w:tc>
        <w:tc>
          <w:tcPr>
            <w:tcW w:w="4769" w:type="pct"/>
            <w:shd w:val="clear" w:color="auto" w:fill="auto"/>
          </w:tcPr>
          <w:p w14:paraId="08CF5A59" w14:textId="3D0F645F" w:rsidR="00FD0B01" w:rsidRDefault="00FD0B01" w:rsidP="00FD0B01">
            <w:pPr>
              <w:spacing w:before="120" w:after="0" w:line="240" w:lineRule="auto"/>
              <w:jc w:val="both"/>
              <w:rPr>
                <w:rFonts w:ascii="inherit" w:eastAsia="Times New Roman" w:hAnsi="inherit" w:cs="Times New Roman"/>
                <w:sz w:val="24"/>
                <w:szCs w:val="24"/>
                <w:lang w:eastAsia="en-GB"/>
              </w:rPr>
            </w:pPr>
            <w:r w:rsidRPr="00535ACB">
              <w:rPr>
                <w:rFonts w:ascii="inherit" w:eastAsia="Times New Roman" w:hAnsi="inherit" w:cs="Times New Roman"/>
                <w:color w:val="000000"/>
                <w:sz w:val="24"/>
                <w:szCs w:val="24"/>
                <w:lang w:eastAsia="en-GB"/>
              </w:rPr>
              <w:t>An electricity storage module shall be capable of activating the provision of active power frequency response from the current active power input</w:t>
            </w:r>
            <w:r>
              <w:rPr>
                <w:rFonts w:ascii="inherit" w:eastAsia="Times New Roman" w:hAnsi="inherit" w:cs="Times New Roman"/>
                <w:color w:val="000000"/>
                <w:sz w:val="24"/>
                <w:szCs w:val="24"/>
                <w:lang w:eastAsia="en-GB"/>
              </w:rPr>
              <w:t xml:space="preserve"> or </w:t>
            </w:r>
            <w:r w:rsidRPr="00535ACB">
              <w:rPr>
                <w:rFonts w:ascii="inherit" w:eastAsia="Times New Roman" w:hAnsi="inherit" w:cs="Times New Roman"/>
                <w:color w:val="000000"/>
                <w:sz w:val="24"/>
                <w:szCs w:val="24"/>
                <w:lang w:eastAsia="en-GB"/>
              </w:rPr>
              <w:t xml:space="preserve">output automatically up to the maximum </w:t>
            </w:r>
            <w:r>
              <w:rPr>
                <w:rFonts w:ascii="inherit" w:eastAsia="Times New Roman" w:hAnsi="inherit" w:cs="Times New Roman"/>
                <w:color w:val="000000"/>
                <w:sz w:val="24"/>
                <w:szCs w:val="24"/>
                <w:lang w:eastAsia="en-GB"/>
              </w:rPr>
              <w:t xml:space="preserve">consumption </w:t>
            </w:r>
            <w:r w:rsidRPr="00535ACB">
              <w:rPr>
                <w:rFonts w:ascii="inherit" w:eastAsia="Times New Roman" w:hAnsi="inherit" w:cs="Times New Roman"/>
                <w:color w:val="000000"/>
                <w:sz w:val="24"/>
                <w:szCs w:val="24"/>
                <w:lang w:eastAsia="en-GB"/>
              </w:rPr>
              <w:t>capacity</w:t>
            </w:r>
            <w:r>
              <w:rPr>
                <w:rFonts w:ascii="inherit" w:eastAsia="Times New Roman" w:hAnsi="inherit" w:cs="Times New Roman"/>
                <w:color w:val="000000"/>
                <w:sz w:val="24"/>
                <w:szCs w:val="24"/>
                <w:lang w:eastAsia="en-GB"/>
              </w:rPr>
              <w:t xml:space="preserve"> </w:t>
            </w:r>
            <w:r w:rsidRPr="00535ACB">
              <w:rPr>
                <w:rFonts w:ascii="inherit" w:eastAsia="Times New Roman" w:hAnsi="inherit" w:cs="Times New Roman"/>
                <w:color w:val="000000"/>
                <w:sz w:val="24"/>
                <w:szCs w:val="24"/>
                <w:lang w:eastAsia="en-GB"/>
              </w:rPr>
              <w:t xml:space="preserve">according to the indicative </w:t>
            </w:r>
            <w:r w:rsidRPr="00091931">
              <w:rPr>
                <w:rFonts w:ascii="inherit" w:eastAsia="Times New Roman" w:hAnsi="inherit" w:cs="Times New Roman"/>
                <w:color w:val="000000"/>
                <w:sz w:val="24"/>
                <w:szCs w:val="24"/>
                <w:lang w:eastAsia="en-GB"/>
              </w:rPr>
              <w:t xml:space="preserve">Figure </w:t>
            </w:r>
            <w:r>
              <w:rPr>
                <w:rFonts w:ascii="inherit" w:eastAsia="Times New Roman" w:hAnsi="inherit" w:cs="Times New Roman"/>
                <w:color w:val="000000"/>
                <w:sz w:val="24"/>
                <w:szCs w:val="24"/>
                <w:lang w:eastAsia="en-GB"/>
              </w:rPr>
              <w:t xml:space="preserve">1 </w:t>
            </w:r>
            <w:r>
              <w:rPr>
                <w:rFonts w:ascii="inherit" w:eastAsia="Times New Roman" w:hAnsi="inherit" w:cs="Times New Roman"/>
                <w:sz w:val="24"/>
                <w:szCs w:val="24"/>
                <w:lang w:eastAsia="en-GB"/>
              </w:rPr>
              <w:t xml:space="preserve">to the extent that </w:t>
            </w:r>
            <w:r w:rsidRPr="00AB1A3C">
              <w:rPr>
                <w:rFonts w:ascii="inherit" w:eastAsia="Times New Roman" w:hAnsi="inherit" w:cs="Times New Roman"/>
                <w:sz w:val="24"/>
                <w:szCs w:val="24"/>
                <w:lang w:eastAsia="en-GB"/>
              </w:rPr>
              <w:t>i</w:t>
            </w:r>
            <w:r>
              <w:rPr>
                <w:rFonts w:ascii="inherit" w:eastAsia="Times New Roman" w:hAnsi="inherit" w:cs="Times New Roman"/>
                <w:sz w:val="24"/>
                <w:szCs w:val="24"/>
                <w:lang w:eastAsia="en-GB"/>
              </w:rPr>
              <w:t xml:space="preserve">s </w:t>
            </w:r>
            <w:r w:rsidRPr="00AB1A3C">
              <w:rPr>
                <w:rFonts w:ascii="inherit" w:eastAsia="Times New Roman" w:hAnsi="inherit" w:cs="Times New Roman"/>
                <w:sz w:val="24"/>
                <w:szCs w:val="24"/>
                <w:lang w:eastAsia="en-GB"/>
              </w:rPr>
              <w:t>technically feasible</w:t>
            </w:r>
            <w:r>
              <w:rPr>
                <w:rFonts w:ascii="inherit" w:eastAsia="Times New Roman" w:hAnsi="inherit" w:cs="Times New Roman"/>
                <w:color w:val="000000"/>
                <w:sz w:val="24"/>
                <w:szCs w:val="24"/>
                <w:lang w:eastAsia="en-GB"/>
              </w:rPr>
              <w:t>. A</w:t>
            </w:r>
            <w:r w:rsidRPr="00535ACB">
              <w:rPr>
                <w:rFonts w:ascii="inherit" w:eastAsia="Times New Roman" w:hAnsi="inherit" w:cs="Times New Roman"/>
                <w:color w:val="000000"/>
                <w:sz w:val="24"/>
                <w:szCs w:val="24"/>
                <w:lang w:eastAsia="en-GB"/>
              </w:rPr>
              <w:t xml:space="preserve"> frequency threshold and a droop setting</w:t>
            </w:r>
            <w:r>
              <w:rPr>
                <w:rFonts w:ascii="inherit" w:eastAsia="Times New Roman" w:hAnsi="inherit" w:cs="Times New Roman"/>
                <w:color w:val="000000"/>
                <w:sz w:val="24"/>
                <w:szCs w:val="24"/>
                <w:lang w:eastAsia="en-GB"/>
              </w:rPr>
              <w:t xml:space="preserve"> specified by the relevant TSO in accordance with paragraph (3)(a) of this Article shall apply.</w:t>
            </w:r>
            <w:r>
              <w:rPr>
                <w:rFonts w:ascii="inherit" w:eastAsia="Times New Roman" w:hAnsi="inherit" w:cs="Times New Roman"/>
                <w:sz w:val="24"/>
                <w:szCs w:val="24"/>
                <w:lang w:eastAsia="en-GB"/>
              </w:rPr>
              <w:t xml:space="preserve"> </w:t>
            </w:r>
          </w:p>
          <w:p w14:paraId="15C9C002" w14:textId="77777777" w:rsidR="00FD0B01" w:rsidRPr="00AB1A3C" w:rsidRDefault="00FD0B01" w:rsidP="00FD0B01">
            <w:pPr>
              <w:spacing w:before="120" w:after="0" w:line="240" w:lineRule="auto"/>
              <w:jc w:val="both"/>
              <w:rPr>
                <w:rFonts w:ascii="inherit" w:eastAsia="Times New Roman" w:hAnsi="inherit" w:cs="Times New Roman"/>
                <w:sz w:val="24"/>
                <w:szCs w:val="24"/>
                <w:lang w:eastAsia="en-GB"/>
              </w:rPr>
            </w:pPr>
            <w:r w:rsidRPr="00AB1A3C">
              <w:rPr>
                <w:rFonts w:ascii="inherit" w:eastAsia="Times New Roman" w:hAnsi="inherit" w:cs="Times New Roman"/>
                <w:sz w:val="24"/>
                <w:szCs w:val="24"/>
                <w:lang w:eastAsia="en-GB"/>
              </w:rPr>
              <w:t xml:space="preserve">The electricity storage module shall </w:t>
            </w:r>
            <w:r>
              <w:rPr>
                <w:rFonts w:ascii="inherit" w:eastAsia="Times New Roman" w:hAnsi="inherit" w:cs="Times New Roman"/>
                <w:sz w:val="24"/>
                <w:szCs w:val="24"/>
                <w:lang w:eastAsia="en-GB"/>
              </w:rPr>
              <w:t>consume</w:t>
            </w:r>
            <w:r w:rsidRPr="00AB1A3C">
              <w:rPr>
                <w:rFonts w:ascii="inherit" w:eastAsia="Times New Roman" w:hAnsi="inherit" w:cs="Times New Roman"/>
                <w:sz w:val="24"/>
                <w:szCs w:val="24"/>
                <w:lang w:eastAsia="en-GB"/>
              </w:rPr>
              <w:t xml:space="preserve"> power up to filling the maximum energy that it is able to store, then it may cease consumption. The relevant TSO may define a different characteristic or establish that the electricity storage module</w:t>
            </w:r>
            <w:r>
              <w:rPr>
                <w:rFonts w:ascii="inherit" w:eastAsia="Times New Roman" w:hAnsi="inherit" w:cs="Times New Roman"/>
                <w:sz w:val="24"/>
                <w:szCs w:val="24"/>
                <w:lang w:eastAsia="en-GB"/>
              </w:rPr>
              <w:t xml:space="preserve">, </w:t>
            </w:r>
            <w:r w:rsidRPr="00AB1A3C">
              <w:rPr>
                <w:rFonts w:ascii="inherit" w:eastAsia="Times New Roman" w:hAnsi="inherit" w:cs="Times New Roman"/>
                <w:sz w:val="24"/>
                <w:szCs w:val="24"/>
                <w:lang w:eastAsia="en-GB"/>
              </w:rPr>
              <w:t xml:space="preserve">when </w:t>
            </w:r>
            <w:r>
              <w:rPr>
                <w:rFonts w:ascii="inherit" w:eastAsia="Times New Roman" w:hAnsi="inherit" w:cs="Times New Roman"/>
                <w:sz w:val="24"/>
                <w:szCs w:val="24"/>
                <w:lang w:eastAsia="en-GB"/>
              </w:rPr>
              <w:t>consuming</w:t>
            </w:r>
            <w:r w:rsidRPr="00AB1A3C">
              <w:rPr>
                <w:rFonts w:ascii="inherit" w:eastAsia="Times New Roman" w:hAnsi="inherit" w:cs="Times New Roman"/>
                <w:sz w:val="24"/>
                <w:szCs w:val="24"/>
                <w:lang w:eastAsia="en-GB"/>
              </w:rPr>
              <w:t xml:space="preserve"> active power</w:t>
            </w:r>
            <w:r>
              <w:rPr>
                <w:rFonts w:ascii="inherit" w:eastAsia="Times New Roman" w:hAnsi="inherit" w:cs="Times New Roman"/>
                <w:sz w:val="24"/>
                <w:szCs w:val="24"/>
                <w:lang w:eastAsia="en-GB"/>
              </w:rPr>
              <w:t>,</w:t>
            </w:r>
            <w:r w:rsidRPr="00AB1A3C">
              <w:rPr>
                <w:rFonts w:ascii="inherit" w:eastAsia="Times New Roman" w:hAnsi="inherit" w:cs="Times New Roman"/>
                <w:sz w:val="24"/>
                <w:szCs w:val="24"/>
                <w:lang w:eastAsia="en-GB"/>
              </w:rPr>
              <w:t xml:space="preserve"> will maintain the </w:t>
            </w:r>
            <w:r>
              <w:rPr>
                <w:rFonts w:ascii="inherit" w:eastAsia="Times New Roman" w:hAnsi="inherit" w:cs="Times New Roman"/>
                <w:sz w:val="24"/>
                <w:szCs w:val="24"/>
                <w:lang w:eastAsia="en-GB"/>
              </w:rPr>
              <w:t>consumption</w:t>
            </w:r>
            <w:r w:rsidRPr="00AB1A3C">
              <w:rPr>
                <w:rFonts w:ascii="inherit" w:eastAsia="Times New Roman" w:hAnsi="inherit" w:cs="Times New Roman"/>
                <w:sz w:val="24"/>
                <w:szCs w:val="24"/>
                <w:lang w:eastAsia="en-GB"/>
              </w:rPr>
              <w:t xml:space="preserve"> level even during the overfrequency event.</w:t>
            </w:r>
            <w:r>
              <w:rPr>
                <w:rFonts w:ascii="inherit" w:eastAsia="Times New Roman" w:hAnsi="inherit" w:cs="Times New Roman"/>
                <w:sz w:val="24"/>
                <w:szCs w:val="24"/>
                <w:lang w:eastAsia="en-GB"/>
              </w:rPr>
              <w:t xml:space="preserve"> </w:t>
            </w:r>
          </w:p>
          <w:p w14:paraId="77D7BEA0" w14:textId="77777777" w:rsidR="00FD0B01" w:rsidRPr="00535ACB" w:rsidRDefault="00FD0B01" w:rsidP="00FD0B01">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S</w:t>
            </w:r>
            <w:r w:rsidRPr="00535ACB">
              <w:rPr>
                <w:rFonts w:ascii="inherit" w:eastAsia="Times New Roman" w:hAnsi="inherit" w:cs="Times New Roman"/>
                <w:color w:val="000000"/>
                <w:sz w:val="24"/>
                <w:szCs w:val="24"/>
                <w:lang w:eastAsia="en-GB"/>
              </w:rPr>
              <w:t>witching from consumption to generation and vice versa should be as fast as technically feasible. The relevant system operator has the right to request the demonstration of technical evidence of the required switching time.</w:t>
            </w:r>
          </w:p>
          <w:p w14:paraId="5128E83A" w14:textId="77777777" w:rsidR="00FD0B01" w:rsidRPr="00BD0415" w:rsidRDefault="00FD0B01" w:rsidP="00FD0B01">
            <w:pPr>
              <w:spacing w:before="240" w:after="120" w:line="240" w:lineRule="auto"/>
              <w:jc w:val="both"/>
              <w:rPr>
                <w:rFonts w:ascii="inherit" w:eastAsia="Times New Roman" w:hAnsi="inherit" w:cs="Times New Roman"/>
                <w:b/>
                <w:bCs/>
                <w:sz w:val="24"/>
                <w:szCs w:val="24"/>
                <w:lang w:eastAsia="en-GB"/>
              </w:rPr>
            </w:pPr>
            <w:r w:rsidRPr="00BD0415">
              <w:rPr>
                <w:rFonts w:ascii="inherit" w:eastAsia="Times New Roman" w:hAnsi="inherit" w:cs="Times New Roman"/>
                <w:b/>
                <w:bCs/>
                <w:i/>
                <w:iCs/>
                <w:sz w:val="24"/>
                <w:szCs w:val="24"/>
                <w:lang w:eastAsia="en-GB"/>
              </w:rPr>
              <w:t>Figure 1</w:t>
            </w:r>
          </w:p>
          <w:p w14:paraId="2961E44B" w14:textId="77777777" w:rsidR="00FD0B01" w:rsidRPr="00BD0415" w:rsidRDefault="00FD0B01" w:rsidP="00FD0B01">
            <w:pPr>
              <w:spacing w:before="240" w:after="120" w:line="240" w:lineRule="auto"/>
              <w:jc w:val="both"/>
              <w:rPr>
                <w:rFonts w:ascii="inherit" w:eastAsia="Times New Roman" w:hAnsi="inherit" w:cs="Times New Roman"/>
                <w:b/>
                <w:bCs/>
                <w:sz w:val="24"/>
                <w:szCs w:val="24"/>
                <w:lang w:eastAsia="en-GB"/>
              </w:rPr>
            </w:pPr>
            <w:r w:rsidRPr="00BD0415">
              <w:rPr>
                <w:rFonts w:ascii="inherit" w:eastAsia="Times New Roman" w:hAnsi="inherit" w:cs="Times New Roman"/>
                <w:b/>
                <w:bCs/>
                <w:sz w:val="24"/>
                <w:szCs w:val="24"/>
                <w:lang w:eastAsia="en-GB"/>
              </w:rPr>
              <w:t>Active power frequency response capability of power-generating modules in LFSM-O</w:t>
            </w:r>
          </w:p>
          <w:p w14:paraId="2B7FE850" w14:textId="77777777" w:rsidR="00FD0B01" w:rsidRPr="00BD0415" w:rsidRDefault="00FD0B01" w:rsidP="00FD0B01">
            <w:pPr>
              <w:spacing w:after="0" w:line="240" w:lineRule="auto"/>
              <w:rPr>
                <w:rFonts w:ascii="inherit" w:eastAsia="Times New Roman" w:hAnsi="inherit" w:cs="Times New Roman"/>
                <w:sz w:val="24"/>
                <w:szCs w:val="24"/>
                <w:lang w:eastAsia="en-GB"/>
              </w:rPr>
            </w:pPr>
            <w:r w:rsidRPr="00BD0415">
              <w:rPr>
                <w:rFonts w:ascii="inherit" w:eastAsia="Times New Roman" w:hAnsi="inherit" w:cs="Times New Roman"/>
                <w:noProof/>
                <w:sz w:val="24"/>
                <w:szCs w:val="24"/>
                <w:lang w:eastAsia="en-GB"/>
              </w:rPr>
              <w:drawing>
                <wp:inline distT="0" distB="0" distL="0" distR="0" wp14:anchorId="7B9914FB" wp14:editId="3AC6D76C">
                  <wp:extent cx="4178300" cy="3079750"/>
                  <wp:effectExtent l="0" t="0" r="0" b="6350"/>
                  <wp:docPr id="572423146" name="Picture 57242314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78300" cy="3079750"/>
                          </a:xfrm>
                          <a:prstGeom prst="rect">
                            <a:avLst/>
                          </a:prstGeom>
                          <a:noFill/>
                          <a:ln>
                            <a:noFill/>
                          </a:ln>
                        </pic:spPr>
                      </pic:pic>
                    </a:graphicData>
                  </a:graphic>
                </wp:inline>
              </w:drawing>
            </w:r>
          </w:p>
          <w:p w14:paraId="65002172" w14:textId="77777777" w:rsidR="00FD0B01" w:rsidRDefault="00FD0B01" w:rsidP="00FD0B01">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w:t>
            </w:r>
            <w:r w:rsidRPr="00BD0415">
              <w:rPr>
                <w:rFonts w:ascii="inherit" w:eastAsia="Times New Roman" w:hAnsi="inherit" w:cs="Times New Roman"/>
                <w:sz w:val="17"/>
                <w:szCs w:val="17"/>
                <w:vertAlign w:val="subscript"/>
                <w:lang w:eastAsia="en-GB"/>
              </w:rPr>
              <w:t>ref</w:t>
            </w:r>
            <w:r w:rsidRPr="00BD0415">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BD0415">
              <w:rPr>
                <w:rFonts w:ascii="inherit" w:eastAsia="Times New Roman" w:hAnsi="inherit" w:cs="Times New Roman"/>
                <w:sz w:val="17"/>
                <w:szCs w:val="17"/>
                <w:vertAlign w:val="subscript"/>
                <w:lang w:eastAsia="en-GB"/>
              </w:rPr>
              <w:t>n</w:t>
            </w:r>
            <w:r w:rsidRPr="00BD0415">
              <w:rPr>
                <w:rFonts w:ascii="inherit" w:eastAsia="Times New Roman" w:hAnsi="inherit" w:cs="Times New Roman"/>
                <w:sz w:val="24"/>
                <w:szCs w:val="24"/>
                <w:lang w:eastAsia="en-GB"/>
              </w:rPr>
              <w:t> is the nominal frequency (50 Hz) in the network and Δf is the frequency deviation in the network. At overfrequencies where Δf is above Δf</w:t>
            </w:r>
            <w:r w:rsidRPr="00BD0415">
              <w:rPr>
                <w:rFonts w:ascii="inherit" w:eastAsia="Times New Roman" w:hAnsi="inherit" w:cs="Times New Roman"/>
                <w:sz w:val="17"/>
                <w:szCs w:val="17"/>
                <w:vertAlign w:val="subscript"/>
                <w:lang w:eastAsia="en-GB"/>
              </w:rPr>
              <w:t>1,</w:t>
            </w:r>
            <w:r w:rsidRPr="00BD0415">
              <w:rPr>
                <w:rFonts w:ascii="inherit" w:eastAsia="Times New Roman" w:hAnsi="inherit" w:cs="Times New Roman"/>
                <w:sz w:val="24"/>
                <w:szCs w:val="24"/>
                <w:lang w:eastAsia="en-GB"/>
              </w:rPr>
              <w:t> the power-generating module has to provide a negative active power output change according to the droop S</w:t>
            </w:r>
            <w:r w:rsidRPr="00BD0415">
              <w:rPr>
                <w:rFonts w:ascii="inherit" w:eastAsia="Times New Roman" w:hAnsi="inherit" w:cs="Times New Roman"/>
                <w:sz w:val="17"/>
                <w:szCs w:val="17"/>
                <w:vertAlign w:val="subscript"/>
                <w:lang w:eastAsia="en-GB"/>
              </w:rPr>
              <w:t>2</w:t>
            </w:r>
            <w:r w:rsidRPr="00BD0415">
              <w:rPr>
                <w:rFonts w:ascii="inherit" w:eastAsia="Times New Roman" w:hAnsi="inherit" w:cs="Times New Roman"/>
                <w:sz w:val="24"/>
                <w:szCs w:val="24"/>
                <w:lang w:eastAsia="en-GB"/>
              </w:rPr>
              <w:t>.</w:t>
            </w:r>
          </w:p>
          <w:p w14:paraId="51101131" w14:textId="77777777" w:rsidR="00FD0B01" w:rsidRDefault="00FD0B01" w:rsidP="00FD0B01">
            <w:pPr>
              <w:spacing w:before="120" w:after="0" w:line="240" w:lineRule="auto"/>
              <w:jc w:val="both"/>
              <w:rPr>
                <w:rFonts w:ascii="inherit" w:eastAsia="Times New Roman" w:hAnsi="inherit" w:cs="Times New Roman"/>
                <w:sz w:val="24"/>
                <w:szCs w:val="24"/>
                <w:lang w:eastAsia="en-GB"/>
              </w:rPr>
            </w:pPr>
            <w:r w:rsidRPr="000F1B76">
              <w:rPr>
                <w:rFonts w:ascii="inherit" w:eastAsia="Times New Roman" w:hAnsi="inherit" w:cs="Times New Roman"/>
                <w:sz w:val="24"/>
                <w:szCs w:val="24"/>
                <w:lang w:eastAsia="en-GB"/>
              </w:rPr>
              <w:t>In the case of electricity storage modules, P</w:t>
            </w:r>
            <w:r w:rsidRPr="00EC5D21">
              <w:rPr>
                <w:rFonts w:ascii="inherit" w:eastAsia="Times New Roman" w:hAnsi="inherit" w:cs="Times New Roman"/>
                <w:sz w:val="24"/>
                <w:szCs w:val="24"/>
                <w:vertAlign w:val="subscript"/>
                <w:lang w:eastAsia="en-GB"/>
              </w:rPr>
              <w:t>ref</w:t>
            </w:r>
            <w:r w:rsidRPr="000F1B76">
              <w:rPr>
                <w:rFonts w:ascii="inherit" w:eastAsia="Times New Roman" w:hAnsi="inherit" w:cs="Times New Roman"/>
                <w:sz w:val="24"/>
                <w:szCs w:val="24"/>
                <w:lang w:eastAsia="en-GB"/>
              </w:rPr>
              <w:t xml:space="preserve"> </w:t>
            </w:r>
            <w:r w:rsidRPr="002F2F89">
              <w:rPr>
                <w:rFonts w:ascii="inherit" w:eastAsia="Times New Roman" w:hAnsi="inherit" w:cs="Times New Roman"/>
                <w:sz w:val="24"/>
                <w:szCs w:val="24"/>
                <w:lang w:eastAsia="en-GB"/>
              </w:rPr>
              <w:t xml:space="preserve">could be the </w:t>
            </w:r>
            <w:r>
              <w:rPr>
                <w:rFonts w:ascii="inherit" w:eastAsia="Times New Roman" w:hAnsi="inherit" w:cs="Times New Roman"/>
                <w:sz w:val="24"/>
                <w:szCs w:val="24"/>
                <w:lang w:eastAsia="en-GB"/>
              </w:rPr>
              <w:t>actual active power</w:t>
            </w:r>
            <w:r w:rsidRPr="002F2F89">
              <w:rPr>
                <w:rFonts w:ascii="inherit" w:eastAsia="Times New Roman" w:hAnsi="inherit" w:cs="Times New Roman"/>
                <w:sz w:val="24"/>
                <w:szCs w:val="24"/>
                <w:lang w:eastAsia="en-GB"/>
              </w:rPr>
              <w:t xml:space="preserve"> at the moment the LFSM-O threshold is reached or the maximum capacity or maximum consumption capacity</w:t>
            </w:r>
            <w:r>
              <w:rPr>
                <w:rFonts w:ascii="inherit" w:eastAsia="Times New Roman" w:hAnsi="inherit" w:cs="Times New Roman"/>
                <w:sz w:val="24"/>
                <w:szCs w:val="24"/>
                <w:lang w:eastAsia="en-GB"/>
              </w:rPr>
              <w:t>,</w:t>
            </w:r>
            <w:r w:rsidRPr="005A3B13">
              <w:rPr>
                <w:rFonts w:ascii="inherit" w:eastAsia="Times New Roman" w:hAnsi="inherit" w:cs="Times New Roman"/>
                <w:sz w:val="24"/>
                <w:szCs w:val="24"/>
                <w:lang w:eastAsia="en-GB"/>
              </w:rPr>
              <w:t xml:space="preserve"> as </w:t>
            </w:r>
            <w:r>
              <w:rPr>
                <w:rFonts w:ascii="inherit" w:eastAsia="Times New Roman" w:hAnsi="inherit" w:cs="Times New Roman"/>
                <w:sz w:val="24"/>
                <w:szCs w:val="24"/>
                <w:lang w:eastAsia="en-GB"/>
              </w:rPr>
              <w:t>specified by</w:t>
            </w:r>
            <w:r w:rsidRPr="005A3B13">
              <w:rPr>
                <w:rFonts w:ascii="inherit" w:eastAsia="Times New Roman" w:hAnsi="inherit" w:cs="Times New Roman"/>
                <w:sz w:val="24"/>
                <w:szCs w:val="24"/>
                <w:lang w:eastAsia="en-GB"/>
              </w:rPr>
              <w:t xml:space="preserve"> the relevant system operator</w:t>
            </w:r>
            <w:r>
              <w:rPr>
                <w:rFonts w:ascii="inherit" w:eastAsia="Times New Roman" w:hAnsi="inherit" w:cs="Times New Roman"/>
                <w:sz w:val="24"/>
                <w:szCs w:val="24"/>
                <w:lang w:eastAsia="en-GB"/>
              </w:rPr>
              <w:t>.</w:t>
            </w:r>
          </w:p>
          <w:p w14:paraId="70706B86" w14:textId="77777777" w:rsidR="00FD0B01" w:rsidRPr="008A0690" w:rsidRDefault="00FD0B01" w:rsidP="00FD0B01">
            <w:pPr>
              <w:spacing w:before="240" w:after="120" w:line="240" w:lineRule="auto"/>
              <w:jc w:val="both"/>
              <w:rPr>
                <w:rFonts w:ascii="inherit" w:eastAsia="Times New Roman" w:hAnsi="inherit" w:cs="Times New Roman"/>
                <w:b/>
                <w:bCs/>
                <w:i/>
                <w:iCs/>
                <w:sz w:val="24"/>
                <w:szCs w:val="24"/>
                <w:lang w:eastAsia="en-GB"/>
              </w:rPr>
            </w:pPr>
            <w:r w:rsidRPr="008A0690">
              <w:rPr>
                <w:rFonts w:ascii="inherit" w:eastAsia="Times New Roman" w:hAnsi="inherit" w:cs="Times New Roman"/>
                <w:b/>
                <w:bCs/>
                <w:i/>
                <w:iCs/>
                <w:sz w:val="24"/>
                <w:szCs w:val="24"/>
                <w:lang w:eastAsia="en-GB"/>
              </w:rPr>
              <w:t>Figure XX</w:t>
            </w:r>
          </w:p>
          <w:p w14:paraId="3302D072" w14:textId="23D9F502" w:rsidR="00FD0B01" w:rsidRPr="00BD0415" w:rsidRDefault="00FD0B01" w:rsidP="00FD0B01">
            <w:pPr>
              <w:spacing w:before="120" w:after="0" w:line="240" w:lineRule="auto"/>
              <w:jc w:val="both"/>
              <w:rPr>
                <w:rFonts w:ascii="inherit" w:eastAsia="Times New Roman" w:hAnsi="inherit" w:cs="Times New Roman"/>
                <w:sz w:val="24"/>
                <w:szCs w:val="24"/>
                <w:lang w:eastAsia="en-GB"/>
              </w:rPr>
            </w:pPr>
            <w:r w:rsidRPr="008A0690">
              <w:rPr>
                <w:noProof/>
                <w:lang w:eastAsia="en-GB"/>
              </w:rPr>
              <w:drawing>
                <wp:inline distT="0" distB="0" distL="0" distR="0" wp14:anchorId="794315FC" wp14:editId="1DAF56E4">
                  <wp:extent cx="3595857" cy="2528515"/>
                  <wp:effectExtent l="0" t="0" r="5080" b="5715"/>
                  <wp:docPr id="340631805" name="Picture 340631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602443" cy="2533146"/>
                          </a:xfrm>
                          <a:prstGeom prst="rect">
                            <a:avLst/>
                          </a:prstGeom>
                        </pic:spPr>
                      </pic:pic>
                    </a:graphicData>
                  </a:graphic>
                </wp:inline>
              </w:drawing>
            </w:r>
          </w:p>
        </w:tc>
      </w:tr>
    </w:tbl>
    <w:p w14:paraId="5C5B015D" w14:textId="6ABAC97B" w:rsidR="003B7AE9" w:rsidRPr="00E75537" w:rsidRDefault="00C37A51"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4</w:t>
      </w:r>
      <w:r w:rsidR="003B7AE9" w:rsidRPr="009C6008">
        <w:rPr>
          <w:rFonts w:ascii="inherit" w:eastAsia="Times New Roman" w:hAnsi="inherit" w:cs="Times New Roman"/>
          <w:color w:val="000000"/>
          <w:sz w:val="24"/>
          <w:szCs w:val="24"/>
          <w:lang w:eastAsia="en-GB"/>
        </w:rPr>
        <w:t>.</w:t>
      </w:r>
      <w:r w:rsidRPr="009C6008">
        <w:rPr>
          <w:rFonts w:ascii="inherit" w:eastAsia="Times New Roman" w:hAnsi="inherit" w:cs="Times New Roman"/>
          <w:color w:val="000000"/>
          <w:sz w:val="24"/>
          <w:szCs w:val="24"/>
          <w:lang w:eastAsia="en-GB"/>
        </w:rPr>
        <w:t xml:space="preserve"> </w:t>
      </w:r>
      <w:r w:rsidR="00E828A7" w:rsidRPr="00E75537">
        <w:rPr>
          <w:rFonts w:ascii="inherit" w:eastAsia="Times New Roman" w:hAnsi="inherit" w:cs="Times New Roman"/>
          <w:color w:val="000000"/>
          <w:sz w:val="24"/>
          <w:szCs w:val="24"/>
          <w:lang w:eastAsia="en-GB"/>
        </w:rPr>
        <w:t>T</w:t>
      </w:r>
      <w:r w:rsidR="006B7A3E" w:rsidRPr="00E75537">
        <w:rPr>
          <w:rFonts w:ascii="inherit" w:eastAsia="Times New Roman" w:hAnsi="inherit" w:cs="Times New Roman"/>
          <w:color w:val="000000"/>
          <w:sz w:val="24"/>
          <w:szCs w:val="24"/>
          <w:lang w:eastAsia="en-GB"/>
        </w:rPr>
        <w:t xml:space="preserve">he </w:t>
      </w:r>
      <w:r w:rsidR="003B7AE9" w:rsidRPr="00E75537">
        <w:rPr>
          <w:rFonts w:ascii="inherit" w:eastAsia="Times New Roman" w:hAnsi="inherit" w:cs="Times New Roman"/>
          <w:color w:val="000000"/>
          <w:sz w:val="24"/>
          <w:szCs w:val="24"/>
          <w:lang w:eastAsia="en-GB"/>
        </w:rPr>
        <w:t>power-generating module shall be capable of maintaining constant output at its target active power value regardless of changes in frequency, except where output follows the changes specified in the context of paragraphs 2 and 4 of this Article or points (c) and (d) of Article 15(2) as applicable.</w:t>
      </w:r>
    </w:p>
    <w:p w14:paraId="2A5021C1" w14:textId="1AD06F18" w:rsidR="003B7AE9" w:rsidRPr="00BD0415" w:rsidRDefault="00C37A51"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5</w:t>
      </w:r>
      <w:r w:rsidR="003B7AE9" w:rsidRPr="00E75537">
        <w:rPr>
          <w:rFonts w:ascii="inherit" w:eastAsia="Times New Roman" w:hAnsi="inherit" w:cs="Times New Roman"/>
          <w:color w:val="000000"/>
          <w:sz w:val="24"/>
          <w:szCs w:val="24"/>
          <w:lang w:eastAsia="en-GB"/>
        </w:rPr>
        <w:t>.   The relevant TSO shall specify admissible active power reduction from maximum output with falling frequency in its control area as a rate of reduction falling within the boundaries, illustrated by the full lines in Figure 2:</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476A9F8C" w14:textId="77777777" w:rsidTr="003B7AE9">
        <w:tc>
          <w:tcPr>
            <w:tcW w:w="0" w:type="auto"/>
            <w:shd w:val="clear" w:color="auto" w:fill="auto"/>
            <w:hideMark/>
          </w:tcPr>
          <w:p w14:paraId="5F2BC23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2CC61D9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below 49 Hz falling by a reduction rate of 2 % of the maximum capacity at 50 Hz per 1 Hz frequency drop;</w:t>
            </w:r>
          </w:p>
        </w:tc>
      </w:tr>
    </w:tbl>
    <w:p w14:paraId="60778856"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6F73D087" w14:textId="77777777" w:rsidTr="003B7AE9">
        <w:tc>
          <w:tcPr>
            <w:tcW w:w="0" w:type="auto"/>
            <w:shd w:val="clear" w:color="auto" w:fill="auto"/>
            <w:hideMark/>
          </w:tcPr>
          <w:p w14:paraId="64B63A3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3DE403D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below 49,5 Hz falling by a reduction rate of 10 % of the maximum capacity at 50 Hz per 1 Hz frequency drop.</w:t>
            </w:r>
          </w:p>
        </w:tc>
      </w:tr>
    </w:tbl>
    <w:p w14:paraId="4913B631" w14:textId="4942A56A" w:rsidR="003B7AE9" w:rsidRPr="00BD0415" w:rsidRDefault="00C37A51"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6</w:t>
      </w:r>
      <w:r w:rsidR="003B7AE9" w:rsidRPr="00BD0415">
        <w:rPr>
          <w:rFonts w:ascii="inherit" w:eastAsia="Times New Roman" w:hAnsi="inherit" w:cs="Times New Roman"/>
          <w:color w:val="000000"/>
          <w:sz w:val="24"/>
          <w:szCs w:val="24"/>
          <w:lang w:eastAsia="en-GB"/>
        </w:rPr>
        <w:t>.   The admissible active power reduction from maximum output shall:</w:t>
      </w:r>
    </w:p>
    <w:tbl>
      <w:tblPr>
        <w:tblW w:w="5000" w:type="pct"/>
        <w:tblCellMar>
          <w:left w:w="0" w:type="dxa"/>
          <w:right w:w="0" w:type="dxa"/>
        </w:tblCellMar>
        <w:tblLook w:val="04A0" w:firstRow="1" w:lastRow="0" w:firstColumn="1" w:lastColumn="0" w:noHBand="0" w:noVBand="1"/>
      </w:tblPr>
      <w:tblGrid>
        <w:gridCol w:w="508"/>
        <w:gridCol w:w="8518"/>
      </w:tblGrid>
      <w:tr w:rsidR="003B7AE9" w:rsidRPr="00BD0415" w14:paraId="710F36A2" w14:textId="77777777" w:rsidTr="003B7AE9">
        <w:tc>
          <w:tcPr>
            <w:tcW w:w="0" w:type="auto"/>
            <w:shd w:val="clear" w:color="auto" w:fill="auto"/>
            <w:hideMark/>
          </w:tcPr>
          <w:p w14:paraId="1441460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272928C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clearly specify the ambient conditions applicable;</w:t>
            </w:r>
          </w:p>
        </w:tc>
      </w:tr>
    </w:tbl>
    <w:p w14:paraId="6FAFCFD9"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5E1F6339" w14:textId="77777777" w:rsidTr="003B7AE9">
        <w:tc>
          <w:tcPr>
            <w:tcW w:w="0" w:type="auto"/>
            <w:shd w:val="clear" w:color="auto" w:fill="auto"/>
            <w:hideMark/>
          </w:tcPr>
          <w:p w14:paraId="46C5A05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26A5ABE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take account of the technical capabilities of power-generating modules.</w:t>
            </w:r>
          </w:p>
          <w:p w14:paraId="3CBFDB5D" w14:textId="77777777" w:rsidR="003B7AE9" w:rsidRPr="00BD0415" w:rsidRDefault="003B7AE9" w:rsidP="003B7AE9">
            <w:pPr>
              <w:spacing w:before="240" w:after="120" w:line="240" w:lineRule="auto"/>
              <w:jc w:val="both"/>
              <w:rPr>
                <w:rFonts w:ascii="inherit" w:eastAsia="Times New Roman" w:hAnsi="inherit" w:cs="Times New Roman"/>
                <w:b/>
                <w:bCs/>
                <w:sz w:val="24"/>
                <w:szCs w:val="24"/>
                <w:lang w:eastAsia="en-GB"/>
              </w:rPr>
            </w:pPr>
            <w:r w:rsidRPr="00BD0415">
              <w:rPr>
                <w:rFonts w:ascii="inherit" w:eastAsia="Times New Roman" w:hAnsi="inherit" w:cs="Times New Roman"/>
                <w:b/>
                <w:bCs/>
                <w:i/>
                <w:iCs/>
                <w:sz w:val="24"/>
                <w:szCs w:val="24"/>
                <w:lang w:eastAsia="en-GB"/>
              </w:rPr>
              <w:t>Figure 2</w:t>
            </w:r>
          </w:p>
          <w:p w14:paraId="274F4598" w14:textId="77777777" w:rsidR="003B7AE9" w:rsidRPr="00BD0415" w:rsidRDefault="003B7AE9" w:rsidP="003B7AE9">
            <w:pPr>
              <w:spacing w:before="240" w:after="120" w:line="240" w:lineRule="auto"/>
              <w:jc w:val="both"/>
              <w:rPr>
                <w:rFonts w:ascii="inherit" w:eastAsia="Times New Roman" w:hAnsi="inherit" w:cs="Times New Roman"/>
                <w:b/>
                <w:bCs/>
                <w:sz w:val="24"/>
                <w:szCs w:val="24"/>
                <w:lang w:eastAsia="en-GB"/>
              </w:rPr>
            </w:pPr>
            <w:r w:rsidRPr="00BD0415">
              <w:rPr>
                <w:rFonts w:ascii="inherit" w:eastAsia="Times New Roman" w:hAnsi="inherit" w:cs="Times New Roman"/>
                <w:b/>
                <w:bCs/>
                <w:sz w:val="24"/>
                <w:szCs w:val="24"/>
                <w:lang w:eastAsia="en-GB"/>
              </w:rPr>
              <w:t>Maximum power capability reduction with falling frequency</w:t>
            </w:r>
          </w:p>
          <w:p w14:paraId="272DA4A6" w14:textId="77777777" w:rsidR="003B7AE9" w:rsidRPr="00BD0415" w:rsidRDefault="003B7AE9" w:rsidP="003B7AE9">
            <w:pPr>
              <w:spacing w:after="0" w:line="240" w:lineRule="auto"/>
              <w:rPr>
                <w:rFonts w:ascii="inherit" w:eastAsia="Times New Roman" w:hAnsi="inherit" w:cs="Times New Roman"/>
                <w:sz w:val="24"/>
                <w:szCs w:val="24"/>
                <w:lang w:eastAsia="en-GB"/>
              </w:rPr>
            </w:pPr>
            <w:r w:rsidRPr="00BD0415">
              <w:rPr>
                <w:rFonts w:ascii="inherit" w:eastAsia="Times New Roman" w:hAnsi="inherit" w:cs="Times New Roman"/>
                <w:noProof/>
                <w:sz w:val="24"/>
                <w:szCs w:val="24"/>
                <w:lang w:eastAsia="en-GB"/>
              </w:rPr>
              <w:drawing>
                <wp:inline distT="0" distB="0" distL="0" distR="0" wp14:anchorId="4E6769C5" wp14:editId="70518274">
                  <wp:extent cx="5168900" cy="35052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68900" cy="3505200"/>
                          </a:xfrm>
                          <a:prstGeom prst="rect">
                            <a:avLst/>
                          </a:prstGeom>
                          <a:noFill/>
                          <a:ln>
                            <a:noFill/>
                          </a:ln>
                        </pic:spPr>
                      </pic:pic>
                    </a:graphicData>
                  </a:graphic>
                </wp:inline>
              </w:drawing>
            </w:r>
          </w:p>
          <w:p w14:paraId="1D12324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diagram represents the boundaries in which the capability can be specified by the relevant TSO.</w:t>
            </w:r>
          </w:p>
        </w:tc>
      </w:tr>
    </w:tbl>
    <w:p w14:paraId="436D49DA" w14:textId="696740B0" w:rsidR="000D312A" w:rsidRDefault="00C37A51"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7</w:t>
      </w:r>
      <w:r w:rsidR="003B7AE9" w:rsidRPr="00BD0415">
        <w:rPr>
          <w:rFonts w:ascii="inherit" w:eastAsia="Times New Roman" w:hAnsi="inherit" w:cs="Times New Roman"/>
          <w:color w:val="000000"/>
          <w:sz w:val="24"/>
          <w:szCs w:val="24"/>
          <w:lang w:eastAsia="en-GB"/>
        </w:rPr>
        <w:t xml:space="preserve">.   The power-generating module shall be equipped with a </w:t>
      </w:r>
      <w:r w:rsidR="00F144D1">
        <w:rPr>
          <w:rFonts w:ascii="inherit" w:eastAsia="Times New Roman" w:hAnsi="inherit" w:cs="Times New Roman"/>
          <w:color w:val="000000"/>
          <w:sz w:val="24"/>
          <w:szCs w:val="24"/>
          <w:lang w:eastAsia="en-GB"/>
        </w:rPr>
        <w:t>communication</w:t>
      </w:r>
      <w:r w:rsidR="00F144D1" w:rsidRPr="00BD0415">
        <w:rPr>
          <w:rFonts w:ascii="inherit" w:eastAsia="Times New Roman" w:hAnsi="inherit" w:cs="Times New Roman"/>
          <w:color w:val="000000"/>
          <w:sz w:val="24"/>
          <w:szCs w:val="24"/>
          <w:lang w:eastAsia="en-GB"/>
        </w:rPr>
        <w:t xml:space="preserve"> </w:t>
      </w:r>
      <w:r w:rsidR="003B7AE9" w:rsidRPr="00BD0415">
        <w:rPr>
          <w:rFonts w:ascii="inherit" w:eastAsia="Times New Roman" w:hAnsi="inherit" w:cs="Times New Roman"/>
          <w:color w:val="000000"/>
          <w:sz w:val="24"/>
          <w:szCs w:val="24"/>
          <w:lang w:eastAsia="en-GB"/>
        </w:rPr>
        <w:t xml:space="preserve">interface (input port) in order to </w:t>
      </w:r>
      <w:r w:rsidR="00F144D1">
        <w:rPr>
          <w:rFonts w:ascii="inherit" w:eastAsia="Times New Roman" w:hAnsi="inherit" w:cs="Times New Roman"/>
          <w:color w:val="000000"/>
          <w:sz w:val="24"/>
          <w:szCs w:val="24"/>
          <w:lang w:eastAsia="en-GB"/>
        </w:rPr>
        <w:t>reduce</w:t>
      </w:r>
      <w:r w:rsidR="00F06F6E">
        <w:rPr>
          <w:rFonts w:ascii="inherit" w:eastAsia="Times New Roman" w:hAnsi="inherit" w:cs="Times New Roman"/>
          <w:color w:val="000000"/>
          <w:sz w:val="24"/>
          <w:szCs w:val="24"/>
          <w:lang w:eastAsia="en-GB"/>
        </w:rPr>
        <w:t>, without undue delay,</w:t>
      </w:r>
      <w:r w:rsidR="00F144D1" w:rsidRPr="00BD0415">
        <w:rPr>
          <w:rFonts w:ascii="inherit" w:eastAsia="Times New Roman" w:hAnsi="inherit" w:cs="Times New Roman"/>
          <w:color w:val="000000"/>
          <w:sz w:val="24"/>
          <w:szCs w:val="24"/>
          <w:lang w:eastAsia="en-GB"/>
        </w:rPr>
        <w:t xml:space="preserve"> </w:t>
      </w:r>
      <w:r w:rsidR="003B7AE9" w:rsidRPr="00BD0415">
        <w:rPr>
          <w:rFonts w:ascii="inherit" w:eastAsia="Times New Roman" w:hAnsi="inherit" w:cs="Times New Roman"/>
          <w:color w:val="000000"/>
          <w:sz w:val="24"/>
          <w:szCs w:val="24"/>
          <w:lang w:eastAsia="en-GB"/>
        </w:rPr>
        <w:t>active power output</w:t>
      </w:r>
      <w:r w:rsidR="003C73BD" w:rsidRPr="003C73BD">
        <w:rPr>
          <w:rFonts w:ascii="inherit" w:eastAsia="Times New Roman" w:hAnsi="inherit" w:cs="Times New Roman"/>
          <w:color w:val="000000"/>
          <w:sz w:val="24"/>
          <w:szCs w:val="24"/>
          <w:lang w:eastAsia="en-GB"/>
        </w:rPr>
        <w:t xml:space="preserve"> </w:t>
      </w:r>
      <w:r w:rsidR="003B7AE9" w:rsidRPr="00BD0415">
        <w:rPr>
          <w:rFonts w:ascii="inherit" w:eastAsia="Times New Roman" w:hAnsi="inherit" w:cs="Times New Roman"/>
          <w:color w:val="000000"/>
          <w:sz w:val="24"/>
          <w:szCs w:val="24"/>
          <w:lang w:eastAsia="en-GB"/>
        </w:rPr>
        <w:t xml:space="preserve">following an instruction being received at the input port. </w:t>
      </w:r>
    </w:p>
    <w:p w14:paraId="658C28A2" w14:textId="7D154755" w:rsidR="00AB5D61" w:rsidRDefault="00F144D1"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F144D1">
        <w:rPr>
          <w:rFonts w:ascii="inherit" w:eastAsia="Times New Roman" w:hAnsi="inherit" w:cs="Times New Roman"/>
          <w:color w:val="000000"/>
          <w:sz w:val="24"/>
          <w:szCs w:val="24"/>
          <w:lang w:eastAsia="en-GB"/>
        </w:rPr>
        <w:t>The electricity storage module</w:t>
      </w:r>
      <w:r w:rsidR="00282F9D">
        <w:rPr>
          <w:rFonts w:ascii="inherit" w:eastAsia="Times New Roman" w:hAnsi="inherit" w:cs="Times New Roman"/>
          <w:color w:val="000000"/>
          <w:sz w:val="24"/>
          <w:szCs w:val="24"/>
          <w:lang w:eastAsia="en-GB"/>
        </w:rPr>
        <w:t>s</w:t>
      </w:r>
      <w:r w:rsidRPr="00F144D1">
        <w:rPr>
          <w:rFonts w:ascii="inherit" w:eastAsia="Times New Roman" w:hAnsi="inherit" w:cs="Times New Roman"/>
          <w:color w:val="000000"/>
          <w:sz w:val="24"/>
          <w:szCs w:val="24"/>
          <w:lang w:eastAsia="en-GB"/>
        </w:rPr>
        <w:t xml:space="preserve"> shall be capable of </w:t>
      </w:r>
      <w:bookmarkStart w:id="154" w:name="_Hlk128487532"/>
      <w:r w:rsidRPr="00F144D1">
        <w:rPr>
          <w:rFonts w:ascii="inherit" w:eastAsia="Times New Roman" w:hAnsi="inherit" w:cs="Times New Roman"/>
          <w:color w:val="000000"/>
          <w:sz w:val="24"/>
          <w:szCs w:val="24"/>
          <w:lang w:eastAsia="en-GB"/>
        </w:rPr>
        <w:t>modulating</w:t>
      </w:r>
      <w:r w:rsidR="00B806DE">
        <w:rPr>
          <w:rFonts w:ascii="inherit" w:eastAsia="Times New Roman" w:hAnsi="inherit" w:cs="Times New Roman"/>
          <w:color w:val="000000"/>
          <w:sz w:val="24"/>
          <w:szCs w:val="24"/>
          <w:lang w:eastAsia="en-GB"/>
        </w:rPr>
        <w:t>, without undue delay,</w:t>
      </w:r>
      <w:r w:rsidRPr="00F144D1">
        <w:rPr>
          <w:rFonts w:ascii="inherit" w:eastAsia="Times New Roman" w:hAnsi="inherit" w:cs="Times New Roman"/>
          <w:color w:val="000000"/>
          <w:sz w:val="24"/>
          <w:szCs w:val="24"/>
          <w:lang w:eastAsia="en-GB"/>
        </w:rPr>
        <w:t xml:space="preserve"> active power </w:t>
      </w:r>
      <w:r w:rsidR="00763CC1">
        <w:rPr>
          <w:rFonts w:ascii="inherit" w:eastAsia="Times New Roman" w:hAnsi="inherit" w:cs="Times New Roman"/>
          <w:color w:val="000000"/>
          <w:sz w:val="24"/>
          <w:szCs w:val="24"/>
          <w:lang w:eastAsia="en-GB"/>
        </w:rPr>
        <w:t>output and input</w:t>
      </w:r>
      <w:r w:rsidRPr="00F144D1">
        <w:rPr>
          <w:rFonts w:ascii="inherit" w:eastAsia="Times New Roman" w:hAnsi="inherit" w:cs="Times New Roman"/>
          <w:color w:val="000000"/>
          <w:sz w:val="24"/>
          <w:szCs w:val="24"/>
          <w:lang w:eastAsia="en-GB"/>
        </w:rPr>
        <w:t xml:space="preserve"> </w:t>
      </w:r>
      <w:bookmarkEnd w:id="154"/>
      <w:r w:rsidRPr="00F144D1">
        <w:rPr>
          <w:rFonts w:ascii="inherit" w:eastAsia="Times New Roman" w:hAnsi="inherit" w:cs="Times New Roman"/>
          <w:color w:val="000000"/>
          <w:sz w:val="24"/>
          <w:szCs w:val="24"/>
          <w:lang w:eastAsia="en-GB"/>
        </w:rPr>
        <w:t>following an instruction being received at the input port.</w:t>
      </w:r>
      <w:r>
        <w:rPr>
          <w:rFonts w:ascii="inherit" w:eastAsia="Times New Roman" w:hAnsi="inherit" w:cs="Times New Roman"/>
          <w:color w:val="000000"/>
          <w:sz w:val="24"/>
          <w:szCs w:val="24"/>
          <w:lang w:eastAsia="en-GB"/>
        </w:rPr>
        <w:t xml:space="preserve"> </w:t>
      </w:r>
    </w:p>
    <w:p w14:paraId="752E5998" w14:textId="19FEB7F6"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The relevant system operator shall have the right to specify requirements for equipment to make </w:t>
      </w:r>
      <w:r w:rsidR="00282F9D" w:rsidRPr="00BD0415">
        <w:rPr>
          <w:rFonts w:ascii="inherit" w:eastAsia="Times New Roman" w:hAnsi="inherit" w:cs="Times New Roman"/>
          <w:color w:val="000000"/>
          <w:sz w:val="24"/>
          <w:szCs w:val="24"/>
          <w:lang w:eastAsia="en-GB"/>
        </w:rPr>
        <w:t>power-generating module</w:t>
      </w:r>
      <w:r w:rsidR="00282F9D" w:rsidRPr="00BD0415" w:rsidDel="00282F9D">
        <w:rPr>
          <w:rFonts w:ascii="inherit" w:eastAsia="Times New Roman" w:hAnsi="inherit" w:cs="Times New Roman"/>
          <w:color w:val="000000"/>
          <w:sz w:val="24"/>
          <w:szCs w:val="24"/>
          <w:lang w:eastAsia="en-GB"/>
        </w:rPr>
        <w:t xml:space="preserve"> </w:t>
      </w:r>
      <w:r w:rsidRPr="00BD0415">
        <w:rPr>
          <w:rFonts w:ascii="inherit" w:eastAsia="Times New Roman" w:hAnsi="inherit" w:cs="Times New Roman"/>
          <w:color w:val="000000"/>
          <w:sz w:val="24"/>
          <w:szCs w:val="24"/>
          <w:lang w:eastAsia="en-GB"/>
        </w:rPr>
        <w:t>operable remotely.</w:t>
      </w:r>
      <w:r w:rsidR="002F2F89" w:rsidRPr="002F2F89">
        <w:t xml:space="preserve"> </w:t>
      </w:r>
    </w:p>
    <w:p w14:paraId="0E301EE6" w14:textId="430E3EF5" w:rsidR="003B7AE9" w:rsidRPr="00BD0415" w:rsidRDefault="00C37A51"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8</w:t>
      </w:r>
      <w:r w:rsidR="003B7AE9" w:rsidRPr="00BD0415">
        <w:rPr>
          <w:rFonts w:ascii="inherit" w:eastAsia="Times New Roman" w:hAnsi="inherit" w:cs="Times New Roman"/>
          <w:color w:val="000000"/>
          <w:sz w:val="24"/>
          <w:szCs w:val="24"/>
          <w:lang w:eastAsia="en-GB"/>
        </w:rPr>
        <w:t>.   </w:t>
      </w:r>
      <w:r w:rsidR="007D3D3E" w:rsidRPr="007D3D3E">
        <w:rPr>
          <w:rFonts w:ascii="inherit" w:eastAsia="Times New Roman" w:hAnsi="inherit" w:cs="Times New Roman"/>
          <w:color w:val="000000"/>
          <w:sz w:val="24"/>
          <w:szCs w:val="24"/>
          <w:lang w:eastAsia="en-GB"/>
        </w:rPr>
        <w:t xml:space="preserve">The technical capability of </w:t>
      </w:r>
      <w:r w:rsidR="0077430B">
        <w:rPr>
          <w:rFonts w:ascii="inherit" w:eastAsia="Times New Roman" w:hAnsi="inherit" w:cs="Times New Roman"/>
          <w:color w:val="000000"/>
          <w:sz w:val="24"/>
          <w:szCs w:val="24"/>
          <w:lang w:eastAsia="en-GB"/>
        </w:rPr>
        <w:t xml:space="preserve">the </w:t>
      </w:r>
      <w:r w:rsidR="007D3D3E" w:rsidRPr="007D3D3E">
        <w:rPr>
          <w:rFonts w:ascii="inherit" w:eastAsia="Times New Roman" w:hAnsi="inherit" w:cs="Times New Roman"/>
          <w:color w:val="000000"/>
          <w:sz w:val="24"/>
          <w:szCs w:val="24"/>
          <w:lang w:eastAsia="en-GB"/>
        </w:rPr>
        <w:t>power-generating module to connect to the network shall be as follows:</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1D2C8067" w14:textId="77777777" w:rsidTr="003B7AE9">
        <w:tc>
          <w:tcPr>
            <w:tcW w:w="0" w:type="auto"/>
            <w:shd w:val="clear" w:color="auto" w:fill="auto"/>
            <w:hideMark/>
          </w:tcPr>
          <w:p w14:paraId="671E08A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063E4011" w14:textId="14921965" w:rsidR="003B7AE9" w:rsidRPr="00BD0415" w:rsidRDefault="007D3D3E" w:rsidP="003B7AE9">
            <w:pPr>
              <w:spacing w:before="120" w:after="0" w:line="240" w:lineRule="auto"/>
              <w:jc w:val="both"/>
              <w:rPr>
                <w:rFonts w:ascii="inherit" w:eastAsia="Times New Roman" w:hAnsi="inherit" w:cs="Times New Roman"/>
                <w:sz w:val="24"/>
                <w:szCs w:val="24"/>
                <w:lang w:eastAsia="en-GB"/>
              </w:rPr>
            </w:pPr>
            <w:r w:rsidRPr="007D3D3E">
              <w:rPr>
                <w:rFonts w:ascii="inherit" w:eastAsia="Times New Roman" w:hAnsi="inherit" w:cs="Times New Roman"/>
                <w:sz w:val="24"/>
                <w:szCs w:val="24"/>
                <w:lang w:eastAsia="en-GB"/>
              </w:rPr>
              <w:t>Voltage range at the grid connection point: within the voltage range that is defined for unlimited time operation</w:t>
            </w:r>
            <w:r w:rsidR="00962247">
              <w:rPr>
                <w:rFonts w:ascii="inherit" w:eastAsia="Times New Roman" w:hAnsi="inherit" w:cs="Times New Roman"/>
                <w:sz w:val="24"/>
                <w:szCs w:val="24"/>
                <w:lang w:eastAsia="en-GB"/>
              </w:rPr>
              <w:t xml:space="preserve"> if so applicable</w:t>
            </w:r>
            <w:r w:rsidRPr="007D3D3E">
              <w:rPr>
                <w:rFonts w:ascii="inherit" w:eastAsia="Times New Roman" w:hAnsi="inherit" w:cs="Times New Roman"/>
                <w:sz w:val="24"/>
                <w:szCs w:val="24"/>
                <w:lang w:eastAsia="en-GB"/>
              </w:rPr>
              <w:t>;</w:t>
            </w:r>
          </w:p>
        </w:tc>
      </w:tr>
    </w:tbl>
    <w:p w14:paraId="4F46BA0C"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0BAD20BB" w14:textId="77777777" w:rsidTr="003B7AE9">
        <w:tc>
          <w:tcPr>
            <w:tcW w:w="0" w:type="auto"/>
            <w:shd w:val="clear" w:color="auto" w:fill="auto"/>
            <w:hideMark/>
          </w:tcPr>
          <w:p w14:paraId="675C34E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576653E3" w14:textId="3FE804C0" w:rsidR="003B7AE9" w:rsidRPr="00BD0415" w:rsidRDefault="007D3D3E" w:rsidP="003B7AE9">
            <w:pPr>
              <w:spacing w:before="120" w:after="0" w:line="240" w:lineRule="auto"/>
              <w:jc w:val="both"/>
              <w:rPr>
                <w:rFonts w:ascii="inherit" w:eastAsia="Times New Roman" w:hAnsi="inherit" w:cs="Times New Roman"/>
                <w:sz w:val="24"/>
                <w:szCs w:val="24"/>
                <w:lang w:eastAsia="en-GB"/>
              </w:rPr>
            </w:pPr>
            <w:r w:rsidRPr="007D3D3E">
              <w:rPr>
                <w:rFonts w:ascii="inherit" w:eastAsia="Times New Roman" w:hAnsi="inherit" w:cs="Times New Roman"/>
                <w:sz w:val="24"/>
                <w:szCs w:val="24"/>
                <w:lang w:eastAsia="en-GB"/>
              </w:rPr>
              <w:t xml:space="preserve">Frequency range of </w:t>
            </w:r>
            <w:del w:id="155" w:author="Author">
              <w:r w:rsidRPr="007D3D3E" w:rsidDel="006304A2">
                <w:rPr>
                  <w:rFonts w:ascii="inherit" w:eastAsia="Times New Roman" w:hAnsi="inherit" w:cs="Times New Roman"/>
                  <w:sz w:val="24"/>
                  <w:szCs w:val="24"/>
                  <w:lang w:eastAsia="en-GB"/>
                </w:rPr>
                <w:delText>47.5</w:delText>
              </w:r>
            </w:del>
            <w:commentRangeStart w:id="156"/>
            <w:ins w:id="157" w:author="Author">
              <w:r w:rsidR="006304A2">
                <w:rPr>
                  <w:rFonts w:ascii="inherit" w:eastAsia="Times New Roman" w:hAnsi="inherit" w:cs="Times New Roman"/>
                  <w:sz w:val="24"/>
                  <w:szCs w:val="24"/>
                  <w:lang w:eastAsia="en-GB"/>
                </w:rPr>
                <w:t>49</w:t>
              </w:r>
              <w:commentRangeEnd w:id="156"/>
              <w:r w:rsidR="007C293C">
                <w:rPr>
                  <w:rStyle w:val="CommentReference"/>
                </w:rPr>
                <w:commentReference w:id="156"/>
              </w:r>
            </w:ins>
            <w:r w:rsidRPr="007D3D3E">
              <w:rPr>
                <w:rFonts w:ascii="inherit" w:eastAsia="Times New Roman" w:hAnsi="inherit" w:cs="Times New Roman"/>
                <w:sz w:val="24"/>
                <w:szCs w:val="24"/>
                <w:lang w:eastAsia="en-GB"/>
              </w:rPr>
              <w:t xml:space="preserve"> Hz ≤ f ≤ 51 Hz;</w:t>
            </w:r>
          </w:p>
        </w:tc>
      </w:tr>
      <w:tr w:rsidR="007D3D3E" w:rsidRPr="00BD0415" w14:paraId="388E4531" w14:textId="77777777" w:rsidTr="003B7AE9">
        <w:tc>
          <w:tcPr>
            <w:tcW w:w="0" w:type="auto"/>
            <w:shd w:val="clear" w:color="auto" w:fill="auto"/>
          </w:tcPr>
          <w:p w14:paraId="785DE282" w14:textId="6FCACB43" w:rsidR="007D3D3E" w:rsidRPr="00BD0415" w:rsidRDefault="007D3D3E"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(c)</w:t>
            </w:r>
          </w:p>
        </w:tc>
        <w:tc>
          <w:tcPr>
            <w:tcW w:w="0" w:type="auto"/>
            <w:shd w:val="clear" w:color="auto" w:fill="auto"/>
          </w:tcPr>
          <w:p w14:paraId="44C79AE6" w14:textId="51FA86FA" w:rsidR="007D3D3E" w:rsidRPr="007D3D3E" w:rsidRDefault="007D3D3E" w:rsidP="003B7AE9">
            <w:pPr>
              <w:spacing w:before="120" w:after="0" w:line="240" w:lineRule="auto"/>
              <w:jc w:val="both"/>
              <w:rPr>
                <w:rFonts w:ascii="inherit" w:eastAsia="Times New Roman" w:hAnsi="inherit" w:cs="Times New Roman"/>
                <w:sz w:val="24"/>
                <w:szCs w:val="24"/>
                <w:lang w:eastAsia="en-GB"/>
              </w:rPr>
            </w:pPr>
            <w:r w:rsidRPr="007D3D3E">
              <w:rPr>
                <w:rFonts w:ascii="inherit" w:eastAsia="Times New Roman" w:hAnsi="inherit" w:cs="Times New Roman"/>
                <w:sz w:val="24"/>
                <w:szCs w:val="24"/>
                <w:lang w:eastAsia="en-GB"/>
              </w:rPr>
              <w:t xml:space="preserve">Adjustable observation time: from 0 to 300 </w:t>
            </w:r>
            <w:commentRangeStart w:id="158"/>
            <w:r w:rsidRPr="007D3D3E">
              <w:rPr>
                <w:rFonts w:ascii="inherit" w:eastAsia="Times New Roman" w:hAnsi="inherit" w:cs="Times New Roman"/>
                <w:sz w:val="24"/>
                <w:szCs w:val="24"/>
                <w:lang w:eastAsia="en-GB"/>
              </w:rPr>
              <w:t>s</w:t>
            </w:r>
            <w:commentRangeEnd w:id="158"/>
            <w:r w:rsidR="00D72FD5">
              <w:rPr>
                <w:rStyle w:val="CommentReference"/>
              </w:rPr>
              <w:commentReference w:id="158"/>
            </w:r>
            <w:r w:rsidRPr="007D3D3E">
              <w:rPr>
                <w:rFonts w:ascii="inherit" w:eastAsia="Times New Roman" w:hAnsi="inherit" w:cs="Times New Roman"/>
                <w:sz w:val="24"/>
                <w:szCs w:val="24"/>
                <w:lang w:eastAsia="en-GB"/>
              </w:rPr>
              <w:t>;</w:t>
            </w:r>
          </w:p>
        </w:tc>
      </w:tr>
      <w:tr w:rsidR="007D3D3E" w:rsidRPr="00BD0415" w14:paraId="74281543" w14:textId="77777777" w:rsidTr="003B7AE9">
        <w:tc>
          <w:tcPr>
            <w:tcW w:w="0" w:type="auto"/>
            <w:shd w:val="clear" w:color="auto" w:fill="auto"/>
          </w:tcPr>
          <w:p w14:paraId="48B505B9" w14:textId="0DDCC98F" w:rsidR="007D3D3E" w:rsidRDefault="007D3D3E"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w:t>
            </w:r>
          </w:p>
        </w:tc>
        <w:tc>
          <w:tcPr>
            <w:tcW w:w="0" w:type="auto"/>
            <w:shd w:val="clear" w:color="auto" w:fill="auto"/>
          </w:tcPr>
          <w:p w14:paraId="63A9622C" w14:textId="66F5507B" w:rsidR="007D3D3E" w:rsidRPr="007D3D3E" w:rsidRDefault="007D3D3E" w:rsidP="003B7AE9">
            <w:pPr>
              <w:spacing w:before="120" w:after="0" w:line="240" w:lineRule="auto"/>
              <w:jc w:val="both"/>
              <w:rPr>
                <w:rFonts w:ascii="inherit" w:eastAsia="Times New Roman" w:hAnsi="inherit" w:cs="Times New Roman"/>
                <w:sz w:val="24"/>
                <w:szCs w:val="24"/>
                <w:lang w:eastAsia="en-GB"/>
              </w:rPr>
            </w:pPr>
            <w:r w:rsidRPr="007D3D3E">
              <w:rPr>
                <w:rFonts w:ascii="inherit" w:eastAsia="Times New Roman" w:hAnsi="inherit" w:cs="Times New Roman"/>
                <w:sz w:val="24"/>
                <w:szCs w:val="24"/>
                <w:lang w:eastAsia="en-GB"/>
              </w:rPr>
              <w:t xml:space="preserve">Adjustable limitation of the gradient of active power increase </w:t>
            </w:r>
            <w:commentRangeStart w:id="159"/>
            <w:r w:rsidRPr="007D3D3E">
              <w:rPr>
                <w:rFonts w:ascii="inherit" w:eastAsia="Times New Roman" w:hAnsi="inherit" w:cs="Times New Roman"/>
                <w:sz w:val="24"/>
                <w:szCs w:val="24"/>
                <w:lang w:eastAsia="en-GB"/>
              </w:rPr>
              <w:t xml:space="preserve">≤ </w:t>
            </w:r>
            <w:ins w:id="160" w:author="Author">
              <w:r w:rsidR="00C2754A">
                <w:rPr>
                  <w:rFonts w:ascii="inherit" w:eastAsia="Times New Roman" w:hAnsi="inherit" w:cs="Times New Roman"/>
                  <w:sz w:val="24"/>
                  <w:szCs w:val="24"/>
                  <w:lang w:eastAsia="en-GB"/>
                </w:rPr>
                <w:t>1</w:t>
              </w:r>
            </w:ins>
            <w:del w:id="161" w:author="Author">
              <w:r w:rsidRPr="007D3D3E">
                <w:rPr>
                  <w:rFonts w:ascii="inherit" w:eastAsia="Times New Roman" w:hAnsi="inherit" w:cs="Times New Roman"/>
                  <w:sz w:val="24"/>
                  <w:szCs w:val="24"/>
                  <w:lang w:eastAsia="en-GB"/>
                </w:rPr>
                <w:delText>2</w:delText>
              </w:r>
            </w:del>
            <w:r w:rsidRPr="007D3D3E">
              <w:rPr>
                <w:rFonts w:ascii="inherit" w:eastAsia="Times New Roman" w:hAnsi="inherit" w:cs="Times New Roman"/>
                <w:sz w:val="24"/>
                <w:szCs w:val="24"/>
                <w:lang w:eastAsia="en-GB"/>
              </w:rPr>
              <w:t>0 % of Pmax/min</w:t>
            </w:r>
            <w:ins w:id="162" w:author="Author">
              <w:r w:rsidR="00C91A14">
                <w:rPr>
                  <w:rFonts w:ascii="inherit" w:eastAsia="Times New Roman" w:hAnsi="inherit" w:cs="Times New Roman"/>
                  <w:sz w:val="24"/>
                  <w:szCs w:val="24"/>
                  <w:lang w:eastAsia="en-GB"/>
                </w:rPr>
                <w:t xml:space="preserve"> </w:t>
              </w:r>
              <w:commentRangeEnd w:id="159"/>
              <w:r w:rsidR="007574B9">
                <w:rPr>
                  <w:rStyle w:val="CommentReference"/>
                </w:rPr>
                <w:commentReference w:id="159"/>
              </w:r>
              <w:r w:rsidR="00C91A14">
                <w:rPr>
                  <w:rFonts w:ascii="inherit" w:eastAsia="Times New Roman" w:hAnsi="inherit" w:cs="Times New Roman"/>
                  <w:sz w:val="24"/>
                  <w:szCs w:val="24"/>
                  <w:lang w:eastAsia="en-GB"/>
                </w:rPr>
                <w:t>just after the paralleling of the generating unit</w:t>
              </w:r>
              <w:r w:rsidRPr="007D3D3E">
                <w:rPr>
                  <w:rFonts w:ascii="inherit" w:eastAsia="Times New Roman" w:hAnsi="inherit" w:cs="Times New Roman"/>
                  <w:sz w:val="24"/>
                  <w:szCs w:val="24"/>
                  <w:lang w:eastAsia="en-GB"/>
                </w:rPr>
                <w:t xml:space="preserve"> and</w:t>
              </w:r>
              <w:r w:rsidR="00C91A14">
                <w:rPr>
                  <w:rFonts w:ascii="inherit" w:eastAsia="Times New Roman" w:hAnsi="inherit" w:cs="Times New Roman"/>
                  <w:sz w:val="24"/>
                  <w:szCs w:val="24"/>
                  <w:lang w:eastAsia="en-GB"/>
                </w:rPr>
                <w:t xml:space="preserve"> up to reach the Pmax or for an equivalent period of </w:t>
              </w:r>
              <w:commentRangeStart w:id="163"/>
              <w:r w:rsidR="00C91A14">
                <w:rPr>
                  <w:rFonts w:ascii="inherit" w:eastAsia="Times New Roman" w:hAnsi="inherit" w:cs="Times New Roman"/>
                  <w:sz w:val="24"/>
                  <w:szCs w:val="24"/>
                  <w:lang w:eastAsia="en-GB"/>
                </w:rPr>
                <w:t>time</w:t>
              </w:r>
            </w:ins>
            <w:commentRangeEnd w:id="163"/>
            <w:r w:rsidR="005D57F3">
              <w:commentReference w:id="163"/>
            </w:r>
            <w:r w:rsidRPr="007D3D3E">
              <w:rPr>
                <w:rFonts w:ascii="inherit" w:eastAsia="Times New Roman" w:hAnsi="inherit" w:cs="Times New Roman"/>
                <w:sz w:val="24"/>
                <w:szCs w:val="24"/>
                <w:lang w:eastAsia="en-GB"/>
              </w:rPr>
              <w:t>; and</w:t>
            </w:r>
            <w:ins w:id="164" w:author="Author">
              <w:r w:rsidR="00A1608E">
                <w:rPr>
                  <w:rFonts w:ascii="inherit" w:eastAsia="Times New Roman" w:hAnsi="inherit" w:cs="Times New Roman"/>
                  <w:sz w:val="24"/>
                  <w:szCs w:val="24"/>
                  <w:lang w:eastAsia="en-GB"/>
                </w:rPr>
                <w:t xml:space="preserve"> </w:t>
              </w:r>
            </w:ins>
            <w:r w:rsidRPr="007D3D3E">
              <w:rPr>
                <w:rFonts w:ascii="inherit" w:eastAsia="Times New Roman" w:hAnsi="inherit" w:cs="Times New Roman"/>
                <w:sz w:val="24"/>
                <w:szCs w:val="24"/>
                <w:lang w:eastAsia="en-GB"/>
              </w:rPr>
              <w:t>,</w:t>
            </w:r>
          </w:p>
        </w:tc>
      </w:tr>
      <w:tr w:rsidR="007D3D3E" w:rsidRPr="00BD0415" w14:paraId="0BCF2CD5" w14:textId="77777777" w:rsidTr="003B7AE9">
        <w:tc>
          <w:tcPr>
            <w:tcW w:w="0" w:type="auto"/>
            <w:shd w:val="clear" w:color="auto" w:fill="auto"/>
          </w:tcPr>
          <w:p w14:paraId="6931DF3E" w14:textId="5FA2BC52" w:rsidR="007D3D3E" w:rsidRDefault="007D3D3E"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(e)</w:t>
            </w:r>
          </w:p>
        </w:tc>
        <w:tc>
          <w:tcPr>
            <w:tcW w:w="0" w:type="auto"/>
            <w:shd w:val="clear" w:color="auto" w:fill="auto"/>
          </w:tcPr>
          <w:p w14:paraId="394E4C3A" w14:textId="20A5745B" w:rsidR="007D3D3E" w:rsidRPr="007D3D3E" w:rsidRDefault="007D3D3E" w:rsidP="003B7AE9">
            <w:pPr>
              <w:spacing w:before="120" w:after="0" w:line="240" w:lineRule="auto"/>
              <w:jc w:val="both"/>
              <w:rPr>
                <w:rFonts w:ascii="inherit" w:eastAsia="Times New Roman" w:hAnsi="inherit" w:cs="Times New Roman"/>
                <w:sz w:val="24"/>
                <w:szCs w:val="24"/>
                <w:lang w:eastAsia="en-GB"/>
              </w:rPr>
            </w:pPr>
            <w:commentRangeStart w:id="165"/>
            <w:r w:rsidRPr="007D3D3E">
              <w:rPr>
                <w:rFonts w:ascii="inherit" w:eastAsia="Times New Roman" w:hAnsi="inherit" w:cs="Times New Roman"/>
                <w:sz w:val="24"/>
                <w:szCs w:val="24"/>
                <w:lang w:eastAsia="en-GB"/>
              </w:rPr>
              <w:t>Synchronizing conditions</w:t>
            </w:r>
            <w:ins w:id="166" w:author="Author">
              <w:r w:rsidR="00C57423">
                <w:rPr>
                  <w:rFonts w:ascii="inherit" w:eastAsia="Times New Roman" w:hAnsi="inherit" w:cs="Times New Roman"/>
                  <w:sz w:val="24"/>
                  <w:szCs w:val="24"/>
                  <w:lang w:eastAsia="en-GB"/>
                </w:rPr>
                <w:t xml:space="preserve"> </w:t>
              </w:r>
            </w:ins>
            <w:commentRangeEnd w:id="165"/>
            <w:r w:rsidR="005219EE">
              <w:rPr>
                <w:rStyle w:val="CommentReference"/>
              </w:rPr>
              <w:commentReference w:id="165"/>
            </w:r>
            <w:ins w:id="167" w:author="Author">
              <w:r w:rsidR="00AE6609">
                <w:rPr>
                  <w:rFonts w:ascii="inherit" w:eastAsia="Times New Roman" w:hAnsi="inherit" w:cs="Times New Roman"/>
                  <w:sz w:val="24"/>
                  <w:szCs w:val="24"/>
                  <w:lang w:eastAsia="en-GB"/>
                </w:rPr>
                <w:t xml:space="preserve">as </w:t>
              </w:r>
              <w:r w:rsidR="008C6377">
                <w:rPr>
                  <w:rFonts w:ascii="inherit" w:eastAsia="Times New Roman" w:hAnsi="inherit" w:cs="Times New Roman"/>
                  <w:sz w:val="24"/>
                  <w:szCs w:val="24"/>
                  <w:lang w:eastAsia="en-GB"/>
                </w:rPr>
                <w:t xml:space="preserve">stated in article </w:t>
              </w:r>
              <w:r w:rsidR="00B62935">
                <w:rPr>
                  <w:rFonts w:ascii="inherit" w:eastAsia="Times New Roman" w:hAnsi="inherit" w:cs="Times New Roman"/>
                  <w:sz w:val="24"/>
                  <w:szCs w:val="24"/>
                  <w:lang w:eastAsia="en-GB"/>
                </w:rPr>
                <w:t xml:space="preserve">in </w:t>
              </w:r>
              <w:r w:rsidR="00E55B5E">
                <w:rPr>
                  <w:rFonts w:ascii="inherit" w:eastAsia="Times New Roman" w:hAnsi="inherit" w:cs="Times New Roman"/>
                  <w:sz w:val="24"/>
                  <w:szCs w:val="24"/>
                  <w:lang w:eastAsia="en-GB"/>
                </w:rPr>
                <w:t>1</w:t>
              </w:r>
              <w:r w:rsidR="000156BA">
                <w:rPr>
                  <w:rFonts w:ascii="inherit" w:eastAsia="Times New Roman" w:hAnsi="inherit" w:cs="Times New Roman"/>
                  <w:sz w:val="24"/>
                  <w:szCs w:val="24"/>
                  <w:lang w:eastAsia="en-GB"/>
                </w:rPr>
                <w:t>3(9)</w:t>
              </w:r>
            </w:ins>
            <w:r w:rsidRPr="007D3D3E">
              <w:rPr>
                <w:rFonts w:ascii="inherit" w:eastAsia="Times New Roman" w:hAnsi="inherit" w:cs="Times New Roman"/>
                <w:sz w:val="24"/>
                <w:szCs w:val="24"/>
                <w:lang w:eastAsia="en-GB"/>
              </w:rPr>
              <w:t>.</w:t>
            </w:r>
          </w:p>
        </w:tc>
      </w:tr>
    </w:tbl>
    <w:p w14:paraId="1DB828F7" w14:textId="430B14B7" w:rsidR="007D3D3E" w:rsidRDefault="00C37A51"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9</w:t>
      </w:r>
      <w:r w:rsidR="007D3D3E">
        <w:rPr>
          <w:rFonts w:ascii="inherit" w:eastAsia="Times New Roman" w:hAnsi="inherit" w:cs="Times New Roman"/>
          <w:color w:val="000000"/>
          <w:sz w:val="24"/>
          <w:szCs w:val="24"/>
          <w:lang w:eastAsia="en-GB"/>
        </w:rPr>
        <w:t xml:space="preserve">. </w:t>
      </w:r>
      <w:r w:rsidR="007D3D3E" w:rsidRPr="007D3D3E">
        <w:rPr>
          <w:rFonts w:ascii="inherit" w:eastAsia="Times New Roman" w:hAnsi="inherit" w:cs="Times New Roman"/>
          <w:color w:val="000000"/>
          <w:sz w:val="24"/>
          <w:szCs w:val="24"/>
          <w:lang w:eastAsia="en-GB"/>
        </w:rPr>
        <w:t xml:space="preserve">Within the capability defined in </w:t>
      </w:r>
      <w:r w:rsidR="007D3D3E">
        <w:rPr>
          <w:rFonts w:ascii="inherit" w:eastAsia="Times New Roman" w:hAnsi="inherit" w:cs="Times New Roman"/>
          <w:color w:val="000000"/>
          <w:sz w:val="24"/>
          <w:szCs w:val="24"/>
          <w:lang w:eastAsia="en-GB"/>
        </w:rPr>
        <w:t xml:space="preserve">paragraph </w:t>
      </w:r>
      <w:r w:rsidR="00A83189">
        <w:rPr>
          <w:rFonts w:ascii="inherit" w:eastAsia="Times New Roman" w:hAnsi="inherit" w:cs="Times New Roman"/>
          <w:color w:val="000000"/>
          <w:sz w:val="24"/>
          <w:szCs w:val="24"/>
          <w:lang w:eastAsia="en-GB"/>
        </w:rPr>
        <w:t>(</w:t>
      </w:r>
      <w:ins w:id="168" w:author="Author">
        <w:r w:rsidR="00E41CD1">
          <w:rPr>
            <w:rFonts w:ascii="inherit" w:eastAsia="Times New Roman" w:hAnsi="inherit" w:cs="Times New Roman"/>
            <w:color w:val="000000"/>
            <w:sz w:val="24"/>
            <w:szCs w:val="24"/>
            <w:lang w:eastAsia="en-GB"/>
          </w:rPr>
          <w:t>8</w:t>
        </w:r>
      </w:ins>
      <w:del w:id="169" w:author="Author">
        <w:r w:rsidR="007D3D3E" w:rsidRPr="007D3D3E" w:rsidDel="00E41CD1">
          <w:rPr>
            <w:rFonts w:ascii="inherit" w:eastAsia="Times New Roman" w:hAnsi="inherit" w:cs="Times New Roman"/>
            <w:color w:val="000000"/>
            <w:sz w:val="24"/>
            <w:szCs w:val="24"/>
            <w:lang w:eastAsia="en-GB"/>
          </w:rPr>
          <w:delText>7</w:delText>
        </w:r>
      </w:del>
      <w:r w:rsidR="00A83189">
        <w:rPr>
          <w:rFonts w:ascii="inherit" w:eastAsia="Times New Roman" w:hAnsi="inherit" w:cs="Times New Roman"/>
          <w:color w:val="000000"/>
          <w:sz w:val="24"/>
          <w:szCs w:val="24"/>
          <w:lang w:eastAsia="en-GB"/>
        </w:rPr>
        <w:t>)</w:t>
      </w:r>
      <w:r w:rsidR="007D3D3E" w:rsidRPr="007D3D3E">
        <w:rPr>
          <w:rFonts w:ascii="inherit" w:eastAsia="Times New Roman" w:hAnsi="inherit" w:cs="Times New Roman"/>
          <w:color w:val="000000"/>
          <w:sz w:val="24"/>
          <w:szCs w:val="24"/>
          <w:lang w:eastAsia="en-GB"/>
        </w:rPr>
        <w:t>, the default settings for an autonomous connection shall be as follows:</w:t>
      </w:r>
    </w:p>
    <w:p w14:paraId="19AB0D3E" w14:textId="449CE4EC" w:rsidR="007D3D3E" w:rsidRDefault="007D3D3E" w:rsidP="003B7AE9">
      <w:pPr>
        <w:shd w:val="clear" w:color="auto" w:fill="FFFFFF"/>
        <w:spacing w:before="120" w:after="0" w:line="240" w:lineRule="auto"/>
        <w:jc w:val="both"/>
        <w:rPr>
          <w:rFonts w:ascii="inherit" w:eastAsia="Times New Roman" w:hAnsi="inherit" w:cs="Times New Roman"/>
          <w:color w:val="000000"/>
          <w:sz w:val="24"/>
          <w:szCs w:val="24"/>
          <w:lang w:val="fr-FR" w:eastAsia="en-GB"/>
        </w:rPr>
      </w:pPr>
      <w:r w:rsidRPr="007D3D3E">
        <w:rPr>
          <w:rFonts w:ascii="inherit" w:eastAsia="Times New Roman" w:hAnsi="inherit" w:cs="Times New Roman"/>
          <w:color w:val="000000"/>
          <w:sz w:val="24"/>
          <w:szCs w:val="24"/>
          <w:lang w:val="fr-FR" w:eastAsia="en-GB"/>
        </w:rPr>
        <w:t xml:space="preserve">(a) </w:t>
      </w:r>
      <w:ins w:id="170" w:author="Author">
        <w:r w:rsidR="00AC3AD4" w:rsidRPr="007D3D3E">
          <w:rPr>
            <w:rFonts w:ascii="inherit" w:eastAsia="Times New Roman" w:hAnsi="inherit" w:cs="Times New Roman"/>
            <w:sz w:val="24"/>
            <w:szCs w:val="24"/>
            <w:lang w:eastAsia="en-GB"/>
          </w:rPr>
          <w:t xml:space="preserve">Voltage range at the grid connection point: within the voltage range that is defined for unlimited time </w:t>
        </w:r>
        <w:commentRangeStart w:id="171"/>
        <w:r w:rsidR="00AC3AD4" w:rsidRPr="007D3D3E">
          <w:rPr>
            <w:rFonts w:ascii="inherit" w:eastAsia="Times New Roman" w:hAnsi="inherit" w:cs="Times New Roman"/>
            <w:sz w:val="24"/>
            <w:szCs w:val="24"/>
            <w:lang w:eastAsia="en-GB"/>
          </w:rPr>
          <w:t>operation</w:t>
        </w:r>
        <w:r w:rsidR="00AC3AD4">
          <w:rPr>
            <w:rFonts w:ascii="inherit" w:eastAsia="Times New Roman" w:hAnsi="inherit" w:cs="Times New Roman"/>
            <w:sz w:val="24"/>
            <w:szCs w:val="24"/>
            <w:lang w:eastAsia="en-GB"/>
          </w:rPr>
          <w:t xml:space="preserve"> </w:t>
        </w:r>
        <w:commentRangeEnd w:id="171"/>
        <w:r w:rsidR="002D51DB">
          <w:rPr>
            <w:rStyle w:val="CommentReference"/>
          </w:rPr>
          <w:commentReference w:id="171"/>
        </w:r>
        <w:r w:rsidR="00AC3AD4">
          <w:rPr>
            <w:rFonts w:ascii="inherit" w:eastAsia="Times New Roman" w:hAnsi="inherit" w:cs="Times New Roman"/>
            <w:sz w:val="24"/>
            <w:szCs w:val="24"/>
            <w:lang w:eastAsia="en-GB"/>
          </w:rPr>
          <w:t>if so applicable</w:t>
        </w:r>
      </w:ins>
      <w:del w:id="172" w:author="Author">
        <w:r w:rsidRPr="007D3D3E" w:rsidDel="00AC3AD4">
          <w:rPr>
            <w:rFonts w:ascii="inherit" w:eastAsia="Times New Roman" w:hAnsi="inherit" w:cs="Times New Roman"/>
            <w:color w:val="000000"/>
            <w:sz w:val="24"/>
            <w:szCs w:val="24"/>
            <w:lang w:val="fr-FR" w:eastAsia="en-GB"/>
          </w:rPr>
          <w:delText>Voltage range: 0.9 pu ≤ U ≤ 1.</w:delText>
        </w:r>
      </w:del>
      <w:commentRangeStart w:id="173"/>
      <w:ins w:id="174" w:author="Author">
        <w:del w:id="175" w:author="Author">
          <w:r w:rsidR="003B037D" w:rsidDel="00AC3AD4">
            <w:rPr>
              <w:rFonts w:ascii="inherit" w:eastAsia="Times New Roman" w:hAnsi="inherit" w:cs="Times New Roman"/>
              <w:color w:val="000000"/>
              <w:sz w:val="24"/>
              <w:szCs w:val="24"/>
              <w:lang w:val="fr-FR" w:eastAsia="en-GB"/>
            </w:rPr>
            <w:delText>05</w:delText>
          </w:r>
        </w:del>
      </w:ins>
      <w:del w:id="176" w:author="Author">
        <w:r w:rsidRPr="007D3D3E" w:rsidDel="00AC3AD4">
          <w:rPr>
            <w:rFonts w:ascii="inherit" w:eastAsia="Times New Roman" w:hAnsi="inherit" w:cs="Times New Roman"/>
            <w:color w:val="000000"/>
            <w:sz w:val="24"/>
            <w:szCs w:val="24"/>
            <w:lang w:val="fr-FR" w:eastAsia="en-GB"/>
          </w:rPr>
          <w:delText>1</w:delText>
        </w:r>
        <w:commentRangeEnd w:id="173"/>
        <w:r w:rsidR="00290A51" w:rsidDel="00AC3AD4">
          <w:rPr>
            <w:rStyle w:val="CommentReference"/>
          </w:rPr>
          <w:commentReference w:id="173"/>
        </w:r>
        <w:r w:rsidRPr="007D3D3E" w:rsidDel="00AC3AD4">
          <w:rPr>
            <w:rFonts w:ascii="inherit" w:eastAsia="Times New Roman" w:hAnsi="inherit" w:cs="Times New Roman"/>
            <w:color w:val="000000"/>
            <w:sz w:val="24"/>
            <w:szCs w:val="24"/>
            <w:lang w:val="fr-FR" w:eastAsia="en-GB"/>
          </w:rPr>
          <w:delText xml:space="preserve"> pu</w:delText>
        </w:r>
      </w:del>
      <w:r w:rsidRPr="007D3D3E">
        <w:rPr>
          <w:rFonts w:ascii="inherit" w:eastAsia="Times New Roman" w:hAnsi="inherit" w:cs="Times New Roman"/>
          <w:color w:val="000000"/>
          <w:sz w:val="24"/>
          <w:szCs w:val="24"/>
          <w:lang w:val="fr-FR" w:eastAsia="en-GB"/>
        </w:rPr>
        <w:t>;</w:t>
      </w:r>
    </w:p>
    <w:p w14:paraId="52572AC1" w14:textId="77777777" w:rsidR="007D3D3E" w:rsidRPr="00ED6ECB" w:rsidRDefault="007D3D3E" w:rsidP="007D3D3E">
      <w:pPr>
        <w:shd w:val="clear" w:color="auto" w:fill="FFFFFF"/>
        <w:spacing w:before="120" w:after="0" w:line="240" w:lineRule="auto"/>
        <w:jc w:val="both"/>
        <w:rPr>
          <w:rFonts w:ascii="inherit" w:eastAsia="Times New Roman" w:hAnsi="inherit" w:cs="Times New Roman"/>
          <w:color w:val="000000"/>
          <w:sz w:val="24"/>
          <w:szCs w:val="24"/>
          <w:lang w:eastAsia="en-GB"/>
        </w:rPr>
      </w:pPr>
      <w:r w:rsidRPr="00ED6ECB">
        <w:rPr>
          <w:rFonts w:ascii="inherit" w:eastAsia="Times New Roman" w:hAnsi="inherit" w:cs="Times New Roman"/>
          <w:color w:val="000000"/>
          <w:sz w:val="24"/>
          <w:szCs w:val="24"/>
          <w:lang w:eastAsia="en-GB"/>
        </w:rPr>
        <w:t>(b) Frequency range:</w:t>
      </w:r>
    </w:p>
    <w:p w14:paraId="75100D32" w14:textId="4017B6ED" w:rsidR="007D3D3E" w:rsidRPr="008F20D1" w:rsidRDefault="007D3D3E" w:rsidP="549F93B7">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
      <w:r w:rsidRPr="008F20D1">
        <w:rPr>
          <w:rFonts w:ascii="inherit" w:eastAsia="Times New Roman" w:hAnsi="inherit" w:cs="Times New Roman" w:hint="eastAsia"/>
          <w:color w:val="000000" w:themeColor="text1"/>
          <w:sz w:val="24"/>
          <w:szCs w:val="24"/>
          <w:lang w:eastAsia="en-GB"/>
        </w:rPr>
        <w:t>—</w:t>
      </w:r>
      <w:r w:rsidRPr="008F20D1">
        <w:rPr>
          <w:rFonts w:ascii="inherit" w:eastAsia="Times New Roman" w:hAnsi="inherit" w:cs="Times New Roman"/>
          <w:color w:val="000000" w:themeColor="text1"/>
          <w:sz w:val="24"/>
          <w:szCs w:val="24"/>
          <w:lang w:eastAsia="en-GB"/>
        </w:rPr>
        <w:t xml:space="preserve"> Continental Europe: </w:t>
      </w:r>
      <w:del w:id="177" w:author="Author">
        <w:r w:rsidRPr="008F20D1" w:rsidDel="007F70A1">
          <w:rPr>
            <w:rFonts w:ascii="inherit" w:eastAsia="Times New Roman" w:hAnsi="inherit" w:cs="Times New Roman"/>
            <w:color w:val="000000" w:themeColor="text1"/>
            <w:sz w:val="24"/>
            <w:szCs w:val="24"/>
            <w:lang w:eastAsia="en-GB"/>
          </w:rPr>
          <w:delText>47.5</w:delText>
        </w:r>
      </w:del>
      <w:ins w:id="178" w:author="Author">
        <w:r w:rsidR="007F70A1" w:rsidRPr="008F20D1">
          <w:rPr>
            <w:rFonts w:ascii="inherit" w:eastAsia="Times New Roman" w:hAnsi="inherit" w:cs="Times New Roman"/>
            <w:color w:val="000000" w:themeColor="text1"/>
            <w:sz w:val="24"/>
            <w:szCs w:val="24"/>
            <w:lang w:eastAsia="en-GB"/>
          </w:rPr>
          <w:t>49</w:t>
        </w:r>
      </w:ins>
      <w:r w:rsidRPr="008F20D1">
        <w:rPr>
          <w:rFonts w:ascii="inherit" w:eastAsia="Times New Roman" w:hAnsi="inherit" w:cs="Times New Roman"/>
          <w:color w:val="000000" w:themeColor="text1"/>
          <w:sz w:val="24"/>
          <w:szCs w:val="24"/>
          <w:lang w:eastAsia="en-GB"/>
        </w:rPr>
        <w:t xml:space="preserve"> Hz ≤ f ≤ </w:t>
      </w:r>
      <w:del w:id="179" w:author="Author">
        <w:r w:rsidRPr="008F20D1" w:rsidDel="007F70A1">
          <w:rPr>
            <w:rFonts w:ascii="inherit" w:eastAsia="Times New Roman" w:hAnsi="inherit" w:cs="Times New Roman"/>
            <w:color w:val="000000" w:themeColor="text1"/>
            <w:sz w:val="24"/>
            <w:szCs w:val="24"/>
            <w:lang w:eastAsia="en-GB"/>
          </w:rPr>
          <w:delText>50.1</w:delText>
        </w:r>
      </w:del>
      <w:commentRangeStart w:id="180"/>
      <w:ins w:id="181" w:author="Author">
        <w:r w:rsidR="007F70A1" w:rsidRPr="008F20D1">
          <w:rPr>
            <w:rFonts w:ascii="inherit" w:eastAsia="Times New Roman" w:hAnsi="inherit" w:cs="Times New Roman"/>
            <w:color w:val="000000" w:themeColor="text1"/>
            <w:sz w:val="24"/>
            <w:szCs w:val="24"/>
            <w:lang w:eastAsia="en-GB"/>
          </w:rPr>
          <w:t>51</w:t>
        </w:r>
        <w:commentRangeEnd w:id="180"/>
        <w:r w:rsidR="00372901">
          <w:rPr>
            <w:rStyle w:val="CommentReference"/>
          </w:rPr>
          <w:commentReference w:id="180"/>
        </w:r>
      </w:ins>
      <w:r w:rsidRPr="008F20D1">
        <w:rPr>
          <w:rFonts w:ascii="inherit" w:eastAsia="Times New Roman" w:hAnsi="inherit" w:cs="Times New Roman"/>
          <w:color w:val="000000" w:themeColor="text1"/>
          <w:sz w:val="24"/>
          <w:szCs w:val="24"/>
          <w:lang w:eastAsia="en-GB"/>
        </w:rPr>
        <w:t xml:space="preserve"> Hz</w:t>
      </w:r>
    </w:p>
    <w:p w14:paraId="03D72443" w14:textId="6186511A" w:rsidR="007D3D3E" w:rsidRPr="00ED6ECB" w:rsidRDefault="007D3D3E" w:rsidP="007D3D3E">
      <w:pPr>
        <w:shd w:val="clear" w:color="auto" w:fill="FFFFFF"/>
        <w:spacing w:before="120" w:after="0" w:line="240" w:lineRule="auto"/>
        <w:jc w:val="both"/>
        <w:rPr>
          <w:rFonts w:ascii="inherit" w:eastAsia="Times New Roman" w:hAnsi="inherit" w:cs="Times New Roman"/>
          <w:color w:val="000000"/>
          <w:sz w:val="24"/>
          <w:szCs w:val="24"/>
          <w:lang w:eastAsia="en-GB"/>
        </w:rPr>
      </w:pPr>
      <w:r w:rsidRPr="00ED6ECB">
        <w:rPr>
          <w:rFonts w:ascii="inherit" w:eastAsia="Times New Roman" w:hAnsi="inherit" w:cs="Times New Roman" w:hint="eastAsia"/>
          <w:color w:val="000000"/>
          <w:sz w:val="24"/>
          <w:szCs w:val="24"/>
          <w:lang w:eastAsia="en-GB"/>
        </w:rPr>
        <w:t>—</w:t>
      </w:r>
      <w:r w:rsidRPr="00ED6ECB">
        <w:rPr>
          <w:rFonts w:ascii="inherit" w:eastAsia="Times New Roman" w:hAnsi="inherit" w:cs="Times New Roman"/>
          <w:color w:val="000000"/>
          <w:sz w:val="24"/>
          <w:szCs w:val="24"/>
          <w:lang w:eastAsia="en-GB"/>
        </w:rPr>
        <w:t xml:space="preserve"> Other synchronous areas </w:t>
      </w:r>
      <w:del w:id="182" w:author="Author">
        <w:r w:rsidRPr="00ED6ECB" w:rsidDel="0010136B">
          <w:rPr>
            <w:rFonts w:ascii="inherit" w:eastAsia="Times New Roman" w:hAnsi="inherit" w:cs="Times New Roman"/>
            <w:color w:val="000000"/>
            <w:sz w:val="24"/>
            <w:szCs w:val="24"/>
            <w:lang w:eastAsia="en-GB"/>
          </w:rPr>
          <w:delText>47.5</w:delText>
        </w:r>
      </w:del>
      <w:ins w:id="183" w:author="Author">
        <w:r w:rsidR="0010136B">
          <w:rPr>
            <w:rFonts w:ascii="inherit" w:eastAsia="Times New Roman" w:hAnsi="inherit" w:cs="Times New Roman"/>
            <w:color w:val="000000"/>
            <w:sz w:val="24"/>
            <w:szCs w:val="24"/>
            <w:lang w:eastAsia="en-GB"/>
          </w:rPr>
          <w:t>49</w:t>
        </w:r>
      </w:ins>
      <w:r w:rsidRPr="00ED6ECB">
        <w:rPr>
          <w:rFonts w:ascii="inherit" w:eastAsia="Times New Roman" w:hAnsi="inherit" w:cs="Times New Roman"/>
          <w:color w:val="000000"/>
          <w:sz w:val="24"/>
          <w:szCs w:val="24"/>
          <w:lang w:eastAsia="en-GB"/>
        </w:rPr>
        <w:t xml:space="preserve"> Hz ≤ f ≤ </w:t>
      </w:r>
      <w:del w:id="184" w:author="Author">
        <w:r w:rsidRPr="00ED6ECB" w:rsidDel="0010136B">
          <w:rPr>
            <w:rFonts w:ascii="inherit" w:eastAsia="Times New Roman" w:hAnsi="inherit" w:cs="Times New Roman"/>
            <w:color w:val="000000"/>
            <w:sz w:val="24"/>
            <w:szCs w:val="24"/>
            <w:lang w:eastAsia="en-GB"/>
          </w:rPr>
          <w:delText>50.5</w:delText>
        </w:r>
      </w:del>
      <w:ins w:id="185" w:author="Author">
        <w:r w:rsidR="0010136B">
          <w:rPr>
            <w:rFonts w:ascii="inherit" w:eastAsia="Times New Roman" w:hAnsi="inherit" w:cs="Times New Roman"/>
            <w:color w:val="000000"/>
            <w:sz w:val="24"/>
            <w:szCs w:val="24"/>
            <w:lang w:eastAsia="en-GB"/>
          </w:rPr>
          <w:t>51</w:t>
        </w:r>
      </w:ins>
      <w:r w:rsidRPr="00ED6ECB">
        <w:rPr>
          <w:rFonts w:ascii="inherit" w:eastAsia="Times New Roman" w:hAnsi="inherit" w:cs="Times New Roman"/>
          <w:color w:val="000000"/>
          <w:sz w:val="24"/>
          <w:szCs w:val="24"/>
          <w:lang w:eastAsia="en-GB"/>
        </w:rPr>
        <w:t xml:space="preserve"> Hz</w:t>
      </w:r>
    </w:p>
    <w:p w14:paraId="6F96E3CC" w14:textId="77777777" w:rsidR="007D3D3E" w:rsidRPr="00ED6ECB" w:rsidRDefault="007D3D3E" w:rsidP="007D3D3E">
      <w:pPr>
        <w:shd w:val="clear" w:color="auto" w:fill="FFFFFF"/>
        <w:spacing w:before="120" w:after="0" w:line="240" w:lineRule="auto"/>
        <w:jc w:val="both"/>
        <w:rPr>
          <w:rFonts w:ascii="inherit" w:eastAsia="Times New Roman" w:hAnsi="inherit" w:cs="Times New Roman"/>
          <w:color w:val="000000"/>
          <w:sz w:val="24"/>
          <w:szCs w:val="24"/>
          <w:lang w:eastAsia="en-GB"/>
        </w:rPr>
      </w:pPr>
      <w:r w:rsidRPr="00ED6ECB">
        <w:rPr>
          <w:rFonts w:ascii="inherit" w:eastAsia="Times New Roman" w:hAnsi="inherit" w:cs="Times New Roman"/>
          <w:color w:val="000000"/>
          <w:sz w:val="24"/>
          <w:szCs w:val="24"/>
          <w:lang w:eastAsia="en-GB"/>
        </w:rPr>
        <w:t>(c) Minimum observation time: 60 s;</w:t>
      </w:r>
    </w:p>
    <w:p w14:paraId="0AADF190" w14:textId="2D1B0154" w:rsidR="007D3D3E" w:rsidRPr="00ED6ECB" w:rsidRDefault="007D3D3E" w:rsidP="007D3D3E">
      <w:pPr>
        <w:shd w:val="clear" w:color="auto" w:fill="FFFFFF"/>
        <w:spacing w:before="120" w:after="0" w:line="240" w:lineRule="auto"/>
        <w:jc w:val="both"/>
        <w:rPr>
          <w:rFonts w:ascii="inherit" w:eastAsia="Times New Roman" w:hAnsi="inherit" w:cs="Times New Roman"/>
          <w:color w:val="000000"/>
          <w:sz w:val="24"/>
          <w:szCs w:val="24"/>
          <w:lang w:eastAsia="en-GB"/>
        </w:rPr>
      </w:pPr>
      <w:r w:rsidRPr="00ED6ECB">
        <w:rPr>
          <w:rFonts w:ascii="inherit" w:eastAsia="Times New Roman" w:hAnsi="inherit" w:cs="Times New Roman"/>
          <w:color w:val="000000"/>
          <w:sz w:val="24"/>
          <w:szCs w:val="24"/>
          <w:lang w:eastAsia="en-GB"/>
        </w:rPr>
        <w:t xml:space="preserve">(d) Maximum gradient of active power increase </w:t>
      </w:r>
      <w:commentRangeStart w:id="186"/>
      <w:r w:rsidRPr="00ED6ECB">
        <w:rPr>
          <w:rFonts w:ascii="inherit" w:eastAsia="Times New Roman" w:hAnsi="inherit" w:cs="Times New Roman"/>
          <w:color w:val="000000"/>
          <w:sz w:val="24"/>
          <w:szCs w:val="24"/>
          <w:lang w:eastAsia="en-GB"/>
        </w:rPr>
        <w:t xml:space="preserve">≤ </w:t>
      </w:r>
      <w:ins w:id="187" w:author="Author">
        <w:r w:rsidR="00CF73BA">
          <w:rPr>
            <w:rFonts w:ascii="inherit" w:eastAsia="Times New Roman" w:hAnsi="inherit" w:cs="Times New Roman"/>
            <w:color w:val="000000"/>
            <w:sz w:val="24"/>
            <w:szCs w:val="24"/>
            <w:lang w:eastAsia="en-GB"/>
          </w:rPr>
          <w:t>1</w:t>
        </w:r>
      </w:ins>
      <w:del w:id="188" w:author="Author">
        <w:r w:rsidRPr="00ED6ECB" w:rsidDel="00CF73BA">
          <w:rPr>
            <w:rFonts w:ascii="inherit" w:eastAsia="Times New Roman" w:hAnsi="inherit" w:cs="Times New Roman"/>
            <w:color w:val="000000"/>
            <w:sz w:val="24"/>
            <w:szCs w:val="24"/>
            <w:lang w:eastAsia="en-GB"/>
          </w:rPr>
          <w:delText>2</w:delText>
        </w:r>
      </w:del>
      <w:r w:rsidRPr="00ED6ECB">
        <w:rPr>
          <w:rFonts w:ascii="inherit" w:eastAsia="Times New Roman" w:hAnsi="inherit" w:cs="Times New Roman"/>
          <w:color w:val="000000"/>
          <w:sz w:val="24"/>
          <w:szCs w:val="24"/>
          <w:lang w:eastAsia="en-GB"/>
        </w:rPr>
        <w:t>0 % of Pmax/min</w:t>
      </w:r>
      <w:commentRangeEnd w:id="186"/>
      <w:r w:rsidR="007723B9">
        <w:rPr>
          <w:rStyle w:val="CommentReference"/>
        </w:rPr>
        <w:commentReference w:id="186"/>
      </w:r>
      <w:ins w:id="189" w:author="Author">
        <w:r w:rsidR="005D57F3" w:rsidRPr="005D57F3">
          <w:rPr>
            <w:rFonts w:ascii="inherit" w:eastAsia="Times New Roman" w:hAnsi="inherit" w:cs="Times New Roman"/>
            <w:sz w:val="24"/>
            <w:szCs w:val="24"/>
            <w:lang w:eastAsia="en-GB"/>
          </w:rPr>
          <w:t xml:space="preserve"> </w:t>
        </w:r>
        <w:r w:rsidR="005D57F3">
          <w:rPr>
            <w:rFonts w:ascii="inherit" w:eastAsia="Times New Roman" w:hAnsi="inherit" w:cs="Times New Roman"/>
            <w:sz w:val="24"/>
            <w:szCs w:val="24"/>
            <w:lang w:eastAsia="en-GB"/>
          </w:rPr>
          <w:t xml:space="preserve">just after the paralleling of the generating unit and up to reach the Pmax set point or for an equivalent period of </w:t>
        </w:r>
        <w:commentRangeStart w:id="190"/>
        <w:r w:rsidR="005D57F3">
          <w:rPr>
            <w:rFonts w:ascii="inherit" w:eastAsia="Times New Roman" w:hAnsi="inherit" w:cs="Times New Roman"/>
            <w:sz w:val="24"/>
            <w:szCs w:val="24"/>
            <w:lang w:eastAsia="en-GB"/>
          </w:rPr>
          <w:t>time</w:t>
        </w:r>
        <w:commentRangeEnd w:id="190"/>
        <w:r w:rsidR="00746F8A">
          <w:rPr>
            <w:rStyle w:val="CommentReference"/>
          </w:rPr>
          <w:commentReference w:id="190"/>
        </w:r>
      </w:ins>
    </w:p>
    <w:p w14:paraId="4E18DCE1" w14:textId="498DE441" w:rsidR="007D3D3E" w:rsidRPr="00EC4751" w:rsidRDefault="007D3D3E" w:rsidP="007D3D3E">
      <w:pPr>
        <w:shd w:val="clear" w:color="auto" w:fill="FFFFFF"/>
        <w:spacing w:before="120" w:after="0" w:line="240" w:lineRule="auto"/>
        <w:jc w:val="both"/>
        <w:rPr>
          <w:rFonts w:ascii="inherit" w:eastAsia="Times New Roman" w:hAnsi="inherit" w:cs="Times New Roman"/>
          <w:color w:val="000000"/>
          <w:sz w:val="24"/>
          <w:szCs w:val="24"/>
          <w:lang w:eastAsia="en-GB"/>
        </w:rPr>
      </w:pPr>
      <w:r w:rsidRPr="00EC4751">
        <w:rPr>
          <w:rFonts w:ascii="inherit" w:eastAsia="Times New Roman" w:hAnsi="inherit" w:cs="Times New Roman"/>
          <w:color w:val="000000"/>
          <w:sz w:val="24"/>
          <w:szCs w:val="24"/>
          <w:lang w:eastAsia="en-GB"/>
        </w:rPr>
        <w:t xml:space="preserve">(e) Condition on voltage phase angle difference </w:t>
      </w:r>
      <w:r w:rsidR="009033C7">
        <w:rPr>
          <w:rFonts w:ascii="inherit" w:eastAsia="Times New Roman" w:hAnsi="inherit" w:cs="Times New Roman"/>
          <w:color w:val="000000"/>
          <w:sz w:val="24"/>
          <w:szCs w:val="24"/>
          <w:lang w:eastAsia="en-GB"/>
        </w:rPr>
        <w:t xml:space="preserve">measured on each side of the </w:t>
      </w:r>
      <w:r w:rsidR="00C829F0">
        <w:rPr>
          <w:rFonts w:ascii="inherit" w:eastAsia="Times New Roman" w:hAnsi="inherit" w:cs="Times New Roman"/>
          <w:color w:val="000000"/>
          <w:sz w:val="24"/>
          <w:szCs w:val="24"/>
          <w:lang w:eastAsia="en-GB"/>
        </w:rPr>
        <w:t>circuit breaker</w:t>
      </w:r>
      <w:r w:rsidRPr="00EC4751">
        <w:rPr>
          <w:rFonts w:ascii="inherit" w:eastAsia="Times New Roman" w:hAnsi="inherit" w:cs="Times New Roman"/>
          <w:color w:val="000000"/>
          <w:sz w:val="24"/>
          <w:szCs w:val="24"/>
          <w:lang w:eastAsia="en-GB"/>
        </w:rPr>
        <w:t>: ∆</w:t>
      </w:r>
      <w:r w:rsidRPr="007D3D3E">
        <w:rPr>
          <w:rFonts w:ascii="inherit" w:eastAsia="Times New Roman" w:hAnsi="inherit" w:cs="Times New Roman"/>
          <w:color w:val="000000"/>
          <w:sz w:val="24"/>
          <w:szCs w:val="24"/>
          <w:lang w:val="fr-FR" w:eastAsia="en-GB"/>
        </w:rPr>
        <w:t>θ</w:t>
      </w:r>
      <w:r w:rsidRPr="00EC4751">
        <w:rPr>
          <w:rFonts w:ascii="inherit" w:eastAsia="Times New Roman" w:hAnsi="inherit" w:cs="Times New Roman"/>
          <w:color w:val="000000"/>
          <w:sz w:val="24"/>
          <w:szCs w:val="24"/>
          <w:lang w:eastAsia="en-GB"/>
        </w:rPr>
        <w:t xml:space="preserve"> &lt; 10</w:t>
      </w:r>
      <w:r w:rsidRPr="00EC4751">
        <w:rPr>
          <w:rFonts w:ascii="inherit" w:eastAsia="Times New Roman" w:hAnsi="inherit" w:cs="Times New Roman" w:hint="eastAsia"/>
          <w:color w:val="000000"/>
          <w:sz w:val="24"/>
          <w:szCs w:val="24"/>
          <w:lang w:eastAsia="en-GB"/>
        </w:rPr>
        <w:t>°</w:t>
      </w:r>
    </w:p>
    <w:p w14:paraId="2ADE8D17" w14:textId="508B6FAA" w:rsidR="007D3D3E" w:rsidRPr="00EC4751" w:rsidRDefault="007D3D3E" w:rsidP="007D3D3E">
      <w:pPr>
        <w:shd w:val="clear" w:color="auto" w:fill="FFFFFF"/>
        <w:spacing w:before="120" w:after="0" w:line="240" w:lineRule="auto"/>
        <w:jc w:val="both"/>
        <w:rPr>
          <w:rFonts w:ascii="inherit" w:eastAsia="Times New Roman" w:hAnsi="inherit" w:cs="Times New Roman"/>
          <w:color w:val="000000"/>
          <w:sz w:val="24"/>
          <w:szCs w:val="24"/>
          <w:lang w:eastAsia="en-GB"/>
        </w:rPr>
      </w:pPr>
      <w:r w:rsidRPr="00EC4751">
        <w:rPr>
          <w:rFonts w:ascii="inherit" w:eastAsia="Times New Roman" w:hAnsi="inherit" w:cs="Times New Roman"/>
          <w:color w:val="000000"/>
          <w:sz w:val="24"/>
          <w:szCs w:val="24"/>
          <w:lang w:eastAsia="en-GB"/>
        </w:rPr>
        <w:t xml:space="preserve">(f) Condition on the voltage magnitude difference </w:t>
      </w:r>
      <w:r w:rsidR="00C829F0">
        <w:rPr>
          <w:rFonts w:ascii="inherit" w:eastAsia="Times New Roman" w:hAnsi="inherit" w:cs="Times New Roman"/>
          <w:color w:val="000000"/>
          <w:sz w:val="24"/>
          <w:szCs w:val="24"/>
          <w:lang w:eastAsia="en-GB"/>
        </w:rPr>
        <w:t>measured on each side of the circuit breaker</w:t>
      </w:r>
      <w:r w:rsidRPr="00EC4751">
        <w:rPr>
          <w:rFonts w:ascii="inherit" w:eastAsia="Times New Roman" w:hAnsi="inherit" w:cs="Times New Roman"/>
          <w:color w:val="000000"/>
          <w:sz w:val="24"/>
          <w:szCs w:val="24"/>
          <w:lang w:eastAsia="en-GB"/>
        </w:rPr>
        <w:t>: ∆U &lt; 0.04 pu; and</w:t>
      </w:r>
    </w:p>
    <w:p w14:paraId="4F2B20B1" w14:textId="470534DE" w:rsidR="007D3D3E" w:rsidRPr="00EC4751" w:rsidRDefault="007D3D3E" w:rsidP="007D3D3E">
      <w:pPr>
        <w:shd w:val="clear" w:color="auto" w:fill="FFFFFF"/>
        <w:spacing w:before="120" w:after="0" w:line="240" w:lineRule="auto"/>
        <w:jc w:val="both"/>
        <w:rPr>
          <w:rFonts w:ascii="inherit" w:eastAsia="Times New Roman" w:hAnsi="inherit" w:cs="Times New Roman"/>
          <w:color w:val="000000"/>
          <w:sz w:val="24"/>
          <w:szCs w:val="24"/>
          <w:lang w:eastAsia="en-GB"/>
        </w:rPr>
      </w:pPr>
      <w:r w:rsidRPr="00EC4751">
        <w:rPr>
          <w:rFonts w:ascii="inherit" w:eastAsia="Times New Roman" w:hAnsi="inherit" w:cs="Times New Roman"/>
          <w:color w:val="000000"/>
          <w:sz w:val="24"/>
          <w:szCs w:val="24"/>
          <w:lang w:eastAsia="en-GB"/>
        </w:rPr>
        <w:t xml:space="preserve">(g) Condition on the frequency difference </w:t>
      </w:r>
      <w:r w:rsidR="00C829F0">
        <w:rPr>
          <w:rFonts w:ascii="inherit" w:eastAsia="Times New Roman" w:hAnsi="inherit" w:cs="Times New Roman"/>
          <w:color w:val="000000"/>
          <w:sz w:val="24"/>
          <w:szCs w:val="24"/>
          <w:lang w:eastAsia="en-GB"/>
        </w:rPr>
        <w:t>measured on each side of the circuit breaker</w:t>
      </w:r>
      <w:r w:rsidRPr="00EC4751">
        <w:rPr>
          <w:rFonts w:ascii="inherit" w:eastAsia="Times New Roman" w:hAnsi="inherit" w:cs="Times New Roman"/>
          <w:color w:val="000000"/>
          <w:sz w:val="24"/>
          <w:szCs w:val="24"/>
          <w:lang w:eastAsia="en-GB"/>
        </w:rPr>
        <w:t>: ∆f &lt; 0,2 Hz</w:t>
      </w:r>
    </w:p>
    <w:p w14:paraId="0BCD63AE" w14:textId="2DC69DCB" w:rsidR="003B7AE9" w:rsidRDefault="007D3D3E"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Autonomous</w:t>
      </w:r>
      <w:r w:rsidR="003B7AE9" w:rsidRPr="00BD0415">
        <w:rPr>
          <w:rFonts w:ascii="inherit" w:eastAsia="Times New Roman" w:hAnsi="inherit" w:cs="Times New Roman"/>
          <w:color w:val="000000"/>
          <w:sz w:val="24"/>
          <w:szCs w:val="24"/>
          <w:lang w:eastAsia="en-GB"/>
        </w:rPr>
        <w:t xml:space="preserve"> connection is allowed unless specified otherwise by the relevant system operator in coordination with the relevant TSO.</w:t>
      </w:r>
    </w:p>
    <w:p w14:paraId="00AFA0EB" w14:textId="37A04897" w:rsidR="00F144D1" w:rsidRPr="002C7031" w:rsidRDefault="00C37A51" w:rsidP="00F144D1">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10</w:t>
      </w:r>
      <w:r w:rsidR="00F144D1" w:rsidRPr="002C7031">
        <w:rPr>
          <w:rFonts w:ascii="inherit" w:eastAsia="Times New Roman" w:hAnsi="inherit" w:cs="Times New Roman"/>
          <w:color w:val="000000"/>
          <w:sz w:val="24"/>
          <w:szCs w:val="24"/>
          <w:lang w:eastAsia="en-GB"/>
        </w:rPr>
        <w:t xml:space="preserve">.  </w:t>
      </w:r>
      <w:r w:rsidR="00263737">
        <w:rPr>
          <w:rFonts w:ascii="inherit" w:eastAsia="Times New Roman" w:hAnsi="inherit" w:cs="Times New Roman"/>
          <w:color w:val="000000"/>
          <w:sz w:val="24"/>
          <w:szCs w:val="24"/>
          <w:lang w:eastAsia="en-GB"/>
        </w:rPr>
        <w:t>T</w:t>
      </w:r>
      <w:r w:rsidR="00263737" w:rsidRPr="002C7031">
        <w:rPr>
          <w:rFonts w:ascii="inherit" w:eastAsia="Times New Roman" w:hAnsi="inherit" w:cs="Times New Roman"/>
          <w:color w:val="000000"/>
          <w:sz w:val="24"/>
          <w:szCs w:val="24"/>
          <w:lang w:eastAsia="en-GB"/>
        </w:rPr>
        <w:t>he power generating module shall be equipped with voltage control that can provide constant terminal voltage</w:t>
      </w:r>
      <w:ins w:id="191" w:author="Author">
        <w:r w:rsidR="00143323">
          <w:rPr>
            <w:rFonts w:ascii="inherit" w:eastAsia="Times New Roman" w:hAnsi="inherit" w:cs="Times New Roman"/>
            <w:color w:val="000000"/>
            <w:sz w:val="24"/>
            <w:szCs w:val="24"/>
            <w:lang w:eastAsia="en-GB"/>
          </w:rPr>
          <w:t xml:space="preserve">, </w:t>
        </w:r>
        <w:commentRangeStart w:id="192"/>
        <w:r w:rsidR="00143323">
          <w:rPr>
            <w:rFonts w:ascii="inherit" w:eastAsia="Times New Roman" w:hAnsi="inherit" w:cs="Times New Roman"/>
            <w:color w:val="000000"/>
            <w:sz w:val="24"/>
            <w:szCs w:val="24"/>
            <w:lang w:eastAsia="en-GB"/>
          </w:rPr>
          <w:t>reactive power</w:t>
        </w:r>
        <w:r w:rsidR="007A470A">
          <w:rPr>
            <w:rFonts w:ascii="inherit" w:eastAsia="Times New Roman" w:hAnsi="inherit" w:cs="Times New Roman"/>
            <w:color w:val="000000"/>
            <w:sz w:val="24"/>
            <w:szCs w:val="24"/>
            <w:lang w:eastAsia="en-GB"/>
          </w:rPr>
          <w:t xml:space="preserve"> </w:t>
        </w:r>
        <w:r w:rsidR="00143323">
          <w:rPr>
            <w:rFonts w:ascii="inherit" w:eastAsia="Times New Roman" w:hAnsi="inherit" w:cs="Times New Roman"/>
            <w:color w:val="000000"/>
            <w:sz w:val="24"/>
            <w:szCs w:val="24"/>
            <w:lang w:eastAsia="en-GB"/>
          </w:rPr>
          <w:t xml:space="preserve">or </w:t>
        </w:r>
        <w:r w:rsidR="00284255">
          <w:rPr>
            <w:rFonts w:ascii="inherit" w:eastAsia="Times New Roman" w:hAnsi="inherit" w:cs="Times New Roman"/>
            <w:color w:val="000000"/>
            <w:sz w:val="24"/>
            <w:szCs w:val="24"/>
            <w:lang w:eastAsia="en-GB"/>
          </w:rPr>
          <w:t>power factor</w:t>
        </w:r>
      </w:ins>
      <w:r w:rsidR="00263737" w:rsidRPr="002C7031">
        <w:rPr>
          <w:rFonts w:ascii="inherit" w:eastAsia="Times New Roman" w:hAnsi="inherit" w:cs="Times New Roman"/>
          <w:color w:val="000000"/>
          <w:sz w:val="24"/>
          <w:szCs w:val="24"/>
          <w:lang w:eastAsia="en-GB"/>
        </w:rPr>
        <w:t xml:space="preserve"> </w:t>
      </w:r>
      <w:ins w:id="193" w:author="Author">
        <w:r w:rsidR="00766AB0">
          <w:rPr>
            <w:rFonts w:ascii="inherit" w:eastAsia="Times New Roman" w:hAnsi="inherit" w:cs="Times New Roman"/>
            <w:color w:val="000000"/>
            <w:sz w:val="24"/>
            <w:szCs w:val="24"/>
            <w:lang w:eastAsia="en-GB"/>
          </w:rPr>
          <w:t xml:space="preserve">control </w:t>
        </w:r>
      </w:ins>
      <w:commentRangeEnd w:id="192"/>
      <w:r w:rsidR="003924A8">
        <w:rPr>
          <w:rStyle w:val="CommentReference"/>
        </w:rPr>
        <w:commentReference w:id="192"/>
      </w:r>
      <w:r w:rsidR="00263737" w:rsidRPr="002C7031">
        <w:rPr>
          <w:rFonts w:ascii="inherit" w:eastAsia="Times New Roman" w:hAnsi="inherit" w:cs="Times New Roman"/>
          <w:color w:val="000000"/>
          <w:sz w:val="24"/>
          <w:szCs w:val="24"/>
          <w:lang w:eastAsia="en-GB"/>
        </w:rPr>
        <w:t xml:space="preserve">at </w:t>
      </w:r>
      <w:r w:rsidR="00263737">
        <w:rPr>
          <w:rFonts w:ascii="inherit" w:eastAsia="Times New Roman" w:hAnsi="inherit" w:cs="Times New Roman"/>
          <w:color w:val="000000"/>
          <w:sz w:val="24"/>
          <w:szCs w:val="24"/>
          <w:lang w:eastAsia="en-GB"/>
        </w:rPr>
        <w:t>a</w:t>
      </w:r>
      <w:r w:rsidR="00263737" w:rsidRPr="002C7031">
        <w:rPr>
          <w:rFonts w:ascii="inherit" w:eastAsia="Times New Roman" w:hAnsi="inherit" w:cs="Times New Roman"/>
          <w:color w:val="000000"/>
          <w:sz w:val="24"/>
          <w:szCs w:val="24"/>
          <w:lang w:eastAsia="en-GB"/>
        </w:rPr>
        <w:t xml:space="preserve"> selectable setpoint </w:t>
      </w:r>
      <w:r w:rsidR="00263737" w:rsidRPr="002C7031">
        <w:rPr>
          <w:rFonts w:ascii="inherit" w:eastAsia="Times New Roman" w:hAnsi="inherit" w:cs="Times New Roman"/>
          <w:sz w:val="24"/>
          <w:szCs w:val="24"/>
          <w:lang w:eastAsia="en-GB"/>
        </w:rPr>
        <w:t>without instability over the entire operating range of the power-generating module</w:t>
      </w:r>
      <w:r w:rsidR="00263737">
        <w:rPr>
          <w:rFonts w:ascii="inherit" w:eastAsia="Times New Roman" w:hAnsi="inherit" w:cs="Times New Roman"/>
          <w:sz w:val="24"/>
          <w:szCs w:val="24"/>
          <w:lang w:eastAsia="en-GB"/>
        </w:rPr>
        <w:t xml:space="preserve">. </w:t>
      </w:r>
      <w:r w:rsidR="00263737">
        <w:rPr>
          <w:rFonts w:ascii="inherit" w:eastAsia="Times New Roman" w:hAnsi="inherit" w:cs="Times New Roman"/>
          <w:color w:val="000000"/>
          <w:sz w:val="24"/>
          <w:szCs w:val="24"/>
          <w:lang w:eastAsia="en-GB"/>
        </w:rPr>
        <w:t>T</w:t>
      </w:r>
      <w:r w:rsidR="00F144D1" w:rsidRPr="002C7031">
        <w:rPr>
          <w:rFonts w:ascii="inherit" w:eastAsia="Times New Roman" w:hAnsi="inherit" w:cs="Times New Roman"/>
          <w:color w:val="000000"/>
          <w:sz w:val="24"/>
          <w:szCs w:val="24"/>
          <w:lang w:eastAsia="en-GB"/>
        </w:rPr>
        <w:t>he relevant system operator shall have the right to specify the capability of a power-generating module to supply or absorb reactive power both when importing or exporting active power;</w:t>
      </w:r>
    </w:p>
    <w:p w14:paraId="0F08D461" w14:textId="254F83A4" w:rsidR="009F6FF7" w:rsidRDefault="00C37A51" w:rsidP="009F6FF7">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11</w:t>
      </w:r>
      <w:r w:rsidR="009F6FF7" w:rsidRPr="000F1B76">
        <w:rPr>
          <w:rFonts w:ascii="inherit" w:eastAsia="Times New Roman" w:hAnsi="inherit" w:cs="Times New Roman"/>
          <w:color w:val="000000"/>
          <w:sz w:val="24"/>
          <w:szCs w:val="24"/>
          <w:lang w:eastAsia="en-GB"/>
        </w:rPr>
        <w:t xml:space="preserve">.   </w:t>
      </w:r>
      <w:r w:rsidR="009F6FF7">
        <w:rPr>
          <w:rFonts w:ascii="inherit" w:eastAsia="Times New Roman" w:hAnsi="inherit" w:cs="Times New Roman"/>
          <w:color w:val="000000"/>
          <w:sz w:val="24"/>
          <w:szCs w:val="24"/>
          <w:lang w:eastAsia="en-GB"/>
        </w:rPr>
        <w:t>The following requirements shall apply to electricity storage modules with regard to limited frequency sensitive mode – underfrequency (LFSM-U-ESM)</w:t>
      </w:r>
      <w:r w:rsidR="009F6FF7" w:rsidRPr="000F1B76">
        <w:rPr>
          <w:rFonts w:ascii="inherit" w:eastAsia="Times New Roman" w:hAnsi="inherit" w:cs="Times New Roman"/>
          <w:color w:val="000000"/>
          <w:sz w:val="24"/>
          <w:szCs w:val="24"/>
          <w:lang w:eastAsia="en-GB"/>
        </w:rPr>
        <w:t>:</w:t>
      </w:r>
    </w:p>
    <w:p w14:paraId="614CC1B0" w14:textId="62279DF1" w:rsidR="00F92E38" w:rsidRDefault="009F6FF7" w:rsidP="009F6FF7">
      <w:pPr>
        <w:shd w:val="clear" w:color="auto" w:fill="FFFFFF"/>
        <w:spacing w:before="120" w:after="0" w:line="240" w:lineRule="auto"/>
        <w:jc w:val="both"/>
        <w:rPr>
          <w:rFonts w:ascii="inherit" w:eastAsia="Times New Roman" w:hAnsi="inherit" w:cs="Times New Roman"/>
          <w:color w:val="000000"/>
          <w:sz w:val="24"/>
          <w:szCs w:val="24"/>
          <w:lang w:eastAsia="en-GB"/>
        </w:rPr>
      </w:pPr>
      <w:r w:rsidRPr="00535ACB">
        <w:rPr>
          <w:rFonts w:ascii="inherit" w:eastAsia="Times New Roman" w:hAnsi="inherit" w:cs="Times New Roman"/>
          <w:color w:val="000000"/>
          <w:sz w:val="24"/>
          <w:szCs w:val="24"/>
          <w:lang w:eastAsia="en-GB"/>
        </w:rPr>
        <w:t>(a)</w:t>
      </w:r>
      <w:r w:rsidRPr="00535ACB">
        <w:rPr>
          <w:rFonts w:ascii="inherit" w:eastAsia="Times New Roman" w:hAnsi="inherit" w:cs="Times New Roman"/>
          <w:color w:val="000000"/>
          <w:sz w:val="24"/>
          <w:szCs w:val="24"/>
          <w:lang w:eastAsia="en-GB"/>
        </w:rPr>
        <w:tab/>
        <w:t>An electricity storage module shall be capable of activating the provision of active power frequency response from the current active power input</w:t>
      </w:r>
      <w:r w:rsidR="00417B56">
        <w:rPr>
          <w:rFonts w:ascii="inherit" w:eastAsia="Times New Roman" w:hAnsi="inherit" w:cs="Times New Roman"/>
          <w:color w:val="000000"/>
          <w:sz w:val="24"/>
          <w:szCs w:val="24"/>
          <w:lang w:eastAsia="en-GB"/>
        </w:rPr>
        <w:t xml:space="preserve"> or </w:t>
      </w:r>
      <w:r w:rsidRPr="00535ACB">
        <w:rPr>
          <w:rFonts w:ascii="inherit" w:eastAsia="Times New Roman" w:hAnsi="inherit" w:cs="Times New Roman"/>
          <w:color w:val="000000"/>
          <w:sz w:val="24"/>
          <w:szCs w:val="24"/>
          <w:lang w:eastAsia="en-GB"/>
        </w:rPr>
        <w:t xml:space="preserve">output automatically up to the maximum capacity according to the indicative </w:t>
      </w:r>
      <w:r w:rsidRPr="00091931">
        <w:rPr>
          <w:rFonts w:ascii="inherit" w:eastAsia="Times New Roman" w:hAnsi="inherit" w:cs="Times New Roman"/>
          <w:color w:val="000000"/>
          <w:sz w:val="24"/>
          <w:szCs w:val="24"/>
          <w:lang w:eastAsia="en-GB"/>
        </w:rPr>
        <w:t>Figure YY</w:t>
      </w:r>
      <w:r>
        <w:rPr>
          <w:rFonts w:ascii="inherit" w:eastAsia="Times New Roman" w:hAnsi="inherit" w:cs="Times New Roman"/>
          <w:color w:val="000000"/>
          <w:sz w:val="24"/>
          <w:szCs w:val="24"/>
          <w:lang w:eastAsia="en-GB"/>
        </w:rPr>
        <w:t>. T</w:t>
      </w:r>
      <w:r w:rsidRPr="00535ACB">
        <w:rPr>
          <w:rFonts w:ascii="inherit" w:eastAsia="Times New Roman" w:hAnsi="inherit" w:cs="Times New Roman"/>
          <w:color w:val="000000"/>
          <w:sz w:val="24"/>
          <w:szCs w:val="24"/>
          <w:lang w:eastAsia="en-GB"/>
        </w:rPr>
        <w:t xml:space="preserve">he relevant TSO </w:t>
      </w:r>
      <w:r w:rsidR="00C44F02">
        <w:rPr>
          <w:rFonts w:ascii="inherit" w:eastAsia="Times New Roman" w:hAnsi="inherit" w:cs="Times New Roman"/>
          <w:color w:val="000000"/>
          <w:sz w:val="24"/>
          <w:szCs w:val="24"/>
          <w:lang w:eastAsia="en-GB"/>
        </w:rPr>
        <w:t>shall</w:t>
      </w:r>
      <w:r w:rsidRPr="00535ACB">
        <w:rPr>
          <w:rFonts w:ascii="inherit" w:eastAsia="Times New Roman" w:hAnsi="inherit" w:cs="Times New Roman"/>
          <w:color w:val="000000"/>
          <w:sz w:val="24"/>
          <w:szCs w:val="24"/>
          <w:lang w:eastAsia="en-GB"/>
        </w:rPr>
        <w:t xml:space="preserve"> </w:t>
      </w:r>
      <w:r>
        <w:rPr>
          <w:rFonts w:ascii="inherit" w:eastAsia="Times New Roman" w:hAnsi="inherit" w:cs="Times New Roman"/>
          <w:color w:val="000000"/>
          <w:sz w:val="24"/>
          <w:szCs w:val="24"/>
          <w:lang w:eastAsia="en-GB"/>
        </w:rPr>
        <w:t xml:space="preserve">specify </w:t>
      </w:r>
      <w:r w:rsidRPr="00535ACB">
        <w:rPr>
          <w:rFonts w:ascii="inherit" w:eastAsia="Times New Roman" w:hAnsi="inherit" w:cs="Times New Roman"/>
          <w:color w:val="000000"/>
          <w:sz w:val="24"/>
          <w:szCs w:val="24"/>
          <w:lang w:eastAsia="en-GB"/>
        </w:rPr>
        <w:t>a frequency threshold and a droop setting</w:t>
      </w:r>
      <w:r w:rsidR="00F92E38">
        <w:rPr>
          <w:rFonts w:ascii="inherit" w:eastAsia="Times New Roman" w:hAnsi="inherit" w:cs="Times New Roman"/>
          <w:color w:val="000000"/>
          <w:sz w:val="24"/>
          <w:szCs w:val="24"/>
          <w:lang w:eastAsia="en-GB"/>
        </w:rPr>
        <w:t>:</w:t>
      </w:r>
    </w:p>
    <w:p w14:paraId="0EE35A2F" w14:textId="7C8A8121" w:rsidR="00F92E38" w:rsidRDefault="00F92E38" w:rsidP="00A54D6F">
      <w:pPr>
        <w:shd w:val="clear" w:color="auto" w:fill="FFFFFF"/>
        <w:spacing w:before="120" w:after="0" w:line="240" w:lineRule="auto"/>
        <w:ind w:left="720"/>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(i) </w:t>
      </w:r>
      <w:r w:rsidRPr="00535ACB">
        <w:rPr>
          <w:rFonts w:ascii="inherit" w:eastAsia="Times New Roman" w:hAnsi="inherit" w:cs="Times New Roman"/>
          <w:color w:val="000000"/>
          <w:sz w:val="24"/>
          <w:szCs w:val="24"/>
          <w:lang w:eastAsia="en-GB"/>
        </w:rPr>
        <w:t>The droop shall be adjustable between 0,2% to 5%.</w:t>
      </w:r>
      <w:r>
        <w:rPr>
          <w:rFonts w:ascii="inherit" w:eastAsia="Times New Roman" w:hAnsi="inherit" w:cs="Times New Roman"/>
          <w:color w:val="000000"/>
          <w:sz w:val="24"/>
          <w:szCs w:val="24"/>
          <w:lang w:eastAsia="en-GB"/>
        </w:rPr>
        <w:t xml:space="preserve"> </w:t>
      </w:r>
      <w:r w:rsidRPr="00535ACB">
        <w:rPr>
          <w:rFonts w:ascii="inherit" w:eastAsia="Times New Roman" w:hAnsi="inherit" w:cs="Times New Roman"/>
          <w:color w:val="000000"/>
          <w:sz w:val="24"/>
          <w:szCs w:val="24"/>
          <w:lang w:eastAsia="en-GB"/>
        </w:rPr>
        <w:t>The default droop s shall be 1%</w:t>
      </w:r>
      <w:r>
        <w:rPr>
          <w:rFonts w:ascii="inherit" w:eastAsia="Times New Roman" w:hAnsi="inherit" w:cs="Times New Roman"/>
          <w:color w:val="000000"/>
          <w:sz w:val="24"/>
          <w:szCs w:val="24"/>
          <w:lang w:eastAsia="en-GB"/>
        </w:rPr>
        <w:t>;</w:t>
      </w:r>
    </w:p>
    <w:p w14:paraId="60C83D91" w14:textId="3DBBE122" w:rsidR="009F6FF7" w:rsidRPr="00535ACB" w:rsidRDefault="00F92E38" w:rsidP="00A54D6F">
      <w:pPr>
        <w:shd w:val="clear" w:color="auto" w:fill="FFFFFF"/>
        <w:spacing w:before="120" w:after="0" w:line="240" w:lineRule="auto"/>
        <w:ind w:left="720"/>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(ii) </w:t>
      </w:r>
      <w:r w:rsidRPr="00535ACB">
        <w:rPr>
          <w:rFonts w:ascii="inherit" w:eastAsia="Times New Roman" w:hAnsi="inherit" w:cs="Times New Roman"/>
          <w:color w:val="000000"/>
          <w:sz w:val="24"/>
          <w:szCs w:val="24"/>
          <w:lang w:eastAsia="en-GB"/>
        </w:rPr>
        <w:t xml:space="preserve">The frequency threshold shall be adjustable between 49,8 Hz and 49,5 Hz inclusive. The default frequency threshold shall be 50 Hz reduced by ∆f1 where ∆f1 is defined in </w:t>
      </w:r>
      <w:r w:rsidRPr="00091931">
        <w:rPr>
          <w:rFonts w:ascii="inherit" w:eastAsia="Times New Roman" w:hAnsi="inherit" w:cs="Times New Roman"/>
          <w:color w:val="000000"/>
          <w:sz w:val="24"/>
          <w:szCs w:val="24"/>
          <w:lang w:eastAsia="en-GB"/>
        </w:rPr>
        <w:t>Table X of Article 15.2.d</w:t>
      </w:r>
      <w:r w:rsidR="009F6FF7" w:rsidRPr="00535ACB">
        <w:rPr>
          <w:rFonts w:ascii="inherit" w:eastAsia="Times New Roman" w:hAnsi="inherit" w:cs="Times New Roman"/>
          <w:color w:val="000000"/>
          <w:sz w:val="24"/>
          <w:szCs w:val="24"/>
          <w:lang w:eastAsia="en-GB"/>
        </w:rPr>
        <w:t>.</w:t>
      </w:r>
    </w:p>
    <w:p w14:paraId="7CEEC395" w14:textId="77777777" w:rsidR="009F6FF7" w:rsidRPr="00535ACB" w:rsidRDefault="009F6FF7" w:rsidP="009F6FF7">
      <w:pPr>
        <w:shd w:val="clear" w:color="auto" w:fill="FFFFFF"/>
        <w:spacing w:before="120" w:after="0" w:line="240" w:lineRule="auto"/>
        <w:jc w:val="both"/>
        <w:rPr>
          <w:rFonts w:ascii="inherit" w:eastAsia="Times New Roman" w:hAnsi="inherit" w:cs="Times New Roman"/>
          <w:color w:val="000000"/>
          <w:sz w:val="24"/>
          <w:szCs w:val="24"/>
          <w:lang w:eastAsia="en-GB"/>
        </w:rPr>
      </w:pPr>
      <w:r w:rsidRPr="00535ACB">
        <w:rPr>
          <w:rFonts w:ascii="inherit" w:eastAsia="Times New Roman" w:hAnsi="inherit" w:cs="Times New Roman"/>
          <w:color w:val="000000"/>
          <w:sz w:val="24"/>
          <w:szCs w:val="24"/>
          <w:lang w:eastAsia="en-GB"/>
        </w:rPr>
        <w:t xml:space="preserve"> </w:t>
      </w:r>
    </w:p>
    <w:p w14:paraId="6ED21826" w14:textId="77777777" w:rsidR="009F6FF7" w:rsidRPr="009F6FF7" w:rsidRDefault="009F6FF7" w:rsidP="009F6FF7">
      <w:pPr>
        <w:shd w:val="clear" w:color="auto" w:fill="FFFFFF"/>
        <w:spacing w:before="120" w:after="0" w:line="240" w:lineRule="auto"/>
        <w:jc w:val="center"/>
        <w:rPr>
          <w:rFonts w:ascii="inherit" w:eastAsia="Times New Roman" w:hAnsi="inherit" w:cs="Times New Roman"/>
          <w:b/>
          <w:bCs/>
          <w:i/>
          <w:iCs/>
          <w:sz w:val="24"/>
          <w:szCs w:val="24"/>
          <w:lang w:eastAsia="en-GB"/>
        </w:rPr>
      </w:pPr>
      <w:r w:rsidRPr="009F6FF7">
        <w:rPr>
          <w:rFonts w:ascii="inherit" w:eastAsia="Times New Roman" w:hAnsi="inherit" w:cs="Times New Roman"/>
          <w:b/>
          <w:bCs/>
          <w:i/>
          <w:iCs/>
          <w:sz w:val="24"/>
          <w:szCs w:val="24"/>
          <w:lang w:eastAsia="en-GB"/>
        </w:rPr>
        <w:t xml:space="preserve">Figure </w:t>
      </w:r>
      <w:r>
        <w:rPr>
          <w:rFonts w:ascii="inherit" w:eastAsia="Times New Roman" w:hAnsi="inherit" w:cs="Times New Roman"/>
          <w:b/>
          <w:bCs/>
          <w:i/>
          <w:iCs/>
          <w:sz w:val="24"/>
          <w:szCs w:val="24"/>
          <w:lang w:eastAsia="en-GB"/>
        </w:rPr>
        <w:t>YY</w:t>
      </w:r>
    </w:p>
    <w:p w14:paraId="0CF54EBD" w14:textId="77777777" w:rsidR="009F6FF7" w:rsidRPr="00535ACB" w:rsidRDefault="009F6FF7" w:rsidP="009F6FF7">
      <w:pPr>
        <w:shd w:val="clear" w:color="auto" w:fill="FFFFFF"/>
        <w:spacing w:before="120" w:after="0" w:line="240" w:lineRule="auto"/>
        <w:jc w:val="center"/>
        <w:rPr>
          <w:rFonts w:ascii="inherit" w:eastAsia="Times New Roman" w:hAnsi="inherit" w:cs="Times New Roman"/>
          <w:color w:val="000000"/>
          <w:sz w:val="24"/>
          <w:szCs w:val="24"/>
          <w:lang w:eastAsia="en-GB"/>
        </w:rPr>
      </w:pPr>
      <w:r w:rsidRPr="009C5F12">
        <w:rPr>
          <w:noProof/>
          <w:color w:val="000000" w:themeColor="text1"/>
          <w:sz w:val="18"/>
          <w:szCs w:val="18"/>
          <w:lang w:eastAsia="en-GB"/>
        </w:rPr>
        <w:drawing>
          <wp:inline distT="0" distB="0" distL="0" distR="0" wp14:anchorId="7721F069" wp14:editId="6C10DCFC">
            <wp:extent cx="4215841" cy="2472856"/>
            <wp:effectExtent l="0" t="0" r="0" b="0"/>
            <wp:docPr id="12" name="Picture 1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Diagram&#10;&#10;Description automatically generated"/>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17176"/>
                    <a:stretch/>
                  </pic:blipFill>
                  <pic:spPr bwMode="auto">
                    <a:xfrm>
                      <a:off x="0" y="0"/>
                      <a:ext cx="4228926" cy="2480531"/>
                    </a:xfrm>
                    <a:prstGeom prst="rect">
                      <a:avLst/>
                    </a:prstGeom>
                    <a:noFill/>
                    <a:ln>
                      <a:noFill/>
                    </a:ln>
                    <a:extLst>
                      <a:ext uri="{53640926-AAD7-44D8-BBD7-CCE9431645EC}">
                        <a14:shadowObscured xmlns:a14="http://schemas.microsoft.com/office/drawing/2010/main"/>
                      </a:ext>
                    </a:extLst>
                  </pic:spPr>
                </pic:pic>
              </a:graphicData>
            </a:graphic>
          </wp:inline>
        </w:drawing>
      </w:r>
    </w:p>
    <w:p w14:paraId="07343DBA" w14:textId="2B8D5617" w:rsidR="009F6FF7" w:rsidRPr="00535ACB" w:rsidRDefault="009F6FF7" w:rsidP="009F6FF7">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7A30BE37" w14:textId="5C090582" w:rsidR="009F6FF7" w:rsidRPr="00535ACB" w:rsidRDefault="009F6FF7" w:rsidP="009F6FF7">
      <w:pPr>
        <w:shd w:val="clear" w:color="auto" w:fill="FFFFFF"/>
        <w:spacing w:before="120" w:after="0" w:line="240" w:lineRule="auto"/>
        <w:jc w:val="both"/>
        <w:rPr>
          <w:rFonts w:ascii="inherit" w:eastAsia="Times New Roman" w:hAnsi="inherit" w:cs="Times New Roman"/>
          <w:color w:val="000000"/>
          <w:sz w:val="24"/>
          <w:szCs w:val="24"/>
          <w:lang w:eastAsia="en-GB"/>
        </w:rPr>
      </w:pPr>
      <w:r w:rsidRPr="00535ACB">
        <w:rPr>
          <w:rFonts w:ascii="inherit" w:eastAsia="Times New Roman" w:hAnsi="inherit" w:cs="Times New Roman"/>
          <w:color w:val="000000"/>
          <w:sz w:val="24"/>
          <w:szCs w:val="24"/>
          <w:lang w:eastAsia="en-GB"/>
        </w:rPr>
        <w:t>(</w:t>
      </w:r>
      <w:r w:rsidR="00F92E38">
        <w:rPr>
          <w:rFonts w:ascii="inherit" w:eastAsia="Times New Roman" w:hAnsi="inherit" w:cs="Times New Roman"/>
          <w:color w:val="000000"/>
          <w:sz w:val="24"/>
          <w:szCs w:val="24"/>
          <w:lang w:eastAsia="en-GB"/>
        </w:rPr>
        <w:t>b</w:t>
      </w:r>
      <w:r w:rsidRPr="00535ACB">
        <w:rPr>
          <w:rFonts w:ascii="inherit" w:eastAsia="Times New Roman" w:hAnsi="inherit" w:cs="Times New Roman"/>
          <w:color w:val="000000"/>
          <w:sz w:val="24"/>
          <w:szCs w:val="24"/>
          <w:lang w:eastAsia="en-GB"/>
        </w:rPr>
        <w:t>)</w:t>
      </w:r>
      <w:r w:rsidRPr="00535ACB">
        <w:rPr>
          <w:rFonts w:ascii="inherit" w:eastAsia="Times New Roman" w:hAnsi="inherit" w:cs="Times New Roman"/>
          <w:color w:val="000000"/>
          <w:sz w:val="24"/>
          <w:szCs w:val="24"/>
          <w:lang w:eastAsia="en-GB"/>
        </w:rPr>
        <w:tab/>
      </w:r>
      <w:r w:rsidRPr="00F55514">
        <w:rPr>
          <w:rFonts w:ascii="inherit" w:eastAsia="Times New Roman" w:hAnsi="inherit" w:cs="Times New Roman"/>
          <w:color w:val="000000"/>
          <w:sz w:val="24"/>
          <w:szCs w:val="24"/>
          <w:lang w:eastAsia="en-GB"/>
        </w:rPr>
        <w:t xml:space="preserve">The electricity storage module shall stay and operate stably in this specific mode as long as the frequency is below the </w:t>
      </w:r>
      <w:r w:rsidR="005A7FA6">
        <w:rPr>
          <w:rFonts w:ascii="inherit" w:eastAsia="Times New Roman" w:hAnsi="inherit" w:cs="Times New Roman"/>
          <w:color w:val="000000"/>
          <w:sz w:val="24"/>
          <w:szCs w:val="24"/>
          <w:lang w:eastAsia="en-GB"/>
        </w:rPr>
        <w:t xml:space="preserve">frequency </w:t>
      </w:r>
      <w:r w:rsidRPr="00F55514">
        <w:rPr>
          <w:rFonts w:ascii="inherit" w:eastAsia="Times New Roman" w:hAnsi="inherit" w:cs="Times New Roman"/>
          <w:color w:val="000000"/>
          <w:sz w:val="24"/>
          <w:szCs w:val="24"/>
          <w:lang w:eastAsia="en-GB"/>
        </w:rPr>
        <w:t>threshold according to its content of energy. If the frequency recovers the electricity storage module shall follow the same power-frequency characteristic until it is back to its prior state of active power input/output.</w:t>
      </w:r>
      <w:r w:rsidRPr="00535ACB">
        <w:rPr>
          <w:rFonts w:ascii="inherit" w:eastAsia="Times New Roman" w:hAnsi="inherit" w:cs="Times New Roman"/>
          <w:color w:val="000000"/>
          <w:sz w:val="24"/>
          <w:szCs w:val="24"/>
          <w:lang w:eastAsia="en-GB"/>
        </w:rPr>
        <w:t xml:space="preserve"> </w:t>
      </w:r>
    </w:p>
    <w:p w14:paraId="3AFE4648" w14:textId="64AD97A3" w:rsidR="009F6FF7" w:rsidRPr="00535ACB" w:rsidRDefault="009F6FF7" w:rsidP="009F6FF7">
      <w:pPr>
        <w:shd w:val="clear" w:color="auto" w:fill="FFFFFF"/>
        <w:spacing w:before="120" w:after="0" w:line="240" w:lineRule="auto"/>
        <w:jc w:val="both"/>
        <w:rPr>
          <w:rFonts w:ascii="inherit" w:eastAsia="Times New Roman" w:hAnsi="inherit" w:cs="Times New Roman"/>
          <w:color w:val="000000"/>
          <w:sz w:val="24"/>
          <w:szCs w:val="24"/>
          <w:lang w:eastAsia="en-GB"/>
        </w:rPr>
      </w:pPr>
      <w:r w:rsidRPr="00535ACB">
        <w:rPr>
          <w:rFonts w:ascii="inherit" w:eastAsia="Times New Roman" w:hAnsi="inherit" w:cs="Times New Roman"/>
          <w:color w:val="000000"/>
          <w:sz w:val="24"/>
          <w:szCs w:val="24"/>
          <w:lang w:eastAsia="en-GB"/>
        </w:rPr>
        <w:t>(</w:t>
      </w:r>
      <w:r w:rsidR="00F92E38">
        <w:rPr>
          <w:rFonts w:ascii="inherit" w:eastAsia="Times New Roman" w:hAnsi="inherit" w:cs="Times New Roman"/>
          <w:color w:val="000000"/>
          <w:sz w:val="24"/>
          <w:szCs w:val="24"/>
          <w:lang w:eastAsia="en-GB"/>
        </w:rPr>
        <w:t>c</w:t>
      </w:r>
      <w:r w:rsidRPr="00535ACB">
        <w:rPr>
          <w:rFonts w:ascii="inherit" w:eastAsia="Times New Roman" w:hAnsi="inherit" w:cs="Times New Roman"/>
          <w:color w:val="000000"/>
          <w:sz w:val="24"/>
          <w:szCs w:val="24"/>
          <w:lang w:eastAsia="en-GB"/>
        </w:rPr>
        <w:t>)</w:t>
      </w:r>
      <w:r w:rsidRPr="00535ACB">
        <w:rPr>
          <w:rFonts w:ascii="inherit" w:eastAsia="Times New Roman" w:hAnsi="inherit" w:cs="Times New Roman"/>
          <w:color w:val="000000"/>
          <w:sz w:val="24"/>
          <w:szCs w:val="24"/>
          <w:lang w:eastAsia="en-GB"/>
        </w:rPr>
        <w:tab/>
        <w:t xml:space="preserve">Instead of the capability referred to in paragraph </w:t>
      </w:r>
      <w:r>
        <w:rPr>
          <w:rFonts w:ascii="inherit" w:eastAsia="Times New Roman" w:hAnsi="inherit" w:cs="Times New Roman"/>
          <w:color w:val="000000"/>
          <w:sz w:val="24"/>
          <w:szCs w:val="24"/>
          <w:lang w:eastAsia="en-GB"/>
        </w:rPr>
        <w:t>(</w:t>
      </w:r>
      <w:r w:rsidRPr="00535ACB">
        <w:rPr>
          <w:rFonts w:ascii="inherit" w:eastAsia="Times New Roman" w:hAnsi="inherit" w:cs="Times New Roman"/>
          <w:color w:val="000000"/>
          <w:sz w:val="24"/>
          <w:szCs w:val="24"/>
          <w:lang w:eastAsia="en-GB"/>
        </w:rPr>
        <w:t>a</w:t>
      </w:r>
      <w:r>
        <w:rPr>
          <w:rFonts w:ascii="inherit" w:eastAsia="Times New Roman" w:hAnsi="inherit" w:cs="Times New Roman"/>
          <w:color w:val="000000"/>
          <w:sz w:val="24"/>
          <w:szCs w:val="24"/>
          <w:lang w:eastAsia="en-GB"/>
        </w:rPr>
        <w:t>)</w:t>
      </w:r>
      <w:r w:rsidRPr="00535ACB">
        <w:rPr>
          <w:rFonts w:ascii="inherit" w:eastAsia="Times New Roman" w:hAnsi="inherit" w:cs="Times New Roman"/>
          <w:color w:val="000000"/>
          <w:sz w:val="24"/>
          <w:szCs w:val="24"/>
          <w:lang w:eastAsia="en-GB"/>
        </w:rPr>
        <w:t xml:space="preserve">, the relevant TSO may choose to allow electricity storage modules of Type A in consumption mode within its control area automatic disconnection at randomized frequencies, ideally uniformly distributed, between the frequency threshold and </w:t>
      </w:r>
      <w:r w:rsidR="005A7FA6">
        <w:rPr>
          <w:rFonts w:ascii="inherit" w:eastAsia="Times New Roman" w:hAnsi="inherit" w:cs="Times New Roman"/>
          <w:color w:val="000000"/>
          <w:sz w:val="24"/>
          <w:szCs w:val="24"/>
          <w:lang w:eastAsia="en-GB"/>
        </w:rPr>
        <w:t>49 Hz</w:t>
      </w:r>
      <w:r w:rsidRPr="00535ACB">
        <w:rPr>
          <w:rFonts w:ascii="inherit" w:eastAsia="Times New Roman" w:hAnsi="inherit" w:cs="Times New Roman"/>
          <w:color w:val="000000"/>
          <w:sz w:val="24"/>
          <w:szCs w:val="24"/>
          <w:lang w:eastAsia="en-GB"/>
        </w:rPr>
        <w:t>.</w:t>
      </w:r>
    </w:p>
    <w:p w14:paraId="47DB0D33" w14:textId="3A2C2B2E" w:rsidR="009F6FF7" w:rsidRPr="00535ACB" w:rsidRDefault="009F6FF7" w:rsidP="009F6FF7">
      <w:pPr>
        <w:shd w:val="clear" w:color="auto" w:fill="FFFFFF"/>
        <w:spacing w:before="120" w:after="0" w:line="240" w:lineRule="auto"/>
        <w:jc w:val="both"/>
        <w:rPr>
          <w:rFonts w:ascii="inherit" w:eastAsia="Times New Roman" w:hAnsi="inherit" w:cs="Times New Roman"/>
          <w:color w:val="000000"/>
          <w:sz w:val="24"/>
          <w:szCs w:val="24"/>
          <w:lang w:eastAsia="en-GB"/>
        </w:rPr>
      </w:pPr>
      <w:r w:rsidRPr="00535ACB">
        <w:rPr>
          <w:rFonts w:ascii="inherit" w:eastAsia="Times New Roman" w:hAnsi="inherit" w:cs="Times New Roman"/>
          <w:color w:val="000000"/>
          <w:sz w:val="24"/>
          <w:szCs w:val="24"/>
          <w:lang w:eastAsia="en-GB"/>
        </w:rPr>
        <w:t>(</w:t>
      </w:r>
      <w:r w:rsidR="00F92E38">
        <w:rPr>
          <w:rFonts w:ascii="inherit" w:eastAsia="Times New Roman" w:hAnsi="inherit" w:cs="Times New Roman"/>
          <w:color w:val="000000"/>
          <w:sz w:val="24"/>
          <w:szCs w:val="24"/>
          <w:lang w:eastAsia="en-GB"/>
        </w:rPr>
        <w:t>d</w:t>
      </w:r>
      <w:r w:rsidRPr="00535ACB">
        <w:rPr>
          <w:rFonts w:ascii="inherit" w:eastAsia="Times New Roman" w:hAnsi="inherit" w:cs="Times New Roman"/>
          <w:color w:val="000000"/>
          <w:sz w:val="24"/>
          <w:szCs w:val="24"/>
          <w:lang w:eastAsia="en-GB"/>
        </w:rPr>
        <w:t>)</w:t>
      </w:r>
      <w:r w:rsidRPr="00535ACB">
        <w:rPr>
          <w:rFonts w:ascii="inherit" w:eastAsia="Times New Roman" w:hAnsi="inherit" w:cs="Times New Roman"/>
          <w:color w:val="000000"/>
          <w:sz w:val="24"/>
          <w:szCs w:val="24"/>
          <w:lang w:eastAsia="en-GB"/>
        </w:rPr>
        <w:tab/>
        <w:t>the initial delay time T</w:t>
      </w:r>
      <w:r w:rsidRPr="009F6FF7">
        <w:rPr>
          <w:rFonts w:ascii="inherit" w:eastAsia="Times New Roman" w:hAnsi="inherit" w:cs="Times New Roman"/>
          <w:color w:val="000000"/>
          <w:sz w:val="24"/>
          <w:szCs w:val="24"/>
          <w:vertAlign w:val="subscript"/>
          <w:lang w:eastAsia="en-GB"/>
        </w:rPr>
        <w:t>id</w:t>
      </w:r>
      <w:r w:rsidRPr="00535ACB">
        <w:rPr>
          <w:rFonts w:ascii="inherit" w:eastAsia="Times New Roman" w:hAnsi="inherit" w:cs="Times New Roman"/>
          <w:color w:val="000000"/>
          <w:sz w:val="24"/>
          <w:szCs w:val="24"/>
          <w:lang w:eastAsia="en-GB"/>
        </w:rPr>
        <w:t xml:space="preserve"> (</w:t>
      </w:r>
      <w:r w:rsidRPr="00091931">
        <w:rPr>
          <w:rFonts w:ascii="inherit" w:eastAsia="Times New Roman" w:hAnsi="inherit" w:cs="Times New Roman"/>
          <w:color w:val="000000"/>
          <w:sz w:val="24"/>
          <w:szCs w:val="24"/>
          <w:lang w:eastAsia="en-GB"/>
        </w:rPr>
        <w:t xml:space="preserve">Figure xx in </w:t>
      </w:r>
      <w:r w:rsidR="00360E0B" w:rsidRPr="00091931">
        <w:rPr>
          <w:rFonts w:ascii="inherit" w:eastAsia="Times New Roman" w:hAnsi="inherit" w:cs="Times New Roman"/>
          <w:color w:val="000000"/>
          <w:sz w:val="24"/>
          <w:szCs w:val="24"/>
          <w:lang w:eastAsia="en-GB"/>
        </w:rPr>
        <w:t xml:space="preserve">Article </w:t>
      </w:r>
      <w:r w:rsidRPr="00091931">
        <w:rPr>
          <w:rFonts w:ascii="inherit" w:eastAsia="Times New Roman" w:hAnsi="inherit" w:cs="Times New Roman"/>
          <w:color w:val="000000"/>
          <w:sz w:val="24"/>
          <w:szCs w:val="24"/>
          <w:lang w:eastAsia="en-GB"/>
        </w:rPr>
        <w:t>13.2</w:t>
      </w:r>
      <w:r w:rsidRPr="00535ACB">
        <w:rPr>
          <w:rFonts w:ascii="inherit" w:eastAsia="Times New Roman" w:hAnsi="inherit" w:cs="Times New Roman"/>
          <w:color w:val="000000"/>
          <w:sz w:val="24"/>
          <w:szCs w:val="24"/>
          <w:lang w:eastAsia="en-GB"/>
        </w:rPr>
        <w:t xml:space="preserve">) by the electricity storage modules shall not be intentionally delayed. </w:t>
      </w:r>
    </w:p>
    <w:p w14:paraId="39963D96" w14:textId="35BBA439" w:rsidR="009F6FF7" w:rsidRPr="00535ACB" w:rsidRDefault="009F6FF7" w:rsidP="009F6FF7">
      <w:pPr>
        <w:shd w:val="clear" w:color="auto" w:fill="FFFFFF"/>
        <w:spacing w:before="120" w:after="0" w:line="240" w:lineRule="auto"/>
        <w:jc w:val="both"/>
        <w:rPr>
          <w:rFonts w:ascii="inherit" w:eastAsia="Times New Roman" w:hAnsi="inherit" w:cs="Times New Roman"/>
          <w:color w:val="000000"/>
          <w:sz w:val="24"/>
          <w:szCs w:val="24"/>
          <w:lang w:eastAsia="en-GB"/>
        </w:rPr>
      </w:pPr>
      <w:r w:rsidRPr="00535ACB">
        <w:rPr>
          <w:rFonts w:ascii="inherit" w:eastAsia="Times New Roman" w:hAnsi="inherit" w:cs="Times New Roman"/>
          <w:color w:val="000000"/>
          <w:sz w:val="24"/>
          <w:szCs w:val="24"/>
          <w:lang w:eastAsia="en-GB"/>
        </w:rPr>
        <w:t>(</w:t>
      </w:r>
      <w:r w:rsidR="00F92E38">
        <w:rPr>
          <w:rFonts w:ascii="inherit" w:eastAsia="Times New Roman" w:hAnsi="inherit" w:cs="Times New Roman"/>
          <w:color w:val="000000"/>
          <w:sz w:val="24"/>
          <w:szCs w:val="24"/>
          <w:lang w:eastAsia="en-GB"/>
        </w:rPr>
        <w:t>e</w:t>
      </w:r>
      <w:r w:rsidRPr="00535ACB">
        <w:rPr>
          <w:rFonts w:ascii="inherit" w:eastAsia="Times New Roman" w:hAnsi="inherit" w:cs="Times New Roman"/>
          <w:color w:val="000000"/>
          <w:sz w:val="24"/>
          <w:szCs w:val="24"/>
          <w:lang w:eastAsia="en-GB"/>
        </w:rPr>
        <w:t>)</w:t>
      </w:r>
      <w:r w:rsidRPr="00535ACB">
        <w:rPr>
          <w:rFonts w:ascii="inherit" w:eastAsia="Times New Roman" w:hAnsi="inherit" w:cs="Times New Roman"/>
          <w:color w:val="000000"/>
          <w:sz w:val="24"/>
          <w:szCs w:val="24"/>
          <w:lang w:eastAsia="en-GB"/>
        </w:rPr>
        <w:tab/>
        <w:t>The response time T</w:t>
      </w:r>
      <w:r w:rsidRPr="009F6FF7">
        <w:rPr>
          <w:rFonts w:ascii="inherit" w:eastAsia="Times New Roman" w:hAnsi="inherit" w:cs="Times New Roman"/>
          <w:color w:val="000000"/>
          <w:sz w:val="24"/>
          <w:szCs w:val="24"/>
          <w:vertAlign w:val="subscript"/>
          <w:lang w:eastAsia="en-GB"/>
        </w:rPr>
        <w:t>resp</w:t>
      </w:r>
      <w:r w:rsidRPr="00535ACB">
        <w:rPr>
          <w:rFonts w:ascii="inherit" w:eastAsia="Times New Roman" w:hAnsi="inherit" w:cs="Times New Roman"/>
          <w:color w:val="000000"/>
          <w:sz w:val="24"/>
          <w:szCs w:val="24"/>
          <w:lang w:eastAsia="en-GB"/>
        </w:rPr>
        <w:t xml:space="preserve"> (</w:t>
      </w:r>
      <w:r w:rsidRPr="00091931">
        <w:rPr>
          <w:rFonts w:ascii="inherit" w:eastAsia="Times New Roman" w:hAnsi="inherit" w:cs="Times New Roman"/>
          <w:color w:val="000000"/>
          <w:sz w:val="24"/>
          <w:szCs w:val="24"/>
          <w:lang w:eastAsia="en-GB"/>
        </w:rPr>
        <w:t xml:space="preserve">Figure xx in </w:t>
      </w:r>
      <w:r w:rsidR="00360E0B" w:rsidRPr="00091931">
        <w:rPr>
          <w:rFonts w:ascii="inherit" w:eastAsia="Times New Roman" w:hAnsi="inherit" w:cs="Times New Roman"/>
          <w:color w:val="000000"/>
          <w:sz w:val="24"/>
          <w:szCs w:val="24"/>
          <w:lang w:eastAsia="en-GB"/>
        </w:rPr>
        <w:t xml:space="preserve">Article </w:t>
      </w:r>
      <w:r w:rsidRPr="00091931">
        <w:rPr>
          <w:rFonts w:ascii="inherit" w:eastAsia="Times New Roman" w:hAnsi="inherit" w:cs="Times New Roman"/>
          <w:color w:val="000000"/>
          <w:sz w:val="24"/>
          <w:szCs w:val="24"/>
          <w:lang w:eastAsia="en-GB"/>
        </w:rPr>
        <w:t>13.2</w:t>
      </w:r>
      <w:r w:rsidRPr="00535ACB">
        <w:rPr>
          <w:rFonts w:ascii="inherit" w:eastAsia="Times New Roman" w:hAnsi="inherit" w:cs="Times New Roman"/>
          <w:color w:val="000000"/>
          <w:sz w:val="24"/>
          <w:szCs w:val="24"/>
          <w:lang w:eastAsia="en-GB"/>
        </w:rPr>
        <w:t xml:space="preserve">) for LFSM-U-ESM shall be as described below:    </w:t>
      </w:r>
    </w:p>
    <w:p w14:paraId="53C57816" w14:textId="77777777" w:rsidR="009F6FF7" w:rsidRPr="00535ACB" w:rsidRDefault="009F6FF7" w:rsidP="009F6FF7">
      <w:pPr>
        <w:shd w:val="clear" w:color="auto" w:fill="FFFFFF"/>
        <w:spacing w:before="120" w:after="0" w:line="240" w:lineRule="auto"/>
        <w:ind w:left="720"/>
        <w:jc w:val="both"/>
        <w:rPr>
          <w:rFonts w:ascii="inherit" w:eastAsia="Times New Roman" w:hAnsi="inherit" w:cs="Times New Roman"/>
          <w:color w:val="000000"/>
          <w:sz w:val="24"/>
          <w:szCs w:val="24"/>
          <w:lang w:eastAsia="en-GB"/>
        </w:rPr>
      </w:pPr>
      <w:r w:rsidRPr="00535ACB">
        <w:rPr>
          <w:rFonts w:ascii="inherit" w:eastAsia="Times New Roman" w:hAnsi="inherit" w:cs="Times New Roman"/>
          <w:color w:val="000000"/>
          <w:sz w:val="24"/>
          <w:szCs w:val="24"/>
          <w:lang w:eastAsia="en-GB"/>
        </w:rPr>
        <w:t>—</w:t>
      </w:r>
      <w:r w:rsidRPr="00535ACB">
        <w:rPr>
          <w:rFonts w:ascii="inherit" w:eastAsia="Times New Roman" w:hAnsi="inherit" w:cs="Times New Roman"/>
          <w:color w:val="000000"/>
          <w:sz w:val="24"/>
          <w:szCs w:val="24"/>
          <w:lang w:eastAsia="en-GB"/>
        </w:rPr>
        <w:tab/>
        <w:t xml:space="preserve">for SPGM: less or equal to 8 s for an active power setpoint change of 1 pu of capacity excluding the time for switching from consumption to generation or vice versa. </w:t>
      </w:r>
    </w:p>
    <w:p w14:paraId="599CC09A" w14:textId="26AEC4CB" w:rsidR="009F6FF7" w:rsidRPr="00535ACB" w:rsidRDefault="009F6FF7" w:rsidP="009F6FF7">
      <w:pPr>
        <w:shd w:val="clear" w:color="auto" w:fill="FFFFFF"/>
        <w:spacing w:before="120" w:after="0" w:line="240" w:lineRule="auto"/>
        <w:ind w:left="720"/>
        <w:jc w:val="both"/>
        <w:rPr>
          <w:rFonts w:ascii="inherit" w:eastAsia="Times New Roman" w:hAnsi="inherit" w:cs="Times New Roman"/>
          <w:color w:val="000000"/>
          <w:sz w:val="24"/>
          <w:szCs w:val="24"/>
          <w:lang w:eastAsia="en-GB"/>
        </w:rPr>
      </w:pPr>
      <w:r w:rsidRPr="00535ACB">
        <w:rPr>
          <w:rFonts w:ascii="inherit" w:eastAsia="Times New Roman" w:hAnsi="inherit" w:cs="Times New Roman"/>
          <w:color w:val="000000"/>
          <w:sz w:val="24"/>
          <w:szCs w:val="24"/>
          <w:lang w:eastAsia="en-GB"/>
        </w:rPr>
        <w:t>—</w:t>
      </w:r>
      <w:r w:rsidRPr="00535ACB">
        <w:rPr>
          <w:rFonts w:ascii="inherit" w:eastAsia="Times New Roman" w:hAnsi="inherit" w:cs="Times New Roman"/>
          <w:color w:val="000000"/>
          <w:sz w:val="24"/>
          <w:szCs w:val="24"/>
          <w:lang w:eastAsia="en-GB"/>
        </w:rPr>
        <w:tab/>
        <w:t>for PPM:  less or equal to 0,5 s for an active power setpoint change of 1 pu of capacity excluding the time for switching from consumption to generation or vice versa.</w:t>
      </w:r>
    </w:p>
    <w:p w14:paraId="6D95C143" w14:textId="69DCF729" w:rsidR="009F6FF7" w:rsidRPr="00535ACB" w:rsidRDefault="009F6FF7" w:rsidP="009F6FF7">
      <w:pPr>
        <w:shd w:val="clear" w:color="auto" w:fill="FFFFFF"/>
        <w:spacing w:before="120" w:after="0" w:line="240" w:lineRule="auto"/>
        <w:ind w:left="720"/>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S</w:t>
      </w:r>
      <w:r w:rsidRPr="00535ACB">
        <w:rPr>
          <w:rFonts w:ascii="inherit" w:eastAsia="Times New Roman" w:hAnsi="inherit" w:cs="Times New Roman"/>
          <w:color w:val="000000"/>
          <w:sz w:val="24"/>
          <w:szCs w:val="24"/>
          <w:lang w:eastAsia="en-GB"/>
        </w:rPr>
        <w:t>witching from consumption to generation and vice versa should be as fast as technically feasible. The relevant system operator has the right to request the demonstration of technical evidence of the required switching time.</w:t>
      </w:r>
    </w:p>
    <w:p w14:paraId="71803631" w14:textId="7679F56E" w:rsidR="00737E86" w:rsidRDefault="005A7FA6" w:rsidP="00F144D1">
      <w:pPr>
        <w:shd w:val="clear" w:color="auto" w:fill="FFFFFF"/>
        <w:spacing w:before="360" w:after="12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1</w:t>
      </w:r>
      <w:r w:rsidR="00C37A51">
        <w:rPr>
          <w:rFonts w:ascii="inherit" w:eastAsia="Times New Roman" w:hAnsi="inherit" w:cs="Times New Roman"/>
          <w:color w:val="000000"/>
          <w:sz w:val="24"/>
          <w:szCs w:val="24"/>
          <w:lang w:eastAsia="en-GB"/>
        </w:rPr>
        <w:t>2</w:t>
      </w:r>
      <w:r w:rsidR="00F144D1" w:rsidRPr="00EF75B1">
        <w:rPr>
          <w:rFonts w:ascii="inherit" w:eastAsia="Times New Roman" w:hAnsi="inherit" w:cs="Times New Roman"/>
          <w:color w:val="000000"/>
          <w:sz w:val="24"/>
          <w:szCs w:val="24"/>
          <w:lang w:eastAsia="en-GB"/>
        </w:rPr>
        <w:t xml:space="preserve">. </w:t>
      </w:r>
      <w:r w:rsidR="00277200" w:rsidRPr="00EF75B1">
        <w:rPr>
          <w:rFonts w:ascii="inherit" w:eastAsia="Times New Roman" w:hAnsi="inherit" w:cs="Times New Roman"/>
          <w:color w:val="000000"/>
          <w:sz w:val="24"/>
          <w:szCs w:val="24"/>
          <w:lang w:eastAsia="en-GB"/>
        </w:rPr>
        <w:t>With regard to voltage stability,</w:t>
      </w:r>
      <w:r w:rsidR="00F144D1" w:rsidRPr="00EF75B1">
        <w:rPr>
          <w:rFonts w:ascii="inherit" w:eastAsia="Times New Roman" w:hAnsi="inherit" w:cs="Times New Roman"/>
          <w:color w:val="000000"/>
          <w:sz w:val="24"/>
          <w:szCs w:val="24"/>
          <w:lang w:eastAsia="en-GB"/>
        </w:rPr>
        <w:t xml:space="preserve"> </w:t>
      </w:r>
      <w:r w:rsidRPr="00320677">
        <w:rPr>
          <w:rFonts w:ascii="inherit" w:hAnsi="inherit"/>
          <w:sz w:val="24"/>
          <w:szCs w:val="24"/>
        </w:rPr>
        <w:t>unless otherwise provided in this Regulation</w:t>
      </w:r>
      <w:r>
        <w:rPr>
          <w:rFonts w:ascii="inherit" w:hAnsi="inherit"/>
          <w:sz w:val="24"/>
          <w:szCs w:val="24"/>
        </w:rPr>
        <w:t>,</w:t>
      </w:r>
      <w:r w:rsidRPr="00320677">
        <w:rPr>
          <w:rFonts w:ascii="inherit" w:hAnsi="inherit"/>
          <w:sz w:val="24"/>
          <w:szCs w:val="24"/>
        </w:rPr>
        <w:t xml:space="preserve"> </w:t>
      </w:r>
      <w:r w:rsidR="00EF75B1" w:rsidRPr="003E2C0C">
        <w:rPr>
          <w:rFonts w:ascii="inherit" w:hAnsi="inherit"/>
          <w:sz w:val="24"/>
          <w:szCs w:val="24"/>
        </w:rPr>
        <w:t>the power-generating module shall be capable of staying connected to the network and operate continuously within the range of 0,</w:t>
      </w:r>
      <w:ins w:id="194" w:author="Author">
        <w:r w:rsidR="0085053A">
          <w:rPr>
            <w:rFonts w:ascii="inherit" w:hAnsi="inherit"/>
            <w:sz w:val="24"/>
            <w:szCs w:val="24"/>
          </w:rPr>
          <w:t>85</w:t>
        </w:r>
      </w:ins>
      <w:del w:id="195" w:author="Author">
        <w:r w:rsidR="00EF75B1" w:rsidRPr="003E2C0C">
          <w:rPr>
            <w:rFonts w:ascii="inherit" w:hAnsi="inherit"/>
            <w:sz w:val="24"/>
            <w:szCs w:val="24"/>
          </w:rPr>
          <w:delText>85</w:delText>
        </w:r>
      </w:del>
      <w:r w:rsidR="00EF75B1" w:rsidRPr="003E2C0C">
        <w:rPr>
          <w:rFonts w:ascii="inherit" w:hAnsi="inherit"/>
          <w:sz w:val="24"/>
          <w:szCs w:val="24"/>
        </w:rPr>
        <w:t xml:space="preserve"> pu - 1,1 pu</w:t>
      </w:r>
      <w:r w:rsidR="00411363" w:rsidRPr="003E2C0C">
        <w:rPr>
          <w:rFonts w:ascii="inherit" w:hAnsi="inherit"/>
          <w:sz w:val="24"/>
          <w:szCs w:val="24"/>
        </w:rPr>
        <w:t xml:space="preserve"> at the connection point</w:t>
      </w:r>
      <w:r w:rsidR="00737E86" w:rsidRPr="003E2C0C">
        <w:rPr>
          <w:rFonts w:ascii="inherit" w:hAnsi="inherit"/>
          <w:sz w:val="24"/>
          <w:szCs w:val="24"/>
        </w:rPr>
        <w:t xml:space="preserve"> should that be at or below 400V. Conversely, the power-generating module shall be capable of staying connected to the network and operate continuously within the range of 0,9 pu - 1,1 pu at the connection point should that be above 400V and below 110 kV</w:t>
      </w:r>
      <w:r w:rsidR="00EF75B1" w:rsidRPr="000E43F3">
        <w:rPr>
          <w:rFonts w:ascii="inherit" w:eastAsia="Times New Roman" w:hAnsi="inherit" w:cs="Times New Roman"/>
          <w:color w:val="000000"/>
          <w:sz w:val="24"/>
          <w:szCs w:val="24"/>
          <w:lang w:eastAsia="en-GB"/>
        </w:rPr>
        <w:t>.</w:t>
      </w:r>
    </w:p>
    <w:p w14:paraId="33934EFB" w14:textId="3FC96869" w:rsidR="00263737" w:rsidRDefault="00AD4185" w:rsidP="00A674A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1</w:t>
      </w:r>
      <w:r w:rsidR="00C37A51">
        <w:rPr>
          <w:rFonts w:ascii="inherit" w:eastAsia="Times New Roman" w:hAnsi="inherit" w:cs="Times New Roman"/>
          <w:color w:val="000000"/>
          <w:sz w:val="24"/>
          <w:szCs w:val="24"/>
          <w:lang w:eastAsia="en-GB"/>
        </w:rPr>
        <w:t>3</w:t>
      </w:r>
      <w:r w:rsidR="00052AFD" w:rsidRPr="00A674A9">
        <w:rPr>
          <w:rFonts w:ascii="inherit" w:eastAsia="Times New Roman" w:hAnsi="inherit" w:cs="Times New Roman"/>
          <w:color w:val="000000"/>
          <w:sz w:val="24"/>
          <w:szCs w:val="24"/>
          <w:lang w:eastAsia="en-GB"/>
        </w:rPr>
        <w:t>. With regard to</w:t>
      </w:r>
      <w:r w:rsidR="00E35ACC">
        <w:rPr>
          <w:rFonts w:ascii="inherit" w:eastAsia="Times New Roman" w:hAnsi="inherit" w:cs="Times New Roman"/>
          <w:color w:val="000000"/>
          <w:sz w:val="24"/>
          <w:szCs w:val="24"/>
          <w:lang w:eastAsia="en-GB"/>
        </w:rPr>
        <w:t xml:space="preserve"> weather-</w:t>
      </w:r>
      <w:r w:rsidR="00052AFD" w:rsidRPr="00A674A9">
        <w:rPr>
          <w:rFonts w:ascii="inherit" w:eastAsia="Times New Roman" w:hAnsi="inherit" w:cs="Times New Roman"/>
          <w:color w:val="000000"/>
          <w:sz w:val="24"/>
          <w:szCs w:val="24"/>
          <w:lang w:eastAsia="en-GB"/>
        </w:rPr>
        <w:t xml:space="preserve">related hazards, the relevant system operator or TSO may </w:t>
      </w:r>
      <w:r w:rsidR="00D135E3" w:rsidRPr="00A674A9">
        <w:rPr>
          <w:rFonts w:ascii="inherit" w:eastAsia="Times New Roman" w:hAnsi="inherit" w:cs="Times New Roman"/>
          <w:color w:val="000000"/>
          <w:sz w:val="24"/>
          <w:szCs w:val="24"/>
          <w:lang w:eastAsia="en-GB"/>
        </w:rPr>
        <w:t>specify</w:t>
      </w:r>
      <w:r w:rsidR="00052AFD" w:rsidRPr="00A674A9">
        <w:rPr>
          <w:rFonts w:ascii="inherit" w:eastAsia="Times New Roman" w:hAnsi="inherit" w:cs="Times New Roman"/>
          <w:color w:val="000000"/>
          <w:sz w:val="24"/>
          <w:szCs w:val="24"/>
          <w:lang w:eastAsia="en-GB"/>
        </w:rPr>
        <w:t xml:space="preserve"> weather hazard</w:t>
      </w:r>
      <w:r w:rsidR="00A674A9" w:rsidRPr="00A674A9">
        <w:rPr>
          <w:rFonts w:ascii="inherit" w:eastAsia="Times New Roman" w:hAnsi="inherit" w:cs="Times New Roman"/>
          <w:color w:val="000000"/>
          <w:sz w:val="24"/>
          <w:szCs w:val="24"/>
          <w:lang w:eastAsia="en-GB"/>
        </w:rPr>
        <w:t>s</w:t>
      </w:r>
      <w:r w:rsidR="00052AFD" w:rsidRPr="00A674A9">
        <w:rPr>
          <w:rFonts w:ascii="inherit" w:eastAsia="Times New Roman" w:hAnsi="inherit" w:cs="Times New Roman"/>
          <w:color w:val="000000"/>
          <w:sz w:val="24"/>
          <w:szCs w:val="24"/>
          <w:lang w:eastAsia="en-GB"/>
        </w:rPr>
        <w:t xml:space="preserve"> resilience requirements</w:t>
      </w:r>
      <w:r w:rsidR="00E35ACC">
        <w:rPr>
          <w:rFonts w:ascii="inherit" w:eastAsia="Times New Roman" w:hAnsi="inherit" w:cs="Times New Roman"/>
          <w:color w:val="000000"/>
          <w:sz w:val="24"/>
          <w:szCs w:val="24"/>
          <w:lang w:eastAsia="en-GB"/>
        </w:rPr>
        <w:t xml:space="preserve"> based on</w:t>
      </w:r>
      <w:r w:rsidR="00D135E3" w:rsidRPr="00A674A9">
        <w:rPr>
          <w:rFonts w:ascii="inherit" w:eastAsia="Times New Roman" w:hAnsi="inherit" w:cs="Times New Roman"/>
          <w:color w:val="000000"/>
          <w:sz w:val="24"/>
          <w:szCs w:val="24"/>
          <w:lang w:eastAsia="en-GB"/>
        </w:rPr>
        <w:t xml:space="preserve"> </w:t>
      </w:r>
      <w:r w:rsidR="00E35ACC">
        <w:rPr>
          <w:rFonts w:ascii="inherit" w:eastAsia="Times New Roman" w:hAnsi="inherit" w:cs="Times New Roman"/>
          <w:color w:val="000000"/>
          <w:sz w:val="24"/>
          <w:szCs w:val="24"/>
          <w:lang w:eastAsia="en-GB"/>
        </w:rPr>
        <w:t xml:space="preserve">the </w:t>
      </w:r>
      <w:r w:rsidR="00D135E3" w:rsidRPr="00A674A9">
        <w:rPr>
          <w:rFonts w:ascii="inherit" w:eastAsia="Times New Roman" w:hAnsi="inherit" w:cs="Times New Roman"/>
          <w:color w:val="000000"/>
          <w:sz w:val="24"/>
          <w:szCs w:val="24"/>
          <w:lang w:eastAsia="en-GB"/>
        </w:rPr>
        <w:t xml:space="preserve">cost-benefit analysis </w:t>
      </w:r>
      <w:r w:rsidR="00E35ACC" w:rsidRPr="00E35ACC">
        <w:rPr>
          <w:rFonts w:ascii="inherit" w:eastAsia="Times New Roman" w:hAnsi="inherit" w:cs="Times New Roman"/>
          <w:color w:val="000000"/>
          <w:sz w:val="24"/>
          <w:szCs w:val="24"/>
          <w:lang w:eastAsia="en-GB"/>
        </w:rPr>
        <w:t xml:space="preserve">undertaken in accordance with </w:t>
      </w:r>
      <w:r w:rsidR="00D135E3" w:rsidRPr="00A674A9">
        <w:rPr>
          <w:rFonts w:ascii="inherit" w:eastAsia="Times New Roman" w:hAnsi="inherit" w:cs="Times New Roman"/>
          <w:color w:val="000000"/>
          <w:sz w:val="24"/>
          <w:szCs w:val="24"/>
          <w:lang w:eastAsia="en-GB"/>
        </w:rPr>
        <w:t>Article 39.</w:t>
      </w:r>
      <w:r w:rsidR="00A674A9" w:rsidRPr="00A674A9">
        <w:rPr>
          <w:rFonts w:ascii="inherit" w:eastAsia="Times New Roman" w:hAnsi="inherit" w:cs="Times New Roman"/>
          <w:color w:val="000000"/>
          <w:sz w:val="24"/>
          <w:szCs w:val="24"/>
          <w:lang w:eastAsia="en-GB"/>
        </w:rPr>
        <w:t xml:space="preserve"> Those</w:t>
      </w:r>
      <w:r w:rsidR="00D135E3" w:rsidRPr="00A674A9">
        <w:rPr>
          <w:rFonts w:ascii="inherit" w:eastAsia="Times New Roman" w:hAnsi="inherit" w:cs="Times New Roman"/>
          <w:color w:val="000000"/>
          <w:sz w:val="24"/>
          <w:szCs w:val="24"/>
          <w:lang w:eastAsia="en-GB"/>
        </w:rPr>
        <w:t xml:space="preserve"> </w:t>
      </w:r>
      <w:r w:rsidR="00A674A9" w:rsidRPr="00A674A9">
        <w:rPr>
          <w:rFonts w:ascii="inherit" w:eastAsia="Times New Roman" w:hAnsi="inherit" w:cs="Times New Roman"/>
          <w:color w:val="000000"/>
          <w:sz w:val="24"/>
          <w:szCs w:val="24"/>
          <w:lang w:eastAsia="en-GB"/>
        </w:rPr>
        <w:t xml:space="preserve">requirements </w:t>
      </w:r>
      <w:r w:rsidR="00D135E3" w:rsidRPr="00A674A9">
        <w:rPr>
          <w:rFonts w:ascii="inherit" w:eastAsia="Times New Roman" w:hAnsi="inherit" w:cs="Times New Roman"/>
          <w:color w:val="000000"/>
          <w:sz w:val="24"/>
          <w:szCs w:val="24"/>
          <w:lang w:eastAsia="en-GB"/>
        </w:rPr>
        <w:t>shall reflect the specificities of generation technologies</w:t>
      </w:r>
      <w:ins w:id="196" w:author="Author">
        <w:r w:rsidR="00D135E3" w:rsidRPr="00A674A9">
          <w:rPr>
            <w:rFonts w:ascii="inherit" w:eastAsia="Times New Roman" w:hAnsi="inherit" w:cs="Times New Roman"/>
            <w:color w:val="000000"/>
            <w:sz w:val="24"/>
            <w:szCs w:val="24"/>
            <w:lang w:eastAsia="en-GB"/>
          </w:rPr>
          <w:t xml:space="preserve"> as </w:t>
        </w:r>
        <w:r w:rsidR="00C004BD">
          <w:rPr>
            <w:rFonts w:ascii="inherit" w:eastAsia="Times New Roman" w:hAnsi="inherit" w:cs="Times New Roman"/>
            <w:color w:val="000000"/>
            <w:sz w:val="24"/>
            <w:szCs w:val="24"/>
            <w:lang w:eastAsia="en-GB"/>
          </w:rPr>
          <w:t>discussed involving manufacturers</w:t>
        </w:r>
      </w:ins>
      <w:r w:rsidR="00D135E3" w:rsidRPr="00A674A9">
        <w:rPr>
          <w:rFonts w:ascii="inherit" w:eastAsia="Times New Roman" w:hAnsi="inherit" w:cs="Times New Roman"/>
          <w:color w:val="000000"/>
          <w:sz w:val="24"/>
          <w:szCs w:val="24"/>
          <w:lang w:eastAsia="en-GB"/>
        </w:rPr>
        <w:t xml:space="preserve"> </w:t>
      </w:r>
      <w:commentRangeStart w:id="197"/>
      <w:r w:rsidR="00D135E3" w:rsidRPr="00A674A9">
        <w:rPr>
          <w:rFonts w:ascii="inherit" w:eastAsia="Times New Roman" w:hAnsi="inherit" w:cs="Times New Roman"/>
          <w:color w:val="000000"/>
          <w:sz w:val="24"/>
          <w:szCs w:val="24"/>
          <w:lang w:eastAsia="en-GB"/>
        </w:rPr>
        <w:t>as</w:t>
      </w:r>
      <w:commentRangeEnd w:id="197"/>
      <w:r w:rsidR="008A1DCA">
        <w:rPr>
          <w:rStyle w:val="CommentReference"/>
        </w:rPr>
        <w:commentReference w:id="197"/>
      </w:r>
      <w:r w:rsidR="00D135E3" w:rsidRPr="00A674A9">
        <w:rPr>
          <w:rFonts w:ascii="inherit" w:eastAsia="Times New Roman" w:hAnsi="inherit" w:cs="Times New Roman"/>
          <w:color w:val="000000"/>
          <w:sz w:val="24"/>
          <w:szCs w:val="24"/>
          <w:lang w:eastAsia="en-GB"/>
        </w:rPr>
        <w:t xml:space="preserve"> well as the geographical and climatic particularities of each Member State</w:t>
      </w:r>
      <w:r>
        <w:rPr>
          <w:rFonts w:ascii="inherit" w:eastAsia="Times New Roman" w:hAnsi="inherit" w:cs="Times New Roman"/>
          <w:color w:val="000000"/>
          <w:sz w:val="24"/>
          <w:szCs w:val="24"/>
          <w:lang w:eastAsia="en-GB"/>
        </w:rPr>
        <w:t>.</w:t>
      </w:r>
    </w:p>
    <w:p w14:paraId="7E117C39" w14:textId="77777777" w:rsidR="001E0769" w:rsidRPr="00EF6AE2" w:rsidRDefault="001E0769" w:rsidP="001E076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14</w:t>
      </w:r>
      <w:r w:rsidRPr="00EF6AE2">
        <w:rPr>
          <w:rFonts w:ascii="inherit" w:eastAsia="Times New Roman" w:hAnsi="inherit" w:cs="Times New Roman"/>
          <w:color w:val="000000"/>
          <w:sz w:val="24"/>
          <w:szCs w:val="24"/>
          <w:lang w:eastAsia="en-GB"/>
        </w:rPr>
        <w:t>. T</w:t>
      </w:r>
      <w:r>
        <w:rPr>
          <w:rFonts w:ascii="inherit" w:eastAsia="Times New Roman" w:hAnsi="inherit" w:cs="Times New Roman"/>
          <w:color w:val="000000"/>
          <w:sz w:val="24"/>
          <w:szCs w:val="24"/>
          <w:lang w:eastAsia="en-GB"/>
        </w:rPr>
        <w:t>he</w:t>
      </w:r>
      <w:r w:rsidRPr="00EF6AE2">
        <w:rPr>
          <w:rFonts w:ascii="inherit" w:eastAsia="Times New Roman" w:hAnsi="inherit" w:cs="Times New Roman"/>
          <w:color w:val="000000"/>
          <w:sz w:val="24"/>
          <w:szCs w:val="24"/>
          <w:lang w:eastAsia="en-GB"/>
        </w:rPr>
        <w:t xml:space="preserve"> power-generating modules shall fulfil the following requirements in relation to robustness:</w:t>
      </w:r>
    </w:p>
    <w:p w14:paraId="7FD78CF1" w14:textId="0BE5E9ED" w:rsidR="001E0769" w:rsidRPr="00ED08E1" w:rsidRDefault="001E0769" w:rsidP="001E076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F6AE2">
        <w:rPr>
          <w:rFonts w:ascii="inherit" w:eastAsia="Times New Roman" w:hAnsi="inherit" w:cs="Times New Roman"/>
          <w:color w:val="000000"/>
          <w:sz w:val="24"/>
          <w:szCs w:val="24"/>
          <w:lang w:eastAsia="en-GB"/>
        </w:rPr>
        <w:t xml:space="preserve">(a) with </w:t>
      </w:r>
      <w:r w:rsidRPr="00ED08E1">
        <w:rPr>
          <w:rFonts w:ascii="inherit" w:eastAsia="Times New Roman" w:hAnsi="inherit" w:cs="Times New Roman"/>
          <w:color w:val="000000"/>
          <w:sz w:val="24"/>
          <w:szCs w:val="24"/>
          <w:lang w:eastAsia="en-GB"/>
        </w:rPr>
        <w:t>regard to fault-ride-through capability</w:t>
      </w:r>
      <w:r w:rsidR="00E36A85">
        <w:rPr>
          <w:rFonts w:ascii="inherit" w:eastAsia="Times New Roman" w:hAnsi="inherit" w:cs="Times New Roman"/>
          <w:color w:val="000000"/>
          <w:sz w:val="24"/>
          <w:szCs w:val="24"/>
          <w:lang w:eastAsia="en-GB"/>
        </w:rPr>
        <w:t>:</w:t>
      </w:r>
    </w:p>
    <w:p w14:paraId="0AF5318E" w14:textId="652BE452" w:rsidR="008F768A" w:rsidRDefault="001E0769" w:rsidP="001E0769">
      <w:pPr>
        <w:shd w:val="clear" w:color="auto" w:fill="FFFFFF"/>
        <w:spacing w:before="120" w:after="0" w:line="240" w:lineRule="auto"/>
        <w:ind w:firstLine="720"/>
        <w:jc w:val="both"/>
        <w:rPr>
          <w:rFonts w:ascii="inherit" w:hAnsi="inherit"/>
          <w:sz w:val="24"/>
          <w:szCs w:val="24"/>
        </w:rPr>
      </w:pPr>
      <w:r w:rsidRPr="00F75EC6">
        <w:rPr>
          <w:rFonts w:ascii="inherit" w:hAnsi="inherit"/>
          <w:sz w:val="24"/>
          <w:szCs w:val="24"/>
        </w:rPr>
        <w:t xml:space="preserve">(i) </w:t>
      </w:r>
      <w:r w:rsidR="00E36A85">
        <w:rPr>
          <w:rFonts w:ascii="inherit" w:hAnsi="inherit"/>
          <w:sz w:val="24"/>
          <w:szCs w:val="24"/>
        </w:rPr>
        <w:t xml:space="preserve">synchronous power generating </w:t>
      </w:r>
      <w:r w:rsidR="008F768A">
        <w:rPr>
          <w:rFonts w:ascii="inherit" w:hAnsi="inherit"/>
          <w:sz w:val="24"/>
          <w:szCs w:val="24"/>
        </w:rPr>
        <w:t>modules shall f</w:t>
      </w:r>
      <w:r w:rsidRPr="00F75EC6">
        <w:rPr>
          <w:rFonts w:ascii="inherit" w:hAnsi="inherit"/>
          <w:sz w:val="24"/>
          <w:szCs w:val="24"/>
        </w:rPr>
        <w:t xml:space="preserve">ulfil the requirements </w:t>
      </w:r>
      <w:r w:rsidR="008F768A">
        <w:rPr>
          <w:rFonts w:ascii="inherit" w:hAnsi="inherit"/>
          <w:sz w:val="24"/>
          <w:szCs w:val="24"/>
        </w:rPr>
        <w:t xml:space="preserve">laid down </w:t>
      </w:r>
      <w:r w:rsidRPr="00F75EC6">
        <w:rPr>
          <w:rFonts w:ascii="inherit" w:hAnsi="inherit"/>
          <w:sz w:val="24"/>
          <w:szCs w:val="24"/>
        </w:rPr>
        <w:t>in Article X</w:t>
      </w:r>
      <w:r w:rsidR="008F768A">
        <w:rPr>
          <w:rFonts w:ascii="inherit" w:hAnsi="inherit"/>
          <w:sz w:val="24"/>
          <w:szCs w:val="24"/>
        </w:rPr>
        <w:t>;</w:t>
      </w:r>
    </w:p>
    <w:p w14:paraId="16BEFCA7" w14:textId="40AE3DC2" w:rsidR="00E649C9" w:rsidRDefault="008F768A" w:rsidP="001E0769">
      <w:pPr>
        <w:shd w:val="clear" w:color="auto" w:fill="FFFFFF"/>
        <w:spacing w:before="120" w:after="0" w:line="240" w:lineRule="auto"/>
        <w:ind w:firstLine="720"/>
        <w:jc w:val="both"/>
        <w:rPr>
          <w:rFonts w:ascii="inherit" w:hAnsi="inherit"/>
          <w:sz w:val="24"/>
          <w:szCs w:val="24"/>
        </w:rPr>
      </w:pPr>
      <w:r>
        <w:rPr>
          <w:rFonts w:ascii="inherit" w:hAnsi="inherit"/>
          <w:sz w:val="24"/>
          <w:szCs w:val="24"/>
        </w:rPr>
        <w:t>(ii) power park modules</w:t>
      </w:r>
      <w:r w:rsidR="001E0769" w:rsidRPr="00F75EC6">
        <w:rPr>
          <w:rFonts w:ascii="inherit" w:hAnsi="inherit"/>
          <w:sz w:val="24"/>
          <w:szCs w:val="24"/>
        </w:rPr>
        <w:t xml:space="preserve"> </w:t>
      </w:r>
      <w:r>
        <w:rPr>
          <w:rFonts w:ascii="inherit" w:hAnsi="inherit"/>
          <w:sz w:val="24"/>
          <w:szCs w:val="24"/>
        </w:rPr>
        <w:t>shall f</w:t>
      </w:r>
      <w:r w:rsidRPr="00F75EC6">
        <w:rPr>
          <w:rFonts w:ascii="inherit" w:hAnsi="inherit"/>
          <w:sz w:val="24"/>
          <w:szCs w:val="24"/>
        </w:rPr>
        <w:t xml:space="preserve">ulfil the requirements </w:t>
      </w:r>
      <w:r>
        <w:rPr>
          <w:rFonts w:ascii="inherit" w:hAnsi="inherit"/>
          <w:sz w:val="24"/>
          <w:szCs w:val="24"/>
        </w:rPr>
        <w:t xml:space="preserve">laid down </w:t>
      </w:r>
      <w:r w:rsidRPr="00F75EC6">
        <w:rPr>
          <w:rFonts w:ascii="inherit" w:hAnsi="inherit"/>
          <w:sz w:val="24"/>
          <w:szCs w:val="24"/>
        </w:rPr>
        <w:t>in</w:t>
      </w:r>
      <w:r w:rsidR="001E0769" w:rsidRPr="00F75EC6">
        <w:rPr>
          <w:rFonts w:ascii="inherit" w:hAnsi="inherit"/>
          <w:sz w:val="24"/>
          <w:szCs w:val="24"/>
        </w:rPr>
        <w:t xml:space="preserve"> Article Y </w:t>
      </w:r>
      <w:r w:rsidR="00E649C9">
        <w:rPr>
          <w:rFonts w:ascii="inherit" w:hAnsi="inherit"/>
          <w:sz w:val="24"/>
          <w:szCs w:val="24"/>
        </w:rPr>
        <w:t>;</w:t>
      </w:r>
    </w:p>
    <w:p w14:paraId="0B46EBAC" w14:textId="0868D316" w:rsidR="001E0769" w:rsidRPr="00A674A9" w:rsidRDefault="006C7569" w:rsidP="00257804">
      <w:pPr>
        <w:shd w:val="clear" w:color="auto" w:fill="FFFFFF"/>
        <w:spacing w:before="120" w:after="0" w:line="240" w:lineRule="auto"/>
        <w:jc w:val="both"/>
        <w:rPr>
          <w:rFonts w:ascii="inherit" w:eastAsia="Times New Roman" w:hAnsi="inherit" w:cs="Times New Roman"/>
          <w:color w:val="000000"/>
          <w:sz w:val="24"/>
          <w:szCs w:val="24"/>
          <w:lang w:eastAsia="en-GB"/>
        </w:rPr>
      </w:pPr>
      <w:r w:rsidRPr="00E649C9">
        <w:rPr>
          <w:rFonts w:ascii="inherit" w:eastAsia="Times New Roman" w:hAnsi="inherit" w:cs="Times New Roman"/>
          <w:color w:val="000000"/>
          <w:sz w:val="24"/>
          <w:szCs w:val="24"/>
          <w:lang w:eastAsia="en-GB"/>
        </w:rPr>
        <w:t xml:space="preserve">(b) </w:t>
      </w:r>
      <w:r>
        <w:rPr>
          <w:rFonts w:ascii="inherit" w:eastAsia="Times New Roman" w:hAnsi="inherit" w:cs="Times New Roman"/>
          <w:color w:val="000000"/>
          <w:sz w:val="24"/>
          <w:szCs w:val="24"/>
          <w:lang w:eastAsia="en-GB"/>
        </w:rPr>
        <w:t>with regard to grid forming capability</w:t>
      </w:r>
      <w:r w:rsidR="008F768A">
        <w:rPr>
          <w:rFonts w:ascii="inherit" w:eastAsia="Times New Roman" w:hAnsi="inherit" w:cs="Times New Roman"/>
          <w:color w:val="000000"/>
          <w:sz w:val="24"/>
          <w:szCs w:val="24"/>
          <w:lang w:eastAsia="en-GB"/>
        </w:rPr>
        <w:t xml:space="preserve">, </w:t>
      </w:r>
      <w:r w:rsidR="008F768A">
        <w:rPr>
          <w:rFonts w:ascii="inherit" w:hAnsi="inherit"/>
          <w:sz w:val="24"/>
          <w:szCs w:val="24"/>
        </w:rPr>
        <w:t>power park modules</w:t>
      </w:r>
      <w:r w:rsidR="008F768A" w:rsidRPr="00F75EC6">
        <w:rPr>
          <w:rFonts w:ascii="inherit" w:hAnsi="inherit"/>
          <w:sz w:val="24"/>
          <w:szCs w:val="24"/>
        </w:rPr>
        <w:t xml:space="preserve"> </w:t>
      </w:r>
      <w:r w:rsidR="008F768A">
        <w:rPr>
          <w:rFonts w:ascii="inherit" w:hAnsi="inherit"/>
          <w:sz w:val="24"/>
          <w:szCs w:val="24"/>
        </w:rPr>
        <w:t xml:space="preserve">shall </w:t>
      </w:r>
      <w:r w:rsidR="008F768A">
        <w:rPr>
          <w:rFonts w:ascii="inherit" w:eastAsia="Times New Roman" w:hAnsi="inherit" w:cs="Times New Roman"/>
          <w:color w:val="000000"/>
          <w:sz w:val="24"/>
          <w:szCs w:val="24"/>
          <w:lang w:eastAsia="en-GB"/>
        </w:rPr>
        <w:t>f</w:t>
      </w:r>
      <w:r w:rsidRPr="00E649C9">
        <w:rPr>
          <w:rFonts w:ascii="inherit" w:eastAsia="Times New Roman" w:hAnsi="inherit" w:cs="Times New Roman"/>
          <w:color w:val="000000"/>
          <w:sz w:val="24"/>
          <w:szCs w:val="24"/>
          <w:lang w:eastAsia="en-GB"/>
        </w:rPr>
        <w:t xml:space="preserve">ulfil the requirements </w:t>
      </w:r>
      <w:r w:rsidR="008F768A">
        <w:rPr>
          <w:rFonts w:ascii="inherit" w:eastAsia="Times New Roman" w:hAnsi="inherit" w:cs="Times New Roman"/>
          <w:color w:val="000000"/>
          <w:sz w:val="24"/>
          <w:szCs w:val="24"/>
          <w:lang w:eastAsia="en-GB"/>
        </w:rPr>
        <w:t xml:space="preserve">laid down </w:t>
      </w:r>
      <w:r w:rsidRPr="00E649C9">
        <w:rPr>
          <w:rFonts w:ascii="inherit" w:eastAsia="Times New Roman" w:hAnsi="inherit" w:cs="Times New Roman"/>
          <w:color w:val="000000"/>
          <w:sz w:val="24"/>
          <w:szCs w:val="24"/>
          <w:lang w:eastAsia="en-GB"/>
        </w:rPr>
        <w:t xml:space="preserve">in Article </w:t>
      </w:r>
      <w:r>
        <w:rPr>
          <w:rFonts w:ascii="inherit" w:eastAsia="Times New Roman" w:hAnsi="inherit" w:cs="Times New Roman"/>
          <w:color w:val="000000"/>
          <w:sz w:val="24"/>
          <w:szCs w:val="24"/>
          <w:lang w:eastAsia="en-GB"/>
        </w:rPr>
        <w:t>Y</w:t>
      </w:r>
      <w:r w:rsidR="001E0769" w:rsidRPr="00E649C9">
        <w:rPr>
          <w:rFonts w:ascii="inherit" w:eastAsia="Times New Roman" w:hAnsi="inherit" w:cs="Times New Roman"/>
          <w:color w:val="000000"/>
          <w:sz w:val="24"/>
          <w:szCs w:val="24"/>
          <w:lang w:eastAsia="en-GB"/>
        </w:rPr>
        <w:t>.</w:t>
      </w:r>
    </w:p>
    <w:p w14:paraId="7DABDA6E" w14:textId="44E7B86E" w:rsidR="00C45CF9" w:rsidRDefault="00C45CF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089B2137" w14:textId="4255F8DF" w:rsidR="00C45CF9" w:rsidRDefault="00C45CF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6EDFA689" w14:textId="2A72C9EC" w:rsidR="00C45CF9" w:rsidRPr="00BD0415" w:rsidRDefault="00C45CF9" w:rsidP="00C45CF9">
      <w:pPr>
        <w:pStyle w:val="Heading2"/>
      </w:pPr>
      <w:r w:rsidRPr="00BD0415">
        <w:t>Article 1</w:t>
      </w:r>
      <w:r>
        <w:t>3a</w:t>
      </w:r>
    </w:p>
    <w:p w14:paraId="1504D813" w14:textId="005C192C" w:rsidR="00C45CF9" w:rsidRDefault="00C45CF9" w:rsidP="00C45CF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 xml:space="preserve">General requirements for type </w:t>
      </w:r>
      <w:r w:rsidR="000170D8">
        <w:rPr>
          <w:rFonts w:ascii="inherit" w:eastAsia="Times New Roman" w:hAnsi="inherit" w:cs="Times New Roman"/>
          <w:b/>
          <w:bCs/>
          <w:color w:val="000000"/>
          <w:sz w:val="24"/>
          <w:szCs w:val="24"/>
          <w:lang w:eastAsia="en-GB"/>
        </w:rPr>
        <w:t>EV</w:t>
      </w:r>
      <w:r>
        <w:rPr>
          <w:rFonts w:ascii="inherit" w:eastAsia="Times New Roman" w:hAnsi="inherit" w:cs="Times New Roman"/>
          <w:b/>
          <w:bCs/>
          <w:color w:val="000000"/>
          <w:sz w:val="24"/>
          <w:szCs w:val="24"/>
          <w:lang w:eastAsia="en-GB"/>
        </w:rPr>
        <w:t xml:space="preserve">1 and </w:t>
      </w:r>
      <w:r w:rsidR="000170D8">
        <w:rPr>
          <w:rFonts w:ascii="inherit" w:eastAsia="Times New Roman" w:hAnsi="inherit" w:cs="Times New Roman"/>
          <w:b/>
          <w:bCs/>
          <w:color w:val="000000"/>
          <w:sz w:val="24"/>
          <w:szCs w:val="24"/>
          <w:lang w:eastAsia="en-GB"/>
        </w:rPr>
        <w:t>EV</w:t>
      </w:r>
      <w:r>
        <w:rPr>
          <w:rFonts w:ascii="inherit" w:eastAsia="Times New Roman" w:hAnsi="inherit" w:cs="Times New Roman"/>
          <w:b/>
          <w:bCs/>
          <w:color w:val="000000"/>
          <w:sz w:val="24"/>
          <w:szCs w:val="24"/>
          <w:lang w:eastAsia="en-GB"/>
        </w:rPr>
        <w:t>2</w:t>
      </w:r>
      <w:r w:rsidRPr="00BD0415">
        <w:rPr>
          <w:rFonts w:ascii="inherit" w:eastAsia="Times New Roman" w:hAnsi="inherit" w:cs="Times New Roman"/>
          <w:b/>
          <w:bCs/>
          <w:color w:val="000000"/>
          <w:sz w:val="24"/>
          <w:szCs w:val="24"/>
          <w:lang w:eastAsia="en-GB"/>
        </w:rPr>
        <w:t xml:space="preserve"> </w:t>
      </w:r>
      <w:r w:rsidR="00833EA1">
        <w:rPr>
          <w:rFonts w:ascii="inherit" w:eastAsia="Times New Roman" w:hAnsi="inherit" w:cs="Times New Roman"/>
          <w:b/>
          <w:bCs/>
          <w:color w:val="000000"/>
          <w:sz w:val="24"/>
          <w:szCs w:val="24"/>
          <w:lang w:eastAsia="en-GB"/>
        </w:rPr>
        <w:t xml:space="preserve">V2G </w:t>
      </w:r>
      <w:r w:rsidRPr="002D70E0">
        <w:rPr>
          <w:rFonts w:ascii="inherit" w:eastAsia="Times New Roman" w:hAnsi="inherit" w:cs="Times New Roman"/>
          <w:b/>
          <w:bCs/>
          <w:color w:val="000000"/>
          <w:sz w:val="24"/>
          <w:szCs w:val="24"/>
          <w:lang w:eastAsia="en-GB"/>
        </w:rPr>
        <w:t xml:space="preserve">electric vehicles and </w:t>
      </w:r>
      <w:r w:rsidR="001E4C73">
        <w:rPr>
          <w:rFonts w:ascii="inherit" w:eastAsia="Times New Roman" w:hAnsi="inherit" w:cs="Times New Roman"/>
          <w:b/>
          <w:bCs/>
          <w:color w:val="000000"/>
          <w:sz w:val="24"/>
          <w:szCs w:val="24"/>
          <w:lang w:eastAsia="en-GB"/>
        </w:rPr>
        <w:t xml:space="preserve">associated </w:t>
      </w:r>
      <w:r w:rsidR="00B42FAF">
        <w:rPr>
          <w:rFonts w:ascii="inherit" w:eastAsia="Times New Roman" w:hAnsi="inherit" w:cs="Times New Roman"/>
          <w:b/>
          <w:bCs/>
          <w:color w:val="000000"/>
          <w:sz w:val="24"/>
          <w:szCs w:val="24"/>
          <w:lang w:eastAsia="en-GB"/>
        </w:rPr>
        <w:t>V2G</w:t>
      </w:r>
      <w:r w:rsidRPr="002D70E0">
        <w:rPr>
          <w:rFonts w:ascii="inherit" w:eastAsia="Times New Roman" w:hAnsi="inherit" w:cs="Times New Roman"/>
          <w:b/>
          <w:bCs/>
          <w:color w:val="000000"/>
          <w:sz w:val="24"/>
          <w:szCs w:val="24"/>
          <w:lang w:eastAsia="en-GB"/>
        </w:rPr>
        <w:t xml:space="preserve"> electric vehicle </w:t>
      </w:r>
      <w:r w:rsidR="00822A09">
        <w:rPr>
          <w:rFonts w:ascii="inherit" w:eastAsia="Times New Roman" w:hAnsi="inherit" w:cs="Times New Roman"/>
          <w:b/>
          <w:bCs/>
          <w:color w:val="000000"/>
          <w:sz w:val="24"/>
          <w:szCs w:val="24"/>
          <w:lang w:eastAsia="en-GB"/>
        </w:rPr>
        <w:t>supply equipment</w:t>
      </w:r>
    </w:p>
    <w:p w14:paraId="3C4CC45D" w14:textId="23A84734" w:rsidR="00C45CF9" w:rsidRPr="008C4AA6" w:rsidRDefault="00C45CF9" w:rsidP="008C4AA6">
      <w:pPr>
        <w:jc w:val="both"/>
        <w:rPr>
          <w:rFonts w:ascii="inherit" w:eastAsia="Times New Roman" w:hAnsi="inherit" w:cs="Times New Roman"/>
          <w:color w:val="000000"/>
          <w:sz w:val="24"/>
          <w:szCs w:val="24"/>
          <w:lang w:eastAsia="en-GB"/>
        </w:rPr>
      </w:pPr>
      <w:r w:rsidRPr="008C4AA6">
        <w:rPr>
          <w:rFonts w:ascii="inherit" w:eastAsia="Times New Roman" w:hAnsi="inherit" w:cs="Times New Roman"/>
          <w:color w:val="000000"/>
          <w:sz w:val="24"/>
          <w:szCs w:val="24"/>
          <w:lang w:eastAsia="en-GB"/>
        </w:rPr>
        <w:t xml:space="preserve">1.   Type </w:t>
      </w:r>
      <w:r w:rsidR="002C6E3C" w:rsidRPr="008C4AA6">
        <w:rPr>
          <w:rFonts w:ascii="inherit" w:eastAsia="Times New Roman" w:hAnsi="inherit" w:cs="Times New Roman"/>
          <w:color w:val="000000"/>
          <w:sz w:val="24"/>
          <w:szCs w:val="24"/>
          <w:lang w:eastAsia="en-GB"/>
        </w:rPr>
        <w:t>EV</w:t>
      </w:r>
      <w:r w:rsidRPr="008C4AA6">
        <w:rPr>
          <w:rFonts w:ascii="inherit" w:eastAsia="Times New Roman" w:hAnsi="inherit" w:cs="Times New Roman"/>
          <w:color w:val="000000"/>
          <w:sz w:val="24"/>
          <w:szCs w:val="24"/>
          <w:lang w:eastAsia="en-GB"/>
        </w:rPr>
        <w:t xml:space="preserve">1 and </w:t>
      </w:r>
      <w:r w:rsidR="002C6E3C" w:rsidRPr="008C4AA6">
        <w:rPr>
          <w:rFonts w:ascii="inherit" w:eastAsia="Times New Roman" w:hAnsi="inherit" w:cs="Times New Roman"/>
          <w:color w:val="000000"/>
          <w:sz w:val="24"/>
          <w:szCs w:val="24"/>
          <w:lang w:eastAsia="en-GB"/>
        </w:rPr>
        <w:t>EV</w:t>
      </w:r>
      <w:r w:rsidRPr="008C4AA6">
        <w:rPr>
          <w:rFonts w:ascii="inherit" w:eastAsia="Times New Roman" w:hAnsi="inherit" w:cs="Times New Roman"/>
          <w:color w:val="000000"/>
          <w:sz w:val="24"/>
          <w:szCs w:val="24"/>
          <w:lang w:eastAsia="en-GB"/>
        </w:rPr>
        <w:t xml:space="preserve">2 </w:t>
      </w:r>
      <w:r w:rsidR="00833EA1" w:rsidRPr="008C4AA6">
        <w:rPr>
          <w:rFonts w:ascii="inherit" w:eastAsia="Times New Roman" w:hAnsi="inherit" w:cs="Times New Roman"/>
          <w:color w:val="000000"/>
          <w:sz w:val="24"/>
          <w:szCs w:val="24"/>
          <w:lang w:eastAsia="en-GB"/>
        </w:rPr>
        <w:t xml:space="preserve">V2G </w:t>
      </w:r>
      <w:r w:rsidRPr="008C4AA6">
        <w:rPr>
          <w:rFonts w:ascii="inherit" w:eastAsia="Times New Roman" w:hAnsi="inherit" w:cs="Times New Roman"/>
          <w:color w:val="000000"/>
          <w:sz w:val="24"/>
          <w:szCs w:val="24"/>
          <w:lang w:eastAsia="en-GB"/>
        </w:rPr>
        <w:t xml:space="preserve">electric vehicles and </w:t>
      </w:r>
      <w:r w:rsidR="003619CB">
        <w:rPr>
          <w:rFonts w:ascii="inherit" w:eastAsia="Times New Roman" w:hAnsi="inherit" w:cs="Times New Roman"/>
          <w:color w:val="000000"/>
          <w:sz w:val="24"/>
          <w:szCs w:val="24"/>
          <w:lang w:eastAsia="en-GB"/>
        </w:rPr>
        <w:t xml:space="preserve">associated </w:t>
      </w:r>
      <w:r w:rsidR="00B42FAF" w:rsidRPr="008C4AA6">
        <w:rPr>
          <w:rFonts w:ascii="inherit" w:eastAsia="Times New Roman" w:hAnsi="inherit" w:cs="Times New Roman"/>
          <w:color w:val="000000"/>
          <w:sz w:val="24"/>
          <w:szCs w:val="24"/>
          <w:lang w:eastAsia="en-GB"/>
        </w:rPr>
        <w:t>V2G</w:t>
      </w:r>
      <w:r w:rsidRPr="008C4AA6">
        <w:rPr>
          <w:rFonts w:ascii="inherit" w:eastAsia="Times New Roman" w:hAnsi="inherit" w:cs="Times New Roman"/>
          <w:color w:val="000000"/>
          <w:sz w:val="24"/>
          <w:szCs w:val="24"/>
          <w:lang w:eastAsia="en-GB"/>
        </w:rPr>
        <w:t xml:space="preserve"> electric vehicle </w:t>
      </w:r>
      <w:r w:rsidR="00822A09">
        <w:rPr>
          <w:rFonts w:ascii="inherit" w:eastAsia="Times New Roman" w:hAnsi="inherit" w:cs="Times New Roman"/>
          <w:color w:val="000000"/>
          <w:sz w:val="24"/>
          <w:szCs w:val="24"/>
          <w:lang w:eastAsia="en-GB"/>
        </w:rPr>
        <w:t>supply equipment</w:t>
      </w:r>
      <w:r w:rsidRPr="008C4AA6">
        <w:rPr>
          <w:rFonts w:ascii="inherit" w:eastAsia="Times New Roman" w:hAnsi="inherit" w:cs="Times New Roman"/>
          <w:color w:val="000000"/>
          <w:sz w:val="24"/>
          <w:szCs w:val="24"/>
          <w:lang w:eastAsia="en-GB"/>
        </w:rPr>
        <w:t xml:space="preserve"> shall fulfil the following requirements relating to frequency stability:</w:t>
      </w:r>
    </w:p>
    <w:p w14:paraId="2E1FFB44" w14:textId="2CB749E7" w:rsidR="00C45CF9" w:rsidRPr="008C4AA6" w:rsidRDefault="00C45CF9" w:rsidP="008C4AA6">
      <w:pPr>
        <w:jc w:val="both"/>
        <w:rPr>
          <w:rFonts w:ascii="inherit" w:eastAsia="Times New Roman" w:hAnsi="inherit" w:cs="Times New Roman"/>
          <w:color w:val="000000"/>
          <w:sz w:val="24"/>
          <w:szCs w:val="24"/>
          <w:lang w:eastAsia="en-GB"/>
        </w:rPr>
      </w:pPr>
      <w:r w:rsidRPr="008C4AA6">
        <w:rPr>
          <w:rFonts w:ascii="inherit" w:eastAsia="Times New Roman" w:hAnsi="inherit" w:cs="Times New Roman"/>
          <w:color w:val="000000"/>
          <w:sz w:val="24"/>
          <w:szCs w:val="24"/>
          <w:lang w:eastAsia="en-GB"/>
        </w:rPr>
        <w:t>(a)</w:t>
      </w:r>
      <w:r w:rsidR="008C4AA6">
        <w:rPr>
          <w:rFonts w:ascii="inherit" w:eastAsia="Times New Roman" w:hAnsi="inherit" w:cs="Times New Roman"/>
          <w:color w:val="000000"/>
          <w:sz w:val="24"/>
          <w:szCs w:val="24"/>
          <w:lang w:eastAsia="en-GB"/>
        </w:rPr>
        <w:t xml:space="preserve"> </w:t>
      </w:r>
      <w:r w:rsidRPr="008C4AA6">
        <w:rPr>
          <w:rFonts w:ascii="inherit" w:eastAsia="Times New Roman" w:hAnsi="inherit" w:cs="Times New Roman"/>
          <w:color w:val="000000"/>
          <w:sz w:val="24"/>
          <w:szCs w:val="24"/>
          <w:lang w:eastAsia="en-GB"/>
        </w:rPr>
        <w:t>With regard to frequency range</w:t>
      </w:r>
      <w:r w:rsidR="00527FCC">
        <w:rPr>
          <w:rFonts w:ascii="inherit" w:eastAsia="Times New Roman" w:hAnsi="inherit" w:cs="Times New Roman"/>
          <w:color w:val="000000"/>
          <w:sz w:val="24"/>
          <w:szCs w:val="24"/>
          <w:lang w:eastAsia="en-GB"/>
        </w:rPr>
        <w:t>s</w:t>
      </w:r>
      <w:r w:rsidR="00827B0F" w:rsidRPr="008C4AA6">
        <w:rPr>
          <w:rFonts w:ascii="inherit" w:eastAsia="Times New Roman" w:hAnsi="inherit" w:cs="Times New Roman"/>
          <w:color w:val="000000"/>
          <w:sz w:val="24"/>
          <w:szCs w:val="24"/>
          <w:lang w:eastAsia="en-GB"/>
        </w:rPr>
        <w:t>,</w:t>
      </w:r>
      <w:r w:rsidRPr="008C4AA6">
        <w:rPr>
          <w:rFonts w:ascii="inherit" w:eastAsia="Times New Roman" w:hAnsi="inherit" w:cs="Times New Roman"/>
          <w:color w:val="000000"/>
          <w:sz w:val="24"/>
          <w:szCs w:val="24"/>
          <w:lang w:eastAsia="en-GB"/>
        </w:rPr>
        <w:t xml:space="preserve"> type </w:t>
      </w:r>
      <w:r w:rsidR="00463381">
        <w:rPr>
          <w:rFonts w:ascii="inherit" w:eastAsia="Times New Roman" w:hAnsi="inherit" w:cs="Times New Roman"/>
          <w:color w:val="000000"/>
          <w:sz w:val="24"/>
          <w:szCs w:val="24"/>
          <w:lang w:eastAsia="en-GB"/>
        </w:rPr>
        <w:t>EV</w:t>
      </w:r>
      <w:r w:rsidRPr="008C4AA6">
        <w:rPr>
          <w:rFonts w:ascii="inherit" w:eastAsia="Times New Roman" w:hAnsi="inherit" w:cs="Times New Roman"/>
          <w:color w:val="000000"/>
          <w:sz w:val="24"/>
          <w:szCs w:val="24"/>
          <w:lang w:eastAsia="en-GB"/>
        </w:rPr>
        <w:t xml:space="preserve">1 and </w:t>
      </w:r>
      <w:r w:rsidR="00463381">
        <w:rPr>
          <w:rFonts w:ascii="inherit" w:eastAsia="Times New Roman" w:hAnsi="inherit" w:cs="Times New Roman"/>
          <w:color w:val="000000"/>
          <w:sz w:val="24"/>
          <w:szCs w:val="24"/>
          <w:lang w:eastAsia="en-GB"/>
        </w:rPr>
        <w:t>EV</w:t>
      </w:r>
      <w:r w:rsidRPr="008C4AA6">
        <w:rPr>
          <w:rFonts w:ascii="inherit" w:eastAsia="Times New Roman" w:hAnsi="inherit" w:cs="Times New Roman"/>
          <w:color w:val="000000"/>
          <w:sz w:val="24"/>
          <w:szCs w:val="24"/>
          <w:lang w:eastAsia="en-GB"/>
        </w:rPr>
        <w:t xml:space="preserve">2 </w:t>
      </w:r>
      <w:r w:rsidR="00833EA1" w:rsidRPr="008C4AA6">
        <w:rPr>
          <w:rFonts w:ascii="inherit" w:eastAsia="Times New Roman" w:hAnsi="inherit" w:cs="Times New Roman"/>
          <w:color w:val="000000"/>
          <w:sz w:val="24"/>
          <w:szCs w:val="24"/>
          <w:lang w:eastAsia="en-GB"/>
        </w:rPr>
        <w:t xml:space="preserve">V2G </w:t>
      </w:r>
      <w:r w:rsidRPr="008C4AA6">
        <w:rPr>
          <w:rFonts w:ascii="inherit" w:eastAsia="Times New Roman" w:hAnsi="inherit" w:cs="Times New Roman"/>
          <w:color w:val="000000"/>
          <w:sz w:val="24"/>
          <w:szCs w:val="24"/>
          <w:lang w:eastAsia="en-GB"/>
        </w:rPr>
        <w:t xml:space="preserve">electric vehicle and </w:t>
      </w:r>
      <w:r w:rsidR="00E25B20">
        <w:rPr>
          <w:rFonts w:ascii="inherit" w:eastAsia="Times New Roman" w:hAnsi="inherit" w:cs="Times New Roman"/>
          <w:color w:val="000000"/>
          <w:sz w:val="24"/>
          <w:szCs w:val="24"/>
          <w:lang w:eastAsia="en-GB"/>
        </w:rPr>
        <w:t xml:space="preserve">associated </w:t>
      </w:r>
      <w:r w:rsidR="00B42FAF" w:rsidRPr="008C4AA6">
        <w:rPr>
          <w:rFonts w:ascii="inherit" w:eastAsia="Times New Roman" w:hAnsi="inherit" w:cs="Times New Roman"/>
          <w:color w:val="000000"/>
          <w:sz w:val="24"/>
          <w:szCs w:val="24"/>
          <w:lang w:eastAsia="en-GB"/>
        </w:rPr>
        <w:t>V2G</w:t>
      </w:r>
      <w:r w:rsidRPr="008C4AA6">
        <w:rPr>
          <w:rFonts w:ascii="inherit" w:eastAsia="Times New Roman" w:hAnsi="inherit" w:cs="Times New Roman"/>
          <w:color w:val="000000"/>
          <w:sz w:val="24"/>
          <w:szCs w:val="24"/>
          <w:lang w:eastAsia="en-GB"/>
        </w:rPr>
        <w:t xml:space="preserve"> electric vehicle </w:t>
      </w:r>
      <w:r w:rsidR="00257804">
        <w:rPr>
          <w:rFonts w:ascii="inherit" w:eastAsia="Times New Roman" w:hAnsi="inherit" w:cs="Times New Roman"/>
          <w:color w:val="000000"/>
          <w:sz w:val="24"/>
          <w:szCs w:val="24"/>
          <w:lang w:eastAsia="en-GB"/>
        </w:rPr>
        <w:t>supply equipment</w:t>
      </w:r>
      <w:r w:rsidRPr="008C4AA6">
        <w:rPr>
          <w:rFonts w:ascii="inherit" w:eastAsia="Times New Roman" w:hAnsi="inherit" w:cs="Times New Roman"/>
          <w:color w:val="000000"/>
          <w:sz w:val="24"/>
          <w:szCs w:val="24"/>
          <w:lang w:eastAsia="en-GB"/>
        </w:rPr>
        <w:t xml:space="preserve"> shall be capable of remaining connected to the network and operate within the frequency ranges and time periods specified </w:t>
      </w:r>
      <w:r w:rsidRPr="000A4C30">
        <w:rPr>
          <w:rFonts w:ascii="inherit" w:eastAsia="Times New Roman" w:hAnsi="inherit" w:cs="Times New Roman"/>
          <w:color w:val="000000"/>
          <w:sz w:val="24"/>
          <w:szCs w:val="24"/>
          <w:lang w:eastAsia="en-GB"/>
        </w:rPr>
        <w:t>in Table XY</w:t>
      </w:r>
      <w:r w:rsidRPr="008C4AA6">
        <w:rPr>
          <w:rFonts w:ascii="inherit" w:eastAsia="Times New Roman" w:hAnsi="inherit" w:cs="Times New Roman"/>
          <w:color w:val="000000"/>
          <w:sz w:val="24"/>
          <w:szCs w:val="24"/>
          <w:lang w:eastAsia="en-GB"/>
        </w:rPr>
        <w:t>;</w:t>
      </w:r>
    </w:p>
    <w:p w14:paraId="1BF720F8" w14:textId="4B77C52E" w:rsidR="00C45CF9" w:rsidRPr="008C4AA6" w:rsidRDefault="00C45CF9" w:rsidP="008C4AA6">
      <w:pPr>
        <w:jc w:val="both"/>
        <w:rPr>
          <w:rFonts w:ascii="inherit" w:eastAsia="Times New Roman" w:hAnsi="inherit" w:cs="Times New Roman"/>
          <w:color w:val="000000"/>
          <w:sz w:val="24"/>
          <w:szCs w:val="24"/>
          <w:lang w:eastAsia="en-GB"/>
        </w:rPr>
      </w:pPr>
      <w:r w:rsidRPr="008C4AA6">
        <w:rPr>
          <w:rFonts w:ascii="inherit" w:eastAsia="Times New Roman" w:hAnsi="inherit" w:cs="Times New Roman"/>
          <w:color w:val="000000"/>
          <w:sz w:val="24"/>
          <w:szCs w:val="24"/>
          <w:lang w:eastAsia="en-GB"/>
        </w:rPr>
        <w:t>(b)</w:t>
      </w:r>
      <w:r w:rsidR="008C4AA6">
        <w:rPr>
          <w:rFonts w:ascii="inherit" w:eastAsia="Times New Roman" w:hAnsi="inherit" w:cs="Times New Roman"/>
          <w:color w:val="000000"/>
          <w:sz w:val="24"/>
          <w:szCs w:val="24"/>
          <w:lang w:eastAsia="en-GB"/>
        </w:rPr>
        <w:t xml:space="preserve"> </w:t>
      </w:r>
      <w:r w:rsidRPr="008C4AA6">
        <w:rPr>
          <w:rFonts w:ascii="inherit" w:eastAsia="Times New Roman" w:hAnsi="inherit" w:cs="Times New Roman"/>
          <w:color w:val="000000"/>
          <w:sz w:val="24"/>
          <w:szCs w:val="24"/>
          <w:lang w:eastAsia="en-GB"/>
        </w:rPr>
        <w:t xml:space="preserve">With regard to the rate-of-change-of-frequency withstand capability: </w:t>
      </w:r>
    </w:p>
    <w:p w14:paraId="72B88596" w14:textId="46C6AD33" w:rsidR="00C45CF9" w:rsidRPr="008C4AA6" w:rsidRDefault="00C45CF9" w:rsidP="008C4AA6">
      <w:pPr>
        <w:ind w:left="720"/>
        <w:jc w:val="both"/>
        <w:rPr>
          <w:rFonts w:ascii="inherit" w:eastAsia="Times New Roman" w:hAnsi="inherit" w:cs="Times New Roman"/>
          <w:color w:val="000000"/>
          <w:sz w:val="24"/>
          <w:szCs w:val="24"/>
          <w:lang w:eastAsia="en-GB"/>
        </w:rPr>
      </w:pPr>
      <w:r w:rsidRPr="008C4AA6">
        <w:rPr>
          <w:rFonts w:ascii="inherit" w:eastAsia="Times New Roman" w:hAnsi="inherit" w:cs="Times New Roman"/>
          <w:color w:val="000000"/>
          <w:sz w:val="24"/>
          <w:szCs w:val="24"/>
          <w:lang w:eastAsia="en-GB"/>
        </w:rPr>
        <w:t>(i)</w:t>
      </w:r>
      <w:r w:rsidR="008C4AA6">
        <w:rPr>
          <w:rFonts w:ascii="inherit" w:eastAsia="Times New Roman" w:hAnsi="inherit" w:cs="Times New Roman"/>
          <w:color w:val="000000"/>
          <w:sz w:val="24"/>
          <w:szCs w:val="24"/>
          <w:lang w:eastAsia="en-GB"/>
        </w:rPr>
        <w:t xml:space="preserve"> </w:t>
      </w:r>
      <w:r w:rsidR="00D04673">
        <w:rPr>
          <w:rFonts w:ascii="inherit" w:eastAsia="Times New Roman" w:hAnsi="inherit" w:cs="Times New Roman"/>
          <w:color w:val="000000"/>
          <w:sz w:val="24"/>
          <w:szCs w:val="24"/>
          <w:lang w:eastAsia="en-GB"/>
        </w:rPr>
        <w:t>A t</w:t>
      </w:r>
      <w:r w:rsidRPr="008C4AA6">
        <w:rPr>
          <w:rFonts w:ascii="inherit" w:eastAsia="Times New Roman" w:hAnsi="inherit" w:cs="Times New Roman"/>
          <w:color w:val="000000"/>
          <w:sz w:val="24"/>
          <w:szCs w:val="24"/>
          <w:lang w:eastAsia="en-GB"/>
        </w:rPr>
        <w:t xml:space="preserve">ype </w:t>
      </w:r>
      <w:r w:rsidR="002C6E3C" w:rsidRPr="008C4AA6">
        <w:rPr>
          <w:rFonts w:ascii="inherit" w:eastAsia="Times New Roman" w:hAnsi="inherit" w:cs="Times New Roman"/>
          <w:color w:val="000000"/>
          <w:sz w:val="24"/>
          <w:szCs w:val="24"/>
          <w:lang w:eastAsia="en-GB"/>
        </w:rPr>
        <w:t>EV</w:t>
      </w:r>
      <w:r w:rsidRPr="008C4AA6">
        <w:rPr>
          <w:rFonts w:ascii="inherit" w:eastAsia="Times New Roman" w:hAnsi="inherit" w:cs="Times New Roman"/>
          <w:color w:val="000000"/>
          <w:sz w:val="24"/>
          <w:szCs w:val="24"/>
          <w:lang w:eastAsia="en-GB"/>
        </w:rPr>
        <w:t xml:space="preserve">1 and </w:t>
      </w:r>
      <w:r w:rsidR="002C6E3C" w:rsidRPr="008C4AA6">
        <w:rPr>
          <w:rFonts w:ascii="inherit" w:eastAsia="Times New Roman" w:hAnsi="inherit" w:cs="Times New Roman"/>
          <w:color w:val="000000"/>
          <w:sz w:val="24"/>
          <w:szCs w:val="24"/>
          <w:lang w:eastAsia="en-GB"/>
        </w:rPr>
        <w:t>EV</w:t>
      </w:r>
      <w:r w:rsidRPr="008C4AA6">
        <w:rPr>
          <w:rFonts w:ascii="inherit" w:eastAsia="Times New Roman" w:hAnsi="inherit" w:cs="Times New Roman"/>
          <w:color w:val="000000"/>
          <w:sz w:val="24"/>
          <w:szCs w:val="24"/>
          <w:lang w:eastAsia="en-GB"/>
        </w:rPr>
        <w:t xml:space="preserve">2 </w:t>
      </w:r>
      <w:r w:rsidR="00833EA1" w:rsidRPr="008C4AA6">
        <w:rPr>
          <w:rFonts w:ascii="inherit" w:eastAsia="Times New Roman" w:hAnsi="inherit" w:cs="Times New Roman"/>
          <w:color w:val="000000"/>
          <w:sz w:val="24"/>
          <w:szCs w:val="24"/>
          <w:lang w:eastAsia="en-GB"/>
        </w:rPr>
        <w:t>V2G</w:t>
      </w:r>
      <w:r w:rsidRPr="008C4AA6">
        <w:rPr>
          <w:rFonts w:ascii="inherit" w:eastAsia="Times New Roman" w:hAnsi="inherit" w:cs="Times New Roman"/>
          <w:color w:val="000000"/>
          <w:sz w:val="24"/>
          <w:szCs w:val="24"/>
          <w:lang w:eastAsia="en-GB"/>
        </w:rPr>
        <w:t xml:space="preserve"> electric vehicle and </w:t>
      </w:r>
      <w:r w:rsidR="003619CB">
        <w:rPr>
          <w:rFonts w:ascii="inherit" w:eastAsia="Times New Roman" w:hAnsi="inherit" w:cs="Times New Roman"/>
          <w:color w:val="000000"/>
          <w:sz w:val="24"/>
          <w:szCs w:val="24"/>
          <w:lang w:eastAsia="en-GB"/>
        </w:rPr>
        <w:t xml:space="preserve">associated </w:t>
      </w:r>
      <w:r w:rsidR="00B42FAF" w:rsidRPr="008C4AA6">
        <w:rPr>
          <w:rFonts w:ascii="inherit" w:eastAsia="Times New Roman" w:hAnsi="inherit" w:cs="Times New Roman"/>
          <w:color w:val="000000"/>
          <w:sz w:val="24"/>
          <w:szCs w:val="24"/>
          <w:lang w:eastAsia="en-GB"/>
        </w:rPr>
        <w:t>V2G</w:t>
      </w:r>
      <w:r w:rsidRPr="008C4AA6">
        <w:rPr>
          <w:rFonts w:ascii="inherit" w:eastAsia="Times New Roman" w:hAnsi="inherit" w:cs="Times New Roman"/>
          <w:color w:val="000000"/>
          <w:sz w:val="24"/>
          <w:szCs w:val="24"/>
          <w:lang w:eastAsia="en-GB"/>
        </w:rPr>
        <w:t xml:space="preserve"> electric vehicle </w:t>
      </w:r>
      <w:r w:rsidR="00DD759B">
        <w:rPr>
          <w:rFonts w:ascii="inherit" w:eastAsia="Times New Roman" w:hAnsi="inherit" w:cs="Times New Roman"/>
          <w:color w:val="000000"/>
          <w:sz w:val="24"/>
          <w:szCs w:val="24"/>
          <w:lang w:eastAsia="en-GB"/>
        </w:rPr>
        <w:t>supply equipment</w:t>
      </w:r>
      <w:r w:rsidRPr="008C4AA6">
        <w:rPr>
          <w:rFonts w:ascii="inherit" w:eastAsia="Times New Roman" w:hAnsi="inherit" w:cs="Times New Roman"/>
          <w:color w:val="000000"/>
          <w:sz w:val="24"/>
          <w:szCs w:val="24"/>
          <w:lang w:eastAsia="en-GB"/>
        </w:rPr>
        <w:t xml:space="preserve"> shall be capable of staying connected to the network and operate at rates-of-change-of-frequency up to the following values:</w:t>
      </w:r>
    </w:p>
    <w:p w14:paraId="2BE9ADE0" w14:textId="7F80D938" w:rsidR="00C45CF9" w:rsidRPr="008C4AA6" w:rsidRDefault="00C45CF9" w:rsidP="008C4AA6">
      <w:pPr>
        <w:ind w:left="720"/>
        <w:jc w:val="both"/>
        <w:rPr>
          <w:rFonts w:ascii="inherit" w:eastAsia="Times New Roman" w:hAnsi="inherit" w:cs="Times New Roman"/>
          <w:color w:val="000000"/>
          <w:sz w:val="24"/>
          <w:szCs w:val="24"/>
          <w:lang w:eastAsia="en-GB"/>
        </w:rPr>
      </w:pPr>
      <w:r w:rsidRPr="000A4C30">
        <w:t>•</w:t>
      </w:r>
      <w:r w:rsidR="008C4AA6" w:rsidRPr="000A4C30">
        <w:t xml:space="preserve"> </w:t>
      </w:r>
      <w:r w:rsidRPr="000A4C30">
        <w:rPr>
          <w:rFonts w:ascii="inherit" w:eastAsia="Times New Roman" w:hAnsi="inherit" w:cs="Times New Roman"/>
          <w:color w:val="000000"/>
          <w:sz w:val="24"/>
          <w:szCs w:val="24"/>
          <w:lang w:eastAsia="en-GB"/>
        </w:rPr>
        <w:t>±4,0</w:t>
      </w:r>
      <w:r w:rsidRPr="008C4AA6">
        <w:rPr>
          <w:rFonts w:ascii="inherit" w:eastAsia="Times New Roman" w:hAnsi="inherit" w:cs="Times New Roman"/>
          <w:color w:val="000000"/>
          <w:sz w:val="24"/>
          <w:szCs w:val="24"/>
          <w:lang w:eastAsia="en-GB"/>
        </w:rPr>
        <w:t xml:space="preserve"> Hz/s over a period of 0,25 s</w:t>
      </w:r>
    </w:p>
    <w:p w14:paraId="3EC030E2" w14:textId="41104DC3" w:rsidR="00C45CF9" w:rsidRPr="008C4AA6" w:rsidRDefault="00C45CF9" w:rsidP="008C4AA6">
      <w:pPr>
        <w:ind w:left="720"/>
        <w:jc w:val="both"/>
        <w:rPr>
          <w:rFonts w:ascii="inherit" w:eastAsia="Times New Roman" w:hAnsi="inherit" w:cs="Times New Roman"/>
          <w:color w:val="000000"/>
          <w:sz w:val="24"/>
          <w:szCs w:val="24"/>
          <w:lang w:eastAsia="en-GB"/>
        </w:rPr>
      </w:pPr>
      <w:r w:rsidRPr="008C4AA6">
        <w:rPr>
          <w:rFonts w:ascii="inherit" w:eastAsia="Times New Roman" w:hAnsi="inherit" w:cs="Times New Roman"/>
          <w:color w:val="000000"/>
          <w:sz w:val="24"/>
          <w:szCs w:val="24"/>
          <w:lang w:eastAsia="en-GB"/>
        </w:rPr>
        <w:t>•</w:t>
      </w:r>
      <w:r w:rsidR="008C4AA6">
        <w:rPr>
          <w:rFonts w:ascii="inherit" w:eastAsia="Times New Roman" w:hAnsi="inherit" w:cs="Times New Roman"/>
          <w:color w:val="000000"/>
          <w:sz w:val="24"/>
          <w:szCs w:val="24"/>
          <w:lang w:eastAsia="en-GB"/>
        </w:rPr>
        <w:t xml:space="preserve"> </w:t>
      </w:r>
      <w:r w:rsidRPr="008C4AA6">
        <w:rPr>
          <w:rFonts w:ascii="inherit" w:eastAsia="Times New Roman" w:hAnsi="inherit" w:cs="Times New Roman"/>
          <w:color w:val="000000"/>
          <w:sz w:val="24"/>
          <w:szCs w:val="24"/>
          <w:lang w:eastAsia="en-GB"/>
        </w:rPr>
        <w:t>±2,0 Hz/s over a period of 0,5 s</w:t>
      </w:r>
    </w:p>
    <w:p w14:paraId="6E202504" w14:textId="4B4AB22A" w:rsidR="00C45CF9" w:rsidRPr="008C4AA6" w:rsidRDefault="00C45CF9" w:rsidP="008C4AA6">
      <w:pPr>
        <w:ind w:left="720"/>
        <w:jc w:val="both"/>
        <w:rPr>
          <w:rFonts w:ascii="inherit" w:eastAsia="Times New Roman" w:hAnsi="inherit" w:cs="Times New Roman"/>
          <w:color w:val="000000"/>
          <w:sz w:val="24"/>
          <w:szCs w:val="24"/>
          <w:lang w:eastAsia="en-GB"/>
        </w:rPr>
      </w:pPr>
      <w:r w:rsidRPr="008C4AA6">
        <w:rPr>
          <w:rFonts w:ascii="inherit" w:eastAsia="Times New Roman" w:hAnsi="inherit" w:cs="Times New Roman"/>
          <w:color w:val="000000"/>
          <w:sz w:val="24"/>
          <w:szCs w:val="24"/>
          <w:lang w:eastAsia="en-GB"/>
        </w:rPr>
        <w:t>•</w:t>
      </w:r>
      <w:r w:rsidR="008C4AA6">
        <w:rPr>
          <w:rFonts w:ascii="inherit" w:eastAsia="Times New Roman" w:hAnsi="inherit" w:cs="Times New Roman"/>
          <w:color w:val="000000"/>
          <w:sz w:val="24"/>
          <w:szCs w:val="24"/>
          <w:lang w:eastAsia="en-GB"/>
        </w:rPr>
        <w:t xml:space="preserve"> </w:t>
      </w:r>
      <w:r w:rsidRPr="008C4AA6">
        <w:rPr>
          <w:rFonts w:ascii="inherit" w:eastAsia="Times New Roman" w:hAnsi="inherit" w:cs="Times New Roman"/>
          <w:color w:val="000000"/>
          <w:sz w:val="24"/>
          <w:szCs w:val="24"/>
          <w:lang w:eastAsia="en-GB"/>
        </w:rPr>
        <w:t>±1,5 Hz/s over a period of 1 s</w:t>
      </w:r>
    </w:p>
    <w:p w14:paraId="6238FF44" w14:textId="5B2251C7" w:rsidR="00C45CF9" w:rsidRPr="008C4AA6" w:rsidRDefault="00C45CF9" w:rsidP="008C4AA6">
      <w:pPr>
        <w:ind w:left="720"/>
        <w:jc w:val="both"/>
        <w:rPr>
          <w:rFonts w:ascii="inherit" w:eastAsia="Times New Roman" w:hAnsi="inherit" w:cs="Times New Roman"/>
          <w:color w:val="000000"/>
          <w:sz w:val="24"/>
          <w:szCs w:val="24"/>
          <w:lang w:eastAsia="en-GB"/>
        </w:rPr>
      </w:pPr>
      <w:r w:rsidRPr="008C4AA6">
        <w:rPr>
          <w:rFonts w:ascii="inherit" w:eastAsia="Times New Roman" w:hAnsi="inherit" w:cs="Times New Roman"/>
          <w:color w:val="000000"/>
          <w:sz w:val="24"/>
          <w:szCs w:val="24"/>
          <w:lang w:eastAsia="en-GB"/>
        </w:rPr>
        <w:t>•</w:t>
      </w:r>
      <w:r w:rsidR="008C4AA6">
        <w:rPr>
          <w:rFonts w:ascii="inherit" w:eastAsia="Times New Roman" w:hAnsi="inherit" w:cs="Times New Roman"/>
          <w:color w:val="000000"/>
          <w:sz w:val="24"/>
          <w:szCs w:val="24"/>
          <w:lang w:eastAsia="en-GB"/>
        </w:rPr>
        <w:t xml:space="preserve"> </w:t>
      </w:r>
      <w:r w:rsidRPr="008C4AA6">
        <w:rPr>
          <w:rFonts w:ascii="inherit" w:eastAsia="Times New Roman" w:hAnsi="inherit" w:cs="Times New Roman"/>
          <w:color w:val="000000"/>
          <w:sz w:val="24"/>
          <w:szCs w:val="24"/>
          <w:lang w:eastAsia="en-GB"/>
        </w:rPr>
        <w:t>±1,25 Hz/s over a period of 2 s</w:t>
      </w:r>
    </w:p>
    <w:p w14:paraId="3FA5B470" w14:textId="55F6F68A" w:rsidR="00C45CF9" w:rsidRPr="00827173" w:rsidRDefault="00C45CF9" w:rsidP="008C4AA6">
      <w:pPr>
        <w:ind w:left="720"/>
        <w:jc w:val="both"/>
        <w:rPr>
          <w:rFonts w:ascii="inherit" w:eastAsia="Times New Roman" w:hAnsi="inherit" w:cs="Times New Roman"/>
          <w:color w:val="000000"/>
          <w:sz w:val="24"/>
          <w:szCs w:val="24"/>
          <w:lang w:eastAsia="en-GB"/>
        </w:rPr>
      </w:pPr>
      <w:r w:rsidRPr="00827173">
        <w:rPr>
          <w:rFonts w:ascii="inherit" w:eastAsia="Times New Roman" w:hAnsi="inherit" w:cs="Times New Roman"/>
          <w:color w:val="000000"/>
          <w:sz w:val="24"/>
          <w:szCs w:val="24"/>
          <w:lang w:eastAsia="en-GB"/>
        </w:rPr>
        <w:t>(ii)</w:t>
      </w:r>
      <w:r w:rsidR="008C4AA6">
        <w:rPr>
          <w:rFonts w:ascii="inherit" w:eastAsia="Times New Roman" w:hAnsi="inherit" w:cs="Times New Roman"/>
          <w:color w:val="000000"/>
          <w:sz w:val="24"/>
          <w:szCs w:val="24"/>
          <w:lang w:eastAsia="en-GB"/>
        </w:rPr>
        <w:t xml:space="preserve"> </w:t>
      </w:r>
      <w:r w:rsidRPr="00827173">
        <w:rPr>
          <w:rFonts w:ascii="inherit" w:eastAsia="Times New Roman" w:hAnsi="inherit" w:cs="Times New Roman"/>
          <w:color w:val="000000"/>
          <w:sz w:val="24"/>
          <w:szCs w:val="24"/>
          <w:lang w:eastAsia="en-GB"/>
        </w:rPr>
        <w:t xml:space="preserve">Without prejudice to </w:t>
      </w:r>
      <w:r w:rsidR="00D50AA5" w:rsidRPr="00035366">
        <w:rPr>
          <w:rFonts w:ascii="inherit" w:eastAsia="Times New Roman" w:hAnsi="inherit" w:cs="Times New Roman"/>
          <w:color w:val="000000"/>
          <w:sz w:val="24"/>
          <w:szCs w:val="24"/>
          <w:lang w:eastAsia="en-GB"/>
        </w:rPr>
        <w:t>paragraph</w:t>
      </w:r>
      <w:r w:rsidRPr="00827173">
        <w:rPr>
          <w:rFonts w:ascii="inherit" w:eastAsia="Times New Roman" w:hAnsi="inherit" w:cs="Times New Roman"/>
          <w:color w:val="000000"/>
          <w:sz w:val="24"/>
          <w:szCs w:val="24"/>
          <w:lang w:eastAsia="en-GB"/>
        </w:rPr>
        <w:t xml:space="preserve"> </w:t>
      </w:r>
      <w:r w:rsidR="00696350">
        <w:rPr>
          <w:rFonts w:ascii="inherit" w:eastAsia="Times New Roman" w:hAnsi="inherit" w:cs="Times New Roman"/>
          <w:color w:val="000000"/>
          <w:sz w:val="24"/>
          <w:szCs w:val="24"/>
          <w:lang w:eastAsia="en-GB"/>
        </w:rPr>
        <w:t>(1)(a)</w:t>
      </w:r>
      <w:r w:rsidRPr="00827173">
        <w:rPr>
          <w:rFonts w:ascii="inherit" w:eastAsia="Times New Roman" w:hAnsi="inherit" w:cs="Times New Roman"/>
          <w:color w:val="000000"/>
          <w:sz w:val="24"/>
          <w:szCs w:val="24"/>
          <w:lang w:eastAsia="en-GB"/>
        </w:rPr>
        <w:t xml:space="preserve">, </w:t>
      </w:r>
      <w:r w:rsidR="00543FFA">
        <w:rPr>
          <w:rFonts w:ascii="inherit" w:eastAsia="Times New Roman" w:hAnsi="inherit" w:cs="Times New Roman"/>
          <w:color w:val="000000"/>
          <w:sz w:val="24"/>
          <w:szCs w:val="24"/>
          <w:lang w:eastAsia="en-GB"/>
        </w:rPr>
        <w:t>t</w:t>
      </w:r>
      <w:r w:rsidRPr="00827173">
        <w:rPr>
          <w:rFonts w:ascii="inherit" w:eastAsia="Times New Roman" w:hAnsi="inherit" w:cs="Times New Roman"/>
          <w:color w:val="000000"/>
          <w:sz w:val="24"/>
          <w:szCs w:val="24"/>
          <w:lang w:eastAsia="en-GB"/>
        </w:rPr>
        <w:t xml:space="preserve">ype </w:t>
      </w:r>
      <w:r w:rsidR="002C6E3C" w:rsidRPr="00827173">
        <w:rPr>
          <w:rFonts w:ascii="inherit" w:eastAsia="Times New Roman" w:hAnsi="inherit" w:cs="Times New Roman"/>
          <w:color w:val="000000"/>
          <w:sz w:val="24"/>
          <w:szCs w:val="24"/>
          <w:lang w:eastAsia="en-GB"/>
        </w:rPr>
        <w:t>EV</w:t>
      </w:r>
      <w:r w:rsidRPr="00827173">
        <w:rPr>
          <w:rFonts w:ascii="inherit" w:eastAsia="Times New Roman" w:hAnsi="inherit" w:cs="Times New Roman"/>
          <w:color w:val="000000"/>
          <w:sz w:val="24"/>
          <w:szCs w:val="24"/>
          <w:lang w:eastAsia="en-GB"/>
        </w:rPr>
        <w:t xml:space="preserve">1 and </w:t>
      </w:r>
      <w:r w:rsidR="002C6E3C" w:rsidRPr="00827173">
        <w:rPr>
          <w:rFonts w:ascii="inherit" w:eastAsia="Times New Roman" w:hAnsi="inherit" w:cs="Times New Roman"/>
          <w:color w:val="000000"/>
          <w:sz w:val="24"/>
          <w:szCs w:val="24"/>
          <w:lang w:eastAsia="en-GB"/>
        </w:rPr>
        <w:t>EV</w:t>
      </w:r>
      <w:r w:rsidRPr="00827173">
        <w:rPr>
          <w:rFonts w:ascii="inherit" w:eastAsia="Times New Roman" w:hAnsi="inherit" w:cs="Times New Roman"/>
          <w:color w:val="000000"/>
          <w:sz w:val="24"/>
          <w:szCs w:val="24"/>
          <w:lang w:eastAsia="en-GB"/>
        </w:rPr>
        <w:t xml:space="preserve">2 </w:t>
      </w:r>
      <w:r w:rsidR="00833EA1" w:rsidRPr="00827173">
        <w:rPr>
          <w:rFonts w:ascii="inherit" w:eastAsia="Times New Roman" w:hAnsi="inherit" w:cs="Times New Roman"/>
          <w:color w:val="000000"/>
          <w:sz w:val="24"/>
          <w:szCs w:val="24"/>
          <w:lang w:eastAsia="en-GB"/>
        </w:rPr>
        <w:t>V2G</w:t>
      </w:r>
      <w:r w:rsidRPr="00827173">
        <w:rPr>
          <w:rFonts w:ascii="inherit" w:eastAsia="Times New Roman" w:hAnsi="inherit" w:cs="Times New Roman"/>
          <w:color w:val="000000"/>
          <w:sz w:val="24"/>
          <w:szCs w:val="24"/>
          <w:lang w:eastAsia="en-GB"/>
        </w:rPr>
        <w:t xml:space="preserve"> electric vehicle and </w:t>
      </w:r>
      <w:r w:rsidR="00853B9F">
        <w:rPr>
          <w:rFonts w:ascii="inherit" w:eastAsia="Times New Roman" w:hAnsi="inherit" w:cs="Times New Roman"/>
          <w:color w:val="000000"/>
          <w:sz w:val="24"/>
          <w:szCs w:val="24"/>
          <w:lang w:eastAsia="en-GB"/>
        </w:rPr>
        <w:t xml:space="preserve">associated </w:t>
      </w:r>
      <w:r w:rsidR="00B42FAF" w:rsidRPr="00827173">
        <w:rPr>
          <w:rFonts w:ascii="inherit" w:eastAsia="Times New Roman" w:hAnsi="inherit" w:cs="Times New Roman"/>
          <w:color w:val="000000"/>
          <w:sz w:val="24"/>
          <w:szCs w:val="24"/>
          <w:lang w:eastAsia="en-GB"/>
        </w:rPr>
        <w:t>V2G</w:t>
      </w:r>
      <w:r w:rsidRPr="00827173">
        <w:rPr>
          <w:rFonts w:ascii="inherit" w:eastAsia="Times New Roman" w:hAnsi="inherit" w:cs="Times New Roman"/>
          <w:color w:val="000000"/>
          <w:sz w:val="24"/>
          <w:szCs w:val="24"/>
          <w:lang w:eastAsia="en-GB"/>
        </w:rPr>
        <w:t xml:space="preserve"> electric vehicle </w:t>
      </w:r>
      <w:r w:rsidR="00822A09">
        <w:rPr>
          <w:rFonts w:ascii="inherit" w:eastAsia="Times New Roman" w:hAnsi="inherit" w:cs="Times New Roman"/>
          <w:color w:val="000000"/>
          <w:sz w:val="24"/>
          <w:szCs w:val="24"/>
          <w:lang w:eastAsia="en-GB"/>
        </w:rPr>
        <w:t>supply equipment</w:t>
      </w:r>
      <w:r w:rsidRPr="00827173">
        <w:rPr>
          <w:rFonts w:ascii="inherit" w:eastAsia="Times New Roman" w:hAnsi="inherit" w:cs="Times New Roman"/>
          <w:color w:val="000000"/>
          <w:sz w:val="24"/>
          <w:szCs w:val="24"/>
          <w:lang w:eastAsia="en-GB"/>
        </w:rPr>
        <w:t xml:space="preserve"> shall be capable of staying connected to the network and operate at the sequence of rates-of-change-of-frequencies which are defined considering the overfrequency against time profiles </w:t>
      </w:r>
      <w:r w:rsidRPr="000A4C30">
        <w:rPr>
          <w:rFonts w:ascii="inherit" w:eastAsia="Times New Roman" w:hAnsi="inherit" w:cs="Times New Roman"/>
          <w:color w:val="000000"/>
          <w:sz w:val="24"/>
          <w:szCs w:val="24"/>
          <w:lang w:eastAsia="en-GB"/>
        </w:rPr>
        <w:t>given in figure XX.a and the underfrequency against time profiles given in figure XX.b</w:t>
      </w:r>
      <w:r w:rsidR="002B5359" w:rsidRPr="000A4C30">
        <w:rPr>
          <w:rFonts w:ascii="inherit" w:eastAsia="Times New Roman" w:hAnsi="inherit" w:cs="Times New Roman"/>
          <w:color w:val="000000"/>
          <w:sz w:val="24"/>
          <w:szCs w:val="24"/>
          <w:lang w:eastAsia="en-GB"/>
        </w:rPr>
        <w:t>;</w:t>
      </w:r>
    </w:p>
    <w:p w14:paraId="5307F345" w14:textId="5A3DF8EC" w:rsidR="00C45CF9" w:rsidRPr="00827173" w:rsidRDefault="00C45CF9" w:rsidP="008C4AA6">
      <w:pPr>
        <w:ind w:left="720"/>
        <w:jc w:val="both"/>
        <w:rPr>
          <w:rFonts w:ascii="inherit" w:eastAsia="Times New Roman" w:hAnsi="inherit" w:cs="Times New Roman"/>
          <w:color w:val="000000"/>
          <w:sz w:val="24"/>
          <w:szCs w:val="24"/>
          <w:lang w:eastAsia="en-GB"/>
        </w:rPr>
      </w:pPr>
      <w:r w:rsidRPr="00827173">
        <w:rPr>
          <w:rFonts w:ascii="inherit" w:eastAsia="Times New Roman" w:hAnsi="inherit" w:cs="Times New Roman"/>
          <w:color w:val="000000"/>
          <w:sz w:val="24"/>
          <w:szCs w:val="24"/>
          <w:lang w:eastAsia="en-GB"/>
        </w:rPr>
        <w:t>(iii)</w:t>
      </w:r>
      <w:r w:rsidR="008C4AA6">
        <w:rPr>
          <w:rFonts w:ascii="inherit" w:eastAsia="Times New Roman" w:hAnsi="inherit" w:cs="Times New Roman"/>
          <w:color w:val="000000"/>
          <w:sz w:val="24"/>
          <w:szCs w:val="24"/>
          <w:lang w:eastAsia="en-GB"/>
        </w:rPr>
        <w:t xml:space="preserve"> </w:t>
      </w:r>
      <w:r w:rsidRPr="00827173">
        <w:rPr>
          <w:rFonts w:ascii="inherit" w:eastAsia="Times New Roman" w:hAnsi="inherit" w:cs="Times New Roman"/>
          <w:color w:val="000000"/>
          <w:sz w:val="24"/>
          <w:szCs w:val="24"/>
          <w:lang w:eastAsia="en-GB"/>
        </w:rPr>
        <w:t>If the rate-of-change-of-frequency is used for loss of mains protection, the rate-of-change-of-frequency threshold shall be set at higher values than the ones defined in point</w:t>
      </w:r>
      <w:r w:rsidR="00CD099D">
        <w:rPr>
          <w:rFonts w:ascii="inherit" w:eastAsia="Times New Roman" w:hAnsi="inherit" w:cs="Times New Roman"/>
          <w:color w:val="000000"/>
          <w:sz w:val="24"/>
          <w:szCs w:val="24"/>
          <w:lang w:eastAsia="en-GB"/>
        </w:rPr>
        <w:t>;</w:t>
      </w:r>
      <w:r w:rsidRPr="00827173">
        <w:rPr>
          <w:rFonts w:ascii="inherit" w:eastAsia="Times New Roman" w:hAnsi="inherit" w:cs="Times New Roman"/>
          <w:color w:val="000000"/>
          <w:sz w:val="24"/>
          <w:szCs w:val="24"/>
          <w:lang w:eastAsia="en-GB"/>
        </w:rPr>
        <w:t xml:space="preserve">  </w:t>
      </w:r>
    </w:p>
    <w:p w14:paraId="730C7BF3" w14:textId="1D156DD8" w:rsidR="00C45CF9" w:rsidRPr="00827173" w:rsidRDefault="00C45CF9" w:rsidP="00FC62DB">
      <w:pPr>
        <w:jc w:val="both"/>
        <w:rPr>
          <w:rFonts w:ascii="inherit" w:eastAsia="Times New Roman" w:hAnsi="inherit" w:cs="Times New Roman"/>
          <w:color w:val="000000"/>
          <w:sz w:val="24"/>
          <w:szCs w:val="24"/>
          <w:lang w:eastAsia="en-GB"/>
        </w:rPr>
      </w:pPr>
      <w:r w:rsidRPr="00827173">
        <w:rPr>
          <w:rFonts w:ascii="inherit" w:eastAsia="Times New Roman" w:hAnsi="inherit" w:cs="Times New Roman"/>
          <w:color w:val="000000"/>
          <w:sz w:val="24"/>
          <w:szCs w:val="24"/>
          <w:lang w:eastAsia="en-GB"/>
        </w:rPr>
        <w:t>(c)</w:t>
      </w:r>
      <w:r w:rsidR="008C4AA6">
        <w:rPr>
          <w:rFonts w:ascii="inherit" w:eastAsia="Times New Roman" w:hAnsi="inherit" w:cs="Times New Roman"/>
          <w:color w:val="000000"/>
          <w:sz w:val="24"/>
          <w:szCs w:val="24"/>
          <w:lang w:eastAsia="en-GB"/>
        </w:rPr>
        <w:t xml:space="preserve"> </w:t>
      </w:r>
      <w:r w:rsidRPr="00827173">
        <w:rPr>
          <w:rFonts w:ascii="inherit" w:eastAsia="Times New Roman" w:hAnsi="inherit" w:cs="Times New Roman"/>
          <w:color w:val="000000"/>
          <w:sz w:val="24"/>
          <w:szCs w:val="24"/>
          <w:lang w:eastAsia="en-GB"/>
        </w:rPr>
        <w:t xml:space="preserve">The protection schemes shall not jeopardise frequency-ride-through performance specified in </w:t>
      </w:r>
      <w:r w:rsidR="005C015A">
        <w:rPr>
          <w:rFonts w:ascii="inherit" w:eastAsia="Times New Roman" w:hAnsi="inherit" w:cs="Times New Roman"/>
          <w:color w:val="000000"/>
          <w:sz w:val="24"/>
          <w:szCs w:val="24"/>
          <w:lang w:eastAsia="en-GB"/>
        </w:rPr>
        <w:t xml:space="preserve">paragraph </w:t>
      </w:r>
      <w:r w:rsidRPr="00827173">
        <w:rPr>
          <w:rFonts w:ascii="inherit" w:eastAsia="Times New Roman" w:hAnsi="inherit" w:cs="Times New Roman"/>
          <w:color w:val="000000"/>
          <w:sz w:val="24"/>
          <w:szCs w:val="24"/>
          <w:lang w:eastAsia="en-GB"/>
        </w:rPr>
        <w:t>(b)</w:t>
      </w:r>
      <w:r w:rsidR="002B5359" w:rsidRPr="00827173">
        <w:rPr>
          <w:rFonts w:ascii="inherit" w:eastAsia="Times New Roman" w:hAnsi="inherit" w:cs="Times New Roman"/>
          <w:color w:val="000000"/>
          <w:sz w:val="24"/>
          <w:szCs w:val="24"/>
          <w:lang w:eastAsia="en-GB"/>
        </w:rPr>
        <w:t>.</w:t>
      </w:r>
    </w:p>
    <w:p w14:paraId="40FC09F8" w14:textId="77777777" w:rsidR="00C45CF9" w:rsidRPr="003B7AE9" w:rsidRDefault="00C45CF9" w:rsidP="00C45CF9">
      <w:pPr>
        <w:spacing w:before="120" w:after="120" w:line="240" w:lineRule="auto"/>
        <w:jc w:val="center"/>
        <w:rPr>
          <w:rFonts w:ascii="inherit" w:eastAsia="Times New Roman" w:hAnsi="inherit" w:cs="Times New Roman"/>
          <w:sz w:val="24"/>
          <w:szCs w:val="24"/>
          <w:lang w:eastAsia="en-GB"/>
        </w:rPr>
      </w:pPr>
      <w:r w:rsidRPr="000A4C30">
        <w:rPr>
          <w:rFonts w:ascii="inherit" w:eastAsia="Times New Roman" w:hAnsi="inherit" w:cs="Times New Roman"/>
          <w:i/>
          <w:sz w:val="24"/>
          <w:szCs w:val="24"/>
          <w:lang w:eastAsia="en-GB"/>
        </w:rPr>
        <w:t>Table XY</w:t>
      </w:r>
    </w:p>
    <w:p w14:paraId="20175021" w14:textId="504ACC76" w:rsidR="00C45CF9" w:rsidRPr="00F75EC6" w:rsidRDefault="00C45CF9" w:rsidP="00C45CF9">
      <w:pPr>
        <w:spacing w:before="120" w:after="120" w:line="240" w:lineRule="auto"/>
        <w:jc w:val="center"/>
        <w:rPr>
          <w:rFonts w:ascii="inherit" w:eastAsia="Times New Roman" w:hAnsi="inherit" w:cs="Times New Roman"/>
          <w:sz w:val="24"/>
          <w:szCs w:val="24"/>
          <w:lang w:eastAsia="en-GB"/>
        </w:rPr>
      </w:pPr>
      <w:r w:rsidRPr="00F75EC6">
        <w:rPr>
          <w:rFonts w:ascii="inherit" w:eastAsia="Times New Roman" w:hAnsi="inherit" w:cs="Times New Roman"/>
          <w:b/>
          <w:bCs/>
          <w:sz w:val="24"/>
          <w:szCs w:val="24"/>
          <w:lang w:eastAsia="en-GB"/>
        </w:rPr>
        <w:t xml:space="preserve">Minimum time periods for which a </w:t>
      </w:r>
      <w:r>
        <w:rPr>
          <w:rFonts w:ascii="inherit" w:eastAsia="Times New Roman" w:hAnsi="inherit" w:cs="Times New Roman"/>
          <w:b/>
          <w:bCs/>
          <w:sz w:val="24"/>
          <w:szCs w:val="24"/>
          <w:lang w:eastAsia="en-GB"/>
        </w:rPr>
        <w:t>t</w:t>
      </w:r>
      <w:r w:rsidRPr="00170655">
        <w:rPr>
          <w:rFonts w:ascii="inherit" w:eastAsia="Times New Roman" w:hAnsi="inherit" w:cs="Times New Roman"/>
          <w:b/>
          <w:bCs/>
          <w:sz w:val="24"/>
          <w:szCs w:val="24"/>
          <w:lang w:eastAsia="en-GB"/>
        </w:rPr>
        <w:t xml:space="preserve">ype </w:t>
      </w:r>
      <w:r w:rsidR="002C6E3C">
        <w:rPr>
          <w:rFonts w:ascii="inherit" w:eastAsia="Times New Roman" w:hAnsi="inherit" w:cs="Times New Roman"/>
          <w:b/>
          <w:bCs/>
          <w:sz w:val="24"/>
          <w:szCs w:val="24"/>
          <w:lang w:eastAsia="en-GB"/>
        </w:rPr>
        <w:t>EV</w:t>
      </w:r>
      <w:r w:rsidRPr="00170655">
        <w:rPr>
          <w:rFonts w:ascii="inherit" w:eastAsia="Times New Roman" w:hAnsi="inherit" w:cs="Times New Roman"/>
          <w:b/>
          <w:bCs/>
          <w:sz w:val="24"/>
          <w:szCs w:val="24"/>
          <w:lang w:eastAsia="en-GB"/>
        </w:rPr>
        <w:t xml:space="preserve">1 and </w:t>
      </w:r>
      <w:r w:rsidR="002C6E3C">
        <w:rPr>
          <w:rFonts w:ascii="inherit" w:eastAsia="Times New Roman" w:hAnsi="inherit" w:cs="Times New Roman"/>
          <w:b/>
          <w:bCs/>
          <w:sz w:val="24"/>
          <w:szCs w:val="24"/>
          <w:lang w:eastAsia="en-GB"/>
        </w:rPr>
        <w:t>EV</w:t>
      </w:r>
      <w:r w:rsidRPr="00170655">
        <w:rPr>
          <w:rFonts w:ascii="inherit" w:eastAsia="Times New Roman" w:hAnsi="inherit" w:cs="Times New Roman"/>
          <w:b/>
          <w:bCs/>
          <w:sz w:val="24"/>
          <w:szCs w:val="24"/>
          <w:lang w:eastAsia="en-GB"/>
        </w:rPr>
        <w:t xml:space="preserve">2 </w:t>
      </w:r>
      <w:r w:rsidR="00833EA1">
        <w:rPr>
          <w:rFonts w:ascii="inherit" w:eastAsia="Times New Roman" w:hAnsi="inherit" w:cs="Times New Roman"/>
          <w:b/>
          <w:bCs/>
          <w:sz w:val="24"/>
          <w:szCs w:val="24"/>
          <w:lang w:eastAsia="en-GB"/>
        </w:rPr>
        <w:t xml:space="preserve">V2G </w:t>
      </w:r>
      <w:r w:rsidRPr="00170655">
        <w:rPr>
          <w:rFonts w:ascii="inherit" w:eastAsia="Times New Roman" w:hAnsi="inherit" w:cs="Times New Roman"/>
          <w:b/>
          <w:bCs/>
          <w:sz w:val="24"/>
          <w:szCs w:val="24"/>
          <w:lang w:eastAsia="en-GB"/>
        </w:rPr>
        <w:t xml:space="preserve">electric vehicle and </w:t>
      </w:r>
      <w:r w:rsidR="00954E4A">
        <w:rPr>
          <w:rFonts w:ascii="inherit" w:eastAsia="Times New Roman" w:hAnsi="inherit" w:cs="Times New Roman"/>
          <w:b/>
          <w:bCs/>
          <w:sz w:val="24"/>
          <w:szCs w:val="24"/>
          <w:lang w:eastAsia="en-GB"/>
        </w:rPr>
        <w:t>a</w:t>
      </w:r>
      <w:r w:rsidR="005E21F8">
        <w:rPr>
          <w:rFonts w:ascii="inherit" w:eastAsia="Times New Roman" w:hAnsi="inherit" w:cs="Times New Roman"/>
          <w:b/>
          <w:bCs/>
          <w:sz w:val="24"/>
          <w:szCs w:val="24"/>
          <w:lang w:eastAsia="en-GB"/>
        </w:rPr>
        <w:t>n</w:t>
      </w:r>
      <w:r w:rsidR="00954E4A">
        <w:rPr>
          <w:rFonts w:ascii="inherit" w:eastAsia="Times New Roman" w:hAnsi="inherit" w:cs="Times New Roman"/>
          <w:b/>
          <w:bCs/>
          <w:sz w:val="24"/>
          <w:szCs w:val="24"/>
          <w:lang w:eastAsia="en-GB"/>
        </w:rPr>
        <w:t xml:space="preserve"> </w:t>
      </w:r>
      <w:r w:rsidR="00853B9F">
        <w:rPr>
          <w:rFonts w:ascii="inherit" w:eastAsia="Times New Roman" w:hAnsi="inherit" w:cs="Times New Roman"/>
          <w:b/>
          <w:bCs/>
          <w:sz w:val="24"/>
          <w:szCs w:val="24"/>
          <w:lang w:eastAsia="en-GB"/>
        </w:rPr>
        <w:t xml:space="preserve">associated </w:t>
      </w:r>
      <w:r w:rsidR="00B42FAF">
        <w:rPr>
          <w:rFonts w:ascii="inherit" w:eastAsia="Times New Roman" w:hAnsi="inherit" w:cs="Times New Roman"/>
          <w:b/>
          <w:bCs/>
          <w:sz w:val="24"/>
          <w:szCs w:val="24"/>
          <w:lang w:eastAsia="en-GB"/>
        </w:rPr>
        <w:t>V2G</w:t>
      </w:r>
      <w:r w:rsidRPr="00170655">
        <w:rPr>
          <w:rFonts w:ascii="inherit" w:eastAsia="Times New Roman" w:hAnsi="inherit" w:cs="Times New Roman"/>
          <w:b/>
          <w:bCs/>
          <w:sz w:val="24"/>
          <w:szCs w:val="24"/>
          <w:lang w:eastAsia="en-GB"/>
        </w:rPr>
        <w:t xml:space="preserve"> electric vehicle </w:t>
      </w:r>
      <w:r w:rsidR="00822A09">
        <w:rPr>
          <w:rFonts w:ascii="inherit" w:eastAsia="Times New Roman" w:hAnsi="inherit" w:cs="Times New Roman"/>
          <w:b/>
          <w:bCs/>
          <w:sz w:val="24"/>
          <w:szCs w:val="24"/>
          <w:lang w:eastAsia="en-GB"/>
        </w:rPr>
        <w:t xml:space="preserve">supply </w:t>
      </w:r>
      <w:r w:rsidR="00822A09" w:rsidRPr="00035366">
        <w:rPr>
          <w:rFonts w:ascii="inherit" w:eastAsia="Times New Roman" w:hAnsi="inherit" w:cs="Times New Roman"/>
          <w:b/>
          <w:bCs/>
          <w:sz w:val="24"/>
          <w:szCs w:val="24"/>
          <w:lang w:eastAsia="en-GB"/>
        </w:rPr>
        <w:t>equipment</w:t>
      </w:r>
      <w:r w:rsidRPr="00035366">
        <w:rPr>
          <w:rFonts w:ascii="inherit" w:eastAsia="Times New Roman" w:hAnsi="inherit" w:cs="Times New Roman"/>
          <w:b/>
          <w:bCs/>
          <w:sz w:val="24"/>
          <w:szCs w:val="24"/>
          <w:lang w:eastAsia="en-GB"/>
        </w:rPr>
        <w:t xml:space="preserve"> </w:t>
      </w:r>
      <w:r w:rsidR="00D50AA5" w:rsidRPr="00035366">
        <w:rPr>
          <w:rFonts w:ascii="inherit" w:eastAsia="Times New Roman" w:hAnsi="inherit" w:cs="Times New Roman"/>
          <w:b/>
          <w:bCs/>
          <w:sz w:val="24"/>
          <w:szCs w:val="24"/>
          <w:lang w:eastAsia="en-GB"/>
        </w:rPr>
        <w:t>shall</w:t>
      </w:r>
      <w:r w:rsidRPr="00035366">
        <w:rPr>
          <w:rFonts w:ascii="inherit" w:eastAsia="Times New Roman" w:hAnsi="inherit" w:cs="Times New Roman"/>
          <w:b/>
          <w:bCs/>
          <w:sz w:val="24"/>
          <w:szCs w:val="24"/>
          <w:lang w:eastAsia="en-GB"/>
        </w:rPr>
        <w:t xml:space="preserve"> be capable</w:t>
      </w:r>
      <w:r w:rsidRPr="00F75EC6">
        <w:rPr>
          <w:rFonts w:ascii="inherit" w:eastAsia="Times New Roman" w:hAnsi="inherit" w:cs="Times New Roman"/>
          <w:b/>
          <w:bCs/>
          <w:sz w:val="24"/>
          <w:szCs w:val="24"/>
          <w:lang w:eastAsia="en-GB"/>
        </w:rPr>
        <w:t xml:space="preserve"> of operating on different frequencies, deviating from a nominal value, without disconnecting from the network</w:t>
      </w:r>
    </w:p>
    <w:tbl>
      <w:tblPr>
        <w:tblW w:w="3531" w:type="pct"/>
        <w:tblInd w:w="1552"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143"/>
        <w:gridCol w:w="4220"/>
      </w:tblGrid>
      <w:tr w:rsidR="00C45CF9" w:rsidRPr="003B7AE9" w14:paraId="353773BC" w14:textId="77777777" w:rsidTr="00693C04">
        <w:tc>
          <w:tcPr>
            <w:tcW w:w="214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69BE15" w14:textId="77777777" w:rsidR="00C45CF9" w:rsidRPr="003B7AE9" w:rsidRDefault="00C45CF9" w:rsidP="00693C04">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Frequency range</w:t>
            </w:r>
          </w:p>
        </w:tc>
        <w:tc>
          <w:tcPr>
            <w:tcW w:w="422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ADF908" w14:textId="77777777" w:rsidR="00C45CF9" w:rsidRPr="003B7AE9" w:rsidRDefault="00C45CF9" w:rsidP="00693C04">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C45CF9" w:rsidRPr="003B7AE9" w14:paraId="394E666A" w14:textId="77777777" w:rsidTr="00693C04">
        <w:tc>
          <w:tcPr>
            <w:tcW w:w="214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5FC63E" w14:textId="77777777" w:rsidR="00C45CF9" w:rsidRPr="003B7AE9" w:rsidRDefault="00C45CF9" w:rsidP="00693C04">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422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45154A" w14:textId="77777777" w:rsidR="00C45CF9" w:rsidRPr="003B7AE9" w:rsidRDefault="00C45CF9" w:rsidP="00693C04">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C45CF9" w:rsidRPr="003B7AE9" w14:paraId="2BBC8704" w14:textId="77777777" w:rsidTr="00693C04">
        <w:tc>
          <w:tcPr>
            <w:tcW w:w="214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BBC2A2" w14:textId="77777777" w:rsidR="00C45CF9" w:rsidRPr="003B7AE9" w:rsidRDefault="00C45CF9" w:rsidP="00693C04">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422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267753" w14:textId="77777777" w:rsidR="00C45CF9" w:rsidRPr="003B7AE9" w:rsidRDefault="00C45CF9" w:rsidP="00693C04">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30 minutes</w:t>
            </w:r>
          </w:p>
        </w:tc>
      </w:tr>
      <w:tr w:rsidR="00C45CF9" w:rsidRPr="003B7AE9" w14:paraId="5728BA09" w14:textId="77777777" w:rsidTr="00693C04">
        <w:tc>
          <w:tcPr>
            <w:tcW w:w="214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A947273" w14:textId="77777777" w:rsidR="00C45CF9" w:rsidRPr="003B7AE9" w:rsidRDefault="00C45CF9" w:rsidP="00693C04">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422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F7A95A" w14:textId="77777777" w:rsidR="00C45CF9" w:rsidRPr="003B7AE9" w:rsidRDefault="00C45CF9" w:rsidP="00693C04">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C45CF9" w:rsidRPr="003B7AE9" w14:paraId="1870A939" w14:textId="77777777" w:rsidTr="00693C04">
        <w:tc>
          <w:tcPr>
            <w:tcW w:w="214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75CB07" w14:textId="77777777" w:rsidR="00C45CF9" w:rsidRPr="003B7AE9" w:rsidRDefault="00C45CF9" w:rsidP="00693C04">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422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FAAAA0" w14:textId="77777777" w:rsidR="00C45CF9" w:rsidRPr="003B7AE9" w:rsidRDefault="00C45CF9" w:rsidP="00693C04">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C45CF9" w:rsidRPr="003B7AE9" w14:paraId="43BAA589" w14:textId="77777777" w:rsidTr="00693C04">
        <w:tc>
          <w:tcPr>
            <w:tcW w:w="214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518B52B" w14:textId="77777777" w:rsidR="00C45CF9" w:rsidRPr="003B7AE9" w:rsidRDefault="00C45CF9" w:rsidP="00693C04">
            <w:pPr>
              <w:spacing w:before="60" w:after="60" w:line="240" w:lineRule="auto"/>
              <w:rPr>
                <w:rFonts w:ascii="inherit" w:eastAsia="Times New Roman" w:hAnsi="inherit" w:cs="Times New Roman"/>
                <w:lang w:eastAsia="en-GB"/>
              </w:rPr>
            </w:pPr>
            <w:r w:rsidRPr="008A0690">
              <w:rPr>
                <w:rFonts w:ascii="inherit" w:eastAsia="Cambria" w:hAnsi="inherit" w:cs="Cambria"/>
                <w:color w:val="231F20"/>
                <w:lang w:val="en-US" w:bidi="en-US"/>
              </w:rPr>
              <w:t>51,5 Hz-52,5 Hz</w:t>
            </w:r>
          </w:p>
        </w:tc>
        <w:tc>
          <w:tcPr>
            <w:tcW w:w="422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FEAF4B6" w14:textId="3A4A0ACF" w:rsidR="00C45CF9" w:rsidRPr="003B7AE9" w:rsidRDefault="00C45CF9" w:rsidP="00693C04">
            <w:pPr>
              <w:spacing w:before="60" w:after="60" w:line="240" w:lineRule="auto"/>
              <w:rPr>
                <w:rFonts w:ascii="inherit" w:eastAsia="Times New Roman" w:hAnsi="inherit" w:cs="Times New Roman"/>
                <w:lang w:eastAsia="en-GB"/>
              </w:rPr>
            </w:pPr>
            <w:r w:rsidRPr="008A0690">
              <w:rPr>
                <w:rFonts w:ascii="inherit" w:eastAsia="Cambria" w:hAnsi="inherit" w:cs="Cambria"/>
                <w:color w:val="231F20"/>
                <w:lang w:val="en-US" w:bidi="en-US"/>
              </w:rPr>
              <w:t>10 seconds</w:t>
            </w:r>
          </w:p>
        </w:tc>
      </w:tr>
    </w:tbl>
    <w:p w14:paraId="67ACABF9" w14:textId="77777777" w:rsidR="00872862" w:rsidRDefault="00872862" w:rsidP="00872862">
      <w:pPr>
        <w:jc w:val="center"/>
        <w:rPr>
          <w:rFonts w:ascii="inherit" w:eastAsia="Times New Roman" w:hAnsi="inherit" w:cs="Times New Roman"/>
          <w:i/>
          <w:iCs/>
          <w:sz w:val="24"/>
          <w:szCs w:val="24"/>
          <w:highlight w:val="yellow"/>
          <w:lang w:eastAsia="en-GB"/>
        </w:rPr>
      </w:pPr>
    </w:p>
    <w:p w14:paraId="67C42517" w14:textId="40B48059" w:rsidR="00872862" w:rsidRPr="00872862" w:rsidRDefault="00872862" w:rsidP="00872862">
      <w:pPr>
        <w:jc w:val="center"/>
        <w:rPr>
          <w:rFonts w:ascii="inherit" w:eastAsia="Times New Roman" w:hAnsi="inherit" w:cs="Times New Roman"/>
          <w:iCs/>
          <w:sz w:val="24"/>
          <w:szCs w:val="24"/>
          <w:lang w:eastAsia="en-GB"/>
        </w:rPr>
      </w:pPr>
      <w:r w:rsidRPr="000A4C30">
        <w:rPr>
          <w:rFonts w:ascii="inherit" w:eastAsia="Times New Roman" w:hAnsi="inherit" w:cs="Times New Roman"/>
          <w:iCs/>
          <w:sz w:val="24"/>
          <w:szCs w:val="24"/>
          <w:lang w:eastAsia="en-GB"/>
        </w:rPr>
        <w:t>Figure XX.a</w:t>
      </w:r>
    </w:p>
    <w:p w14:paraId="6ACFDA7D" w14:textId="77777777" w:rsidR="00872862" w:rsidRDefault="00872862" w:rsidP="00872862">
      <w:r>
        <w:t>￼</w:t>
      </w:r>
    </w:p>
    <w:p w14:paraId="42FDE645" w14:textId="77777777" w:rsidR="00872862" w:rsidRDefault="00872862" w:rsidP="00872862"/>
    <w:p w14:paraId="2177BE75" w14:textId="77777777" w:rsidR="00872862" w:rsidRPr="00872862" w:rsidRDefault="00872862" w:rsidP="00872862">
      <w:pPr>
        <w:jc w:val="center"/>
        <w:rPr>
          <w:rFonts w:ascii="inherit" w:eastAsia="Times New Roman" w:hAnsi="inherit" w:cs="Times New Roman"/>
          <w:iCs/>
          <w:sz w:val="24"/>
          <w:szCs w:val="24"/>
          <w:lang w:eastAsia="en-GB"/>
        </w:rPr>
      </w:pPr>
      <w:r w:rsidRPr="000A4C30">
        <w:rPr>
          <w:rFonts w:ascii="inherit" w:eastAsia="Times New Roman" w:hAnsi="inherit" w:cs="Times New Roman"/>
          <w:iCs/>
          <w:sz w:val="24"/>
          <w:szCs w:val="24"/>
          <w:lang w:eastAsia="en-GB"/>
        </w:rPr>
        <w:t>Figure XX.b</w:t>
      </w:r>
    </w:p>
    <w:p w14:paraId="09D25CBC" w14:textId="77777777" w:rsidR="00872862" w:rsidRDefault="00872862" w:rsidP="00872862">
      <w:r>
        <w:t>￼</w:t>
      </w:r>
    </w:p>
    <w:p w14:paraId="7F4359A0" w14:textId="73A89422" w:rsidR="00C45CF9" w:rsidRPr="00827173" w:rsidRDefault="00C45CF9" w:rsidP="00FC62DB">
      <w:pPr>
        <w:jc w:val="both"/>
        <w:rPr>
          <w:rFonts w:ascii="inherit" w:eastAsia="Times New Roman" w:hAnsi="inherit" w:cs="Times New Roman"/>
          <w:color w:val="000000"/>
          <w:sz w:val="24"/>
          <w:szCs w:val="24"/>
          <w:lang w:eastAsia="en-GB"/>
        </w:rPr>
      </w:pPr>
      <w:r w:rsidRPr="00827173">
        <w:rPr>
          <w:rFonts w:ascii="inherit" w:eastAsia="Times New Roman" w:hAnsi="inherit" w:cs="Times New Roman"/>
          <w:color w:val="000000"/>
          <w:sz w:val="24"/>
          <w:szCs w:val="24"/>
          <w:lang w:eastAsia="en-GB"/>
        </w:rPr>
        <w:t xml:space="preserve">2. </w:t>
      </w:r>
      <w:r w:rsidR="00E96862">
        <w:rPr>
          <w:rFonts w:ascii="inherit" w:eastAsia="Times New Roman" w:hAnsi="inherit" w:cs="Times New Roman"/>
          <w:color w:val="000000"/>
          <w:sz w:val="24"/>
          <w:szCs w:val="24"/>
          <w:lang w:eastAsia="en-GB"/>
        </w:rPr>
        <w:t xml:space="preserve">A </w:t>
      </w:r>
      <w:r w:rsidR="00B42FAF" w:rsidRPr="00827173">
        <w:rPr>
          <w:rFonts w:ascii="inherit" w:eastAsia="Times New Roman" w:hAnsi="inherit" w:cs="Times New Roman"/>
          <w:color w:val="000000"/>
          <w:sz w:val="24"/>
          <w:szCs w:val="24"/>
          <w:lang w:eastAsia="en-GB"/>
        </w:rPr>
        <w:t>V2G</w:t>
      </w:r>
      <w:r w:rsidRPr="00827173">
        <w:rPr>
          <w:rFonts w:ascii="inherit" w:eastAsia="Times New Roman" w:hAnsi="inherit" w:cs="Times New Roman"/>
          <w:color w:val="000000"/>
          <w:sz w:val="24"/>
          <w:szCs w:val="24"/>
          <w:lang w:eastAsia="en-GB"/>
        </w:rPr>
        <w:t xml:space="preserve"> electric vehicle </w:t>
      </w:r>
      <w:r w:rsidR="00DD759B">
        <w:rPr>
          <w:rFonts w:ascii="inherit" w:eastAsia="Times New Roman" w:hAnsi="inherit" w:cs="Times New Roman"/>
          <w:color w:val="000000"/>
          <w:sz w:val="24"/>
          <w:szCs w:val="24"/>
          <w:lang w:eastAsia="en-GB"/>
        </w:rPr>
        <w:t>supply equipment</w:t>
      </w:r>
      <w:r w:rsidRPr="00827173">
        <w:rPr>
          <w:rFonts w:ascii="inherit" w:eastAsia="Times New Roman" w:hAnsi="inherit" w:cs="Times New Roman"/>
          <w:color w:val="000000"/>
          <w:sz w:val="24"/>
          <w:szCs w:val="24"/>
          <w:lang w:eastAsia="en-GB"/>
        </w:rPr>
        <w:t xml:space="preserve"> shall be equipped with a </w:t>
      </w:r>
      <w:r w:rsidR="002C6E3C" w:rsidRPr="00827173">
        <w:rPr>
          <w:rFonts w:ascii="inherit" w:eastAsia="Times New Roman" w:hAnsi="inherit" w:cs="Times New Roman"/>
          <w:color w:val="000000"/>
          <w:sz w:val="24"/>
          <w:szCs w:val="24"/>
          <w:lang w:eastAsia="en-GB"/>
        </w:rPr>
        <w:t>cyber-protected data exchange</w:t>
      </w:r>
      <w:r w:rsidRPr="00827173">
        <w:rPr>
          <w:rFonts w:ascii="inherit" w:eastAsia="Times New Roman" w:hAnsi="inherit" w:cs="Times New Roman"/>
          <w:color w:val="000000"/>
          <w:sz w:val="24"/>
          <w:szCs w:val="24"/>
          <w:lang w:eastAsia="en-GB"/>
        </w:rPr>
        <w:t xml:space="preserve"> interface in order to </w:t>
      </w:r>
      <w:r w:rsidR="002C6E3C" w:rsidRPr="00827173">
        <w:rPr>
          <w:rFonts w:ascii="inherit" w:eastAsia="Times New Roman" w:hAnsi="inherit" w:cs="Times New Roman"/>
          <w:color w:val="000000"/>
          <w:sz w:val="24"/>
          <w:szCs w:val="24"/>
          <w:lang w:eastAsia="en-GB"/>
        </w:rPr>
        <w:t>modulate, without undue delay,</w:t>
      </w:r>
      <w:r w:rsidRPr="00827173">
        <w:rPr>
          <w:rFonts w:ascii="inherit" w:eastAsia="Times New Roman" w:hAnsi="inherit" w:cs="Times New Roman"/>
          <w:color w:val="000000"/>
          <w:sz w:val="24"/>
          <w:szCs w:val="24"/>
          <w:lang w:eastAsia="en-GB"/>
        </w:rPr>
        <w:t xml:space="preserve"> active power output </w:t>
      </w:r>
      <w:r w:rsidR="002C6E3C" w:rsidRPr="00827173">
        <w:rPr>
          <w:rFonts w:ascii="inherit" w:eastAsia="Times New Roman" w:hAnsi="inherit" w:cs="Times New Roman"/>
          <w:color w:val="000000"/>
          <w:sz w:val="24"/>
          <w:szCs w:val="24"/>
          <w:lang w:eastAsia="en-GB"/>
        </w:rPr>
        <w:t>and input</w:t>
      </w:r>
      <w:r w:rsidRPr="00827173">
        <w:rPr>
          <w:rFonts w:ascii="inherit" w:eastAsia="Times New Roman" w:hAnsi="inherit" w:cs="Times New Roman"/>
          <w:color w:val="000000"/>
          <w:sz w:val="24"/>
          <w:szCs w:val="24"/>
          <w:lang w:eastAsia="en-GB"/>
        </w:rPr>
        <w:t xml:space="preserve"> following an instruction being received at the input port. The relevant system operator shall have the right to specify requirements for equipment to make this facility operable remotely.</w:t>
      </w:r>
    </w:p>
    <w:p w14:paraId="55D24510" w14:textId="60929FC2" w:rsidR="00C45CF9" w:rsidRPr="00827173" w:rsidRDefault="00C45CF9" w:rsidP="00FC62DB">
      <w:pPr>
        <w:jc w:val="both"/>
        <w:rPr>
          <w:rFonts w:ascii="inherit" w:eastAsia="Times New Roman" w:hAnsi="inherit" w:cs="Times New Roman"/>
          <w:color w:val="000000"/>
          <w:sz w:val="24"/>
          <w:szCs w:val="24"/>
          <w:lang w:eastAsia="en-GB"/>
        </w:rPr>
      </w:pPr>
      <w:r w:rsidRPr="00827173">
        <w:rPr>
          <w:rFonts w:ascii="inherit" w:eastAsia="Times New Roman" w:hAnsi="inherit" w:cs="Times New Roman"/>
          <w:color w:val="000000"/>
          <w:sz w:val="24"/>
          <w:szCs w:val="24"/>
          <w:lang w:eastAsia="en-GB"/>
        </w:rPr>
        <w:t xml:space="preserve">3.  </w:t>
      </w:r>
      <w:r w:rsidR="00E96862">
        <w:rPr>
          <w:rFonts w:ascii="inherit" w:eastAsia="Times New Roman" w:hAnsi="inherit" w:cs="Times New Roman"/>
          <w:color w:val="000000"/>
          <w:sz w:val="24"/>
          <w:szCs w:val="24"/>
          <w:lang w:eastAsia="en-GB"/>
        </w:rPr>
        <w:t>A</w:t>
      </w:r>
      <w:r w:rsidRPr="00827173">
        <w:rPr>
          <w:rFonts w:ascii="inherit" w:eastAsia="Times New Roman" w:hAnsi="inherit" w:cs="Times New Roman"/>
          <w:color w:val="000000"/>
          <w:sz w:val="24"/>
          <w:szCs w:val="24"/>
          <w:lang w:eastAsia="en-GB"/>
        </w:rPr>
        <w:t xml:space="preserve"> </w:t>
      </w:r>
      <w:r w:rsidR="00E96862">
        <w:rPr>
          <w:rFonts w:ascii="inherit" w:eastAsia="Times New Roman" w:hAnsi="inherit" w:cs="Times New Roman"/>
          <w:color w:val="000000"/>
          <w:sz w:val="24"/>
          <w:szCs w:val="24"/>
          <w:lang w:eastAsia="en-GB"/>
        </w:rPr>
        <w:t>t</w:t>
      </w:r>
      <w:r w:rsidRPr="00827173">
        <w:rPr>
          <w:rFonts w:ascii="inherit" w:eastAsia="Times New Roman" w:hAnsi="inherit" w:cs="Times New Roman"/>
          <w:color w:val="000000"/>
          <w:sz w:val="24"/>
          <w:szCs w:val="24"/>
          <w:lang w:eastAsia="en-GB"/>
        </w:rPr>
        <w:t xml:space="preserve">ype </w:t>
      </w:r>
      <w:r w:rsidR="002C6E3C" w:rsidRPr="00827173">
        <w:rPr>
          <w:rFonts w:ascii="inherit" w:eastAsia="Times New Roman" w:hAnsi="inherit" w:cs="Times New Roman"/>
          <w:color w:val="000000"/>
          <w:sz w:val="24"/>
          <w:szCs w:val="24"/>
          <w:lang w:eastAsia="en-GB"/>
        </w:rPr>
        <w:t>EV</w:t>
      </w:r>
      <w:r w:rsidRPr="00827173">
        <w:rPr>
          <w:rFonts w:ascii="inherit" w:eastAsia="Times New Roman" w:hAnsi="inherit" w:cs="Times New Roman"/>
          <w:color w:val="000000"/>
          <w:sz w:val="24"/>
          <w:szCs w:val="24"/>
          <w:lang w:eastAsia="en-GB"/>
        </w:rPr>
        <w:t xml:space="preserve">1 and </w:t>
      </w:r>
      <w:r w:rsidR="002C6E3C" w:rsidRPr="00827173">
        <w:rPr>
          <w:rFonts w:ascii="inherit" w:eastAsia="Times New Roman" w:hAnsi="inherit" w:cs="Times New Roman"/>
          <w:color w:val="000000"/>
          <w:sz w:val="24"/>
          <w:szCs w:val="24"/>
          <w:lang w:eastAsia="en-GB"/>
        </w:rPr>
        <w:t>EV</w:t>
      </w:r>
      <w:r w:rsidRPr="00827173">
        <w:rPr>
          <w:rFonts w:ascii="inherit" w:eastAsia="Times New Roman" w:hAnsi="inherit" w:cs="Times New Roman"/>
          <w:color w:val="000000"/>
          <w:sz w:val="24"/>
          <w:szCs w:val="24"/>
          <w:lang w:eastAsia="en-GB"/>
        </w:rPr>
        <w:t xml:space="preserve">2 </w:t>
      </w:r>
      <w:r w:rsidR="00833EA1" w:rsidRPr="00827173">
        <w:rPr>
          <w:rFonts w:ascii="inherit" w:eastAsia="Times New Roman" w:hAnsi="inherit" w:cs="Times New Roman"/>
          <w:color w:val="000000"/>
          <w:sz w:val="24"/>
          <w:szCs w:val="24"/>
          <w:lang w:eastAsia="en-GB"/>
        </w:rPr>
        <w:t>V2G</w:t>
      </w:r>
      <w:r w:rsidRPr="00827173">
        <w:rPr>
          <w:rFonts w:ascii="inherit" w:eastAsia="Times New Roman" w:hAnsi="inherit" w:cs="Times New Roman"/>
          <w:color w:val="000000"/>
          <w:sz w:val="24"/>
          <w:szCs w:val="24"/>
          <w:lang w:eastAsia="en-GB"/>
        </w:rPr>
        <w:t xml:space="preserve"> electric vehicle and </w:t>
      </w:r>
      <w:r w:rsidR="007E1619">
        <w:rPr>
          <w:rFonts w:ascii="inherit" w:eastAsia="Times New Roman" w:hAnsi="inherit" w:cs="Times New Roman"/>
          <w:color w:val="000000"/>
          <w:sz w:val="24"/>
          <w:szCs w:val="24"/>
          <w:lang w:eastAsia="en-GB"/>
        </w:rPr>
        <w:t xml:space="preserve">associated </w:t>
      </w:r>
      <w:r w:rsidR="00B42FAF" w:rsidRPr="00827173">
        <w:rPr>
          <w:rFonts w:ascii="inherit" w:eastAsia="Times New Roman" w:hAnsi="inherit" w:cs="Times New Roman"/>
          <w:color w:val="000000"/>
          <w:sz w:val="24"/>
          <w:szCs w:val="24"/>
          <w:lang w:eastAsia="en-GB"/>
        </w:rPr>
        <w:t>V2G</w:t>
      </w:r>
      <w:r w:rsidRPr="00827173">
        <w:rPr>
          <w:rFonts w:ascii="inherit" w:eastAsia="Times New Roman" w:hAnsi="inherit" w:cs="Times New Roman"/>
          <w:color w:val="000000"/>
          <w:sz w:val="24"/>
          <w:szCs w:val="24"/>
          <w:lang w:eastAsia="en-GB"/>
        </w:rPr>
        <w:t xml:space="preserve"> electric vehicle </w:t>
      </w:r>
      <w:r w:rsidR="00822A09">
        <w:rPr>
          <w:rFonts w:ascii="inherit" w:eastAsia="Times New Roman" w:hAnsi="inherit" w:cs="Times New Roman"/>
          <w:color w:val="000000"/>
          <w:sz w:val="24"/>
          <w:szCs w:val="24"/>
          <w:lang w:eastAsia="en-GB"/>
        </w:rPr>
        <w:t>supply equipment</w:t>
      </w:r>
      <w:r w:rsidRPr="00827173">
        <w:rPr>
          <w:rFonts w:ascii="inherit" w:eastAsia="Times New Roman" w:hAnsi="inherit" w:cs="Times New Roman"/>
          <w:color w:val="000000"/>
          <w:sz w:val="24"/>
          <w:szCs w:val="24"/>
          <w:lang w:eastAsia="en-GB"/>
        </w:rPr>
        <w:t xml:space="preserve"> </w:t>
      </w:r>
      <w:r w:rsidR="00DC5355" w:rsidRPr="00827173">
        <w:rPr>
          <w:rFonts w:ascii="inherit" w:eastAsia="Times New Roman" w:hAnsi="inherit" w:cs="Times New Roman"/>
          <w:color w:val="000000"/>
          <w:sz w:val="24"/>
          <w:szCs w:val="24"/>
          <w:lang w:eastAsia="en-GB"/>
        </w:rPr>
        <w:t>may</w:t>
      </w:r>
      <w:r w:rsidRPr="00827173">
        <w:rPr>
          <w:rFonts w:ascii="inherit" w:eastAsia="Times New Roman" w:hAnsi="inherit" w:cs="Times New Roman"/>
          <w:color w:val="000000"/>
          <w:sz w:val="24"/>
          <w:szCs w:val="24"/>
          <w:lang w:eastAsia="en-GB"/>
        </w:rPr>
        <w:t xml:space="preserve"> autonomously connect to the network under </w:t>
      </w:r>
      <w:r w:rsidR="00051D72" w:rsidRPr="00827173">
        <w:rPr>
          <w:rFonts w:ascii="inherit" w:eastAsia="Times New Roman" w:hAnsi="inherit" w:cs="Times New Roman"/>
          <w:color w:val="000000"/>
          <w:sz w:val="24"/>
          <w:szCs w:val="24"/>
          <w:lang w:eastAsia="en-GB"/>
        </w:rPr>
        <w:t xml:space="preserve">the </w:t>
      </w:r>
      <w:r w:rsidRPr="00827173">
        <w:rPr>
          <w:rFonts w:ascii="inherit" w:eastAsia="Times New Roman" w:hAnsi="inherit" w:cs="Times New Roman"/>
          <w:color w:val="000000"/>
          <w:sz w:val="24"/>
          <w:szCs w:val="24"/>
          <w:lang w:eastAsia="en-GB"/>
        </w:rPr>
        <w:t>following conditions:</w:t>
      </w:r>
    </w:p>
    <w:p w14:paraId="7EB04D0D" w14:textId="04F06D2E" w:rsidR="00C45CF9" w:rsidRPr="00827173" w:rsidRDefault="00C45CF9" w:rsidP="00FC62DB">
      <w:pPr>
        <w:jc w:val="both"/>
        <w:rPr>
          <w:rFonts w:ascii="inherit" w:eastAsia="Times New Roman" w:hAnsi="inherit" w:cs="Times New Roman"/>
          <w:color w:val="000000"/>
          <w:sz w:val="24"/>
          <w:szCs w:val="24"/>
          <w:lang w:eastAsia="en-GB"/>
        </w:rPr>
      </w:pPr>
      <w:r w:rsidRPr="00827173">
        <w:rPr>
          <w:rFonts w:ascii="inherit" w:eastAsia="Times New Roman" w:hAnsi="inherit" w:cs="Times New Roman"/>
          <w:color w:val="000000"/>
          <w:sz w:val="24"/>
          <w:szCs w:val="24"/>
          <w:lang w:eastAsia="en-GB"/>
        </w:rPr>
        <w:t>(a) Frequency range 49.8 Hz ≤ f ≤ 50.2 Hz;</w:t>
      </w:r>
    </w:p>
    <w:p w14:paraId="4C88EE8C" w14:textId="4ECD8E21" w:rsidR="00C45CF9" w:rsidRPr="00827173" w:rsidRDefault="00C45CF9" w:rsidP="00FC62DB">
      <w:pPr>
        <w:jc w:val="both"/>
        <w:rPr>
          <w:rFonts w:ascii="inherit" w:eastAsia="Times New Roman" w:hAnsi="inherit" w:cs="Times New Roman"/>
          <w:color w:val="000000"/>
          <w:sz w:val="24"/>
          <w:szCs w:val="24"/>
          <w:lang w:eastAsia="en-GB"/>
        </w:rPr>
      </w:pPr>
      <w:r w:rsidRPr="00827173">
        <w:rPr>
          <w:rFonts w:ascii="inherit" w:eastAsia="Times New Roman" w:hAnsi="inherit" w:cs="Times New Roman"/>
          <w:color w:val="000000"/>
          <w:sz w:val="24"/>
          <w:szCs w:val="24"/>
          <w:lang w:eastAsia="en-GB"/>
        </w:rPr>
        <w:t>(b) Minimum observation time: 5 s</w:t>
      </w:r>
      <w:r w:rsidR="00827173">
        <w:rPr>
          <w:rFonts w:ascii="inherit" w:eastAsia="Times New Roman" w:hAnsi="inherit" w:cs="Times New Roman"/>
          <w:color w:val="000000"/>
          <w:sz w:val="24"/>
          <w:szCs w:val="24"/>
          <w:lang w:eastAsia="en-GB"/>
        </w:rPr>
        <w:t>.</w:t>
      </w:r>
    </w:p>
    <w:p w14:paraId="3C345065" w14:textId="70C74B57" w:rsidR="00C45CF9" w:rsidRPr="00827173" w:rsidRDefault="00C45CF9" w:rsidP="00FC62DB">
      <w:pPr>
        <w:jc w:val="both"/>
        <w:rPr>
          <w:rFonts w:ascii="inherit" w:eastAsia="Times New Roman" w:hAnsi="inherit" w:cs="Times New Roman"/>
          <w:color w:val="000000"/>
          <w:sz w:val="24"/>
          <w:szCs w:val="24"/>
          <w:lang w:eastAsia="en-GB"/>
        </w:rPr>
      </w:pPr>
      <w:r w:rsidRPr="00827173">
        <w:rPr>
          <w:rFonts w:ascii="inherit" w:eastAsia="Times New Roman" w:hAnsi="inherit" w:cs="Times New Roman"/>
          <w:color w:val="000000"/>
          <w:sz w:val="24"/>
          <w:szCs w:val="24"/>
          <w:lang w:eastAsia="en-GB"/>
        </w:rPr>
        <w:t xml:space="preserve">4.   </w:t>
      </w:r>
      <w:r w:rsidR="00E96862">
        <w:rPr>
          <w:rFonts w:ascii="inherit" w:eastAsia="Times New Roman" w:hAnsi="inherit" w:cs="Times New Roman"/>
          <w:color w:val="000000"/>
          <w:sz w:val="24"/>
          <w:szCs w:val="24"/>
          <w:lang w:eastAsia="en-GB"/>
        </w:rPr>
        <w:t>A t</w:t>
      </w:r>
      <w:r w:rsidRPr="00827173">
        <w:rPr>
          <w:rFonts w:ascii="inherit" w:eastAsia="Times New Roman" w:hAnsi="inherit" w:cs="Times New Roman"/>
          <w:color w:val="000000"/>
          <w:sz w:val="24"/>
          <w:szCs w:val="24"/>
          <w:lang w:eastAsia="en-GB"/>
        </w:rPr>
        <w:t xml:space="preserve">ype </w:t>
      </w:r>
      <w:r w:rsidR="002C6E3C" w:rsidRPr="00827173">
        <w:rPr>
          <w:rFonts w:ascii="inherit" w:eastAsia="Times New Roman" w:hAnsi="inherit" w:cs="Times New Roman"/>
          <w:color w:val="000000"/>
          <w:sz w:val="24"/>
          <w:szCs w:val="24"/>
          <w:lang w:eastAsia="en-GB"/>
        </w:rPr>
        <w:t>EV</w:t>
      </w:r>
      <w:r w:rsidRPr="00827173">
        <w:rPr>
          <w:rFonts w:ascii="inherit" w:eastAsia="Times New Roman" w:hAnsi="inherit" w:cs="Times New Roman"/>
          <w:color w:val="000000"/>
          <w:sz w:val="24"/>
          <w:szCs w:val="24"/>
          <w:lang w:eastAsia="en-GB"/>
        </w:rPr>
        <w:t xml:space="preserve">1 and </w:t>
      </w:r>
      <w:r w:rsidR="002C6E3C" w:rsidRPr="00827173">
        <w:rPr>
          <w:rFonts w:ascii="inherit" w:eastAsia="Times New Roman" w:hAnsi="inherit" w:cs="Times New Roman"/>
          <w:color w:val="000000"/>
          <w:sz w:val="24"/>
          <w:szCs w:val="24"/>
          <w:lang w:eastAsia="en-GB"/>
        </w:rPr>
        <w:t>EV</w:t>
      </w:r>
      <w:r w:rsidRPr="00827173">
        <w:rPr>
          <w:rFonts w:ascii="inherit" w:eastAsia="Times New Roman" w:hAnsi="inherit" w:cs="Times New Roman"/>
          <w:color w:val="000000"/>
          <w:sz w:val="24"/>
          <w:szCs w:val="24"/>
          <w:lang w:eastAsia="en-GB"/>
        </w:rPr>
        <w:t xml:space="preserve">2 </w:t>
      </w:r>
      <w:r w:rsidR="00833EA1" w:rsidRPr="00827173">
        <w:rPr>
          <w:rFonts w:ascii="inherit" w:eastAsia="Times New Roman" w:hAnsi="inherit" w:cs="Times New Roman"/>
          <w:color w:val="000000"/>
          <w:sz w:val="24"/>
          <w:szCs w:val="24"/>
          <w:lang w:eastAsia="en-GB"/>
        </w:rPr>
        <w:t>V2G</w:t>
      </w:r>
      <w:r w:rsidRPr="00827173">
        <w:rPr>
          <w:rFonts w:ascii="inherit" w:eastAsia="Times New Roman" w:hAnsi="inherit" w:cs="Times New Roman"/>
          <w:color w:val="000000"/>
          <w:sz w:val="24"/>
          <w:szCs w:val="24"/>
          <w:lang w:eastAsia="en-GB"/>
        </w:rPr>
        <w:t xml:space="preserve"> electric vehicle and </w:t>
      </w:r>
      <w:r w:rsidR="00154595">
        <w:rPr>
          <w:rFonts w:ascii="inherit" w:eastAsia="Times New Roman" w:hAnsi="inherit" w:cs="Times New Roman"/>
          <w:color w:val="000000"/>
          <w:sz w:val="24"/>
          <w:szCs w:val="24"/>
          <w:lang w:eastAsia="en-GB"/>
        </w:rPr>
        <w:t xml:space="preserve">associated </w:t>
      </w:r>
      <w:r w:rsidR="00B42FAF" w:rsidRPr="00827173">
        <w:rPr>
          <w:rFonts w:ascii="inherit" w:eastAsia="Times New Roman" w:hAnsi="inherit" w:cs="Times New Roman"/>
          <w:color w:val="000000"/>
          <w:sz w:val="24"/>
          <w:szCs w:val="24"/>
          <w:lang w:eastAsia="en-GB"/>
        </w:rPr>
        <w:t>V2G</w:t>
      </w:r>
      <w:r w:rsidRPr="00827173">
        <w:rPr>
          <w:rFonts w:ascii="inherit" w:eastAsia="Times New Roman" w:hAnsi="inherit" w:cs="Times New Roman"/>
          <w:color w:val="000000"/>
          <w:sz w:val="24"/>
          <w:szCs w:val="24"/>
          <w:lang w:eastAsia="en-GB"/>
        </w:rPr>
        <w:t xml:space="preserve"> electric vehicle </w:t>
      </w:r>
      <w:r w:rsidR="00822A09">
        <w:rPr>
          <w:rFonts w:ascii="inherit" w:eastAsia="Times New Roman" w:hAnsi="inherit" w:cs="Times New Roman"/>
          <w:color w:val="000000"/>
          <w:sz w:val="24"/>
          <w:szCs w:val="24"/>
          <w:lang w:eastAsia="en-GB"/>
        </w:rPr>
        <w:t>supply equipment</w:t>
      </w:r>
      <w:r w:rsidRPr="00827173">
        <w:rPr>
          <w:rFonts w:ascii="inherit" w:eastAsia="Times New Roman" w:hAnsi="inherit" w:cs="Times New Roman"/>
          <w:color w:val="000000"/>
          <w:sz w:val="24"/>
          <w:szCs w:val="24"/>
          <w:lang w:eastAsia="en-GB"/>
        </w:rPr>
        <w:t xml:space="preserve"> </w:t>
      </w:r>
      <w:r w:rsidR="00DC5355" w:rsidRPr="00827173">
        <w:rPr>
          <w:rFonts w:ascii="inherit" w:eastAsia="Times New Roman" w:hAnsi="inherit" w:cs="Times New Roman"/>
          <w:color w:val="000000"/>
          <w:sz w:val="24"/>
          <w:szCs w:val="24"/>
          <w:lang w:eastAsia="en-GB"/>
        </w:rPr>
        <w:t>may</w:t>
      </w:r>
      <w:r w:rsidRPr="00827173">
        <w:rPr>
          <w:rFonts w:ascii="inherit" w:eastAsia="Times New Roman" w:hAnsi="inherit" w:cs="Times New Roman"/>
          <w:color w:val="000000"/>
          <w:sz w:val="24"/>
          <w:szCs w:val="24"/>
          <w:lang w:eastAsia="en-GB"/>
        </w:rPr>
        <w:t xml:space="preserve"> autonomously </w:t>
      </w:r>
      <w:r w:rsidR="00567F7F">
        <w:rPr>
          <w:rFonts w:ascii="inherit" w:eastAsia="Times New Roman" w:hAnsi="inherit" w:cs="Times New Roman"/>
          <w:color w:val="000000"/>
          <w:sz w:val="24"/>
          <w:szCs w:val="24"/>
          <w:lang w:eastAsia="en-GB"/>
        </w:rPr>
        <w:t>re</w:t>
      </w:r>
      <w:r w:rsidRPr="00827173">
        <w:rPr>
          <w:rFonts w:ascii="inherit" w:eastAsia="Times New Roman" w:hAnsi="inherit" w:cs="Times New Roman"/>
          <w:color w:val="000000"/>
          <w:sz w:val="24"/>
          <w:szCs w:val="24"/>
          <w:lang w:eastAsia="en-GB"/>
        </w:rPr>
        <w:t>connect to the network after tripping due to a system disturbance under</w:t>
      </w:r>
      <w:r w:rsidR="00051D72" w:rsidRPr="00827173">
        <w:rPr>
          <w:rFonts w:ascii="inherit" w:eastAsia="Times New Roman" w:hAnsi="inherit" w:cs="Times New Roman"/>
          <w:color w:val="000000"/>
          <w:sz w:val="24"/>
          <w:szCs w:val="24"/>
          <w:lang w:eastAsia="en-GB"/>
        </w:rPr>
        <w:t xml:space="preserve"> the</w:t>
      </w:r>
      <w:r w:rsidRPr="00827173">
        <w:rPr>
          <w:rFonts w:ascii="inherit" w:eastAsia="Times New Roman" w:hAnsi="inherit" w:cs="Times New Roman"/>
          <w:color w:val="000000"/>
          <w:sz w:val="24"/>
          <w:szCs w:val="24"/>
          <w:lang w:eastAsia="en-GB"/>
        </w:rPr>
        <w:t xml:space="preserve"> following conditions:</w:t>
      </w:r>
    </w:p>
    <w:p w14:paraId="3DFCFCDF" w14:textId="725FBE4E" w:rsidR="00C45CF9" w:rsidRPr="00827173" w:rsidRDefault="00C45CF9" w:rsidP="00FC62DB">
      <w:pPr>
        <w:jc w:val="both"/>
        <w:rPr>
          <w:rFonts w:ascii="inherit" w:eastAsia="Times New Roman" w:hAnsi="inherit" w:cs="Times New Roman"/>
          <w:color w:val="000000"/>
          <w:sz w:val="24"/>
          <w:szCs w:val="24"/>
          <w:lang w:eastAsia="en-GB"/>
        </w:rPr>
      </w:pPr>
      <w:r w:rsidRPr="00827173">
        <w:rPr>
          <w:rFonts w:ascii="inherit" w:eastAsia="Times New Roman" w:hAnsi="inherit" w:cs="Times New Roman"/>
          <w:color w:val="000000"/>
          <w:sz w:val="24"/>
          <w:szCs w:val="24"/>
          <w:lang w:eastAsia="en-GB"/>
        </w:rPr>
        <w:t>(a) Frequency range 49.8 Hz ≤ f ≤ 50.2 Hz;</w:t>
      </w:r>
    </w:p>
    <w:p w14:paraId="2D7DCA1C" w14:textId="282DDD16" w:rsidR="00C45CF9" w:rsidRPr="00827173" w:rsidRDefault="00C45CF9" w:rsidP="00FC62DB">
      <w:pPr>
        <w:jc w:val="both"/>
        <w:rPr>
          <w:rFonts w:ascii="inherit" w:eastAsia="Times New Roman" w:hAnsi="inherit" w:cs="Times New Roman"/>
          <w:color w:val="000000"/>
          <w:sz w:val="24"/>
          <w:szCs w:val="24"/>
          <w:lang w:eastAsia="en-GB"/>
        </w:rPr>
      </w:pPr>
      <w:r w:rsidRPr="00827173">
        <w:rPr>
          <w:rFonts w:ascii="inherit" w:eastAsia="Times New Roman" w:hAnsi="inherit" w:cs="Times New Roman"/>
          <w:color w:val="000000"/>
          <w:sz w:val="24"/>
          <w:szCs w:val="24"/>
          <w:lang w:eastAsia="en-GB"/>
        </w:rPr>
        <w:t>(b) Minimum observation time: 60 s</w:t>
      </w:r>
      <w:r w:rsidR="00827173">
        <w:rPr>
          <w:rFonts w:ascii="inherit" w:eastAsia="Times New Roman" w:hAnsi="inherit" w:cs="Times New Roman"/>
          <w:color w:val="000000"/>
          <w:sz w:val="24"/>
          <w:szCs w:val="24"/>
          <w:lang w:eastAsia="en-GB"/>
        </w:rPr>
        <w:t>.</w:t>
      </w:r>
    </w:p>
    <w:p w14:paraId="37A66D9C" w14:textId="18A17B35" w:rsidR="00C45CF9" w:rsidRPr="00827173" w:rsidRDefault="00051D72" w:rsidP="00827173">
      <w:pPr>
        <w:jc w:val="both"/>
        <w:rPr>
          <w:rFonts w:ascii="inherit" w:eastAsia="Times New Roman" w:hAnsi="inherit" w:cs="Times New Roman"/>
          <w:color w:val="000000"/>
          <w:sz w:val="24"/>
          <w:szCs w:val="24"/>
          <w:lang w:eastAsia="en-GB"/>
        </w:rPr>
      </w:pPr>
      <w:r w:rsidRPr="00827173">
        <w:rPr>
          <w:rFonts w:ascii="inherit" w:eastAsia="Times New Roman" w:hAnsi="inherit" w:cs="Times New Roman"/>
          <w:color w:val="000000"/>
          <w:sz w:val="24"/>
          <w:szCs w:val="24"/>
          <w:lang w:eastAsia="en-GB"/>
        </w:rPr>
        <w:t>5</w:t>
      </w:r>
      <w:r w:rsidR="00C45CF9" w:rsidRPr="00827173">
        <w:rPr>
          <w:rFonts w:ascii="inherit" w:eastAsia="Times New Roman" w:hAnsi="inherit" w:cs="Times New Roman"/>
          <w:color w:val="000000"/>
          <w:sz w:val="24"/>
          <w:szCs w:val="24"/>
          <w:lang w:eastAsia="en-GB"/>
        </w:rPr>
        <w:t xml:space="preserve">.   </w:t>
      </w:r>
      <w:r w:rsidRPr="00827173">
        <w:rPr>
          <w:rFonts w:ascii="inherit" w:eastAsia="Times New Roman" w:hAnsi="inherit" w:cs="Times New Roman"/>
          <w:color w:val="000000"/>
          <w:sz w:val="24"/>
          <w:szCs w:val="24"/>
          <w:lang w:eastAsia="en-GB"/>
        </w:rPr>
        <w:t>W</w:t>
      </w:r>
      <w:r w:rsidR="00C45CF9" w:rsidRPr="00827173">
        <w:rPr>
          <w:rFonts w:ascii="inherit" w:eastAsia="Times New Roman" w:hAnsi="inherit" w:cs="Times New Roman"/>
          <w:color w:val="000000"/>
          <w:sz w:val="24"/>
          <w:szCs w:val="24"/>
          <w:lang w:eastAsia="en-GB"/>
        </w:rPr>
        <w:t xml:space="preserve">ith regard to </w:t>
      </w:r>
      <w:r w:rsidRPr="00827173">
        <w:rPr>
          <w:rFonts w:ascii="inherit" w:eastAsia="Times New Roman" w:hAnsi="inherit" w:cs="Times New Roman"/>
          <w:color w:val="000000"/>
          <w:sz w:val="24"/>
          <w:szCs w:val="24"/>
          <w:lang w:eastAsia="en-GB"/>
        </w:rPr>
        <w:t xml:space="preserve">the </w:t>
      </w:r>
      <w:r w:rsidR="00C45CF9" w:rsidRPr="00827173">
        <w:rPr>
          <w:rFonts w:ascii="inherit" w:eastAsia="Times New Roman" w:hAnsi="inherit" w:cs="Times New Roman"/>
          <w:color w:val="000000"/>
          <w:sz w:val="24"/>
          <w:szCs w:val="24"/>
          <w:lang w:eastAsia="en-GB"/>
        </w:rPr>
        <w:t xml:space="preserve">limited frequency sensitive mode – </w:t>
      </w:r>
      <w:r w:rsidRPr="00827173">
        <w:rPr>
          <w:rFonts w:ascii="inherit" w:eastAsia="Times New Roman" w:hAnsi="inherit" w:cs="Times New Roman"/>
          <w:color w:val="000000"/>
          <w:sz w:val="24"/>
          <w:szCs w:val="24"/>
          <w:lang w:eastAsia="en-GB"/>
        </w:rPr>
        <w:t>underfrequency</w:t>
      </w:r>
      <w:r w:rsidR="00C45CF9" w:rsidRPr="00827173">
        <w:rPr>
          <w:rFonts w:ascii="inherit" w:eastAsia="Times New Roman" w:hAnsi="inherit" w:cs="Times New Roman"/>
          <w:color w:val="000000"/>
          <w:sz w:val="24"/>
          <w:szCs w:val="24"/>
          <w:lang w:eastAsia="en-GB"/>
        </w:rPr>
        <w:t xml:space="preserve"> (LFSM-U-EV):</w:t>
      </w:r>
    </w:p>
    <w:p w14:paraId="06C7CF78" w14:textId="7407CDF5" w:rsidR="00C45CF9" w:rsidRPr="00827173" w:rsidRDefault="00280258" w:rsidP="008C4AA6">
      <w:pPr>
        <w:pStyle w:val="ListParagraph"/>
        <w:numPr>
          <w:ilvl w:val="0"/>
          <w:numId w:val="3"/>
        </w:numPr>
        <w:ind w:left="426" w:hanging="426"/>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A t</w:t>
      </w:r>
      <w:r w:rsidR="00C45CF9" w:rsidRPr="00827173">
        <w:rPr>
          <w:rFonts w:ascii="inherit" w:eastAsia="Times New Roman" w:hAnsi="inherit" w:cs="Times New Roman"/>
          <w:color w:val="000000"/>
          <w:sz w:val="24"/>
          <w:szCs w:val="24"/>
          <w:lang w:eastAsia="en-GB"/>
        </w:rPr>
        <w:t xml:space="preserve">ype </w:t>
      </w:r>
      <w:r w:rsidR="002C6E3C" w:rsidRPr="00827173">
        <w:rPr>
          <w:rFonts w:ascii="inherit" w:eastAsia="Times New Roman" w:hAnsi="inherit" w:cs="Times New Roman"/>
          <w:color w:val="000000"/>
          <w:sz w:val="24"/>
          <w:szCs w:val="24"/>
          <w:lang w:eastAsia="en-GB"/>
        </w:rPr>
        <w:t>EV</w:t>
      </w:r>
      <w:r w:rsidR="00C45CF9" w:rsidRPr="00827173">
        <w:rPr>
          <w:rFonts w:ascii="inherit" w:eastAsia="Times New Roman" w:hAnsi="inherit" w:cs="Times New Roman"/>
          <w:color w:val="000000"/>
          <w:sz w:val="24"/>
          <w:szCs w:val="24"/>
          <w:lang w:eastAsia="en-GB"/>
        </w:rPr>
        <w:t xml:space="preserve">1 and </w:t>
      </w:r>
      <w:r w:rsidR="002C6E3C" w:rsidRPr="00827173">
        <w:rPr>
          <w:rFonts w:ascii="inherit" w:eastAsia="Times New Roman" w:hAnsi="inherit" w:cs="Times New Roman"/>
          <w:color w:val="000000"/>
          <w:sz w:val="24"/>
          <w:szCs w:val="24"/>
          <w:lang w:eastAsia="en-GB"/>
        </w:rPr>
        <w:t>EV</w:t>
      </w:r>
      <w:r w:rsidR="00C45CF9" w:rsidRPr="00827173">
        <w:rPr>
          <w:rFonts w:ascii="inherit" w:eastAsia="Times New Roman" w:hAnsi="inherit" w:cs="Times New Roman"/>
          <w:color w:val="000000"/>
          <w:sz w:val="24"/>
          <w:szCs w:val="24"/>
          <w:lang w:eastAsia="en-GB"/>
        </w:rPr>
        <w:t xml:space="preserve">2 </w:t>
      </w:r>
      <w:r w:rsidR="00833EA1" w:rsidRPr="00827173">
        <w:rPr>
          <w:rFonts w:ascii="inherit" w:eastAsia="Times New Roman" w:hAnsi="inherit" w:cs="Times New Roman"/>
          <w:color w:val="000000"/>
          <w:sz w:val="24"/>
          <w:szCs w:val="24"/>
          <w:lang w:eastAsia="en-GB"/>
        </w:rPr>
        <w:t xml:space="preserve">V2G </w:t>
      </w:r>
      <w:r w:rsidR="00C45CF9" w:rsidRPr="00827173">
        <w:rPr>
          <w:rFonts w:ascii="inherit" w:eastAsia="Times New Roman" w:hAnsi="inherit" w:cs="Times New Roman"/>
          <w:color w:val="000000"/>
          <w:sz w:val="24"/>
          <w:szCs w:val="24"/>
          <w:lang w:eastAsia="en-GB"/>
        </w:rPr>
        <w:t xml:space="preserve">electric vehicle and </w:t>
      </w:r>
      <w:r w:rsidR="00AB54A3">
        <w:rPr>
          <w:rFonts w:ascii="inherit" w:eastAsia="Times New Roman" w:hAnsi="inherit" w:cs="Times New Roman"/>
          <w:color w:val="000000"/>
          <w:sz w:val="24"/>
          <w:szCs w:val="24"/>
          <w:lang w:eastAsia="en-GB"/>
        </w:rPr>
        <w:t xml:space="preserve">associated </w:t>
      </w:r>
      <w:r w:rsidR="00833EA1" w:rsidRPr="00827173">
        <w:rPr>
          <w:rFonts w:ascii="inherit" w:eastAsia="Times New Roman" w:hAnsi="inherit" w:cs="Times New Roman"/>
          <w:color w:val="000000"/>
          <w:sz w:val="24"/>
          <w:szCs w:val="24"/>
          <w:lang w:eastAsia="en-GB"/>
        </w:rPr>
        <w:t>V2G</w:t>
      </w:r>
      <w:r w:rsidR="00C45CF9" w:rsidRPr="00827173">
        <w:rPr>
          <w:rFonts w:ascii="inherit" w:eastAsia="Times New Roman" w:hAnsi="inherit" w:cs="Times New Roman"/>
          <w:color w:val="000000"/>
          <w:sz w:val="24"/>
          <w:szCs w:val="24"/>
          <w:lang w:eastAsia="en-GB"/>
        </w:rPr>
        <w:t xml:space="preserve"> electric vehicle </w:t>
      </w:r>
      <w:r w:rsidR="00822A09">
        <w:rPr>
          <w:rFonts w:ascii="inherit" w:eastAsia="Times New Roman" w:hAnsi="inherit" w:cs="Times New Roman"/>
          <w:color w:val="000000"/>
          <w:sz w:val="24"/>
          <w:szCs w:val="24"/>
          <w:lang w:eastAsia="en-GB"/>
        </w:rPr>
        <w:t>supply equipment</w:t>
      </w:r>
      <w:r w:rsidR="00C45CF9" w:rsidRPr="00827173">
        <w:rPr>
          <w:rFonts w:ascii="inherit" w:eastAsia="Times New Roman" w:hAnsi="inherit" w:cs="Times New Roman"/>
          <w:color w:val="000000"/>
          <w:sz w:val="24"/>
          <w:szCs w:val="24"/>
          <w:lang w:eastAsia="en-GB"/>
        </w:rPr>
        <w:t xml:space="preserve"> shall be capable of activating the provision of active power frequency response from the current active power input/output automatically up to the maximum capacity according to the </w:t>
      </w:r>
      <w:r w:rsidR="00C45CF9" w:rsidRPr="000A4C30">
        <w:rPr>
          <w:rFonts w:ascii="inherit" w:eastAsia="Times New Roman" w:hAnsi="inherit" w:cs="Times New Roman"/>
          <w:color w:val="000000"/>
          <w:sz w:val="24"/>
          <w:szCs w:val="24"/>
          <w:lang w:eastAsia="en-GB"/>
        </w:rPr>
        <w:t xml:space="preserve">indicative </w:t>
      </w:r>
      <w:r w:rsidR="004F19D3" w:rsidRPr="000A4C30">
        <w:rPr>
          <w:rFonts w:ascii="inherit" w:eastAsia="Times New Roman" w:hAnsi="inherit" w:cs="Times New Roman"/>
          <w:color w:val="000000"/>
          <w:sz w:val="24"/>
          <w:szCs w:val="24"/>
          <w:lang w:eastAsia="en-GB"/>
        </w:rPr>
        <w:t>F</w:t>
      </w:r>
      <w:r w:rsidR="00C45CF9" w:rsidRPr="000A4C30">
        <w:rPr>
          <w:rFonts w:ascii="inherit" w:eastAsia="Times New Roman" w:hAnsi="inherit" w:cs="Times New Roman"/>
          <w:color w:val="000000"/>
          <w:sz w:val="24"/>
          <w:szCs w:val="24"/>
          <w:lang w:eastAsia="en-GB"/>
        </w:rPr>
        <w:t>igure YY</w:t>
      </w:r>
      <w:r w:rsidR="00C45CF9" w:rsidRPr="00827173">
        <w:rPr>
          <w:rFonts w:ascii="inherit" w:eastAsia="Times New Roman" w:hAnsi="inherit" w:cs="Times New Roman"/>
          <w:color w:val="000000"/>
          <w:sz w:val="24"/>
          <w:szCs w:val="24"/>
          <w:lang w:eastAsia="en-GB"/>
        </w:rPr>
        <w:t xml:space="preserve"> at a frequency threshold and with </w:t>
      </w:r>
      <w:r w:rsidR="00E86E31" w:rsidRPr="00827173">
        <w:rPr>
          <w:rFonts w:ascii="inherit" w:eastAsia="Times New Roman" w:hAnsi="inherit" w:cs="Times New Roman"/>
          <w:color w:val="000000"/>
          <w:sz w:val="24"/>
          <w:szCs w:val="24"/>
          <w:lang w:eastAsia="en-GB"/>
        </w:rPr>
        <w:t>the</w:t>
      </w:r>
      <w:r w:rsidR="00C45CF9" w:rsidRPr="00827173">
        <w:rPr>
          <w:rFonts w:ascii="inherit" w:eastAsia="Times New Roman" w:hAnsi="inherit" w:cs="Times New Roman"/>
          <w:color w:val="000000"/>
          <w:sz w:val="24"/>
          <w:szCs w:val="24"/>
          <w:lang w:eastAsia="en-GB"/>
        </w:rPr>
        <w:t xml:space="preserve"> droop setting</w:t>
      </w:r>
      <w:r w:rsidR="00E86E31" w:rsidRPr="00827173">
        <w:rPr>
          <w:rFonts w:ascii="inherit" w:eastAsia="Times New Roman" w:hAnsi="inherit" w:cs="Times New Roman"/>
          <w:color w:val="000000"/>
          <w:sz w:val="24"/>
          <w:szCs w:val="24"/>
          <w:lang w:eastAsia="en-GB"/>
        </w:rPr>
        <w:t>;</w:t>
      </w:r>
    </w:p>
    <w:p w14:paraId="3A6EE13F" w14:textId="06BDAC41" w:rsidR="00C45CF9" w:rsidRPr="00827173" w:rsidRDefault="00C45CF9" w:rsidP="008C4AA6">
      <w:pPr>
        <w:pStyle w:val="ListParagraph"/>
        <w:numPr>
          <w:ilvl w:val="0"/>
          <w:numId w:val="3"/>
        </w:numPr>
        <w:ind w:left="426" w:hanging="426"/>
        <w:jc w:val="both"/>
        <w:rPr>
          <w:rFonts w:ascii="inherit" w:eastAsia="Times New Roman" w:hAnsi="inherit" w:cs="Times New Roman"/>
          <w:color w:val="000000"/>
          <w:sz w:val="24"/>
          <w:szCs w:val="24"/>
          <w:lang w:eastAsia="en-GB"/>
        </w:rPr>
      </w:pPr>
      <w:r w:rsidRPr="00827173">
        <w:rPr>
          <w:rFonts w:ascii="inherit" w:eastAsia="Times New Roman" w:hAnsi="inherit" w:cs="Times New Roman"/>
          <w:color w:val="000000"/>
          <w:sz w:val="24"/>
          <w:szCs w:val="24"/>
          <w:lang w:eastAsia="en-GB"/>
        </w:rPr>
        <w:t>The droop s</w:t>
      </w:r>
      <w:r w:rsidR="00594786" w:rsidRPr="00827173">
        <w:rPr>
          <w:rFonts w:ascii="inherit" w:eastAsia="Times New Roman" w:hAnsi="inherit" w:cs="Times New Roman"/>
          <w:color w:val="000000"/>
          <w:sz w:val="24"/>
          <w:szCs w:val="24"/>
          <w:lang w:eastAsia="en-GB"/>
        </w:rPr>
        <w:t>etting</w:t>
      </w:r>
      <w:r w:rsidRPr="00827173">
        <w:rPr>
          <w:rFonts w:ascii="inherit" w:eastAsia="Times New Roman" w:hAnsi="inherit" w:cs="Times New Roman"/>
          <w:color w:val="000000"/>
          <w:sz w:val="24"/>
          <w:szCs w:val="24"/>
          <w:lang w:eastAsia="en-GB"/>
        </w:rPr>
        <w:t xml:space="preserve"> shall be </w:t>
      </w:r>
      <w:r w:rsidR="00667E54">
        <w:rPr>
          <w:rFonts w:ascii="inherit" w:eastAsia="Times New Roman" w:hAnsi="inherit" w:cs="Times New Roman"/>
          <w:color w:val="000000"/>
          <w:sz w:val="24"/>
          <w:szCs w:val="24"/>
          <w:lang w:eastAsia="en-GB"/>
        </w:rPr>
        <w:t>5</w:t>
      </w:r>
      <w:r w:rsidRPr="00827173">
        <w:rPr>
          <w:rFonts w:ascii="inherit" w:eastAsia="Times New Roman" w:hAnsi="inherit" w:cs="Times New Roman"/>
          <w:color w:val="000000"/>
          <w:sz w:val="24"/>
          <w:szCs w:val="24"/>
          <w:lang w:eastAsia="en-GB"/>
        </w:rPr>
        <w:t>%</w:t>
      </w:r>
      <w:r w:rsidR="00E86E31" w:rsidRPr="00827173">
        <w:rPr>
          <w:rFonts w:ascii="inherit" w:eastAsia="Times New Roman" w:hAnsi="inherit" w:cs="Times New Roman"/>
          <w:color w:val="000000"/>
          <w:sz w:val="24"/>
          <w:szCs w:val="24"/>
          <w:lang w:eastAsia="en-GB"/>
        </w:rPr>
        <w:t>;</w:t>
      </w:r>
    </w:p>
    <w:p w14:paraId="4AC3FFA2" w14:textId="6D09243E" w:rsidR="00C45CF9" w:rsidRPr="00827173" w:rsidRDefault="00C45CF9" w:rsidP="00CD099D">
      <w:pPr>
        <w:pStyle w:val="ListParagraph"/>
        <w:numPr>
          <w:ilvl w:val="0"/>
          <w:numId w:val="3"/>
        </w:numPr>
        <w:ind w:left="426" w:hanging="426"/>
        <w:jc w:val="both"/>
        <w:rPr>
          <w:rFonts w:ascii="inherit" w:eastAsia="Times New Roman" w:hAnsi="inherit" w:cs="Times New Roman"/>
          <w:color w:val="000000"/>
          <w:sz w:val="24"/>
          <w:szCs w:val="24"/>
          <w:lang w:eastAsia="en-GB"/>
        </w:rPr>
      </w:pPr>
      <w:r w:rsidRPr="00827173">
        <w:rPr>
          <w:rFonts w:ascii="inherit" w:eastAsia="Times New Roman" w:hAnsi="inherit" w:cs="Times New Roman"/>
          <w:color w:val="000000"/>
          <w:sz w:val="24"/>
          <w:szCs w:val="24"/>
          <w:lang w:eastAsia="en-GB"/>
        </w:rPr>
        <w:t xml:space="preserve">The frequency threshold </w:t>
      </w:r>
      <w:r w:rsidR="009713F2" w:rsidRPr="009713F2">
        <w:rPr>
          <w:rFonts w:ascii="inherit" w:eastAsia="Times New Roman" w:hAnsi="inherit" w:cs="Times New Roman"/>
          <w:color w:val="000000"/>
          <w:sz w:val="24"/>
          <w:szCs w:val="24"/>
          <w:lang w:eastAsia="en-GB"/>
        </w:rPr>
        <w:t>∆f1</w:t>
      </w:r>
      <w:r w:rsidRPr="00827173">
        <w:rPr>
          <w:rFonts w:ascii="inherit" w:eastAsia="Times New Roman" w:hAnsi="inherit" w:cs="Times New Roman"/>
          <w:color w:val="000000"/>
          <w:sz w:val="24"/>
          <w:szCs w:val="24"/>
          <w:lang w:eastAsia="en-GB"/>
        </w:rPr>
        <w:t xml:space="preserve"> shall be 49,8 Hz inclusive, except for synchronous area IE where the frequency threshold shall be 49,5 Hz inclusive</w:t>
      </w:r>
      <w:r w:rsidR="00E86E31" w:rsidRPr="00827173">
        <w:rPr>
          <w:rFonts w:ascii="inherit" w:eastAsia="Times New Roman" w:hAnsi="inherit" w:cs="Times New Roman"/>
          <w:color w:val="000000"/>
          <w:sz w:val="24"/>
          <w:szCs w:val="24"/>
          <w:lang w:eastAsia="en-GB"/>
        </w:rPr>
        <w:t>;</w:t>
      </w:r>
    </w:p>
    <w:p w14:paraId="5C32CA35" w14:textId="43B8B7E7" w:rsidR="00C45CF9" w:rsidRPr="00827173" w:rsidRDefault="00280258" w:rsidP="008C4AA6">
      <w:pPr>
        <w:pStyle w:val="ListParagraph"/>
        <w:numPr>
          <w:ilvl w:val="0"/>
          <w:numId w:val="3"/>
        </w:numPr>
        <w:ind w:left="426" w:hanging="426"/>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A t</w:t>
      </w:r>
      <w:r w:rsidR="00C45CF9" w:rsidRPr="00827173">
        <w:rPr>
          <w:rFonts w:ascii="inherit" w:eastAsia="Times New Roman" w:hAnsi="inherit" w:cs="Times New Roman"/>
          <w:color w:val="000000"/>
          <w:sz w:val="24"/>
          <w:szCs w:val="24"/>
          <w:lang w:eastAsia="en-GB"/>
        </w:rPr>
        <w:t xml:space="preserve">ype </w:t>
      </w:r>
      <w:r w:rsidR="008C4AA6">
        <w:rPr>
          <w:rFonts w:ascii="inherit" w:eastAsia="Times New Roman" w:hAnsi="inherit" w:cs="Times New Roman"/>
          <w:color w:val="000000"/>
          <w:sz w:val="24"/>
          <w:szCs w:val="24"/>
          <w:lang w:eastAsia="en-GB"/>
        </w:rPr>
        <w:t>EV</w:t>
      </w:r>
      <w:r w:rsidR="00C45CF9" w:rsidRPr="00827173">
        <w:rPr>
          <w:rFonts w:ascii="inherit" w:eastAsia="Times New Roman" w:hAnsi="inherit" w:cs="Times New Roman"/>
          <w:color w:val="000000"/>
          <w:sz w:val="24"/>
          <w:szCs w:val="24"/>
          <w:lang w:eastAsia="en-GB"/>
        </w:rPr>
        <w:t xml:space="preserve">1 and </w:t>
      </w:r>
      <w:r w:rsidR="008C4AA6">
        <w:rPr>
          <w:rFonts w:ascii="inherit" w:eastAsia="Times New Roman" w:hAnsi="inherit" w:cs="Times New Roman"/>
          <w:color w:val="000000"/>
          <w:sz w:val="24"/>
          <w:szCs w:val="24"/>
          <w:lang w:eastAsia="en-GB"/>
        </w:rPr>
        <w:t>EV</w:t>
      </w:r>
      <w:r w:rsidR="00C45CF9" w:rsidRPr="00827173">
        <w:rPr>
          <w:rFonts w:ascii="inherit" w:eastAsia="Times New Roman" w:hAnsi="inherit" w:cs="Times New Roman"/>
          <w:color w:val="000000"/>
          <w:sz w:val="24"/>
          <w:szCs w:val="24"/>
          <w:lang w:eastAsia="en-GB"/>
        </w:rPr>
        <w:t xml:space="preserve">2 </w:t>
      </w:r>
      <w:r w:rsidR="00833EA1" w:rsidRPr="00827173">
        <w:rPr>
          <w:rFonts w:ascii="inherit" w:eastAsia="Times New Roman" w:hAnsi="inherit" w:cs="Times New Roman"/>
          <w:color w:val="000000"/>
          <w:sz w:val="24"/>
          <w:szCs w:val="24"/>
          <w:lang w:eastAsia="en-GB"/>
        </w:rPr>
        <w:t xml:space="preserve">V2G </w:t>
      </w:r>
      <w:r w:rsidR="00C45CF9" w:rsidRPr="00827173">
        <w:rPr>
          <w:rFonts w:ascii="inherit" w:eastAsia="Times New Roman" w:hAnsi="inherit" w:cs="Times New Roman"/>
          <w:color w:val="000000"/>
          <w:sz w:val="24"/>
          <w:szCs w:val="24"/>
          <w:lang w:eastAsia="en-GB"/>
        </w:rPr>
        <w:t xml:space="preserve">electric vehicle and </w:t>
      </w:r>
      <w:r w:rsidR="00050EC3">
        <w:rPr>
          <w:rFonts w:ascii="inherit" w:eastAsia="Times New Roman" w:hAnsi="inherit" w:cs="Times New Roman"/>
          <w:color w:val="000000"/>
          <w:sz w:val="24"/>
          <w:szCs w:val="24"/>
          <w:lang w:eastAsia="en-GB"/>
        </w:rPr>
        <w:t xml:space="preserve">associated </w:t>
      </w:r>
      <w:r w:rsidR="00833EA1" w:rsidRPr="00827173">
        <w:rPr>
          <w:rFonts w:ascii="inherit" w:eastAsia="Times New Roman" w:hAnsi="inherit" w:cs="Times New Roman"/>
          <w:color w:val="000000"/>
          <w:sz w:val="24"/>
          <w:szCs w:val="24"/>
          <w:lang w:eastAsia="en-GB"/>
        </w:rPr>
        <w:t>V2G</w:t>
      </w:r>
      <w:r w:rsidR="00C45CF9" w:rsidRPr="00827173">
        <w:rPr>
          <w:rFonts w:ascii="inherit" w:eastAsia="Times New Roman" w:hAnsi="inherit" w:cs="Times New Roman"/>
          <w:color w:val="000000"/>
          <w:sz w:val="24"/>
          <w:szCs w:val="24"/>
          <w:lang w:eastAsia="en-GB"/>
        </w:rPr>
        <w:t xml:space="preserve"> electric vehicle </w:t>
      </w:r>
      <w:r w:rsidR="00822A09">
        <w:rPr>
          <w:rFonts w:ascii="inherit" w:eastAsia="Times New Roman" w:hAnsi="inherit" w:cs="Times New Roman"/>
          <w:color w:val="000000"/>
          <w:sz w:val="24"/>
          <w:szCs w:val="24"/>
          <w:lang w:eastAsia="en-GB"/>
        </w:rPr>
        <w:t>supply equipment</w:t>
      </w:r>
      <w:r w:rsidR="00C45CF9" w:rsidRPr="00827173">
        <w:rPr>
          <w:rFonts w:ascii="inherit" w:eastAsia="Times New Roman" w:hAnsi="inherit" w:cs="Times New Roman"/>
          <w:color w:val="000000"/>
          <w:sz w:val="24"/>
          <w:szCs w:val="24"/>
          <w:lang w:eastAsia="en-GB"/>
        </w:rPr>
        <w:t xml:space="preserve"> shall stay and operate stably in this specific mode as long as the frequency is below the frequency threshold and according to its content of energy. If the frequency recovers</w:t>
      </w:r>
      <w:r w:rsidR="00594786" w:rsidRPr="00827173">
        <w:rPr>
          <w:rFonts w:ascii="inherit" w:eastAsia="Times New Roman" w:hAnsi="inherit" w:cs="Times New Roman"/>
          <w:color w:val="000000"/>
          <w:sz w:val="24"/>
          <w:szCs w:val="24"/>
          <w:lang w:eastAsia="en-GB"/>
        </w:rPr>
        <w:t>,</w:t>
      </w:r>
      <w:r w:rsidR="00C45CF9" w:rsidRPr="00827173">
        <w:rPr>
          <w:rFonts w:ascii="inherit" w:eastAsia="Times New Roman" w:hAnsi="inherit" w:cs="Times New Roman"/>
          <w:color w:val="000000"/>
          <w:sz w:val="24"/>
          <w:szCs w:val="24"/>
          <w:lang w:eastAsia="en-GB"/>
        </w:rPr>
        <w:t xml:space="preserve"> the </w:t>
      </w:r>
      <w:r w:rsidR="00BB5685" w:rsidRPr="00827173">
        <w:rPr>
          <w:rFonts w:ascii="inherit" w:eastAsia="Times New Roman" w:hAnsi="inherit" w:cs="Times New Roman"/>
          <w:color w:val="000000"/>
          <w:sz w:val="24"/>
          <w:szCs w:val="24"/>
          <w:lang w:eastAsia="en-GB"/>
        </w:rPr>
        <w:t xml:space="preserve">V2G electric vehicle and </w:t>
      </w:r>
      <w:r>
        <w:rPr>
          <w:rFonts w:ascii="inherit" w:eastAsia="Times New Roman" w:hAnsi="inherit" w:cs="Times New Roman"/>
          <w:color w:val="000000"/>
          <w:sz w:val="24"/>
          <w:szCs w:val="24"/>
          <w:lang w:eastAsia="en-GB"/>
        </w:rPr>
        <w:t xml:space="preserve">associated </w:t>
      </w:r>
      <w:r w:rsidR="00BB5685" w:rsidRPr="00827173">
        <w:rPr>
          <w:rFonts w:ascii="inherit" w:eastAsia="Times New Roman" w:hAnsi="inherit" w:cs="Times New Roman"/>
          <w:color w:val="000000"/>
          <w:sz w:val="24"/>
          <w:szCs w:val="24"/>
          <w:lang w:eastAsia="en-GB"/>
        </w:rPr>
        <w:t xml:space="preserve">V2G electric vehicle </w:t>
      </w:r>
      <w:r w:rsidR="00822A09">
        <w:rPr>
          <w:rFonts w:ascii="inherit" w:eastAsia="Times New Roman" w:hAnsi="inherit" w:cs="Times New Roman"/>
          <w:color w:val="000000"/>
          <w:sz w:val="24"/>
          <w:szCs w:val="24"/>
          <w:lang w:eastAsia="en-GB"/>
        </w:rPr>
        <w:t>supply equipment</w:t>
      </w:r>
      <w:r w:rsidR="00BB5685" w:rsidRPr="00827173" w:rsidDel="00BB5685">
        <w:rPr>
          <w:rFonts w:ascii="inherit" w:eastAsia="Times New Roman" w:hAnsi="inherit" w:cs="Times New Roman"/>
          <w:color w:val="000000"/>
          <w:sz w:val="24"/>
          <w:szCs w:val="24"/>
          <w:lang w:eastAsia="en-GB"/>
        </w:rPr>
        <w:t xml:space="preserve"> </w:t>
      </w:r>
      <w:r w:rsidR="00C45CF9" w:rsidRPr="00827173">
        <w:rPr>
          <w:rFonts w:ascii="inherit" w:eastAsia="Times New Roman" w:hAnsi="inherit" w:cs="Times New Roman"/>
          <w:color w:val="000000"/>
          <w:sz w:val="24"/>
          <w:szCs w:val="24"/>
          <w:lang w:eastAsia="en-GB"/>
        </w:rPr>
        <w:t>shall follow the same power-frequency characteristic until it is back to its prior state of active power input/output</w:t>
      </w:r>
      <w:r w:rsidR="00E86E31" w:rsidRPr="00827173">
        <w:rPr>
          <w:rFonts w:ascii="inherit" w:eastAsia="Times New Roman" w:hAnsi="inherit" w:cs="Times New Roman"/>
          <w:color w:val="000000"/>
          <w:sz w:val="24"/>
          <w:szCs w:val="24"/>
          <w:lang w:eastAsia="en-GB"/>
        </w:rPr>
        <w:t>;</w:t>
      </w:r>
    </w:p>
    <w:p w14:paraId="2426DC56" w14:textId="0E906FF2" w:rsidR="00C45CF9" w:rsidRPr="00827173" w:rsidRDefault="00C45CF9" w:rsidP="008C4AA6">
      <w:pPr>
        <w:pStyle w:val="ListParagraph"/>
        <w:numPr>
          <w:ilvl w:val="0"/>
          <w:numId w:val="3"/>
        </w:numPr>
        <w:ind w:left="426" w:hanging="426"/>
        <w:jc w:val="both"/>
        <w:rPr>
          <w:rFonts w:ascii="inherit" w:eastAsia="Times New Roman" w:hAnsi="inherit" w:cs="Times New Roman"/>
          <w:color w:val="000000"/>
          <w:sz w:val="24"/>
          <w:szCs w:val="24"/>
          <w:lang w:eastAsia="en-GB"/>
        </w:rPr>
      </w:pPr>
      <w:r w:rsidRPr="00827173">
        <w:rPr>
          <w:rFonts w:ascii="inherit" w:eastAsia="Times New Roman" w:hAnsi="inherit" w:cs="Times New Roman"/>
          <w:color w:val="000000"/>
          <w:sz w:val="24"/>
          <w:szCs w:val="24"/>
          <w:lang w:eastAsia="en-GB"/>
        </w:rPr>
        <w:t>The response time</w:t>
      </w:r>
      <w:r w:rsidR="001370DA">
        <w:rPr>
          <w:rFonts w:ascii="inherit" w:eastAsia="Times New Roman" w:hAnsi="inherit" w:cs="Times New Roman"/>
          <w:color w:val="000000"/>
          <w:sz w:val="24"/>
          <w:szCs w:val="24"/>
          <w:lang w:eastAsia="en-GB"/>
        </w:rPr>
        <w:t>,</w:t>
      </w:r>
      <w:r w:rsidRPr="00827173">
        <w:rPr>
          <w:rFonts w:ascii="inherit" w:eastAsia="Times New Roman" w:hAnsi="inherit" w:cs="Times New Roman"/>
          <w:color w:val="000000"/>
          <w:sz w:val="24"/>
          <w:szCs w:val="24"/>
          <w:lang w:eastAsia="en-GB"/>
        </w:rPr>
        <w:t xml:space="preserve"> </w:t>
      </w:r>
      <w:r w:rsidR="001370DA">
        <w:rPr>
          <w:rFonts w:ascii="inherit" w:eastAsia="Times New Roman" w:hAnsi="inherit" w:cs="Times New Roman"/>
          <w:sz w:val="24"/>
          <w:szCs w:val="24"/>
          <w:lang w:eastAsia="en-GB"/>
        </w:rPr>
        <w:t>T</w:t>
      </w:r>
      <w:r w:rsidR="001370DA" w:rsidRPr="005B6C31">
        <w:rPr>
          <w:rFonts w:ascii="inherit" w:eastAsia="Times New Roman" w:hAnsi="inherit" w:cs="Times New Roman"/>
          <w:sz w:val="24"/>
          <w:szCs w:val="24"/>
          <w:vertAlign w:val="subscript"/>
          <w:lang w:eastAsia="en-GB"/>
        </w:rPr>
        <w:t>resp</w:t>
      </w:r>
      <w:r w:rsidR="001370DA">
        <w:rPr>
          <w:rFonts w:ascii="inherit" w:eastAsia="Times New Roman" w:hAnsi="inherit" w:cs="Times New Roman"/>
          <w:sz w:val="24"/>
          <w:szCs w:val="24"/>
          <w:lang w:eastAsia="en-GB"/>
        </w:rPr>
        <w:t xml:space="preserve"> in </w:t>
      </w:r>
      <w:r w:rsidR="001370DA" w:rsidRPr="00867DB5">
        <w:rPr>
          <w:rFonts w:ascii="inherit" w:eastAsia="Times New Roman" w:hAnsi="inherit" w:cs="Times New Roman"/>
          <w:sz w:val="24"/>
          <w:szCs w:val="24"/>
          <w:lang w:eastAsia="en-GB"/>
        </w:rPr>
        <w:t>Fig</w:t>
      </w:r>
      <w:r w:rsidR="001370DA">
        <w:rPr>
          <w:rFonts w:ascii="inherit" w:eastAsia="Times New Roman" w:hAnsi="inherit" w:cs="Times New Roman"/>
          <w:sz w:val="24"/>
          <w:szCs w:val="24"/>
          <w:lang w:eastAsia="en-GB"/>
        </w:rPr>
        <w:t>ure XX,</w:t>
      </w:r>
      <w:r w:rsidRPr="00867DB5">
        <w:rPr>
          <w:rFonts w:ascii="inherit" w:eastAsia="Times New Roman" w:hAnsi="inherit" w:cs="Times New Roman"/>
          <w:sz w:val="24"/>
          <w:szCs w:val="24"/>
          <w:lang w:eastAsia="en-GB"/>
        </w:rPr>
        <w:t xml:space="preserve"> </w:t>
      </w:r>
      <w:r w:rsidRPr="00827173">
        <w:rPr>
          <w:rFonts w:ascii="inherit" w:eastAsia="Times New Roman" w:hAnsi="inherit" w:cs="Times New Roman"/>
          <w:color w:val="000000"/>
          <w:sz w:val="24"/>
          <w:szCs w:val="24"/>
          <w:lang w:eastAsia="en-GB"/>
        </w:rPr>
        <w:t xml:space="preserve">shall be less or equal to 0,5 s for an active power setpoint change of 1 pu of </w:t>
      </w:r>
      <w:r w:rsidR="00E7113C">
        <w:rPr>
          <w:rFonts w:ascii="inherit" w:eastAsia="Times New Roman" w:hAnsi="inherit" w:cs="Times New Roman"/>
          <w:color w:val="000000"/>
          <w:sz w:val="24"/>
          <w:szCs w:val="24"/>
          <w:lang w:eastAsia="en-GB"/>
        </w:rPr>
        <w:t>P</w:t>
      </w:r>
      <w:r w:rsidR="00E7113C" w:rsidRPr="005B6C31">
        <w:rPr>
          <w:rFonts w:ascii="inherit" w:eastAsia="Times New Roman" w:hAnsi="inherit" w:cs="Times New Roman"/>
          <w:color w:val="000000"/>
          <w:sz w:val="24"/>
          <w:szCs w:val="24"/>
          <w:vertAlign w:val="subscript"/>
          <w:lang w:eastAsia="en-GB"/>
        </w:rPr>
        <w:t>max</w:t>
      </w:r>
      <w:r w:rsidRPr="00827173">
        <w:rPr>
          <w:rFonts w:ascii="inherit" w:eastAsia="Times New Roman" w:hAnsi="inherit" w:cs="Times New Roman"/>
          <w:color w:val="000000"/>
          <w:sz w:val="24"/>
          <w:szCs w:val="24"/>
          <w:lang w:eastAsia="en-GB"/>
        </w:rPr>
        <w:t xml:space="preserve"> excluding the time for switching from consumption to generation or vice versa</w:t>
      </w:r>
      <w:r w:rsidR="00E86E31" w:rsidRPr="00827173">
        <w:rPr>
          <w:rFonts w:ascii="inherit" w:eastAsia="Times New Roman" w:hAnsi="inherit" w:cs="Times New Roman"/>
          <w:color w:val="000000"/>
          <w:sz w:val="24"/>
          <w:szCs w:val="24"/>
          <w:lang w:eastAsia="en-GB"/>
        </w:rPr>
        <w:t>;</w:t>
      </w:r>
    </w:p>
    <w:p w14:paraId="01DF97B4" w14:textId="7C3A8807" w:rsidR="00C45CF9" w:rsidRPr="00827173" w:rsidRDefault="00C45CF9" w:rsidP="008C4AA6">
      <w:pPr>
        <w:pStyle w:val="ListParagraph"/>
        <w:numPr>
          <w:ilvl w:val="0"/>
          <w:numId w:val="3"/>
        </w:numPr>
        <w:ind w:left="426" w:hanging="426"/>
        <w:jc w:val="both"/>
        <w:rPr>
          <w:rFonts w:ascii="inherit" w:eastAsia="Times New Roman" w:hAnsi="inherit" w:cs="Times New Roman"/>
          <w:color w:val="000000"/>
          <w:sz w:val="24"/>
          <w:szCs w:val="24"/>
          <w:lang w:eastAsia="en-GB"/>
        </w:rPr>
      </w:pPr>
      <w:r w:rsidRPr="00827173">
        <w:rPr>
          <w:rFonts w:ascii="inherit" w:eastAsia="Times New Roman" w:hAnsi="inherit" w:cs="Times New Roman"/>
          <w:color w:val="000000"/>
          <w:sz w:val="24"/>
          <w:szCs w:val="24"/>
          <w:lang w:eastAsia="en-GB"/>
        </w:rPr>
        <w:t>Switching from consumption to generation and vice versa should be as fast as technically feasible.</w:t>
      </w:r>
    </w:p>
    <w:p w14:paraId="79CB7A4D" w14:textId="77777777" w:rsidR="00C45CF9" w:rsidRPr="00872862" w:rsidRDefault="00C45CF9" w:rsidP="00203CBE">
      <w:pPr>
        <w:shd w:val="clear" w:color="auto" w:fill="FFFFFF"/>
        <w:spacing w:before="120" w:after="0" w:line="240" w:lineRule="auto"/>
        <w:jc w:val="center"/>
        <w:rPr>
          <w:rFonts w:ascii="inherit" w:eastAsia="Times New Roman" w:hAnsi="inherit" w:cs="Times New Roman"/>
          <w:b/>
          <w:sz w:val="24"/>
          <w:szCs w:val="24"/>
          <w:lang w:eastAsia="en-GB"/>
        </w:rPr>
      </w:pPr>
      <w:r w:rsidRPr="000A4C30">
        <w:rPr>
          <w:rFonts w:ascii="inherit" w:eastAsia="Times New Roman" w:hAnsi="inherit" w:cs="Times New Roman"/>
          <w:b/>
          <w:sz w:val="24"/>
          <w:szCs w:val="24"/>
          <w:lang w:eastAsia="en-GB"/>
        </w:rPr>
        <w:t>Figure YY</w:t>
      </w:r>
    </w:p>
    <w:p w14:paraId="0E1FD8BC" w14:textId="3885BDA0" w:rsidR="00C45CF9" w:rsidRPr="00CD099D" w:rsidRDefault="00C45CF9" w:rsidP="00203CBE">
      <w:pPr>
        <w:jc w:val="center"/>
        <w:rPr>
          <w:b/>
        </w:rPr>
      </w:pPr>
      <w:r w:rsidRPr="00CD099D">
        <w:rPr>
          <w:rFonts w:ascii="inherit" w:eastAsia="Times New Roman" w:hAnsi="inherit" w:cs="Times New Roman"/>
          <w:b/>
          <w:color w:val="000000"/>
          <w:sz w:val="24"/>
          <w:szCs w:val="24"/>
          <w:lang w:eastAsia="en-GB"/>
        </w:rPr>
        <w:t xml:space="preserve">Active power frequency response capability of type </w:t>
      </w:r>
      <w:r w:rsidR="00966A99" w:rsidRPr="00CD099D">
        <w:rPr>
          <w:rFonts w:ascii="inherit" w:eastAsia="Times New Roman" w:hAnsi="inherit" w:cs="Times New Roman"/>
          <w:b/>
          <w:color w:val="000000"/>
          <w:sz w:val="24"/>
          <w:szCs w:val="24"/>
          <w:lang w:eastAsia="en-GB"/>
        </w:rPr>
        <w:t>EV</w:t>
      </w:r>
      <w:r w:rsidRPr="00CD099D">
        <w:rPr>
          <w:rFonts w:ascii="inherit" w:eastAsia="Times New Roman" w:hAnsi="inherit" w:cs="Times New Roman"/>
          <w:b/>
          <w:color w:val="000000"/>
          <w:sz w:val="24"/>
          <w:szCs w:val="24"/>
          <w:lang w:eastAsia="en-GB"/>
        </w:rPr>
        <w:t xml:space="preserve">1 and </w:t>
      </w:r>
      <w:r w:rsidR="00966A99" w:rsidRPr="00CD099D">
        <w:rPr>
          <w:rFonts w:ascii="inherit" w:eastAsia="Times New Roman" w:hAnsi="inherit" w:cs="Times New Roman"/>
          <w:b/>
          <w:color w:val="000000"/>
          <w:sz w:val="24"/>
          <w:szCs w:val="24"/>
          <w:lang w:eastAsia="en-GB"/>
        </w:rPr>
        <w:t>EV</w:t>
      </w:r>
      <w:r w:rsidRPr="00CD099D">
        <w:rPr>
          <w:rFonts w:ascii="inherit" w:eastAsia="Times New Roman" w:hAnsi="inherit" w:cs="Times New Roman"/>
          <w:b/>
          <w:color w:val="000000"/>
          <w:sz w:val="24"/>
          <w:szCs w:val="24"/>
          <w:lang w:eastAsia="en-GB"/>
        </w:rPr>
        <w:t xml:space="preserve">2 </w:t>
      </w:r>
      <w:r w:rsidR="00833EA1" w:rsidRPr="00CD099D">
        <w:rPr>
          <w:rFonts w:ascii="inherit" w:eastAsia="Times New Roman" w:hAnsi="inherit" w:cs="Times New Roman"/>
          <w:b/>
          <w:color w:val="000000"/>
          <w:sz w:val="24"/>
          <w:szCs w:val="24"/>
          <w:lang w:eastAsia="en-GB"/>
        </w:rPr>
        <w:t xml:space="preserve">V2G </w:t>
      </w:r>
      <w:r w:rsidRPr="00CD099D">
        <w:rPr>
          <w:rFonts w:ascii="inherit" w:eastAsia="Times New Roman" w:hAnsi="inherit" w:cs="Times New Roman"/>
          <w:b/>
          <w:color w:val="000000"/>
          <w:sz w:val="24"/>
          <w:szCs w:val="24"/>
          <w:lang w:eastAsia="en-GB"/>
        </w:rPr>
        <w:t>electric vehicle</w:t>
      </w:r>
      <w:r w:rsidR="00367020" w:rsidRPr="00CD099D">
        <w:rPr>
          <w:rFonts w:ascii="inherit" w:eastAsia="Times New Roman" w:hAnsi="inherit" w:cs="Times New Roman"/>
          <w:b/>
          <w:color w:val="000000"/>
          <w:sz w:val="24"/>
          <w:szCs w:val="24"/>
          <w:lang w:eastAsia="en-GB"/>
        </w:rPr>
        <w:t>s</w:t>
      </w:r>
      <w:r w:rsidRPr="00CD099D">
        <w:rPr>
          <w:rFonts w:ascii="inherit" w:eastAsia="Times New Roman" w:hAnsi="inherit" w:cs="Times New Roman"/>
          <w:b/>
          <w:color w:val="000000"/>
          <w:sz w:val="24"/>
          <w:szCs w:val="24"/>
          <w:lang w:eastAsia="en-GB"/>
        </w:rPr>
        <w:t xml:space="preserve"> and </w:t>
      </w:r>
      <w:r w:rsidR="00966A99" w:rsidRPr="00CD099D">
        <w:rPr>
          <w:rFonts w:ascii="inherit" w:eastAsia="Times New Roman" w:hAnsi="inherit" w:cs="Times New Roman"/>
          <w:b/>
          <w:color w:val="000000"/>
          <w:sz w:val="24"/>
          <w:szCs w:val="24"/>
          <w:lang w:eastAsia="en-GB"/>
        </w:rPr>
        <w:t xml:space="preserve">associated </w:t>
      </w:r>
      <w:r w:rsidR="00833EA1" w:rsidRPr="00CD099D">
        <w:rPr>
          <w:rFonts w:ascii="inherit" w:eastAsia="Times New Roman" w:hAnsi="inherit" w:cs="Times New Roman"/>
          <w:b/>
          <w:color w:val="000000"/>
          <w:sz w:val="24"/>
          <w:szCs w:val="24"/>
          <w:lang w:eastAsia="en-GB"/>
        </w:rPr>
        <w:t>V2G</w:t>
      </w:r>
      <w:r w:rsidRPr="00CD099D">
        <w:rPr>
          <w:rFonts w:ascii="inherit" w:eastAsia="Times New Roman" w:hAnsi="inherit" w:cs="Times New Roman"/>
          <w:b/>
          <w:color w:val="000000"/>
          <w:sz w:val="24"/>
          <w:szCs w:val="24"/>
          <w:lang w:eastAsia="en-GB"/>
        </w:rPr>
        <w:t xml:space="preserve"> electric vehicle </w:t>
      </w:r>
      <w:r w:rsidR="00822A09">
        <w:rPr>
          <w:rFonts w:ascii="inherit" w:eastAsia="Times New Roman" w:hAnsi="inherit" w:cs="Times New Roman"/>
          <w:b/>
          <w:color w:val="000000"/>
          <w:sz w:val="24"/>
          <w:szCs w:val="24"/>
          <w:lang w:eastAsia="en-GB"/>
        </w:rPr>
        <w:t>supply equipment</w:t>
      </w:r>
      <w:r w:rsidRPr="00CD099D">
        <w:rPr>
          <w:rFonts w:ascii="inherit" w:eastAsia="Times New Roman" w:hAnsi="inherit" w:cs="Times New Roman"/>
          <w:b/>
          <w:color w:val="000000"/>
          <w:sz w:val="24"/>
          <w:szCs w:val="24"/>
          <w:lang w:eastAsia="en-GB"/>
        </w:rPr>
        <w:t xml:space="preserve"> in LFSM-U-EV</w:t>
      </w:r>
    </w:p>
    <w:p w14:paraId="1AF49D30" w14:textId="2E24524C" w:rsidR="008F0962" w:rsidRDefault="00E25E3C" w:rsidP="00E25E3C">
      <w:pPr>
        <w:jc w:val="center"/>
      </w:pPr>
      <w:r>
        <w:rPr>
          <w:noProof/>
          <w:lang w:eastAsia="en-GB"/>
        </w:rPr>
        <w:drawing>
          <wp:inline distT="0" distB="0" distL="0" distR="0" wp14:anchorId="7D89E096" wp14:editId="550D8C9E">
            <wp:extent cx="4218940" cy="26339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18940" cy="2633980"/>
                    </a:xfrm>
                    <a:prstGeom prst="rect">
                      <a:avLst/>
                    </a:prstGeom>
                    <a:noFill/>
                  </pic:spPr>
                </pic:pic>
              </a:graphicData>
            </a:graphic>
          </wp:inline>
        </w:drawing>
      </w:r>
    </w:p>
    <w:p w14:paraId="4BC41688" w14:textId="77522EEA" w:rsidR="00C45CF9" w:rsidRDefault="00C45CF9" w:rsidP="00203CBE">
      <w:pPr>
        <w:jc w:val="center"/>
      </w:pPr>
      <w:r>
        <w:t>P</w:t>
      </w:r>
      <w:r w:rsidRPr="00331F15">
        <w:rPr>
          <w:vertAlign w:val="subscript"/>
        </w:rPr>
        <w:t>ref</w:t>
      </w:r>
      <w:r>
        <w:t xml:space="preserve"> </w:t>
      </w:r>
      <w:r w:rsidR="005E21F8">
        <w:t xml:space="preserve">is </w:t>
      </w:r>
      <w:r>
        <w:t xml:space="preserve">the </w:t>
      </w:r>
      <w:r w:rsidR="00331F15" w:rsidRPr="00331F15">
        <w:t>actual active power</w:t>
      </w:r>
      <w:r>
        <w:t xml:space="preserve"> at the moment the LFSM-</w:t>
      </w:r>
      <w:r w:rsidR="00411121">
        <w:t>U</w:t>
      </w:r>
      <w:r>
        <w:t xml:space="preserve"> threshold is reached.</w:t>
      </w:r>
    </w:p>
    <w:p w14:paraId="11B06575" w14:textId="3203F4FA" w:rsidR="00C45CF9" w:rsidRPr="00827173" w:rsidRDefault="00367020" w:rsidP="00827173">
      <w:pPr>
        <w:jc w:val="both"/>
        <w:rPr>
          <w:rFonts w:ascii="inherit" w:eastAsia="Times New Roman" w:hAnsi="inherit" w:cs="Times New Roman"/>
          <w:color w:val="000000"/>
          <w:sz w:val="24"/>
          <w:szCs w:val="24"/>
          <w:lang w:eastAsia="en-GB"/>
        </w:rPr>
      </w:pPr>
      <w:r w:rsidRPr="00827173">
        <w:rPr>
          <w:rFonts w:ascii="inherit" w:eastAsia="Times New Roman" w:hAnsi="inherit" w:cs="Times New Roman"/>
          <w:color w:val="000000"/>
          <w:sz w:val="24"/>
          <w:szCs w:val="24"/>
          <w:lang w:eastAsia="en-GB"/>
        </w:rPr>
        <w:t>6. W</w:t>
      </w:r>
      <w:r w:rsidR="00C45CF9" w:rsidRPr="00827173">
        <w:rPr>
          <w:rFonts w:ascii="inherit" w:eastAsia="Times New Roman" w:hAnsi="inherit" w:cs="Times New Roman"/>
          <w:color w:val="000000"/>
          <w:sz w:val="24"/>
          <w:szCs w:val="24"/>
          <w:lang w:eastAsia="en-GB"/>
        </w:rPr>
        <w:t>ith regard to limited frequency sensitive mode – overfrequency (LFSM-O-EV):</w:t>
      </w:r>
    </w:p>
    <w:p w14:paraId="3730EB08" w14:textId="6A753333" w:rsidR="00C45CF9" w:rsidRPr="00827173" w:rsidRDefault="00367020" w:rsidP="008C4AA6">
      <w:pPr>
        <w:pStyle w:val="ListParagraph"/>
        <w:numPr>
          <w:ilvl w:val="0"/>
          <w:numId w:val="11"/>
        </w:numPr>
        <w:ind w:left="426" w:hanging="426"/>
        <w:jc w:val="both"/>
        <w:rPr>
          <w:rFonts w:ascii="inherit" w:eastAsia="Times New Roman" w:hAnsi="inherit" w:cs="Times New Roman"/>
          <w:color w:val="000000"/>
          <w:sz w:val="24"/>
          <w:szCs w:val="24"/>
          <w:lang w:eastAsia="en-GB"/>
        </w:rPr>
      </w:pPr>
      <w:r w:rsidRPr="00827173">
        <w:rPr>
          <w:rFonts w:ascii="inherit" w:eastAsia="Times New Roman" w:hAnsi="inherit" w:cs="Times New Roman"/>
          <w:color w:val="000000"/>
          <w:sz w:val="24"/>
          <w:szCs w:val="24"/>
          <w:lang w:eastAsia="en-GB"/>
        </w:rPr>
        <w:t>A t</w:t>
      </w:r>
      <w:r w:rsidR="00C45CF9" w:rsidRPr="00827173">
        <w:rPr>
          <w:rFonts w:ascii="inherit" w:eastAsia="Times New Roman" w:hAnsi="inherit" w:cs="Times New Roman"/>
          <w:color w:val="000000"/>
          <w:sz w:val="24"/>
          <w:szCs w:val="24"/>
          <w:lang w:eastAsia="en-GB"/>
        </w:rPr>
        <w:t xml:space="preserve">ype </w:t>
      </w:r>
      <w:r w:rsidR="007C78EE" w:rsidRPr="00827173">
        <w:rPr>
          <w:rFonts w:ascii="inherit" w:eastAsia="Times New Roman" w:hAnsi="inherit" w:cs="Times New Roman"/>
          <w:color w:val="000000"/>
          <w:sz w:val="24"/>
          <w:szCs w:val="24"/>
          <w:lang w:eastAsia="en-GB"/>
        </w:rPr>
        <w:t>EV</w:t>
      </w:r>
      <w:r w:rsidR="00C45CF9" w:rsidRPr="00827173">
        <w:rPr>
          <w:rFonts w:ascii="inherit" w:eastAsia="Times New Roman" w:hAnsi="inherit" w:cs="Times New Roman"/>
          <w:color w:val="000000"/>
          <w:sz w:val="24"/>
          <w:szCs w:val="24"/>
          <w:lang w:eastAsia="en-GB"/>
        </w:rPr>
        <w:t xml:space="preserve">1 and </w:t>
      </w:r>
      <w:r w:rsidR="007C78EE" w:rsidRPr="00827173">
        <w:rPr>
          <w:rFonts w:ascii="inherit" w:eastAsia="Times New Roman" w:hAnsi="inherit" w:cs="Times New Roman"/>
          <w:color w:val="000000"/>
          <w:sz w:val="24"/>
          <w:szCs w:val="24"/>
          <w:lang w:eastAsia="en-GB"/>
        </w:rPr>
        <w:t>EV</w:t>
      </w:r>
      <w:r w:rsidR="00C45CF9" w:rsidRPr="00827173">
        <w:rPr>
          <w:rFonts w:ascii="inherit" w:eastAsia="Times New Roman" w:hAnsi="inherit" w:cs="Times New Roman"/>
          <w:color w:val="000000"/>
          <w:sz w:val="24"/>
          <w:szCs w:val="24"/>
          <w:lang w:eastAsia="en-GB"/>
        </w:rPr>
        <w:t xml:space="preserve">2 </w:t>
      </w:r>
      <w:r w:rsidR="00833EA1" w:rsidRPr="00827173">
        <w:rPr>
          <w:rFonts w:ascii="inherit" w:eastAsia="Times New Roman" w:hAnsi="inherit" w:cs="Times New Roman"/>
          <w:color w:val="000000"/>
          <w:sz w:val="24"/>
          <w:szCs w:val="24"/>
          <w:lang w:eastAsia="en-GB"/>
        </w:rPr>
        <w:t xml:space="preserve">V2G </w:t>
      </w:r>
      <w:r w:rsidR="00C45CF9" w:rsidRPr="00827173">
        <w:rPr>
          <w:rFonts w:ascii="inherit" w:eastAsia="Times New Roman" w:hAnsi="inherit" w:cs="Times New Roman"/>
          <w:color w:val="000000"/>
          <w:sz w:val="24"/>
          <w:szCs w:val="24"/>
          <w:lang w:eastAsia="en-GB"/>
        </w:rPr>
        <w:t xml:space="preserve">electric vehicle and </w:t>
      </w:r>
      <w:r w:rsidR="002E6F88">
        <w:rPr>
          <w:rFonts w:ascii="inherit" w:eastAsia="Times New Roman" w:hAnsi="inherit" w:cs="Times New Roman"/>
          <w:color w:val="000000"/>
          <w:sz w:val="24"/>
          <w:szCs w:val="24"/>
          <w:lang w:eastAsia="en-GB"/>
        </w:rPr>
        <w:t xml:space="preserve">associated </w:t>
      </w:r>
      <w:r w:rsidR="00833EA1" w:rsidRPr="00827173">
        <w:rPr>
          <w:rFonts w:ascii="inherit" w:eastAsia="Times New Roman" w:hAnsi="inherit" w:cs="Times New Roman"/>
          <w:color w:val="000000"/>
          <w:sz w:val="24"/>
          <w:szCs w:val="24"/>
          <w:lang w:eastAsia="en-GB"/>
        </w:rPr>
        <w:t>V2G</w:t>
      </w:r>
      <w:r w:rsidR="00C45CF9" w:rsidRPr="00827173">
        <w:rPr>
          <w:rFonts w:ascii="inherit" w:eastAsia="Times New Roman" w:hAnsi="inherit" w:cs="Times New Roman"/>
          <w:color w:val="000000"/>
          <w:sz w:val="24"/>
          <w:szCs w:val="24"/>
          <w:lang w:eastAsia="en-GB"/>
        </w:rPr>
        <w:t xml:space="preserve"> electric vehicle </w:t>
      </w:r>
      <w:r w:rsidR="00822A09">
        <w:rPr>
          <w:rFonts w:ascii="inherit" w:eastAsia="Times New Roman" w:hAnsi="inherit" w:cs="Times New Roman"/>
          <w:color w:val="000000"/>
          <w:sz w:val="24"/>
          <w:szCs w:val="24"/>
          <w:lang w:eastAsia="en-GB"/>
        </w:rPr>
        <w:t>supply equipment</w:t>
      </w:r>
      <w:r w:rsidR="00C45CF9" w:rsidRPr="00827173">
        <w:rPr>
          <w:rFonts w:ascii="inherit" w:eastAsia="Times New Roman" w:hAnsi="inherit" w:cs="Times New Roman"/>
          <w:color w:val="000000"/>
          <w:sz w:val="24"/>
          <w:szCs w:val="24"/>
          <w:lang w:eastAsia="en-GB"/>
        </w:rPr>
        <w:t xml:space="preserve"> which is </w:t>
      </w:r>
      <w:r w:rsidR="003E075B">
        <w:rPr>
          <w:rFonts w:ascii="inherit" w:eastAsia="Times New Roman" w:hAnsi="inherit" w:cs="Times New Roman"/>
          <w:color w:val="000000"/>
          <w:sz w:val="24"/>
          <w:szCs w:val="24"/>
          <w:lang w:eastAsia="en-GB"/>
        </w:rPr>
        <w:t>consum</w:t>
      </w:r>
      <w:r w:rsidR="00C45CF9" w:rsidRPr="00827173">
        <w:rPr>
          <w:rFonts w:ascii="inherit" w:eastAsia="Times New Roman" w:hAnsi="inherit" w:cs="Times New Roman"/>
          <w:color w:val="000000"/>
          <w:sz w:val="24"/>
          <w:szCs w:val="24"/>
          <w:lang w:eastAsia="en-GB"/>
        </w:rPr>
        <w:t xml:space="preserve">ing active power during an overfrequency event shall increase the level of active power </w:t>
      </w:r>
      <w:r w:rsidR="003E075B">
        <w:rPr>
          <w:rFonts w:ascii="inherit" w:eastAsia="Times New Roman" w:hAnsi="inherit" w:cs="Times New Roman"/>
          <w:color w:val="000000"/>
          <w:sz w:val="24"/>
          <w:szCs w:val="24"/>
          <w:lang w:eastAsia="en-GB"/>
        </w:rPr>
        <w:t>consumed</w:t>
      </w:r>
      <w:r w:rsidR="00C45CF9" w:rsidRPr="00827173">
        <w:rPr>
          <w:rFonts w:ascii="inherit" w:eastAsia="Times New Roman" w:hAnsi="inherit" w:cs="Times New Roman"/>
          <w:color w:val="000000"/>
          <w:sz w:val="24"/>
          <w:szCs w:val="24"/>
          <w:lang w:eastAsia="en-GB"/>
        </w:rPr>
        <w:t xml:space="preserve"> according to the LFSM-O characteristic, </w:t>
      </w:r>
      <w:r w:rsidR="009B7C93">
        <w:rPr>
          <w:rFonts w:ascii="inherit" w:eastAsia="Times New Roman" w:hAnsi="inherit" w:cs="Times New Roman"/>
          <w:color w:val="000000"/>
          <w:sz w:val="24"/>
          <w:szCs w:val="24"/>
          <w:lang w:eastAsia="en-GB"/>
        </w:rPr>
        <w:t xml:space="preserve">to the extent that </w:t>
      </w:r>
      <w:r w:rsidR="00C45CF9" w:rsidRPr="00827173">
        <w:rPr>
          <w:rFonts w:ascii="inherit" w:eastAsia="Times New Roman" w:hAnsi="inherit" w:cs="Times New Roman"/>
          <w:color w:val="000000"/>
          <w:sz w:val="24"/>
          <w:szCs w:val="24"/>
          <w:lang w:eastAsia="en-GB"/>
        </w:rPr>
        <w:t>i</w:t>
      </w:r>
      <w:r w:rsidR="009B7C93">
        <w:rPr>
          <w:rFonts w:ascii="inherit" w:eastAsia="Times New Roman" w:hAnsi="inherit" w:cs="Times New Roman"/>
          <w:color w:val="000000"/>
          <w:sz w:val="24"/>
          <w:szCs w:val="24"/>
          <w:lang w:eastAsia="en-GB"/>
        </w:rPr>
        <w:t>s</w:t>
      </w:r>
      <w:r w:rsidR="00C45CF9" w:rsidRPr="00827173">
        <w:rPr>
          <w:rFonts w:ascii="inherit" w:eastAsia="Times New Roman" w:hAnsi="inherit" w:cs="Times New Roman"/>
          <w:color w:val="000000"/>
          <w:sz w:val="24"/>
          <w:szCs w:val="24"/>
          <w:lang w:eastAsia="en-GB"/>
        </w:rPr>
        <w:t xml:space="preserve"> technically feasible. The type </w:t>
      </w:r>
      <w:r w:rsidR="007C78EE" w:rsidRPr="00827173">
        <w:rPr>
          <w:rFonts w:ascii="inherit" w:eastAsia="Times New Roman" w:hAnsi="inherit" w:cs="Times New Roman"/>
          <w:color w:val="000000"/>
          <w:sz w:val="24"/>
          <w:szCs w:val="24"/>
          <w:lang w:eastAsia="en-GB"/>
        </w:rPr>
        <w:t>EV</w:t>
      </w:r>
      <w:r w:rsidR="00C45CF9" w:rsidRPr="00827173">
        <w:rPr>
          <w:rFonts w:ascii="inherit" w:eastAsia="Times New Roman" w:hAnsi="inherit" w:cs="Times New Roman"/>
          <w:color w:val="000000"/>
          <w:sz w:val="24"/>
          <w:szCs w:val="24"/>
          <w:lang w:eastAsia="en-GB"/>
        </w:rPr>
        <w:t xml:space="preserve">1 and </w:t>
      </w:r>
      <w:r w:rsidR="007C78EE" w:rsidRPr="00827173">
        <w:rPr>
          <w:rFonts w:ascii="inherit" w:eastAsia="Times New Roman" w:hAnsi="inherit" w:cs="Times New Roman"/>
          <w:color w:val="000000"/>
          <w:sz w:val="24"/>
          <w:szCs w:val="24"/>
          <w:lang w:eastAsia="en-GB"/>
        </w:rPr>
        <w:t>EV</w:t>
      </w:r>
      <w:r w:rsidR="00C45CF9" w:rsidRPr="00827173">
        <w:rPr>
          <w:rFonts w:ascii="inherit" w:eastAsia="Times New Roman" w:hAnsi="inherit" w:cs="Times New Roman"/>
          <w:color w:val="000000"/>
          <w:sz w:val="24"/>
          <w:szCs w:val="24"/>
          <w:lang w:eastAsia="en-GB"/>
        </w:rPr>
        <w:t>2</w:t>
      </w:r>
      <w:r w:rsidR="00833EA1" w:rsidRPr="00827173">
        <w:rPr>
          <w:rFonts w:ascii="inherit" w:eastAsia="Times New Roman" w:hAnsi="inherit" w:cs="Times New Roman"/>
          <w:color w:val="000000"/>
          <w:sz w:val="24"/>
          <w:szCs w:val="24"/>
          <w:lang w:eastAsia="en-GB"/>
        </w:rPr>
        <w:t xml:space="preserve"> V2G</w:t>
      </w:r>
      <w:r w:rsidR="00C45CF9" w:rsidRPr="00827173">
        <w:rPr>
          <w:rFonts w:ascii="inherit" w:eastAsia="Times New Roman" w:hAnsi="inherit" w:cs="Times New Roman"/>
          <w:color w:val="000000"/>
          <w:sz w:val="24"/>
          <w:szCs w:val="24"/>
          <w:lang w:eastAsia="en-GB"/>
        </w:rPr>
        <w:t xml:space="preserve"> electric vehicle and </w:t>
      </w:r>
      <w:r w:rsidR="002E6F88">
        <w:rPr>
          <w:rFonts w:ascii="inherit" w:eastAsia="Times New Roman" w:hAnsi="inherit" w:cs="Times New Roman"/>
          <w:color w:val="000000"/>
          <w:sz w:val="24"/>
          <w:szCs w:val="24"/>
          <w:lang w:eastAsia="en-GB"/>
        </w:rPr>
        <w:t xml:space="preserve">associated </w:t>
      </w:r>
      <w:r w:rsidR="00833EA1" w:rsidRPr="00827173">
        <w:rPr>
          <w:rFonts w:ascii="inherit" w:eastAsia="Times New Roman" w:hAnsi="inherit" w:cs="Times New Roman"/>
          <w:color w:val="000000"/>
          <w:sz w:val="24"/>
          <w:szCs w:val="24"/>
          <w:lang w:eastAsia="en-GB"/>
        </w:rPr>
        <w:t>V2G</w:t>
      </w:r>
      <w:r w:rsidR="00C45CF9" w:rsidRPr="00827173">
        <w:rPr>
          <w:rFonts w:ascii="inherit" w:eastAsia="Times New Roman" w:hAnsi="inherit" w:cs="Times New Roman"/>
          <w:color w:val="000000"/>
          <w:sz w:val="24"/>
          <w:szCs w:val="24"/>
          <w:lang w:eastAsia="en-GB"/>
        </w:rPr>
        <w:t xml:space="preserve"> electric vehicle </w:t>
      </w:r>
      <w:r w:rsidR="00822A09">
        <w:rPr>
          <w:rFonts w:ascii="inherit" w:eastAsia="Times New Roman" w:hAnsi="inherit" w:cs="Times New Roman"/>
          <w:color w:val="000000"/>
          <w:sz w:val="24"/>
          <w:szCs w:val="24"/>
          <w:lang w:eastAsia="en-GB"/>
        </w:rPr>
        <w:t>supply equipment</w:t>
      </w:r>
      <w:r w:rsidR="00C45CF9" w:rsidRPr="00827173">
        <w:rPr>
          <w:rFonts w:ascii="inherit" w:eastAsia="Times New Roman" w:hAnsi="inherit" w:cs="Times New Roman"/>
          <w:color w:val="000000"/>
          <w:sz w:val="24"/>
          <w:szCs w:val="24"/>
          <w:lang w:eastAsia="en-GB"/>
        </w:rPr>
        <w:t xml:space="preserve"> shall </w:t>
      </w:r>
      <w:r w:rsidR="003E075B">
        <w:rPr>
          <w:rFonts w:ascii="inherit" w:eastAsia="Times New Roman" w:hAnsi="inherit" w:cs="Times New Roman"/>
          <w:color w:val="000000"/>
          <w:sz w:val="24"/>
          <w:szCs w:val="24"/>
          <w:lang w:eastAsia="en-GB"/>
        </w:rPr>
        <w:t>consume</w:t>
      </w:r>
      <w:r w:rsidR="00C45CF9" w:rsidRPr="00827173">
        <w:rPr>
          <w:rFonts w:ascii="inherit" w:eastAsia="Times New Roman" w:hAnsi="inherit" w:cs="Times New Roman"/>
          <w:color w:val="000000"/>
          <w:sz w:val="24"/>
          <w:szCs w:val="24"/>
          <w:lang w:eastAsia="en-GB"/>
        </w:rPr>
        <w:t xml:space="preserve"> power up to filling the maximum energy that it is able to store, then it may cease consumption.</w:t>
      </w:r>
    </w:p>
    <w:p w14:paraId="6AB56E37" w14:textId="2D3A2DD4" w:rsidR="00C45CF9" w:rsidRPr="00827173" w:rsidRDefault="00FD3200" w:rsidP="008C4AA6">
      <w:pPr>
        <w:pStyle w:val="ListParagraph"/>
        <w:numPr>
          <w:ilvl w:val="0"/>
          <w:numId w:val="11"/>
        </w:numPr>
        <w:ind w:left="426" w:hanging="426"/>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A </w:t>
      </w:r>
      <w:r w:rsidR="00C45CF9" w:rsidRPr="00827173">
        <w:rPr>
          <w:rFonts w:ascii="inherit" w:eastAsia="Times New Roman" w:hAnsi="inherit" w:cs="Times New Roman"/>
          <w:color w:val="000000"/>
          <w:sz w:val="24"/>
          <w:szCs w:val="24"/>
          <w:lang w:eastAsia="en-GB"/>
        </w:rPr>
        <w:t xml:space="preserve">Type </w:t>
      </w:r>
      <w:r w:rsidR="00057CF3" w:rsidRPr="00827173">
        <w:rPr>
          <w:rFonts w:ascii="inherit" w:eastAsia="Times New Roman" w:hAnsi="inherit" w:cs="Times New Roman"/>
          <w:color w:val="000000"/>
          <w:sz w:val="24"/>
          <w:szCs w:val="24"/>
          <w:lang w:eastAsia="en-GB"/>
        </w:rPr>
        <w:t>EV</w:t>
      </w:r>
      <w:r w:rsidR="00C45CF9" w:rsidRPr="00827173">
        <w:rPr>
          <w:rFonts w:ascii="inherit" w:eastAsia="Times New Roman" w:hAnsi="inherit" w:cs="Times New Roman"/>
          <w:color w:val="000000"/>
          <w:sz w:val="24"/>
          <w:szCs w:val="24"/>
          <w:lang w:eastAsia="en-GB"/>
        </w:rPr>
        <w:t xml:space="preserve">1 and </w:t>
      </w:r>
      <w:r w:rsidR="00057CF3" w:rsidRPr="00827173">
        <w:rPr>
          <w:rFonts w:ascii="inherit" w:eastAsia="Times New Roman" w:hAnsi="inherit" w:cs="Times New Roman"/>
          <w:color w:val="000000"/>
          <w:sz w:val="24"/>
          <w:szCs w:val="24"/>
          <w:lang w:eastAsia="en-GB"/>
        </w:rPr>
        <w:t>EV</w:t>
      </w:r>
      <w:r w:rsidR="00C45CF9" w:rsidRPr="00827173">
        <w:rPr>
          <w:rFonts w:ascii="inherit" w:eastAsia="Times New Roman" w:hAnsi="inherit" w:cs="Times New Roman"/>
          <w:color w:val="000000"/>
          <w:sz w:val="24"/>
          <w:szCs w:val="24"/>
          <w:lang w:eastAsia="en-GB"/>
        </w:rPr>
        <w:t xml:space="preserve">2 </w:t>
      </w:r>
      <w:r w:rsidR="00833EA1" w:rsidRPr="00827173">
        <w:rPr>
          <w:rFonts w:ascii="inherit" w:eastAsia="Times New Roman" w:hAnsi="inherit" w:cs="Times New Roman"/>
          <w:color w:val="000000"/>
          <w:sz w:val="24"/>
          <w:szCs w:val="24"/>
          <w:lang w:eastAsia="en-GB"/>
        </w:rPr>
        <w:t xml:space="preserve">V2G </w:t>
      </w:r>
      <w:r w:rsidR="00C45CF9" w:rsidRPr="00827173">
        <w:rPr>
          <w:rFonts w:ascii="inherit" w:eastAsia="Times New Roman" w:hAnsi="inherit" w:cs="Times New Roman"/>
          <w:color w:val="000000"/>
          <w:sz w:val="24"/>
          <w:szCs w:val="24"/>
          <w:lang w:eastAsia="en-GB"/>
        </w:rPr>
        <w:t xml:space="preserve">electric vehicle and </w:t>
      </w:r>
      <w:r w:rsidR="009D193A">
        <w:rPr>
          <w:rFonts w:ascii="inherit" w:eastAsia="Times New Roman" w:hAnsi="inherit" w:cs="Times New Roman"/>
          <w:color w:val="000000"/>
          <w:sz w:val="24"/>
          <w:szCs w:val="24"/>
          <w:lang w:eastAsia="en-GB"/>
        </w:rPr>
        <w:t xml:space="preserve">associated </w:t>
      </w:r>
      <w:r w:rsidR="00833EA1" w:rsidRPr="00827173">
        <w:rPr>
          <w:rFonts w:ascii="inherit" w:eastAsia="Times New Roman" w:hAnsi="inherit" w:cs="Times New Roman"/>
          <w:color w:val="000000"/>
          <w:sz w:val="24"/>
          <w:szCs w:val="24"/>
          <w:lang w:eastAsia="en-GB"/>
        </w:rPr>
        <w:t>V2G</w:t>
      </w:r>
      <w:r w:rsidR="00C45CF9" w:rsidRPr="00827173">
        <w:rPr>
          <w:rFonts w:ascii="inherit" w:eastAsia="Times New Roman" w:hAnsi="inherit" w:cs="Times New Roman"/>
          <w:color w:val="000000"/>
          <w:sz w:val="24"/>
          <w:szCs w:val="24"/>
          <w:lang w:eastAsia="en-GB"/>
        </w:rPr>
        <w:t xml:space="preserve"> electric vehicle </w:t>
      </w:r>
      <w:r w:rsidR="00DD759B">
        <w:rPr>
          <w:rFonts w:ascii="inherit" w:eastAsia="Times New Roman" w:hAnsi="inherit" w:cs="Times New Roman"/>
          <w:color w:val="000000"/>
          <w:sz w:val="24"/>
          <w:szCs w:val="24"/>
          <w:lang w:eastAsia="en-GB"/>
        </w:rPr>
        <w:t>supply equipment</w:t>
      </w:r>
      <w:r w:rsidR="00C913A2">
        <w:rPr>
          <w:rFonts w:ascii="inherit" w:eastAsia="Times New Roman" w:hAnsi="inherit" w:cs="Times New Roman"/>
          <w:color w:val="000000"/>
          <w:sz w:val="24"/>
          <w:szCs w:val="24"/>
          <w:lang w:eastAsia="en-GB"/>
        </w:rPr>
        <w:t>, which is injecting active power during an overfrequency event,</w:t>
      </w:r>
      <w:r w:rsidR="00C45CF9" w:rsidRPr="00827173">
        <w:rPr>
          <w:rFonts w:ascii="inherit" w:eastAsia="Times New Roman" w:hAnsi="inherit" w:cs="Times New Roman"/>
          <w:color w:val="000000"/>
          <w:sz w:val="24"/>
          <w:szCs w:val="24"/>
          <w:lang w:eastAsia="en-GB"/>
        </w:rPr>
        <w:t xml:space="preserve"> shall activat</w:t>
      </w:r>
      <w:r w:rsidR="00C913A2">
        <w:rPr>
          <w:rFonts w:ascii="inherit" w:eastAsia="Times New Roman" w:hAnsi="inherit" w:cs="Times New Roman"/>
          <w:color w:val="000000"/>
          <w:sz w:val="24"/>
          <w:szCs w:val="24"/>
          <w:lang w:eastAsia="en-GB"/>
        </w:rPr>
        <w:t>e</w:t>
      </w:r>
      <w:r w:rsidR="00C45CF9" w:rsidRPr="00827173">
        <w:rPr>
          <w:rFonts w:ascii="inherit" w:eastAsia="Times New Roman" w:hAnsi="inherit" w:cs="Times New Roman"/>
          <w:color w:val="000000"/>
          <w:sz w:val="24"/>
          <w:szCs w:val="24"/>
          <w:lang w:eastAsia="en-GB"/>
        </w:rPr>
        <w:t xml:space="preserve"> the provision of active power frequency response according </w:t>
      </w:r>
      <w:r w:rsidR="00C45CF9" w:rsidRPr="000A4C30">
        <w:rPr>
          <w:rFonts w:ascii="inherit" w:eastAsia="Times New Roman" w:hAnsi="inherit" w:cs="Times New Roman"/>
          <w:color w:val="000000"/>
          <w:sz w:val="24"/>
          <w:szCs w:val="24"/>
          <w:lang w:eastAsia="en-GB"/>
        </w:rPr>
        <w:t xml:space="preserve">to Figure </w:t>
      </w:r>
      <w:r w:rsidR="00057CF3" w:rsidRPr="000A4C30">
        <w:rPr>
          <w:rFonts w:ascii="inherit" w:eastAsia="Times New Roman" w:hAnsi="inherit" w:cs="Times New Roman"/>
          <w:color w:val="000000"/>
          <w:sz w:val="24"/>
          <w:szCs w:val="24"/>
          <w:lang w:eastAsia="en-GB"/>
        </w:rPr>
        <w:t>1</w:t>
      </w:r>
      <w:r w:rsidR="00C45CF9" w:rsidRPr="000A4C30">
        <w:rPr>
          <w:rFonts w:ascii="inherit" w:eastAsia="Times New Roman" w:hAnsi="inherit" w:cs="Times New Roman"/>
          <w:color w:val="000000"/>
          <w:sz w:val="24"/>
          <w:szCs w:val="24"/>
          <w:lang w:eastAsia="en-GB"/>
        </w:rPr>
        <w:t>X</w:t>
      </w:r>
      <w:r w:rsidR="00C45CF9" w:rsidRPr="00827173">
        <w:rPr>
          <w:rFonts w:ascii="inherit" w:eastAsia="Times New Roman" w:hAnsi="inherit" w:cs="Times New Roman"/>
          <w:color w:val="000000"/>
          <w:sz w:val="24"/>
          <w:szCs w:val="24"/>
          <w:lang w:eastAsia="en-GB"/>
        </w:rPr>
        <w:t xml:space="preserve"> at </w:t>
      </w:r>
      <w:r w:rsidR="00D763C0">
        <w:rPr>
          <w:rFonts w:ascii="inherit" w:eastAsia="Times New Roman" w:hAnsi="inherit" w:cs="Times New Roman"/>
          <w:color w:val="000000"/>
          <w:sz w:val="24"/>
          <w:szCs w:val="24"/>
          <w:lang w:eastAsia="en-GB"/>
        </w:rPr>
        <w:t xml:space="preserve">the frequency threshold </w:t>
      </w:r>
      <w:r w:rsidR="00D763C0">
        <w:rPr>
          <w:rFonts w:ascii="inherit" w:eastAsia="Times New Roman" w:hAnsi="inherit" w:cs="Times New Roman"/>
          <w:color w:val="000000"/>
          <w:sz w:val="24"/>
          <w:szCs w:val="24"/>
          <w:lang w:val="el-GR" w:eastAsia="en-GB"/>
        </w:rPr>
        <w:t>Δ</w:t>
      </w:r>
      <w:r w:rsidR="00D763C0">
        <w:rPr>
          <w:rFonts w:ascii="inherit" w:eastAsia="Times New Roman" w:hAnsi="inherit" w:cs="Times New Roman"/>
          <w:color w:val="000000"/>
          <w:sz w:val="24"/>
          <w:szCs w:val="24"/>
          <w:lang w:eastAsia="en-GB"/>
        </w:rPr>
        <w:t>f</w:t>
      </w:r>
      <w:r w:rsidR="00D763C0" w:rsidRPr="00D763C0">
        <w:rPr>
          <w:rFonts w:ascii="inherit" w:eastAsia="Times New Roman" w:hAnsi="inherit" w:cs="Times New Roman"/>
          <w:color w:val="000000"/>
          <w:sz w:val="24"/>
          <w:szCs w:val="24"/>
          <w:vertAlign w:val="subscript"/>
          <w:lang w:eastAsia="en-GB"/>
        </w:rPr>
        <w:t>1</w:t>
      </w:r>
      <w:r w:rsidR="00D763C0">
        <w:rPr>
          <w:rFonts w:ascii="inherit" w:eastAsia="Times New Roman" w:hAnsi="inherit" w:cs="Times New Roman"/>
          <w:color w:val="000000"/>
          <w:sz w:val="24"/>
          <w:szCs w:val="24"/>
          <w:lang w:eastAsia="en-GB"/>
        </w:rPr>
        <w:t xml:space="preserve"> equal to </w:t>
      </w:r>
      <w:r w:rsidR="00C45CF9" w:rsidRPr="00827173">
        <w:rPr>
          <w:rFonts w:ascii="inherit" w:eastAsia="Times New Roman" w:hAnsi="inherit" w:cs="Times New Roman"/>
          <w:color w:val="000000"/>
          <w:sz w:val="24"/>
          <w:szCs w:val="24"/>
          <w:lang w:eastAsia="en-GB"/>
        </w:rPr>
        <w:t xml:space="preserve">50,2 Hz </w:t>
      </w:r>
      <w:r w:rsidR="00367020" w:rsidRPr="00827173">
        <w:rPr>
          <w:rFonts w:ascii="inherit" w:eastAsia="Times New Roman" w:hAnsi="inherit" w:cs="Times New Roman"/>
          <w:color w:val="000000"/>
          <w:sz w:val="24"/>
          <w:szCs w:val="24"/>
          <w:lang w:eastAsia="en-GB"/>
        </w:rPr>
        <w:t>(</w:t>
      </w:r>
      <w:r w:rsidR="00C45CF9" w:rsidRPr="00827173">
        <w:rPr>
          <w:rFonts w:ascii="inherit" w:eastAsia="Times New Roman" w:hAnsi="inherit" w:cs="Times New Roman"/>
          <w:color w:val="000000"/>
          <w:sz w:val="24"/>
          <w:szCs w:val="24"/>
          <w:lang w:eastAsia="en-GB"/>
        </w:rPr>
        <w:t xml:space="preserve">inclusive), except for synchronous area IE where </w:t>
      </w:r>
      <w:r w:rsidR="00D763C0">
        <w:rPr>
          <w:rFonts w:ascii="inherit" w:eastAsia="Times New Roman" w:hAnsi="inherit" w:cs="Times New Roman"/>
          <w:color w:val="000000"/>
          <w:sz w:val="24"/>
          <w:szCs w:val="24"/>
          <w:lang w:val="el-GR" w:eastAsia="en-GB"/>
        </w:rPr>
        <w:t>Δ</w:t>
      </w:r>
      <w:r w:rsidR="00D763C0">
        <w:rPr>
          <w:rFonts w:ascii="inherit" w:eastAsia="Times New Roman" w:hAnsi="inherit" w:cs="Times New Roman"/>
          <w:color w:val="000000"/>
          <w:sz w:val="24"/>
          <w:szCs w:val="24"/>
          <w:lang w:eastAsia="en-GB"/>
        </w:rPr>
        <w:t>f</w:t>
      </w:r>
      <w:r w:rsidR="00D763C0" w:rsidRPr="00D763C0">
        <w:rPr>
          <w:rFonts w:ascii="inherit" w:eastAsia="Times New Roman" w:hAnsi="inherit" w:cs="Times New Roman"/>
          <w:color w:val="000000"/>
          <w:sz w:val="24"/>
          <w:szCs w:val="24"/>
          <w:vertAlign w:val="subscript"/>
          <w:lang w:eastAsia="en-GB"/>
        </w:rPr>
        <w:t>1</w:t>
      </w:r>
      <w:r w:rsidR="00C45CF9" w:rsidRPr="00827173">
        <w:rPr>
          <w:rFonts w:ascii="inherit" w:eastAsia="Times New Roman" w:hAnsi="inherit" w:cs="Times New Roman"/>
          <w:color w:val="000000"/>
          <w:sz w:val="24"/>
          <w:szCs w:val="24"/>
          <w:lang w:eastAsia="en-GB"/>
        </w:rPr>
        <w:t xml:space="preserve"> shall be 50,5 Hz (inclusive);</w:t>
      </w:r>
    </w:p>
    <w:p w14:paraId="4D522BCA" w14:textId="2BFCF2FC" w:rsidR="00C45CF9" w:rsidRPr="00827173" w:rsidRDefault="008C4AA6" w:rsidP="008C4AA6">
      <w:pPr>
        <w:pStyle w:val="ListParagraph"/>
        <w:numPr>
          <w:ilvl w:val="0"/>
          <w:numId w:val="11"/>
        </w:numPr>
        <w:ind w:left="426" w:hanging="426"/>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T</w:t>
      </w:r>
      <w:r w:rsidR="00C45CF9" w:rsidRPr="00827173">
        <w:rPr>
          <w:rFonts w:ascii="inherit" w:eastAsia="Times New Roman" w:hAnsi="inherit" w:cs="Times New Roman"/>
          <w:color w:val="000000"/>
          <w:sz w:val="24"/>
          <w:szCs w:val="24"/>
          <w:lang w:eastAsia="en-GB"/>
        </w:rPr>
        <w:t>he droop setting shall be 5%;</w:t>
      </w:r>
    </w:p>
    <w:p w14:paraId="6466CF3B" w14:textId="481DDC37" w:rsidR="00C45CF9" w:rsidRPr="00827173" w:rsidRDefault="008C4AA6" w:rsidP="008C4AA6">
      <w:pPr>
        <w:pStyle w:val="ListParagraph"/>
        <w:numPr>
          <w:ilvl w:val="0"/>
          <w:numId w:val="11"/>
        </w:numPr>
        <w:ind w:left="426" w:hanging="426"/>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A</w:t>
      </w:r>
      <w:r w:rsidR="00C45CF9" w:rsidRPr="00827173">
        <w:rPr>
          <w:rFonts w:ascii="inherit" w:eastAsia="Times New Roman" w:hAnsi="inherit" w:cs="Times New Roman"/>
          <w:color w:val="000000"/>
          <w:sz w:val="24"/>
          <w:szCs w:val="24"/>
          <w:lang w:eastAsia="en-GB"/>
        </w:rPr>
        <w:t>ny unintentional delay shall be as short as possible;</w:t>
      </w:r>
    </w:p>
    <w:p w14:paraId="5728E505" w14:textId="600A3254" w:rsidR="00C45CF9" w:rsidRPr="00827173" w:rsidRDefault="008C4AA6" w:rsidP="008945E6">
      <w:pPr>
        <w:pStyle w:val="ListParagraph"/>
        <w:numPr>
          <w:ilvl w:val="0"/>
          <w:numId w:val="11"/>
        </w:numPr>
        <w:ind w:left="426" w:hanging="426"/>
        <w:jc w:val="both"/>
        <w:rPr>
          <w:rFonts w:ascii="inherit" w:eastAsia="Times New Roman" w:hAnsi="inherit" w:cs="Times New Roman"/>
          <w:color w:val="000000"/>
          <w:sz w:val="24"/>
          <w:szCs w:val="24"/>
          <w:lang w:eastAsia="en-GB"/>
        </w:rPr>
      </w:pPr>
      <w:r w:rsidRPr="1D5F6695">
        <w:rPr>
          <w:rFonts w:ascii="inherit" w:eastAsia="Times New Roman" w:hAnsi="inherit" w:cs="Times New Roman"/>
          <w:color w:val="000000" w:themeColor="text1"/>
          <w:sz w:val="24"/>
          <w:szCs w:val="24"/>
          <w:lang w:eastAsia="en-GB"/>
        </w:rPr>
        <w:t>T</w:t>
      </w:r>
      <w:r w:rsidR="00C45CF9" w:rsidRPr="1D5F6695">
        <w:rPr>
          <w:rFonts w:ascii="inherit" w:eastAsia="Times New Roman" w:hAnsi="inherit" w:cs="Times New Roman"/>
          <w:color w:val="000000" w:themeColor="text1"/>
          <w:sz w:val="24"/>
          <w:szCs w:val="24"/>
          <w:lang w:eastAsia="en-GB"/>
        </w:rPr>
        <w:t xml:space="preserve">he type </w:t>
      </w:r>
      <w:r w:rsidR="00057CF3" w:rsidRPr="1D5F6695">
        <w:rPr>
          <w:rFonts w:ascii="inherit" w:eastAsia="Times New Roman" w:hAnsi="inherit" w:cs="Times New Roman"/>
          <w:color w:val="000000" w:themeColor="text1"/>
          <w:sz w:val="24"/>
          <w:szCs w:val="24"/>
          <w:lang w:eastAsia="en-GB"/>
        </w:rPr>
        <w:t>EV</w:t>
      </w:r>
      <w:r w:rsidR="00C45CF9" w:rsidRPr="1D5F6695">
        <w:rPr>
          <w:rFonts w:ascii="inherit" w:eastAsia="Times New Roman" w:hAnsi="inherit" w:cs="Times New Roman"/>
          <w:color w:val="000000" w:themeColor="text1"/>
          <w:sz w:val="24"/>
          <w:szCs w:val="24"/>
          <w:lang w:eastAsia="en-GB"/>
        </w:rPr>
        <w:t xml:space="preserve">1 and </w:t>
      </w:r>
      <w:r w:rsidR="00057CF3" w:rsidRPr="1D5F6695">
        <w:rPr>
          <w:rFonts w:ascii="inherit" w:eastAsia="Times New Roman" w:hAnsi="inherit" w:cs="Times New Roman"/>
          <w:color w:val="000000" w:themeColor="text1"/>
          <w:sz w:val="24"/>
          <w:szCs w:val="24"/>
          <w:lang w:eastAsia="en-GB"/>
        </w:rPr>
        <w:t>EV</w:t>
      </w:r>
      <w:r w:rsidR="00C45CF9" w:rsidRPr="1D5F6695">
        <w:rPr>
          <w:rFonts w:ascii="inherit" w:eastAsia="Times New Roman" w:hAnsi="inherit" w:cs="Times New Roman"/>
          <w:color w:val="000000" w:themeColor="text1"/>
          <w:sz w:val="24"/>
          <w:szCs w:val="24"/>
          <w:lang w:eastAsia="en-GB"/>
        </w:rPr>
        <w:t xml:space="preserve">2 </w:t>
      </w:r>
      <w:r w:rsidR="00833EA1" w:rsidRPr="1D5F6695">
        <w:rPr>
          <w:rFonts w:ascii="inherit" w:eastAsia="Times New Roman" w:hAnsi="inherit" w:cs="Times New Roman"/>
          <w:color w:val="000000" w:themeColor="text1"/>
          <w:sz w:val="24"/>
          <w:szCs w:val="24"/>
          <w:lang w:eastAsia="en-GB"/>
        </w:rPr>
        <w:t xml:space="preserve">V2G </w:t>
      </w:r>
      <w:r w:rsidR="00C45CF9" w:rsidRPr="1D5F6695">
        <w:rPr>
          <w:rFonts w:ascii="inherit" w:eastAsia="Times New Roman" w:hAnsi="inherit" w:cs="Times New Roman"/>
          <w:color w:val="000000" w:themeColor="text1"/>
          <w:sz w:val="24"/>
          <w:szCs w:val="24"/>
          <w:lang w:eastAsia="en-GB"/>
        </w:rPr>
        <w:t xml:space="preserve">electric vehicle and </w:t>
      </w:r>
      <w:r w:rsidR="006A6104" w:rsidRPr="1D5F6695">
        <w:rPr>
          <w:rFonts w:ascii="inherit" w:eastAsia="Times New Roman" w:hAnsi="inherit" w:cs="Times New Roman"/>
          <w:color w:val="000000" w:themeColor="text1"/>
          <w:sz w:val="24"/>
          <w:szCs w:val="24"/>
          <w:lang w:eastAsia="en-GB"/>
        </w:rPr>
        <w:t xml:space="preserve">associated </w:t>
      </w:r>
      <w:r w:rsidR="00B42FAF" w:rsidRPr="1D5F6695">
        <w:rPr>
          <w:rFonts w:ascii="inherit" w:eastAsia="Times New Roman" w:hAnsi="inherit" w:cs="Times New Roman"/>
          <w:color w:val="000000" w:themeColor="text1"/>
          <w:sz w:val="24"/>
          <w:szCs w:val="24"/>
          <w:lang w:eastAsia="en-GB"/>
        </w:rPr>
        <w:t>V2G</w:t>
      </w:r>
      <w:r w:rsidR="00C45CF9" w:rsidRPr="1D5F6695">
        <w:rPr>
          <w:rFonts w:ascii="inherit" w:eastAsia="Times New Roman" w:hAnsi="inherit" w:cs="Times New Roman"/>
          <w:color w:val="000000" w:themeColor="text1"/>
          <w:sz w:val="24"/>
          <w:szCs w:val="24"/>
          <w:lang w:eastAsia="en-GB"/>
        </w:rPr>
        <w:t xml:space="preserve"> electric vehicle </w:t>
      </w:r>
      <w:r w:rsidR="00822A09" w:rsidRPr="1D5F6695">
        <w:rPr>
          <w:rFonts w:ascii="inherit" w:eastAsia="Times New Roman" w:hAnsi="inherit" w:cs="Times New Roman"/>
          <w:color w:val="000000" w:themeColor="text1"/>
          <w:sz w:val="24"/>
          <w:szCs w:val="24"/>
          <w:lang w:eastAsia="en-GB"/>
        </w:rPr>
        <w:t>supply equipment</w:t>
      </w:r>
      <w:r w:rsidR="00C45CF9" w:rsidRPr="1D5F6695">
        <w:rPr>
          <w:rFonts w:ascii="inherit" w:eastAsia="Times New Roman" w:hAnsi="inherit" w:cs="Times New Roman"/>
          <w:color w:val="000000" w:themeColor="text1"/>
          <w:sz w:val="24"/>
          <w:szCs w:val="24"/>
          <w:lang w:eastAsia="en-GB"/>
        </w:rPr>
        <w:t xml:space="preserve"> shall be capable of operating stably during LFSM-O operation. When LFSM-O is active, the LFSM-O setpoint will prevail over any other active power setpoints which would result in an increase of power above the LFSM-O setpoint</w:t>
      </w:r>
      <w:r w:rsidR="00E87319" w:rsidRPr="1D5F6695">
        <w:rPr>
          <w:rFonts w:ascii="inherit" w:eastAsia="Times New Roman" w:hAnsi="inherit" w:cs="Times New Roman"/>
          <w:color w:val="000000" w:themeColor="text1"/>
          <w:sz w:val="24"/>
          <w:szCs w:val="24"/>
          <w:lang w:eastAsia="en-GB"/>
        </w:rPr>
        <w:t>;</w:t>
      </w:r>
    </w:p>
    <w:p w14:paraId="5DD5382A" w14:textId="77777777" w:rsidR="00C45CF9" w:rsidRPr="008945E6" w:rsidRDefault="00C45CF9" w:rsidP="008C4AA6">
      <w:pPr>
        <w:pStyle w:val="ListParagraph"/>
        <w:numPr>
          <w:ilvl w:val="0"/>
          <w:numId w:val="11"/>
        </w:numPr>
        <w:ind w:left="426" w:hanging="426"/>
        <w:jc w:val="both"/>
        <w:rPr>
          <w:rFonts w:ascii="inherit" w:eastAsia="Times New Roman" w:hAnsi="inherit" w:cs="Times New Roman"/>
          <w:color w:val="000000"/>
          <w:sz w:val="24"/>
          <w:szCs w:val="24"/>
          <w:lang w:eastAsia="en-GB"/>
        </w:rPr>
      </w:pPr>
      <w:r w:rsidRPr="00827173">
        <w:rPr>
          <w:rFonts w:ascii="inherit" w:eastAsia="Times New Roman" w:hAnsi="inherit" w:cs="Times New Roman"/>
          <w:color w:val="000000"/>
          <w:sz w:val="24"/>
          <w:szCs w:val="24"/>
          <w:lang w:eastAsia="en-GB"/>
        </w:rPr>
        <w:t>The response time T</w:t>
      </w:r>
      <w:r w:rsidRPr="005E21F8">
        <w:rPr>
          <w:rFonts w:ascii="inherit" w:eastAsia="Times New Roman" w:hAnsi="inherit" w:cs="Times New Roman"/>
          <w:color w:val="000000"/>
          <w:sz w:val="24"/>
          <w:szCs w:val="24"/>
          <w:vertAlign w:val="subscript"/>
          <w:lang w:eastAsia="en-GB"/>
        </w:rPr>
        <w:t>resp</w:t>
      </w:r>
      <w:r w:rsidRPr="00827173">
        <w:rPr>
          <w:rFonts w:ascii="inherit" w:eastAsia="Times New Roman" w:hAnsi="inherit" w:cs="Times New Roman"/>
          <w:color w:val="000000"/>
          <w:sz w:val="24"/>
          <w:szCs w:val="24"/>
          <w:lang w:eastAsia="en-GB"/>
        </w:rPr>
        <w:t xml:space="preserve"> (Figure XX) for active power decrease in case of increasing frequency, shall be as fast a technically feasible and less or equal to 2 seconds for an active power setpoint change of 50% maximum power</w:t>
      </w:r>
      <w:r w:rsidRPr="008945E6">
        <w:rPr>
          <w:rFonts w:ascii="inherit" w:eastAsia="Times New Roman" w:hAnsi="inherit" w:cs="Times New Roman"/>
          <w:color w:val="000000"/>
          <w:sz w:val="24"/>
          <w:szCs w:val="24"/>
          <w:lang w:eastAsia="en-GB"/>
        </w:rPr>
        <w:t>.</w:t>
      </w:r>
    </w:p>
    <w:p w14:paraId="14E4CADF" w14:textId="77777777" w:rsidR="00E87319" w:rsidRDefault="00E87319" w:rsidP="00E87319">
      <w:pPr>
        <w:pStyle w:val="ListParagraph"/>
        <w:jc w:val="both"/>
      </w:pPr>
    </w:p>
    <w:p w14:paraId="79F28C3F" w14:textId="77777777" w:rsidR="00C45CF9" w:rsidRPr="003675EF" w:rsidRDefault="00C45CF9" w:rsidP="00E87319">
      <w:pPr>
        <w:pStyle w:val="ListParagraph"/>
        <w:jc w:val="center"/>
        <w:rPr>
          <w:rFonts w:ascii="inherit" w:eastAsia="Times New Roman" w:hAnsi="inherit" w:cs="Times New Roman"/>
          <w:b/>
          <w:color w:val="000000"/>
          <w:sz w:val="24"/>
          <w:szCs w:val="24"/>
          <w:lang w:eastAsia="en-GB"/>
        </w:rPr>
      </w:pPr>
      <w:r w:rsidRPr="003675EF">
        <w:rPr>
          <w:rFonts w:ascii="inherit" w:eastAsia="Times New Roman" w:hAnsi="inherit" w:cs="Times New Roman"/>
          <w:b/>
          <w:color w:val="000000"/>
          <w:sz w:val="24"/>
          <w:szCs w:val="24"/>
          <w:lang w:eastAsia="en-GB"/>
        </w:rPr>
        <w:t>Figure 1X</w:t>
      </w:r>
    </w:p>
    <w:p w14:paraId="68FB3D5A" w14:textId="3CE6461F" w:rsidR="00E87319" w:rsidRPr="003675EF" w:rsidRDefault="00E87319" w:rsidP="00E87319">
      <w:pPr>
        <w:pStyle w:val="ListParagraph"/>
        <w:jc w:val="center"/>
        <w:rPr>
          <w:rFonts w:ascii="inherit" w:eastAsia="Times New Roman" w:hAnsi="inherit" w:cs="Times New Roman"/>
          <w:b/>
          <w:color w:val="000000"/>
          <w:sz w:val="24"/>
          <w:szCs w:val="24"/>
          <w:lang w:eastAsia="en-GB"/>
        </w:rPr>
      </w:pPr>
      <w:r w:rsidRPr="003675EF">
        <w:rPr>
          <w:rFonts w:ascii="inherit" w:eastAsia="Times New Roman" w:hAnsi="inherit" w:cs="Times New Roman"/>
          <w:b/>
          <w:color w:val="000000"/>
          <w:sz w:val="24"/>
          <w:szCs w:val="24"/>
          <w:lang w:eastAsia="en-GB"/>
        </w:rPr>
        <w:t xml:space="preserve">Active power frequency response capability of type EV1 and EV2 V2G electric vehicles and </w:t>
      </w:r>
      <w:r w:rsidR="00362674" w:rsidRPr="003675EF">
        <w:rPr>
          <w:rFonts w:ascii="inherit" w:eastAsia="Times New Roman" w:hAnsi="inherit" w:cs="Times New Roman"/>
          <w:b/>
          <w:color w:val="000000"/>
          <w:sz w:val="24"/>
          <w:szCs w:val="24"/>
          <w:lang w:eastAsia="en-GB"/>
        </w:rPr>
        <w:t xml:space="preserve">associated </w:t>
      </w:r>
      <w:r w:rsidRPr="003675EF">
        <w:rPr>
          <w:rFonts w:ascii="inherit" w:eastAsia="Times New Roman" w:hAnsi="inherit" w:cs="Times New Roman"/>
          <w:b/>
          <w:color w:val="000000"/>
          <w:sz w:val="24"/>
          <w:szCs w:val="24"/>
          <w:lang w:eastAsia="en-GB"/>
        </w:rPr>
        <w:t xml:space="preserve">V2G electric vehicle </w:t>
      </w:r>
      <w:r w:rsidR="00822A09" w:rsidRPr="003675EF">
        <w:rPr>
          <w:rFonts w:ascii="inherit" w:eastAsia="Times New Roman" w:hAnsi="inherit" w:cs="Times New Roman"/>
          <w:b/>
          <w:color w:val="000000"/>
          <w:sz w:val="24"/>
          <w:szCs w:val="24"/>
          <w:lang w:eastAsia="en-GB"/>
        </w:rPr>
        <w:t>supply equipment</w:t>
      </w:r>
      <w:r w:rsidRPr="003675EF">
        <w:rPr>
          <w:rFonts w:ascii="inherit" w:eastAsia="Times New Roman" w:hAnsi="inherit" w:cs="Times New Roman"/>
          <w:b/>
          <w:color w:val="000000"/>
          <w:sz w:val="24"/>
          <w:szCs w:val="24"/>
          <w:lang w:eastAsia="en-GB"/>
        </w:rPr>
        <w:t xml:space="preserve"> in LFSM-O-EV</w:t>
      </w:r>
    </w:p>
    <w:p w14:paraId="096D9844" w14:textId="5F7646A6" w:rsidR="00E87319" w:rsidRDefault="00B05BEE" w:rsidP="005E21F8">
      <w:pPr>
        <w:pStyle w:val="ListParagraph"/>
        <w:ind w:left="2204"/>
      </w:pPr>
      <w:r>
        <w:rPr>
          <w:noProof/>
          <w:lang w:eastAsia="en-GB"/>
        </w:rPr>
        <w:drawing>
          <wp:inline distT="0" distB="0" distL="0" distR="0" wp14:anchorId="23794BAF" wp14:editId="54C5425E">
            <wp:extent cx="3462655" cy="2554605"/>
            <wp:effectExtent l="0" t="0" r="444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62655" cy="2554605"/>
                    </a:xfrm>
                    <a:prstGeom prst="rect">
                      <a:avLst/>
                    </a:prstGeom>
                    <a:noFill/>
                  </pic:spPr>
                </pic:pic>
              </a:graphicData>
            </a:graphic>
          </wp:inline>
        </w:drawing>
      </w:r>
    </w:p>
    <w:p w14:paraId="497CCCA1" w14:textId="3E816F61" w:rsidR="00203CBE" w:rsidRDefault="00E87319" w:rsidP="00E87319">
      <w:pPr>
        <w:pStyle w:val="ListParagraph"/>
        <w:jc w:val="center"/>
      </w:pPr>
      <w:r>
        <w:t>P</w:t>
      </w:r>
      <w:r w:rsidRPr="00203CBE">
        <w:rPr>
          <w:vertAlign w:val="subscript"/>
        </w:rPr>
        <w:t>ref</w:t>
      </w:r>
      <w:r>
        <w:t xml:space="preserve"> </w:t>
      </w:r>
      <w:r w:rsidR="002A1B31">
        <w:t>is</w:t>
      </w:r>
      <w:r w:rsidRPr="00331F15">
        <w:t xml:space="preserve"> the actual active power at the moment the LFSM-O threshold is reached </w:t>
      </w:r>
    </w:p>
    <w:p w14:paraId="31B98872" w14:textId="77777777" w:rsidR="00203CBE" w:rsidRPr="00203CBE" w:rsidRDefault="00203CBE" w:rsidP="00203CBE">
      <w:pPr>
        <w:spacing w:before="240" w:after="120" w:line="240" w:lineRule="auto"/>
        <w:jc w:val="center"/>
        <w:rPr>
          <w:rFonts w:ascii="inherit" w:eastAsia="Times New Roman" w:hAnsi="inherit" w:cs="Times New Roman"/>
          <w:b/>
          <w:bCs/>
          <w:iCs/>
          <w:sz w:val="24"/>
          <w:szCs w:val="24"/>
          <w:lang w:eastAsia="en-GB"/>
        </w:rPr>
      </w:pPr>
      <w:r w:rsidRPr="00ED6826">
        <w:rPr>
          <w:rFonts w:ascii="inherit" w:eastAsia="Times New Roman" w:hAnsi="inherit" w:cs="Times New Roman"/>
          <w:b/>
          <w:bCs/>
          <w:iCs/>
          <w:sz w:val="24"/>
          <w:szCs w:val="24"/>
          <w:lang w:eastAsia="en-GB"/>
        </w:rPr>
        <w:t>Figure XX</w:t>
      </w:r>
    </w:p>
    <w:p w14:paraId="35B44738" w14:textId="77777777" w:rsidR="00203CBE" w:rsidRPr="00203CBE" w:rsidRDefault="00203CBE" w:rsidP="00203CBE">
      <w:pPr>
        <w:ind w:left="360"/>
        <w:jc w:val="center"/>
      </w:pPr>
      <w:r w:rsidRPr="00203CBE">
        <w:rPr>
          <w:noProof/>
          <w:lang w:eastAsia="en-GB"/>
        </w:rPr>
        <w:drawing>
          <wp:inline distT="0" distB="0" distL="0" distR="0" wp14:anchorId="601D05F6" wp14:editId="547A874E">
            <wp:extent cx="3595857" cy="2528515"/>
            <wp:effectExtent l="0" t="0" r="508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602443" cy="2533146"/>
                    </a:xfrm>
                    <a:prstGeom prst="rect">
                      <a:avLst/>
                    </a:prstGeom>
                  </pic:spPr>
                </pic:pic>
              </a:graphicData>
            </a:graphic>
          </wp:inline>
        </w:drawing>
      </w:r>
    </w:p>
    <w:p w14:paraId="1E70D813" w14:textId="77777777" w:rsidR="00203CBE" w:rsidRDefault="00203CBE" w:rsidP="00203CBE">
      <w:pPr>
        <w:pStyle w:val="ListParagraph"/>
        <w:jc w:val="both"/>
      </w:pPr>
    </w:p>
    <w:p w14:paraId="16960D2B" w14:textId="794C8945" w:rsidR="00C45CF9" w:rsidRPr="00827173" w:rsidRDefault="00172D65" w:rsidP="00FC62DB">
      <w:pPr>
        <w:jc w:val="both"/>
        <w:rPr>
          <w:rFonts w:ascii="inherit" w:eastAsia="Times New Roman" w:hAnsi="inherit" w:cs="Times New Roman"/>
          <w:color w:val="000000"/>
          <w:sz w:val="24"/>
          <w:szCs w:val="24"/>
          <w:lang w:eastAsia="en-GB"/>
        </w:rPr>
      </w:pPr>
      <w:r w:rsidRPr="00827173">
        <w:rPr>
          <w:rFonts w:ascii="inherit" w:eastAsia="Times New Roman" w:hAnsi="inherit" w:cs="Times New Roman"/>
          <w:color w:val="000000"/>
          <w:sz w:val="24"/>
          <w:szCs w:val="24"/>
          <w:lang w:eastAsia="en-GB"/>
        </w:rPr>
        <w:t>7</w:t>
      </w:r>
      <w:r w:rsidR="00C45CF9" w:rsidRPr="00827173">
        <w:rPr>
          <w:rFonts w:ascii="inherit" w:eastAsia="Times New Roman" w:hAnsi="inherit" w:cs="Times New Roman"/>
          <w:color w:val="000000"/>
          <w:sz w:val="24"/>
          <w:szCs w:val="24"/>
          <w:lang w:eastAsia="en-GB"/>
        </w:rPr>
        <w:t xml:space="preserve">.   </w:t>
      </w:r>
      <w:r w:rsidR="00BF1237">
        <w:rPr>
          <w:rFonts w:ascii="inherit" w:eastAsia="Times New Roman" w:hAnsi="inherit" w:cs="Times New Roman"/>
          <w:color w:val="000000"/>
          <w:sz w:val="24"/>
          <w:szCs w:val="24"/>
          <w:lang w:eastAsia="en-GB"/>
        </w:rPr>
        <w:t>A t</w:t>
      </w:r>
      <w:r w:rsidR="00C45CF9" w:rsidRPr="00827173">
        <w:rPr>
          <w:rFonts w:ascii="inherit" w:eastAsia="Times New Roman" w:hAnsi="inherit" w:cs="Times New Roman"/>
          <w:color w:val="000000"/>
          <w:sz w:val="24"/>
          <w:szCs w:val="24"/>
          <w:lang w:eastAsia="en-GB"/>
        </w:rPr>
        <w:t xml:space="preserve">ype </w:t>
      </w:r>
      <w:r w:rsidR="00057CF3" w:rsidRPr="00827173">
        <w:rPr>
          <w:rFonts w:ascii="inherit" w:eastAsia="Times New Roman" w:hAnsi="inherit" w:cs="Times New Roman"/>
          <w:color w:val="000000"/>
          <w:sz w:val="24"/>
          <w:szCs w:val="24"/>
          <w:lang w:eastAsia="en-GB"/>
        </w:rPr>
        <w:t>EV</w:t>
      </w:r>
      <w:r w:rsidR="00C45CF9" w:rsidRPr="00827173">
        <w:rPr>
          <w:rFonts w:ascii="inherit" w:eastAsia="Times New Roman" w:hAnsi="inherit" w:cs="Times New Roman"/>
          <w:color w:val="000000"/>
          <w:sz w:val="24"/>
          <w:szCs w:val="24"/>
          <w:lang w:eastAsia="en-GB"/>
        </w:rPr>
        <w:t xml:space="preserve">1 and </w:t>
      </w:r>
      <w:r w:rsidR="00057CF3" w:rsidRPr="00827173">
        <w:rPr>
          <w:rFonts w:ascii="inherit" w:eastAsia="Times New Roman" w:hAnsi="inherit" w:cs="Times New Roman"/>
          <w:color w:val="000000"/>
          <w:sz w:val="24"/>
          <w:szCs w:val="24"/>
          <w:lang w:eastAsia="en-GB"/>
        </w:rPr>
        <w:t>EV</w:t>
      </w:r>
      <w:r w:rsidR="00C45CF9" w:rsidRPr="00827173">
        <w:rPr>
          <w:rFonts w:ascii="inherit" w:eastAsia="Times New Roman" w:hAnsi="inherit" w:cs="Times New Roman"/>
          <w:color w:val="000000"/>
          <w:sz w:val="24"/>
          <w:szCs w:val="24"/>
          <w:lang w:eastAsia="en-GB"/>
        </w:rPr>
        <w:t xml:space="preserve">2 </w:t>
      </w:r>
      <w:r w:rsidR="00833EA1" w:rsidRPr="00827173">
        <w:rPr>
          <w:rFonts w:ascii="inherit" w:eastAsia="Times New Roman" w:hAnsi="inherit" w:cs="Times New Roman"/>
          <w:color w:val="000000"/>
          <w:sz w:val="24"/>
          <w:szCs w:val="24"/>
          <w:lang w:eastAsia="en-GB"/>
        </w:rPr>
        <w:t xml:space="preserve">V2G </w:t>
      </w:r>
      <w:r w:rsidR="00C45CF9" w:rsidRPr="00827173">
        <w:rPr>
          <w:rFonts w:ascii="inherit" w:eastAsia="Times New Roman" w:hAnsi="inherit" w:cs="Times New Roman"/>
          <w:color w:val="000000"/>
          <w:sz w:val="24"/>
          <w:szCs w:val="24"/>
          <w:lang w:eastAsia="en-GB"/>
        </w:rPr>
        <w:t xml:space="preserve">electric vehicle and </w:t>
      </w:r>
      <w:r w:rsidR="00DF1E4B">
        <w:rPr>
          <w:rFonts w:ascii="inherit" w:eastAsia="Times New Roman" w:hAnsi="inherit" w:cs="Times New Roman"/>
          <w:color w:val="000000"/>
          <w:sz w:val="24"/>
          <w:szCs w:val="24"/>
          <w:lang w:eastAsia="en-GB"/>
        </w:rPr>
        <w:t xml:space="preserve">associated </w:t>
      </w:r>
      <w:r w:rsidR="00833EA1" w:rsidRPr="00827173">
        <w:rPr>
          <w:rFonts w:ascii="inherit" w:eastAsia="Times New Roman" w:hAnsi="inherit" w:cs="Times New Roman"/>
          <w:color w:val="000000"/>
          <w:sz w:val="24"/>
          <w:szCs w:val="24"/>
          <w:lang w:eastAsia="en-GB"/>
        </w:rPr>
        <w:t>V2G</w:t>
      </w:r>
      <w:r w:rsidR="00C45CF9" w:rsidRPr="00827173">
        <w:rPr>
          <w:rFonts w:ascii="inherit" w:eastAsia="Times New Roman" w:hAnsi="inherit" w:cs="Times New Roman"/>
          <w:color w:val="000000"/>
          <w:sz w:val="24"/>
          <w:szCs w:val="24"/>
          <w:lang w:eastAsia="en-GB"/>
        </w:rPr>
        <w:t xml:space="preserve"> electric vehicle </w:t>
      </w:r>
      <w:r w:rsidR="00822A09">
        <w:rPr>
          <w:rFonts w:ascii="inherit" w:eastAsia="Times New Roman" w:hAnsi="inherit" w:cs="Times New Roman"/>
          <w:color w:val="000000"/>
          <w:sz w:val="24"/>
          <w:szCs w:val="24"/>
          <w:lang w:eastAsia="en-GB"/>
        </w:rPr>
        <w:t>supply equipment</w:t>
      </w:r>
      <w:r w:rsidR="00C45CF9" w:rsidRPr="00827173">
        <w:rPr>
          <w:rFonts w:ascii="inherit" w:eastAsia="Times New Roman" w:hAnsi="inherit" w:cs="Times New Roman"/>
          <w:color w:val="000000"/>
          <w:sz w:val="24"/>
          <w:szCs w:val="24"/>
          <w:lang w:eastAsia="en-GB"/>
        </w:rPr>
        <w:t xml:space="preserve"> shall be capable of maintaining constant output at its target active power value regardless of changes in frequency, except where output follows the changes specified in the context of paragraphs 2 and 4 of this Article.</w:t>
      </w:r>
    </w:p>
    <w:p w14:paraId="2E83B4DA" w14:textId="431B2368" w:rsidR="00525C6F" w:rsidRPr="00827173" w:rsidRDefault="00C45CF9" w:rsidP="00FC62DB">
      <w:pPr>
        <w:jc w:val="both"/>
        <w:rPr>
          <w:rFonts w:ascii="inherit" w:eastAsia="Times New Roman" w:hAnsi="inherit" w:cs="Times New Roman"/>
          <w:color w:val="000000"/>
          <w:sz w:val="24"/>
          <w:szCs w:val="24"/>
          <w:lang w:eastAsia="en-GB"/>
        </w:rPr>
      </w:pPr>
      <w:r w:rsidRPr="00827173">
        <w:rPr>
          <w:rFonts w:ascii="inherit" w:eastAsia="Times New Roman" w:hAnsi="inherit" w:cs="Times New Roman"/>
          <w:color w:val="000000"/>
          <w:sz w:val="24"/>
          <w:szCs w:val="24"/>
          <w:lang w:eastAsia="en-GB"/>
        </w:rPr>
        <w:t xml:space="preserve">   </w:t>
      </w:r>
      <w:r w:rsidR="00C54CC6">
        <w:rPr>
          <w:rFonts w:ascii="inherit" w:eastAsia="Times New Roman" w:hAnsi="inherit" w:cs="Times New Roman"/>
          <w:color w:val="000000"/>
          <w:sz w:val="24"/>
          <w:szCs w:val="24"/>
          <w:lang w:eastAsia="en-GB"/>
        </w:rPr>
        <w:t>8</w:t>
      </w:r>
      <w:r w:rsidR="00525C6F" w:rsidRPr="00EF75B1">
        <w:rPr>
          <w:rFonts w:ascii="inherit" w:eastAsia="Times New Roman" w:hAnsi="inherit" w:cs="Times New Roman"/>
          <w:color w:val="000000"/>
          <w:sz w:val="24"/>
          <w:szCs w:val="24"/>
          <w:lang w:eastAsia="en-GB"/>
        </w:rPr>
        <w:t xml:space="preserve">. With regard to voltage stability, </w:t>
      </w:r>
      <w:r w:rsidR="00AC5012">
        <w:rPr>
          <w:rFonts w:ascii="inherit" w:eastAsia="Times New Roman" w:hAnsi="inherit" w:cs="Times New Roman"/>
          <w:color w:val="000000"/>
          <w:sz w:val="24"/>
          <w:szCs w:val="24"/>
          <w:lang w:eastAsia="en-GB"/>
        </w:rPr>
        <w:t>a</w:t>
      </w:r>
      <w:r w:rsidR="00525C6F" w:rsidRPr="000E43F3">
        <w:rPr>
          <w:rFonts w:ascii="inherit" w:eastAsia="Times New Roman" w:hAnsi="inherit" w:cs="Times New Roman"/>
          <w:color w:val="000000"/>
          <w:sz w:val="24"/>
          <w:szCs w:val="24"/>
          <w:lang w:eastAsia="en-GB"/>
        </w:rPr>
        <w:t xml:space="preserve"> </w:t>
      </w:r>
      <w:r w:rsidR="00525C6F">
        <w:rPr>
          <w:rFonts w:ascii="inherit" w:eastAsia="Times New Roman" w:hAnsi="inherit" w:cs="Times New Roman"/>
          <w:color w:val="000000"/>
          <w:sz w:val="24"/>
          <w:szCs w:val="24"/>
          <w:lang w:eastAsia="en-GB"/>
        </w:rPr>
        <w:t>t</w:t>
      </w:r>
      <w:r w:rsidR="00525C6F" w:rsidRPr="00827173">
        <w:rPr>
          <w:rFonts w:ascii="inherit" w:eastAsia="Times New Roman" w:hAnsi="inherit" w:cs="Times New Roman"/>
          <w:color w:val="000000"/>
          <w:sz w:val="24"/>
          <w:szCs w:val="24"/>
          <w:lang w:eastAsia="en-GB"/>
        </w:rPr>
        <w:t xml:space="preserve">ype EV1 and EV2 V2G electric vehicle and </w:t>
      </w:r>
      <w:r w:rsidR="00DF1E4B">
        <w:rPr>
          <w:rFonts w:ascii="inherit" w:eastAsia="Times New Roman" w:hAnsi="inherit" w:cs="Times New Roman"/>
          <w:color w:val="000000"/>
          <w:sz w:val="24"/>
          <w:szCs w:val="24"/>
          <w:lang w:eastAsia="en-GB"/>
        </w:rPr>
        <w:t xml:space="preserve">associated </w:t>
      </w:r>
      <w:r w:rsidR="00525C6F" w:rsidRPr="00827173">
        <w:rPr>
          <w:rFonts w:ascii="inherit" w:eastAsia="Times New Roman" w:hAnsi="inherit" w:cs="Times New Roman"/>
          <w:color w:val="000000"/>
          <w:sz w:val="24"/>
          <w:szCs w:val="24"/>
          <w:lang w:eastAsia="en-GB"/>
        </w:rPr>
        <w:t xml:space="preserve">V2G electric vehicle </w:t>
      </w:r>
      <w:r w:rsidR="00822A09">
        <w:rPr>
          <w:rFonts w:ascii="inherit" w:eastAsia="Times New Roman" w:hAnsi="inherit" w:cs="Times New Roman"/>
          <w:color w:val="000000"/>
          <w:sz w:val="24"/>
          <w:szCs w:val="24"/>
          <w:lang w:eastAsia="en-GB"/>
        </w:rPr>
        <w:t>supply equipment</w:t>
      </w:r>
      <w:r w:rsidR="00525C6F" w:rsidRPr="000E43F3">
        <w:rPr>
          <w:rFonts w:ascii="inherit" w:eastAsia="Times New Roman" w:hAnsi="inherit" w:cs="Times New Roman"/>
          <w:color w:val="000000"/>
          <w:sz w:val="24"/>
          <w:szCs w:val="24"/>
          <w:lang w:eastAsia="en-GB"/>
        </w:rPr>
        <w:t xml:space="preserve"> shall be capable of staying connected to the network and operat</w:t>
      </w:r>
      <w:r w:rsidR="00525C6F">
        <w:rPr>
          <w:rFonts w:ascii="inherit" w:eastAsia="Times New Roman" w:hAnsi="inherit" w:cs="Times New Roman"/>
          <w:color w:val="000000"/>
          <w:sz w:val="24"/>
          <w:szCs w:val="24"/>
          <w:lang w:eastAsia="en-GB"/>
        </w:rPr>
        <w:t xml:space="preserve">e continuously within </w:t>
      </w:r>
      <w:r w:rsidR="00525C6F" w:rsidRPr="000E43F3">
        <w:rPr>
          <w:rFonts w:ascii="inherit" w:eastAsia="Times New Roman" w:hAnsi="inherit" w:cs="Times New Roman"/>
          <w:color w:val="000000"/>
          <w:sz w:val="24"/>
          <w:szCs w:val="24"/>
          <w:lang w:eastAsia="en-GB"/>
        </w:rPr>
        <w:t>the range of 0,85 pu - 1,1 pu</w:t>
      </w:r>
      <w:r w:rsidR="00525C6F">
        <w:rPr>
          <w:rFonts w:ascii="inherit" w:eastAsia="Times New Roman" w:hAnsi="inherit" w:cs="Times New Roman"/>
          <w:color w:val="000000"/>
          <w:sz w:val="24"/>
          <w:szCs w:val="24"/>
          <w:lang w:eastAsia="en-GB"/>
        </w:rPr>
        <w:t xml:space="preserve"> at the connection point</w:t>
      </w:r>
      <w:r w:rsidR="00525C6F" w:rsidRPr="000E43F3">
        <w:rPr>
          <w:rFonts w:ascii="inherit" w:eastAsia="Times New Roman" w:hAnsi="inherit" w:cs="Times New Roman"/>
          <w:color w:val="000000"/>
          <w:sz w:val="24"/>
          <w:szCs w:val="24"/>
          <w:lang w:eastAsia="en-GB"/>
        </w:rPr>
        <w:t>.</w:t>
      </w:r>
      <w:r w:rsidR="00525C6F">
        <w:rPr>
          <w:rFonts w:ascii="inherit" w:eastAsia="Times New Roman" w:hAnsi="inherit" w:cs="Times New Roman"/>
          <w:color w:val="000000"/>
          <w:sz w:val="24"/>
          <w:szCs w:val="24"/>
          <w:lang w:eastAsia="en-GB"/>
        </w:rPr>
        <w:t xml:space="preserve"> Beyond these </w:t>
      </w:r>
      <w:r w:rsidR="00C517C8">
        <w:rPr>
          <w:rFonts w:ascii="inherit" w:eastAsia="Times New Roman" w:hAnsi="inherit" w:cs="Times New Roman"/>
          <w:color w:val="000000"/>
          <w:sz w:val="24"/>
          <w:szCs w:val="24"/>
          <w:lang w:eastAsia="en-GB"/>
        </w:rPr>
        <w:t xml:space="preserve">voltage range </w:t>
      </w:r>
      <w:r w:rsidR="00525C6F">
        <w:rPr>
          <w:rFonts w:ascii="inherit" w:eastAsia="Times New Roman" w:hAnsi="inherit" w:cs="Times New Roman"/>
          <w:color w:val="000000"/>
          <w:sz w:val="24"/>
          <w:szCs w:val="24"/>
          <w:lang w:eastAsia="en-GB"/>
        </w:rPr>
        <w:t>values</w:t>
      </w:r>
      <w:r w:rsidR="00D50AA5">
        <w:rPr>
          <w:rFonts w:ascii="inherit" w:eastAsia="Times New Roman" w:hAnsi="inherit" w:cs="Times New Roman"/>
          <w:color w:val="000000"/>
          <w:sz w:val="24"/>
          <w:szCs w:val="24"/>
          <w:lang w:eastAsia="en-GB"/>
        </w:rPr>
        <w:t>,</w:t>
      </w:r>
      <w:r w:rsidR="00525C6F">
        <w:rPr>
          <w:rFonts w:ascii="inherit" w:eastAsia="Times New Roman" w:hAnsi="inherit" w:cs="Times New Roman"/>
          <w:color w:val="000000"/>
          <w:sz w:val="24"/>
          <w:szCs w:val="24"/>
          <w:lang w:eastAsia="en-GB"/>
        </w:rPr>
        <w:t xml:space="preserve"> the under voltage ride through immunity limits as specified in </w:t>
      </w:r>
      <w:r w:rsidR="00A36584">
        <w:rPr>
          <w:rFonts w:ascii="inherit" w:eastAsia="Times New Roman" w:hAnsi="inherit" w:cs="Times New Roman"/>
          <w:color w:val="000000"/>
          <w:sz w:val="24"/>
          <w:szCs w:val="24"/>
          <w:lang w:eastAsia="en-GB"/>
        </w:rPr>
        <w:t xml:space="preserve">paragraph </w:t>
      </w:r>
      <w:r w:rsidR="00E75A73">
        <w:rPr>
          <w:rFonts w:ascii="inherit" w:eastAsia="Times New Roman" w:hAnsi="inherit" w:cs="Times New Roman"/>
          <w:color w:val="000000"/>
          <w:sz w:val="24"/>
          <w:szCs w:val="24"/>
          <w:lang w:eastAsia="en-GB"/>
        </w:rPr>
        <w:t>10</w:t>
      </w:r>
      <w:r w:rsidR="00525C6F">
        <w:rPr>
          <w:rFonts w:ascii="inherit" w:eastAsia="Times New Roman" w:hAnsi="inherit" w:cs="Times New Roman"/>
          <w:color w:val="000000"/>
          <w:sz w:val="24"/>
          <w:szCs w:val="24"/>
          <w:lang w:eastAsia="en-GB"/>
        </w:rPr>
        <w:t xml:space="preserve"> apply</w:t>
      </w:r>
      <w:r w:rsidR="00525C6F" w:rsidRPr="000E43F3">
        <w:rPr>
          <w:rFonts w:ascii="inherit" w:eastAsia="Times New Roman" w:hAnsi="inherit" w:cs="Times New Roman"/>
          <w:color w:val="000000"/>
          <w:sz w:val="24"/>
          <w:szCs w:val="24"/>
          <w:lang w:eastAsia="en-GB"/>
        </w:rPr>
        <w:t>.</w:t>
      </w:r>
    </w:p>
    <w:p w14:paraId="677C988A" w14:textId="290DE6A1" w:rsidR="00C45CF9" w:rsidRPr="00ED6826" w:rsidRDefault="00C54CC6" w:rsidP="00FC62DB">
      <w:pPr>
        <w:jc w:val="both"/>
      </w:pPr>
      <w:r>
        <w:rPr>
          <w:rFonts w:ascii="inherit" w:eastAsia="Times New Roman" w:hAnsi="inherit" w:cs="Times New Roman"/>
          <w:color w:val="000000"/>
          <w:sz w:val="24"/>
          <w:szCs w:val="24"/>
          <w:lang w:eastAsia="en-GB"/>
        </w:rPr>
        <w:t>9</w:t>
      </w:r>
      <w:r w:rsidR="00C45CF9" w:rsidRPr="00827173">
        <w:rPr>
          <w:rFonts w:ascii="inherit" w:eastAsia="Times New Roman" w:hAnsi="inherit" w:cs="Times New Roman"/>
          <w:color w:val="000000"/>
          <w:sz w:val="24"/>
          <w:szCs w:val="24"/>
          <w:lang w:eastAsia="en-GB"/>
        </w:rPr>
        <w:t xml:space="preserve">. </w:t>
      </w:r>
      <w:r w:rsidR="00AC5012">
        <w:rPr>
          <w:rFonts w:ascii="inherit" w:eastAsia="Times New Roman" w:hAnsi="inherit" w:cs="Times New Roman"/>
          <w:color w:val="000000"/>
          <w:sz w:val="24"/>
          <w:szCs w:val="24"/>
          <w:lang w:eastAsia="en-GB"/>
        </w:rPr>
        <w:t>A t</w:t>
      </w:r>
      <w:r w:rsidR="00C45CF9" w:rsidRPr="00827173">
        <w:rPr>
          <w:rFonts w:ascii="inherit" w:eastAsia="Times New Roman" w:hAnsi="inherit" w:cs="Times New Roman"/>
          <w:color w:val="000000"/>
          <w:sz w:val="24"/>
          <w:szCs w:val="24"/>
          <w:lang w:eastAsia="en-GB"/>
        </w:rPr>
        <w:t xml:space="preserve">ype </w:t>
      </w:r>
      <w:r w:rsidR="00057CF3" w:rsidRPr="00827173">
        <w:rPr>
          <w:rFonts w:ascii="inherit" w:eastAsia="Times New Roman" w:hAnsi="inherit" w:cs="Times New Roman"/>
          <w:color w:val="000000"/>
          <w:sz w:val="24"/>
          <w:szCs w:val="24"/>
          <w:lang w:eastAsia="en-GB"/>
        </w:rPr>
        <w:t>EV</w:t>
      </w:r>
      <w:r w:rsidR="00C45CF9" w:rsidRPr="00827173">
        <w:rPr>
          <w:rFonts w:ascii="inherit" w:eastAsia="Times New Roman" w:hAnsi="inherit" w:cs="Times New Roman"/>
          <w:color w:val="000000"/>
          <w:sz w:val="24"/>
          <w:szCs w:val="24"/>
          <w:lang w:eastAsia="en-GB"/>
        </w:rPr>
        <w:t xml:space="preserve">1 and </w:t>
      </w:r>
      <w:r w:rsidR="00057CF3" w:rsidRPr="00827173">
        <w:rPr>
          <w:rFonts w:ascii="inherit" w:eastAsia="Times New Roman" w:hAnsi="inherit" w:cs="Times New Roman"/>
          <w:color w:val="000000"/>
          <w:sz w:val="24"/>
          <w:szCs w:val="24"/>
          <w:lang w:eastAsia="en-GB"/>
        </w:rPr>
        <w:t>EV</w:t>
      </w:r>
      <w:r w:rsidR="00C45CF9" w:rsidRPr="00827173">
        <w:rPr>
          <w:rFonts w:ascii="inherit" w:eastAsia="Times New Roman" w:hAnsi="inherit" w:cs="Times New Roman"/>
          <w:color w:val="000000"/>
          <w:sz w:val="24"/>
          <w:szCs w:val="24"/>
          <w:lang w:eastAsia="en-GB"/>
        </w:rPr>
        <w:t xml:space="preserve">2 </w:t>
      </w:r>
      <w:r w:rsidR="00833EA1" w:rsidRPr="00827173">
        <w:rPr>
          <w:rFonts w:ascii="inherit" w:eastAsia="Times New Roman" w:hAnsi="inherit" w:cs="Times New Roman"/>
          <w:color w:val="000000"/>
          <w:sz w:val="24"/>
          <w:szCs w:val="24"/>
          <w:lang w:eastAsia="en-GB"/>
        </w:rPr>
        <w:t xml:space="preserve">V2G </w:t>
      </w:r>
      <w:r w:rsidR="00C45CF9" w:rsidRPr="00827173">
        <w:rPr>
          <w:rFonts w:ascii="inherit" w:eastAsia="Times New Roman" w:hAnsi="inherit" w:cs="Times New Roman"/>
          <w:color w:val="000000"/>
          <w:sz w:val="24"/>
          <w:szCs w:val="24"/>
          <w:lang w:eastAsia="en-GB"/>
        </w:rPr>
        <w:t xml:space="preserve">electric vehicle and </w:t>
      </w:r>
      <w:r w:rsidR="00DF1E4B">
        <w:rPr>
          <w:rFonts w:ascii="inherit" w:eastAsia="Times New Roman" w:hAnsi="inherit" w:cs="Times New Roman"/>
          <w:color w:val="000000"/>
          <w:sz w:val="24"/>
          <w:szCs w:val="24"/>
          <w:lang w:eastAsia="en-GB"/>
        </w:rPr>
        <w:t xml:space="preserve">associated </w:t>
      </w:r>
      <w:r w:rsidR="00833EA1" w:rsidRPr="00827173">
        <w:rPr>
          <w:rFonts w:ascii="inherit" w:eastAsia="Times New Roman" w:hAnsi="inherit" w:cs="Times New Roman"/>
          <w:color w:val="000000"/>
          <w:sz w:val="24"/>
          <w:szCs w:val="24"/>
          <w:lang w:eastAsia="en-GB"/>
        </w:rPr>
        <w:t>V2G</w:t>
      </w:r>
      <w:r w:rsidR="00C45CF9" w:rsidRPr="00827173">
        <w:rPr>
          <w:rFonts w:ascii="inherit" w:eastAsia="Times New Roman" w:hAnsi="inherit" w:cs="Times New Roman"/>
          <w:color w:val="000000"/>
          <w:sz w:val="24"/>
          <w:szCs w:val="24"/>
          <w:lang w:eastAsia="en-GB"/>
        </w:rPr>
        <w:t xml:space="preserve"> electric vehicle </w:t>
      </w:r>
      <w:r w:rsidR="00822A09">
        <w:rPr>
          <w:rFonts w:ascii="inherit" w:eastAsia="Times New Roman" w:hAnsi="inherit" w:cs="Times New Roman"/>
          <w:color w:val="000000"/>
          <w:sz w:val="24"/>
          <w:szCs w:val="24"/>
          <w:lang w:eastAsia="en-GB"/>
        </w:rPr>
        <w:t>supply equipment</w:t>
      </w:r>
      <w:r w:rsidR="00B74CBA">
        <w:rPr>
          <w:rFonts w:ascii="inherit" w:eastAsia="Times New Roman" w:hAnsi="inherit" w:cs="Times New Roman"/>
          <w:sz w:val="24"/>
          <w:szCs w:val="24"/>
          <w:lang w:eastAsia="en-GB"/>
        </w:rPr>
        <w:t>, when operating above the minimum stable operating level,</w:t>
      </w:r>
      <w:r w:rsidR="00C45CF9" w:rsidRPr="00827173">
        <w:rPr>
          <w:rFonts w:ascii="inherit" w:eastAsia="Times New Roman" w:hAnsi="inherit" w:cs="Times New Roman"/>
          <w:color w:val="000000"/>
          <w:sz w:val="24"/>
          <w:szCs w:val="24"/>
          <w:lang w:eastAsia="en-GB"/>
        </w:rPr>
        <w:t xml:space="preserve"> shall be capable of staying connected to the network and continuing to operate stably after the power system has been disturbed by faults in the </w:t>
      </w:r>
      <w:r w:rsidR="00E87319" w:rsidRPr="00827173">
        <w:rPr>
          <w:rFonts w:ascii="inherit" w:eastAsia="Times New Roman" w:hAnsi="inherit" w:cs="Times New Roman"/>
          <w:color w:val="000000"/>
          <w:sz w:val="24"/>
          <w:szCs w:val="24"/>
          <w:lang w:eastAsia="en-GB"/>
        </w:rPr>
        <w:t xml:space="preserve">transmission </w:t>
      </w:r>
      <w:r w:rsidR="00C45CF9" w:rsidRPr="00827173">
        <w:rPr>
          <w:rFonts w:ascii="inherit" w:eastAsia="Times New Roman" w:hAnsi="inherit" w:cs="Times New Roman"/>
          <w:color w:val="000000"/>
          <w:sz w:val="24"/>
          <w:szCs w:val="24"/>
          <w:lang w:eastAsia="en-GB"/>
        </w:rPr>
        <w:t xml:space="preserve">network according to a voltage-against-time-profile in line </w:t>
      </w:r>
      <w:r w:rsidR="00C45CF9" w:rsidRPr="00ED6826">
        <w:rPr>
          <w:rFonts w:ascii="inherit" w:eastAsia="Times New Roman" w:hAnsi="inherit" w:cs="Times New Roman"/>
          <w:color w:val="000000"/>
          <w:sz w:val="24"/>
          <w:szCs w:val="24"/>
          <w:lang w:eastAsia="en-GB"/>
        </w:rPr>
        <w:t>with Figure 3 at the connection point and with the set points in Tables X.1.1 and X.1.2.</w:t>
      </w:r>
    </w:p>
    <w:p w14:paraId="7C2BFE97" w14:textId="77777777" w:rsidR="00872862" w:rsidRPr="00CC5872" w:rsidRDefault="00872862" w:rsidP="00872862">
      <w:pPr>
        <w:ind w:left="752" w:right="98"/>
        <w:jc w:val="center"/>
        <w:rPr>
          <w:rFonts w:ascii="inherit" w:hAnsi="inherit"/>
          <w:sz w:val="24"/>
          <w:szCs w:val="24"/>
        </w:rPr>
      </w:pPr>
      <w:r w:rsidRPr="00ED6826">
        <w:rPr>
          <w:rFonts w:ascii="inherit" w:hAnsi="inherit"/>
          <w:i/>
          <w:iCs/>
          <w:color w:val="231F20"/>
          <w:spacing w:val="-3"/>
          <w:w w:val="95"/>
          <w:sz w:val="24"/>
          <w:szCs w:val="24"/>
        </w:rPr>
        <w:t>Table</w:t>
      </w:r>
      <w:r w:rsidRPr="00ED6826">
        <w:rPr>
          <w:rFonts w:ascii="inherit" w:hAnsi="inherit"/>
          <w:i/>
          <w:iCs/>
          <w:color w:val="231F20"/>
          <w:spacing w:val="-9"/>
          <w:w w:val="95"/>
          <w:sz w:val="24"/>
          <w:szCs w:val="24"/>
        </w:rPr>
        <w:t xml:space="preserve"> x</w:t>
      </w:r>
      <w:r w:rsidRPr="00ED6826">
        <w:rPr>
          <w:rFonts w:ascii="inherit" w:hAnsi="inherit"/>
          <w:i/>
          <w:iCs/>
          <w:color w:val="231F20"/>
          <w:w w:val="95"/>
          <w:sz w:val="24"/>
          <w:szCs w:val="24"/>
        </w:rPr>
        <w:t>.1.1</w:t>
      </w:r>
    </w:p>
    <w:p w14:paraId="3ED2D3CD" w14:textId="70E01655" w:rsidR="00872862" w:rsidRPr="00CC5872" w:rsidRDefault="00872862" w:rsidP="00872862">
      <w:pPr>
        <w:ind w:left="752" w:right="98"/>
        <w:jc w:val="center"/>
        <w:rPr>
          <w:rFonts w:ascii="inherit" w:eastAsia="Cambria" w:hAnsi="inherit"/>
          <w:b/>
          <w:bCs/>
          <w:color w:val="231F20"/>
          <w:sz w:val="24"/>
          <w:szCs w:val="24"/>
          <w:lang w:val="en-US" w:bidi="en-US"/>
        </w:rPr>
      </w:pPr>
      <w:r w:rsidRPr="00CC5872">
        <w:rPr>
          <w:rFonts w:ascii="inherit" w:eastAsia="Cambria" w:hAnsi="inherit"/>
          <w:b/>
          <w:bCs/>
          <w:color w:val="231F20"/>
          <w:w w:val="95"/>
          <w:sz w:val="24"/>
          <w:szCs w:val="24"/>
          <w:lang w:val="en-US" w:bidi="en-US"/>
        </w:rPr>
        <w:t xml:space="preserve">Voltage parameters for Figure </w:t>
      </w:r>
      <w:r>
        <w:rPr>
          <w:rFonts w:ascii="inherit" w:eastAsia="Cambria" w:hAnsi="inherit"/>
          <w:b/>
          <w:bCs/>
          <w:color w:val="231F20"/>
          <w:w w:val="95"/>
          <w:sz w:val="24"/>
          <w:szCs w:val="24"/>
          <w:lang w:val="en-US" w:bidi="en-US"/>
        </w:rPr>
        <w:t>3</w:t>
      </w:r>
      <w:r w:rsidRPr="00CC5872">
        <w:rPr>
          <w:rFonts w:ascii="inherit" w:eastAsia="Cambria" w:hAnsi="inherit"/>
          <w:b/>
          <w:bCs/>
          <w:color w:val="231F20"/>
          <w:w w:val="95"/>
          <w:sz w:val="24"/>
          <w:szCs w:val="24"/>
          <w:lang w:val="en-US" w:bidi="en-US"/>
        </w:rPr>
        <w:t xml:space="preserve"> for fault-ride-through capability of </w:t>
      </w:r>
      <w:r w:rsidR="00BB2B4F">
        <w:rPr>
          <w:rFonts w:ascii="inherit" w:eastAsia="Cambria" w:hAnsi="inherit"/>
          <w:b/>
          <w:bCs/>
          <w:color w:val="231F20"/>
          <w:w w:val="95"/>
          <w:sz w:val="24"/>
          <w:szCs w:val="24"/>
          <w:lang w:val="en-US" w:bidi="en-US"/>
        </w:rPr>
        <w:t>t</w:t>
      </w:r>
      <w:r w:rsidRPr="00057CF3">
        <w:rPr>
          <w:rFonts w:ascii="inherit" w:eastAsia="Cambria" w:hAnsi="inherit"/>
          <w:b/>
          <w:bCs/>
          <w:color w:val="231F20"/>
          <w:w w:val="95"/>
          <w:sz w:val="24"/>
          <w:szCs w:val="24"/>
          <w:lang w:val="en-US" w:bidi="en-US"/>
        </w:rPr>
        <w:t xml:space="preserve">ype EV1 and EV2 V2G electric vehicle and </w:t>
      </w:r>
      <w:r w:rsidR="00DF1E4B">
        <w:rPr>
          <w:rFonts w:ascii="inherit" w:eastAsia="Cambria" w:hAnsi="inherit"/>
          <w:b/>
          <w:bCs/>
          <w:color w:val="231F20"/>
          <w:w w:val="95"/>
          <w:sz w:val="24"/>
          <w:szCs w:val="24"/>
          <w:lang w:val="en-US" w:bidi="en-US"/>
        </w:rPr>
        <w:t xml:space="preserve">associated </w:t>
      </w:r>
      <w:r w:rsidRPr="00057CF3">
        <w:rPr>
          <w:rFonts w:ascii="inherit" w:eastAsia="Cambria" w:hAnsi="inherit"/>
          <w:b/>
          <w:bCs/>
          <w:color w:val="231F20"/>
          <w:w w:val="95"/>
          <w:sz w:val="24"/>
          <w:szCs w:val="24"/>
          <w:lang w:val="en-US" w:bidi="en-US"/>
        </w:rPr>
        <w:t xml:space="preserve">V2G electric vehicle </w:t>
      </w:r>
      <w:r w:rsidR="00822A09">
        <w:rPr>
          <w:rFonts w:ascii="inherit" w:eastAsia="Cambria" w:hAnsi="inherit"/>
          <w:b/>
          <w:bCs/>
          <w:color w:val="231F20"/>
          <w:w w:val="95"/>
          <w:sz w:val="24"/>
          <w:szCs w:val="24"/>
          <w:lang w:val="en-US" w:bidi="en-US"/>
        </w:rPr>
        <w:t>supply equipment</w:t>
      </w:r>
    </w:p>
    <w:tbl>
      <w:tblPr>
        <w:tblStyle w:val="TableGrid"/>
        <w:tblW w:w="0" w:type="auto"/>
        <w:jc w:val="center"/>
        <w:tblLook w:val="01E0" w:firstRow="1" w:lastRow="1" w:firstColumn="1" w:lastColumn="1" w:noHBand="0" w:noVBand="0"/>
      </w:tblPr>
      <w:tblGrid>
        <w:gridCol w:w="777"/>
        <w:gridCol w:w="2047"/>
      </w:tblGrid>
      <w:tr w:rsidR="00872862" w:rsidRPr="00120717" w14:paraId="58887C7E" w14:textId="77777777" w:rsidTr="00537954">
        <w:trPr>
          <w:jc w:val="center"/>
        </w:trPr>
        <w:tc>
          <w:tcPr>
            <w:tcW w:w="2809" w:type="dxa"/>
            <w:gridSpan w:val="2"/>
          </w:tcPr>
          <w:p w14:paraId="39143D82" w14:textId="77777777" w:rsidR="00872862" w:rsidRPr="00CC5872" w:rsidRDefault="00872862" w:rsidP="00537954">
            <w:pPr>
              <w:pStyle w:val="TableParagraph"/>
              <w:ind w:left="0"/>
              <w:jc w:val="left"/>
              <w:rPr>
                <w:rFonts w:ascii="inherit" w:hAnsi="inherit" w:cs="Times New Roman"/>
                <w:b/>
                <w:bCs/>
                <w:sz w:val="24"/>
                <w:szCs w:val="24"/>
              </w:rPr>
            </w:pPr>
            <w:r w:rsidRPr="00CC5872">
              <w:rPr>
                <w:rFonts w:ascii="inherit" w:hAnsi="inherit" w:cs="Times New Roman"/>
                <w:b/>
                <w:bCs/>
                <w:color w:val="231F20"/>
                <w:sz w:val="24"/>
                <w:szCs w:val="24"/>
              </w:rPr>
              <w:t>Voltage parameters (pu</w:t>
            </w:r>
            <w:r w:rsidRPr="00CC5872">
              <w:rPr>
                <w:rFonts w:ascii="inherit" w:hAnsi="inherit" w:cs="Times New Roman"/>
                <w:b/>
                <w:bCs/>
                <w:color w:val="231F20"/>
                <w:sz w:val="24"/>
                <w:szCs w:val="24"/>
                <w:lang w:val="en-GB"/>
              </w:rPr>
              <w:t>)</w:t>
            </w:r>
          </w:p>
        </w:tc>
      </w:tr>
      <w:tr w:rsidR="00872862" w:rsidRPr="00120717" w14:paraId="221565AD" w14:textId="77777777" w:rsidTr="00537954">
        <w:trPr>
          <w:jc w:val="center"/>
        </w:trPr>
        <w:tc>
          <w:tcPr>
            <w:tcW w:w="762" w:type="dxa"/>
          </w:tcPr>
          <w:p w14:paraId="071CC691" w14:textId="05014528" w:rsidR="00872862" w:rsidRPr="00CC5872" w:rsidRDefault="00872862" w:rsidP="008945E6">
            <w:pPr>
              <w:pStyle w:val="TableParagraph"/>
              <w:ind w:left="5"/>
              <w:jc w:val="left"/>
              <w:rPr>
                <w:rFonts w:ascii="inherit" w:hAnsi="inherit" w:cs="Times New Roman"/>
                <w:sz w:val="24"/>
                <w:szCs w:val="24"/>
              </w:rPr>
            </w:pPr>
            <w:r w:rsidRPr="00CC5872">
              <w:rPr>
                <w:rFonts w:ascii="inherit" w:hAnsi="inherit" w:cs="Times New Roman"/>
                <w:color w:val="231F20"/>
                <w:position w:val="5"/>
                <w:sz w:val="24"/>
                <w:szCs w:val="24"/>
              </w:rPr>
              <w:t>U</w:t>
            </w:r>
            <w:r w:rsidR="008945E6" w:rsidRPr="008945E6">
              <w:rPr>
                <w:rFonts w:ascii="inherit" w:hAnsi="inherit" w:cs="Times New Roman"/>
                <w:color w:val="231F20"/>
                <w:position w:val="5"/>
                <w:sz w:val="24"/>
                <w:szCs w:val="24"/>
                <w:vertAlign w:val="subscript"/>
              </w:rPr>
              <w:t>ret</w:t>
            </w:r>
            <w:r w:rsidRPr="00CC5872">
              <w:rPr>
                <w:rFonts w:ascii="inherit" w:hAnsi="inherit" w:cs="Times New Roman"/>
                <w:color w:val="231F20"/>
                <w:position w:val="5"/>
                <w:sz w:val="24"/>
                <w:szCs w:val="24"/>
              </w:rPr>
              <w:t>:</w:t>
            </w:r>
          </w:p>
        </w:tc>
        <w:tc>
          <w:tcPr>
            <w:tcW w:w="2047" w:type="dxa"/>
          </w:tcPr>
          <w:p w14:paraId="75FA6584" w14:textId="77777777" w:rsidR="00872862" w:rsidRPr="00CC5872" w:rsidRDefault="00872862" w:rsidP="00537954">
            <w:pPr>
              <w:pStyle w:val="TableParagraph"/>
              <w:ind w:left="88"/>
              <w:jc w:val="left"/>
              <w:rPr>
                <w:rFonts w:ascii="inherit" w:hAnsi="inherit" w:cs="Times New Roman"/>
                <w:sz w:val="24"/>
                <w:szCs w:val="24"/>
              </w:rPr>
            </w:pPr>
            <w:r w:rsidRPr="00CC5872">
              <w:rPr>
                <w:rFonts w:ascii="inherit" w:hAnsi="inherit" w:cs="Times New Roman"/>
                <w:color w:val="231F20"/>
                <w:sz w:val="24"/>
                <w:szCs w:val="24"/>
              </w:rPr>
              <w:t>0,</w:t>
            </w:r>
            <w:r>
              <w:rPr>
                <w:rFonts w:ascii="inherit" w:hAnsi="inherit" w:cs="Times New Roman"/>
                <w:color w:val="231F20"/>
                <w:sz w:val="24"/>
                <w:szCs w:val="24"/>
              </w:rPr>
              <w:t>15</w:t>
            </w:r>
            <w:r w:rsidRPr="00CC5872">
              <w:rPr>
                <w:rFonts w:ascii="inherit" w:hAnsi="inherit" w:cs="Times New Roman"/>
                <w:sz w:val="24"/>
                <w:szCs w:val="24"/>
              </w:rPr>
              <w:t xml:space="preserve"> </w:t>
            </w:r>
          </w:p>
        </w:tc>
      </w:tr>
      <w:tr w:rsidR="00872862" w:rsidRPr="00120717" w14:paraId="17FCCE8E" w14:textId="77777777" w:rsidTr="00537954">
        <w:trPr>
          <w:jc w:val="center"/>
        </w:trPr>
        <w:tc>
          <w:tcPr>
            <w:tcW w:w="762" w:type="dxa"/>
          </w:tcPr>
          <w:p w14:paraId="29EA66E8" w14:textId="4F3C6E95" w:rsidR="00872862" w:rsidRPr="00CC5872" w:rsidRDefault="00872862" w:rsidP="008945E6">
            <w:pPr>
              <w:pStyle w:val="TableParagraph"/>
              <w:ind w:left="5"/>
              <w:jc w:val="left"/>
              <w:rPr>
                <w:rFonts w:ascii="inherit" w:hAnsi="inherit" w:cs="Times New Roman"/>
                <w:sz w:val="24"/>
                <w:szCs w:val="24"/>
              </w:rPr>
            </w:pPr>
            <w:r w:rsidRPr="00CC5872">
              <w:rPr>
                <w:rFonts w:ascii="inherit" w:hAnsi="inherit" w:cs="Times New Roman"/>
                <w:color w:val="231F20"/>
                <w:position w:val="5"/>
                <w:sz w:val="24"/>
                <w:szCs w:val="24"/>
              </w:rPr>
              <w:t>U</w:t>
            </w:r>
            <w:r w:rsidR="008945E6" w:rsidRPr="008945E6">
              <w:rPr>
                <w:rFonts w:ascii="inherit" w:hAnsi="inherit" w:cs="Times New Roman"/>
                <w:color w:val="231F20"/>
                <w:position w:val="5"/>
                <w:sz w:val="24"/>
                <w:szCs w:val="24"/>
                <w:vertAlign w:val="subscript"/>
              </w:rPr>
              <w:t>clear</w:t>
            </w:r>
            <w:r w:rsidRPr="00CC5872">
              <w:rPr>
                <w:rFonts w:ascii="inherit" w:hAnsi="inherit" w:cs="Times New Roman"/>
                <w:color w:val="231F20"/>
                <w:position w:val="5"/>
                <w:sz w:val="24"/>
                <w:szCs w:val="24"/>
              </w:rPr>
              <w:t>:</w:t>
            </w:r>
          </w:p>
        </w:tc>
        <w:tc>
          <w:tcPr>
            <w:tcW w:w="2047" w:type="dxa"/>
          </w:tcPr>
          <w:p w14:paraId="207A8995" w14:textId="77777777" w:rsidR="00872862" w:rsidRPr="00CC5872" w:rsidRDefault="00872862" w:rsidP="00537954">
            <w:pPr>
              <w:pStyle w:val="TableParagraph"/>
              <w:ind w:left="88"/>
              <w:jc w:val="left"/>
              <w:rPr>
                <w:rFonts w:ascii="inherit" w:hAnsi="inherit" w:cs="Times New Roman"/>
                <w:sz w:val="24"/>
                <w:szCs w:val="24"/>
              </w:rPr>
            </w:pPr>
            <w:r w:rsidRPr="00CC5872">
              <w:rPr>
                <w:rFonts w:ascii="inherit" w:hAnsi="inherit" w:cs="Times New Roman"/>
                <w:color w:val="231F20"/>
                <w:sz w:val="24"/>
                <w:szCs w:val="24"/>
              </w:rPr>
              <w:t>0,</w:t>
            </w:r>
            <w:r>
              <w:rPr>
                <w:rFonts w:ascii="inherit" w:hAnsi="inherit" w:cs="Times New Roman"/>
                <w:color w:val="231F20"/>
                <w:sz w:val="24"/>
                <w:szCs w:val="24"/>
              </w:rPr>
              <w:t>15</w:t>
            </w:r>
          </w:p>
        </w:tc>
      </w:tr>
      <w:tr w:rsidR="00872862" w:rsidRPr="00120717" w14:paraId="0B7777E7" w14:textId="77777777" w:rsidTr="00537954">
        <w:trPr>
          <w:jc w:val="center"/>
        </w:trPr>
        <w:tc>
          <w:tcPr>
            <w:tcW w:w="762" w:type="dxa"/>
          </w:tcPr>
          <w:p w14:paraId="588CE49E" w14:textId="202B62D6" w:rsidR="00872862" w:rsidRPr="00CC5872" w:rsidRDefault="00872862" w:rsidP="008945E6">
            <w:pPr>
              <w:pStyle w:val="TableParagraph"/>
              <w:ind w:left="5"/>
              <w:jc w:val="left"/>
              <w:rPr>
                <w:rFonts w:ascii="inherit" w:hAnsi="inherit" w:cs="Times New Roman"/>
                <w:sz w:val="24"/>
                <w:szCs w:val="24"/>
              </w:rPr>
            </w:pPr>
            <w:r w:rsidRPr="00CC5872">
              <w:rPr>
                <w:rFonts w:ascii="inherit" w:hAnsi="inherit" w:cs="Times New Roman"/>
                <w:color w:val="231F20"/>
                <w:position w:val="5"/>
                <w:sz w:val="24"/>
                <w:szCs w:val="24"/>
              </w:rPr>
              <w:t>U</w:t>
            </w:r>
            <w:r w:rsidR="008945E6" w:rsidRPr="008945E6">
              <w:rPr>
                <w:rFonts w:ascii="inherit" w:hAnsi="inherit" w:cs="Times New Roman"/>
                <w:color w:val="231F20"/>
                <w:position w:val="5"/>
                <w:sz w:val="24"/>
                <w:szCs w:val="24"/>
                <w:vertAlign w:val="subscript"/>
              </w:rPr>
              <w:t>rec1</w:t>
            </w:r>
            <w:r w:rsidRPr="00CC5872">
              <w:rPr>
                <w:rFonts w:ascii="inherit" w:hAnsi="inherit" w:cs="Times New Roman"/>
                <w:color w:val="231F20"/>
                <w:position w:val="5"/>
                <w:sz w:val="24"/>
                <w:szCs w:val="24"/>
              </w:rPr>
              <w:t>:</w:t>
            </w:r>
          </w:p>
        </w:tc>
        <w:tc>
          <w:tcPr>
            <w:tcW w:w="2047" w:type="dxa"/>
          </w:tcPr>
          <w:p w14:paraId="302B62BB" w14:textId="77777777" w:rsidR="00872862" w:rsidRPr="00CC5872" w:rsidRDefault="00872862" w:rsidP="00537954">
            <w:pPr>
              <w:pStyle w:val="TableParagraph"/>
              <w:ind w:left="88"/>
              <w:jc w:val="left"/>
              <w:rPr>
                <w:rFonts w:ascii="inherit" w:hAnsi="inherit" w:cs="Times New Roman"/>
                <w:sz w:val="24"/>
                <w:szCs w:val="24"/>
              </w:rPr>
            </w:pPr>
            <w:r w:rsidRPr="00CC5872">
              <w:rPr>
                <w:rFonts w:ascii="inherit" w:hAnsi="inherit" w:cs="Times New Roman"/>
                <w:color w:val="231F20"/>
                <w:sz w:val="24"/>
                <w:szCs w:val="24"/>
              </w:rPr>
              <w:t>0,</w:t>
            </w:r>
            <w:r>
              <w:rPr>
                <w:rFonts w:ascii="inherit" w:hAnsi="inherit" w:cs="Times New Roman"/>
                <w:color w:val="231F20"/>
                <w:sz w:val="24"/>
                <w:szCs w:val="24"/>
              </w:rPr>
              <w:t>15</w:t>
            </w:r>
          </w:p>
        </w:tc>
      </w:tr>
      <w:tr w:rsidR="00872862" w:rsidRPr="00120717" w14:paraId="3A637766" w14:textId="77777777" w:rsidTr="00537954">
        <w:trPr>
          <w:jc w:val="center"/>
        </w:trPr>
        <w:tc>
          <w:tcPr>
            <w:tcW w:w="762" w:type="dxa"/>
          </w:tcPr>
          <w:p w14:paraId="013F95D7" w14:textId="7503678E" w:rsidR="00872862" w:rsidRPr="00CC5872" w:rsidRDefault="00872862" w:rsidP="008945E6">
            <w:pPr>
              <w:pStyle w:val="TableParagraph"/>
              <w:ind w:left="5"/>
              <w:jc w:val="left"/>
              <w:rPr>
                <w:rFonts w:ascii="inherit" w:hAnsi="inherit" w:cs="Times New Roman"/>
                <w:color w:val="231F20"/>
                <w:sz w:val="24"/>
                <w:szCs w:val="24"/>
              </w:rPr>
            </w:pPr>
            <w:r w:rsidRPr="00CC5872">
              <w:rPr>
                <w:rFonts w:ascii="inherit" w:hAnsi="inherit" w:cs="Times New Roman"/>
                <w:color w:val="231F20"/>
                <w:position w:val="5"/>
                <w:sz w:val="24"/>
                <w:szCs w:val="24"/>
              </w:rPr>
              <w:t>U</w:t>
            </w:r>
            <w:r w:rsidR="008945E6" w:rsidRPr="008945E6">
              <w:rPr>
                <w:rFonts w:ascii="inherit" w:hAnsi="inherit" w:cs="Times New Roman"/>
                <w:color w:val="231F20"/>
                <w:position w:val="5"/>
                <w:sz w:val="24"/>
                <w:szCs w:val="24"/>
                <w:vertAlign w:val="subscript"/>
              </w:rPr>
              <w:t>rec2</w:t>
            </w:r>
            <w:r w:rsidRPr="00CC5872">
              <w:rPr>
                <w:rFonts w:ascii="inherit" w:hAnsi="inherit" w:cs="Times New Roman"/>
                <w:color w:val="231F20"/>
                <w:position w:val="5"/>
                <w:sz w:val="24"/>
                <w:szCs w:val="24"/>
              </w:rPr>
              <w:t>:</w:t>
            </w:r>
          </w:p>
        </w:tc>
        <w:tc>
          <w:tcPr>
            <w:tcW w:w="2047" w:type="dxa"/>
          </w:tcPr>
          <w:p w14:paraId="7F640011" w14:textId="77777777" w:rsidR="00872862" w:rsidRPr="00CC5872" w:rsidRDefault="00872862" w:rsidP="00537954">
            <w:pPr>
              <w:pStyle w:val="TableParagraph"/>
              <w:ind w:left="88"/>
              <w:jc w:val="left"/>
              <w:rPr>
                <w:rFonts w:ascii="inherit" w:hAnsi="inherit" w:cs="Times New Roman"/>
                <w:color w:val="231F20"/>
                <w:position w:val="5"/>
                <w:sz w:val="24"/>
                <w:szCs w:val="24"/>
              </w:rPr>
            </w:pPr>
            <w:r w:rsidRPr="00CC5872">
              <w:rPr>
                <w:rFonts w:ascii="inherit" w:hAnsi="inherit" w:cs="Times New Roman"/>
                <w:color w:val="231F20"/>
                <w:sz w:val="24"/>
                <w:szCs w:val="24"/>
              </w:rPr>
              <w:t>0,85</w:t>
            </w:r>
          </w:p>
        </w:tc>
      </w:tr>
    </w:tbl>
    <w:p w14:paraId="14E866BD" w14:textId="77777777" w:rsidR="00872862" w:rsidRPr="00CC5872" w:rsidRDefault="00872862" w:rsidP="00872862">
      <w:pPr>
        <w:ind w:left="752" w:right="98"/>
        <w:jc w:val="center"/>
        <w:rPr>
          <w:rFonts w:ascii="inherit" w:eastAsia="Cambria" w:hAnsi="inherit"/>
          <w:color w:val="231F20"/>
          <w:sz w:val="24"/>
          <w:szCs w:val="24"/>
          <w:lang w:val="en-US"/>
        </w:rPr>
      </w:pPr>
    </w:p>
    <w:p w14:paraId="32BA1C9B" w14:textId="77777777" w:rsidR="00872862" w:rsidRPr="00CC5872" w:rsidRDefault="00872862" w:rsidP="00872862">
      <w:pPr>
        <w:ind w:left="752" w:right="98"/>
        <w:jc w:val="center"/>
        <w:rPr>
          <w:rFonts w:ascii="inherit" w:hAnsi="inherit"/>
          <w:i/>
          <w:iCs/>
          <w:color w:val="231F20"/>
          <w:spacing w:val="-3"/>
          <w:w w:val="95"/>
          <w:sz w:val="24"/>
          <w:szCs w:val="24"/>
        </w:rPr>
      </w:pPr>
    </w:p>
    <w:p w14:paraId="28E825C6" w14:textId="77777777" w:rsidR="00872862" w:rsidRPr="00CC5872" w:rsidRDefault="00872862" w:rsidP="00872862">
      <w:pPr>
        <w:ind w:left="752" w:right="98"/>
        <w:jc w:val="center"/>
        <w:rPr>
          <w:rFonts w:ascii="inherit" w:hAnsi="inherit"/>
          <w:i/>
          <w:iCs/>
          <w:color w:val="231F20"/>
          <w:sz w:val="24"/>
          <w:szCs w:val="24"/>
        </w:rPr>
      </w:pPr>
      <w:r w:rsidRPr="00ED6826">
        <w:rPr>
          <w:rFonts w:ascii="inherit" w:hAnsi="inherit"/>
          <w:i/>
          <w:iCs/>
          <w:color w:val="231F20"/>
          <w:spacing w:val="-3"/>
          <w:w w:val="95"/>
          <w:sz w:val="24"/>
          <w:szCs w:val="24"/>
        </w:rPr>
        <w:t>Table</w:t>
      </w:r>
      <w:r w:rsidRPr="00ED6826">
        <w:rPr>
          <w:rFonts w:ascii="inherit" w:hAnsi="inherit"/>
          <w:i/>
          <w:iCs/>
          <w:color w:val="231F20"/>
          <w:spacing w:val="-9"/>
          <w:w w:val="95"/>
          <w:sz w:val="24"/>
          <w:szCs w:val="24"/>
        </w:rPr>
        <w:t xml:space="preserve"> </w:t>
      </w:r>
      <w:r w:rsidRPr="00ED6826">
        <w:rPr>
          <w:rFonts w:ascii="inherit" w:hAnsi="inherit"/>
          <w:i/>
          <w:iCs/>
          <w:color w:val="231F20"/>
          <w:w w:val="95"/>
          <w:sz w:val="24"/>
          <w:szCs w:val="24"/>
        </w:rPr>
        <w:t>X.1.2</w:t>
      </w:r>
    </w:p>
    <w:p w14:paraId="6CFDF0FF" w14:textId="73D5F200" w:rsidR="00872862" w:rsidRPr="00CC5872" w:rsidRDefault="00872862" w:rsidP="00872862">
      <w:pPr>
        <w:ind w:left="752" w:right="98"/>
        <w:jc w:val="center"/>
        <w:rPr>
          <w:rFonts w:ascii="inherit" w:eastAsia="Cambria" w:hAnsi="inherit"/>
          <w:b/>
          <w:bCs/>
          <w:color w:val="231F20"/>
          <w:sz w:val="24"/>
          <w:szCs w:val="24"/>
          <w:lang w:val="en-US"/>
        </w:rPr>
      </w:pPr>
      <w:r w:rsidRPr="00CC5872">
        <w:rPr>
          <w:rFonts w:ascii="inherit" w:eastAsia="Cambria" w:hAnsi="inherit"/>
          <w:b/>
          <w:bCs/>
          <w:color w:val="231F20"/>
          <w:w w:val="95"/>
          <w:sz w:val="24"/>
          <w:szCs w:val="24"/>
          <w:lang w:val="en-US" w:bidi="en-US"/>
        </w:rPr>
        <w:t xml:space="preserve">Time parameters for Figure </w:t>
      </w:r>
      <w:r>
        <w:rPr>
          <w:rFonts w:ascii="inherit" w:eastAsia="Cambria" w:hAnsi="inherit"/>
          <w:b/>
          <w:bCs/>
          <w:color w:val="231F20"/>
          <w:w w:val="95"/>
          <w:sz w:val="24"/>
          <w:szCs w:val="24"/>
          <w:lang w:val="en-US" w:bidi="en-US"/>
        </w:rPr>
        <w:t>3</w:t>
      </w:r>
      <w:r w:rsidRPr="00CC5872">
        <w:rPr>
          <w:rFonts w:ascii="inherit" w:eastAsia="Cambria" w:hAnsi="inherit"/>
          <w:b/>
          <w:bCs/>
          <w:color w:val="231F20"/>
          <w:w w:val="95"/>
          <w:sz w:val="24"/>
          <w:szCs w:val="24"/>
          <w:lang w:val="en-US" w:bidi="en-US"/>
        </w:rPr>
        <w:t xml:space="preserve"> for fault-ride-through capability of </w:t>
      </w:r>
      <w:r w:rsidR="00871381">
        <w:rPr>
          <w:rFonts w:ascii="inherit" w:eastAsia="Cambria" w:hAnsi="inherit"/>
          <w:b/>
          <w:bCs/>
          <w:color w:val="231F20"/>
          <w:w w:val="95"/>
          <w:sz w:val="24"/>
          <w:szCs w:val="24"/>
          <w:lang w:val="en-US" w:bidi="en-US"/>
        </w:rPr>
        <w:t>t</w:t>
      </w:r>
      <w:r w:rsidRPr="00057CF3">
        <w:rPr>
          <w:rFonts w:ascii="inherit" w:eastAsia="Cambria" w:hAnsi="inherit"/>
          <w:b/>
          <w:bCs/>
          <w:color w:val="231F20"/>
          <w:w w:val="95"/>
          <w:sz w:val="24"/>
          <w:szCs w:val="24"/>
          <w:lang w:val="en-US" w:bidi="en-US"/>
        </w:rPr>
        <w:t xml:space="preserve">ype EV1 and EV2 V2G electric vehicle and </w:t>
      </w:r>
      <w:r w:rsidR="00DF1E4B">
        <w:rPr>
          <w:rFonts w:ascii="inherit" w:eastAsia="Cambria" w:hAnsi="inherit"/>
          <w:b/>
          <w:bCs/>
          <w:color w:val="231F20"/>
          <w:w w:val="95"/>
          <w:sz w:val="24"/>
          <w:szCs w:val="24"/>
          <w:lang w:val="en-US" w:bidi="en-US"/>
        </w:rPr>
        <w:t xml:space="preserve">associated </w:t>
      </w:r>
      <w:r w:rsidRPr="00057CF3">
        <w:rPr>
          <w:rFonts w:ascii="inherit" w:eastAsia="Cambria" w:hAnsi="inherit"/>
          <w:b/>
          <w:bCs/>
          <w:color w:val="231F20"/>
          <w:w w:val="95"/>
          <w:sz w:val="24"/>
          <w:szCs w:val="24"/>
          <w:lang w:val="en-US" w:bidi="en-US"/>
        </w:rPr>
        <w:t xml:space="preserve">V2G electric vehicle </w:t>
      </w:r>
      <w:r w:rsidR="00822A09">
        <w:rPr>
          <w:rFonts w:ascii="inherit" w:eastAsia="Cambria" w:hAnsi="inherit"/>
          <w:b/>
          <w:bCs/>
          <w:color w:val="231F20"/>
          <w:w w:val="95"/>
          <w:sz w:val="24"/>
          <w:szCs w:val="24"/>
          <w:lang w:val="en-US" w:bidi="en-US"/>
        </w:rPr>
        <w:t>supply equipment</w:t>
      </w:r>
    </w:p>
    <w:p w14:paraId="65135F32" w14:textId="77777777" w:rsidR="00872862" w:rsidRPr="00CC5872" w:rsidRDefault="00872862" w:rsidP="00872862">
      <w:pPr>
        <w:pStyle w:val="BodyText"/>
        <w:rPr>
          <w:rFonts w:ascii="inherit" w:hAnsi="inherit"/>
          <w:i/>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3686"/>
      </w:tblGrid>
      <w:tr w:rsidR="00872862" w:rsidRPr="00120717" w14:paraId="025AB5B6" w14:textId="77777777" w:rsidTr="008945E6">
        <w:trPr>
          <w:jc w:val="center"/>
        </w:trPr>
        <w:tc>
          <w:tcPr>
            <w:tcW w:w="4433" w:type="dxa"/>
            <w:gridSpan w:val="2"/>
          </w:tcPr>
          <w:p w14:paraId="3337E50B" w14:textId="77777777" w:rsidR="00872862" w:rsidRPr="00CC5872" w:rsidRDefault="00872862" w:rsidP="00537954">
            <w:pPr>
              <w:pStyle w:val="TableParagraph"/>
              <w:spacing w:before="112" w:line="228" w:lineRule="auto"/>
              <w:ind w:left="88"/>
              <w:rPr>
                <w:rFonts w:ascii="inherit" w:hAnsi="inherit" w:cs="Times New Roman"/>
                <w:b/>
                <w:bCs/>
                <w:sz w:val="24"/>
                <w:szCs w:val="24"/>
              </w:rPr>
            </w:pPr>
            <w:r w:rsidRPr="00CC5872">
              <w:rPr>
                <w:rFonts w:ascii="inherit" w:hAnsi="inherit" w:cs="Times New Roman"/>
                <w:b/>
                <w:bCs/>
                <w:color w:val="231F20"/>
                <w:sz w:val="24"/>
                <w:szCs w:val="24"/>
              </w:rPr>
              <w:t>Time parameters (seconds)</w:t>
            </w:r>
          </w:p>
        </w:tc>
      </w:tr>
      <w:tr w:rsidR="008945E6" w:rsidRPr="00120717" w14:paraId="5ADC5409" w14:textId="77777777" w:rsidTr="008945E6">
        <w:trPr>
          <w:jc w:val="center"/>
        </w:trPr>
        <w:tc>
          <w:tcPr>
            <w:tcW w:w="747" w:type="dxa"/>
          </w:tcPr>
          <w:p w14:paraId="6CF9AB01" w14:textId="7170DA5F" w:rsidR="008945E6" w:rsidRPr="00CC5872" w:rsidRDefault="008945E6" w:rsidP="008945E6">
            <w:pPr>
              <w:pStyle w:val="TableParagraph"/>
              <w:spacing w:before="102"/>
              <w:ind w:left="88"/>
              <w:jc w:val="left"/>
              <w:rPr>
                <w:rFonts w:ascii="inherit" w:hAnsi="inherit" w:cs="Times New Roman"/>
                <w:sz w:val="24"/>
                <w:szCs w:val="24"/>
              </w:rPr>
            </w:pPr>
            <w:r>
              <w:rPr>
                <w:rFonts w:ascii="inherit" w:hAnsi="inherit" w:cs="Times New Roman"/>
                <w:color w:val="231F20"/>
                <w:position w:val="5"/>
                <w:sz w:val="24"/>
                <w:szCs w:val="24"/>
              </w:rPr>
              <w:t>t</w:t>
            </w:r>
            <w:r w:rsidRPr="008945E6">
              <w:rPr>
                <w:rFonts w:ascii="inherit" w:hAnsi="inherit" w:cs="Times New Roman"/>
                <w:color w:val="231F20"/>
                <w:position w:val="5"/>
                <w:sz w:val="24"/>
                <w:szCs w:val="24"/>
                <w:vertAlign w:val="subscript"/>
              </w:rPr>
              <w:t>clear</w:t>
            </w:r>
            <w:r w:rsidRPr="00CC5872">
              <w:rPr>
                <w:rFonts w:ascii="inherit" w:hAnsi="inherit" w:cs="Times New Roman"/>
                <w:color w:val="231F20"/>
                <w:position w:val="5"/>
                <w:sz w:val="24"/>
                <w:szCs w:val="24"/>
              </w:rPr>
              <w:t>:</w:t>
            </w:r>
          </w:p>
        </w:tc>
        <w:tc>
          <w:tcPr>
            <w:tcW w:w="3686" w:type="dxa"/>
          </w:tcPr>
          <w:p w14:paraId="412245CB" w14:textId="77777777" w:rsidR="008945E6" w:rsidRPr="00CC5872" w:rsidRDefault="008945E6" w:rsidP="008945E6">
            <w:pPr>
              <w:pStyle w:val="TableParagraph"/>
              <w:spacing w:before="100"/>
              <w:ind w:left="88"/>
              <w:jc w:val="left"/>
              <w:rPr>
                <w:rFonts w:ascii="inherit" w:hAnsi="inherit" w:cs="Times New Roman"/>
                <w:sz w:val="24"/>
                <w:szCs w:val="24"/>
              </w:rPr>
            </w:pPr>
            <w:r w:rsidRPr="00CC5872">
              <w:rPr>
                <w:rFonts w:ascii="inherit" w:hAnsi="inherit" w:cs="Times New Roman"/>
                <w:color w:val="231F20"/>
                <w:w w:val="95"/>
                <w:sz w:val="24"/>
                <w:szCs w:val="24"/>
              </w:rPr>
              <w:t>0,15</w:t>
            </w:r>
          </w:p>
        </w:tc>
      </w:tr>
      <w:tr w:rsidR="008945E6" w:rsidRPr="00120717" w14:paraId="359F75A3" w14:textId="77777777" w:rsidTr="008945E6">
        <w:trPr>
          <w:jc w:val="center"/>
        </w:trPr>
        <w:tc>
          <w:tcPr>
            <w:tcW w:w="747" w:type="dxa"/>
          </w:tcPr>
          <w:p w14:paraId="5190CE8F" w14:textId="1BCA38FC" w:rsidR="008945E6" w:rsidRPr="00CC5872" w:rsidRDefault="008945E6" w:rsidP="008945E6">
            <w:pPr>
              <w:pStyle w:val="TableParagraph"/>
              <w:spacing w:before="100"/>
              <w:ind w:left="88"/>
              <w:jc w:val="left"/>
              <w:rPr>
                <w:rFonts w:ascii="inherit" w:hAnsi="inherit" w:cs="Times New Roman"/>
                <w:sz w:val="24"/>
                <w:szCs w:val="24"/>
              </w:rPr>
            </w:pPr>
            <w:r>
              <w:rPr>
                <w:rFonts w:ascii="inherit" w:hAnsi="inherit" w:cs="Times New Roman"/>
                <w:color w:val="231F20"/>
                <w:position w:val="5"/>
                <w:sz w:val="24"/>
                <w:szCs w:val="24"/>
              </w:rPr>
              <w:t>t</w:t>
            </w:r>
            <w:r w:rsidRPr="008945E6">
              <w:rPr>
                <w:rFonts w:ascii="inherit" w:hAnsi="inherit" w:cs="Times New Roman"/>
                <w:color w:val="231F20"/>
                <w:position w:val="5"/>
                <w:sz w:val="24"/>
                <w:szCs w:val="24"/>
                <w:vertAlign w:val="subscript"/>
              </w:rPr>
              <w:t>rec1</w:t>
            </w:r>
            <w:r w:rsidRPr="00CC5872">
              <w:rPr>
                <w:rFonts w:ascii="inherit" w:hAnsi="inherit" w:cs="Times New Roman"/>
                <w:color w:val="231F20"/>
                <w:position w:val="5"/>
                <w:sz w:val="24"/>
                <w:szCs w:val="24"/>
              </w:rPr>
              <w:t>:</w:t>
            </w:r>
          </w:p>
        </w:tc>
        <w:tc>
          <w:tcPr>
            <w:tcW w:w="3686" w:type="dxa"/>
          </w:tcPr>
          <w:p w14:paraId="3B51365E" w14:textId="77777777" w:rsidR="008945E6" w:rsidRPr="00CC5872" w:rsidRDefault="008945E6" w:rsidP="008945E6">
            <w:pPr>
              <w:pStyle w:val="TableParagraph"/>
              <w:spacing w:before="100"/>
              <w:ind w:left="88"/>
              <w:jc w:val="left"/>
              <w:rPr>
                <w:rFonts w:ascii="inherit" w:hAnsi="inherit" w:cs="Times New Roman"/>
                <w:sz w:val="24"/>
                <w:szCs w:val="24"/>
              </w:rPr>
            </w:pPr>
            <w:r w:rsidRPr="00CC5872">
              <w:rPr>
                <w:rFonts w:ascii="inherit" w:hAnsi="inherit" w:cs="Times New Roman"/>
                <w:color w:val="231F20"/>
                <w:w w:val="95"/>
                <w:sz w:val="24"/>
                <w:szCs w:val="24"/>
              </w:rPr>
              <w:t>0,15</w:t>
            </w:r>
          </w:p>
        </w:tc>
      </w:tr>
      <w:tr w:rsidR="008945E6" w:rsidRPr="00120717" w14:paraId="3CDDD7A5" w14:textId="77777777" w:rsidTr="008945E6">
        <w:trPr>
          <w:jc w:val="center"/>
        </w:trPr>
        <w:tc>
          <w:tcPr>
            <w:tcW w:w="747" w:type="dxa"/>
          </w:tcPr>
          <w:p w14:paraId="4170BE9D" w14:textId="7AA7D35E" w:rsidR="008945E6" w:rsidRPr="00CC5872" w:rsidRDefault="008945E6" w:rsidP="008945E6">
            <w:pPr>
              <w:pStyle w:val="TableParagraph"/>
              <w:spacing w:before="100"/>
              <w:ind w:left="88"/>
              <w:jc w:val="left"/>
              <w:rPr>
                <w:rFonts w:ascii="inherit" w:hAnsi="inherit" w:cs="Times New Roman"/>
                <w:color w:val="231F20"/>
                <w:position w:val="5"/>
                <w:sz w:val="24"/>
                <w:szCs w:val="24"/>
              </w:rPr>
            </w:pPr>
            <w:r>
              <w:rPr>
                <w:rFonts w:ascii="inherit" w:hAnsi="inherit" w:cs="Times New Roman"/>
                <w:color w:val="231F20"/>
                <w:position w:val="5"/>
                <w:sz w:val="24"/>
                <w:szCs w:val="24"/>
              </w:rPr>
              <w:t>t</w:t>
            </w:r>
            <w:r w:rsidRPr="008945E6">
              <w:rPr>
                <w:rFonts w:ascii="inherit" w:hAnsi="inherit" w:cs="Times New Roman"/>
                <w:color w:val="231F20"/>
                <w:position w:val="5"/>
                <w:sz w:val="24"/>
                <w:szCs w:val="24"/>
                <w:vertAlign w:val="subscript"/>
              </w:rPr>
              <w:t>rec2</w:t>
            </w:r>
            <w:r w:rsidRPr="00CC5872">
              <w:rPr>
                <w:rFonts w:ascii="inherit" w:hAnsi="inherit" w:cs="Times New Roman"/>
                <w:color w:val="231F20"/>
                <w:position w:val="5"/>
                <w:sz w:val="24"/>
                <w:szCs w:val="24"/>
              </w:rPr>
              <w:t>:</w:t>
            </w:r>
          </w:p>
        </w:tc>
        <w:tc>
          <w:tcPr>
            <w:tcW w:w="3686" w:type="dxa"/>
          </w:tcPr>
          <w:p w14:paraId="1D4D630E" w14:textId="77777777" w:rsidR="008945E6" w:rsidRPr="00CC5872" w:rsidRDefault="008945E6" w:rsidP="008945E6">
            <w:pPr>
              <w:pStyle w:val="TableParagraph"/>
              <w:spacing w:before="100"/>
              <w:ind w:left="88"/>
              <w:jc w:val="left"/>
              <w:rPr>
                <w:rFonts w:ascii="inherit" w:hAnsi="inherit" w:cs="Times New Roman"/>
                <w:color w:val="231F20"/>
                <w:position w:val="5"/>
                <w:sz w:val="24"/>
                <w:szCs w:val="24"/>
              </w:rPr>
            </w:pPr>
            <w:r w:rsidRPr="00CC5872">
              <w:rPr>
                <w:rFonts w:ascii="inherit" w:hAnsi="inherit" w:cs="Times New Roman"/>
                <w:color w:val="231F20"/>
                <w:w w:val="95"/>
                <w:sz w:val="24"/>
                <w:szCs w:val="24"/>
              </w:rPr>
              <w:t>0,15</w:t>
            </w:r>
          </w:p>
        </w:tc>
      </w:tr>
      <w:tr w:rsidR="00872862" w:rsidRPr="00120717" w14:paraId="2ADE83C1" w14:textId="77777777" w:rsidTr="008945E6">
        <w:trPr>
          <w:jc w:val="center"/>
        </w:trPr>
        <w:tc>
          <w:tcPr>
            <w:tcW w:w="747" w:type="dxa"/>
          </w:tcPr>
          <w:p w14:paraId="25A69A54" w14:textId="222CC6CF" w:rsidR="00872862" w:rsidRPr="00CC5872" w:rsidRDefault="008945E6" w:rsidP="008945E6">
            <w:pPr>
              <w:pStyle w:val="TableParagraph"/>
              <w:spacing w:before="100"/>
              <w:ind w:left="88"/>
              <w:jc w:val="left"/>
              <w:rPr>
                <w:rFonts w:ascii="inherit" w:hAnsi="inherit" w:cs="Times New Roman"/>
                <w:color w:val="231F20"/>
                <w:position w:val="5"/>
                <w:sz w:val="24"/>
                <w:szCs w:val="24"/>
              </w:rPr>
            </w:pPr>
            <w:r>
              <w:rPr>
                <w:rFonts w:ascii="inherit" w:hAnsi="inherit" w:cs="Times New Roman"/>
                <w:color w:val="231F20"/>
                <w:position w:val="5"/>
                <w:sz w:val="24"/>
                <w:szCs w:val="24"/>
              </w:rPr>
              <w:t>t</w:t>
            </w:r>
            <w:r w:rsidRPr="008945E6">
              <w:rPr>
                <w:rFonts w:ascii="inherit" w:hAnsi="inherit" w:cs="Times New Roman"/>
                <w:color w:val="231F20"/>
                <w:position w:val="5"/>
                <w:sz w:val="24"/>
                <w:szCs w:val="24"/>
                <w:vertAlign w:val="subscript"/>
              </w:rPr>
              <w:t>rec3</w:t>
            </w:r>
          </w:p>
        </w:tc>
        <w:tc>
          <w:tcPr>
            <w:tcW w:w="3686" w:type="dxa"/>
          </w:tcPr>
          <w:p w14:paraId="037B43A3" w14:textId="77777777" w:rsidR="00872862" w:rsidRPr="00CC5872" w:rsidRDefault="00872862" w:rsidP="00537954">
            <w:pPr>
              <w:pStyle w:val="TableParagraph"/>
              <w:spacing w:before="100"/>
              <w:ind w:left="88"/>
              <w:jc w:val="left"/>
              <w:rPr>
                <w:rFonts w:ascii="inherit" w:hAnsi="inherit" w:cs="Times New Roman"/>
                <w:color w:val="231F20"/>
                <w:position w:val="5"/>
                <w:sz w:val="24"/>
                <w:szCs w:val="24"/>
              </w:rPr>
            </w:pPr>
            <w:r>
              <w:rPr>
                <w:rFonts w:ascii="inherit" w:hAnsi="inherit" w:cs="Times New Roman"/>
                <w:color w:val="231F20"/>
                <w:position w:val="5"/>
                <w:sz w:val="24"/>
                <w:szCs w:val="24"/>
              </w:rPr>
              <w:t>3</w:t>
            </w:r>
            <w:r w:rsidRPr="00CC5872">
              <w:rPr>
                <w:rFonts w:ascii="inherit" w:hAnsi="inherit" w:cs="Times New Roman"/>
                <w:color w:val="231F20"/>
                <w:position w:val="5"/>
                <w:sz w:val="24"/>
                <w:szCs w:val="24"/>
              </w:rPr>
              <w:t>,</w:t>
            </w:r>
            <w:r>
              <w:rPr>
                <w:rFonts w:ascii="inherit" w:hAnsi="inherit" w:cs="Times New Roman"/>
                <w:color w:val="231F20"/>
                <w:position w:val="5"/>
                <w:sz w:val="24"/>
                <w:szCs w:val="24"/>
              </w:rPr>
              <w:t>0</w:t>
            </w:r>
          </w:p>
        </w:tc>
      </w:tr>
    </w:tbl>
    <w:p w14:paraId="35715E27" w14:textId="77777777" w:rsidR="00872862" w:rsidRPr="00CC5872" w:rsidRDefault="00872862" w:rsidP="00872862">
      <w:pPr>
        <w:ind w:left="752" w:right="98"/>
        <w:jc w:val="center"/>
        <w:rPr>
          <w:rFonts w:ascii="inherit" w:hAnsi="inherit"/>
          <w:i/>
          <w:iCs/>
          <w:color w:val="231F20"/>
          <w:spacing w:val="-3"/>
          <w:w w:val="95"/>
          <w:sz w:val="24"/>
          <w:szCs w:val="24"/>
          <w:highlight w:val="yellow"/>
        </w:rPr>
      </w:pPr>
    </w:p>
    <w:p w14:paraId="65CB4DF5" w14:textId="77777777" w:rsidR="00872862" w:rsidRDefault="00872862" w:rsidP="00872862">
      <w:pPr>
        <w:jc w:val="center"/>
      </w:pPr>
    </w:p>
    <w:p w14:paraId="31F4D507" w14:textId="643CE30E" w:rsidR="00C45CF9" w:rsidRPr="00827173" w:rsidRDefault="00B14217" w:rsidP="00FC62DB">
      <w:pPr>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1</w:t>
      </w:r>
      <w:r w:rsidR="00C54CC6">
        <w:rPr>
          <w:rFonts w:ascii="inherit" w:eastAsia="Times New Roman" w:hAnsi="inherit" w:cs="Times New Roman"/>
          <w:color w:val="000000"/>
          <w:sz w:val="24"/>
          <w:szCs w:val="24"/>
          <w:lang w:eastAsia="en-GB"/>
        </w:rPr>
        <w:t>0</w:t>
      </w:r>
      <w:r w:rsidR="00C45CF9" w:rsidRPr="00827173">
        <w:rPr>
          <w:rFonts w:ascii="inherit" w:eastAsia="Times New Roman" w:hAnsi="inherit" w:cs="Times New Roman"/>
          <w:color w:val="000000"/>
          <w:sz w:val="24"/>
          <w:szCs w:val="24"/>
          <w:lang w:eastAsia="en-GB"/>
        </w:rPr>
        <w:t xml:space="preserve">. The voltage-against-time-profile expresses a lower limit of the profile of the phase-to-phase voltages </w:t>
      </w:r>
      <w:r w:rsidR="007307C4" w:rsidRPr="007307C4">
        <w:rPr>
          <w:rFonts w:ascii="inherit" w:eastAsia="Times New Roman" w:hAnsi="inherit" w:cs="Times New Roman"/>
          <w:color w:val="000000"/>
          <w:sz w:val="24"/>
          <w:szCs w:val="24"/>
          <w:lang w:eastAsia="en-GB"/>
        </w:rPr>
        <w:t>(or single phase to neutral voltages for single phase type EV1 and EV2 V2G electric vehicle</w:t>
      </w:r>
      <w:r w:rsidR="007307C4">
        <w:rPr>
          <w:rFonts w:ascii="inherit" w:eastAsia="Times New Roman" w:hAnsi="inherit" w:cs="Times New Roman"/>
          <w:color w:val="000000"/>
          <w:sz w:val="24"/>
          <w:szCs w:val="24"/>
          <w:lang w:eastAsia="en-GB"/>
        </w:rPr>
        <w:t>s</w:t>
      </w:r>
      <w:r w:rsidR="007307C4" w:rsidRPr="007307C4">
        <w:rPr>
          <w:rFonts w:ascii="inherit" w:eastAsia="Times New Roman" w:hAnsi="inherit" w:cs="Times New Roman"/>
          <w:color w:val="000000"/>
          <w:sz w:val="24"/>
          <w:szCs w:val="24"/>
          <w:lang w:eastAsia="en-GB"/>
        </w:rPr>
        <w:t xml:space="preserve"> and associated V2G electric vehicle </w:t>
      </w:r>
      <w:r w:rsidR="00822A09">
        <w:rPr>
          <w:rFonts w:ascii="inherit" w:eastAsia="Times New Roman" w:hAnsi="inherit" w:cs="Times New Roman"/>
          <w:color w:val="000000"/>
          <w:sz w:val="24"/>
          <w:szCs w:val="24"/>
          <w:lang w:eastAsia="en-GB"/>
        </w:rPr>
        <w:t>supply equipment</w:t>
      </w:r>
      <w:r w:rsidR="007307C4" w:rsidRPr="007307C4">
        <w:rPr>
          <w:rFonts w:ascii="inherit" w:eastAsia="Times New Roman" w:hAnsi="inherit" w:cs="Times New Roman"/>
          <w:color w:val="000000"/>
          <w:sz w:val="24"/>
          <w:szCs w:val="24"/>
          <w:lang w:eastAsia="en-GB"/>
        </w:rPr>
        <w:t>)</w:t>
      </w:r>
      <w:r w:rsidR="007307C4">
        <w:rPr>
          <w:rFonts w:ascii="inherit" w:eastAsia="Times New Roman" w:hAnsi="inherit" w:cs="Times New Roman"/>
          <w:color w:val="000000"/>
          <w:sz w:val="24"/>
          <w:szCs w:val="24"/>
          <w:lang w:eastAsia="en-GB"/>
        </w:rPr>
        <w:t xml:space="preserve"> </w:t>
      </w:r>
      <w:r w:rsidR="00C45CF9" w:rsidRPr="00827173">
        <w:rPr>
          <w:rFonts w:ascii="inherit" w:eastAsia="Times New Roman" w:hAnsi="inherit" w:cs="Times New Roman"/>
          <w:color w:val="000000"/>
          <w:sz w:val="24"/>
          <w:szCs w:val="24"/>
          <w:lang w:eastAsia="en-GB"/>
        </w:rPr>
        <w:t>on the network voltage level during a symmetrical fault, as a function of time before, during and after the fault.</w:t>
      </w:r>
      <w:r w:rsidR="00722FF9">
        <w:rPr>
          <w:rFonts w:ascii="inherit" w:eastAsia="Times New Roman" w:hAnsi="inherit" w:cs="Times New Roman"/>
          <w:color w:val="000000"/>
          <w:sz w:val="24"/>
          <w:szCs w:val="24"/>
          <w:lang w:eastAsia="en-GB"/>
        </w:rPr>
        <w:t xml:space="preserve"> </w:t>
      </w:r>
    </w:p>
    <w:p w14:paraId="189D40CB" w14:textId="372237C1" w:rsidR="00C45CF9" w:rsidRPr="00827173" w:rsidRDefault="00B14217" w:rsidP="00FC62DB">
      <w:pPr>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1</w:t>
      </w:r>
      <w:r w:rsidR="00C54CC6">
        <w:rPr>
          <w:rFonts w:ascii="inherit" w:eastAsia="Times New Roman" w:hAnsi="inherit" w:cs="Times New Roman"/>
          <w:color w:val="000000"/>
          <w:sz w:val="24"/>
          <w:szCs w:val="24"/>
          <w:lang w:eastAsia="en-GB"/>
        </w:rPr>
        <w:t>1</w:t>
      </w:r>
      <w:r w:rsidR="00C45CF9" w:rsidRPr="00827173">
        <w:rPr>
          <w:rFonts w:ascii="inherit" w:eastAsia="Times New Roman" w:hAnsi="inherit" w:cs="Times New Roman"/>
          <w:color w:val="000000"/>
          <w:sz w:val="24"/>
          <w:szCs w:val="24"/>
          <w:lang w:eastAsia="en-GB"/>
        </w:rPr>
        <w:t>. When the network voltage resumes, after the fault has been cleared, to a value within the voltage range of 0,85</w:t>
      </w:r>
      <w:r w:rsidR="000E2C05" w:rsidRPr="00827173">
        <w:rPr>
          <w:rFonts w:ascii="inherit" w:eastAsia="Times New Roman" w:hAnsi="inherit" w:cs="Times New Roman"/>
          <w:color w:val="000000"/>
          <w:sz w:val="24"/>
          <w:szCs w:val="24"/>
          <w:lang w:eastAsia="en-GB"/>
        </w:rPr>
        <w:t xml:space="preserve"> </w:t>
      </w:r>
      <w:r w:rsidR="00C45CF9" w:rsidRPr="00827173">
        <w:rPr>
          <w:rFonts w:ascii="inherit" w:eastAsia="Times New Roman" w:hAnsi="inherit" w:cs="Times New Roman"/>
          <w:color w:val="000000"/>
          <w:sz w:val="24"/>
          <w:szCs w:val="24"/>
          <w:lang w:eastAsia="en-GB"/>
        </w:rPr>
        <w:t>pu – 1,1</w:t>
      </w:r>
      <w:r w:rsidR="000E2C05" w:rsidRPr="00827173">
        <w:rPr>
          <w:rFonts w:ascii="inherit" w:eastAsia="Times New Roman" w:hAnsi="inherit" w:cs="Times New Roman"/>
          <w:color w:val="000000"/>
          <w:sz w:val="24"/>
          <w:szCs w:val="24"/>
          <w:lang w:eastAsia="en-GB"/>
        </w:rPr>
        <w:t xml:space="preserve"> </w:t>
      </w:r>
      <w:r w:rsidR="00C45CF9" w:rsidRPr="00827173">
        <w:rPr>
          <w:rFonts w:ascii="inherit" w:eastAsia="Times New Roman" w:hAnsi="inherit" w:cs="Times New Roman"/>
          <w:color w:val="000000"/>
          <w:sz w:val="24"/>
          <w:szCs w:val="24"/>
          <w:lang w:eastAsia="en-GB"/>
        </w:rPr>
        <w:t xml:space="preserve">pu, </w:t>
      </w:r>
      <w:r w:rsidR="009B5D8F">
        <w:rPr>
          <w:rFonts w:ascii="inherit" w:eastAsia="Times New Roman" w:hAnsi="inherit" w:cs="Times New Roman"/>
          <w:color w:val="000000"/>
          <w:sz w:val="24"/>
          <w:szCs w:val="24"/>
          <w:lang w:eastAsia="en-GB"/>
        </w:rPr>
        <w:t>a</w:t>
      </w:r>
      <w:r w:rsidR="00C45CF9" w:rsidRPr="00827173">
        <w:rPr>
          <w:rFonts w:ascii="inherit" w:eastAsia="Times New Roman" w:hAnsi="inherit" w:cs="Times New Roman"/>
          <w:color w:val="000000"/>
          <w:sz w:val="24"/>
          <w:szCs w:val="24"/>
          <w:lang w:eastAsia="en-GB"/>
        </w:rPr>
        <w:t xml:space="preserve"> type </w:t>
      </w:r>
      <w:r w:rsidR="00057CF3" w:rsidRPr="00827173">
        <w:rPr>
          <w:rFonts w:ascii="inherit" w:eastAsia="Times New Roman" w:hAnsi="inherit" w:cs="Times New Roman"/>
          <w:color w:val="000000"/>
          <w:sz w:val="24"/>
          <w:szCs w:val="24"/>
          <w:lang w:eastAsia="en-GB"/>
        </w:rPr>
        <w:t>EV</w:t>
      </w:r>
      <w:r w:rsidR="00C45CF9" w:rsidRPr="00827173">
        <w:rPr>
          <w:rFonts w:ascii="inherit" w:eastAsia="Times New Roman" w:hAnsi="inherit" w:cs="Times New Roman"/>
          <w:color w:val="000000"/>
          <w:sz w:val="24"/>
          <w:szCs w:val="24"/>
          <w:lang w:eastAsia="en-GB"/>
        </w:rPr>
        <w:t xml:space="preserve">1 and </w:t>
      </w:r>
      <w:r w:rsidR="00057CF3" w:rsidRPr="00827173">
        <w:rPr>
          <w:rFonts w:ascii="inherit" w:eastAsia="Times New Roman" w:hAnsi="inherit" w:cs="Times New Roman"/>
          <w:color w:val="000000"/>
          <w:sz w:val="24"/>
          <w:szCs w:val="24"/>
          <w:lang w:eastAsia="en-GB"/>
        </w:rPr>
        <w:t>EV</w:t>
      </w:r>
      <w:r w:rsidR="00C45CF9" w:rsidRPr="00827173">
        <w:rPr>
          <w:rFonts w:ascii="inherit" w:eastAsia="Times New Roman" w:hAnsi="inherit" w:cs="Times New Roman"/>
          <w:color w:val="000000"/>
          <w:sz w:val="24"/>
          <w:szCs w:val="24"/>
          <w:lang w:eastAsia="en-GB"/>
        </w:rPr>
        <w:t xml:space="preserve">2 </w:t>
      </w:r>
      <w:r w:rsidR="00833EA1" w:rsidRPr="00827173">
        <w:rPr>
          <w:rFonts w:ascii="inherit" w:eastAsia="Times New Roman" w:hAnsi="inherit" w:cs="Times New Roman"/>
          <w:color w:val="000000"/>
          <w:sz w:val="24"/>
          <w:szCs w:val="24"/>
          <w:lang w:eastAsia="en-GB"/>
        </w:rPr>
        <w:t xml:space="preserve">V2G </w:t>
      </w:r>
      <w:r w:rsidR="00C45CF9" w:rsidRPr="00827173">
        <w:rPr>
          <w:rFonts w:ascii="inherit" w:eastAsia="Times New Roman" w:hAnsi="inherit" w:cs="Times New Roman"/>
          <w:color w:val="000000"/>
          <w:sz w:val="24"/>
          <w:szCs w:val="24"/>
          <w:lang w:eastAsia="en-GB"/>
        </w:rPr>
        <w:t xml:space="preserve">electric vehicle and </w:t>
      </w:r>
      <w:r w:rsidR="00DF1E4B">
        <w:rPr>
          <w:rFonts w:ascii="inherit" w:eastAsia="Times New Roman" w:hAnsi="inherit" w:cs="Times New Roman"/>
          <w:color w:val="000000"/>
          <w:sz w:val="24"/>
          <w:szCs w:val="24"/>
          <w:lang w:eastAsia="en-GB"/>
        </w:rPr>
        <w:t xml:space="preserve">associated </w:t>
      </w:r>
      <w:r w:rsidR="00833EA1" w:rsidRPr="00827173">
        <w:rPr>
          <w:rFonts w:ascii="inherit" w:eastAsia="Times New Roman" w:hAnsi="inherit" w:cs="Times New Roman"/>
          <w:color w:val="000000"/>
          <w:sz w:val="24"/>
          <w:szCs w:val="24"/>
          <w:lang w:eastAsia="en-GB"/>
        </w:rPr>
        <w:t>V2G</w:t>
      </w:r>
      <w:r w:rsidR="00C45CF9" w:rsidRPr="00827173">
        <w:rPr>
          <w:rFonts w:ascii="inherit" w:eastAsia="Times New Roman" w:hAnsi="inherit" w:cs="Times New Roman"/>
          <w:color w:val="000000"/>
          <w:sz w:val="24"/>
          <w:szCs w:val="24"/>
          <w:lang w:eastAsia="en-GB"/>
        </w:rPr>
        <w:t xml:space="preserve"> electric vehicle </w:t>
      </w:r>
      <w:r w:rsidR="00822A09">
        <w:rPr>
          <w:rFonts w:ascii="inherit" w:eastAsia="Times New Roman" w:hAnsi="inherit" w:cs="Times New Roman"/>
          <w:color w:val="000000"/>
          <w:sz w:val="24"/>
          <w:szCs w:val="24"/>
          <w:lang w:eastAsia="en-GB"/>
        </w:rPr>
        <w:t>supply equipment</w:t>
      </w:r>
      <w:r w:rsidR="00C45CF9" w:rsidRPr="00827173">
        <w:rPr>
          <w:rFonts w:ascii="inherit" w:eastAsia="Times New Roman" w:hAnsi="inherit" w:cs="Times New Roman"/>
          <w:color w:val="000000"/>
          <w:sz w:val="24"/>
          <w:szCs w:val="24"/>
          <w:lang w:eastAsia="en-GB"/>
        </w:rPr>
        <w:t xml:space="preserve"> shall recover its active power output level to its pre-fault value. The recovery time shall not exceed a maximum of 1s.</w:t>
      </w:r>
    </w:p>
    <w:p w14:paraId="6175B119" w14:textId="77777777" w:rsidR="003B7AE9" w:rsidRPr="00BD0415" w:rsidRDefault="003B7AE9" w:rsidP="006277B6">
      <w:pPr>
        <w:pStyle w:val="Heading2"/>
      </w:pPr>
      <w:r w:rsidRPr="00BD0415">
        <w:t>Article 14</w:t>
      </w:r>
    </w:p>
    <w:p w14:paraId="7B17F055" w14:textId="52EF5150"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General requirements for type B power-generating modules</w:t>
      </w:r>
    </w:p>
    <w:p w14:paraId="606BEE6E" w14:textId="251C4D74" w:rsid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1.   Type B power-generating modules shall fulfil the requirements </w:t>
      </w:r>
      <w:r w:rsidR="000A39F1">
        <w:rPr>
          <w:rFonts w:ascii="inherit" w:eastAsia="Times New Roman" w:hAnsi="inherit" w:cs="Times New Roman"/>
          <w:color w:val="000000"/>
          <w:sz w:val="24"/>
          <w:szCs w:val="24"/>
          <w:lang w:eastAsia="en-GB"/>
        </w:rPr>
        <w:t xml:space="preserve">for type A power-generating modules </w:t>
      </w:r>
      <w:r w:rsidRPr="00BD0415">
        <w:rPr>
          <w:rFonts w:ascii="inherit" w:eastAsia="Times New Roman" w:hAnsi="inherit" w:cs="Times New Roman"/>
          <w:color w:val="000000"/>
          <w:sz w:val="24"/>
          <w:szCs w:val="24"/>
          <w:lang w:eastAsia="en-GB"/>
        </w:rPr>
        <w:t>set out in Article 13, except for Article 13(</w:t>
      </w:r>
      <w:r w:rsidRPr="00ED6826">
        <w:rPr>
          <w:rFonts w:ascii="inherit" w:eastAsia="Times New Roman" w:hAnsi="inherit" w:cs="Times New Roman"/>
          <w:color w:val="000000"/>
          <w:sz w:val="24"/>
          <w:szCs w:val="24"/>
          <w:lang w:eastAsia="en-GB"/>
        </w:rPr>
        <w:t>2)(b)</w:t>
      </w:r>
      <w:r w:rsidR="001C6B8F" w:rsidRPr="00ED6826">
        <w:rPr>
          <w:rFonts w:ascii="inherit" w:eastAsia="Times New Roman" w:hAnsi="inherit" w:cs="Times New Roman"/>
          <w:color w:val="000000"/>
          <w:sz w:val="24"/>
          <w:szCs w:val="24"/>
          <w:lang w:eastAsia="en-GB"/>
        </w:rPr>
        <w:t xml:space="preserve"> and Article 13(9)</w:t>
      </w:r>
      <w:r w:rsidRPr="00ED6826">
        <w:rPr>
          <w:rFonts w:ascii="inherit" w:eastAsia="Times New Roman" w:hAnsi="inherit" w:cs="Times New Roman"/>
          <w:color w:val="000000"/>
          <w:sz w:val="24"/>
          <w:szCs w:val="24"/>
          <w:lang w:eastAsia="en-GB"/>
        </w:rPr>
        <w:t>.</w:t>
      </w:r>
    </w:p>
    <w:p w14:paraId="3D059AD0" w14:textId="57488311" w:rsidR="00246995" w:rsidRPr="000E43F3" w:rsidRDefault="00246995" w:rsidP="00246995">
      <w:pPr>
        <w:shd w:val="clear" w:color="auto" w:fill="FFFFFF"/>
        <w:spacing w:before="360" w:after="12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2. </w:t>
      </w:r>
      <w:r w:rsidR="00F9266C">
        <w:rPr>
          <w:rFonts w:ascii="inherit" w:eastAsia="Times New Roman" w:hAnsi="inherit" w:cs="Times New Roman"/>
          <w:color w:val="000000"/>
          <w:sz w:val="24"/>
          <w:szCs w:val="24"/>
          <w:lang w:eastAsia="en-GB"/>
        </w:rPr>
        <w:t xml:space="preserve">The </w:t>
      </w:r>
      <w:r w:rsidRPr="00BD0415">
        <w:rPr>
          <w:rFonts w:ascii="inherit" w:eastAsia="Times New Roman" w:hAnsi="inherit" w:cs="Times New Roman"/>
          <w:color w:val="000000"/>
          <w:sz w:val="24"/>
          <w:szCs w:val="24"/>
          <w:lang w:eastAsia="en-GB"/>
        </w:rPr>
        <w:t xml:space="preserve">power-generating module shall fulfil the following requirements relating to </w:t>
      </w:r>
      <w:r>
        <w:rPr>
          <w:rFonts w:ascii="inherit" w:eastAsia="Times New Roman" w:hAnsi="inherit" w:cs="Times New Roman"/>
          <w:color w:val="000000"/>
          <w:sz w:val="24"/>
          <w:szCs w:val="24"/>
          <w:lang w:eastAsia="en-GB"/>
        </w:rPr>
        <w:t>voltage</w:t>
      </w:r>
      <w:r w:rsidRPr="00BD0415">
        <w:rPr>
          <w:rFonts w:ascii="inherit" w:eastAsia="Times New Roman" w:hAnsi="inherit" w:cs="Times New Roman"/>
          <w:color w:val="000000"/>
          <w:sz w:val="24"/>
          <w:szCs w:val="24"/>
          <w:lang w:eastAsia="en-GB"/>
        </w:rPr>
        <w:t xml:space="preserve"> stability:</w:t>
      </w:r>
      <w:r w:rsidRPr="00246995">
        <w:rPr>
          <w:rFonts w:ascii="inherit" w:hAnsi="inherit"/>
          <w:sz w:val="24"/>
          <w:szCs w:val="24"/>
        </w:rPr>
        <w:t xml:space="preserve"> </w:t>
      </w:r>
      <w:r w:rsidRPr="000E43F3">
        <w:rPr>
          <w:rFonts w:ascii="inherit" w:eastAsia="Times New Roman" w:hAnsi="inherit" w:cs="Times New Roman"/>
          <w:color w:val="000000"/>
          <w:sz w:val="24"/>
          <w:szCs w:val="24"/>
          <w:lang w:eastAsia="en-GB"/>
        </w:rPr>
        <w:t>(</w:t>
      </w:r>
      <w:r w:rsidR="00C26235">
        <w:rPr>
          <w:rFonts w:ascii="inherit" w:eastAsia="Times New Roman" w:hAnsi="inherit" w:cs="Times New Roman"/>
          <w:color w:val="000000"/>
          <w:sz w:val="24"/>
          <w:szCs w:val="24"/>
          <w:lang w:eastAsia="en-GB"/>
        </w:rPr>
        <w:t>a</w:t>
      </w:r>
      <w:r w:rsidRPr="000E43F3">
        <w:rPr>
          <w:rFonts w:ascii="inherit" w:eastAsia="Times New Roman" w:hAnsi="inherit" w:cs="Times New Roman"/>
          <w:color w:val="000000"/>
          <w:sz w:val="24"/>
          <w:szCs w:val="24"/>
          <w:lang w:eastAsia="en-GB"/>
        </w:rPr>
        <w:t xml:space="preserve">) with regard to voltage ranges of 110 kV and above: </w:t>
      </w:r>
    </w:p>
    <w:p w14:paraId="2610E748" w14:textId="77777777" w:rsidR="002A7DDF" w:rsidRDefault="00246995" w:rsidP="00246995">
      <w:pPr>
        <w:shd w:val="clear" w:color="auto" w:fill="FFFFFF"/>
        <w:spacing w:before="360" w:after="120" w:line="240" w:lineRule="auto"/>
        <w:ind w:left="426"/>
        <w:jc w:val="both"/>
        <w:rPr>
          <w:ins w:id="198" w:author="Author"/>
          <w:rFonts w:ascii="inherit" w:eastAsia="Times New Roman" w:hAnsi="inherit" w:cs="Times New Roman"/>
          <w:color w:val="000000"/>
          <w:sz w:val="24"/>
          <w:szCs w:val="24"/>
          <w:lang w:eastAsia="en-GB"/>
        </w:rPr>
      </w:pPr>
      <w:r w:rsidRPr="000E43F3">
        <w:rPr>
          <w:rFonts w:ascii="inherit" w:eastAsia="Times New Roman" w:hAnsi="inherit" w:cs="Times New Roman"/>
          <w:color w:val="000000"/>
          <w:sz w:val="24"/>
          <w:szCs w:val="24"/>
          <w:lang w:eastAsia="en-GB"/>
        </w:rPr>
        <w:t>(i)</w:t>
      </w:r>
      <w:r w:rsidRPr="000E43F3">
        <w:rPr>
          <w:rFonts w:ascii="inherit" w:eastAsia="Times New Roman" w:hAnsi="inherit" w:cs="Times New Roman"/>
          <w:color w:val="000000"/>
          <w:sz w:val="24"/>
          <w:szCs w:val="24"/>
          <w:lang w:eastAsia="en-GB"/>
        </w:rPr>
        <w:tab/>
      </w:r>
      <w:r w:rsidR="00C26235" w:rsidRPr="00320677">
        <w:rPr>
          <w:rFonts w:ascii="inherit" w:hAnsi="inherit"/>
          <w:sz w:val="24"/>
          <w:szCs w:val="24"/>
        </w:rPr>
        <w:t>unless otherwise provided in this Regulation</w:t>
      </w:r>
      <w:r w:rsidRPr="000E43F3">
        <w:rPr>
          <w:rFonts w:ascii="inherit" w:eastAsia="Times New Roman" w:hAnsi="inherit" w:cs="Times New Roman"/>
          <w:color w:val="000000"/>
          <w:sz w:val="24"/>
          <w:szCs w:val="24"/>
          <w:lang w:eastAsia="en-GB"/>
        </w:rPr>
        <w:t xml:space="preserve">, a power-generating module shall be capable of staying connected to the network and operating within the ranges of the network voltage at the connection point, expressed by the voltage at the connection point related to the reference 1 pu voltage, and for the time periods specified </w:t>
      </w:r>
      <w:r w:rsidRPr="009A1037">
        <w:rPr>
          <w:rFonts w:ascii="inherit" w:eastAsia="Times New Roman" w:hAnsi="inherit" w:cs="Times New Roman"/>
          <w:color w:val="000000"/>
          <w:sz w:val="24"/>
          <w:szCs w:val="24"/>
          <w:lang w:eastAsia="en-GB"/>
        </w:rPr>
        <w:t>in Tables XX.1 and XX.2 or, for rated voltages not included in the tables and above voltage level 110 kV as</w:t>
      </w:r>
      <w:r w:rsidRPr="000E43F3">
        <w:rPr>
          <w:rFonts w:ascii="inherit" w:eastAsia="Times New Roman" w:hAnsi="inherit" w:cs="Times New Roman"/>
          <w:color w:val="000000"/>
          <w:sz w:val="24"/>
          <w:szCs w:val="24"/>
          <w:lang w:eastAsia="en-GB"/>
        </w:rPr>
        <w:t xml:space="preserve"> specified by the relevant system operator in coordination with the relevant TSO</w:t>
      </w:r>
      <w:ins w:id="199" w:author="Author">
        <w:r w:rsidR="005652B9">
          <w:rPr>
            <w:rFonts w:ascii="inherit" w:eastAsia="Times New Roman" w:hAnsi="inherit" w:cs="Times New Roman"/>
            <w:color w:val="000000"/>
            <w:sz w:val="24"/>
            <w:szCs w:val="24"/>
            <w:lang w:eastAsia="en-GB"/>
          </w:rPr>
          <w:t xml:space="preserve">, but in any case not exceeding the upper limits defined in the Table </w:t>
        </w:r>
        <w:r w:rsidR="0093617A">
          <w:rPr>
            <w:rFonts w:ascii="inherit" w:eastAsia="Times New Roman" w:hAnsi="inherit" w:cs="Times New Roman"/>
            <w:color w:val="000000"/>
            <w:sz w:val="24"/>
            <w:szCs w:val="24"/>
            <w:lang w:eastAsia="en-GB"/>
          </w:rPr>
          <w:t>XX.1 and XX.2</w:t>
        </w:r>
      </w:ins>
      <w:r w:rsidRPr="000E43F3">
        <w:rPr>
          <w:rFonts w:ascii="inherit" w:eastAsia="Times New Roman" w:hAnsi="inherit" w:cs="Times New Roman"/>
          <w:color w:val="000000"/>
          <w:sz w:val="24"/>
          <w:szCs w:val="24"/>
          <w:lang w:eastAsia="en-GB"/>
        </w:rPr>
        <w:t>;</w:t>
      </w:r>
      <w:ins w:id="200" w:author="Author">
        <w:r w:rsidR="00ED5CFD">
          <w:rPr>
            <w:rFonts w:ascii="inherit" w:eastAsia="Times New Roman" w:hAnsi="inherit" w:cs="Times New Roman"/>
            <w:color w:val="000000"/>
            <w:sz w:val="24"/>
            <w:szCs w:val="24"/>
            <w:lang w:eastAsia="en-GB"/>
          </w:rPr>
          <w:t xml:space="preserve"> </w:t>
        </w:r>
      </w:ins>
    </w:p>
    <w:p w14:paraId="1B110138" w14:textId="3EDC9FD5" w:rsidR="00246995" w:rsidRPr="000E43F3" w:rsidRDefault="005F6FE5" w:rsidP="00246995">
      <w:pPr>
        <w:shd w:val="clear" w:color="auto" w:fill="FFFFFF"/>
        <w:spacing w:before="360" w:after="120" w:line="240" w:lineRule="auto"/>
        <w:ind w:left="426"/>
        <w:jc w:val="both"/>
        <w:rPr>
          <w:rFonts w:ascii="inherit" w:eastAsia="Times New Roman" w:hAnsi="inherit" w:cs="Times New Roman"/>
          <w:color w:val="000000"/>
          <w:sz w:val="24"/>
          <w:szCs w:val="24"/>
          <w:lang w:eastAsia="en-GB"/>
        </w:rPr>
      </w:pPr>
      <w:ins w:id="201" w:author="Author">
        <w:r>
          <w:rPr>
            <w:rFonts w:ascii="inherit" w:eastAsia="Times New Roman" w:hAnsi="inherit" w:cs="Times New Roman"/>
            <w:color w:val="000000"/>
            <w:sz w:val="24"/>
            <w:szCs w:val="24"/>
            <w:lang w:eastAsia="en-GB"/>
          </w:rPr>
          <w:t xml:space="preserve">(ia) </w:t>
        </w:r>
        <w:r w:rsidR="00811161">
          <w:rPr>
            <w:rFonts w:ascii="inherit" w:eastAsia="Times New Roman" w:hAnsi="inherit" w:cs="Times New Roman"/>
            <w:color w:val="000000"/>
            <w:sz w:val="24"/>
            <w:szCs w:val="24"/>
            <w:lang w:eastAsia="en-GB"/>
          </w:rPr>
          <w:t xml:space="preserve">the values specified in the table are not </w:t>
        </w:r>
        <w:r w:rsidR="0040437A">
          <w:rPr>
            <w:rFonts w:ascii="inherit" w:eastAsia="Times New Roman" w:hAnsi="inherit" w:cs="Times New Roman"/>
            <w:color w:val="000000"/>
            <w:sz w:val="24"/>
            <w:szCs w:val="24"/>
            <w:lang w:eastAsia="en-GB"/>
          </w:rPr>
          <w:t>to be considered at PGU terminals</w:t>
        </w:r>
        <w:r w:rsidR="002C190F">
          <w:rPr>
            <w:rFonts w:ascii="inherit" w:eastAsia="Times New Roman" w:hAnsi="inherit" w:cs="Times New Roman"/>
            <w:color w:val="000000"/>
            <w:sz w:val="24"/>
            <w:szCs w:val="24"/>
            <w:lang w:eastAsia="en-GB"/>
          </w:rPr>
          <w:t>;</w:t>
        </w:r>
        <w:del w:id="202" w:author="Author">
          <w:r w:rsidR="00532D60" w:rsidDel="002C190F">
            <w:rPr>
              <w:rFonts w:ascii="inherit" w:eastAsia="Times New Roman" w:hAnsi="inherit" w:cs="Times New Roman"/>
              <w:color w:val="000000"/>
              <w:sz w:val="24"/>
              <w:szCs w:val="24"/>
              <w:lang w:eastAsia="en-GB"/>
            </w:rPr>
            <w:delText>,</w:delText>
          </w:r>
        </w:del>
        <w:r w:rsidR="00532D60">
          <w:rPr>
            <w:rFonts w:ascii="inherit" w:eastAsia="Times New Roman" w:hAnsi="inherit" w:cs="Times New Roman"/>
            <w:color w:val="000000"/>
            <w:sz w:val="24"/>
            <w:szCs w:val="24"/>
            <w:lang w:eastAsia="en-GB"/>
          </w:rPr>
          <w:t xml:space="preserve"> </w:t>
        </w:r>
        <w:r w:rsidR="008214BC">
          <w:rPr>
            <w:rFonts w:ascii="inherit" w:eastAsia="Times New Roman" w:hAnsi="inherit" w:cs="Times New Roman"/>
            <w:color w:val="000000"/>
            <w:sz w:val="24"/>
            <w:szCs w:val="24"/>
            <w:lang w:eastAsia="en-GB"/>
          </w:rPr>
          <w:t xml:space="preserve">step-up transformer equipped with OLTC is installed in plants connected to the HV </w:t>
        </w:r>
        <w:commentRangeStart w:id="203"/>
        <w:r w:rsidR="008214BC">
          <w:rPr>
            <w:rFonts w:ascii="inherit" w:eastAsia="Times New Roman" w:hAnsi="inherit" w:cs="Times New Roman"/>
            <w:color w:val="000000"/>
            <w:sz w:val="24"/>
            <w:szCs w:val="24"/>
            <w:lang w:eastAsia="en-GB"/>
          </w:rPr>
          <w:t>system</w:t>
        </w:r>
      </w:ins>
      <w:commentRangeEnd w:id="203"/>
      <w:r w:rsidR="0022253B">
        <w:rPr>
          <w:rStyle w:val="CommentReference"/>
        </w:rPr>
        <w:commentReference w:id="203"/>
      </w:r>
      <w:ins w:id="204" w:author="Author">
        <w:r w:rsidR="009205C8">
          <w:rPr>
            <w:rFonts w:ascii="inherit" w:eastAsia="Times New Roman" w:hAnsi="inherit" w:cs="Times New Roman"/>
            <w:color w:val="000000"/>
            <w:sz w:val="24"/>
            <w:szCs w:val="24"/>
            <w:lang w:eastAsia="en-GB"/>
          </w:rPr>
          <w:t>.</w:t>
        </w:r>
      </w:ins>
    </w:p>
    <w:p w14:paraId="76688B25" w14:textId="3C5EF94E" w:rsidR="00246995" w:rsidRPr="000E43F3" w:rsidRDefault="00246995" w:rsidP="00246995">
      <w:pPr>
        <w:shd w:val="clear" w:color="auto" w:fill="FFFFFF"/>
        <w:spacing w:before="360" w:after="120" w:line="240" w:lineRule="auto"/>
        <w:ind w:left="426"/>
        <w:jc w:val="both"/>
        <w:rPr>
          <w:rFonts w:ascii="inherit" w:eastAsia="Times New Roman" w:hAnsi="inherit" w:cs="Times New Roman"/>
          <w:color w:val="000000"/>
          <w:sz w:val="24"/>
          <w:szCs w:val="24"/>
          <w:lang w:eastAsia="en-GB"/>
        </w:rPr>
      </w:pPr>
      <w:r w:rsidRPr="000E43F3">
        <w:rPr>
          <w:rFonts w:ascii="inherit" w:eastAsia="Times New Roman" w:hAnsi="inherit" w:cs="Times New Roman"/>
          <w:color w:val="000000"/>
          <w:sz w:val="24"/>
          <w:szCs w:val="24"/>
          <w:lang w:eastAsia="en-GB"/>
        </w:rPr>
        <w:t xml:space="preserve">(ii) </w:t>
      </w:r>
      <w:r w:rsidRPr="00E16E81">
        <w:rPr>
          <w:rFonts w:ascii="inherit" w:eastAsia="Times New Roman" w:hAnsi="inherit" w:cs="Times New Roman"/>
          <w:color w:val="000000"/>
          <w:sz w:val="24"/>
          <w:szCs w:val="24"/>
          <w:lang w:eastAsia="en-GB"/>
        </w:rPr>
        <w:t>the relevant TSO may specify shorter periods of time during which power-generating modules shall be capable of remaining connected to the network in the event of simultaneous overvoltage and underfrequency or simultaneous undervoltage and overfrequency</w:t>
      </w:r>
      <w:ins w:id="205" w:author="Author">
        <w:r w:rsidR="00EA14E0">
          <w:rPr>
            <w:rFonts w:ascii="inherit" w:eastAsia="Times New Roman" w:hAnsi="inherit" w:cs="Times New Roman"/>
            <w:color w:val="FF0000"/>
            <w:sz w:val="24"/>
            <w:szCs w:val="24"/>
            <w:lang w:eastAsia="en-GB"/>
          </w:rPr>
          <w:t xml:space="preserve"> taking into consideration </w:t>
        </w:r>
        <w:r w:rsidR="001E7D7A">
          <w:rPr>
            <w:rFonts w:ascii="inherit" w:eastAsia="Times New Roman" w:hAnsi="inherit" w:cs="Times New Roman"/>
            <w:color w:val="FF0000"/>
            <w:sz w:val="24"/>
            <w:szCs w:val="24"/>
            <w:lang w:eastAsia="en-GB"/>
          </w:rPr>
          <w:t xml:space="preserve">typical expected V-F characteristic of the power generating </w:t>
        </w:r>
        <w:r w:rsidR="00B80B8A">
          <w:rPr>
            <w:rFonts w:ascii="inherit" w:eastAsia="Times New Roman" w:hAnsi="inherit" w:cs="Times New Roman"/>
            <w:color w:val="FF0000"/>
            <w:sz w:val="24"/>
            <w:szCs w:val="24"/>
            <w:lang w:eastAsia="en-GB"/>
          </w:rPr>
          <w:t xml:space="preserve">unit </w:t>
        </w:r>
        <w:commentRangeStart w:id="206"/>
        <w:r w:rsidR="001E7D7A">
          <w:rPr>
            <w:rFonts w:ascii="inherit" w:eastAsia="Times New Roman" w:hAnsi="inherit" w:cs="Times New Roman"/>
            <w:color w:val="FF0000"/>
            <w:sz w:val="24"/>
            <w:szCs w:val="24"/>
            <w:lang w:eastAsia="en-GB"/>
          </w:rPr>
          <w:t>technologies</w:t>
        </w:r>
        <w:commentRangeEnd w:id="206"/>
        <w:r w:rsidR="00CE65AA">
          <w:rPr>
            <w:rStyle w:val="CommentReference"/>
          </w:rPr>
          <w:commentReference w:id="206"/>
        </w:r>
      </w:ins>
      <w:r w:rsidRPr="00E16E81">
        <w:rPr>
          <w:rFonts w:ascii="inherit" w:eastAsia="Times New Roman" w:hAnsi="inherit" w:cs="Times New Roman"/>
          <w:color w:val="000000"/>
          <w:sz w:val="24"/>
          <w:szCs w:val="24"/>
          <w:lang w:eastAsia="en-GB"/>
        </w:rPr>
        <w:t>;</w:t>
      </w:r>
    </w:p>
    <w:p w14:paraId="23AF076D" w14:textId="31646BC0" w:rsidR="00246995" w:rsidRPr="000E43F3" w:rsidRDefault="00246995" w:rsidP="00246995">
      <w:pPr>
        <w:shd w:val="clear" w:color="auto" w:fill="FFFFFF"/>
        <w:spacing w:before="360" w:after="120" w:line="240" w:lineRule="auto"/>
        <w:ind w:left="426"/>
        <w:jc w:val="both"/>
        <w:rPr>
          <w:rFonts w:ascii="inherit" w:eastAsia="Times New Roman" w:hAnsi="inherit" w:cs="Times New Roman"/>
          <w:color w:val="000000"/>
          <w:sz w:val="24"/>
          <w:szCs w:val="24"/>
          <w:lang w:eastAsia="en-GB"/>
        </w:rPr>
      </w:pPr>
      <w:r w:rsidRPr="000E43F3">
        <w:rPr>
          <w:rFonts w:ascii="inherit" w:eastAsia="Times New Roman" w:hAnsi="inherit" w:cs="Times New Roman"/>
          <w:color w:val="000000"/>
          <w:sz w:val="24"/>
          <w:szCs w:val="24"/>
          <w:lang w:eastAsia="en-GB"/>
        </w:rPr>
        <w:t>(iii)</w:t>
      </w:r>
      <w:r>
        <w:rPr>
          <w:rFonts w:ascii="inherit" w:eastAsia="Times New Roman" w:hAnsi="inherit" w:cs="Times New Roman"/>
          <w:color w:val="000000"/>
          <w:sz w:val="24"/>
          <w:szCs w:val="24"/>
          <w:lang w:eastAsia="en-GB"/>
        </w:rPr>
        <w:t xml:space="preserve"> </w:t>
      </w:r>
      <w:r w:rsidRPr="000E43F3">
        <w:rPr>
          <w:rFonts w:ascii="inherit" w:eastAsia="Times New Roman" w:hAnsi="inherit" w:cs="Times New Roman"/>
          <w:color w:val="000000"/>
          <w:sz w:val="24"/>
          <w:szCs w:val="24"/>
          <w:lang w:eastAsia="en-GB"/>
        </w:rPr>
        <w:t xml:space="preserve">notwithstanding the provisions of </w:t>
      </w:r>
      <w:r>
        <w:rPr>
          <w:rFonts w:ascii="inherit" w:eastAsia="Times New Roman" w:hAnsi="inherit" w:cs="Times New Roman"/>
          <w:color w:val="000000"/>
          <w:sz w:val="24"/>
          <w:szCs w:val="24"/>
          <w:lang w:eastAsia="en-GB"/>
        </w:rPr>
        <w:t>paragraph</w:t>
      </w:r>
      <w:r w:rsidRPr="000E43F3">
        <w:rPr>
          <w:rFonts w:ascii="inherit" w:eastAsia="Times New Roman" w:hAnsi="inherit" w:cs="Times New Roman"/>
          <w:color w:val="000000"/>
          <w:sz w:val="24"/>
          <w:szCs w:val="24"/>
          <w:lang w:eastAsia="en-GB"/>
        </w:rPr>
        <w:t xml:space="preserve"> (i), the relevant TSO in Spain may require power-generating modules to be capable of remaining connected to the network in the voltage range between 1,05 pu and 1,0875 pu for an unlimited period</w:t>
      </w:r>
      <w:ins w:id="207" w:author="Author">
        <w:r w:rsidR="006151C4">
          <w:rPr>
            <w:rFonts w:ascii="inherit" w:eastAsia="Times New Roman" w:hAnsi="inherit" w:cs="Times New Roman"/>
            <w:color w:val="000000"/>
            <w:sz w:val="24"/>
            <w:szCs w:val="24"/>
            <w:lang w:eastAsia="en-GB"/>
          </w:rPr>
          <w:t xml:space="preserve"> for voltage level above 300kV</w:t>
        </w:r>
      </w:ins>
      <w:r w:rsidRPr="000E43F3">
        <w:rPr>
          <w:rFonts w:ascii="inherit" w:eastAsia="Times New Roman" w:hAnsi="inherit" w:cs="Times New Roman"/>
          <w:color w:val="000000"/>
          <w:sz w:val="24"/>
          <w:szCs w:val="24"/>
          <w:lang w:eastAsia="en-GB"/>
        </w:rPr>
        <w:t>;</w:t>
      </w:r>
    </w:p>
    <w:p w14:paraId="0CBC932D" w14:textId="77777777" w:rsidR="00246995" w:rsidRPr="000E43F3" w:rsidRDefault="00246995" w:rsidP="00246995">
      <w:pPr>
        <w:shd w:val="clear" w:color="auto" w:fill="FFFFFF"/>
        <w:spacing w:before="360" w:after="120" w:line="240" w:lineRule="auto"/>
        <w:ind w:left="426"/>
        <w:jc w:val="both"/>
        <w:rPr>
          <w:rFonts w:ascii="inherit" w:eastAsia="Times New Roman" w:hAnsi="inherit" w:cs="Times New Roman"/>
          <w:color w:val="000000"/>
          <w:sz w:val="24"/>
          <w:szCs w:val="24"/>
          <w:lang w:eastAsia="en-GB"/>
        </w:rPr>
      </w:pPr>
      <w:r w:rsidRPr="000E43F3">
        <w:rPr>
          <w:rFonts w:ascii="inherit" w:eastAsia="Times New Roman" w:hAnsi="inherit" w:cs="Times New Roman"/>
          <w:color w:val="000000"/>
          <w:sz w:val="24"/>
          <w:szCs w:val="24"/>
          <w:lang w:eastAsia="en-GB"/>
        </w:rPr>
        <w:t>(iv)</w:t>
      </w:r>
      <w:r>
        <w:rPr>
          <w:rFonts w:ascii="inherit" w:eastAsia="Times New Roman" w:hAnsi="inherit" w:cs="Times New Roman"/>
          <w:color w:val="000000"/>
          <w:sz w:val="24"/>
          <w:szCs w:val="24"/>
          <w:lang w:eastAsia="en-GB"/>
        </w:rPr>
        <w:t xml:space="preserve"> </w:t>
      </w:r>
      <w:r w:rsidRPr="000E43F3">
        <w:rPr>
          <w:rFonts w:ascii="inherit" w:eastAsia="Times New Roman" w:hAnsi="inherit" w:cs="Times New Roman"/>
          <w:color w:val="000000"/>
          <w:sz w:val="24"/>
          <w:szCs w:val="24"/>
          <w:lang w:eastAsia="en-GB"/>
        </w:rPr>
        <w:t>for the 400 kV grid voltage level (or alternatively commonly referred to as 380 kV level), the reference 1 pu value is 400 kV; for other grid voltage levels, the reference 1 pu voltage may differ for each system operator in the same synchronous area;</w:t>
      </w:r>
    </w:p>
    <w:p w14:paraId="3966F020" w14:textId="1C7D44BA" w:rsidR="00246995" w:rsidRPr="000E43F3" w:rsidRDefault="00246995" w:rsidP="00246995">
      <w:pPr>
        <w:shd w:val="clear" w:color="auto" w:fill="FFFFFF"/>
        <w:spacing w:before="360" w:after="120" w:line="240" w:lineRule="auto"/>
        <w:ind w:left="426"/>
        <w:jc w:val="both"/>
        <w:rPr>
          <w:rFonts w:ascii="inherit" w:eastAsia="Times New Roman" w:hAnsi="inherit" w:cs="Times New Roman"/>
          <w:color w:val="000000"/>
          <w:sz w:val="24"/>
          <w:szCs w:val="24"/>
          <w:lang w:eastAsia="en-GB"/>
        </w:rPr>
      </w:pPr>
      <w:r w:rsidRPr="000E43F3">
        <w:rPr>
          <w:rFonts w:ascii="inherit" w:eastAsia="Times New Roman" w:hAnsi="inherit" w:cs="Times New Roman"/>
          <w:color w:val="000000"/>
          <w:sz w:val="24"/>
          <w:szCs w:val="24"/>
          <w:lang w:eastAsia="en-GB"/>
        </w:rPr>
        <w:t>(v)</w:t>
      </w:r>
      <w:r>
        <w:rPr>
          <w:rFonts w:ascii="inherit" w:eastAsia="Times New Roman" w:hAnsi="inherit" w:cs="Times New Roman"/>
          <w:color w:val="000000"/>
          <w:sz w:val="24"/>
          <w:szCs w:val="24"/>
          <w:lang w:eastAsia="en-GB"/>
        </w:rPr>
        <w:t xml:space="preserve"> </w:t>
      </w:r>
      <w:r w:rsidRPr="000E43F3">
        <w:rPr>
          <w:rFonts w:ascii="inherit" w:eastAsia="Times New Roman" w:hAnsi="inherit" w:cs="Times New Roman"/>
          <w:color w:val="000000"/>
          <w:sz w:val="24"/>
          <w:szCs w:val="24"/>
          <w:lang w:eastAsia="en-GB"/>
        </w:rPr>
        <w:t>the relevant TSOs in the Baltic synchronous area may require power-generating modules to remain connected to the 400 kV network in the voltage range limits and for the time periods that apply in the Continental Europe synchronous area;</w:t>
      </w:r>
    </w:p>
    <w:p w14:paraId="3D16E01B" w14:textId="77777777" w:rsidR="00246995" w:rsidRDefault="00246995" w:rsidP="00246995">
      <w:pPr>
        <w:shd w:val="clear" w:color="auto" w:fill="FFFFFF"/>
        <w:spacing w:before="360" w:after="120" w:line="240" w:lineRule="auto"/>
        <w:ind w:left="426"/>
        <w:jc w:val="both"/>
        <w:rPr>
          <w:rFonts w:ascii="inherit" w:eastAsia="Times New Roman" w:hAnsi="inherit" w:cs="Times New Roman"/>
          <w:sz w:val="24"/>
          <w:szCs w:val="24"/>
          <w:lang w:eastAsia="en-GB"/>
        </w:rPr>
      </w:pPr>
      <w:r w:rsidRPr="000E43F3">
        <w:rPr>
          <w:rFonts w:ascii="inherit" w:eastAsia="Times New Roman" w:hAnsi="inherit" w:cs="Times New Roman"/>
          <w:color w:val="000000"/>
          <w:sz w:val="24"/>
          <w:szCs w:val="24"/>
          <w:lang w:eastAsia="en-GB"/>
        </w:rPr>
        <w:t xml:space="preserve">(vi) </w:t>
      </w:r>
      <w:r w:rsidRPr="003B7AE9">
        <w:rPr>
          <w:rFonts w:ascii="inherit" w:eastAsia="Times New Roman" w:hAnsi="inherit" w:cs="Times New Roman"/>
          <w:sz w:val="24"/>
          <w:szCs w:val="24"/>
          <w:lang w:eastAsia="en-GB"/>
        </w:rPr>
        <w:t xml:space="preserve">the relevant system operator, in coordination with the relevant TSO, and the power-generating facility owner may agree on wider </w:t>
      </w:r>
      <w:r w:rsidRPr="000E43F3">
        <w:rPr>
          <w:rFonts w:ascii="inherit" w:eastAsia="Times New Roman" w:hAnsi="inherit" w:cs="Times New Roman"/>
          <w:color w:val="000000"/>
          <w:sz w:val="24"/>
          <w:szCs w:val="24"/>
          <w:lang w:eastAsia="en-GB"/>
        </w:rPr>
        <w:t>voltage ranges or longer minimum time periods for operation</w:t>
      </w:r>
      <w:r w:rsidRPr="003B7AE9">
        <w:rPr>
          <w:rFonts w:ascii="inherit" w:eastAsia="Times New Roman" w:hAnsi="inherit" w:cs="Times New Roman"/>
          <w:sz w:val="24"/>
          <w:szCs w:val="24"/>
          <w:lang w:eastAsia="en-GB"/>
        </w:rPr>
        <w:t xml:space="preserve"> to ensure the best use of the technical capabilities of a power-generating module, if it is required to preserve or to restore system security</w:t>
      </w:r>
      <w:r>
        <w:rPr>
          <w:rFonts w:ascii="inherit" w:eastAsia="Times New Roman" w:hAnsi="inherit" w:cs="Times New Roman"/>
          <w:sz w:val="24"/>
          <w:szCs w:val="24"/>
          <w:lang w:eastAsia="en-GB"/>
        </w:rPr>
        <w:t>.</w:t>
      </w:r>
    </w:p>
    <w:p w14:paraId="460C32AE" w14:textId="0569BFE6" w:rsidR="00525C6F" w:rsidRDefault="00525C6F" w:rsidP="00246995">
      <w:pPr>
        <w:shd w:val="clear" w:color="auto" w:fill="FFFFFF"/>
        <w:spacing w:before="360" w:after="120" w:line="240" w:lineRule="auto"/>
        <w:rPr>
          <w:rFonts w:ascii="inherit" w:eastAsia="Times New Roman" w:hAnsi="inherit" w:cs="Times New Roman"/>
          <w:sz w:val="24"/>
          <w:szCs w:val="24"/>
          <w:lang w:eastAsia="en-GB"/>
        </w:rPr>
      </w:pPr>
      <w:r>
        <w:rPr>
          <w:rFonts w:ascii="inherit" w:hAnsi="inherit"/>
          <w:sz w:val="24"/>
          <w:szCs w:val="24"/>
        </w:rPr>
        <w:t>Beyond the</w:t>
      </w:r>
      <w:r w:rsidRPr="003E2C0C">
        <w:rPr>
          <w:rFonts w:ascii="inherit" w:hAnsi="inherit"/>
          <w:sz w:val="24"/>
          <w:szCs w:val="24"/>
        </w:rPr>
        <w:t xml:space="preserve"> </w:t>
      </w:r>
      <w:r w:rsidR="008C44A0">
        <w:rPr>
          <w:rFonts w:ascii="inherit" w:hAnsi="inherit"/>
          <w:sz w:val="24"/>
          <w:szCs w:val="24"/>
        </w:rPr>
        <w:t xml:space="preserve">voltage range </w:t>
      </w:r>
      <w:r w:rsidRPr="003E2C0C">
        <w:rPr>
          <w:rFonts w:ascii="inherit" w:hAnsi="inherit"/>
          <w:sz w:val="24"/>
          <w:szCs w:val="24"/>
        </w:rPr>
        <w:t xml:space="preserve">values </w:t>
      </w:r>
      <w:r>
        <w:rPr>
          <w:rFonts w:ascii="inherit" w:hAnsi="inherit"/>
          <w:sz w:val="24"/>
          <w:szCs w:val="24"/>
        </w:rPr>
        <w:t>specified above</w:t>
      </w:r>
      <w:r w:rsidR="00D50AA5">
        <w:rPr>
          <w:rFonts w:ascii="inherit" w:hAnsi="inherit"/>
          <w:sz w:val="24"/>
          <w:szCs w:val="24"/>
        </w:rPr>
        <w:t>,</w:t>
      </w:r>
      <w:r>
        <w:rPr>
          <w:rFonts w:ascii="inherit" w:hAnsi="inherit"/>
          <w:sz w:val="24"/>
          <w:szCs w:val="24"/>
        </w:rPr>
        <w:t xml:space="preserve"> </w:t>
      </w:r>
      <w:r w:rsidRPr="003E2C0C">
        <w:rPr>
          <w:rFonts w:ascii="inherit" w:hAnsi="inherit"/>
          <w:sz w:val="24"/>
          <w:szCs w:val="24"/>
        </w:rPr>
        <w:t xml:space="preserve">the under and over voltage ride through immunity limits as specified in </w:t>
      </w:r>
      <w:r w:rsidR="00D60D8C">
        <w:rPr>
          <w:rFonts w:ascii="inherit" w:hAnsi="inherit"/>
          <w:sz w:val="24"/>
          <w:szCs w:val="24"/>
        </w:rPr>
        <w:t xml:space="preserve">paragraphs </w:t>
      </w:r>
      <w:r w:rsidR="00737E86">
        <w:rPr>
          <w:rFonts w:ascii="inherit" w:hAnsi="inherit"/>
          <w:sz w:val="24"/>
          <w:szCs w:val="24"/>
        </w:rPr>
        <w:t>(</w:t>
      </w:r>
      <w:r w:rsidR="00D60D8C">
        <w:rPr>
          <w:rFonts w:ascii="inherit" w:hAnsi="inherit"/>
          <w:sz w:val="24"/>
          <w:szCs w:val="24"/>
        </w:rPr>
        <w:t>3</w:t>
      </w:r>
      <w:r w:rsidR="00737E86">
        <w:rPr>
          <w:rFonts w:ascii="inherit" w:hAnsi="inherit"/>
          <w:sz w:val="24"/>
          <w:szCs w:val="24"/>
        </w:rPr>
        <w:t>)</w:t>
      </w:r>
      <w:r w:rsidR="00D60D8C">
        <w:rPr>
          <w:rFonts w:ascii="inherit" w:hAnsi="inherit"/>
          <w:sz w:val="24"/>
          <w:szCs w:val="24"/>
        </w:rPr>
        <w:t>(a) and (c)</w:t>
      </w:r>
      <w:r w:rsidRPr="003E2C0C">
        <w:rPr>
          <w:rFonts w:ascii="inherit" w:hAnsi="inherit"/>
          <w:sz w:val="24"/>
          <w:szCs w:val="24"/>
        </w:rPr>
        <w:t>apply</w:t>
      </w:r>
      <w:r>
        <w:rPr>
          <w:rFonts w:ascii="inherit" w:hAnsi="inherit"/>
          <w:sz w:val="24"/>
          <w:szCs w:val="24"/>
        </w:rPr>
        <w:t>.</w:t>
      </w:r>
    </w:p>
    <w:p w14:paraId="31A0358A" w14:textId="77777777" w:rsidR="00246995" w:rsidRDefault="00246995" w:rsidP="00246995">
      <w:pPr>
        <w:shd w:val="clear" w:color="auto" w:fill="FFFFFF"/>
        <w:spacing w:before="360" w:after="120" w:line="240" w:lineRule="auto"/>
        <w:rPr>
          <w:rFonts w:ascii="inherit" w:eastAsia="Times New Roman" w:hAnsi="inherit" w:cs="Times New Roman"/>
          <w:sz w:val="24"/>
          <w:szCs w:val="24"/>
          <w:lang w:eastAsia="en-GB"/>
        </w:rPr>
      </w:pPr>
      <w:r>
        <w:rPr>
          <w:rFonts w:ascii="inherit" w:eastAsia="Times New Roman" w:hAnsi="inherit" w:cs="Times New Roman"/>
          <w:sz w:val="24"/>
          <w:szCs w:val="24"/>
          <w:lang w:eastAsia="en-GB"/>
        </w:rPr>
        <w:t>T</w:t>
      </w:r>
      <w:r w:rsidRPr="003B7AE9">
        <w:rPr>
          <w:rFonts w:ascii="inherit" w:eastAsia="Times New Roman" w:hAnsi="inherit" w:cs="Times New Roman"/>
          <w:sz w:val="24"/>
          <w:szCs w:val="24"/>
          <w:lang w:eastAsia="en-GB"/>
        </w:rPr>
        <w:t xml:space="preserve">he power-generating facility owner shall not unreasonably withhold consent to apply wider </w:t>
      </w:r>
      <w:r>
        <w:rPr>
          <w:rFonts w:ascii="inherit" w:eastAsia="Times New Roman" w:hAnsi="inherit" w:cs="Times New Roman"/>
          <w:sz w:val="24"/>
          <w:szCs w:val="24"/>
          <w:lang w:eastAsia="en-GB"/>
        </w:rPr>
        <w:t>voltage</w:t>
      </w:r>
      <w:r w:rsidRPr="003B7AE9">
        <w:rPr>
          <w:rFonts w:ascii="inherit" w:eastAsia="Times New Roman" w:hAnsi="inherit" w:cs="Times New Roman"/>
          <w:sz w:val="24"/>
          <w:szCs w:val="24"/>
          <w:lang w:eastAsia="en-GB"/>
        </w:rPr>
        <w:t xml:space="preserve"> ranges or longer minimum times for operation, taking account of their economic and technical feasibility</w:t>
      </w:r>
      <w:r>
        <w:rPr>
          <w:rFonts w:ascii="inherit" w:eastAsia="Times New Roman" w:hAnsi="inherit" w:cs="Times New Roman"/>
          <w:sz w:val="24"/>
          <w:szCs w:val="24"/>
          <w:lang w:eastAsia="en-GB"/>
        </w:rPr>
        <w:t>;</w:t>
      </w:r>
    </w:p>
    <w:p w14:paraId="6A32BEC8" w14:textId="77777777" w:rsidR="00246995" w:rsidRPr="006B2FCD" w:rsidRDefault="00246995" w:rsidP="00246995">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6B2FCD">
        <w:rPr>
          <w:rFonts w:ascii="inherit" w:eastAsia="Times New Roman" w:hAnsi="inherit" w:cs="Times New Roman"/>
          <w:i/>
          <w:iCs/>
          <w:color w:val="000000"/>
          <w:sz w:val="24"/>
          <w:szCs w:val="24"/>
          <w:lang w:eastAsia="en-GB"/>
        </w:rPr>
        <w:t>Table XX.1</w:t>
      </w:r>
    </w:p>
    <w:tbl>
      <w:tblPr>
        <w:tblW w:w="4999" w:type="pct"/>
        <w:tblCellMar>
          <w:left w:w="70" w:type="dxa"/>
          <w:right w:w="70" w:type="dxa"/>
        </w:tblCellMar>
        <w:tblLook w:val="04A0" w:firstRow="1" w:lastRow="0" w:firstColumn="1" w:lastColumn="0" w:noHBand="0" w:noVBand="1"/>
      </w:tblPr>
      <w:tblGrid>
        <w:gridCol w:w="1517"/>
        <w:gridCol w:w="1394"/>
        <w:gridCol w:w="2122"/>
        <w:gridCol w:w="3981"/>
      </w:tblGrid>
      <w:tr w:rsidR="00246995" w:rsidRPr="000E43F3" w14:paraId="55E1543F" w14:textId="77777777" w:rsidTr="00572876">
        <w:trPr>
          <w:trHeight w:val="285"/>
        </w:trPr>
        <w:tc>
          <w:tcPr>
            <w:tcW w:w="84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7CDDBB8" w14:textId="77777777" w:rsidR="00246995" w:rsidRPr="000E43F3" w:rsidRDefault="00246995" w:rsidP="00572876">
            <w:pPr>
              <w:jc w:val="center"/>
              <w:rPr>
                <w:rFonts w:ascii="inherit" w:eastAsia="Times New Roman" w:hAnsi="inherit" w:cs="Arial"/>
                <w:b/>
                <w:bCs/>
                <w:color w:val="000000" w:themeColor="text1"/>
                <w:lang w:eastAsia="pl-PL"/>
              </w:rPr>
            </w:pPr>
            <w:r w:rsidRPr="000E43F3">
              <w:rPr>
                <w:rFonts w:ascii="inherit" w:eastAsia="Times New Roman" w:hAnsi="inherit" w:cs="Arial"/>
                <w:b/>
                <w:bCs/>
                <w:color w:val="000000" w:themeColor="text1"/>
                <w:lang w:eastAsia="pl-PL"/>
              </w:rPr>
              <w:t>Synchronous area</w:t>
            </w:r>
          </w:p>
        </w:tc>
        <w:tc>
          <w:tcPr>
            <w:tcW w:w="773" w:type="pct"/>
            <w:tcBorders>
              <w:top w:val="single" w:sz="4" w:space="0" w:color="auto"/>
              <w:left w:val="nil"/>
              <w:bottom w:val="single" w:sz="4" w:space="0" w:color="auto"/>
              <w:right w:val="single" w:sz="4" w:space="0" w:color="auto"/>
            </w:tcBorders>
            <w:shd w:val="clear" w:color="auto" w:fill="auto"/>
            <w:vAlign w:val="bottom"/>
            <w:hideMark/>
          </w:tcPr>
          <w:p w14:paraId="6F72EC3F" w14:textId="77777777" w:rsidR="00246995" w:rsidRPr="000E43F3" w:rsidRDefault="00246995" w:rsidP="00572876">
            <w:pPr>
              <w:jc w:val="center"/>
              <w:rPr>
                <w:rFonts w:ascii="inherit" w:eastAsia="Times New Roman" w:hAnsi="inherit"/>
                <w:b/>
                <w:bCs/>
                <w:color w:val="000000" w:themeColor="text1"/>
                <w:lang w:eastAsia="pl-PL"/>
              </w:rPr>
            </w:pPr>
            <w:r w:rsidRPr="000E43F3">
              <w:rPr>
                <w:rFonts w:ascii="inherit" w:eastAsia="Times New Roman" w:hAnsi="inherit"/>
                <w:b/>
                <w:bCs/>
                <w:color w:val="000000" w:themeColor="text1"/>
                <w:lang w:eastAsia="pl-PL"/>
              </w:rPr>
              <w:t>Rated Voltage</w:t>
            </w:r>
          </w:p>
        </w:tc>
        <w:tc>
          <w:tcPr>
            <w:tcW w:w="1177" w:type="pct"/>
            <w:tcBorders>
              <w:top w:val="single" w:sz="4" w:space="0" w:color="auto"/>
              <w:left w:val="nil"/>
              <w:bottom w:val="single" w:sz="4" w:space="0" w:color="auto"/>
              <w:right w:val="single" w:sz="4" w:space="0" w:color="auto"/>
            </w:tcBorders>
            <w:shd w:val="clear" w:color="auto" w:fill="auto"/>
            <w:vAlign w:val="bottom"/>
            <w:hideMark/>
          </w:tcPr>
          <w:p w14:paraId="26DE14E4" w14:textId="77777777" w:rsidR="00246995" w:rsidRPr="000E43F3" w:rsidRDefault="00246995" w:rsidP="00572876">
            <w:pPr>
              <w:jc w:val="center"/>
              <w:rPr>
                <w:rFonts w:ascii="inherit" w:eastAsia="Times New Roman" w:hAnsi="inherit" w:cs="Arial"/>
                <w:b/>
                <w:bCs/>
                <w:color w:val="000000" w:themeColor="text1"/>
                <w:lang w:eastAsia="pl-PL"/>
              </w:rPr>
            </w:pPr>
            <w:r w:rsidRPr="000E43F3">
              <w:rPr>
                <w:rFonts w:ascii="inherit" w:eastAsia="Times New Roman" w:hAnsi="inherit" w:cs="Arial"/>
                <w:b/>
                <w:bCs/>
                <w:color w:val="000000" w:themeColor="text1"/>
                <w:lang w:eastAsia="pl-PL"/>
              </w:rPr>
              <w:t>Voltage range</w:t>
            </w:r>
          </w:p>
        </w:tc>
        <w:tc>
          <w:tcPr>
            <w:tcW w:w="2208" w:type="pct"/>
            <w:tcBorders>
              <w:top w:val="single" w:sz="4" w:space="0" w:color="auto"/>
              <w:left w:val="nil"/>
              <w:bottom w:val="single" w:sz="4" w:space="0" w:color="auto"/>
              <w:right w:val="single" w:sz="4" w:space="0" w:color="auto"/>
            </w:tcBorders>
            <w:shd w:val="clear" w:color="auto" w:fill="auto"/>
            <w:vAlign w:val="bottom"/>
            <w:hideMark/>
          </w:tcPr>
          <w:p w14:paraId="30D426CD" w14:textId="77777777" w:rsidR="00246995" w:rsidRPr="000E43F3" w:rsidRDefault="00246995" w:rsidP="00572876">
            <w:pPr>
              <w:jc w:val="center"/>
              <w:rPr>
                <w:rFonts w:ascii="inherit" w:eastAsia="Times New Roman" w:hAnsi="inherit" w:cs="Arial"/>
                <w:b/>
                <w:bCs/>
                <w:color w:val="000000" w:themeColor="text1"/>
                <w:lang w:eastAsia="pl-PL"/>
              </w:rPr>
            </w:pPr>
            <w:r w:rsidRPr="000E43F3">
              <w:rPr>
                <w:rFonts w:ascii="inherit" w:eastAsia="Times New Roman" w:hAnsi="inherit" w:cs="Arial"/>
                <w:b/>
                <w:bCs/>
                <w:color w:val="000000" w:themeColor="text1"/>
                <w:lang w:eastAsia="pl-PL"/>
              </w:rPr>
              <w:t>Time period for operation</w:t>
            </w:r>
          </w:p>
        </w:tc>
      </w:tr>
      <w:tr w:rsidR="00246995" w:rsidRPr="009A1037" w14:paraId="1FCCCB22" w14:textId="77777777" w:rsidTr="00572876">
        <w:trPr>
          <w:trHeight w:val="285"/>
        </w:trPr>
        <w:tc>
          <w:tcPr>
            <w:tcW w:w="841" w:type="pct"/>
            <w:vMerge w:val="restart"/>
            <w:tcBorders>
              <w:top w:val="single" w:sz="4" w:space="0" w:color="auto"/>
              <w:left w:val="single" w:sz="4" w:space="0" w:color="auto"/>
              <w:right w:val="single" w:sz="4" w:space="0" w:color="auto"/>
            </w:tcBorders>
            <w:shd w:val="clear" w:color="auto" w:fill="auto"/>
            <w:hideMark/>
          </w:tcPr>
          <w:p w14:paraId="4069E38E"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Continental Europe</w:t>
            </w:r>
          </w:p>
        </w:tc>
        <w:tc>
          <w:tcPr>
            <w:tcW w:w="773" w:type="pct"/>
            <w:vMerge w:val="restart"/>
            <w:tcBorders>
              <w:top w:val="single" w:sz="4" w:space="0" w:color="auto"/>
              <w:left w:val="nil"/>
              <w:right w:val="single" w:sz="4" w:space="0" w:color="auto"/>
            </w:tcBorders>
            <w:shd w:val="clear" w:color="auto" w:fill="auto"/>
            <w:vAlign w:val="center"/>
            <w:hideMark/>
          </w:tcPr>
          <w:p w14:paraId="394BA34A" w14:textId="77777777" w:rsidR="00246995" w:rsidRPr="009A1037" w:rsidRDefault="00246995" w:rsidP="00572876">
            <w:pPr>
              <w:rPr>
                <w:rFonts w:ascii="inherit" w:eastAsia="Times New Roman" w:hAnsi="inherit"/>
                <w:color w:val="000000" w:themeColor="text1"/>
                <w:lang w:eastAsia="pl-PL"/>
              </w:rPr>
            </w:pPr>
            <w:r w:rsidRPr="009A1037">
              <w:rPr>
                <w:rFonts w:ascii="inherit" w:eastAsia="Times New Roman" w:hAnsi="inherit"/>
                <w:color w:val="000000" w:themeColor="text1"/>
                <w:lang w:eastAsia="pl-PL"/>
              </w:rPr>
              <w:t>110 kV</w:t>
            </w:r>
          </w:p>
        </w:tc>
        <w:tc>
          <w:tcPr>
            <w:tcW w:w="1177" w:type="pct"/>
            <w:tcBorders>
              <w:top w:val="single" w:sz="4" w:space="0" w:color="auto"/>
              <w:left w:val="nil"/>
              <w:bottom w:val="single" w:sz="4" w:space="0" w:color="auto"/>
              <w:right w:val="single" w:sz="4" w:space="0" w:color="auto"/>
            </w:tcBorders>
            <w:shd w:val="clear" w:color="auto" w:fill="auto"/>
            <w:vAlign w:val="center"/>
            <w:hideMark/>
          </w:tcPr>
          <w:p w14:paraId="25C42C85"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0,85 pu-0,90 pu</w:t>
            </w:r>
          </w:p>
        </w:tc>
        <w:tc>
          <w:tcPr>
            <w:tcW w:w="2208" w:type="pct"/>
            <w:tcBorders>
              <w:top w:val="single" w:sz="4" w:space="0" w:color="auto"/>
              <w:left w:val="nil"/>
              <w:bottom w:val="single" w:sz="4" w:space="0" w:color="auto"/>
              <w:right w:val="single" w:sz="4" w:space="0" w:color="auto"/>
            </w:tcBorders>
            <w:shd w:val="clear" w:color="auto" w:fill="auto"/>
            <w:vAlign w:val="center"/>
            <w:hideMark/>
          </w:tcPr>
          <w:p w14:paraId="71ECAD99"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60 minutes</w:t>
            </w:r>
          </w:p>
        </w:tc>
      </w:tr>
      <w:tr w:rsidR="00246995" w:rsidRPr="009A1037" w14:paraId="43559908" w14:textId="77777777" w:rsidTr="00572876">
        <w:trPr>
          <w:trHeight w:val="285"/>
        </w:trPr>
        <w:tc>
          <w:tcPr>
            <w:tcW w:w="841" w:type="pct"/>
            <w:vMerge/>
            <w:tcBorders>
              <w:left w:val="single" w:sz="4" w:space="0" w:color="auto"/>
              <w:right w:val="single" w:sz="4" w:space="0" w:color="auto"/>
            </w:tcBorders>
            <w:shd w:val="clear" w:color="auto" w:fill="auto"/>
            <w:vAlign w:val="center"/>
            <w:hideMark/>
          </w:tcPr>
          <w:p w14:paraId="0E999745" w14:textId="77777777" w:rsidR="00246995" w:rsidRPr="009A1037" w:rsidRDefault="00246995" w:rsidP="00572876">
            <w:pPr>
              <w:rPr>
                <w:rFonts w:ascii="inherit" w:eastAsia="Times New Roman" w:hAnsi="inherit" w:cs="Arial"/>
                <w:color w:val="000000"/>
                <w:lang w:eastAsia="pl-PL"/>
              </w:rPr>
            </w:pPr>
          </w:p>
        </w:tc>
        <w:tc>
          <w:tcPr>
            <w:tcW w:w="773" w:type="pct"/>
            <w:vMerge/>
            <w:tcBorders>
              <w:left w:val="nil"/>
              <w:right w:val="single" w:sz="4" w:space="0" w:color="auto"/>
            </w:tcBorders>
            <w:shd w:val="clear" w:color="auto" w:fill="auto"/>
            <w:vAlign w:val="center"/>
            <w:hideMark/>
          </w:tcPr>
          <w:p w14:paraId="354CE338" w14:textId="77777777" w:rsidR="00246995" w:rsidRPr="00BE094B" w:rsidRDefault="00246995" w:rsidP="00572876">
            <w:pPr>
              <w:rPr>
                <w:rFonts w:ascii="inherit" w:eastAsia="Times New Roman" w:hAnsi="inherit"/>
                <w:color w:val="000000"/>
                <w:lang w:eastAsia="pl-PL"/>
              </w:rPr>
            </w:pPr>
          </w:p>
        </w:tc>
        <w:tc>
          <w:tcPr>
            <w:tcW w:w="1177" w:type="pct"/>
            <w:tcBorders>
              <w:top w:val="single" w:sz="4" w:space="0" w:color="auto"/>
              <w:left w:val="nil"/>
              <w:bottom w:val="single" w:sz="4" w:space="0" w:color="auto"/>
              <w:right w:val="single" w:sz="4" w:space="0" w:color="auto"/>
            </w:tcBorders>
            <w:shd w:val="clear" w:color="auto" w:fill="auto"/>
            <w:vAlign w:val="center"/>
            <w:hideMark/>
          </w:tcPr>
          <w:p w14:paraId="61B5BB2D"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0,90 pu-1,118 pu</w:t>
            </w:r>
          </w:p>
        </w:tc>
        <w:tc>
          <w:tcPr>
            <w:tcW w:w="2208" w:type="pct"/>
            <w:tcBorders>
              <w:top w:val="single" w:sz="4" w:space="0" w:color="auto"/>
              <w:left w:val="nil"/>
              <w:bottom w:val="single" w:sz="4" w:space="0" w:color="auto"/>
              <w:right w:val="single" w:sz="4" w:space="0" w:color="auto"/>
            </w:tcBorders>
            <w:shd w:val="clear" w:color="auto" w:fill="auto"/>
            <w:vAlign w:val="center"/>
            <w:hideMark/>
          </w:tcPr>
          <w:p w14:paraId="13DA9367"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Unlimited</w:t>
            </w:r>
          </w:p>
        </w:tc>
      </w:tr>
      <w:tr w:rsidR="00246995" w:rsidRPr="009A1037" w14:paraId="04279530" w14:textId="77777777" w:rsidTr="00572876">
        <w:trPr>
          <w:trHeight w:val="285"/>
        </w:trPr>
        <w:tc>
          <w:tcPr>
            <w:tcW w:w="841" w:type="pct"/>
            <w:vMerge/>
            <w:tcBorders>
              <w:left w:val="single" w:sz="4" w:space="0" w:color="auto"/>
              <w:right w:val="single" w:sz="4" w:space="0" w:color="auto"/>
            </w:tcBorders>
            <w:shd w:val="clear" w:color="auto" w:fill="auto"/>
            <w:vAlign w:val="center"/>
            <w:hideMark/>
          </w:tcPr>
          <w:p w14:paraId="45DC8DBD" w14:textId="77777777" w:rsidR="00246995" w:rsidRPr="009A1037" w:rsidRDefault="00246995" w:rsidP="00572876">
            <w:pPr>
              <w:rPr>
                <w:rFonts w:ascii="inherit" w:eastAsia="Times New Roman" w:hAnsi="inherit" w:cs="Arial"/>
                <w:color w:val="000000"/>
                <w:lang w:eastAsia="pl-PL"/>
              </w:rPr>
            </w:pPr>
          </w:p>
        </w:tc>
        <w:tc>
          <w:tcPr>
            <w:tcW w:w="773" w:type="pct"/>
            <w:vMerge/>
            <w:tcBorders>
              <w:left w:val="nil"/>
              <w:bottom w:val="single" w:sz="4" w:space="0" w:color="auto"/>
              <w:right w:val="single" w:sz="4" w:space="0" w:color="auto"/>
            </w:tcBorders>
            <w:shd w:val="clear" w:color="auto" w:fill="auto"/>
            <w:vAlign w:val="center"/>
            <w:hideMark/>
          </w:tcPr>
          <w:p w14:paraId="39367097" w14:textId="77777777" w:rsidR="00246995" w:rsidRPr="00BE094B" w:rsidRDefault="00246995" w:rsidP="00572876">
            <w:pPr>
              <w:rPr>
                <w:rFonts w:ascii="inherit" w:eastAsia="Times New Roman" w:hAnsi="inherit"/>
                <w:color w:val="000000"/>
                <w:lang w:eastAsia="pl-PL"/>
              </w:rPr>
            </w:pPr>
          </w:p>
        </w:tc>
        <w:tc>
          <w:tcPr>
            <w:tcW w:w="1177" w:type="pct"/>
            <w:tcBorders>
              <w:top w:val="single" w:sz="4" w:space="0" w:color="auto"/>
              <w:left w:val="nil"/>
              <w:bottom w:val="single" w:sz="4" w:space="0" w:color="auto"/>
              <w:right w:val="single" w:sz="4" w:space="0" w:color="auto"/>
            </w:tcBorders>
            <w:shd w:val="clear" w:color="auto" w:fill="auto"/>
            <w:vAlign w:val="center"/>
            <w:hideMark/>
          </w:tcPr>
          <w:p w14:paraId="788A1E07"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1,118 pu-1,15 pu</w:t>
            </w:r>
          </w:p>
        </w:tc>
        <w:tc>
          <w:tcPr>
            <w:tcW w:w="2208" w:type="pct"/>
            <w:tcBorders>
              <w:top w:val="single" w:sz="4" w:space="0" w:color="auto"/>
              <w:left w:val="nil"/>
              <w:bottom w:val="single" w:sz="4" w:space="0" w:color="auto"/>
              <w:right w:val="single" w:sz="4" w:space="0" w:color="auto"/>
            </w:tcBorders>
            <w:shd w:val="clear" w:color="auto" w:fill="auto"/>
            <w:vAlign w:val="center"/>
            <w:hideMark/>
          </w:tcPr>
          <w:p w14:paraId="65AEF631"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To be specified by each TSO, but not less than 20 minutes and not more than 60 minutes</w:t>
            </w:r>
          </w:p>
        </w:tc>
      </w:tr>
      <w:tr w:rsidR="00246995" w:rsidRPr="009A1037" w14:paraId="64C620CC" w14:textId="77777777" w:rsidTr="00572876">
        <w:trPr>
          <w:trHeight w:val="285"/>
        </w:trPr>
        <w:tc>
          <w:tcPr>
            <w:tcW w:w="841" w:type="pct"/>
            <w:vMerge/>
            <w:tcBorders>
              <w:left w:val="single" w:sz="4" w:space="0" w:color="auto"/>
              <w:right w:val="single" w:sz="4" w:space="0" w:color="auto"/>
            </w:tcBorders>
            <w:shd w:val="clear" w:color="auto" w:fill="auto"/>
            <w:vAlign w:val="center"/>
            <w:hideMark/>
          </w:tcPr>
          <w:p w14:paraId="7D930EAD" w14:textId="77777777" w:rsidR="00246995" w:rsidRPr="009A1037" w:rsidRDefault="00246995" w:rsidP="00572876">
            <w:pPr>
              <w:rPr>
                <w:rFonts w:ascii="inherit" w:eastAsia="Times New Roman" w:hAnsi="inherit" w:cs="Arial"/>
                <w:color w:val="000000"/>
                <w:lang w:eastAsia="pl-PL"/>
              </w:rPr>
            </w:pPr>
          </w:p>
        </w:tc>
        <w:tc>
          <w:tcPr>
            <w:tcW w:w="773" w:type="pct"/>
            <w:vMerge w:val="restart"/>
            <w:tcBorders>
              <w:top w:val="single" w:sz="4" w:space="0" w:color="auto"/>
              <w:left w:val="nil"/>
              <w:right w:val="single" w:sz="4" w:space="0" w:color="auto"/>
            </w:tcBorders>
            <w:shd w:val="clear" w:color="auto" w:fill="auto"/>
            <w:vAlign w:val="center"/>
            <w:hideMark/>
          </w:tcPr>
          <w:p w14:paraId="0DA7048D" w14:textId="77777777" w:rsidR="00246995" w:rsidRPr="009A1037" w:rsidRDefault="00246995" w:rsidP="00572876">
            <w:pPr>
              <w:rPr>
                <w:rFonts w:ascii="inherit" w:eastAsia="Times New Roman" w:hAnsi="inherit"/>
                <w:color w:val="000000" w:themeColor="text1"/>
                <w:lang w:eastAsia="pl-PL"/>
              </w:rPr>
            </w:pPr>
            <w:r w:rsidRPr="009A1037">
              <w:rPr>
                <w:rFonts w:ascii="inherit" w:eastAsia="Times New Roman" w:hAnsi="inherit"/>
                <w:color w:val="000000" w:themeColor="text1"/>
                <w:lang w:eastAsia="pl-PL"/>
              </w:rPr>
              <w:t>132 kV</w:t>
            </w:r>
          </w:p>
        </w:tc>
        <w:tc>
          <w:tcPr>
            <w:tcW w:w="1177" w:type="pct"/>
            <w:tcBorders>
              <w:top w:val="single" w:sz="4" w:space="0" w:color="auto"/>
              <w:left w:val="nil"/>
              <w:bottom w:val="single" w:sz="4" w:space="0" w:color="auto"/>
              <w:right w:val="single" w:sz="4" w:space="0" w:color="auto"/>
            </w:tcBorders>
            <w:shd w:val="clear" w:color="auto" w:fill="auto"/>
            <w:vAlign w:val="center"/>
            <w:hideMark/>
          </w:tcPr>
          <w:p w14:paraId="5B6658E2"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0,85 pu-0,90 pu</w:t>
            </w:r>
          </w:p>
        </w:tc>
        <w:tc>
          <w:tcPr>
            <w:tcW w:w="2208" w:type="pct"/>
            <w:tcBorders>
              <w:top w:val="single" w:sz="4" w:space="0" w:color="auto"/>
              <w:left w:val="nil"/>
              <w:bottom w:val="single" w:sz="4" w:space="0" w:color="auto"/>
              <w:right w:val="single" w:sz="4" w:space="0" w:color="auto"/>
            </w:tcBorders>
            <w:shd w:val="clear" w:color="auto" w:fill="auto"/>
            <w:vAlign w:val="center"/>
            <w:hideMark/>
          </w:tcPr>
          <w:p w14:paraId="006CB0C5"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60 minutes</w:t>
            </w:r>
          </w:p>
        </w:tc>
      </w:tr>
      <w:tr w:rsidR="00246995" w:rsidRPr="009A1037" w14:paraId="3C193781" w14:textId="77777777" w:rsidTr="00572876">
        <w:trPr>
          <w:trHeight w:val="285"/>
        </w:trPr>
        <w:tc>
          <w:tcPr>
            <w:tcW w:w="841" w:type="pct"/>
            <w:vMerge/>
            <w:tcBorders>
              <w:left w:val="single" w:sz="4" w:space="0" w:color="auto"/>
              <w:right w:val="single" w:sz="4" w:space="0" w:color="auto"/>
            </w:tcBorders>
            <w:shd w:val="clear" w:color="auto" w:fill="auto"/>
            <w:vAlign w:val="center"/>
            <w:hideMark/>
          </w:tcPr>
          <w:p w14:paraId="1FE52AE6" w14:textId="77777777" w:rsidR="00246995" w:rsidRPr="009A1037" w:rsidRDefault="00246995" w:rsidP="00572876">
            <w:pPr>
              <w:rPr>
                <w:rFonts w:ascii="inherit" w:eastAsia="Times New Roman" w:hAnsi="inherit" w:cs="Arial"/>
                <w:color w:val="000000"/>
                <w:lang w:eastAsia="pl-PL"/>
              </w:rPr>
            </w:pPr>
          </w:p>
        </w:tc>
        <w:tc>
          <w:tcPr>
            <w:tcW w:w="773" w:type="pct"/>
            <w:vMerge/>
            <w:tcBorders>
              <w:left w:val="nil"/>
              <w:right w:val="single" w:sz="4" w:space="0" w:color="auto"/>
            </w:tcBorders>
            <w:shd w:val="clear" w:color="auto" w:fill="auto"/>
            <w:vAlign w:val="center"/>
            <w:hideMark/>
          </w:tcPr>
          <w:p w14:paraId="35AB7101" w14:textId="77777777" w:rsidR="00246995" w:rsidRPr="00BE094B" w:rsidRDefault="00246995" w:rsidP="00572876">
            <w:pPr>
              <w:rPr>
                <w:rFonts w:ascii="inherit" w:eastAsia="Times New Roman" w:hAnsi="inherit" w:cs="Arial"/>
                <w:color w:val="000000"/>
                <w:lang w:eastAsia="pl-PL"/>
              </w:rPr>
            </w:pPr>
          </w:p>
        </w:tc>
        <w:tc>
          <w:tcPr>
            <w:tcW w:w="1177" w:type="pct"/>
            <w:tcBorders>
              <w:top w:val="single" w:sz="4" w:space="0" w:color="auto"/>
              <w:left w:val="nil"/>
              <w:bottom w:val="single" w:sz="4" w:space="0" w:color="auto"/>
              <w:right w:val="single" w:sz="4" w:space="0" w:color="auto"/>
            </w:tcBorders>
            <w:shd w:val="clear" w:color="auto" w:fill="auto"/>
            <w:vAlign w:val="center"/>
            <w:hideMark/>
          </w:tcPr>
          <w:p w14:paraId="0D1AF6BA"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0,90 pu-</w:t>
            </w:r>
            <w:r w:rsidRPr="009A1037">
              <w:rPr>
                <w:rFonts w:ascii="inherit" w:eastAsia="Times New Roman" w:hAnsi="inherit"/>
                <w:color w:val="000000" w:themeColor="text1"/>
                <w:lang w:eastAsia="pl-PL"/>
              </w:rPr>
              <w:t>1,098</w:t>
            </w:r>
            <w:r w:rsidRPr="009A1037">
              <w:rPr>
                <w:rFonts w:ascii="inherit" w:eastAsia="Times New Roman" w:hAnsi="inherit" w:cs="Arial"/>
                <w:color w:val="000000" w:themeColor="text1"/>
                <w:lang w:eastAsia="pl-PL"/>
              </w:rPr>
              <w:t xml:space="preserve"> pu</w:t>
            </w:r>
          </w:p>
        </w:tc>
        <w:tc>
          <w:tcPr>
            <w:tcW w:w="2208" w:type="pct"/>
            <w:tcBorders>
              <w:top w:val="single" w:sz="4" w:space="0" w:color="auto"/>
              <w:left w:val="nil"/>
              <w:bottom w:val="single" w:sz="4" w:space="0" w:color="auto"/>
              <w:right w:val="single" w:sz="4" w:space="0" w:color="auto"/>
            </w:tcBorders>
            <w:shd w:val="clear" w:color="auto" w:fill="auto"/>
            <w:vAlign w:val="center"/>
            <w:hideMark/>
          </w:tcPr>
          <w:p w14:paraId="5E77FC5C"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Unlimited</w:t>
            </w:r>
          </w:p>
        </w:tc>
      </w:tr>
      <w:tr w:rsidR="00246995" w:rsidRPr="009A1037" w14:paraId="3DDCA9BE" w14:textId="77777777" w:rsidTr="00572876">
        <w:trPr>
          <w:trHeight w:val="285"/>
        </w:trPr>
        <w:tc>
          <w:tcPr>
            <w:tcW w:w="841" w:type="pct"/>
            <w:vMerge/>
            <w:tcBorders>
              <w:left w:val="single" w:sz="4" w:space="0" w:color="auto"/>
              <w:right w:val="single" w:sz="4" w:space="0" w:color="auto"/>
            </w:tcBorders>
            <w:shd w:val="clear" w:color="auto" w:fill="auto"/>
            <w:vAlign w:val="center"/>
            <w:hideMark/>
          </w:tcPr>
          <w:p w14:paraId="2E7320CA" w14:textId="77777777" w:rsidR="00246995" w:rsidRPr="009A1037" w:rsidRDefault="00246995" w:rsidP="00572876">
            <w:pPr>
              <w:rPr>
                <w:rFonts w:ascii="inherit" w:eastAsia="Times New Roman" w:hAnsi="inherit" w:cs="Arial"/>
                <w:color w:val="000000"/>
                <w:lang w:eastAsia="pl-PL"/>
              </w:rPr>
            </w:pPr>
          </w:p>
        </w:tc>
        <w:tc>
          <w:tcPr>
            <w:tcW w:w="773" w:type="pct"/>
            <w:vMerge/>
            <w:tcBorders>
              <w:left w:val="nil"/>
              <w:bottom w:val="single" w:sz="4" w:space="0" w:color="auto"/>
              <w:right w:val="single" w:sz="4" w:space="0" w:color="auto"/>
            </w:tcBorders>
            <w:shd w:val="clear" w:color="auto" w:fill="auto"/>
            <w:vAlign w:val="center"/>
            <w:hideMark/>
          </w:tcPr>
          <w:p w14:paraId="11BD9F75" w14:textId="77777777" w:rsidR="00246995" w:rsidRPr="00BE094B" w:rsidRDefault="00246995" w:rsidP="00572876">
            <w:pPr>
              <w:rPr>
                <w:rFonts w:ascii="inherit" w:eastAsia="Times New Roman" w:hAnsi="inherit" w:cs="Arial"/>
                <w:color w:val="000000"/>
                <w:lang w:eastAsia="pl-PL"/>
              </w:rPr>
            </w:pPr>
          </w:p>
        </w:tc>
        <w:tc>
          <w:tcPr>
            <w:tcW w:w="1177" w:type="pct"/>
            <w:tcBorders>
              <w:top w:val="single" w:sz="4" w:space="0" w:color="auto"/>
              <w:left w:val="nil"/>
              <w:bottom w:val="single" w:sz="4" w:space="0" w:color="auto"/>
              <w:right w:val="single" w:sz="4" w:space="0" w:color="auto"/>
            </w:tcBorders>
            <w:shd w:val="clear" w:color="auto" w:fill="auto"/>
            <w:vAlign w:val="center"/>
            <w:hideMark/>
          </w:tcPr>
          <w:p w14:paraId="329AF637" w14:textId="77777777" w:rsidR="00246995" w:rsidRPr="009A1037" w:rsidRDefault="00246995" w:rsidP="00572876">
            <w:pPr>
              <w:rPr>
                <w:rFonts w:ascii="inherit" w:eastAsia="Times New Roman" w:hAnsi="inherit" w:cs="Arial"/>
                <w:color w:val="000000" w:themeColor="text1"/>
                <w:lang w:eastAsia="pl-PL"/>
              </w:rPr>
            </w:pPr>
            <w:r w:rsidRPr="00BE094B">
              <w:rPr>
                <w:rFonts w:ascii="inherit" w:eastAsia="Times New Roman" w:hAnsi="inherit"/>
                <w:color w:val="000000" w:themeColor="text1"/>
                <w:lang w:eastAsia="pl-PL"/>
              </w:rPr>
              <w:t>1,098</w:t>
            </w:r>
            <w:r w:rsidRPr="009A1037">
              <w:rPr>
                <w:rFonts w:ascii="inherit" w:eastAsia="Times New Roman" w:hAnsi="inherit" w:cs="Arial"/>
                <w:color w:val="000000" w:themeColor="text1"/>
                <w:lang w:eastAsia="pl-PL"/>
              </w:rPr>
              <w:t xml:space="preserve"> pu-1,15 pu</w:t>
            </w:r>
          </w:p>
        </w:tc>
        <w:tc>
          <w:tcPr>
            <w:tcW w:w="2208" w:type="pct"/>
            <w:tcBorders>
              <w:top w:val="single" w:sz="4" w:space="0" w:color="auto"/>
              <w:left w:val="nil"/>
              <w:bottom w:val="single" w:sz="4" w:space="0" w:color="auto"/>
              <w:right w:val="single" w:sz="4" w:space="0" w:color="auto"/>
            </w:tcBorders>
            <w:shd w:val="clear" w:color="auto" w:fill="auto"/>
            <w:vAlign w:val="center"/>
            <w:hideMark/>
          </w:tcPr>
          <w:p w14:paraId="7DE463FC"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To be specified by each TSO, but not less than 20 minutes and not more than 60 minutes</w:t>
            </w:r>
          </w:p>
        </w:tc>
      </w:tr>
      <w:tr w:rsidR="00246995" w:rsidRPr="009A1037" w14:paraId="37AC84FE" w14:textId="77777777" w:rsidTr="00572876">
        <w:trPr>
          <w:trHeight w:val="285"/>
        </w:trPr>
        <w:tc>
          <w:tcPr>
            <w:tcW w:w="841" w:type="pct"/>
            <w:vMerge/>
            <w:tcBorders>
              <w:left w:val="single" w:sz="4" w:space="0" w:color="auto"/>
              <w:right w:val="single" w:sz="4" w:space="0" w:color="auto"/>
            </w:tcBorders>
            <w:shd w:val="clear" w:color="auto" w:fill="auto"/>
            <w:vAlign w:val="center"/>
            <w:hideMark/>
          </w:tcPr>
          <w:p w14:paraId="5568A6C7" w14:textId="77777777" w:rsidR="00246995" w:rsidRPr="009A1037" w:rsidRDefault="00246995" w:rsidP="00572876">
            <w:pPr>
              <w:rPr>
                <w:rFonts w:ascii="inherit" w:eastAsia="Times New Roman" w:hAnsi="inherit" w:cs="Arial"/>
                <w:color w:val="000000"/>
                <w:lang w:eastAsia="pl-PL"/>
              </w:rPr>
            </w:pPr>
          </w:p>
        </w:tc>
        <w:tc>
          <w:tcPr>
            <w:tcW w:w="773" w:type="pct"/>
            <w:vMerge w:val="restart"/>
            <w:tcBorders>
              <w:top w:val="single" w:sz="4" w:space="0" w:color="auto"/>
              <w:left w:val="nil"/>
              <w:right w:val="single" w:sz="4" w:space="0" w:color="auto"/>
            </w:tcBorders>
            <w:shd w:val="clear" w:color="auto" w:fill="auto"/>
            <w:vAlign w:val="center"/>
            <w:hideMark/>
          </w:tcPr>
          <w:p w14:paraId="2AD30872" w14:textId="77777777" w:rsidR="00246995" w:rsidRPr="009A1037" w:rsidRDefault="00246995" w:rsidP="00572876">
            <w:pPr>
              <w:rPr>
                <w:rFonts w:ascii="inherit" w:eastAsia="Times New Roman" w:hAnsi="inherit"/>
                <w:color w:val="000000" w:themeColor="text1"/>
                <w:lang w:eastAsia="pl-PL"/>
              </w:rPr>
            </w:pPr>
            <w:r w:rsidRPr="009A1037">
              <w:rPr>
                <w:rFonts w:ascii="inherit" w:eastAsia="Times New Roman" w:hAnsi="inherit"/>
                <w:color w:val="000000" w:themeColor="text1"/>
                <w:lang w:eastAsia="pl-PL"/>
              </w:rPr>
              <w:t>150 kV</w:t>
            </w:r>
          </w:p>
        </w:tc>
        <w:tc>
          <w:tcPr>
            <w:tcW w:w="1177" w:type="pct"/>
            <w:tcBorders>
              <w:top w:val="single" w:sz="4" w:space="0" w:color="auto"/>
              <w:left w:val="nil"/>
              <w:bottom w:val="single" w:sz="4" w:space="0" w:color="auto"/>
              <w:right w:val="single" w:sz="4" w:space="0" w:color="auto"/>
            </w:tcBorders>
            <w:shd w:val="clear" w:color="auto" w:fill="auto"/>
            <w:vAlign w:val="center"/>
            <w:hideMark/>
          </w:tcPr>
          <w:p w14:paraId="7CF7C352"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0,85 pu-0,90 pu</w:t>
            </w:r>
          </w:p>
        </w:tc>
        <w:tc>
          <w:tcPr>
            <w:tcW w:w="2208" w:type="pct"/>
            <w:tcBorders>
              <w:top w:val="single" w:sz="4" w:space="0" w:color="auto"/>
              <w:left w:val="nil"/>
              <w:bottom w:val="single" w:sz="4" w:space="0" w:color="auto"/>
              <w:right w:val="single" w:sz="4" w:space="0" w:color="auto"/>
            </w:tcBorders>
            <w:shd w:val="clear" w:color="auto" w:fill="auto"/>
            <w:vAlign w:val="center"/>
            <w:hideMark/>
          </w:tcPr>
          <w:p w14:paraId="480D0CB0"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60 minutes</w:t>
            </w:r>
          </w:p>
        </w:tc>
      </w:tr>
      <w:tr w:rsidR="00246995" w:rsidRPr="009A1037" w14:paraId="0F2EA116" w14:textId="77777777" w:rsidTr="00572876">
        <w:trPr>
          <w:trHeight w:val="285"/>
        </w:trPr>
        <w:tc>
          <w:tcPr>
            <w:tcW w:w="841" w:type="pct"/>
            <w:vMerge/>
            <w:tcBorders>
              <w:left w:val="single" w:sz="4" w:space="0" w:color="auto"/>
              <w:right w:val="single" w:sz="4" w:space="0" w:color="auto"/>
            </w:tcBorders>
            <w:shd w:val="clear" w:color="auto" w:fill="auto"/>
            <w:vAlign w:val="center"/>
            <w:hideMark/>
          </w:tcPr>
          <w:p w14:paraId="7076E1EE" w14:textId="77777777" w:rsidR="00246995" w:rsidRPr="009A1037" w:rsidRDefault="00246995" w:rsidP="00572876">
            <w:pPr>
              <w:rPr>
                <w:rFonts w:ascii="inherit" w:eastAsia="Times New Roman" w:hAnsi="inherit" w:cs="Arial"/>
                <w:color w:val="000000"/>
                <w:lang w:eastAsia="pl-PL"/>
              </w:rPr>
            </w:pPr>
          </w:p>
        </w:tc>
        <w:tc>
          <w:tcPr>
            <w:tcW w:w="773" w:type="pct"/>
            <w:vMerge/>
            <w:tcBorders>
              <w:left w:val="nil"/>
              <w:right w:val="single" w:sz="4" w:space="0" w:color="auto"/>
            </w:tcBorders>
            <w:shd w:val="clear" w:color="auto" w:fill="auto"/>
            <w:vAlign w:val="center"/>
            <w:hideMark/>
          </w:tcPr>
          <w:p w14:paraId="1BC6699D" w14:textId="77777777" w:rsidR="00246995" w:rsidRPr="00BE094B" w:rsidRDefault="00246995" w:rsidP="00572876">
            <w:pPr>
              <w:rPr>
                <w:rFonts w:ascii="inherit" w:eastAsia="Times New Roman" w:hAnsi="inherit"/>
                <w:color w:val="000000"/>
                <w:lang w:eastAsia="pl-PL"/>
              </w:rPr>
            </w:pPr>
          </w:p>
        </w:tc>
        <w:tc>
          <w:tcPr>
            <w:tcW w:w="1177" w:type="pct"/>
            <w:tcBorders>
              <w:top w:val="single" w:sz="4" w:space="0" w:color="auto"/>
              <w:left w:val="nil"/>
              <w:bottom w:val="single" w:sz="4" w:space="0" w:color="auto"/>
              <w:right w:val="single" w:sz="4" w:space="0" w:color="auto"/>
            </w:tcBorders>
            <w:shd w:val="clear" w:color="auto" w:fill="auto"/>
            <w:vAlign w:val="center"/>
            <w:hideMark/>
          </w:tcPr>
          <w:p w14:paraId="25CE7325"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0,90 pu-1,118 pu</w:t>
            </w:r>
          </w:p>
        </w:tc>
        <w:tc>
          <w:tcPr>
            <w:tcW w:w="2208" w:type="pct"/>
            <w:tcBorders>
              <w:top w:val="single" w:sz="4" w:space="0" w:color="auto"/>
              <w:left w:val="nil"/>
              <w:bottom w:val="single" w:sz="4" w:space="0" w:color="auto"/>
              <w:right w:val="single" w:sz="4" w:space="0" w:color="auto"/>
            </w:tcBorders>
            <w:shd w:val="clear" w:color="auto" w:fill="auto"/>
            <w:vAlign w:val="center"/>
            <w:hideMark/>
          </w:tcPr>
          <w:p w14:paraId="7C241460"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Unlimited</w:t>
            </w:r>
          </w:p>
        </w:tc>
      </w:tr>
      <w:tr w:rsidR="00246995" w:rsidRPr="009A1037" w14:paraId="38834160" w14:textId="77777777" w:rsidTr="00572876">
        <w:trPr>
          <w:trHeight w:val="285"/>
        </w:trPr>
        <w:tc>
          <w:tcPr>
            <w:tcW w:w="841" w:type="pct"/>
            <w:vMerge/>
            <w:tcBorders>
              <w:left w:val="single" w:sz="4" w:space="0" w:color="auto"/>
              <w:right w:val="single" w:sz="4" w:space="0" w:color="auto"/>
            </w:tcBorders>
            <w:shd w:val="clear" w:color="auto" w:fill="auto"/>
            <w:vAlign w:val="center"/>
            <w:hideMark/>
          </w:tcPr>
          <w:p w14:paraId="0AE6865D" w14:textId="77777777" w:rsidR="00246995" w:rsidRPr="009A1037" w:rsidRDefault="00246995" w:rsidP="00572876">
            <w:pPr>
              <w:rPr>
                <w:rFonts w:ascii="inherit" w:eastAsia="Times New Roman" w:hAnsi="inherit" w:cs="Arial"/>
                <w:color w:val="000000"/>
                <w:lang w:eastAsia="pl-PL"/>
              </w:rPr>
            </w:pPr>
          </w:p>
        </w:tc>
        <w:tc>
          <w:tcPr>
            <w:tcW w:w="773" w:type="pct"/>
            <w:vMerge/>
            <w:tcBorders>
              <w:left w:val="nil"/>
              <w:bottom w:val="single" w:sz="4" w:space="0" w:color="auto"/>
              <w:right w:val="single" w:sz="4" w:space="0" w:color="auto"/>
            </w:tcBorders>
            <w:shd w:val="clear" w:color="auto" w:fill="auto"/>
            <w:vAlign w:val="center"/>
            <w:hideMark/>
          </w:tcPr>
          <w:p w14:paraId="48BD4832" w14:textId="77777777" w:rsidR="00246995" w:rsidRPr="00BE094B" w:rsidRDefault="00246995" w:rsidP="00572876">
            <w:pPr>
              <w:rPr>
                <w:rFonts w:ascii="inherit" w:eastAsia="Times New Roman" w:hAnsi="inherit"/>
                <w:color w:val="000000"/>
                <w:lang w:eastAsia="pl-PL"/>
              </w:rPr>
            </w:pPr>
          </w:p>
        </w:tc>
        <w:tc>
          <w:tcPr>
            <w:tcW w:w="1177" w:type="pct"/>
            <w:tcBorders>
              <w:top w:val="single" w:sz="4" w:space="0" w:color="auto"/>
              <w:left w:val="nil"/>
              <w:bottom w:val="single" w:sz="4" w:space="0" w:color="auto"/>
              <w:right w:val="single" w:sz="4" w:space="0" w:color="auto"/>
            </w:tcBorders>
            <w:shd w:val="clear" w:color="auto" w:fill="auto"/>
            <w:vAlign w:val="center"/>
            <w:hideMark/>
          </w:tcPr>
          <w:p w14:paraId="208778AA"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1,118 pu-1,15 pu</w:t>
            </w:r>
          </w:p>
        </w:tc>
        <w:tc>
          <w:tcPr>
            <w:tcW w:w="2208" w:type="pct"/>
            <w:tcBorders>
              <w:top w:val="single" w:sz="4" w:space="0" w:color="auto"/>
              <w:left w:val="nil"/>
              <w:bottom w:val="single" w:sz="4" w:space="0" w:color="auto"/>
              <w:right w:val="single" w:sz="4" w:space="0" w:color="auto"/>
            </w:tcBorders>
            <w:shd w:val="clear" w:color="auto" w:fill="auto"/>
            <w:vAlign w:val="center"/>
            <w:hideMark/>
          </w:tcPr>
          <w:p w14:paraId="082CC4B6"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To be specified by each TSO, but not less than 20 minutes and not more than 60 minutes</w:t>
            </w:r>
          </w:p>
        </w:tc>
      </w:tr>
      <w:tr w:rsidR="00246995" w:rsidRPr="009A1037" w14:paraId="430DCA06" w14:textId="77777777" w:rsidTr="00572876">
        <w:trPr>
          <w:trHeight w:val="285"/>
        </w:trPr>
        <w:tc>
          <w:tcPr>
            <w:tcW w:w="841" w:type="pct"/>
            <w:vMerge/>
            <w:tcBorders>
              <w:left w:val="single" w:sz="4" w:space="0" w:color="auto"/>
              <w:right w:val="single" w:sz="4" w:space="0" w:color="auto"/>
            </w:tcBorders>
            <w:shd w:val="clear" w:color="auto" w:fill="auto"/>
            <w:vAlign w:val="center"/>
            <w:hideMark/>
          </w:tcPr>
          <w:p w14:paraId="1E6FCFC0" w14:textId="77777777" w:rsidR="00246995" w:rsidRPr="009A1037" w:rsidRDefault="00246995" w:rsidP="00572876">
            <w:pPr>
              <w:rPr>
                <w:rFonts w:ascii="inherit" w:eastAsia="Times New Roman" w:hAnsi="inherit" w:cs="Arial"/>
                <w:color w:val="000000"/>
                <w:lang w:eastAsia="pl-PL"/>
              </w:rPr>
            </w:pPr>
          </w:p>
        </w:tc>
        <w:tc>
          <w:tcPr>
            <w:tcW w:w="773" w:type="pct"/>
            <w:vMerge w:val="restart"/>
            <w:tcBorders>
              <w:top w:val="single" w:sz="4" w:space="0" w:color="auto"/>
              <w:left w:val="nil"/>
              <w:right w:val="single" w:sz="4" w:space="0" w:color="auto"/>
            </w:tcBorders>
            <w:shd w:val="clear" w:color="auto" w:fill="auto"/>
            <w:vAlign w:val="center"/>
            <w:hideMark/>
          </w:tcPr>
          <w:p w14:paraId="4281C45A" w14:textId="77777777" w:rsidR="00246995" w:rsidRPr="009A1037" w:rsidRDefault="00246995" w:rsidP="00572876">
            <w:pPr>
              <w:rPr>
                <w:rFonts w:ascii="inherit" w:eastAsia="Times New Roman" w:hAnsi="inherit"/>
                <w:color w:val="000000" w:themeColor="text1"/>
                <w:lang w:eastAsia="pl-PL"/>
              </w:rPr>
            </w:pPr>
            <w:r w:rsidRPr="009A1037">
              <w:rPr>
                <w:rFonts w:ascii="inherit" w:eastAsia="Times New Roman" w:hAnsi="inherit"/>
                <w:color w:val="000000" w:themeColor="text1"/>
                <w:lang w:eastAsia="pl-PL"/>
              </w:rPr>
              <w:t>220 kV</w:t>
            </w:r>
          </w:p>
        </w:tc>
        <w:tc>
          <w:tcPr>
            <w:tcW w:w="1177" w:type="pct"/>
            <w:tcBorders>
              <w:top w:val="single" w:sz="4" w:space="0" w:color="auto"/>
              <w:left w:val="nil"/>
              <w:bottom w:val="single" w:sz="4" w:space="0" w:color="auto"/>
              <w:right w:val="single" w:sz="4" w:space="0" w:color="auto"/>
            </w:tcBorders>
            <w:shd w:val="clear" w:color="auto" w:fill="auto"/>
            <w:vAlign w:val="center"/>
            <w:hideMark/>
          </w:tcPr>
          <w:p w14:paraId="0756951A"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0,85 pu-0,90 pu</w:t>
            </w:r>
          </w:p>
        </w:tc>
        <w:tc>
          <w:tcPr>
            <w:tcW w:w="2208" w:type="pct"/>
            <w:tcBorders>
              <w:top w:val="single" w:sz="4" w:space="0" w:color="auto"/>
              <w:left w:val="nil"/>
              <w:bottom w:val="single" w:sz="4" w:space="0" w:color="auto"/>
              <w:right w:val="single" w:sz="4" w:space="0" w:color="auto"/>
            </w:tcBorders>
            <w:shd w:val="clear" w:color="auto" w:fill="auto"/>
            <w:vAlign w:val="center"/>
            <w:hideMark/>
          </w:tcPr>
          <w:p w14:paraId="1FA2C935"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60 minutes</w:t>
            </w:r>
          </w:p>
        </w:tc>
      </w:tr>
      <w:tr w:rsidR="00246995" w:rsidRPr="009A1037" w14:paraId="395E2C1E" w14:textId="77777777" w:rsidTr="00572876">
        <w:trPr>
          <w:trHeight w:val="285"/>
        </w:trPr>
        <w:tc>
          <w:tcPr>
            <w:tcW w:w="841" w:type="pct"/>
            <w:vMerge/>
            <w:tcBorders>
              <w:left w:val="single" w:sz="4" w:space="0" w:color="auto"/>
              <w:right w:val="single" w:sz="4" w:space="0" w:color="auto"/>
            </w:tcBorders>
            <w:shd w:val="clear" w:color="auto" w:fill="auto"/>
            <w:vAlign w:val="center"/>
            <w:hideMark/>
          </w:tcPr>
          <w:p w14:paraId="030C24DF" w14:textId="77777777" w:rsidR="00246995" w:rsidRPr="009A1037" w:rsidRDefault="00246995" w:rsidP="00572876">
            <w:pPr>
              <w:rPr>
                <w:rFonts w:ascii="inherit" w:eastAsia="Times New Roman" w:hAnsi="inherit" w:cs="Arial"/>
                <w:color w:val="000000"/>
                <w:lang w:eastAsia="pl-PL"/>
              </w:rPr>
            </w:pPr>
          </w:p>
        </w:tc>
        <w:tc>
          <w:tcPr>
            <w:tcW w:w="773" w:type="pct"/>
            <w:vMerge/>
            <w:tcBorders>
              <w:left w:val="nil"/>
              <w:right w:val="single" w:sz="4" w:space="0" w:color="auto"/>
            </w:tcBorders>
            <w:shd w:val="clear" w:color="auto" w:fill="auto"/>
            <w:vAlign w:val="center"/>
            <w:hideMark/>
          </w:tcPr>
          <w:p w14:paraId="03EF2694" w14:textId="77777777" w:rsidR="00246995" w:rsidRPr="00BE094B" w:rsidRDefault="00246995" w:rsidP="00572876">
            <w:pPr>
              <w:rPr>
                <w:rFonts w:ascii="inherit" w:eastAsia="Times New Roman" w:hAnsi="inherit" w:cs="Arial"/>
                <w:color w:val="000000"/>
                <w:lang w:eastAsia="pl-PL"/>
              </w:rPr>
            </w:pPr>
          </w:p>
        </w:tc>
        <w:tc>
          <w:tcPr>
            <w:tcW w:w="1177" w:type="pct"/>
            <w:tcBorders>
              <w:top w:val="single" w:sz="4" w:space="0" w:color="auto"/>
              <w:left w:val="nil"/>
              <w:bottom w:val="single" w:sz="4" w:space="0" w:color="auto"/>
              <w:right w:val="single" w:sz="4" w:space="0" w:color="auto"/>
            </w:tcBorders>
            <w:shd w:val="clear" w:color="auto" w:fill="auto"/>
            <w:vAlign w:val="center"/>
            <w:hideMark/>
          </w:tcPr>
          <w:p w14:paraId="08A7ABA7"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0,90 pu-</w:t>
            </w:r>
            <w:r w:rsidRPr="009A1037">
              <w:rPr>
                <w:rFonts w:ascii="inherit" w:eastAsia="Times New Roman" w:hAnsi="inherit"/>
                <w:color w:val="000000" w:themeColor="text1"/>
                <w:lang w:eastAsia="pl-PL"/>
              </w:rPr>
              <w:t>1,113</w:t>
            </w:r>
            <w:r w:rsidRPr="009A1037">
              <w:rPr>
                <w:rFonts w:ascii="inherit" w:eastAsia="Times New Roman" w:hAnsi="inherit" w:cs="Arial"/>
                <w:color w:val="000000" w:themeColor="text1"/>
                <w:lang w:eastAsia="pl-PL"/>
              </w:rPr>
              <w:t xml:space="preserve"> pu</w:t>
            </w:r>
          </w:p>
        </w:tc>
        <w:tc>
          <w:tcPr>
            <w:tcW w:w="2208" w:type="pct"/>
            <w:tcBorders>
              <w:top w:val="single" w:sz="4" w:space="0" w:color="auto"/>
              <w:left w:val="nil"/>
              <w:bottom w:val="single" w:sz="4" w:space="0" w:color="auto"/>
              <w:right w:val="single" w:sz="4" w:space="0" w:color="auto"/>
            </w:tcBorders>
            <w:shd w:val="clear" w:color="auto" w:fill="auto"/>
            <w:vAlign w:val="center"/>
            <w:hideMark/>
          </w:tcPr>
          <w:p w14:paraId="2370CC66"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Unlimited</w:t>
            </w:r>
          </w:p>
        </w:tc>
      </w:tr>
      <w:tr w:rsidR="00246995" w:rsidRPr="009A1037" w14:paraId="626F9F64" w14:textId="77777777" w:rsidTr="00572876">
        <w:trPr>
          <w:trHeight w:val="285"/>
        </w:trPr>
        <w:tc>
          <w:tcPr>
            <w:tcW w:w="841" w:type="pct"/>
            <w:vMerge/>
            <w:tcBorders>
              <w:left w:val="single" w:sz="4" w:space="0" w:color="auto"/>
              <w:right w:val="single" w:sz="4" w:space="0" w:color="auto"/>
            </w:tcBorders>
            <w:shd w:val="clear" w:color="auto" w:fill="auto"/>
            <w:vAlign w:val="center"/>
            <w:hideMark/>
          </w:tcPr>
          <w:p w14:paraId="6CCF3D48" w14:textId="77777777" w:rsidR="00246995" w:rsidRPr="009A1037" w:rsidRDefault="00246995" w:rsidP="00572876">
            <w:pPr>
              <w:rPr>
                <w:rFonts w:ascii="inherit" w:eastAsia="Times New Roman" w:hAnsi="inherit" w:cs="Arial"/>
                <w:color w:val="000000"/>
                <w:lang w:eastAsia="pl-PL"/>
              </w:rPr>
            </w:pPr>
          </w:p>
        </w:tc>
        <w:tc>
          <w:tcPr>
            <w:tcW w:w="773" w:type="pct"/>
            <w:vMerge/>
            <w:tcBorders>
              <w:left w:val="nil"/>
              <w:right w:val="single" w:sz="4" w:space="0" w:color="auto"/>
            </w:tcBorders>
            <w:shd w:val="clear" w:color="auto" w:fill="auto"/>
            <w:vAlign w:val="center"/>
            <w:hideMark/>
          </w:tcPr>
          <w:p w14:paraId="656EF0CF" w14:textId="77777777" w:rsidR="00246995" w:rsidRPr="00BE094B" w:rsidRDefault="00246995" w:rsidP="00572876">
            <w:pPr>
              <w:rPr>
                <w:rFonts w:ascii="inherit" w:eastAsia="Times New Roman" w:hAnsi="inherit" w:cs="Arial"/>
                <w:color w:val="000000"/>
                <w:lang w:eastAsia="pl-PL"/>
              </w:rPr>
            </w:pPr>
          </w:p>
        </w:tc>
        <w:tc>
          <w:tcPr>
            <w:tcW w:w="1177" w:type="pct"/>
            <w:tcBorders>
              <w:top w:val="single" w:sz="4" w:space="0" w:color="auto"/>
              <w:left w:val="nil"/>
              <w:bottom w:val="single" w:sz="4" w:space="0" w:color="auto"/>
              <w:right w:val="single" w:sz="4" w:space="0" w:color="auto"/>
            </w:tcBorders>
            <w:shd w:val="clear" w:color="auto" w:fill="auto"/>
            <w:vAlign w:val="center"/>
            <w:hideMark/>
          </w:tcPr>
          <w:p w14:paraId="6C192690" w14:textId="77777777" w:rsidR="00246995" w:rsidRPr="009A1037" w:rsidRDefault="00246995" w:rsidP="00572876">
            <w:pPr>
              <w:rPr>
                <w:rFonts w:ascii="inherit" w:eastAsia="Times New Roman" w:hAnsi="inherit" w:cs="Arial"/>
                <w:color w:val="000000" w:themeColor="text1"/>
                <w:lang w:eastAsia="pl-PL"/>
              </w:rPr>
            </w:pPr>
            <w:r w:rsidRPr="00BE094B">
              <w:rPr>
                <w:rFonts w:ascii="inherit" w:eastAsia="Times New Roman" w:hAnsi="inherit"/>
                <w:color w:val="000000" w:themeColor="text1"/>
                <w:lang w:eastAsia="pl-PL"/>
              </w:rPr>
              <w:t>1,113</w:t>
            </w:r>
            <w:r w:rsidRPr="009A1037">
              <w:rPr>
                <w:rFonts w:ascii="inherit" w:eastAsia="Times New Roman" w:hAnsi="inherit" w:cs="Arial"/>
                <w:color w:val="000000" w:themeColor="text1"/>
                <w:lang w:eastAsia="pl-PL"/>
              </w:rPr>
              <w:t xml:space="preserve"> pu-1,15 pu</w:t>
            </w:r>
          </w:p>
        </w:tc>
        <w:tc>
          <w:tcPr>
            <w:tcW w:w="2208" w:type="pct"/>
            <w:tcBorders>
              <w:top w:val="single" w:sz="4" w:space="0" w:color="auto"/>
              <w:left w:val="nil"/>
              <w:bottom w:val="single" w:sz="4" w:space="0" w:color="auto"/>
              <w:right w:val="single" w:sz="4" w:space="0" w:color="auto"/>
            </w:tcBorders>
            <w:shd w:val="clear" w:color="auto" w:fill="auto"/>
            <w:vAlign w:val="center"/>
            <w:hideMark/>
          </w:tcPr>
          <w:p w14:paraId="1BE95BB3"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To be specified by each TSO, but not less than 20 minutes and not more than 60 minutes</w:t>
            </w:r>
          </w:p>
        </w:tc>
      </w:tr>
      <w:tr w:rsidR="00246995" w:rsidRPr="009A1037" w14:paraId="1225E2D8" w14:textId="77777777" w:rsidTr="00572876">
        <w:trPr>
          <w:trHeight w:val="285"/>
        </w:trPr>
        <w:tc>
          <w:tcPr>
            <w:tcW w:w="841" w:type="pct"/>
            <w:tcBorders>
              <w:top w:val="single" w:sz="4" w:space="0" w:color="auto"/>
              <w:left w:val="single" w:sz="4" w:space="0" w:color="auto"/>
              <w:right w:val="single" w:sz="4" w:space="0" w:color="auto"/>
            </w:tcBorders>
            <w:shd w:val="clear" w:color="auto" w:fill="auto"/>
            <w:vAlign w:val="center"/>
          </w:tcPr>
          <w:p w14:paraId="6F42B676" w14:textId="77777777" w:rsidR="00246995" w:rsidRPr="009A1037" w:rsidRDefault="00246995" w:rsidP="00572876">
            <w:pPr>
              <w:rPr>
                <w:rFonts w:ascii="inherit" w:hAnsi="inherit"/>
                <w:color w:val="231F20"/>
              </w:rPr>
            </w:pPr>
            <w:r w:rsidRPr="009A1037">
              <w:rPr>
                <w:rFonts w:ascii="inherit" w:hAnsi="inherit"/>
                <w:color w:val="231F20"/>
              </w:rPr>
              <w:t>Nordic</w:t>
            </w:r>
          </w:p>
        </w:tc>
        <w:tc>
          <w:tcPr>
            <w:tcW w:w="773" w:type="pct"/>
            <w:vMerge w:val="restart"/>
            <w:tcBorders>
              <w:top w:val="single" w:sz="4" w:space="0" w:color="auto"/>
              <w:left w:val="nil"/>
              <w:right w:val="single" w:sz="4" w:space="0" w:color="auto"/>
            </w:tcBorders>
            <w:shd w:val="clear" w:color="auto" w:fill="auto"/>
            <w:vAlign w:val="center"/>
          </w:tcPr>
          <w:p w14:paraId="6D5EC5B9" w14:textId="77777777" w:rsidR="00246995" w:rsidRPr="009A1037" w:rsidRDefault="00246995" w:rsidP="00572876">
            <w:pPr>
              <w:rPr>
                <w:rFonts w:ascii="inherit" w:eastAsia="Times New Roman" w:hAnsi="inherit"/>
                <w:color w:val="000000" w:themeColor="text1"/>
                <w:lang w:eastAsia="pl-PL"/>
              </w:rPr>
            </w:pPr>
            <w:r w:rsidRPr="009A1037">
              <w:rPr>
                <w:rFonts w:ascii="inherit" w:eastAsia="Times New Roman" w:hAnsi="inherit"/>
                <w:color w:val="000000" w:themeColor="text1"/>
                <w:lang w:eastAsia="pl-PL"/>
              </w:rPr>
              <w:t>110 kV</w:t>
            </w:r>
          </w:p>
        </w:tc>
        <w:tc>
          <w:tcPr>
            <w:tcW w:w="1177" w:type="pct"/>
            <w:tcBorders>
              <w:top w:val="single" w:sz="4" w:space="0" w:color="auto"/>
              <w:left w:val="nil"/>
              <w:bottom w:val="single" w:sz="4" w:space="0" w:color="auto"/>
              <w:right w:val="single" w:sz="4" w:space="0" w:color="auto"/>
            </w:tcBorders>
            <w:shd w:val="clear" w:color="auto" w:fill="auto"/>
            <w:vAlign w:val="center"/>
          </w:tcPr>
          <w:p w14:paraId="67D449F5"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olor w:val="000000" w:themeColor="text1"/>
                <w:lang w:val="fr-BE" w:eastAsia="pl-PL"/>
              </w:rPr>
              <w:t>0,85 pu-0,90 pu</w:t>
            </w:r>
          </w:p>
        </w:tc>
        <w:tc>
          <w:tcPr>
            <w:tcW w:w="2208" w:type="pct"/>
            <w:tcBorders>
              <w:top w:val="single" w:sz="4" w:space="0" w:color="auto"/>
              <w:left w:val="nil"/>
              <w:bottom w:val="single" w:sz="4" w:space="0" w:color="auto"/>
              <w:right w:val="single" w:sz="4" w:space="0" w:color="auto"/>
            </w:tcBorders>
            <w:shd w:val="clear" w:color="auto" w:fill="auto"/>
            <w:vAlign w:val="center"/>
          </w:tcPr>
          <w:p w14:paraId="562630AB"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olor w:val="000000" w:themeColor="text1"/>
                <w:lang w:val="en-US" w:eastAsia="pl-PL"/>
              </w:rPr>
              <w:t>To be specified by each TSO, but not more than 60 minutes</w:t>
            </w:r>
          </w:p>
        </w:tc>
      </w:tr>
      <w:tr w:rsidR="00246995" w:rsidRPr="009A1037" w14:paraId="1F8761A3" w14:textId="77777777" w:rsidTr="00572876">
        <w:trPr>
          <w:trHeight w:val="285"/>
        </w:trPr>
        <w:tc>
          <w:tcPr>
            <w:tcW w:w="841" w:type="pct"/>
            <w:vMerge w:val="restart"/>
            <w:tcBorders>
              <w:left w:val="single" w:sz="4" w:space="0" w:color="auto"/>
              <w:right w:val="single" w:sz="4" w:space="0" w:color="auto"/>
            </w:tcBorders>
            <w:shd w:val="clear" w:color="auto" w:fill="auto"/>
            <w:vAlign w:val="center"/>
            <w:hideMark/>
          </w:tcPr>
          <w:p w14:paraId="527C4053" w14:textId="77777777" w:rsidR="00246995" w:rsidRPr="009A1037" w:rsidRDefault="00246995" w:rsidP="00572876">
            <w:pPr>
              <w:rPr>
                <w:rFonts w:ascii="inherit" w:eastAsia="Times New Roman" w:hAnsi="inherit" w:cs="Arial"/>
                <w:color w:val="000000" w:themeColor="text1"/>
                <w:lang w:eastAsia="pl-PL"/>
              </w:rPr>
            </w:pPr>
          </w:p>
        </w:tc>
        <w:tc>
          <w:tcPr>
            <w:tcW w:w="773" w:type="pct"/>
            <w:vMerge/>
            <w:tcBorders>
              <w:left w:val="nil"/>
              <w:right w:val="single" w:sz="4" w:space="0" w:color="auto"/>
            </w:tcBorders>
            <w:shd w:val="clear" w:color="auto" w:fill="auto"/>
            <w:vAlign w:val="center"/>
            <w:hideMark/>
          </w:tcPr>
          <w:p w14:paraId="03BC916A" w14:textId="77777777" w:rsidR="00246995" w:rsidRPr="00BE094B" w:rsidRDefault="00246995" w:rsidP="00572876">
            <w:pPr>
              <w:rPr>
                <w:rFonts w:ascii="inherit" w:eastAsia="Times New Roman" w:hAnsi="inherit"/>
                <w:color w:val="000000" w:themeColor="text1"/>
                <w:lang w:eastAsia="pl-PL"/>
              </w:rPr>
            </w:pPr>
          </w:p>
        </w:tc>
        <w:tc>
          <w:tcPr>
            <w:tcW w:w="1177" w:type="pct"/>
            <w:tcBorders>
              <w:top w:val="single" w:sz="4" w:space="0" w:color="auto"/>
              <w:left w:val="nil"/>
              <w:bottom w:val="single" w:sz="4" w:space="0" w:color="auto"/>
              <w:right w:val="single" w:sz="4" w:space="0" w:color="auto"/>
            </w:tcBorders>
            <w:shd w:val="clear" w:color="auto" w:fill="auto"/>
            <w:vAlign w:val="center"/>
            <w:hideMark/>
          </w:tcPr>
          <w:p w14:paraId="74233A24"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0,90 pu-1,05 pu</w:t>
            </w:r>
          </w:p>
        </w:tc>
        <w:tc>
          <w:tcPr>
            <w:tcW w:w="2208" w:type="pct"/>
            <w:tcBorders>
              <w:top w:val="single" w:sz="4" w:space="0" w:color="auto"/>
              <w:left w:val="nil"/>
              <w:bottom w:val="single" w:sz="4" w:space="0" w:color="auto"/>
              <w:right w:val="single" w:sz="4" w:space="0" w:color="auto"/>
            </w:tcBorders>
            <w:shd w:val="clear" w:color="auto" w:fill="auto"/>
            <w:vAlign w:val="center"/>
            <w:hideMark/>
          </w:tcPr>
          <w:p w14:paraId="067A5E7C"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Unlimited</w:t>
            </w:r>
          </w:p>
        </w:tc>
      </w:tr>
      <w:tr w:rsidR="00246995" w:rsidRPr="009A1037" w14:paraId="0346BB3B" w14:textId="77777777" w:rsidTr="00572876">
        <w:trPr>
          <w:trHeight w:val="285"/>
        </w:trPr>
        <w:tc>
          <w:tcPr>
            <w:tcW w:w="841" w:type="pct"/>
            <w:vMerge/>
            <w:tcBorders>
              <w:left w:val="single" w:sz="4" w:space="0" w:color="auto"/>
              <w:right w:val="single" w:sz="4" w:space="0" w:color="auto"/>
            </w:tcBorders>
            <w:shd w:val="clear" w:color="auto" w:fill="auto"/>
            <w:vAlign w:val="center"/>
          </w:tcPr>
          <w:p w14:paraId="27B97299" w14:textId="77777777" w:rsidR="00246995" w:rsidRPr="009A1037" w:rsidRDefault="00246995" w:rsidP="00572876">
            <w:pPr>
              <w:rPr>
                <w:rFonts w:ascii="inherit" w:eastAsia="Times New Roman" w:hAnsi="inherit" w:cs="Arial"/>
                <w:color w:val="000000" w:themeColor="text1"/>
                <w:lang w:eastAsia="pl-PL"/>
              </w:rPr>
            </w:pPr>
          </w:p>
        </w:tc>
        <w:tc>
          <w:tcPr>
            <w:tcW w:w="773" w:type="pct"/>
            <w:vMerge/>
            <w:tcBorders>
              <w:left w:val="nil"/>
              <w:right w:val="single" w:sz="4" w:space="0" w:color="auto"/>
            </w:tcBorders>
            <w:shd w:val="clear" w:color="auto" w:fill="auto"/>
            <w:vAlign w:val="center"/>
          </w:tcPr>
          <w:p w14:paraId="106E1CE5" w14:textId="77777777" w:rsidR="00246995" w:rsidRPr="00BE094B" w:rsidRDefault="00246995" w:rsidP="00572876">
            <w:pPr>
              <w:rPr>
                <w:rFonts w:ascii="inherit" w:eastAsia="Times New Roman" w:hAnsi="inherit" w:cs="Arial"/>
                <w:color w:val="000000" w:themeColor="text1"/>
                <w:lang w:eastAsia="pl-PL"/>
              </w:rPr>
            </w:pPr>
          </w:p>
        </w:tc>
        <w:tc>
          <w:tcPr>
            <w:tcW w:w="1177" w:type="pct"/>
            <w:tcBorders>
              <w:top w:val="single" w:sz="4" w:space="0" w:color="auto"/>
              <w:left w:val="nil"/>
              <w:bottom w:val="single" w:sz="4" w:space="0" w:color="auto"/>
              <w:right w:val="single" w:sz="4" w:space="0" w:color="auto"/>
            </w:tcBorders>
            <w:shd w:val="clear" w:color="auto" w:fill="auto"/>
            <w:vAlign w:val="center"/>
          </w:tcPr>
          <w:p w14:paraId="6B573157"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1,05 pu-1,10 pu</w:t>
            </w:r>
          </w:p>
        </w:tc>
        <w:tc>
          <w:tcPr>
            <w:tcW w:w="2208" w:type="pct"/>
            <w:tcBorders>
              <w:top w:val="single" w:sz="4" w:space="0" w:color="auto"/>
              <w:left w:val="nil"/>
              <w:bottom w:val="single" w:sz="4" w:space="0" w:color="auto"/>
              <w:right w:val="single" w:sz="4" w:space="0" w:color="auto"/>
            </w:tcBorders>
            <w:shd w:val="clear" w:color="auto" w:fill="auto"/>
            <w:vAlign w:val="center"/>
          </w:tcPr>
          <w:p w14:paraId="0B0CC0A2"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60 minutes</w:t>
            </w:r>
          </w:p>
        </w:tc>
      </w:tr>
      <w:tr w:rsidR="00246995" w:rsidRPr="009A1037" w14:paraId="5A871471" w14:textId="77777777" w:rsidTr="00572876">
        <w:trPr>
          <w:trHeight w:val="285"/>
        </w:trPr>
        <w:tc>
          <w:tcPr>
            <w:tcW w:w="841" w:type="pct"/>
            <w:vMerge/>
            <w:tcBorders>
              <w:left w:val="single" w:sz="4" w:space="0" w:color="auto"/>
              <w:right w:val="single" w:sz="4" w:space="0" w:color="auto"/>
            </w:tcBorders>
            <w:shd w:val="clear" w:color="auto" w:fill="auto"/>
            <w:vAlign w:val="center"/>
          </w:tcPr>
          <w:p w14:paraId="4B8978A3" w14:textId="77777777" w:rsidR="00246995" w:rsidRPr="009A1037" w:rsidRDefault="00246995" w:rsidP="00572876">
            <w:pPr>
              <w:rPr>
                <w:rFonts w:ascii="inherit" w:eastAsia="Times New Roman" w:hAnsi="inherit" w:cs="Arial"/>
                <w:color w:val="000000" w:themeColor="text1"/>
                <w:lang w:eastAsia="pl-PL"/>
              </w:rPr>
            </w:pPr>
          </w:p>
        </w:tc>
        <w:tc>
          <w:tcPr>
            <w:tcW w:w="773" w:type="pct"/>
            <w:vMerge w:val="restart"/>
            <w:tcBorders>
              <w:top w:val="single" w:sz="4" w:space="0" w:color="auto"/>
              <w:left w:val="nil"/>
              <w:right w:val="single" w:sz="4" w:space="0" w:color="auto"/>
            </w:tcBorders>
            <w:shd w:val="clear" w:color="auto" w:fill="auto"/>
            <w:vAlign w:val="center"/>
          </w:tcPr>
          <w:p w14:paraId="73E5D384" w14:textId="77777777" w:rsidR="00246995" w:rsidRPr="009A1037" w:rsidRDefault="00246995" w:rsidP="00572876">
            <w:pPr>
              <w:rPr>
                <w:rFonts w:ascii="inherit" w:eastAsia="Times New Roman" w:hAnsi="inherit"/>
                <w:color w:val="000000" w:themeColor="text1"/>
                <w:lang w:eastAsia="pl-PL"/>
              </w:rPr>
            </w:pPr>
          </w:p>
          <w:p w14:paraId="52F058AD" w14:textId="77777777" w:rsidR="00246995" w:rsidRPr="009A1037" w:rsidRDefault="00246995" w:rsidP="00572876">
            <w:pPr>
              <w:rPr>
                <w:rFonts w:ascii="inherit" w:eastAsia="Times New Roman" w:hAnsi="inherit"/>
                <w:color w:val="000000" w:themeColor="text1"/>
                <w:lang w:eastAsia="pl-PL"/>
              </w:rPr>
            </w:pPr>
            <w:r w:rsidRPr="009A1037">
              <w:rPr>
                <w:rFonts w:ascii="inherit" w:eastAsia="Times New Roman" w:hAnsi="inherit"/>
                <w:color w:val="000000" w:themeColor="text1"/>
                <w:lang w:eastAsia="pl-PL"/>
              </w:rPr>
              <w:t>132 kV</w:t>
            </w:r>
          </w:p>
        </w:tc>
        <w:tc>
          <w:tcPr>
            <w:tcW w:w="1177" w:type="pct"/>
            <w:tcBorders>
              <w:top w:val="single" w:sz="4" w:space="0" w:color="auto"/>
              <w:left w:val="nil"/>
              <w:bottom w:val="single" w:sz="4" w:space="0" w:color="auto"/>
              <w:right w:val="single" w:sz="4" w:space="0" w:color="auto"/>
            </w:tcBorders>
            <w:shd w:val="clear" w:color="auto" w:fill="auto"/>
            <w:vAlign w:val="center"/>
          </w:tcPr>
          <w:p w14:paraId="6986CA13"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olor w:val="000000" w:themeColor="text1"/>
                <w:lang w:val="fr-BE" w:eastAsia="pl-PL"/>
              </w:rPr>
              <w:t>0,85 pu-0,90 pu</w:t>
            </w:r>
          </w:p>
        </w:tc>
        <w:tc>
          <w:tcPr>
            <w:tcW w:w="2208" w:type="pct"/>
            <w:tcBorders>
              <w:top w:val="single" w:sz="4" w:space="0" w:color="auto"/>
              <w:left w:val="nil"/>
              <w:bottom w:val="single" w:sz="4" w:space="0" w:color="auto"/>
              <w:right w:val="single" w:sz="4" w:space="0" w:color="auto"/>
            </w:tcBorders>
            <w:shd w:val="clear" w:color="auto" w:fill="auto"/>
            <w:vAlign w:val="center"/>
          </w:tcPr>
          <w:p w14:paraId="730323F3"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olor w:val="000000" w:themeColor="text1"/>
                <w:lang w:val="en-US" w:eastAsia="pl-PL"/>
              </w:rPr>
              <w:t>To be specified by each TSO, but not more than 60 minutes</w:t>
            </w:r>
          </w:p>
        </w:tc>
      </w:tr>
      <w:tr w:rsidR="00246995" w:rsidRPr="009A1037" w14:paraId="36C5A586" w14:textId="77777777" w:rsidTr="00572876">
        <w:trPr>
          <w:trHeight w:val="285"/>
        </w:trPr>
        <w:tc>
          <w:tcPr>
            <w:tcW w:w="841" w:type="pct"/>
            <w:vMerge/>
            <w:tcBorders>
              <w:left w:val="single" w:sz="4" w:space="0" w:color="auto"/>
              <w:right w:val="single" w:sz="4" w:space="0" w:color="auto"/>
            </w:tcBorders>
            <w:shd w:val="clear" w:color="auto" w:fill="auto"/>
            <w:vAlign w:val="center"/>
          </w:tcPr>
          <w:p w14:paraId="0B2813F0" w14:textId="77777777" w:rsidR="00246995" w:rsidRPr="009A1037" w:rsidRDefault="00246995" w:rsidP="00572876">
            <w:pPr>
              <w:rPr>
                <w:rFonts w:ascii="inherit" w:eastAsia="Times New Roman" w:hAnsi="inherit" w:cs="Arial"/>
                <w:color w:val="000000" w:themeColor="text1"/>
                <w:lang w:eastAsia="pl-PL"/>
              </w:rPr>
            </w:pPr>
          </w:p>
        </w:tc>
        <w:tc>
          <w:tcPr>
            <w:tcW w:w="773" w:type="pct"/>
            <w:vMerge/>
            <w:tcBorders>
              <w:left w:val="nil"/>
              <w:right w:val="single" w:sz="4" w:space="0" w:color="auto"/>
            </w:tcBorders>
            <w:shd w:val="clear" w:color="auto" w:fill="auto"/>
            <w:vAlign w:val="center"/>
          </w:tcPr>
          <w:p w14:paraId="1B918C59" w14:textId="77777777" w:rsidR="00246995" w:rsidRPr="00BE094B" w:rsidRDefault="00246995" w:rsidP="00572876">
            <w:pPr>
              <w:rPr>
                <w:rFonts w:ascii="inherit" w:eastAsia="Times New Roman" w:hAnsi="inherit"/>
                <w:color w:val="000000" w:themeColor="text1"/>
                <w:lang w:eastAsia="pl-PL"/>
              </w:rPr>
            </w:pPr>
          </w:p>
        </w:tc>
        <w:tc>
          <w:tcPr>
            <w:tcW w:w="1177" w:type="pct"/>
            <w:tcBorders>
              <w:top w:val="single" w:sz="4" w:space="0" w:color="auto"/>
              <w:left w:val="nil"/>
              <w:bottom w:val="single" w:sz="4" w:space="0" w:color="auto"/>
              <w:right w:val="single" w:sz="4" w:space="0" w:color="auto"/>
            </w:tcBorders>
            <w:shd w:val="clear" w:color="auto" w:fill="auto"/>
            <w:vAlign w:val="center"/>
          </w:tcPr>
          <w:p w14:paraId="39C1E19D"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0,90 pu-1,05 pu</w:t>
            </w:r>
          </w:p>
        </w:tc>
        <w:tc>
          <w:tcPr>
            <w:tcW w:w="2208" w:type="pct"/>
            <w:tcBorders>
              <w:top w:val="single" w:sz="4" w:space="0" w:color="auto"/>
              <w:left w:val="nil"/>
              <w:bottom w:val="single" w:sz="4" w:space="0" w:color="auto"/>
              <w:right w:val="single" w:sz="4" w:space="0" w:color="auto"/>
            </w:tcBorders>
            <w:shd w:val="clear" w:color="auto" w:fill="auto"/>
            <w:vAlign w:val="center"/>
          </w:tcPr>
          <w:p w14:paraId="5DF90F1D"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Unlimited</w:t>
            </w:r>
          </w:p>
        </w:tc>
      </w:tr>
      <w:tr w:rsidR="00246995" w:rsidRPr="009A1037" w14:paraId="0FD514B2" w14:textId="77777777" w:rsidTr="00572876">
        <w:trPr>
          <w:trHeight w:val="285"/>
        </w:trPr>
        <w:tc>
          <w:tcPr>
            <w:tcW w:w="841" w:type="pct"/>
            <w:vMerge/>
            <w:tcBorders>
              <w:left w:val="single" w:sz="4" w:space="0" w:color="auto"/>
              <w:right w:val="single" w:sz="4" w:space="0" w:color="auto"/>
            </w:tcBorders>
            <w:shd w:val="clear" w:color="auto" w:fill="auto"/>
            <w:vAlign w:val="center"/>
          </w:tcPr>
          <w:p w14:paraId="576BE549" w14:textId="77777777" w:rsidR="00246995" w:rsidRPr="009A1037" w:rsidRDefault="00246995" w:rsidP="00572876">
            <w:pPr>
              <w:rPr>
                <w:rFonts w:ascii="inherit" w:eastAsia="Times New Roman" w:hAnsi="inherit" w:cs="Arial"/>
                <w:color w:val="000000" w:themeColor="text1"/>
                <w:lang w:eastAsia="pl-PL"/>
              </w:rPr>
            </w:pPr>
          </w:p>
        </w:tc>
        <w:tc>
          <w:tcPr>
            <w:tcW w:w="773" w:type="pct"/>
            <w:vMerge/>
            <w:tcBorders>
              <w:left w:val="nil"/>
              <w:right w:val="single" w:sz="4" w:space="0" w:color="auto"/>
            </w:tcBorders>
            <w:shd w:val="clear" w:color="auto" w:fill="auto"/>
            <w:vAlign w:val="center"/>
          </w:tcPr>
          <w:p w14:paraId="61481907" w14:textId="77777777" w:rsidR="00246995" w:rsidRPr="00BE094B" w:rsidRDefault="00246995" w:rsidP="00572876">
            <w:pPr>
              <w:rPr>
                <w:rFonts w:ascii="inherit" w:eastAsia="Times New Roman" w:hAnsi="inherit"/>
                <w:color w:val="000000" w:themeColor="text1"/>
                <w:lang w:eastAsia="pl-PL"/>
              </w:rPr>
            </w:pPr>
          </w:p>
        </w:tc>
        <w:tc>
          <w:tcPr>
            <w:tcW w:w="1177" w:type="pct"/>
            <w:tcBorders>
              <w:top w:val="single" w:sz="4" w:space="0" w:color="auto"/>
              <w:left w:val="nil"/>
              <w:bottom w:val="single" w:sz="4" w:space="0" w:color="auto"/>
              <w:right w:val="single" w:sz="4" w:space="0" w:color="auto"/>
            </w:tcBorders>
            <w:shd w:val="clear" w:color="auto" w:fill="auto"/>
            <w:vAlign w:val="center"/>
          </w:tcPr>
          <w:p w14:paraId="25F516E2"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1,05 pu-1,10 pu</w:t>
            </w:r>
          </w:p>
        </w:tc>
        <w:tc>
          <w:tcPr>
            <w:tcW w:w="2208" w:type="pct"/>
            <w:tcBorders>
              <w:top w:val="single" w:sz="4" w:space="0" w:color="auto"/>
              <w:left w:val="nil"/>
              <w:bottom w:val="single" w:sz="4" w:space="0" w:color="auto"/>
              <w:right w:val="single" w:sz="4" w:space="0" w:color="auto"/>
            </w:tcBorders>
            <w:shd w:val="clear" w:color="auto" w:fill="auto"/>
            <w:vAlign w:val="center"/>
          </w:tcPr>
          <w:p w14:paraId="467BA0D0"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60 minutes</w:t>
            </w:r>
          </w:p>
        </w:tc>
      </w:tr>
      <w:tr w:rsidR="00246995" w:rsidRPr="009A1037" w14:paraId="2658E707" w14:textId="77777777" w:rsidTr="00572876">
        <w:trPr>
          <w:trHeight w:val="285"/>
        </w:trPr>
        <w:tc>
          <w:tcPr>
            <w:tcW w:w="841" w:type="pct"/>
            <w:vMerge/>
            <w:tcBorders>
              <w:left w:val="single" w:sz="4" w:space="0" w:color="auto"/>
              <w:right w:val="single" w:sz="4" w:space="0" w:color="auto"/>
            </w:tcBorders>
            <w:shd w:val="clear" w:color="auto" w:fill="auto"/>
            <w:vAlign w:val="center"/>
          </w:tcPr>
          <w:p w14:paraId="7C87AEED" w14:textId="77777777" w:rsidR="00246995" w:rsidRPr="009A1037" w:rsidRDefault="00246995" w:rsidP="00572876">
            <w:pPr>
              <w:rPr>
                <w:rFonts w:ascii="inherit" w:eastAsia="Times New Roman" w:hAnsi="inherit" w:cs="Arial"/>
                <w:color w:val="000000" w:themeColor="text1"/>
                <w:lang w:eastAsia="pl-PL"/>
              </w:rPr>
            </w:pPr>
          </w:p>
        </w:tc>
        <w:tc>
          <w:tcPr>
            <w:tcW w:w="773" w:type="pct"/>
            <w:vMerge w:val="restart"/>
            <w:tcBorders>
              <w:top w:val="single" w:sz="4" w:space="0" w:color="auto"/>
              <w:left w:val="nil"/>
              <w:right w:val="single" w:sz="4" w:space="0" w:color="auto"/>
            </w:tcBorders>
            <w:shd w:val="clear" w:color="auto" w:fill="auto"/>
            <w:vAlign w:val="center"/>
          </w:tcPr>
          <w:p w14:paraId="7C4EB820" w14:textId="77777777" w:rsidR="00246995" w:rsidRPr="009A1037" w:rsidRDefault="00246995" w:rsidP="00572876">
            <w:pPr>
              <w:rPr>
                <w:rFonts w:ascii="inherit" w:eastAsia="Times New Roman" w:hAnsi="inherit"/>
                <w:color w:val="000000" w:themeColor="text1"/>
                <w:lang w:eastAsia="pl-PL"/>
              </w:rPr>
            </w:pPr>
          </w:p>
          <w:p w14:paraId="72FA918B" w14:textId="77777777" w:rsidR="00246995" w:rsidRPr="009A1037" w:rsidRDefault="00246995" w:rsidP="00572876">
            <w:pPr>
              <w:rPr>
                <w:rFonts w:ascii="inherit" w:eastAsia="Times New Roman" w:hAnsi="inherit"/>
                <w:color w:val="000000" w:themeColor="text1"/>
                <w:lang w:eastAsia="pl-PL"/>
              </w:rPr>
            </w:pPr>
            <w:r w:rsidRPr="009A1037">
              <w:rPr>
                <w:rFonts w:ascii="inherit" w:eastAsia="Times New Roman" w:hAnsi="inherit"/>
                <w:color w:val="000000" w:themeColor="text1"/>
                <w:lang w:eastAsia="pl-PL"/>
              </w:rPr>
              <w:t>220 kV</w:t>
            </w:r>
          </w:p>
        </w:tc>
        <w:tc>
          <w:tcPr>
            <w:tcW w:w="1177" w:type="pct"/>
            <w:tcBorders>
              <w:top w:val="single" w:sz="4" w:space="0" w:color="auto"/>
              <w:left w:val="nil"/>
              <w:bottom w:val="single" w:sz="4" w:space="0" w:color="auto"/>
              <w:right w:val="single" w:sz="4" w:space="0" w:color="auto"/>
            </w:tcBorders>
            <w:shd w:val="clear" w:color="auto" w:fill="auto"/>
            <w:vAlign w:val="center"/>
          </w:tcPr>
          <w:p w14:paraId="11AE6D52"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olor w:val="000000" w:themeColor="text1"/>
                <w:lang w:val="fr-BE" w:eastAsia="pl-PL"/>
              </w:rPr>
              <w:t>0,85 pu-0,90 pu</w:t>
            </w:r>
          </w:p>
        </w:tc>
        <w:tc>
          <w:tcPr>
            <w:tcW w:w="2208" w:type="pct"/>
            <w:tcBorders>
              <w:top w:val="single" w:sz="4" w:space="0" w:color="auto"/>
              <w:left w:val="nil"/>
              <w:bottom w:val="single" w:sz="4" w:space="0" w:color="auto"/>
              <w:right w:val="single" w:sz="4" w:space="0" w:color="auto"/>
            </w:tcBorders>
            <w:shd w:val="clear" w:color="auto" w:fill="auto"/>
            <w:vAlign w:val="center"/>
          </w:tcPr>
          <w:p w14:paraId="6BA4A4F3"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olor w:val="000000" w:themeColor="text1"/>
                <w:lang w:val="en-US" w:eastAsia="pl-PL"/>
              </w:rPr>
              <w:t>To be specified by each TSO, but not more than 60 minutes</w:t>
            </w:r>
          </w:p>
        </w:tc>
      </w:tr>
      <w:tr w:rsidR="00246995" w:rsidRPr="009A1037" w14:paraId="7375C1E5" w14:textId="77777777" w:rsidTr="00572876">
        <w:trPr>
          <w:trHeight w:val="285"/>
        </w:trPr>
        <w:tc>
          <w:tcPr>
            <w:tcW w:w="841" w:type="pct"/>
            <w:vMerge/>
            <w:tcBorders>
              <w:left w:val="single" w:sz="4" w:space="0" w:color="auto"/>
              <w:right w:val="single" w:sz="4" w:space="0" w:color="auto"/>
            </w:tcBorders>
            <w:shd w:val="clear" w:color="auto" w:fill="auto"/>
            <w:vAlign w:val="center"/>
          </w:tcPr>
          <w:p w14:paraId="3BA3CEFC" w14:textId="77777777" w:rsidR="00246995" w:rsidRPr="009A1037" w:rsidRDefault="00246995" w:rsidP="00572876">
            <w:pPr>
              <w:rPr>
                <w:rFonts w:ascii="inherit" w:eastAsia="Times New Roman" w:hAnsi="inherit" w:cs="Arial"/>
                <w:color w:val="000000" w:themeColor="text1"/>
                <w:lang w:eastAsia="pl-PL"/>
              </w:rPr>
            </w:pPr>
          </w:p>
        </w:tc>
        <w:tc>
          <w:tcPr>
            <w:tcW w:w="773" w:type="pct"/>
            <w:vMerge/>
            <w:tcBorders>
              <w:left w:val="nil"/>
              <w:right w:val="single" w:sz="4" w:space="0" w:color="auto"/>
            </w:tcBorders>
            <w:shd w:val="clear" w:color="auto" w:fill="auto"/>
            <w:vAlign w:val="center"/>
          </w:tcPr>
          <w:p w14:paraId="1648726A" w14:textId="77777777" w:rsidR="00246995" w:rsidRPr="00BE094B" w:rsidRDefault="00246995" w:rsidP="00572876">
            <w:pPr>
              <w:rPr>
                <w:rFonts w:ascii="inherit" w:eastAsia="Times New Roman" w:hAnsi="inherit"/>
                <w:color w:val="000000" w:themeColor="text1"/>
                <w:lang w:eastAsia="pl-PL"/>
              </w:rPr>
            </w:pPr>
          </w:p>
        </w:tc>
        <w:tc>
          <w:tcPr>
            <w:tcW w:w="1177" w:type="pct"/>
            <w:tcBorders>
              <w:top w:val="single" w:sz="4" w:space="0" w:color="auto"/>
              <w:left w:val="nil"/>
              <w:bottom w:val="single" w:sz="4" w:space="0" w:color="auto"/>
              <w:right w:val="single" w:sz="4" w:space="0" w:color="auto"/>
            </w:tcBorders>
            <w:shd w:val="clear" w:color="auto" w:fill="auto"/>
            <w:vAlign w:val="center"/>
          </w:tcPr>
          <w:p w14:paraId="745A1051"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0,90 pu-1,05 pu</w:t>
            </w:r>
          </w:p>
        </w:tc>
        <w:tc>
          <w:tcPr>
            <w:tcW w:w="2208" w:type="pct"/>
            <w:tcBorders>
              <w:top w:val="single" w:sz="4" w:space="0" w:color="auto"/>
              <w:left w:val="nil"/>
              <w:bottom w:val="single" w:sz="4" w:space="0" w:color="auto"/>
              <w:right w:val="single" w:sz="4" w:space="0" w:color="auto"/>
            </w:tcBorders>
            <w:shd w:val="clear" w:color="auto" w:fill="auto"/>
            <w:vAlign w:val="center"/>
          </w:tcPr>
          <w:p w14:paraId="3E30DC07"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Unlimited</w:t>
            </w:r>
          </w:p>
        </w:tc>
      </w:tr>
      <w:tr w:rsidR="00246995" w:rsidRPr="009A1037" w14:paraId="7742D2B7" w14:textId="77777777" w:rsidTr="00572876">
        <w:trPr>
          <w:trHeight w:val="285"/>
        </w:trPr>
        <w:tc>
          <w:tcPr>
            <w:tcW w:w="841" w:type="pct"/>
            <w:vMerge/>
            <w:tcBorders>
              <w:left w:val="single" w:sz="4" w:space="0" w:color="auto"/>
              <w:bottom w:val="single" w:sz="4" w:space="0" w:color="auto"/>
              <w:right w:val="single" w:sz="4" w:space="0" w:color="auto"/>
            </w:tcBorders>
            <w:shd w:val="clear" w:color="auto" w:fill="auto"/>
            <w:vAlign w:val="center"/>
          </w:tcPr>
          <w:p w14:paraId="079C67BB" w14:textId="77777777" w:rsidR="00246995" w:rsidRPr="009A1037" w:rsidRDefault="00246995" w:rsidP="00572876">
            <w:pPr>
              <w:rPr>
                <w:rFonts w:ascii="inherit" w:eastAsia="Times New Roman" w:hAnsi="inherit" w:cs="Arial"/>
                <w:color w:val="000000" w:themeColor="text1"/>
                <w:lang w:eastAsia="pl-PL"/>
              </w:rPr>
            </w:pPr>
          </w:p>
        </w:tc>
        <w:tc>
          <w:tcPr>
            <w:tcW w:w="773" w:type="pct"/>
            <w:vMerge/>
            <w:tcBorders>
              <w:left w:val="nil"/>
              <w:bottom w:val="single" w:sz="4" w:space="0" w:color="auto"/>
              <w:right w:val="single" w:sz="4" w:space="0" w:color="auto"/>
            </w:tcBorders>
            <w:shd w:val="clear" w:color="auto" w:fill="auto"/>
            <w:vAlign w:val="center"/>
          </w:tcPr>
          <w:p w14:paraId="16441607" w14:textId="77777777" w:rsidR="00246995" w:rsidRPr="00BE094B" w:rsidRDefault="00246995" w:rsidP="00572876">
            <w:pPr>
              <w:rPr>
                <w:rFonts w:ascii="inherit" w:eastAsia="Times New Roman" w:hAnsi="inherit"/>
                <w:color w:val="000000" w:themeColor="text1"/>
                <w:lang w:eastAsia="pl-PL"/>
              </w:rPr>
            </w:pPr>
          </w:p>
        </w:tc>
        <w:tc>
          <w:tcPr>
            <w:tcW w:w="1177" w:type="pct"/>
            <w:tcBorders>
              <w:top w:val="single" w:sz="4" w:space="0" w:color="auto"/>
              <w:left w:val="nil"/>
              <w:bottom w:val="single" w:sz="4" w:space="0" w:color="auto"/>
              <w:right w:val="single" w:sz="4" w:space="0" w:color="auto"/>
            </w:tcBorders>
            <w:shd w:val="clear" w:color="auto" w:fill="auto"/>
            <w:vAlign w:val="center"/>
          </w:tcPr>
          <w:p w14:paraId="4D0DBAA5" w14:textId="77777777" w:rsidR="00246995" w:rsidRPr="009A1037" w:rsidRDefault="00246995" w:rsidP="00572876">
            <w:pPr>
              <w:rPr>
                <w:rFonts w:ascii="inherit" w:hAnsi="inherit" w:cs="Arial"/>
                <w:color w:val="231F20"/>
              </w:rPr>
            </w:pPr>
            <w:r w:rsidRPr="009A1037">
              <w:rPr>
                <w:rFonts w:ascii="inherit" w:hAnsi="inherit" w:cs="Arial"/>
                <w:color w:val="231F20"/>
              </w:rPr>
              <w:t>1,05 pu-1,10 pu</w:t>
            </w:r>
          </w:p>
        </w:tc>
        <w:tc>
          <w:tcPr>
            <w:tcW w:w="2208" w:type="pct"/>
            <w:tcBorders>
              <w:top w:val="single" w:sz="4" w:space="0" w:color="auto"/>
              <w:left w:val="nil"/>
              <w:bottom w:val="single" w:sz="4" w:space="0" w:color="auto"/>
              <w:right w:val="single" w:sz="4" w:space="0" w:color="auto"/>
            </w:tcBorders>
            <w:shd w:val="clear" w:color="auto" w:fill="auto"/>
            <w:vAlign w:val="center"/>
          </w:tcPr>
          <w:p w14:paraId="22BE3D4F" w14:textId="77777777" w:rsidR="00246995" w:rsidRPr="009A1037" w:rsidRDefault="00246995" w:rsidP="00572876">
            <w:pPr>
              <w:rPr>
                <w:rFonts w:ascii="inherit" w:hAnsi="inherit" w:cs="Arial"/>
                <w:color w:val="231F20"/>
              </w:rPr>
            </w:pPr>
            <w:r w:rsidRPr="009A1037">
              <w:rPr>
                <w:rFonts w:ascii="inherit" w:hAnsi="inherit" w:cs="Arial"/>
                <w:color w:val="231F20"/>
              </w:rPr>
              <w:t>60 minutes</w:t>
            </w:r>
          </w:p>
        </w:tc>
      </w:tr>
      <w:tr w:rsidR="00246995" w:rsidRPr="009A1037" w14:paraId="0E2A3B7C" w14:textId="77777777" w:rsidTr="00572876">
        <w:trPr>
          <w:trHeight w:val="285"/>
        </w:trPr>
        <w:tc>
          <w:tcPr>
            <w:tcW w:w="841" w:type="pct"/>
            <w:vMerge w:val="restart"/>
            <w:tcBorders>
              <w:top w:val="single" w:sz="4" w:space="0" w:color="auto"/>
              <w:left w:val="single" w:sz="4" w:space="0" w:color="auto"/>
              <w:right w:val="single" w:sz="4" w:space="0" w:color="auto"/>
            </w:tcBorders>
            <w:shd w:val="clear" w:color="auto" w:fill="auto"/>
          </w:tcPr>
          <w:p w14:paraId="30B61BF1" w14:textId="77777777" w:rsidR="00246995" w:rsidRPr="009A1037" w:rsidRDefault="00246995" w:rsidP="00572876">
            <w:pPr>
              <w:rPr>
                <w:rFonts w:ascii="inherit" w:hAnsi="inherit"/>
                <w:color w:val="231F20"/>
              </w:rPr>
            </w:pPr>
            <w:r w:rsidRPr="009A1037">
              <w:rPr>
                <w:rFonts w:ascii="inherit" w:hAnsi="inherit"/>
                <w:color w:val="231F20"/>
                <w:w w:val="95"/>
              </w:rPr>
              <w:t xml:space="preserve">Ireland and Northern </w:t>
            </w:r>
            <w:r w:rsidRPr="009A1037">
              <w:rPr>
                <w:rFonts w:ascii="inherit" w:hAnsi="inherit"/>
                <w:color w:val="231F20"/>
              </w:rPr>
              <w:t>Ireland</w:t>
            </w:r>
          </w:p>
        </w:tc>
        <w:tc>
          <w:tcPr>
            <w:tcW w:w="773" w:type="pct"/>
            <w:vMerge w:val="restart"/>
            <w:tcBorders>
              <w:top w:val="single" w:sz="4" w:space="0" w:color="auto"/>
              <w:left w:val="nil"/>
              <w:right w:val="single" w:sz="4" w:space="0" w:color="auto"/>
            </w:tcBorders>
            <w:shd w:val="clear" w:color="auto" w:fill="auto"/>
            <w:vAlign w:val="center"/>
          </w:tcPr>
          <w:p w14:paraId="555AAEB6" w14:textId="77777777" w:rsidR="00246995" w:rsidRPr="009A1037" w:rsidRDefault="00246995" w:rsidP="00572876">
            <w:pPr>
              <w:rPr>
                <w:rFonts w:ascii="inherit" w:eastAsia="Times New Roman" w:hAnsi="inherit"/>
                <w:color w:val="000000" w:themeColor="text1"/>
                <w:lang w:eastAsia="pl-PL"/>
              </w:rPr>
            </w:pPr>
            <w:r w:rsidRPr="009A1037">
              <w:rPr>
                <w:rFonts w:ascii="inherit" w:eastAsia="Times New Roman" w:hAnsi="inherit"/>
                <w:color w:val="000000" w:themeColor="text1"/>
                <w:lang w:eastAsia="pl-PL"/>
              </w:rPr>
              <w:t>110 kV</w:t>
            </w:r>
          </w:p>
        </w:tc>
        <w:tc>
          <w:tcPr>
            <w:tcW w:w="1177" w:type="pct"/>
            <w:tcBorders>
              <w:top w:val="single" w:sz="4" w:space="0" w:color="auto"/>
              <w:left w:val="nil"/>
              <w:bottom w:val="single" w:sz="4" w:space="0" w:color="auto"/>
              <w:right w:val="single" w:sz="4" w:space="0" w:color="auto"/>
            </w:tcBorders>
            <w:shd w:val="clear" w:color="auto" w:fill="auto"/>
            <w:vAlign w:val="center"/>
          </w:tcPr>
          <w:p w14:paraId="12ED64DF" w14:textId="77777777" w:rsidR="00246995" w:rsidRPr="009A1037" w:rsidRDefault="00246995" w:rsidP="00572876">
            <w:pPr>
              <w:rPr>
                <w:rFonts w:ascii="inherit" w:hAnsi="inherit" w:cs="Arial"/>
                <w:color w:val="231F20"/>
              </w:rPr>
            </w:pPr>
            <w:r w:rsidRPr="009A1037">
              <w:rPr>
                <w:rFonts w:ascii="inherit" w:eastAsia="Times New Roman" w:hAnsi="inherit"/>
                <w:color w:val="000000" w:themeColor="text1"/>
                <w:lang w:val="fr-BE" w:eastAsia="pl-PL"/>
              </w:rPr>
              <w:t>0,85 pu-0,90 pu</w:t>
            </w:r>
          </w:p>
        </w:tc>
        <w:tc>
          <w:tcPr>
            <w:tcW w:w="2208" w:type="pct"/>
            <w:tcBorders>
              <w:top w:val="single" w:sz="4" w:space="0" w:color="auto"/>
              <w:left w:val="nil"/>
              <w:bottom w:val="single" w:sz="4" w:space="0" w:color="auto"/>
              <w:right w:val="single" w:sz="4" w:space="0" w:color="auto"/>
            </w:tcBorders>
            <w:shd w:val="clear" w:color="auto" w:fill="auto"/>
            <w:vAlign w:val="center"/>
          </w:tcPr>
          <w:p w14:paraId="38436FF1"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To be specified by each TSO, but not more than 60 minutes</w:t>
            </w:r>
          </w:p>
        </w:tc>
      </w:tr>
      <w:tr w:rsidR="00246995" w:rsidRPr="009A1037" w14:paraId="359E4134" w14:textId="77777777" w:rsidTr="00572876">
        <w:trPr>
          <w:trHeight w:val="285"/>
        </w:trPr>
        <w:tc>
          <w:tcPr>
            <w:tcW w:w="841" w:type="pct"/>
            <w:vMerge/>
            <w:tcBorders>
              <w:left w:val="single" w:sz="4" w:space="0" w:color="auto"/>
              <w:right w:val="single" w:sz="4" w:space="0" w:color="auto"/>
            </w:tcBorders>
            <w:shd w:val="clear" w:color="auto" w:fill="auto"/>
            <w:vAlign w:val="center"/>
          </w:tcPr>
          <w:p w14:paraId="0538A9BD" w14:textId="77777777" w:rsidR="00246995" w:rsidRPr="009A1037" w:rsidRDefault="00246995" w:rsidP="00572876">
            <w:pPr>
              <w:rPr>
                <w:rFonts w:ascii="inherit" w:eastAsia="Times New Roman" w:hAnsi="inherit" w:cs="Arial"/>
                <w:color w:val="000000" w:themeColor="text1"/>
                <w:lang w:eastAsia="pl-PL"/>
              </w:rPr>
            </w:pPr>
          </w:p>
        </w:tc>
        <w:tc>
          <w:tcPr>
            <w:tcW w:w="773" w:type="pct"/>
            <w:vMerge/>
            <w:tcBorders>
              <w:left w:val="nil"/>
              <w:right w:val="single" w:sz="4" w:space="0" w:color="auto"/>
            </w:tcBorders>
            <w:shd w:val="clear" w:color="auto" w:fill="auto"/>
            <w:vAlign w:val="center"/>
          </w:tcPr>
          <w:p w14:paraId="69D47925" w14:textId="77777777" w:rsidR="00246995" w:rsidRPr="00BE094B" w:rsidRDefault="00246995" w:rsidP="00572876">
            <w:pPr>
              <w:rPr>
                <w:rFonts w:ascii="inherit" w:eastAsia="Times New Roman" w:hAnsi="inherit"/>
                <w:color w:val="000000" w:themeColor="text1"/>
                <w:lang w:eastAsia="pl-PL"/>
              </w:rPr>
            </w:pPr>
          </w:p>
        </w:tc>
        <w:tc>
          <w:tcPr>
            <w:tcW w:w="1177" w:type="pct"/>
            <w:tcBorders>
              <w:top w:val="single" w:sz="4" w:space="0" w:color="auto"/>
              <w:left w:val="nil"/>
              <w:bottom w:val="single" w:sz="4" w:space="0" w:color="auto"/>
              <w:right w:val="single" w:sz="4" w:space="0" w:color="auto"/>
            </w:tcBorders>
            <w:shd w:val="clear" w:color="auto" w:fill="auto"/>
            <w:vAlign w:val="center"/>
          </w:tcPr>
          <w:p w14:paraId="17387735" w14:textId="77777777" w:rsidR="00246995" w:rsidRPr="009A1037" w:rsidRDefault="00246995" w:rsidP="00572876">
            <w:pPr>
              <w:rPr>
                <w:rFonts w:ascii="inherit" w:hAnsi="inherit" w:cs="Arial"/>
                <w:color w:val="231F20"/>
              </w:rPr>
            </w:pPr>
            <w:r w:rsidRPr="009A1037">
              <w:rPr>
                <w:rFonts w:ascii="inherit" w:hAnsi="inherit" w:cs="Arial"/>
                <w:color w:val="231F20"/>
              </w:rPr>
              <w:t>0,90 pu-1,118 pu</w:t>
            </w:r>
          </w:p>
        </w:tc>
        <w:tc>
          <w:tcPr>
            <w:tcW w:w="2208" w:type="pct"/>
            <w:tcBorders>
              <w:top w:val="single" w:sz="4" w:space="0" w:color="auto"/>
              <w:left w:val="nil"/>
              <w:bottom w:val="single" w:sz="4" w:space="0" w:color="auto"/>
              <w:right w:val="single" w:sz="4" w:space="0" w:color="auto"/>
            </w:tcBorders>
            <w:shd w:val="clear" w:color="auto" w:fill="auto"/>
            <w:vAlign w:val="center"/>
          </w:tcPr>
          <w:p w14:paraId="6C41DBE8" w14:textId="77777777" w:rsidR="00246995" w:rsidRPr="009A1037" w:rsidRDefault="00246995" w:rsidP="00572876">
            <w:pPr>
              <w:rPr>
                <w:rFonts w:ascii="inherit" w:hAnsi="inherit" w:cs="Arial"/>
                <w:color w:val="231F20"/>
              </w:rPr>
            </w:pPr>
            <w:r w:rsidRPr="009A1037">
              <w:rPr>
                <w:rFonts w:ascii="inherit" w:eastAsia="Times New Roman" w:hAnsi="inherit" w:cs="Arial"/>
                <w:color w:val="000000" w:themeColor="text1"/>
                <w:lang w:eastAsia="pl-PL"/>
              </w:rPr>
              <w:t>Unlimited</w:t>
            </w:r>
          </w:p>
        </w:tc>
      </w:tr>
      <w:tr w:rsidR="00246995" w:rsidRPr="009A1037" w14:paraId="22725656" w14:textId="77777777" w:rsidTr="00572876">
        <w:trPr>
          <w:trHeight w:val="285"/>
        </w:trPr>
        <w:tc>
          <w:tcPr>
            <w:tcW w:w="841" w:type="pct"/>
            <w:vMerge/>
            <w:tcBorders>
              <w:left w:val="single" w:sz="4" w:space="0" w:color="auto"/>
              <w:right w:val="single" w:sz="4" w:space="0" w:color="auto"/>
            </w:tcBorders>
            <w:shd w:val="clear" w:color="auto" w:fill="auto"/>
            <w:vAlign w:val="center"/>
          </w:tcPr>
          <w:p w14:paraId="13382D5A" w14:textId="77777777" w:rsidR="00246995" w:rsidRPr="009A1037" w:rsidRDefault="00246995" w:rsidP="00572876">
            <w:pPr>
              <w:rPr>
                <w:rFonts w:ascii="inherit" w:eastAsia="Times New Roman" w:hAnsi="inherit" w:cs="Arial"/>
                <w:color w:val="000000" w:themeColor="text1"/>
                <w:lang w:eastAsia="pl-PL"/>
              </w:rPr>
            </w:pPr>
          </w:p>
        </w:tc>
        <w:tc>
          <w:tcPr>
            <w:tcW w:w="773" w:type="pct"/>
            <w:vMerge w:val="restart"/>
            <w:tcBorders>
              <w:top w:val="single" w:sz="4" w:space="0" w:color="auto"/>
              <w:left w:val="nil"/>
              <w:right w:val="single" w:sz="4" w:space="0" w:color="auto"/>
            </w:tcBorders>
            <w:shd w:val="clear" w:color="auto" w:fill="auto"/>
            <w:vAlign w:val="center"/>
          </w:tcPr>
          <w:p w14:paraId="6D3097C8" w14:textId="77777777" w:rsidR="00246995" w:rsidRPr="009A1037" w:rsidRDefault="00246995" w:rsidP="00572876">
            <w:pPr>
              <w:rPr>
                <w:rFonts w:ascii="inherit" w:eastAsia="Times New Roman" w:hAnsi="inherit"/>
                <w:color w:val="000000" w:themeColor="text1"/>
                <w:lang w:eastAsia="pl-PL"/>
              </w:rPr>
            </w:pPr>
          </w:p>
          <w:p w14:paraId="7C3BB56F" w14:textId="77777777" w:rsidR="00246995" w:rsidRPr="009A1037" w:rsidRDefault="00246995" w:rsidP="00572876">
            <w:pPr>
              <w:rPr>
                <w:rFonts w:ascii="inherit" w:eastAsia="Times New Roman" w:hAnsi="inherit"/>
                <w:color w:val="000000" w:themeColor="text1"/>
                <w:lang w:eastAsia="pl-PL"/>
              </w:rPr>
            </w:pPr>
            <w:r w:rsidRPr="009A1037">
              <w:rPr>
                <w:rFonts w:ascii="inherit" w:eastAsia="Times New Roman" w:hAnsi="inherit"/>
                <w:color w:val="000000" w:themeColor="text1"/>
                <w:lang w:eastAsia="pl-PL"/>
              </w:rPr>
              <w:t>220 kV</w:t>
            </w:r>
          </w:p>
        </w:tc>
        <w:tc>
          <w:tcPr>
            <w:tcW w:w="1177" w:type="pct"/>
            <w:tcBorders>
              <w:top w:val="single" w:sz="4" w:space="0" w:color="auto"/>
              <w:left w:val="nil"/>
              <w:bottom w:val="single" w:sz="4" w:space="0" w:color="auto"/>
              <w:right w:val="single" w:sz="4" w:space="0" w:color="auto"/>
            </w:tcBorders>
            <w:shd w:val="clear" w:color="auto" w:fill="auto"/>
            <w:vAlign w:val="center"/>
          </w:tcPr>
          <w:p w14:paraId="19AC652D" w14:textId="77777777" w:rsidR="00246995" w:rsidRPr="009A1037" w:rsidRDefault="00246995" w:rsidP="00572876">
            <w:pPr>
              <w:rPr>
                <w:rFonts w:ascii="inherit" w:hAnsi="inherit" w:cs="Arial"/>
                <w:color w:val="231F20"/>
              </w:rPr>
            </w:pPr>
            <w:r w:rsidRPr="009A1037">
              <w:rPr>
                <w:rFonts w:ascii="inherit" w:eastAsia="Times New Roman" w:hAnsi="inherit"/>
                <w:color w:val="000000" w:themeColor="text1"/>
                <w:lang w:val="fr-BE" w:eastAsia="pl-PL"/>
              </w:rPr>
              <w:t>0,85 pu-0,90 pu</w:t>
            </w:r>
          </w:p>
        </w:tc>
        <w:tc>
          <w:tcPr>
            <w:tcW w:w="2208" w:type="pct"/>
            <w:tcBorders>
              <w:top w:val="single" w:sz="4" w:space="0" w:color="auto"/>
              <w:left w:val="nil"/>
              <w:bottom w:val="single" w:sz="4" w:space="0" w:color="auto"/>
              <w:right w:val="single" w:sz="4" w:space="0" w:color="auto"/>
            </w:tcBorders>
            <w:shd w:val="clear" w:color="auto" w:fill="auto"/>
            <w:vAlign w:val="center"/>
          </w:tcPr>
          <w:p w14:paraId="05B240F3"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To be specified by each TSO, but not more than 60 minutes</w:t>
            </w:r>
          </w:p>
        </w:tc>
      </w:tr>
      <w:tr w:rsidR="00246995" w:rsidRPr="009A1037" w14:paraId="78B89CF1" w14:textId="77777777" w:rsidTr="00572876">
        <w:trPr>
          <w:trHeight w:val="285"/>
        </w:trPr>
        <w:tc>
          <w:tcPr>
            <w:tcW w:w="841" w:type="pct"/>
            <w:vMerge/>
            <w:tcBorders>
              <w:left w:val="single" w:sz="4" w:space="0" w:color="auto"/>
              <w:right w:val="single" w:sz="4" w:space="0" w:color="auto"/>
            </w:tcBorders>
            <w:shd w:val="clear" w:color="auto" w:fill="auto"/>
            <w:vAlign w:val="center"/>
          </w:tcPr>
          <w:p w14:paraId="1766F397" w14:textId="77777777" w:rsidR="00246995" w:rsidRPr="009A1037" w:rsidRDefault="00246995" w:rsidP="00572876">
            <w:pPr>
              <w:rPr>
                <w:rFonts w:ascii="inherit" w:eastAsia="Times New Roman" w:hAnsi="inherit" w:cs="Arial"/>
                <w:color w:val="000000" w:themeColor="text1"/>
                <w:lang w:eastAsia="pl-PL"/>
              </w:rPr>
            </w:pPr>
          </w:p>
        </w:tc>
        <w:tc>
          <w:tcPr>
            <w:tcW w:w="773" w:type="pct"/>
            <w:vMerge/>
            <w:tcBorders>
              <w:left w:val="nil"/>
              <w:bottom w:val="single" w:sz="4" w:space="0" w:color="auto"/>
              <w:right w:val="single" w:sz="4" w:space="0" w:color="auto"/>
            </w:tcBorders>
            <w:shd w:val="clear" w:color="auto" w:fill="auto"/>
            <w:vAlign w:val="center"/>
          </w:tcPr>
          <w:p w14:paraId="639BB33B" w14:textId="77777777" w:rsidR="00246995" w:rsidRPr="00BE094B" w:rsidRDefault="00246995" w:rsidP="00572876">
            <w:pPr>
              <w:rPr>
                <w:rFonts w:ascii="inherit" w:eastAsia="Times New Roman" w:hAnsi="inherit"/>
                <w:color w:val="000000" w:themeColor="text1"/>
                <w:lang w:eastAsia="pl-PL"/>
              </w:rPr>
            </w:pPr>
          </w:p>
        </w:tc>
        <w:tc>
          <w:tcPr>
            <w:tcW w:w="1177" w:type="pct"/>
            <w:tcBorders>
              <w:top w:val="single" w:sz="4" w:space="0" w:color="auto"/>
              <w:left w:val="nil"/>
              <w:bottom w:val="single" w:sz="4" w:space="0" w:color="auto"/>
              <w:right w:val="single" w:sz="4" w:space="0" w:color="auto"/>
            </w:tcBorders>
            <w:shd w:val="clear" w:color="auto" w:fill="auto"/>
            <w:vAlign w:val="center"/>
          </w:tcPr>
          <w:p w14:paraId="6737D44B" w14:textId="77777777" w:rsidR="00246995" w:rsidRPr="009A1037" w:rsidRDefault="00246995" w:rsidP="00572876">
            <w:pPr>
              <w:rPr>
                <w:rFonts w:ascii="inherit" w:hAnsi="inherit"/>
                <w:color w:val="231F20"/>
              </w:rPr>
            </w:pPr>
            <w:r w:rsidRPr="009A1037">
              <w:rPr>
                <w:rFonts w:ascii="inherit" w:hAnsi="inherit" w:cs="Arial"/>
                <w:color w:val="231F20"/>
              </w:rPr>
              <w:t>0,90 pu-</w:t>
            </w:r>
            <w:r w:rsidRPr="009A1037">
              <w:rPr>
                <w:rFonts w:ascii="inherit" w:hAnsi="inherit"/>
                <w:color w:val="231F20"/>
              </w:rPr>
              <w:t>1,113</w:t>
            </w:r>
            <w:r w:rsidRPr="009A1037">
              <w:rPr>
                <w:rFonts w:ascii="inherit" w:hAnsi="inherit" w:cs="Arial"/>
                <w:color w:val="231F20"/>
              </w:rPr>
              <w:t xml:space="preserve"> pu</w:t>
            </w:r>
          </w:p>
        </w:tc>
        <w:tc>
          <w:tcPr>
            <w:tcW w:w="2208" w:type="pct"/>
            <w:tcBorders>
              <w:top w:val="single" w:sz="4" w:space="0" w:color="auto"/>
              <w:left w:val="nil"/>
              <w:bottom w:val="single" w:sz="4" w:space="0" w:color="auto"/>
              <w:right w:val="single" w:sz="4" w:space="0" w:color="auto"/>
            </w:tcBorders>
            <w:shd w:val="clear" w:color="auto" w:fill="auto"/>
            <w:vAlign w:val="center"/>
          </w:tcPr>
          <w:p w14:paraId="63D836BB" w14:textId="77777777" w:rsidR="00246995" w:rsidRPr="009A1037" w:rsidRDefault="00246995" w:rsidP="00572876">
            <w:pPr>
              <w:rPr>
                <w:rFonts w:ascii="inherit" w:hAnsi="inherit" w:cs="Arial"/>
                <w:color w:val="231F20"/>
              </w:rPr>
            </w:pPr>
            <w:r w:rsidRPr="009A1037">
              <w:rPr>
                <w:rFonts w:ascii="inherit" w:eastAsia="Times New Roman" w:hAnsi="inherit" w:cs="Arial"/>
                <w:color w:val="000000" w:themeColor="text1"/>
                <w:lang w:eastAsia="pl-PL"/>
              </w:rPr>
              <w:t>Unlimited</w:t>
            </w:r>
          </w:p>
        </w:tc>
      </w:tr>
      <w:tr w:rsidR="00246995" w:rsidRPr="009A1037" w14:paraId="0AE01F94" w14:textId="77777777" w:rsidTr="00572876">
        <w:trPr>
          <w:trHeight w:val="285"/>
        </w:trPr>
        <w:tc>
          <w:tcPr>
            <w:tcW w:w="841" w:type="pct"/>
            <w:vMerge/>
            <w:tcBorders>
              <w:left w:val="single" w:sz="4" w:space="0" w:color="auto"/>
              <w:bottom w:val="single" w:sz="4" w:space="0" w:color="auto"/>
              <w:right w:val="single" w:sz="4" w:space="0" w:color="auto"/>
            </w:tcBorders>
            <w:shd w:val="clear" w:color="auto" w:fill="auto"/>
            <w:vAlign w:val="center"/>
          </w:tcPr>
          <w:p w14:paraId="5D69B0CD" w14:textId="77777777" w:rsidR="00246995" w:rsidRPr="009A1037" w:rsidRDefault="00246995" w:rsidP="00572876">
            <w:pPr>
              <w:rPr>
                <w:rFonts w:ascii="inherit" w:eastAsia="Times New Roman" w:hAnsi="inherit" w:cs="Arial"/>
                <w:color w:val="000000" w:themeColor="text1"/>
                <w:lang w:eastAsia="pl-PL"/>
              </w:rPr>
            </w:pPr>
          </w:p>
        </w:tc>
        <w:tc>
          <w:tcPr>
            <w:tcW w:w="773" w:type="pct"/>
            <w:vMerge w:val="restart"/>
            <w:tcBorders>
              <w:top w:val="single" w:sz="4" w:space="0" w:color="auto"/>
              <w:left w:val="nil"/>
              <w:right w:val="single" w:sz="4" w:space="0" w:color="auto"/>
            </w:tcBorders>
            <w:shd w:val="clear" w:color="auto" w:fill="auto"/>
            <w:vAlign w:val="center"/>
          </w:tcPr>
          <w:p w14:paraId="3AB08E00" w14:textId="77777777" w:rsidR="00246995" w:rsidRPr="009A1037" w:rsidRDefault="00246995" w:rsidP="00572876">
            <w:pPr>
              <w:rPr>
                <w:rFonts w:ascii="inherit" w:eastAsia="Times New Roman" w:hAnsi="inherit"/>
                <w:color w:val="000000" w:themeColor="text1"/>
                <w:lang w:eastAsia="pl-PL"/>
              </w:rPr>
            </w:pPr>
          </w:p>
          <w:p w14:paraId="22447490" w14:textId="77777777" w:rsidR="00246995" w:rsidRPr="009A1037" w:rsidRDefault="00246995" w:rsidP="00572876">
            <w:pPr>
              <w:rPr>
                <w:rFonts w:ascii="inherit" w:eastAsia="Times New Roman" w:hAnsi="inherit"/>
                <w:color w:val="000000" w:themeColor="text1"/>
                <w:lang w:eastAsia="pl-PL"/>
              </w:rPr>
            </w:pPr>
            <w:r w:rsidRPr="009A1037">
              <w:rPr>
                <w:rFonts w:ascii="inherit" w:eastAsia="Times New Roman" w:hAnsi="inherit"/>
                <w:color w:val="000000" w:themeColor="text1"/>
                <w:lang w:eastAsia="pl-PL"/>
              </w:rPr>
              <w:t>275 kV</w:t>
            </w:r>
          </w:p>
        </w:tc>
        <w:tc>
          <w:tcPr>
            <w:tcW w:w="1177" w:type="pct"/>
            <w:tcBorders>
              <w:top w:val="single" w:sz="4" w:space="0" w:color="auto"/>
              <w:left w:val="nil"/>
              <w:bottom w:val="single" w:sz="4" w:space="0" w:color="auto"/>
              <w:right w:val="single" w:sz="4" w:space="0" w:color="auto"/>
            </w:tcBorders>
            <w:shd w:val="clear" w:color="auto" w:fill="auto"/>
            <w:vAlign w:val="center"/>
          </w:tcPr>
          <w:p w14:paraId="373874A1" w14:textId="77777777" w:rsidR="00246995" w:rsidRPr="009A1037" w:rsidRDefault="00246995" w:rsidP="00572876">
            <w:pPr>
              <w:rPr>
                <w:rFonts w:ascii="inherit" w:hAnsi="inherit" w:cs="Arial"/>
                <w:color w:val="231F20"/>
              </w:rPr>
            </w:pPr>
            <w:r w:rsidRPr="009A1037">
              <w:rPr>
                <w:rFonts w:ascii="inherit" w:eastAsia="Times New Roman" w:hAnsi="inherit"/>
                <w:color w:val="000000" w:themeColor="text1"/>
                <w:lang w:val="fr-BE" w:eastAsia="pl-PL"/>
              </w:rPr>
              <w:t>0,85 pu-0,90 pu</w:t>
            </w:r>
          </w:p>
        </w:tc>
        <w:tc>
          <w:tcPr>
            <w:tcW w:w="2208" w:type="pct"/>
            <w:tcBorders>
              <w:top w:val="single" w:sz="4" w:space="0" w:color="auto"/>
              <w:left w:val="nil"/>
              <w:bottom w:val="single" w:sz="4" w:space="0" w:color="auto"/>
              <w:right w:val="single" w:sz="4" w:space="0" w:color="auto"/>
            </w:tcBorders>
            <w:shd w:val="clear" w:color="auto" w:fill="auto"/>
            <w:vAlign w:val="center"/>
          </w:tcPr>
          <w:p w14:paraId="0BDF26CC"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To be specified by each TSO, but not more than 60 minutes</w:t>
            </w:r>
          </w:p>
        </w:tc>
      </w:tr>
      <w:tr w:rsidR="00246995" w:rsidRPr="009A1037" w14:paraId="230E0FE8" w14:textId="77777777" w:rsidTr="00572876">
        <w:trPr>
          <w:trHeight w:val="285"/>
        </w:trPr>
        <w:tc>
          <w:tcPr>
            <w:tcW w:w="841" w:type="pct"/>
            <w:vMerge/>
            <w:tcBorders>
              <w:left w:val="single" w:sz="4" w:space="0" w:color="auto"/>
              <w:bottom w:val="single" w:sz="4" w:space="0" w:color="auto"/>
              <w:right w:val="single" w:sz="4" w:space="0" w:color="auto"/>
            </w:tcBorders>
            <w:shd w:val="clear" w:color="auto" w:fill="auto"/>
            <w:vAlign w:val="center"/>
          </w:tcPr>
          <w:p w14:paraId="53281E79" w14:textId="77777777" w:rsidR="00246995" w:rsidRPr="009A1037" w:rsidRDefault="00246995" w:rsidP="00572876">
            <w:pPr>
              <w:rPr>
                <w:rFonts w:ascii="inherit" w:eastAsia="Times New Roman" w:hAnsi="inherit" w:cs="Arial"/>
                <w:color w:val="000000" w:themeColor="text1"/>
                <w:lang w:eastAsia="pl-PL"/>
              </w:rPr>
            </w:pPr>
          </w:p>
        </w:tc>
        <w:tc>
          <w:tcPr>
            <w:tcW w:w="773" w:type="pct"/>
            <w:vMerge/>
            <w:tcBorders>
              <w:left w:val="nil"/>
              <w:bottom w:val="single" w:sz="4" w:space="0" w:color="auto"/>
              <w:right w:val="single" w:sz="4" w:space="0" w:color="auto"/>
            </w:tcBorders>
            <w:shd w:val="clear" w:color="auto" w:fill="auto"/>
            <w:vAlign w:val="center"/>
          </w:tcPr>
          <w:p w14:paraId="4525DA27" w14:textId="77777777" w:rsidR="00246995" w:rsidRPr="00BE094B" w:rsidRDefault="00246995" w:rsidP="00572876">
            <w:pPr>
              <w:rPr>
                <w:rFonts w:ascii="inherit" w:eastAsia="Times New Roman" w:hAnsi="inherit"/>
                <w:color w:val="000000" w:themeColor="text1"/>
                <w:lang w:eastAsia="pl-PL"/>
              </w:rPr>
            </w:pPr>
          </w:p>
        </w:tc>
        <w:tc>
          <w:tcPr>
            <w:tcW w:w="1177" w:type="pct"/>
            <w:tcBorders>
              <w:top w:val="single" w:sz="4" w:space="0" w:color="auto"/>
              <w:left w:val="nil"/>
              <w:bottom w:val="single" w:sz="4" w:space="0" w:color="auto"/>
              <w:right w:val="single" w:sz="4" w:space="0" w:color="auto"/>
            </w:tcBorders>
            <w:shd w:val="clear" w:color="auto" w:fill="auto"/>
            <w:vAlign w:val="center"/>
          </w:tcPr>
          <w:p w14:paraId="582EEDF9" w14:textId="77777777" w:rsidR="00246995" w:rsidRPr="009A1037" w:rsidRDefault="00246995" w:rsidP="00572876">
            <w:pPr>
              <w:rPr>
                <w:rFonts w:ascii="inherit" w:hAnsi="inherit" w:cs="Arial"/>
                <w:color w:val="231F20"/>
              </w:rPr>
            </w:pPr>
            <w:r w:rsidRPr="009A1037">
              <w:rPr>
                <w:rFonts w:ascii="inherit" w:hAnsi="inherit" w:cs="Arial"/>
                <w:color w:val="231F20"/>
              </w:rPr>
              <w:t>0.90 pu-</w:t>
            </w:r>
            <w:r w:rsidRPr="009A1037">
              <w:rPr>
                <w:rFonts w:ascii="inherit" w:hAnsi="inherit"/>
                <w:color w:val="231F20"/>
              </w:rPr>
              <w:t>1,09</w:t>
            </w:r>
            <w:r w:rsidRPr="009A1037">
              <w:rPr>
                <w:rFonts w:ascii="inherit" w:hAnsi="inherit" w:cs="Arial"/>
                <w:color w:val="231F20"/>
              </w:rPr>
              <w:t xml:space="preserve"> pu</w:t>
            </w:r>
          </w:p>
        </w:tc>
        <w:tc>
          <w:tcPr>
            <w:tcW w:w="2208" w:type="pct"/>
            <w:tcBorders>
              <w:top w:val="single" w:sz="4" w:space="0" w:color="auto"/>
              <w:left w:val="nil"/>
              <w:bottom w:val="single" w:sz="4" w:space="0" w:color="auto"/>
              <w:right w:val="single" w:sz="4" w:space="0" w:color="auto"/>
            </w:tcBorders>
            <w:shd w:val="clear" w:color="auto" w:fill="auto"/>
            <w:vAlign w:val="center"/>
          </w:tcPr>
          <w:p w14:paraId="1B6C4133"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Unlimited</w:t>
            </w:r>
          </w:p>
        </w:tc>
      </w:tr>
      <w:tr w:rsidR="00246995" w:rsidRPr="009A1037" w14:paraId="604A5657" w14:textId="77777777" w:rsidTr="00572876">
        <w:trPr>
          <w:trHeight w:val="285"/>
        </w:trPr>
        <w:tc>
          <w:tcPr>
            <w:tcW w:w="841" w:type="pct"/>
            <w:vMerge w:val="restart"/>
            <w:tcBorders>
              <w:top w:val="single" w:sz="4" w:space="0" w:color="auto"/>
              <w:left w:val="single" w:sz="4" w:space="0" w:color="auto"/>
              <w:right w:val="single" w:sz="4" w:space="0" w:color="auto"/>
            </w:tcBorders>
            <w:shd w:val="clear" w:color="auto" w:fill="auto"/>
          </w:tcPr>
          <w:p w14:paraId="6D84EA9B" w14:textId="77777777" w:rsidR="00246995" w:rsidRPr="009A1037" w:rsidRDefault="00246995" w:rsidP="00572876">
            <w:pPr>
              <w:rPr>
                <w:rFonts w:ascii="inherit" w:hAnsi="inherit"/>
                <w:color w:val="231F20"/>
              </w:rPr>
            </w:pPr>
            <w:r w:rsidRPr="009A1037">
              <w:rPr>
                <w:rFonts w:ascii="inherit" w:hAnsi="inherit"/>
                <w:color w:val="231F20"/>
              </w:rPr>
              <w:t>Baltic</w:t>
            </w:r>
          </w:p>
        </w:tc>
        <w:tc>
          <w:tcPr>
            <w:tcW w:w="773" w:type="pct"/>
            <w:vMerge w:val="restart"/>
            <w:tcBorders>
              <w:top w:val="single" w:sz="4" w:space="0" w:color="auto"/>
              <w:left w:val="nil"/>
              <w:right w:val="single" w:sz="4" w:space="0" w:color="auto"/>
            </w:tcBorders>
            <w:shd w:val="clear" w:color="auto" w:fill="auto"/>
            <w:vAlign w:val="center"/>
          </w:tcPr>
          <w:p w14:paraId="1F292669" w14:textId="77777777" w:rsidR="00246995" w:rsidRPr="009A1037" w:rsidRDefault="00246995" w:rsidP="00572876">
            <w:pPr>
              <w:rPr>
                <w:rFonts w:ascii="inherit" w:hAnsi="inherit"/>
                <w:color w:val="231F20"/>
              </w:rPr>
            </w:pPr>
            <w:r w:rsidRPr="009A1037">
              <w:rPr>
                <w:rFonts w:ascii="inherit" w:eastAsia="Times New Roman" w:hAnsi="inherit"/>
                <w:color w:val="000000" w:themeColor="text1"/>
                <w:lang w:eastAsia="pl-PL"/>
              </w:rPr>
              <w:t>110 kV</w:t>
            </w:r>
          </w:p>
        </w:tc>
        <w:tc>
          <w:tcPr>
            <w:tcW w:w="1177" w:type="pct"/>
            <w:tcBorders>
              <w:top w:val="single" w:sz="4" w:space="0" w:color="auto"/>
              <w:left w:val="nil"/>
              <w:bottom w:val="single" w:sz="4" w:space="0" w:color="auto"/>
              <w:right w:val="single" w:sz="4" w:space="0" w:color="auto"/>
            </w:tcBorders>
            <w:shd w:val="clear" w:color="auto" w:fill="auto"/>
          </w:tcPr>
          <w:p w14:paraId="08B3456B" w14:textId="77777777" w:rsidR="00246995" w:rsidRPr="009A1037" w:rsidRDefault="00246995" w:rsidP="00572876">
            <w:pPr>
              <w:rPr>
                <w:rFonts w:ascii="inherit" w:hAnsi="inherit" w:cs="Arial"/>
                <w:color w:val="231F20"/>
              </w:rPr>
            </w:pPr>
            <w:r w:rsidRPr="009A1037">
              <w:rPr>
                <w:rFonts w:ascii="inherit" w:hAnsi="inherit" w:cs="Arial"/>
                <w:color w:val="231F20"/>
              </w:rPr>
              <w:t>0,85 pu-0,90 pu</w:t>
            </w:r>
          </w:p>
        </w:tc>
        <w:tc>
          <w:tcPr>
            <w:tcW w:w="2208" w:type="pct"/>
            <w:tcBorders>
              <w:top w:val="single" w:sz="4" w:space="0" w:color="auto"/>
              <w:left w:val="nil"/>
              <w:bottom w:val="single" w:sz="4" w:space="0" w:color="auto"/>
              <w:right w:val="single" w:sz="4" w:space="0" w:color="auto"/>
            </w:tcBorders>
            <w:shd w:val="clear" w:color="auto" w:fill="auto"/>
          </w:tcPr>
          <w:p w14:paraId="607AC0FB"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hAnsi="inherit" w:cs="Arial"/>
                <w:color w:val="231F20"/>
              </w:rPr>
              <w:t>30 minutes</w:t>
            </w:r>
          </w:p>
        </w:tc>
      </w:tr>
      <w:tr w:rsidR="00246995" w:rsidRPr="009A1037" w14:paraId="258C4C32" w14:textId="77777777" w:rsidTr="00572876">
        <w:trPr>
          <w:trHeight w:val="285"/>
        </w:trPr>
        <w:tc>
          <w:tcPr>
            <w:tcW w:w="841" w:type="pct"/>
            <w:vMerge/>
            <w:tcBorders>
              <w:left w:val="single" w:sz="4" w:space="0" w:color="auto"/>
              <w:right w:val="single" w:sz="4" w:space="0" w:color="auto"/>
            </w:tcBorders>
            <w:shd w:val="clear" w:color="auto" w:fill="auto"/>
            <w:vAlign w:val="center"/>
          </w:tcPr>
          <w:p w14:paraId="1EDF3CCC" w14:textId="77777777" w:rsidR="00246995" w:rsidRPr="009A1037" w:rsidRDefault="00246995" w:rsidP="00572876">
            <w:pPr>
              <w:rPr>
                <w:rFonts w:ascii="inherit" w:eastAsia="Times New Roman" w:hAnsi="inherit" w:cs="Arial"/>
                <w:color w:val="000000"/>
                <w:lang w:eastAsia="pl-PL"/>
              </w:rPr>
            </w:pPr>
          </w:p>
        </w:tc>
        <w:tc>
          <w:tcPr>
            <w:tcW w:w="773" w:type="pct"/>
            <w:vMerge/>
            <w:tcBorders>
              <w:left w:val="nil"/>
              <w:right w:val="single" w:sz="4" w:space="0" w:color="auto"/>
            </w:tcBorders>
            <w:shd w:val="clear" w:color="auto" w:fill="auto"/>
            <w:vAlign w:val="center"/>
          </w:tcPr>
          <w:p w14:paraId="752C14E1" w14:textId="77777777" w:rsidR="00246995" w:rsidRPr="00BE094B" w:rsidRDefault="00246995" w:rsidP="00572876">
            <w:pPr>
              <w:rPr>
                <w:rFonts w:ascii="inherit" w:eastAsia="Times New Roman" w:hAnsi="inherit"/>
                <w:color w:val="000000"/>
                <w:lang w:eastAsia="pl-PL"/>
              </w:rPr>
            </w:pPr>
          </w:p>
        </w:tc>
        <w:tc>
          <w:tcPr>
            <w:tcW w:w="1177" w:type="pct"/>
            <w:tcBorders>
              <w:top w:val="single" w:sz="4" w:space="0" w:color="auto"/>
              <w:left w:val="nil"/>
              <w:bottom w:val="single" w:sz="4" w:space="0" w:color="auto"/>
              <w:right w:val="single" w:sz="4" w:space="0" w:color="auto"/>
            </w:tcBorders>
            <w:shd w:val="clear" w:color="auto" w:fill="auto"/>
          </w:tcPr>
          <w:p w14:paraId="3729F379"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hAnsi="inherit" w:cs="Arial"/>
                <w:color w:val="231F20"/>
              </w:rPr>
              <w:t>0,90 pu-1,118 pu</w:t>
            </w:r>
          </w:p>
        </w:tc>
        <w:tc>
          <w:tcPr>
            <w:tcW w:w="2208" w:type="pct"/>
            <w:tcBorders>
              <w:top w:val="single" w:sz="4" w:space="0" w:color="auto"/>
              <w:left w:val="nil"/>
              <w:bottom w:val="single" w:sz="4" w:space="0" w:color="auto"/>
              <w:right w:val="single" w:sz="4" w:space="0" w:color="auto"/>
            </w:tcBorders>
            <w:shd w:val="clear" w:color="auto" w:fill="auto"/>
          </w:tcPr>
          <w:p w14:paraId="5F6E4CFC"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hAnsi="inherit" w:cs="Arial"/>
                <w:color w:val="231F20"/>
              </w:rPr>
              <w:t>Unlimited</w:t>
            </w:r>
          </w:p>
        </w:tc>
      </w:tr>
      <w:tr w:rsidR="00246995" w:rsidRPr="009A1037" w14:paraId="3ADF632D" w14:textId="77777777" w:rsidTr="00572876">
        <w:trPr>
          <w:trHeight w:val="285"/>
        </w:trPr>
        <w:tc>
          <w:tcPr>
            <w:tcW w:w="841" w:type="pct"/>
            <w:vMerge/>
            <w:tcBorders>
              <w:left w:val="single" w:sz="4" w:space="0" w:color="auto"/>
              <w:right w:val="single" w:sz="4" w:space="0" w:color="auto"/>
            </w:tcBorders>
            <w:shd w:val="clear" w:color="auto" w:fill="auto"/>
            <w:vAlign w:val="center"/>
          </w:tcPr>
          <w:p w14:paraId="1253DC2E" w14:textId="77777777" w:rsidR="00246995" w:rsidRPr="009A1037" w:rsidRDefault="00246995" w:rsidP="00572876">
            <w:pPr>
              <w:rPr>
                <w:rFonts w:ascii="inherit" w:eastAsia="Times New Roman" w:hAnsi="inherit" w:cs="Arial"/>
                <w:color w:val="000000"/>
                <w:lang w:eastAsia="pl-PL"/>
              </w:rPr>
            </w:pPr>
          </w:p>
        </w:tc>
        <w:tc>
          <w:tcPr>
            <w:tcW w:w="773" w:type="pct"/>
            <w:vMerge/>
            <w:tcBorders>
              <w:left w:val="nil"/>
              <w:bottom w:val="single" w:sz="4" w:space="0" w:color="auto"/>
              <w:right w:val="single" w:sz="4" w:space="0" w:color="auto"/>
            </w:tcBorders>
            <w:shd w:val="clear" w:color="auto" w:fill="auto"/>
            <w:vAlign w:val="center"/>
          </w:tcPr>
          <w:p w14:paraId="36328529" w14:textId="77777777" w:rsidR="00246995" w:rsidRPr="00BE094B" w:rsidRDefault="00246995" w:rsidP="00572876">
            <w:pPr>
              <w:rPr>
                <w:rFonts w:ascii="inherit" w:eastAsia="Times New Roman" w:hAnsi="inherit"/>
                <w:color w:val="000000"/>
                <w:lang w:eastAsia="pl-PL"/>
              </w:rPr>
            </w:pPr>
          </w:p>
        </w:tc>
        <w:tc>
          <w:tcPr>
            <w:tcW w:w="1177" w:type="pct"/>
            <w:tcBorders>
              <w:top w:val="single" w:sz="4" w:space="0" w:color="auto"/>
              <w:left w:val="nil"/>
              <w:bottom w:val="single" w:sz="4" w:space="0" w:color="auto"/>
              <w:right w:val="single" w:sz="4" w:space="0" w:color="auto"/>
            </w:tcBorders>
            <w:shd w:val="clear" w:color="auto" w:fill="auto"/>
          </w:tcPr>
          <w:p w14:paraId="4B2B556E"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hAnsi="inherit" w:cs="Arial"/>
                <w:color w:val="231F20"/>
              </w:rPr>
              <w:t>1,118 pu-1,15 pu</w:t>
            </w:r>
          </w:p>
        </w:tc>
        <w:tc>
          <w:tcPr>
            <w:tcW w:w="2208" w:type="pct"/>
            <w:tcBorders>
              <w:top w:val="single" w:sz="4" w:space="0" w:color="auto"/>
              <w:left w:val="nil"/>
              <w:bottom w:val="single" w:sz="4" w:space="0" w:color="auto"/>
              <w:right w:val="single" w:sz="4" w:space="0" w:color="auto"/>
            </w:tcBorders>
            <w:shd w:val="clear" w:color="auto" w:fill="auto"/>
          </w:tcPr>
          <w:p w14:paraId="58792724"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hAnsi="inherit" w:cs="Arial"/>
                <w:color w:val="231F20"/>
              </w:rPr>
              <w:t>20 minutes</w:t>
            </w:r>
          </w:p>
        </w:tc>
      </w:tr>
      <w:tr w:rsidR="00246995" w:rsidRPr="009A1037" w14:paraId="24C011FC" w14:textId="77777777" w:rsidTr="00572876">
        <w:trPr>
          <w:trHeight w:val="285"/>
        </w:trPr>
        <w:tc>
          <w:tcPr>
            <w:tcW w:w="841" w:type="pct"/>
            <w:vMerge/>
            <w:tcBorders>
              <w:left w:val="single" w:sz="4" w:space="0" w:color="auto"/>
              <w:right w:val="single" w:sz="4" w:space="0" w:color="auto"/>
            </w:tcBorders>
            <w:shd w:val="clear" w:color="auto" w:fill="auto"/>
            <w:vAlign w:val="center"/>
          </w:tcPr>
          <w:p w14:paraId="26EC79AF" w14:textId="77777777" w:rsidR="00246995" w:rsidRPr="009A1037" w:rsidRDefault="00246995" w:rsidP="00572876">
            <w:pPr>
              <w:rPr>
                <w:rFonts w:ascii="inherit" w:hAnsi="inherit"/>
                <w:color w:val="231F20"/>
              </w:rPr>
            </w:pPr>
          </w:p>
        </w:tc>
        <w:tc>
          <w:tcPr>
            <w:tcW w:w="773" w:type="pct"/>
            <w:vMerge w:val="restart"/>
            <w:tcBorders>
              <w:top w:val="single" w:sz="4" w:space="0" w:color="auto"/>
              <w:left w:val="nil"/>
              <w:right w:val="single" w:sz="4" w:space="0" w:color="auto"/>
            </w:tcBorders>
            <w:shd w:val="clear" w:color="auto" w:fill="auto"/>
            <w:vAlign w:val="center"/>
          </w:tcPr>
          <w:p w14:paraId="5904FB3A" w14:textId="77777777" w:rsidR="00246995" w:rsidRPr="009A1037" w:rsidRDefault="00246995" w:rsidP="00572876">
            <w:pPr>
              <w:rPr>
                <w:rFonts w:ascii="inherit" w:hAnsi="inherit"/>
                <w:color w:val="231F20"/>
              </w:rPr>
            </w:pPr>
            <w:r w:rsidRPr="009A1037">
              <w:rPr>
                <w:rFonts w:ascii="inherit" w:eastAsia="Times New Roman" w:hAnsi="inherit"/>
                <w:color w:val="000000" w:themeColor="text1"/>
                <w:lang w:eastAsia="pl-PL"/>
              </w:rPr>
              <w:t>220 kV</w:t>
            </w:r>
          </w:p>
        </w:tc>
        <w:tc>
          <w:tcPr>
            <w:tcW w:w="1177" w:type="pct"/>
            <w:tcBorders>
              <w:top w:val="single" w:sz="4" w:space="0" w:color="auto"/>
              <w:left w:val="nil"/>
              <w:bottom w:val="single" w:sz="4" w:space="0" w:color="auto"/>
              <w:right w:val="single" w:sz="4" w:space="0" w:color="auto"/>
            </w:tcBorders>
            <w:shd w:val="clear" w:color="auto" w:fill="auto"/>
          </w:tcPr>
          <w:p w14:paraId="2F26B2F1" w14:textId="77777777" w:rsidR="00246995" w:rsidRPr="009A1037" w:rsidRDefault="00246995" w:rsidP="00572876">
            <w:pPr>
              <w:rPr>
                <w:rFonts w:ascii="inherit" w:hAnsi="inherit" w:cs="Arial"/>
                <w:color w:val="231F20"/>
              </w:rPr>
            </w:pPr>
            <w:r w:rsidRPr="009A1037">
              <w:rPr>
                <w:rFonts w:ascii="inherit" w:hAnsi="inherit" w:cs="Arial"/>
                <w:color w:val="231F20"/>
              </w:rPr>
              <w:t>0,85 pu-0,90 pu</w:t>
            </w:r>
          </w:p>
        </w:tc>
        <w:tc>
          <w:tcPr>
            <w:tcW w:w="2208" w:type="pct"/>
            <w:tcBorders>
              <w:top w:val="single" w:sz="4" w:space="0" w:color="auto"/>
              <w:left w:val="nil"/>
              <w:bottom w:val="single" w:sz="4" w:space="0" w:color="auto"/>
              <w:right w:val="single" w:sz="4" w:space="0" w:color="auto"/>
            </w:tcBorders>
            <w:shd w:val="clear" w:color="auto" w:fill="auto"/>
          </w:tcPr>
          <w:p w14:paraId="7AAB9D57"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hAnsi="inherit" w:cs="Arial"/>
                <w:color w:val="231F20"/>
              </w:rPr>
              <w:t>30 minutes</w:t>
            </w:r>
          </w:p>
        </w:tc>
      </w:tr>
      <w:tr w:rsidR="00246995" w:rsidRPr="009A1037" w14:paraId="08D75675" w14:textId="77777777" w:rsidTr="00572876">
        <w:trPr>
          <w:trHeight w:val="285"/>
        </w:trPr>
        <w:tc>
          <w:tcPr>
            <w:tcW w:w="841" w:type="pct"/>
            <w:vMerge/>
            <w:tcBorders>
              <w:left w:val="single" w:sz="4" w:space="0" w:color="auto"/>
              <w:right w:val="single" w:sz="4" w:space="0" w:color="auto"/>
            </w:tcBorders>
            <w:shd w:val="clear" w:color="auto" w:fill="auto"/>
            <w:vAlign w:val="center"/>
          </w:tcPr>
          <w:p w14:paraId="777EC24A" w14:textId="77777777" w:rsidR="00246995" w:rsidRPr="009A1037" w:rsidRDefault="00246995" w:rsidP="00572876">
            <w:pPr>
              <w:rPr>
                <w:rFonts w:ascii="inherit" w:eastAsia="Times New Roman" w:hAnsi="inherit" w:cs="Arial"/>
                <w:color w:val="000000"/>
                <w:lang w:eastAsia="pl-PL"/>
              </w:rPr>
            </w:pPr>
          </w:p>
        </w:tc>
        <w:tc>
          <w:tcPr>
            <w:tcW w:w="773" w:type="pct"/>
            <w:vMerge/>
            <w:tcBorders>
              <w:left w:val="nil"/>
              <w:right w:val="single" w:sz="4" w:space="0" w:color="auto"/>
            </w:tcBorders>
            <w:shd w:val="clear" w:color="auto" w:fill="auto"/>
            <w:vAlign w:val="center"/>
          </w:tcPr>
          <w:p w14:paraId="54F0979A" w14:textId="77777777" w:rsidR="00246995" w:rsidRPr="009A1037" w:rsidRDefault="00246995" w:rsidP="00572876">
            <w:pPr>
              <w:rPr>
                <w:rFonts w:ascii="inherit" w:eastAsia="Times New Roman" w:hAnsi="inherit" w:cs="Arial"/>
                <w:color w:val="000000"/>
                <w:lang w:eastAsia="pl-PL"/>
              </w:rPr>
            </w:pPr>
          </w:p>
        </w:tc>
        <w:tc>
          <w:tcPr>
            <w:tcW w:w="1177" w:type="pct"/>
            <w:tcBorders>
              <w:top w:val="single" w:sz="4" w:space="0" w:color="auto"/>
              <w:left w:val="nil"/>
              <w:bottom w:val="single" w:sz="4" w:space="0" w:color="auto"/>
              <w:right w:val="single" w:sz="4" w:space="0" w:color="auto"/>
            </w:tcBorders>
            <w:shd w:val="clear" w:color="auto" w:fill="auto"/>
          </w:tcPr>
          <w:p w14:paraId="2CF4DF90"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hAnsi="inherit" w:cs="Arial"/>
                <w:color w:val="231F20"/>
              </w:rPr>
              <w:t>0,90 pu-</w:t>
            </w:r>
            <w:r w:rsidRPr="009A1037">
              <w:rPr>
                <w:rFonts w:ascii="inherit" w:hAnsi="inherit"/>
                <w:color w:val="231F20"/>
              </w:rPr>
              <w:t>1,113</w:t>
            </w:r>
            <w:r w:rsidRPr="009A1037">
              <w:rPr>
                <w:rFonts w:ascii="inherit" w:hAnsi="inherit" w:cs="Arial"/>
                <w:color w:val="231F20"/>
              </w:rPr>
              <w:t xml:space="preserve"> pu</w:t>
            </w:r>
          </w:p>
        </w:tc>
        <w:tc>
          <w:tcPr>
            <w:tcW w:w="2208" w:type="pct"/>
            <w:tcBorders>
              <w:top w:val="single" w:sz="4" w:space="0" w:color="auto"/>
              <w:left w:val="nil"/>
              <w:bottom w:val="single" w:sz="4" w:space="0" w:color="auto"/>
              <w:right w:val="single" w:sz="4" w:space="0" w:color="auto"/>
            </w:tcBorders>
            <w:shd w:val="clear" w:color="auto" w:fill="auto"/>
          </w:tcPr>
          <w:p w14:paraId="49317160"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hAnsi="inherit" w:cs="Arial"/>
                <w:color w:val="231F20"/>
              </w:rPr>
              <w:t>Unlimited</w:t>
            </w:r>
          </w:p>
        </w:tc>
      </w:tr>
      <w:tr w:rsidR="00246995" w:rsidRPr="009A1037" w14:paraId="4C180584" w14:textId="77777777" w:rsidTr="00572876">
        <w:trPr>
          <w:trHeight w:val="285"/>
        </w:trPr>
        <w:tc>
          <w:tcPr>
            <w:tcW w:w="841" w:type="pct"/>
            <w:vMerge/>
            <w:tcBorders>
              <w:left w:val="single" w:sz="4" w:space="0" w:color="auto"/>
              <w:bottom w:val="single" w:sz="4" w:space="0" w:color="auto"/>
              <w:right w:val="single" w:sz="4" w:space="0" w:color="auto"/>
            </w:tcBorders>
            <w:shd w:val="clear" w:color="auto" w:fill="auto"/>
            <w:vAlign w:val="center"/>
          </w:tcPr>
          <w:p w14:paraId="481C6D2B" w14:textId="77777777" w:rsidR="00246995" w:rsidRPr="009A1037" w:rsidRDefault="00246995" w:rsidP="00572876">
            <w:pPr>
              <w:rPr>
                <w:rFonts w:ascii="inherit" w:eastAsia="Times New Roman" w:hAnsi="inherit" w:cs="Arial"/>
                <w:color w:val="000000"/>
                <w:lang w:eastAsia="pl-PL"/>
              </w:rPr>
            </w:pPr>
          </w:p>
        </w:tc>
        <w:tc>
          <w:tcPr>
            <w:tcW w:w="773" w:type="pct"/>
            <w:vMerge/>
            <w:tcBorders>
              <w:left w:val="nil"/>
              <w:bottom w:val="single" w:sz="4" w:space="0" w:color="auto"/>
              <w:right w:val="single" w:sz="4" w:space="0" w:color="auto"/>
            </w:tcBorders>
            <w:shd w:val="clear" w:color="auto" w:fill="auto"/>
            <w:vAlign w:val="center"/>
          </w:tcPr>
          <w:p w14:paraId="0594D9F9" w14:textId="77777777" w:rsidR="00246995" w:rsidRPr="009A1037" w:rsidRDefault="00246995" w:rsidP="00572876">
            <w:pPr>
              <w:rPr>
                <w:rFonts w:ascii="inherit" w:eastAsia="Times New Roman" w:hAnsi="inherit" w:cs="Arial"/>
                <w:color w:val="000000"/>
                <w:lang w:eastAsia="pl-PL"/>
              </w:rPr>
            </w:pPr>
          </w:p>
        </w:tc>
        <w:tc>
          <w:tcPr>
            <w:tcW w:w="1177" w:type="pct"/>
            <w:tcBorders>
              <w:top w:val="single" w:sz="4" w:space="0" w:color="auto"/>
              <w:left w:val="nil"/>
              <w:bottom w:val="single" w:sz="4" w:space="0" w:color="auto"/>
              <w:right w:val="single" w:sz="4" w:space="0" w:color="auto"/>
            </w:tcBorders>
            <w:shd w:val="clear" w:color="auto" w:fill="auto"/>
          </w:tcPr>
          <w:p w14:paraId="3A7AE6A5"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hAnsi="inherit"/>
                <w:color w:val="231F20"/>
              </w:rPr>
              <w:t>1,113</w:t>
            </w:r>
            <w:r w:rsidRPr="009A1037">
              <w:rPr>
                <w:rFonts w:ascii="inherit" w:hAnsi="inherit" w:cs="Arial"/>
                <w:color w:val="231F20"/>
              </w:rPr>
              <w:t xml:space="preserve"> pu-1,15 pu</w:t>
            </w:r>
          </w:p>
        </w:tc>
        <w:tc>
          <w:tcPr>
            <w:tcW w:w="2208" w:type="pct"/>
            <w:tcBorders>
              <w:top w:val="single" w:sz="4" w:space="0" w:color="auto"/>
              <w:left w:val="nil"/>
              <w:bottom w:val="single" w:sz="4" w:space="0" w:color="auto"/>
              <w:right w:val="single" w:sz="4" w:space="0" w:color="auto"/>
            </w:tcBorders>
            <w:shd w:val="clear" w:color="auto" w:fill="auto"/>
          </w:tcPr>
          <w:p w14:paraId="17EF22D5"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hAnsi="inherit" w:cs="Arial"/>
                <w:color w:val="231F20"/>
              </w:rPr>
              <w:t>20 minutes</w:t>
            </w:r>
          </w:p>
        </w:tc>
      </w:tr>
    </w:tbl>
    <w:p w14:paraId="50988560" w14:textId="4D40CA3A" w:rsidR="00246995" w:rsidRPr="009A1037" w:rsidRDefault="00246995" w:rsidP="00246995">
      <w:pPr>
        <w:shd w:val="clear" w:color="auto" w:fill="FFFFFF"/>
        <w:spacing w:before="360" w:after="120" w:line="240" w:lineRule="auto"/>
        <w:jc w:val="both"/>
        <w:rPr>
          <w:rFonts w:ascii="inherit" w:eastAsia="Times New Roman" w:hAnsi="inherit" w:cs="Times New Roman"/>
          <w:color w:val="000000"/>
          <w:sz w:val="24"/>
          <w:szCs w:val="24"/>
          <w:lang w:eastAsia="en-GB"/>
        </w:rPr>
      </w:pPr>
      <w:r w:rsidRPr="009A1037">
        <w:rPr>
          <w:rFonts w:ascii="inherit" w:eastAsia="Times New Roman" w:hAnsi="inherit" w:cs="Times New Roman"/>
          <w:color w:val="000000"/>
          <w:sz w:val="24"/>
          <w:szCs w:val="24"/>
          <w:lang w:eastAsia="en-GB"/>
        </w:rPr>
        <w:t xml:space="preserve">The table shows the minimum time periods during which a power-generating module </w:t>
      </w:r>
      <w:r w:rsidR="00D50AA5" w:rsidRPr="009A1037">
        <w:rPr>
          <w:rFonts w:ascii="inherit" w:eastAsia="Times New Roman" w:hAnsi="inherit" w:cs="Times New Roman"/>
          <w:color w:val="000000"/>
          <w:sz w:val="24"/>
          <w:szCs w:val="24"/>
          <w:lang w:eastAsia="en-GB"/>
        </w:rPr>
        <w:t>shall</w:t>
      </w:r>
      <w:r w:rsidRPr="009A1037">
        <w:rPr>
          <w:rFonts w:ascii="inherit" w:eastAsia="Times New Roman" w:hAnsi="inherit" w:cs="Times New Roman"/>
          <w:color w:val="000000"/>
          <w:sz w:val="24"/>
          <w:szCs w:val="24"/>
          <w:lang w:eastAsia="en-GB"/>
        </w:rPr>
        <w:t xml:space="preserve"> be capable of operating for voltages deviating from the reference 1 pu value at the connection point without disconnecting from the network, where the voltage base for pu values is from 110 kV to (not including) 300 kV.</w:t>
      </w:r>
    </w:p>
    <w:p w14:paraId="06418759" w14:textId="77777777" w:rsidR="00246995" w:rsidRPr="009A1037" w:rsidRDefault="00246995" w:rsidP="00246995">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9A1037">
        <w:rPr>
          <w:rFonts w:ascii="inherit" w:eastAsia="Times New Roman" w:hAnsi="inherit" w:cs="Times New Roman"/>
          <w:i/>
          <w:iCs/>
          <w:color w:val="000000"/>
          <w:sz w:val="24"/>
          <w:szCs w:val="24"/>
          <w:lang w:eastAsia="en-GB"/>
        </w:rPr>
        <w:t>Table XX.2</w:t>
      </w:r>
    </w:p>
    <w:tbl>
      <w:tblPr>
        <w:tblW w:w="5000" w:type="pct"/>
        <w:tblCellMar>
          <w:left w:w="70" w:type="dxa"/>
          <w:right w:w="70" w:type="dxa"/>
        </w:tblCellMar>
        <w:tblLook w:val="04A0" w:firstRow="1" w:lastRow="0" w:firstColumn="1" w:lastColumn="0" w:noHBand="0" w:noVBand="1"/>
      </w:tblPr>
      <w:tblGrid>
        <w:gridCol w:w="1522"/>
        <w:gridCol w:w="1394"/>
        <w:gridCol w:w="2122"/>
        <w:gridCol w:w="3978"/>
      </w:tblGrid>
      <w:tr w:rsidR="00246995" w:rsidRPr="009A1037" w14:paraId="0B8C5487" w14:textId="77777777" w:rsidTr="00572876">
        <w:trPr>
          <w:trHeight w:val="285"/>
        </w:trPr>
        <w:tc>
          <w:tcPr>
            <w:tcW w:w="8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F22226" w14:textId="77777777" w:rsidR="00246995" w:rsidRPr="009A1037" w:rsidRDefault="00246995" w:rsidP="00572876">
            <w:pPr>
              <w:rPr>
                <w:rFonts w:ascii="inherit" w:eastAsia="Times New Roman" w:hAnsi="inherit" w:cs="Arial"/>
                <w:b/>
                <w:bCs/>
                <w:color w:val="000000" w:themeColor="text1"/>
                <w:lang w:eastAsia="pl-PL"/>
              </w:rPr>
            </w:pPr>
            <w:r w:rsidRPr="009A1037">
              <w:rPr>
                <w:rFonts w:ascii="inherit" w:eastAsia="Times New Roman" w:hAnsi="inherit" w:cs="Arial"/>
                <w:b/>
                <w:bCs/>
                <w:color w:val="000000" w:themeColor="text1"/>
                <w:lang w:eastAsia="pl-PL"/>
              </w:rPr>
              <w:t>Synchronous area</w:t>
            </w:r>
          </w:p>
        </w:tc>
        <w:tc>
          <w:tcPr>
            <w:tcW w:w="773" w:type="pct"/>
            <w:tcBorders>
              <w:top w:val="single" w:sz="4" w:space="0" w:color="auto"/>
              <w:left w:val="nil"/>
              <w:bottom w:val="single" w:sz="4" w:space="0" w:color="auto"/>
              <w:right w:val="single" w:sz="4" w:space="0" w:color="auto"/>
            </w:tcBorders>
            <w:shd w:val="clear" w:color="auto" w:fill="auto"/>
            <w:vAlign w:val="center"/>
            <w:hideMark/>
          </w:tcPr>
          <w:p w14:paraId="5614C3DA" w14:textId="77777777" w:rsidR="00246995" w:rsidRPr="009A1037" w:rsidRDefault="00246995" w:rsidP="00572876">
            <w:pPr>
              <w:rPr>
                <w:rFonts w:ascii="inherit" w:eastAsia="Times New Roman" w:hAnsi="inherit"/>
                <w:b/>
                <w:bCs/>
                <w:color w:val="000000" w:themeColor="text1"/>
                <w:lang w:eastAsia="pl-PL"/>
              </w:rPr>
            </w:pPr>
            <w:r w:rsidRPr="009A1037">
              <w:rPr>
                <w:rFonts w:ascii="inherit" w:eastAsia="Times New Roman" w:hAnsi="inherit"/>
                <w:b/>
                <w:bCs/>
                <w:color w:val="000000" w:themeColor="text1"/>
                <w:lang w:eastAsia="pl-PL"/>
              </w:rPr>
              <w:t>Rated Voltage</w:t>
            </w:r>
          </w:p>
        </w:tc>
        <w:tc>
          <w:tcPr>
            <w:tcW w:w="1177" w:type="pct"/>
            <w:tcBorders>
              <w:top w:val="single" w:sz="4" w:space="0" w:color="auto"/>
              <w:left w:val="nil"/>
              <w:bottom w:val="single" w:sz="4" w:space="0" w:color="auto"/>
              <w:right w:val="single" w:sz="4" w:space="0" w:color="auto"/>
            </w:tcBorders>
            <w:shd w:val="clear" w:color="auto" w:fill="auto"/>
            <w:vAlign w:val="center"/>
            <w:hideMark/>
          </w:tcPr>
          <w:p w14:paraId="75AA56F0" w14:textId="77777777" w:rsidR="00246995" w:rsidRPr="009A1037" w:rsidRDefault="00246995" w:rsidP="00572876">
            <w:pPr>
              <w:rPr>
                <w:rFonts w:ascii="inherit" w:eastAsia="Times New Roman" w:hAnsi="inherit" w:cs="Arial"/>
                <w:b/>
                <w:bCs/>
                <w:color w:val="000000" w:themeColor="text1"/>
                <w:lang w:eastAsia="pl-PL"/>
              </w:rPr>
            </w:pPr>
            <w:r w:rsidRPr="009A1037">
              <w:rPr>
                <w:rFonts w:ascii="inherit" w:eastAsia="Times New Roman" w:hAnsi="inherit" w:cs="Arial"/>
                <w:b/>
                <w:bCs/>
                <w:color w:val="000000" w:themeColor="text1"/>
                <w:lang w:eastAsia="pl-PL"/>
              </w:rPr>
              <w:t>Voltage range</w:t>
            </w:r>
          </w:p>
        </w:tc>
        <w:tc>
          <w:tcPr>
            <w:tcW w:w="2206" w:type="pct"/>
            <w:tcBorders>
              <w:top w:val="single" w:sz="4" w:space="0" w:color="auto"/>
              <w:left w:val="nil"/>
              <w:bottom w:val="single" w:sz="4" w:space="0" w:color="auto"/>
              <w:right w:val="single" w:sz="4" w:space="0" w:color="auto"/>
            </w:tcBorders>
            <w:shd w:val="clear" w:color="auto" w:fill="auto"/>
            <w:vAlign w:val="center"/>
            <w:hideMark/>
          </w:tcPr>
          <w:p w14:paraId="22D61FBD" w14:textId="77777777" w:rsidR="00246995" w:rsidRPr="009A1037" w:rsidRDefault="00246995" w:rsidP="00572876">
            <w:pPr>
              <w:rPr>
                <w:rFonts w:ascii="inherit" w:eastAsia="Times New Roman" w:hAnsi="inherit" w:cs="Arial"/>
                <w:b/>
                <w:bCs/>
                <w:color w:val="000000" w:themeColor="text1"/>
                <w:lang w:eastAsia="pl-PL"/>
              </w:rPr>
            </w:pPr>
            <w:r w:rsidRPr="009A1037">
              <w:rPr>
                <w:rFonts w:ascii="inherit" w:eastAsia="Times New Roman" w:hAnsi="inherit" w:cs="Arial"/>
                <w:b/>
                <w:bCs/>
                <w:color w:val="000000" w:themeColor="text1"/>
                <w:lang w:eastAsia="pl-PL"/>
              </w:rPr>
              <w:t>Time period for operation</w:t>
            </w:r>
          </w:p>
        </w:tc>
      </w:tr>
      <w:tr w:rsidR="00246995" w:rsidRPr="009A1037" w14:paraId="29731830" w14:textId="77777777" w:rsidTr="00572876">
        <w:trPr>
          <w:trHeight w:val="285"/>
        </w:trPr>
        <w:tc>
          <w:tcPr>
            <w:tcW w:w="844" w:type="pct"/>
            <w:vMerge w:val="restart"/>
            <w:tcBorders>
              <w:top w:val="single" w:sz="4" w:space="0" w:color="auto"/>
              <w:left w:val="single" w:sz="4" w:space="0" w:color="auto"/>
              <w:right w:val="single" w:sz="4" w:space="0" w:color="auto"/>
            </w:tcBorders>
            <w:shd w:val="clear" w:color="auto" w:fill="auto"/>
            <w:vAlign w:val="center"/>
          </w:tcPr>
          <w:p w14:paraId="219381BB"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Continental Europe</w:t>
            </w:r>
          </w:p>
        </w:tc>
        <w:tc>
          <w:tcPr>
            <w:tcW w:w="773" w:type="pct"/>
            <w:vMerge w:val="restart"/>
            <w:tcBorders>
              <w:top w:val="single" w:sz="4" w:space="0" w:color="auto"/>
              <w:left w:val="nil"/>
              <w:right w:val="single" w:sz="4" w:space="0" w:color="auto"/>
            </w:tcBorders>
            <w:shd w:val="clear" w:color="auto" w:fill="auto"/>
            <w:vAlign w:val="center"/>
          </w:tcPr>
          <w:p w14:paraId="32E4AFBC" w14:textId="77777777" w:rsidR="00246995" w:rsidRPr="009A1037" w:rsidRDefault="00246995" w:rsidP="00572876">
            <w:pPr>
              <w:rPr>
                <w:rFonts w:ascii="inherit" w:eastAsia="Times New Roman" w:hAnsi="inherit"/>
                <w:color w:val="000000" w:themeColor="text1"/>
                <w:lang w:eastAsia="pl-PL"/>
              </w:rPr>
            </w:pPr>
            <w:r w:rsidRPr="009A1037">
              <w:rPr>
                <w:rFonts w:ascii="inherit" w:eastAsia="Times New Roman" w:hAnsi="inherit"/>
                <w:color w:val="000000" w:themeColor="text1"/>
                <w:lang w:eastAsia="pl-PL"/>
              </w:rPr>
              <w:t>330 kV</w:t>
            </w:r>
          </w:p>
        </w:tc>
        <w:tc>
          <w:tcPr>
            <w:tcW w:w="1177" w:type="pct"/>
            <w:tcBorders>
              <w:top w:val="single" w:sz="4" w:space="0" w:color="auto"/>
              <w:left w:val="nil"/>
              <w:bottom w:val="single" w:sz="4" w:space="0" w:color="auto"/>
              <w:right w:val="single" w:sz="4" w:space="0" w:color="auto"/>
            </w:tcBorders>
            <w:shd w:val="clear" w:color="auto" w:fill="auto"/>
            <w:vAlign w:val="center"/>
          </w:tcPr>
          <w:p w14:paraId="0A36A01C"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0,85 pu-0,90 pu</w:t>
            </w:r>
          </w:p>
        </w:tc>
        <w:tc>
          <w:tcPr>
            <w:tcW w:w="2206" w:type="pct"/>
            <w:tcBorders>
              <w:top w:val="single" w:sz="4" w:space="0" w:color="auto"/>
              <w:left w:val="nil"/>
              <w:bottom w:val="single" w:sz="4" w:space="0" w:color="auto"/>
              <w:right w:val="single" w:sz="4" w:space="0" w:color="auto"/>
            </w:tcBorders>
            <w:shd w:val="clear" w:color="auto" w:fill="auto"/>
            <w:vAlign w:val="center"/>
          </w:tcPr>
          <w:p w14:paraId="6CA8F95B"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60 minutes</w:t>
            </w:r>
          </w:p>
        </w:tc>
      </w:tr>
      <w:tr w:rsidR="00246995" w:rsidRPr="009A1037" w14:paraId="08200ADE" w14:textId="77777777" w:rsidTr="00572876">
        <w:trPr>
          <w:trHeight w:val="285"/>
        </w:trPr>
        <w:tc>
          <w:tcPr>
            <w:tcW w:w="844" w:type="pct"/>
            <w:vMerge/>
            <w:tcBorders>
              <w:top w:val="single" w:sz="4" w:space="0" w:color="auto"/>
              <w:left w:val="single" w:sz="4" w:space="0" w:color="auto"/>
              <w:right w:val="single" w:sz="4" w:space="0" w:color="auto"/>
            </w:tcBorders>
            <w:shd w:val="clear" w:color="auto" w:fill="auto"/>
            <w:vAlign w:val="center"/>
          </w:tcPr>
          <w:p w14:paraId="3F73B44B" w14:textId="77777777" w:rsidR="00246995" w:rsidRPr="009A1037" w:rsidRDefault="00246995" w:rsidP="00572876">
            <w:pPr>
              <w:rPr>
                <w:rFonts w:ascii="inherit" w:eastAsia="Times New Roman" w:hAnsi="inherit" w:cs="Arial"/>
                <w:color w:val="000000" w:themeColor="text1"/>
                <w:lang w:eastAsia="pl-PL"/>
              </w:rPr>
            </w:pPr>
          </w:p>
        </w:tc>
        <w:tc>
          <w:tcPr>
            <w:tcW w:w="773" w:type="pct"/>
            <w:vMerge/>
            <w:tcBorders>
              <w:left w:val="nil"/>
              <w:right w:val="single" w:sz="4" w:space="0" w:color="auto"/>
            </w:tcBorders>
            <w:shd w:val="clear" w:color="auto" w:fill="auto"/>
            <w:vAlign w:val="center"/>
          </w:tcPr>
          <w:p w14:paraId="54D86654" w14:textId="77777777" w:rsidR="00246995" w:rsidRPr="00BE094B" w:rsidRDefault="00246995" w:rsidP="00572876">
            <w:pPr>
              <w:rPr>
                <w:rFonts w:ascii="inherit" w:eastAsia="Times New Roman" w:hAnsi="inherit"/>
                <w:color w:val="000000" w:themeColor="text1"/>
                <w:lang w:eastAsia="pl-PL"/>
              </w:rPr>
            </w:pPr>
          </w:p>
        </w:tc>
        <w:tc>
          <w:tcPr>
            <w:tcW w:w="1177" w:type="pct"/>
            <w:tcBorders>
              <w:top w:val="single" w:sz="4" w:space="0" w:color="auto"/>
              <w:left w:val="nil"/>
              <w:bottom w:val="single" w:sz="4" w:space="0" w:color="auto"/>
              <w:right w:val="single" w:sz="4" w:space="0" w:color="auto"/>
            </w:tcBorders>
            <w:shd w:val="clear" w:color="auto" w:fill="auto"/>
            <w:vAlign w:val="center"/>
          </w:tcPr>
          <w:p w14:paraId="0CDA907E"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0,90 pu-1,05 pu</w:t>
            </w:r>
          </w:p>
        </w:tc>
        <w:tc>
          <w:tcPr>
            <w:tcW w:w="2206" w:type="pct"/>
            <w:tcBorders>
              <w:top w:val="single" w:sz="4" w:space="0" w:color="auto"/>
              <w:left w:val="nil"/>
              <w:bottom w:val="single" w:sz="4" w:space="0" w:color="auto"/>
              <w:right w:val="single" w:sz="4" w:space="0" w:color="auto"/>
            </w:tcBorders>
            <w:shd w:val="clear" w:color="auto" w:fill="auto"/>
            <w:vAlign w:val="center"/>
          </w:tcPr>
          <w:p w14:paraId="37E5DB6F"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Unlimited</w:t>
            </w:r>
          </w:p>
        </w:tc>
      </w:tr>
      <w:tr w:rsidR="00246995" w:rsidRPr="009A1037" w14:paraId="0A2C1744" w14:textId="77777777" w:rsidTr="00572876">
        <w:trPr>
          <w:trHeight w:val="285"/>
        </w:trPr>
        <w:tc>
          <w:tcPr>
            <w:tcW w:w="844" w:type="pct"/>
            <w:vMerge/>
            <w:tcBorders>
              <w:top w:val="single" w:sz="4" w:space="0" w:color="auto"/>
              <w:left w:val="single" w:sz="4" w:space="0" w:color="auto"/>
              <w:right w:val="single" w:sz="4" w:space="0" w:color="auto"/>
            </w:tcBorders>
            <w:shd w:val="clear" w:color="auto" w:fill="auto"/>
            <w:vAlign w:val="center"/>
          </w:tcPr>
          <w:p w14:paraId="504D9C72" w14:textId="77777777" w:rsidR="00246995" w:rsidRPr="009A1037" w:rsidRDefault="00246995" w:rsidP="00572876">
            <w:pPr>
              <w:rPr>
                <w:rFonts w:ascii="inherit" w:eastAsia="Times New Roman" w:hAnsi="inherit" w:cs="Arial"/>
                <w:color w:val="000000" w:themeColor="text1"/>
                <w:lang w:eastAsia="pl-PL"/>
              </w:rPr>
            </w:pPr>
          </w:p>
        </w:tc>
        <w:tc>
          <w:tcPr>
            <w:tcW w:w="773" w:type="pct"/>
            <w:vMerge/>
            <w:tcBorders>
              <w:left w:val="nil"/>
              <w:right w:val="single" w:sz="4" w:space="0" w:color="auto"/>
            </w:tcBorders>
            <w:shd w:val="clear" w:color="auto" w:fill="auto"/>
            <w:vAlign w:val="center"/>
          </w:tcPr>
          <w:p w14:paraId="4C77AB4A" w14:textId="77777777" w:rsidR="00246995" w:rsidRPr="00BE094B" w:rsidRDefault="00246995" w:rsidP="00572876">
            <w:pPr>
              <w:rPr>
                <w:rFonts w:ascii="inherit" w:eastAsia="Times New Roman" w:hAnsi="inherit"/>
                <w:color w:val="000000" w:themeColor="text1"/>
                <w:lang w:eastAsia="pl-PL"/>
              </w:rPr>
            </w:pPr>
          </w:p>
        </w:tc>
        <w:tc>
          <w:tcPr>
            <w:tcW w:w="1177" w:type="pct"/>
            <w:tcBorders>
              <w:top w:val="single" w:sz="4" w:space="0" w:color="auto"/>
              <w:left w:val="nil"/>
              <w:bottom w:val="single" w:sz="4" w:space="0" w:color="auto"/>
              <w:right w:val="single" w:sz="4" w:space="0" w:color="auto"/>
            </w:tcBorders>
            <w:shd w:val="clear" w:color="auto" w:fill="auto"/>
            <w:vAlign w:val="center"/>
          </w:tcPr>
          <w:p w14:paraId="25F3029C"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1,05 pu-1,10 pu</w:t>
            </w:r>
          </w:p>
        </w:tc>
        <w:tc>
          <w:tcPr>
            <w:tcW w:w="2206" w:type="pct"/>
            <w:tcBorders>
              <w:top w:val="single" w:sz="4" w:space="0" w:color="auto"/>
              <w:left w:val="nil"/>
              <w:bottom w:val="single" w:sz="4" w:space="0" w:color="auto"/>
              <w:right w:val="single" w:sz="4" w:space="0" w:color="auto"/>
            </w:tcBorders>
            <w:shd w:val="clear" w:color="auto" w:fill="auto"/>
            <w:vAlign w:val="center"/>
          </w:tcPr>
          <w:p w14:paraId="76B7F482"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To be specified by each TSO, but not less than 20 minutes and not more than 60 minutes</w:t>
            </w:r>
          </w:p>
        </w:tc>
      </w:tr>
      <w:tr w:rsidR="00246995" w:rsidRPr="009A1037" w14:paraId="33C507C7" w14:textId="77777777" w:rsidTr="00572876">
        <w:trPr>
          <w:trHeight w:val="285"/>
        </w:trPr>
        <w:tc>
          <w:tcPr>
            <w:tcW w:w="844" w:type="pct"/>
            <w:vMerge/>
            <w:tcBorders>
              <w:left w:val="single" w:sz="4" w:space="0" w:color="auto"/>
              <w:right w:val="single" w:sz="4" w:space="0" w:color="auto"/>
            </w:tcBorders>
            <w:shd w:val="clear" w:color="auto" w:fill="auto"/>
            <w:vAlign w:val="center"/>
          </w:tcPr>
          <w:p w14:paraId="58853EE1" w14:textId="77777777" w:rsidR="00246995" w:rsidRPr="009A1037" w:rsidRDefault="00246995" w:rsidP="00572876">
            <w:pPr>
              <w:rPr>
                <w:rFonts w:ascii="inherit" w:eastAsia="Times New Roman" w:hAnsi="inherit" w:cs="Arial"/>
                <w:color w:val="000000" w:themeColor="text1"/>
                <w:lang w:eastAsia="pl-PL"/>
              </w:rPr>
            </w:pPr>
          </w:p>
        </w:tc>
        <w:tc>
          <w:tcPr>
            <w:tcW w:w="773" w:type="pct"/>
            <w:vMerge w:val="restart"/>
            <w:tcBorders>
              <w:top w:val="single" w:sz="4" w:space="0" w:color="auto"/>
              <w:left w:val="nil"/>
              <w:right w:val="single" w:sz="4" w:space="0" w:color="auto"/>
            </w:tcBorders>
            <w:shd w:val="clear" w:color="auto" w:fill="auto"/>
            <w:vAlign w:val="center"/>
          </w:tcPr>
          <w:p w14:paraId="0ACA19E7" w14:textId="77777777" w:rsidR="00246995" w:rsidRPr="009A1037" w:rsidRDefault="00246995" w:rsidP="00572876">
            <w:pPr>
              <w:rPr>
                <w:rFonts w:ascii="inherit" w:eastAsia="Times New Roman" w:hAnsi="inherit"/>
                <w:color w:val="000000" w:themeColor="text1"/>
                <w:lang w:eastAsia="pl-PL"/>
              </w:rPr>
            </w:pPr>
            <w:r w:rsidRPr="009A1037">
              <w:rPr>
                <w:rFonts w:ascii="inherit" w:eastAsia="Times New Roman" w:hAnsi="inherit"/>
                <w:color w:val="000000" w:themeColor="text1"/>
                <w:lang w:eastAsia="pl-PL"/>
              </w:rPr>
              <w:t>400 kV</w:t>
            </w:r>
          </w:p>
        </w:tc>
        <w:tc>
          <w:tcPr>
            <w:tcW w:w="1177" w:type="pct"/>
            <w:tcBorders>
              <w:top w:val="single" w:sz="4" w:space="0" w:color="auto"/>
              <w:left w:val="nil"/>
              <w:bottom w:val="single" w:sz="4" w:space="0" w:color="auto"/>
              <w:right w:val="single" w:sz="4" w:space="0" w:color="auto"/>
            </w:tcBorders>
            <w:shd w:val="clear" w:color="auto" w:fill="auto"/>
            <w:vAlign w:val="center"/>
          </w:tcPr>
          <w:p w14:paraId="0650766F"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0,85 pu-0,90 pu</w:t>
            </w:r>
          </w:p>
        </w:tc>
        <w:tc>
          <w:tcPr>
            <w:tcW w:w="2206" w:type="pct"/>
            <w:tcBorders>
              <w:top w:val="single" w:sz="4" w:space="0" w:color="auto"/>
              <w:left w:val="nil"/>
              <w:bottom w:val="single" w:sz="4" w:space="0" w:color="auto"/>
              <w:right w:val="single" w:sz="4" w:space="0" w:color="auto"/>
            </w:tcBorders>
            <w:shd w:val="clear" w:color="auto" w:fill="auto"/>
            <w:vAlign w:val="center"/>
          </w:tcPr>
          <w:p w14:paraId="57DC26B0"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60 minutes</w:t>
            </w:r>
          </w:p>
        </w:tc>
      </w:tr>
      <w:tr w:rsidR="00246995" w:rsidRPr="009A1037" w14:paraId="4CBC4C3C" w14:textId="77777777" w:rsidTr="00572876">
        <w:trPr>
          <w:trHeight w:val="285"/>
        </w:trPr>
        <w:tc>
          <w:tcPr>
            <w:tcW w:w="844" w:type="pct"/>
            <w:vMerge/>
            <w:tcBorders>
              <w:left w:val="single" w:sz="4" w:space="0" w:color="auto"/>
              <w:right w:val="single" w:sz="4" w:space="0" w:color="auto"/>
            </w:tcBorders>
            <w:shd w:val="clear" w:color="auto" w:fill="auto"/>
            <w:vAlign w:val="center"/>
          </w:tcPr>
          <w:p w14:paraId="28C82EF7" w14:textId="77777777" w:rsidR="00246995" w:rsidRPr="009A1037" w:rsidRDefault="00246995" w:rsidP="00572876">
            <w:pPr>
              <w:rPr>
                <w:rFonts w:ascii="inherit" w:eastAsia="Times New Roman" w:hAnsi="inherit" w:cs="Arial"/>
                <w:color w:val="000000" w:themeColor="text1"/>
                <w:lang w:eastAsia="pl-PL"/>
              </w:rPr>
            </w:pPr>
          </w:p>
        </w:tc>
        <w:tc>
          <w:tcPr>
            <w:tcW w:w="773" w:type="pct"/>
            <w:vMerge/>
            <w:tcBorders>
              <w:left w:val="nil"/>
              <w:right w:val="single" w:sz="4" w:space="0" w:color="auto"/>
            </w:tcBorders>
            <w:shd w:val="clear" w:color="auto" w:fill="auto"/>
            <w:vAlign w:val="center"/>
          </w:tcPr>
          <w:p w14:paraId="22BE931F" w14:textId="77777777" w:rsidR="00246995" w:rsidRPr="00BE094B" w:rsidRDefault="00246995" w:rsidP="00572876">
            <w:pPr>
              <w:rPr>
                <w:rFonts w:ascii="inherit" w:eastAsia="Times New Roman" w:hAnsi="inherit"/>
                <w:color w:val="000000" w:themeColor="text1"/>
                <w:lang w:eastAsia="pl-PL"/>
              </w:rPr>
            </w:pPr>
          </w:p>
        </w:tc>
        <w:tc>
          <w:tcPr>
            <w:tcW w:w="1177" w:type="pct"/>
            <w:tcBorders>
              <w:top w:val="single" w:sz="4" w:space="0" w:color="auto"/>
              <w:left w:val="nil"/>
              <w:bottom w:val="single" w:sz="4" w:space="0" w:color="auto"/>
              <w:right w:val="single" w:sz="4" w:space="0" w:color="auto"/>
            </w:tcBorders>
            <w:shd w:val="clear" w:color="auto" w:fill="auto"/>
            <w:vAlign w:val="center"/>
          </w:tcPr>
          <w:p w14:paraId="041EDA7E"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0,90 pu-1,05 pu</w:t>
            </w:r>
          </w:p>
        </w:tc>
        <w:tc>
          <w:tcPr>
            <w:tcW w:w="2206" w:type="pct"/>
            <w:tcBorders>
              <w:top w:val="single" w:sz="4" w:space="0" w:color="auto"/>
              <w:left w:val="nil"/>
              <w:bottom w:val="single" w:sz="4" w:space="0" w:color="auto"/>
              <w:right w:val="single" w:sz="4" w:space="0" w:color="auto"/>
            </w:tcBorders>
            <w:shd w:val="clear" w:color="auto" w:fill="auto"/>
            <w:vAlign w:val="center"/>
          </w:tcPr>
          <w:p w14:paraId="2EB0B92A"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Unlimited</w:t>
            </w:r>
          </w:p>
        </w:tc>
      </w:tr>
      <w:tr w:rsidR="00246995" w:rsidRPr="009A1037" w14:paraId="7DFD6074" w14:textId="77777777" w:rsidTr="00572876">
        <w:trPr>
          <w:trHeight w:val="285"/>
        </w:trPr>
        <w:tc>
          <w:tcPr>
            <w:tcW w:w="844" w:type="pct"/>
            <w:vMerge/>
            <w:tcBorders>
              <w:left w:val="single" w:sz="4" w:space="0" w:color="auto"/>
              <w:bottom w:val="single" w:sz="4" w:space="0" w:color="auto"/>
              <w:right w:val="single" w:sz="4" w:space="0" w:color="auto"/>
            </w:tcBorders>
            <w:shd w:val="clear" w:color="auto" w:fill="auto"/>
            <w:vAlign w:val="center"/>
          </w:tcPr>
          <w:p w14:paraId="6EC57AAD" w14:textId="77777777" w:rsidR="00246995" w:rsidRPr="009A1037" w:rsidRDefault="00246995" w:rsidP="00572876">
            <w:pPr>
              <w:rPr>
                <w:rFonts w:ascii="inherit" w:eastAsia="Times New Roman" w:hAnsi="inherit" w:cs="Arial"/>
                <w:color w:val="000000" w:themeColor="text1"/>
                <w:lang w:eastAsia="pl-PL"/>
              </w:rPr>
            </w:pPr>
          </w:p>
        </w:tc>
        <w:tc>
          <w:tcPr>
            <w:tcW w:w="773" w:type="pct"/>
            <w:vMerge/>
            <w:tcBorders>
              <w:left w:val="nil"/>
              <w:bottom w:val="single" w:sz="4" w:space="0" w:color="auto"/>
              <w:right w:val="single" w:sz="4" w:space="0" w:color="auto"/>
            </w:tcBorders>
            <w:shd w:val="clear" w:color="auto" w:fill="auto"/>
            <w:vAlign w:val="center"/>
          </w:tcPr>
          <w:p w14:paraId="290039BB" w14:textId="77777777" w:rsidR="00246995" w:rsidRPr="00BE094B" w:rsidRDefault="00246995" w:rsidP="00572876">
            <w:pPr>
              <w:rPr>
                <w:rFonts w:ascii="inherit" w:eastAsia="Times New Roman" w:hAnsi="inherit"/>
                <w:color w:val="000000" w:themeColor="text1"/>
                <w:lang w:eastAsia="pl-PL"/>
              </w:rPr>
            </w:pPr>
          </w:p>
        </w:tc>
        <w:tc>
          <w:tcPr>
            <w:tcW w:w="1177" w:type="pct"/>
            <w:tcBorders>
              <w:top w:val="single" w:sz="4" w:space="0" w:color="auto"/>
              <w:left w:val="nil"/>
              <w:bottom w:val="single" w:sz="4" w:space="0" w:color="auto"/>
              <w:right w:val="single" w:sz="4" w:space="0" w:color="auto"/>
            </w:tcBorders>
            <w:shd w:val="clear" w:color="auto" w:fill="auto"/>
            <w:vAlign w:val="center"/>
          </w:tcPr>
          <w:p w14:paraId="08B39095"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1,05 pu-1,10 pu</w:t>
            </w:r>
          </w:p>
        </w:tc>
        <w:tc>
          <w:tcPr>
            <w:tcW w:w="2206" w:type="pct"/>
            <w:tcBorders>
              <w:top w:val="single" w:sz="4" w:space="0" w:color="auto"/>
              <w:left w:val="nil"/>
              <w:bottom w:val="single" w:sz="4" w:space="0" w:color="auto"/>
              <w:right w:val="single" w:sz="4" w:space="0" w:color="auto"/>
            </w:tcBorders>
            <w:shd w:val="clear" w:color="auto" w:fill="auto"/>
            <w:vAlign w:val="center"/>
          </w:tcPr>
          <w:p w14:paraId="6BBE48D7"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To be specified by each TSO, but not less than 20 minutes and not more than 60 minutes</w:t>
            </w:r>
          </w:p>
        </w:tc>
      </w:tr>
      <w:tr w:rsidR="00246995" w:rsidRPr="009A1037" w14:paraId="1D598AC0" w14:textId="77777777" w:rsidTr="00572876">
        <w:trPr>
          <w:trHeight w:val="285"/>
        </w:trPr>
        <w:tc>
          <w:tcPr>
            <w:tcW w:w="844" w:type="pct"/>
            <w:vMerge w:val="restart"/>
            <w:tcBorders>
              <w:top w:val="single" w:sz="4" w:space="0" w:color="auto"/>
              <w:left w:val="single" w:sz="4" w:space="0" w:color="auto"/>
              <w:right w:val="single" w:sz="4" w:space="0" w:color="auto"/>
            </w:tcBorders>
            <w:shd w:val="clear" w:color="auto" w:fill="auto"/>
            <w:vAlign w:val="center"/>
          </w:tcPr>
          <w:p w14:paraId="7C6A482F" w14:textId="77777777" w:rsidR="00246995" w:rsidRPr="009A1037" w:rsidRDefault="00246995" w:rsidP="00572876">
            <w:pPr>
              <w:rPr>
                <w:rFonts w:ascii="inherit" w:eastAsia="Times New Roman" w:hAnsi="inherit" w:cs="Arial"/>
                <w:color w:val="000000" w:themeColor="text1"/>
                <w:lang w:eastAsia="pl-PL"/>
              </w:rPr>
            </w:pPr>
          </w:p>
          <w:p w14:paraId="146031A2"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Nordic</w:t>
            </w:r>
          </w:p>
        </w:tc>
        <w:tc>
          <w:tcPr>
            <w:tcW w:w="773" w:type="pct"/>
            <w:vMerge w:val="restart"/>
            <w:tcBorders>
              <w:top w:val="single" w:sz="4" w:space="0" w:color="auto"/>
              <w:left w:val="nil"/>
              <w:right w:val="single" w:sz="4" w:space="0" w:color="auto"/>
            </w:tcBorders>
            <w:shd w:val="clear" w:color="auto" w:fill="auto"/>
            <w:vAlign w:val="center"/>
          </w:tcPr>
          <w:p w14:paraId="495CBF62" w14:textId="77777777" w:rsidR="00246995" w:rsidRPr="009A1037" w:rsidRDefault="00246995" w:rsidP="00572876">
            <w:pPr>
              <w:rPr>
                <w:rFonts w:ascii="inherit" w:eastAsia="Times New Roman" w:hAnsi="inherit"/>
                <w:color w:val="000000" w:themeColor="text1"/>
                <w:lang w:eastAsia="pl-PL"/>
              </w:rPr>
            </w:pPr>
            <w:r w:rsidRPr="009A1037">
              <w:rPr>
                <w:rFonts w:ascii="inherit" w:eastAsia="Times New Roman" w:hAnsi="inherit"/>
                <w:color w:val="000000" w:themeColor="text1"/>
                <w:lang w:eastAsia="pl-PL"/>
              </w:rPr>
              <w:t>330 kV</w:t>
            </w:r>
          </w:p>
        </w:tc>
        <w:tc>
          <w:tcPr>
            <w:tcW w:w="1177" w:type="pct"/>
            <w:tcBorders>
              <w:top w:val="single" w:sz="4" w:space="0" w:color="auto"/>
              <w:left w:val="nil"/>
              <w:bottom w:val="single" w:sz="4" w:space="0" w:color="auto"/>
              <w:right w:val="single" w:sz="4" w:space="0" w:color="auto"/>
            </w:tcBorders>
            <w:shd w:val="clear" w:color="auto" w:fill="auto"/>
            <w:vAlign w:val="center"/>
          </w:tcPr>
          <w:p w14:paraId="062700E6" w14:textId="77777777" w:rsidR="00246995" w:rsidRPr="009A1037" w:rsidRDefault="00246995" w:rsidP="00572876">
            <w:pPr>
              <w:rPr>
                <w:rFonts w:ascii="inherit" w:eastAsia="Times New Roman" w:hAnsi="inherit" w:cs="Arial"/>
                <w:lang w:eastAsia="pl-PL"/>
              </w:rPr>
            </w:pPr>
            <w:r w:rsidRPr="009A1037">
              <w:rPr>
                <w:rFonts w:ascii="inherit" w:eastAsia="Times New Roman" w:hAnsi="inherit" w:cs="Arial"/>
                <w:lang w:eastAsia="pl-PL"/>
              </w:rPr>
              <w:t>0,85 pu-0,90 pu</w:t>
            </w:r>
          </w:p>
        </w:tc>
        <w:tc>
          <w:tcPr>
            <w:tcW w:w="2206" w:type="pct"/>
            <w:tcBorders>
              <w:top w:val="single" w:sz="4" w:space="0" w:color="auto"/>
              <w:left w:val="nil"/>
              <w:bottom w:val="single" w:sz="4" w:space="0" w:color="auto"/>
              <w:right w:val="single" w:sz="4" w:space="0" w:color="auto"/>
            </w:tcBorders>
            <w:shd w:val="clear" w:color="auto" w:fill="auto"/>
            <w:vAlign w:val="center"/>
          </w:tcPr>
          <w:p w14:paraId="215A396B" w14:textId="77777777" w:rsidR="00246995" w:rsidRPr="009A1037" w:rsidRDefault="00246995" w:rsidP="00572876">
            <w:pPr>
              <w:rPr>
                <w:rFonts w:ascii="inherit" w:eastAsia="Times New Roman" w:hAnsi="inherit" w:cs="Arial"/>
                <w:lang w:eastAsia="pl-PL"/>
              </w:rPr>
            </w:pPr>
            <w:r w:rsidRPr="009A1037">
              <w:rPr>
                <w:rFonts w:ascii="inherit" w:eastAsia="Times New Roman" w:hAnsi="inherit" w:cs="Arial"/>
                <w:color w:val="000000" w:themeColor="text1"/>
                <w:lang w:eastAsia="pl-PL"/>
              </w:rPr>
              <w:t>To be specified by each TSO, but not more than 60 minutes</w:t>
            </w:r>
          </w:p>
        </w:tc>
      </w:tr>
      <w:tr w:rsidR="00246995" w:rsidRPr="009A1037" w14:paraId="3B4FD9AF" w14:textId="77777777" w:rsidTr="00572876">
        <w:trPr>
          <w:trHeight w:val="285"/>
        </w:trPr>
        <w:tc>
          <w:tcPr>
            <w:tcW w:w="844" w:type="pct"/>
            <w:vMerge/>
            <w:tcBorders>
              <w:left w:val="single" w:sz="4" w:space="0" w:color="auto"/>
              <w:right w:val="single" w:sz="4" w:space="0" w:color="auto"/>
            </w:tcBorders>
            <w:shd w:val="clear" w:color="auto" w:fill="auto"/>
            <w:vAlign w:val="center"/>
          </w:tcPr>
          <w:p w14:paraId="0F2CA92A" w14:textId="77777777" w:rsidR="00246995" w:rsidRPr="009A1037" w:rsidRDefault="00246995" w:rsidP="00572876">
            <w:pPr>
              <w:rPr>
                <w:rFonts w:ascii="inherit" w:eastAsia="Times New Roman" w:hAnsi="inherit" w:cs="Arial"/>
                <w:color w:val="000000" w:themeColor="text1"/>
                <w:lang w:eastAsia="pl-PL"/>
              </w:rPr>
            </w:pPr>
          </w:p>
        </w:tc>
        <w:tc>
          <w:tcPr>
            <w:tcW w:w="773" w:type="pct"/>
            <w:vMerge/>
            <w:tcBorders>
              <w:left w:val="nil"/>
              <w:right w:val="single" w:sz="4" w:space="0" w:color="auto"/>
            </w:tcBorders>
            <w:shd w:val="clear" w:color="auto" w:fill="auto"/>
            <w:vAlign w:val="center"/>
          </w:tcPr>
          <w:p w14:paraId="3F6279B0" w14:textId="77777777" w:rsidR="00246995" w:rsidRPr="00BE094B" w:rsidRDefault="00246995" w:rsidP="00572876">
            <w:pPr>
              <w:rPr>
                <w:rFonts w:ascii="inherit" w:eastAsia="Times New Roman" w:hAnsi="inherit"/>
                <w:color w:val="000000" w:themeColor="text1"/>
                <w:lang w:eastAsia="pl-PL"/>
              </w:rPr>
            </w:pPr>
          </w:p>
        </w:tc>
        <w:tc>
          <w:tcPr>
            <w:tcW w:w="1177" w:type="pct"/>
            <w:tcBorders>
              <w:top w:val="single" w:sz="4" w:space="0" w:color="auto"/>
              <w:left w:val="nil"/>
              <w:bottom w:val="single" w:sz="4" w:space="0" w:color="auto"/>
              <w:right w:val="single" w:sz="4" w:space="0" w:color="auto"/>
            </w:tcBorders>
            <w:shd w:val="clear" w:color="auto" w:fill="auto"/>
            <w:vAlign w:val="center"/>
          </w:tcPr>
          <w:p w14:paraId="3FE32F14"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0,90 pu-1,05 pu</w:t>
            </w:r>
          </w:p>
        </w:tc>
        <w:tc>
          <w:tcPr>
            <w:tcW w:w="2206" w:type="pct"/>
            <w:tcBorders>
              <w:top w:val="single" w:sz="4" w:space="0" w:color="auto"/>
              <w:left w:val="nil"/>
              <w:bottom w:val="single" w:sz="4" w:space="0" w:color="auto"/>
              <w:right w:val="single" w:sz="4" w:space="0" w:color="auto"/>
            </w:tcBorders>
            <w:shd w:val="clear" w:color="auto" w:fill="auto"/>
            <w:vAlign w:val="center"/>
          </w:tcPr>
          <w:p w14:paraId="0991D973"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Unlimited</w:t>
            </w:r>
          </w:p>
        </w:tc>
      </w:tr>
      <w:tr w:rsidR="00246995" w:rsidRPr="009A1037" w14:paraId="237A5C9C" w14:textId="77777777" w:rsidTr="00572876">
        <w:trPr>
          <w:trHeight w:val="285"/>
        </w:trPr>
        <w:tc>
          <w:tcPr>
            <w:tcW w:w="844" w:type="pct"/>
            <w:vMerge/>
            <w:tcBorders>
              <w:left w:val="single" w:sz="4" w:space="0" w:color="auto"/>
              <w:right w:val="single" w:sz="4" w:space="0" w:color="auto"/>
            </w:tcBorders>
            <w:shd w:val="clear" w:color="auto" w:fill="auto"/>
            <w:vAlign w:val="center"/>
          </w:tcPr>
          <w:p w14:paraId="015EDE4D" w14:textId="77777777" w:rsidR="00246995" w:rsidRPr="009A1037" w:rsidRDefault="00246995" w:rsidP="00572876">
            <w:pPr>
              <w:rPr>
                <w:rFonts w:ascii="inherit" w:eastAsia="Times New Roman" w:hAnsi="inherit" w:cs="Arial"/>
                <w:color w:val="000000" w:themeColor="text1"/>
                <w:lang w:eastAsia="pl-PL"/>
              </w:rPr>
            </w:pPr>
          </w:p>
        </w:tc>
        <w:tc>
          <w:tcPr>
            <w:tcW w:w="773" w:type="pct"/>
            <w:vMerge/>
            <w:tcBorders>
              <w:left w:val="nil"/>
              <w:bottom w:val="single" w:sz="4" w:space="0" w:color="auto"/>
              <w:right w:val="single" w:sz="4" w:space="0" w:color="auto"/>
            </w:tcBorders>
            <w:shd w:val="clear" w:color="auto" w:fill="auto"/>
            <w:vAlign w:val="center"/>
          </w:tcPr>
          <w:p w14:paraId="2F82EDA4" w14:textId="77777777" w:rsidR="00246995" w:rsidRPr="00BE094B" w:rsidRDefault="00246995" w:rsidP="00572876">
            <w:pPr>
              <w:rPr>
                <w:rFonts w:ascii="inherit" w:eastAsia="Times New Roman" w:hAnsi="inherit"/>
                <w:color w:val="000000" w:themeColor="text1"/>
                <w:lang w:eastAsia="pl-PL"/>
              </w:rPr>
            </w:pPr>
          </w:p>
        </w:tc>
        <w:tc>
          <w:tcPr>
            <w:tcW w:w="1177" w:type="pct"/>
            <w:tcBorders>
              <w:top w:val="single" w:sz="4" w:space="0" w:color="auto"/>
              <w:left w:val="nil"/>
              <w:bottom w:val="single" w:sz="4" w:space="0" w:color="auto"/>
              <w:right w:val="single" w:sz="4" w:space="0" w:color="auto"/>
            </w:tcBorders>
            <w:shd w:val="clear" w:color="auto" w:fill="auto"/>
            <w:vAlign w:val="center"/>
          </w:tcPr>
          <w:p w14:paraId="4CE372DD"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1,05 pu-1,10 pu</w:t>
            </w:r>
          </w:p>
        </w:tc>
        <w:tc>
          <w:tcPr>
            <w:tcW w:w="2206" w:type="pct"/>
            <w:tcBorders>
              <w:top w:val="single" w:sz="4" w:space="0" w:color="auto"/>
              <w:left w:val="nil"/>
              <w:bottom w:val="single" w:sz="4" w:space="0" w:color="auto"/>
              <w:right w:val="single" w:sz="4" w:space="0" w:color="auto"/>
            </w:tcBorders>
            <w:shd w:val="clear" w:color="auto" w:fill="auto"/>
            <w:vAlign w:val="center"/>
          </w:tcPr>
          <w:p w14:paraId="4CBA55CC"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To be specified by each TSO, but not more than 60 minutes</w:t>
            </w:r>
          </w:p>
        </w:tc>
      </w:tr>
      <w:tr w:rsidR="00246995" w:rsidRPr="009A1037" w14:paraId="1B79DC43" w14:textId="77777777" w:rsidTr="00572876">
        <w:trPr>
          <w:trHeight w:val="285"/>
        </w:trPr>
        <w:tc>
          <w:tcPr>
            <w:tcW w:w="844" w:type="pct"/>
            <w:vMerge/>
            <w:tcBorders>
              <w:left w:val="single" w:sz="4" w:space="0" w:color="auto"/>
              <w:right w:val="single" w:sz="4" w:space="0" w:color="auto"/>
            </w:tcBorders>
            <w:shd w:val="clear" w:color="auto" w:fill="auto"/>
            <w:vAlign w:val="center"/>
          </w:tcPr>
          <w:p w14:paraId="283F9CEC" w14:textId="77777777" w:rsidR="00246995" w:rsidRPr="009A1037" w:rsidRDefault="00246995" w:rsidP="00572876">
            <w:pPr>
              <w:rPr>
                <w:rFonts w:ascii="inherit" w:eastAsia="Times New Roman" w:hAnsi="inherit" w:cs="Arial"/>
                <w:color w:val="000000" w:themeColor="text1"/>
                <w:lang w:eastAsia="pl-PL"/>
              </w:rPr>
            </w:pPr>
          </w:p>
        </w:tc>
        <w:tc>
          <w:tcPr>
            <w:tcW w:w="773" w:type="pct"/>
            <w:vMerge w:val="restart"/>
            <w:tcBorders>
              <w:top w:val="single" w:sz="4" w:space="0" w:color="auto"/>
              <w:left w:val="nil"/>
              <w:right w:val="single" w:sz="4" w:space="0" w:color="auto"/>
            </w:tcBorders>
            <w:shd w:val="clear" w:color="auto" w:fill="auto"/>
            <w:vAlign w:val="center"/>
          </w:tcPr>
          <w:p w14:paraId="2B73D1D1" w14:textId="77777777" w:rsidR="00246995" w:rsidRPr="009A1037" w:rsidRDefault="00246995" w:rsidP="00572876">
            <w:pPr>
              <w:rPr>
                <w:rFonts w:ascii="inherit" w:eastAsia="Times New Roman" w:hAnsi="inherit"/>
                <w:color w:val="000000" w:themeColor="text1"/>
                <w:lang w:eastAsia="pl-PL"/>
              </w:rPr>
            </w:pPr>
          </w:p>
          <w:p w14:paraId="15450EBA" w14:textId="77777777" w:rsidR="00246995" w:rsidRPr="009A1037" w:rsidRDefault="00246995" w:rsidP="00572876">
            <w:pPr>
              <w:rPr>
                <w:rFonts w:ascii="inherit" w:eastAsia="Times New Roman" w:hAnsi="inherit"/>
                <w:color w:val="000000" w:themeColor="text1"/>
                <w:lang w:eastAsia="pl-PL"/>
              </w:rPr>
            </w:pPr>
            <w:r w:rsidRPr="009A1037">
              <w:rPr>
                <w:rFonts w:ascii="inherit" w:eastAsia="Times New Roman" w:hAnsi="inherit"/>
                <w:color w:val="000000" w:themeColor="text1"/>
                <w:lang w:eastAsia="pl-PL"/>
              </w:rPr>
              <w:t>400 kV</w:t>
            </w:r>
          </w:p>
        </w:tc>
        <w:tc>
          <w:tcPr>
            <w:tcW w:w="1177" w:type="pct"/>
            <w:tcBorders>
              <w:top w:val="single" w:sz="4" w:space="0" w:color="auto"/>
              <w:left w:val="nil"/>
              <w:bottom w:val="single" w:sz="4" w:space="0" w:color="auto"/>
              <w:right w:val="single" w:sz="4" w:space="0" w:color="auto"/>
            </w:tcBorders>
            <w:shd w:val="clear" w:color="auto" w:fill="auto"/>
            <w:vAlign w:val="center"/>
          </w:tcPr>
          <w:p w14:paraId="1552BA35"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0,85 pu-0,90 pu</w:t>
            </w:r>
          </w:p>
        </w:tc>
        <w:tc>
          <w:tcPr>
            <w:tcW w:w="2206" w:type="pct"/>
            <w:tcBorders>
              <w:top w:val="single" w:sz="4" w:space="0" w:color="auto"/>
              <w:left w:val="nil"/>
              <w:bottom w:val="single" w:sz="4" w:space="0" w:color="auto"/>
              <w:right w:val="single" w:sz="4" w:space="0" w:color="auto"/>
            </w:tcBorders>
            <w:shd w:val="clear" w:color="auto" w:fill="auto"/>
            <w:vAlign w:val="center"/>
          </w:tcPr>
          <w:p w14:paraId="21BE456B"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To be specified by each TSO, but not more than 60 minutes</w:t>
            </w:r>
          </w:p>
        </w:tc>
      </w:tr>
      <w:tr w:rsidR="00246995" w:rsidRPr="009A1037" w14:paraId="32E87D27" w14:textId="77777777" w:rsidTr="00572876">
        <w:trPr>
          <w:trHeight w:val="285"/>
        </w:trPr>
        <w:tc>
          <w:tcPr>
            <w:tcW w:w="844" w:type="pct"/>
            <w:vMerge/>
            <w:tcBorders>
              <w:left w:val="single" w:sz="4" w:space="0" w:color="auto"/>
              <w:right w:val="single" w:sz="4" w:space="0" w:color="auto"/>
            </w:tcBorders>
            <w:shd w:val="clear" w:color="auto" w:fill="auto"/>
            <w:vAlign w:val="center"/>
          </w:tcPr>
          <w:p w14:paraId="2D03A745" w14:textId="77777777" w:rsidR="00246995" w:rsidRPr="009A1037" w:rsidRDefault="00246995" w:rsidP="00572876">
            <w:pPr>
              <w:rPr>
                <w:rFonts w:ascii="inherit" w:eastAsia="Times New Roman" w:hAnsi="inherit" w:cs="Arial"/>
                <w:color w:val="000000" w:themeColor="text1"/>
                <w:lang w:eastAsia="pl-PL"/>
              </w:rPr>
            </w:pPr>
          </w:p>
        </w:tc>
        <w:tc>
          <w:tcPr>
            <w:tcW w:w="773" w:type="pct"/>
            <w:vMerge/>
            <w:tcBorders>
              <w:left w:val="nil"/>
              <w:right w:val="single" w:sz="4" w:space="0" w:color="auto"/>
            </w:tcBorders>
            <w:shd w:val="clear" w:color="auto" w:fill="auto"/>
            <w:vAlign w:val="center"/>
          </w:tcPr>
          <w:p w14:paraId="0034CD00" w14:textId="77777777" w:rsidR="00246995" w:rsidRPr="00BE094B" w:rsidRDefault="00246995" w:rsidP="00572876">
            <w:pPr>
              <w:rPr>
                <w:rFonts w:ascii="inherit" w:eastAsia="Times New Roman" w:hAnsi="inherit"/>
                <w:color w:val="000000" w:themeColor="text1"/>
                <w:lang w:eastAsia="pl-PL"/>
              </w:rPr>
            </w:pPr>
          </w:p>
        </w:tc>
        <w:tc>
          <w:tcPr>
            <w:tcW w:w="1177" w:type="pct"/>
            <w:tcBorders>
              <w:top w:val="single" w:sz="4" w:space="0" w:color="auto"/>
              <w:left w:val="nil"/>
              <w:bottom w:val="single" w:sz="4" w:space="0" w:color="auto"/>
              <w:right w:val="single" w:sz="4" w:space="0" w:color="auto"/>
            </w:tcBorders>
            <w:shd w:val="clear" w:color="auto" w:fill="auto"/>
            <w:vAlign w:val="center"/>
          </w:tcPr>
          <w:p w14:paraId="04A91EB1"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0,90 pu-1,05 pu</w:t>
            </w:r>
          </w:p>
        </w:tc>
        <w:tc>
          <w:tcPr>
            <w:tcW w:w="2206" w:type="pct"/>
            <w:tcBorders>
              <w:top w:val="single" w:sz="4" w:space="0" w:color="auto"/>
              <w:left w:val="nil"/>
              <w:bottom w:val="single" w:sz="4" w:space="0" w:color="auto"/>
              <w:right w:val="single" w:sz="4" w:space="0" w:color="auto"/>
            </w:tcBorders>
            <w:shd w:val="clear" w:color="auto" w:fill="auto"/>
            <w:vAlign w:val="center"/>
          </w:tcPr>
          <w:p w14:paraId="670B2DCA"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Unlimited</w:t>
            </w:r>
          </w:p>
        </w:tc>
      </w:tr>
      <w:tr w:rsidR="00246995" w:rsidRPr="009A1037" w14:paraId="664B8F47" w14:textId="77777777" w:rsidTr="00572876">
        <w:trPr>
          <w:trHeight w:val="285"/>
        </w:trPr>
        <w:tc>
          <w:tcPr>
            <w:tcW w:w="844" w:type="pct"/>
            <w:vMerge/>
            <w:tcBorders>
              <w:left w:val="single" w:sz="4" w:space="0" w:color="auto"/>
              <w:bottom w:val="single" w:sz="4" w:space="0" w:color="auto"/>
              <w:right w:val="single" w:sz="4" w:space="0" w:color="auto"/>
            </w:tcBorders>
            <w:shd w:val="clear" w:color="auto" w:fill="auto"/>
            <w:vAlign w:val="center"/>
          </w:tcPr>
          <w:p w14:paraId="1C1621E7" w14:textId="77777777" w:rsidR="00246995" w:rsidRPr="009A1037" w:rsidRDefault="00246995" w:rsidP="00572876">
            <w:pPr>
              <w:rPr>
                <w:rFonts w:ascii="inherit" w:eastAsia="Times New Roman" w:hAnsi="inherit" w:cs="Arial"/>
                <w:color w:val="000000" w:themeColor="text1"/>
                <w:lang w:eastAsia="pl-PL"/>
              </w:rPr>
            </w:pPr>
          </w:p>
        </w:tc>
        <w:tc>
          <w:tcPr>
            <w:tcW w:w="773" w:type="pct"/>
            <w:vMerge/>
            <w:tcBorders>
              <w:left w:val="nil"/>
              <w:bottom w:val="single" w:sz="4" w:space="0" w:color="auto"/>
              <w:right w:val="single" w:sz="4" w:space="0" w:color="auto"/>
            </w:tcBorders>
            <w:shd w:val="clear" w:color="auto" w:fill="auto"/>
            <w:vAlign w:val="center"/>
          </w:tcPr>
          <w:p w14:paraId="181F6181" w14:textId="77777777" w:rsidR="00246995" w:rsidRPr="00BE094B" w:rsidRDefault="00246995" w:rsidP="00572876">
            <w:pPr>
              <w:rPr>
                <w:rFonts w:ascii="inherit" w:eastAsia="Times New Roman" w:hAnsi="inherit"/>
                <w:color w:val="000000" w:themeColor="text1"/>
                <w:lang w:eastAsia="pl-PL"/>
              </w:rPr>
            </w:pPr>
          </w:p>
        </w:tc>
        <w:tc>
          <w:tcPr>
            <w:tcW w:w="1177" w:type="pct"/>
            <w:tcBorders>
              <w:top w:val="single" w:sz="4" w:space="0" w:color="auto"/>
              <w:left w:val="nil"/>
              <w:bottom w:val="single" w:sz="4" w:space="0" w:color="auto"/>
              <w:right w:val="single" w:sz="4" w:space="0" w:color="auto"/>
            </w:tcBorders>
            <w:shd w:val="clear" w:color="auto" w:fill="auto"/>
            <w:vAlign w:val="center"/>
          </w:tcPr>
          <w:p w14:paraId="06EC4964"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1,05 pu-1,10 pu</w:t>
            </w:r>
          </w:p>
        </w:tc>
        <w:tc>
          <w:tcPr>
            <w:tcW w:w="2206" w:type="pct"/>
            <w:tcBorders>
              <w:top w:val="single" w:sz="4" w:space="0" w:color="auto"/>
              <w:left w:val="nil"/>
              <w:bottom w:val="single" w:sz="4" w:space="0" w:color="auto"/>
              <w:right w:val="single" w:sz="4" w:space="0" w:color="auto"/>
            </w:tcBorders>
            <w:shd w:val="clear" w:color="auto" w:fill="auto"/>
            <w:vAlign w:val="center"/>
          </w:tcPr>
          <w:p w14:paraId="31C8254B"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To be specified by each TSO, but not more than 60 minutes</w:t>
            </w:r>
          </w:p>
        </w:tc>
      </w:tr>
      <w:tr w:rsidR="00246995" w:rsidRPr="009A1037" w14:paraId="39A66A23" w14:textId="77777777" w:rsidTr="00572876">
        <w:trPr>
          <w:trHeight w:val="285"/>
        </w:trPr>
        <w:tc>
          <w:tcPr>
            <w:tcW w:w="844" w:type="pct"/>
            <w:vMerge w:val="restart"/>
            <w:tcBorders>
              <w:top w:val="single" w:sz="4" w:space="0" w:color="auto"/>
              <w:left w:val="single" w:sz="4" w:space="0" w:color="auto"/>
              <w:right w:val="single" w:sz="4" w:space="0" w:color="auto"/>
            </w:tcBorders>
            <w:shd w:val="clear" w:color="auto" w:fill="auto"/>
            <w:vAlign w:val="center"/>
          </w:tcPr>
          <w:p w14:paraId="49AD57CA" w14:textId="77777777" w:rsidR="00246995" w:rsidRPr="009A1037" w:rsidRDefault="00246995" w:rsidP="00572876">
            <w:pPr>
              <w:rPr>
                <w:rFonts w:ascii="inherit" w:hAnsi="inherit"/>
                <w:color w:val="231F20"/>
                <w:w w:val="95"/>
              </w:rPr>
            </w:pPr>
          </w:p>
          <w:p w14:paraId="1A0DAD69" w14:textId="77777777" w:rsidR="00246995" w:rsidRPr="009A1037" w:rsidRDefault="00246995" w:rsidP="00572876">
            <w:pPr>
              <w:rPr>
                <w:rFonts w:ascii="inherit" w:hAnsi="inherit"/>
                <w:color w:val="231F20"/>
              </w:rPr>
            </w:pPr>
            <w:r w:rsidRPr="009A1037">
              <w:rPr>
                <w:rFonts w:ascii="inherit" w:hAnsi="inherit"/>
                <w:color w:val="231F20"/>
                <w:w w:val="95"/>
              </w:rPr>
              <w:t xml:space="preserve">Ireland and Northern </w:t>
            </w:r>
            <w:r w:rsidRPr="009A1037">
              <w:rPr>
                <w:rFonts w:ascii="inherit" w:hAnsi="inherit"/>
                <w:color w:val="231F20"/>
              </w:rPr>
              <w:t>Ireland</w:t>
            </w:r>
          </w:p>
        </w:tc>
        <w:tc>
          <w:tcPr>
            <w:tcW w:w="773" w:type="pct"/>
            <w:vMerge w:val="restart"/>
            <w:tcBorders>
              <w:top w:val="single" w:sz="4" w:space="0" w:color="auto"/>
              <w:left w:val="nil"/>
              <w:right w:val="single" w:sz="4" w:space="0" w:color="auto"/>
            </w:tcBorders>
            <w:shd w:val="clear" w:color="auto" w:fill="auto"/>
            <w:vAlign w:val="center"/>
          </w:tcPr>
          <w:p w14:paraId="19C2647F" w14:textId="77777777" w:rsidR="00246995" w:rsidRPr="009A1037" w:rsidRDefault="00246995" w:rsidP="00572876">
            <w:pPr>
              <w:rPr>
                <w:rFonts w:ascii="inherit" w:eastAsia="Times New Roman" w:hAnsi="inherit"/>
                <w:color w:val="000000" w:themeColor="text1"/>
                <w:lang w:eastAsia="pl-PL"/>
              </w:rPr>
            </w:pPr>
            <w:r w:rsidRPr="009A1037">
              <w:rPr>
                <w:rFonts w:ascii="inherit" w:eastAsia="Times New Roman" w:hAnsi="inherit"/>
                <w:color w:val="000000" w:themeColor="text1"/>
                <w:lang w:eastAsia="pl-PL"/>
              </w:rPr>
              <w:t xml:space="preserve">400 kV </w:t>
            </w:r>
          </w:p>
        </w:tc>
        <w:tc>
          <w:tcPr>
            <w:tcW w:w="1177" w:type="pct"/>
            <w:tcBorders>
              <w:top w:val="single" w:sz="4" w:space="0" w:color="auto"/>
              <w:left w:val="nil"/>
              <w:bottom w:val="single" w:sz="4" w:space="0" w:color="auto"/>
              <w:right w:val="single" w:sz="4" w:space="0" w:color="auto"/>
            </w:tcBorders>
            <w:shd w:val="clear" w:color="auto" w:fill="auto"/>
            <w:vAlign w:val="center"/>
          </w:tcPr>
          <w:p w14:paraId="51961D53"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0,85 pu-0,90 pu</w:t>
            </w:r>
          </w:p>
        </w:tc>
        <w:tc>
          <w:tcPr>
            <w:tcW w:w="2206" w:type="pct"/>
            <w:tcBorders>
              <w:top w:val="single" w:sz="4" w:space="0" w:color="auto"/>
              <w:left w:val="nil"/>
              <w:bottom w:val="single" w:sz="4" w:space="0" w:color="auto"/>
              <w:right w:val="single" w:sz="4" w:space="0" w:color="auto"/>
            </w:tcBorders>
            <w:shd w:val="clear" w:color="auto" w:fill="auto"/>
            <w:vAlign w:val="center"/>
          </w:tcPr>
          <w:p w14:paraId="06EFD40B"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To be specified by each TSO, but not more than 60 minutes</w:t>
            </w:r>
          </w:p>
        </w:tc>
      </w:tr>
      <w:tr w:rsidR="00246995" w:rsidRPr="009A1037" w14:paraId="75C58536" w14:textId="77777777" w:rsidTr="00572876">
        <w:trPr>
          <w:trHeight w:val="285"/>
        </w:trPr>
        <w:tc>
          <w:tcPr>
            <w:tcW w:w="844" w:type="pct"/>
            <w:vMerge/>
            <w:tcBorders>
              <w:left w:val="single" w:sz="4" w:space="0" w:color="auto"/>
              <w:right w:val="single" w:sz="4" w:space="0" w:color="auto"/>
            </w:tcBorders>
            <w:shd w:val="clear" w:color="auto" w:fill="auto"/>
            <w:vAlign w:val="center"/>
          </w:tcPr>
          <w:p w14:paraId="404286C6" w14:textId="77777777" w:rsidR="00246995" w:rsidRPr="009A1037" w:rsidRDefault="00246995" w:rsidP="00572876">
            <w:pPr>
              <w:rPr>
                <w:rFonts w:ascii="inherit" w:eastAsia="Times New Roman" w:hAnsi="inherit" w:cs="Arial"/>
                <w:color w:val="000000" w:themeColor="text1"/>
                <w:lang w:eastAsia="pl-PL"/>
              </w:rPr>
            </w:pPr>
          </w:p>
        </w:tc>
        <w:tc>
          <w:tcPr>
            <w:tcW w:w="773" w:type="pct"/>
            <w:vMerge/>
            <w:tcBorders>
              <w:left w:val="nil"/>
              <w:right w:val="single" w:sz="4" w:space="0" w:color="auto"/>
            </w:tcBorders>
            <w:shd w:val="clear" w:color="auto" w:fill="auto"/>
            <w:vAlign w:val="center"/>
          </w:tcPr>
          <w:p w14:paraId="53392D66" w14:textId="77777777" w:rsidR="00246995" w:rsidRPr="00BE094B" w:rsidRDefault="00246995" w:rsidP="00572876">
            <w:pPr>
              <w:rPr>
                <w:rFonts w:ascii="inherit" w:eastAsia="Times New Roman" w:hAnsi="inherit"/>
                <w:color w:val="000000" w:themeColor="text1"/>
                <w:lang w:eastAsia="pl-PL"/>
              </w:rPr>
            </w:pPr>
          </w:p>
        </w:tc>
        <w:tc>
          <w:tcPr>
            <w:tcW w:w="1177" w:type="pct"/>
            <w:tcBorders>
              <w:top w:val="single" w:sz="4" w:space="0" w:color="auto"/>
              <w:left w:val="nil"/>
              <w:bottom w:val="single" w:sz="4" w:space="0" w:color="auto"/>
              <w:right w:val="single" w:sz="4" w:space="0" w:color="auto"/>
            </w:tcBorders>
            <w:shd w:val="clear" w:color="auto" w:fill="auto"/>
            <w:vAlign w:val="center"/>
          </w:tcPr>
          <w:p w14:paraId="538F893B"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0,90 pu-1,05 pu</w:t>
            </w:r>
          </w:p>
        </w:tc>
        <w:tc>
          <w:tcPr>
            <w:tcW w:w="2206" w:type="pct"/>
            <w:tcBorders>
              <w:top w:val="single" w:sz="4" w:space="0" w:color="auto"/>
              <w:left w:val="nil"/>
              <w:bottom w:val="single" w:sz="4" w:space="0" w:color="auto"/>
              <w:right w:val="single" w:sz="4" w:space="0" w:color="auto"/>
            </w:tcBorders>
            <w:shd w:val="clear" w:color="auto" w:fill="auto"/>
            <w:vAlign w:val="center"/>
          </w:tcPr>
          <w:p w14:paraId="44907AD8"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Unlimited</w:t>
            </w:r>
          </w:p>
        </w:tc>
      </w:tr>
      <w:tr w:rsidR="00246995" w:rsidRPr="009A1037" w14:paraId="52EFDEE8" w14:textId="77777777" w:rsidTr="00572876">
        <w:trPr>
          <w:trHeight w:val="285"/>
        </w:trPr>
        <w:tc>
          <w:tcPr>
            <w:tcW w:w="844" w:type="pct"/>
            <w:vMerge w:val="restart"/>
            <w:tcBorders>
              <w:top w:val="single" w:sz="4" w:space="0" w:color="auto"/>
              <w:left w:val="single" w:sz="4" w:space="0" w:color="auto"/>
              <w:right w:val="single" w:sz="4" w:space="0" w:color="auto"/>
            </w:tcBorders>
            <w:shd w:val="clear" w:color="auto" w:fill="auto"/>
            <w:vAlign w:val="center"/>
          </w:tcPr>
          <w:p w14:paraId="3594532B"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Baltic</w:t>
            </w:r>
          </w:p>
        </w:tc>
        <w:tc>
          <w:tcPr>
            <w:tcW w:w="773" w:type="pct"/>
            <w:vMerge w:val="restart"/>
            <w:tcBorders>
              <w:top w:val="single" w:sz="4" w:space="0" w:color="auto"/>
              <w:left w:val="nil"/>
              <w:right w:val="single" w:sz="4" w:space="0" w:color="auto"/>
            </w:tcBorders>
            <w:shd w:val="clear" w:color="auto" w:fill="auto"/>
            <w:vAlign w:val="center"/>
          </w:tcPr>
          <w:p w14:paraId="1647577D" w14:textId="77777777" w:rsidR="00246995" w:rsidRPr="009A1037" w:rsidRDefault="00246995" w:rsidP="00572876">
            <w:pPr>
              <w:rPr>
                <w:rFonts w:ascii="inherit" w:eastAsia="Times New Roman" w:hAnsi="inherit"/>
                <w:color w:val="000000" w:themeColor="text1"/>
                <w:lang w:eastAsia="pl-PL"/>
              </w:rPr>
            </w:pPr>
            <w:r w:rsidRPr="009A1037">
              <w:rPr>
                <w:rFonts w:ascii="inherit" w:eastAsia="Times New Roman" w:hAnsi="inherit"/>
                <w:color w:val="000000" w:themeColor="text1"/>
                <w:lang w:eastAsia="pl-PL"/>
              </w:rPr>
              <w:t>330 kV</w:t>
            </w:r>
          </w:p>
        </w:tc>
        <w:tc>
          <w:tcPr>
            <w:tcW w:w="1177" w:type="pct"/>
            <w:tcBorders>
              <w:top w:val="single" w:sz="4" w:space="0" w:color="auto"/>
              <w:left w:val="nil"/>
              <w:bottom w:val="single" w:sz="4" w:space="0" w:color="auto"/>
              <w:right w:val="single" w:sz="4" w:space="0" w:color="auto"/>
            </w:tcBorders>
            <w:shd w:val="clear" w:color="auto" w:fill="auto"/>
            <w:vAlign w:val="center"/>
          </w:tcPr>
          <w:p w14:paraId="49F41919"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0,88 pu-0,90 pu</w:t>
            </w:r>
          </w:p>
        </w:tc>
        <w:tc>
          <w:tcPr>
            <w:tcW w:w="2206" w:type="pct"/>
            <w:tcBorders>
              <w:top w:val="single" w:sz="4" w:space="0" w:color="auto"/>
              <w:left w:val="nil"/>
              <w:bottom w:val="single" w:sz="4" w:space="0" w:color="auto"/>
              <w:right w:val="single" w:sz="4" w:space="0" w:color="auto"/>
            </w:tcBorders>
            <w:shd w:val="clear" w:color="auto" w:fill="auto"/>
            <w:vAlign w:val="center"/>
          </w:tcPr>
          <w:p w14:paraId="3473A0E2"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20 minutes</w:t>
            </w:r>
          </w:p>
        </w:tc>
      </w:tr>
      <w:tr w:rsidR="00246995" w:rsidRPr="009A1037" w14:paraId="0BF0296C" w14:textId="77777777" w:rsidTr="00572876">
        <w:trPr>
          <w:trHeight w:val="285"/>
        </w:trPr>
        <w:tc>
          <w:tcPr>
            <w:tcW w:w="844" w:type="pct"/>
            <w:vMerge/>
            <w:tcBorders>
              <w:left w:val="single" w:sz="4" w:space="0" w:color="auto"/>
              <w:right w:val="single" w:sz="4" w:space="0" w:color="auto"/>
            </w:tcBorders>
            <w:shd w:val="clear" w:color="auto" w:fill="auto"/>
            <w:vAlign w:val="center"/>
          </w:tcPr>
          <w:p w14:paraId="57475E32" w14:textId="77777777" w:rsidR="00246995" w:rsidRPr="009A1037" w:rsidRDefault="00246995" w:rsidP="00572876">
            <w:pPr>
              <w:rPr>
                <w:rFonts w:ascii="inherit" w:eastAsia="Times New Roman" w:hAnsi="inherit" w:cs="Arial"/>
                <w:color w:val="000000" w:themeColor="text1"/>
                <w:lang w:eastAsia="pl-PL"/>
              </w:rPr>
            </w:pPr>
          </w:p>
        </w:tc>
        <w:tc>
          <w:tcPr>
            <w:tcW w:w="773" w:type="pct"/>
            <w:vMerge/>
            <w:tcBorders>
              <w:left w:val="nil"/>
              <w:right w:val="single" w:sz="4" w:space="0" w:color="auto"/>
            </w:tcBorders>
            <w:shd w:val="clear" w:color="auto" w:fill="auto"/>
            <w:vAlign w:val="center"/>
          </w:tcPr>
          <w:p w14:paraId="67F57DED" w14:textId="77777777" w:rsidR="00246995" w:rsidRPr="00BE094B" w:rsidRDefault="00246995" w:rsidP="00572876">
            <w:pPr>
              <w:rPr>
                <w:rFonts w:ascii="inherit" w:eastAsia="Times New Roman" w:hAnsi="inherit"/>
                <w:color w:val="000000" w:themeColor="text1"/>
                <w:lang w:eastAsia="pl-PL"/>
              </w:rPr>
            </w:pPr>
          </w:p>
        </w:tc>
        <w:tc>
          <w:tcPr>
            <w:tcW w:w="1177" w:type="pct"/>
            <w:tcBorders>
              <w:top w:val="single" w:sz="4" w:space="0" w:color="auto"/>
              <w:left w:val="nil"/>
              <w:bottom w:val="single" w:sz="4" w:space="0" w:color="auto"/>
              <w:right w:val="single" w:sz="4" w:space="0" w:color="auto"/>
            </w:tcBorders>
            <w:shd w:val="clear" w:color="auto" w:fill="auto"/>
            <w:vAlign w:val="center"/>
          </w:tcPr>
          <w:p w14:paraId="4FECDE2A"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0,90 pu-1,097 pu</w:t>
            </w:r>
          </w:p>
        </w:tc>
        <w:tc>
          <w:tcPr>
            <w:tcW w:w="2206" w:type="pct"/>
            <w:tcBorders>
              <w:top w:val="single" w:sz="4" w:space="0" w:color="auto"/>
              <w:left w:val="nil"/>
              <w:bottom w:val="single" w:sz="4" w:space="0" w:color="auto"/>
              <w:right w:val="single" w:sz="4" w:space="0" w:color="auto"/>
            </w:tcBorders>
            <w:shd w:val="clear" w:color="auto" w:fill="auto"/>
            <w:vAlign w:val="center"/>
          </w:tcPr>
          <w:p w14:paraId="4D13CEC5"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Unlimited</w:t>
            </w:r>
          </w:p>
        </w:tc>
      </w:tr>
      <w:tr w:rsidR="00246995" w:rsidRPr="009A1037" w14:paraId="46BC00C2" w14:textId="77777777" w:rsidTr="00572876">
        <w:trPr>
          <w:trHeight w:val="285"/>
        </w:trPr>
        <w:tc>
          <w:tcPr>
            <w:tcW w:w="844" w:type="pct"/>
            <w:vMerge/>
            <w:tcBorders>
              <w:left w:val="single" w:sz="4" w:space="0" w:color="auto"/>
              <w:right w:val="single" w:sz="4" w:space="0" w:color="auto"/>
            </w:tcBorders>
            <w:shd w:val="clear" w:color="auto" w:fill="auto"/>
            <w:vAlign w:val="center"/>
          </w:tcPr>
          <w:p w14:paraId="1771BD26" w14:textId="77777777" w:rsidR="00246995" w:rsidRPr="009A1037" w:rsidRDefault="00246995" w:rsidP="00572876">
            <w:pPr>
              <w:rPr>
                <w:rFonts w:ascii="inherit" w:eastAsia="Times New Roman" w:hAnsi="inherit" w:cs="Arial"/>
                <w:color w:val="000000" w:themeColor="text1"/>
                <w:lang w:eastAsia="pl-PL"/>
              </w:rPr>
            </w:pPr>
          </w:p>
        </w:tc>
        <w:tc>
          <w:tcPr>
            <w:tcW w:w="773" w:type="pct"/>
            <w:vMerge/>
            <w:tcBorders>
              <w:left w:val="nil"/>
              <w:bottom w:val="single" w:sz="4" w:space="0" w:color="auto"/>
              <w:right w:val="single" w:sz="4" w:space="0" w:color="auto"/>
            </w:tcBorders>
            <w:shd w:val="clear" w:color="auto" w:fill="auto"/>
            <w:vAlign w:val="center"/>
          </w:tcPr>
          <w:p w14:paraId="01721507" w14:textId="77777777" w:rsidR="00246995" w:rsidRPr="00BE094B" w:rsidRDefault="00246995" w:rsidP="00572876">
            <w:pPr>
              <w:rPr>
                <w:rFonts w:ascii="inherit" w:eastAsia="Times New Roman" w:hAnsi="inherit"/>
                <w:color w:val="000000" w:themeColor="text1"/>
                <w:lang w:eastAsia="pl-PL"/>
              </w:rPr>
            </w:pPr>
          </w:p>
        </w:tc>
        <w:tc>
          <w:tcPr>
            <w:tcW w:w="1177" w:type="pct"/>
            <w:tcBorders>
              <w:top w:val="single" w:sz="4" w:space="0" w:color="auto"/>
              <w:left w:val="nil"/>
              <w:bottom w:val="single" w:sz="4" w:space="0" w:color="auto"/>
              <w:right w:val="single" w:sz="4" w:space="0" w:color="auto"/>
            </w:tcBorders>
            <w:shd w:val="clear" w:color="auto" w:fill="auto"/>
            <w:vAlign w:val="center"/>
          </w:tcPr>
          <w:p w14:paraId="109D6631"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1,097 pu-1,15 pu</w:t>
            </w:r>
          </w:p>
        </w:tc>
        <w:tc>
          <w:tcPr>
            <w:tcW w:w="2206" w:type="pct"/>
            <w:tcBorders>
              <w:top w:val="single" w:sz="4" w:space="0" w:color="auto"/>
              <w:left w:val="nil"/>
              <w:bottom w:val="single" w:sz="4" w:space="0" w:color="auto"/>
              <w:right w:val="single" w:sz="4" w:space="0" w:color="auto"/>
            </w:tcBorders>
            <w:shd w:val="clear" w:color="auto" w:fill="auto"/>
            <w:vAlign w:val="center"/>
          </w:tcPr>
          <w:p w14:paraId="01662592"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20 minutes</w:t>
            </w:r>
          </w:p>
        </w:tc>
      </w:tr>
      <w:tr w:rsidR="00246995" w:rsidRPr="009A1037" w14:paraId="76167EC5" w14:textId="77777777" w:rsidTr="00572876">
        <w:trPr>
          <w:trHeight w:val="285"/>
        </w:trPr>
        <w:tc>
          <w:tcPr>
            <w:tcW w:w="844" w:type="pct"/>
            <w:vMerge/>
            <w:tcBorders>
              <w:left w:val="single" w:sz="4" w:space="0" w:color="auto"/>
              <w:right w:val="single" w:sz="4" w:space="0" w:color="auto"/>
            </w:tcBorders>
            <w:shd w:val="clear" w:color="auto" w:fill="auto"/>
            <w:vAlign w:val="center"/>
          </w:tcPr>
          <w:p w14:paraId="3575E2D7" w14:textId="77777777" w:rsidR="00246995" w:rsidRPr="009A1037" w:rsidRDefault="00246995" w:rsidP="00572876">
            <w:pPr>
              <w:rPr>
                <w:rFonts w:ascii="inherit" w:eastAsia="Times New Roman" w:hAnsi="inherit" w:cs="Arial"/>
                <w:color w:val="000000" w:themeColor="text1"/>
                <w:lang w:eastAsia="pl-PL"/>
              </w:rPr>
            </w:pPr>
          </w:p>
        </w:tc>
        <w:tc>
          <w:tcPr>
            <w:tcW w:w="773" w:type="pct"/>
            <w:vMerge w:val="restart"/>
            <w:tcBorders>
              <w:top w:val="single" w:sz="4" w:space="0" w:color="auto"/>
              <w:left w:val="nil"/>
              <w:right w:val="single" w:sz="4" w:space="0" w:color="auto"/>
            </w:tcBorders>
            <w:shd w:val="clear" w:color="auto" w:fill="auto"/>
            <w:vAlign w:val="center"/>
          </w:tcPr>
          <w:p w14:paraId="068C1CF6" w14:textId="77777777" w:rsidR="00246995" w:rsidRPr="009A1037" w:rsidRDefault="00246995" w:rsidP="00572876">
            <w:pPr>
              <w:rPr>
                <w:rFonts w:ascii="inherit" w:eastAsia="Times New Roman" w:hAnsi="inherit"/>
                <w:color w:val="000000" w:themeColor="text1"/>
                <w:lang w:eastAsia="pl-PL"/>
              </w:rPr>
            </w:pPr>
            <w:r w:rsidRPr="009A1037">
              <w:rPr>
                <w:rFonts w:ascii="inherit" w:eastAsia="Times New Roman" w:hAnsi="inherit"/>
                <w:color w:val="000000" w:themeColor="text1"/>
                <w:lang w:eastAsia="pl-PL"/>
              </w:rPr>
              <w:t>400 kV</w:t>
            </w:r>
          </w:p>
        </w:tc>
        <w:tc>
          <w:tcPr>
            <w:tcW w:w="1177" w:type="pct"/>
            <w:tcBorders>
              <w:top w:val="single" w:sz="4" w:space="0" w:color="auto"/>
              <w:left w:val="nil"/>
              <w:bottom w:val="single" w:sz="4" w:space="0" w:color="auto"/>
              <w:right w:val="single" w:sz="4" w:space="0" w:color="auto"/>
            </w:tcBorders>
            <w:shd w:val="clear" w:color="auto" w:fill="auto"/>
            <w:vAlign w:val="center"/>
          </w:tcPr>
          <w:p w14:paraId="483FCE73"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0,88 pu-0,90 pu</w:t>
            </w:r>
          </w:p>
        </w:tc>
        <w:tc>
          <w:tcPr>
            <w:tcW w:w="2206" w:type="pct"/>
            <w:tcBorders>
              <w:top w:val="single" w:sz="4" w:space="0" w:color="auto"/>
              <w:left w:val="nil"/>
              <w:bottom w:val="single" w:sz="4" w:space="0" w:color="auto"/>
              <w:right w:val="single" w:sz="4" w:space="0" w:color="auto"/>
            </w:tcBorders>
            <w:shd w:val="clear" w:color="auto" w:fill="auto"/>
            <w:vAlign w:val="center"/>
          </w:tcPr>
          <w:p w14:paraId="52DFFDC0"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20 minutes</w:t>
            </w:r>
          </w:p>
        </w:tc>
      </w:tr>
      <w:tr w:rsidR="00246995" w:rsidRPr="009A1037" w14:paraId="61216041" w14:textId="77777777" w:rsidTr="00572876">
        <w:trPr>
          <w:trHeight w:val="285"/>
        </w:trPr>
        <w:tc>
          <w:tcPr>
            <w:tcW w:w="844" w:type="pct"/>
            <w:vMerge/>
            <w:tcBorders>
              <w:left w:val="single" w:sz="4" w:space="0" w:color="auto"/>
              <w:right w:val="single" w:sz="4" w:space="0" w:color="auto"/>
            </w:tcBorders>
            <w:shd w:val="clear" w:color="auto" w:fill="auto"/>
            <w:vAlign w:val="center"/>
          </w:tcPr>
          <w:p w14:paraId="580A4B78" w14:textId="77777777" w:rsidR="00246995" w:rsidRPr="009A1037" w:rsidRDefault="00246995" w:rsidP="00572876">
            <w:pPr>
              <w:rPr>
                <w:rFonts w:ascii="inherit" w:eastAsia="Times New Roman" w:hAnsi="inherit" w:cs="Arial"/>
                <w:color w:val="000000" w:themeColor="text1"/>
                <w:lang w:eastAsia="pl-PL"/>
              </w:rPr>
            </w:pPr>
          </w:p>
        </w:tc>
        <w:tc>
          <w:tcPr>
            <w:tcW w:w="773" w:type="pct"/>
            <w:vMerge/>
            <w:tcBorders>
              <w:left w:val="nil"/>
              <w:right w:val="single" w:sz="4" w:space="0" w:color="auto"/>
            </w:tcBorders>
            <w:shd w:val="clear" w:color="auto" w:fill="auto"/>
            <w:vAlign w:val="center"/>
          </w:tcPr>
          <w:p w14:paraId="1DFE16D5" w14:textId="77777777" w:rsidR="00246995" w:rsidRPr="009A1037" w:rsidRDefault="00246995" w:rsidP="00572876">
            <w:pPr>
              <w:rPr>
                <w:rFonts w:ascii="inherit" w:eastAsia="Times New Roman" w:hAnsi="inherit"/>
                <w:color w:val="000000" w:themeColor="text1"/>
                <w:lang w:eastAsia="pl-PL"/>
              </w:rPr>
            </w:pPr>
          </w:p>
        </w:tc>
        <w:tc>
          <w:tcPr>
            <w:tcW w:w="1177" w:type="pct"/>
            <w:tcBorders>
              <w:top w:val="single" w:sz="4" w:space="0" w:color="auto"/>
              <w:left w:val="nil"/>
              <w:bottom w:val="single" w:sz="4" w:space="0" w:color="auto"/>
              <w:right w:val="single" w:sz="4" w:space="0" w:color="auto"/>
            </w:tcBorders>
            <w:shd w:val="clear" w:color="auto" w:fill="auto"/>
            <w:vAlign w:val="center"/>
          </w:tcPr>
          <w:p w14:paraId="37BEB3DC"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0,90 pu-</w:t>
            </w:r>
            <w:r w:rsidRPr="009A1037">
              <w:rPr>
                <w:rFonts w:ascii="inherit" w:eastAsia="Times New Roman" w:hAnsi="inherit"/>
                <w:color w:val="000000" w:themeColor="text1"/>
                <w:lang w:eastAsia="pl-PL"/>
              </w:rPr>
              <w:t>1,05</w:t>
            </w:r>
            <w:r w:rsidRPr="009A1037">
              <w:rPr>
                <w:rFonts w:ascii="inherit" w:eastAsia="Times New Roman" w:hAnsi="inherit" w:cs="Arial"/>
                <w:color w:val="000000" w:themeColor="text1"/>
                <w:lang w:eastAsia="pl-PL"/>
              </w:rPr>
              <w:t xml:space="preserve"> pu </w:t>
            </w:r>
          </w:p>
        </w:tc>
        <w:tc>
          <w:tcPr>
            <w:tcW w:w="2206" w:type="pct"/>
            <w:tcBorders>
              <w:top w:val="single" w:sz="4" w:space="0" w:color="auto"/>
              <w:left w:val="nil"/>
              <w:bottom w:val="single" w:sz="4" w:space="0" w:color="auto"/>
              <w:right w:val="single" w:sz="4" w:space="0" w:color="auto"/>
            </w:tcBorders>
            <w:shd w:val="clear" w:color="auto" w:fill="auto"/>
            <w:vAlign w:val="center"/>
          </w:tcPr>
          <w:p w14:paraId="2A06C787"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Unlimited</w:t>
            </w:r>
          </w:p>
        </w:tc>
      </w:tr>
      <w:tr w:rsidR="00246995" w:rsidRPr="00B012C2" w14:paraId="4346FFC3" w14:textId="77777777" w:rsidTr="00572876">
        <w:trPr>
          <w:trHeight w:val="285"/>
        </w:trPr>
        <w:tc>
          <w:tcPr>
            <w:tcW w:w="844" w:type="pct"/>
            <w:vMerge/>
            <w:tcBorders>
              <w:left w:val="single" w:sz="4" w:space="0" w:color="auto"/>
              <w:bottom w:val="single" w:sz="4" w:space="0" w:color="auto"/>
              <w:right w:val="single" w:sz="4" w:space="0" w:color="auto"/>
            </w:tcBorders>
            <w:shd w:val="clear" w:color="auto" w:fill="auto"/>
            <w:vAlign w:val="center"/>
          </w:tcPr>
          <w:p w14:paraId="58769220" w14:textId="77777777" w:rsidR="00246995" w:rsidRPr="009A1037" w:rsidRDefault="00246995" w:rsidP="00572876">
            <w:pPr>
              <w:rPr>
                <w:rFonts w:ascii="inherit" w:eastAsia="Times New Roman" w:hAnsi="inherit" w:cs="Arial"/>
                <w:color w:val="000000" w:themeColor="text1"/>
                <w:lang w:eastAsia="pl-PL"/>
              </w:rPr>
            </w:pPr>
          </w:p>
        </w:tc>
        <w:tc>
          <w:tcPr>
            <w:tcW w:w="773" w:type="pct"/>
            <w:vMerge/>
            <w:tcBorders>
              <w:left w:val="nil"/>
              <w:bottom w:val="single" w:sz="4" w:space="0" w:color="auto"/>
              <w:right w:val="single" w:sz="4" w:space="0" w:color="auto"/>
            </w:tcBorders>
            <w:shd w:val="clear" w:color="auto" w:fill="auto"/>
            <w:vAlign w:val="center"/>
          </w:tcPr>
          <w:p w14:paraId="57D0C0C5" w14:textId="77777777" w:rsidR="00246995" w:rsidRPr="009A1037" w:rsidRDefault="00246995" w:rsidP="00572876">
            <w:pPr>
              <w:rPr>
                <w:rFonts w:ascii="inherit" w:eastAsia="Times New Roman" w:hAnsi="inherit"/>
                <w:color w:val="000000" w:themeColor="text1"/>
                <w:lang w:eastAsia="pl-PL"/>
              </w:rPr>
            </w:pPr>
          </w:p>
        </w:tc>
        <w:tc>
          <w:tcPr>
            <w:tcW w:w="1177" w:type="pct"/>
            <w:tcBorders>
              <w:top w:val="single" w:sz="4" w:space="0" w:color="auto"/>
              <w:left w:val="nil"/>
              <w:bottom w:val="single" w:sz="4" w:space="0" w:color="auto"/>
              <w:right w:val="single" w:sz="4" w:space="0" w:color="auto"/>
            </w:tcBorders>
            <w:shd w:val="clear" w:color="auto" w:fill="auto"/>
            <w:vAlign w:val="center"/>
          </w:tcPr>
          <w:p w14:paraId="7E803C06" w14:textId="77777777" w:rsidR="00246995" w:rsidRPr="009A1037" w:rsidRDefault="00246995" w:rsidP="00572876">
            <w:pPr>
              <w:rPr>
                <w:rFonts w:ascii="inherit" w:eastAsia="Times New Roman" w:hAnsi="inherit" w:cs="Arial"/>
                <w:color w:val="000000" w:themeColor="text1"/>
                <w:lang w:eastAsia="pl-PL"/>
              </w:rPr>
            </w:pPr>
            <w:r w:rsidRPr="009A1037">
              <w:rPr>
                <w:rFonts w:ascii="inherit" w:eastAsia="Times New Roman" w:hAnsi="inherit"/>
                <w:color w:val="000000" w:themeColor="text1"/>
                <w:lang w:eastAsia="pl-PL"/>
              </w:rPr>
              <w:t>1,05</w:t>
            </w:r>
            <w:r w:rsidRPr="009A1037">
              <w:rPr>
                <w:rFonts w:ascii="inherit" w:eastAsia="Times New Roman" w:hAnsi="inherit" w:cs="Arial"/>
                <w:color w:val="000000" w:themeColor="text1"/>
                <w:lang w:eastAsia="pl-PL"/>
              </w:rPr>
              <w:t xml:space="preserve"> pu-1,15 pu</w:t>
            </w:r>
          </w:p>
        </w:tc>
        <w:tc>
          <w:tcPr>
            <w:tcW w:w="2206" w:type="pct"/>
            <w:tcBorders>
              <w:top w:val="single" w:sz="4" w:space="0" w:color="auto"/>
              <w:left w:val="nil"/>
              <w:bottom w:val="single" w:sz="4" w:space="0" w:color="auto"/>
              <w:right w:val="single" w:sz="4" w:space="0" w:color="auto"/>
            </w:tcBorders>
            <w:shd w:val="clear" w:color="auto" w:fill="auto"/>
            <w:vAlign w:val="center"/>
          </w:tcPr>
          <w:p w14:paraId="188BB90E" w14:textId="77777777" w:rsidR="00246995" w:rsidRPr="006B2FCD" w:rsidRDefault="00246995" w:rsidP="00572876">
            <w:pPr>
              <w:rPr>
                <w:rFonts w:ascii="inherit" w:eastAsia="Times New Roman" w:hAnsi="inherit" w:cs="Arial"/>
                <w:color w:val="000000" w:themeColor="text1"/>
                <w:lang w:eastAsia="pl-PL"/>
              </w:rPr>
            </w:pPr>
            <w:r w:rsidRPr="009A1037">
              <w:rPr>
                <w:rFonts w:ascii="inherit" w:eastAsia="Times New Roman" w:hAnsi="inherit" w:cs="Arial"/>
                <w:color w:val="000000" w:themeColor="text1"/>
                <w:lang w:eastAsia="pl-PL"/>
              </w:rPr>
              <w:t>20 minutes</w:t>
            </w:r>
          </w:p>
        </w:tc>
      </w:tr>
    </w:tbl>
    <w:p w14:paraId="15CEC617" w14:textId="4CA2783C" w:rsidR="00246995" w:rsidRDefault="00246995" w:rsidP="00246995">
      <w:pPr>
        <w:shd w:val="clear" w:color="auto" w:fill="FFFFFF"/>
        <w:spacing w:before="120" w:after="0" w:line="240" w:lineRule="auto"/>
        <w:jc w:val="both"/>
        <w:rPr>
          <w:rFonts w:ascii="inherit" w:eastAsia="Times New Roman" w:hAnsi="inherit" w:cs="Times New Roman"/>
          <w:color w:val="000000"/>
          <w:sz w:val="24"/>
          <w:szCs w:val="24"/>
          <w:lang w:eastAsia="en-GB"/>
        </w:rPr>
      </w:pPr>
      <w:r w:rsidRPr="006B2FCD">
        <w:rPr>
          <w:rFonts w:ascii="inherit" w:eastAsia="Times New Roman" w:hAnsi="inherit" w:cs="Times New Roman"/>
          <w:color w:val="000000"/>
          <w:sz w:val="24"/>
          <w:szCs w:val="24"/>
          <w:lang w:eastAsia="en-GB"/>
        </w:rPr>
        <w:t xml:space="preserve">The table shows the minimum time periods during which a power-generating module </w:t>
      </w:r>
      <w:r w:rsidR="00A21C62">
        <w:rPr>
          <w:rFonts w:ascii="inherit" w:eastAsia="Times New Roman" w:hAnsi="inherit" w:cs="Times New Roman"/>
          <w:color w:val="000000"/>
          <w:sz w:val="24"/>
          <w:szCs w:val="24"/>
          <w:lang w:eastAsia="en-GB"/>
        </w:rPr>
        <w:t>shall</w:t>
      </w:r>
      <w:r w:rsidRPr="006B2FCD">
        <w:rPr>
          <w:rFonts w:ascii="inherit" w:eastAsia="Times New Roman" w:hAnsi="inherit" w:cs="Times New Roman"/>
          <w:color w:val="000000"/>
          <w:sz w:val="24"/>
          <w:szCs w:val="24"/>
          <w:lang w:eastAsia="en-GB"/>
        </w:rPr>
        <w:t xml:space="preserve"> be capable of operating for voltages deviating from the reference 1 pu value at the connection point without disconnecting from the network where the voltage base for pu values is from 300 kV to 400 kV (included).</w:t>
      </w:r>
    </w:p>
    <w:p w14:paraId="2F93CDB7" w14:textId="77777777" w:rsidR="00246995" w:rsidRDefault="00246995"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220DD649" w14:textId="499AEC62"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T</w:t>
      </w:r>
      <w:r w:rsidR="00E80B67">
        <w:rPr>
          <w:rFonts w:ascii="inherit" w:eastAsia="Times New Roman" w:hAnsi="inherit" w:cs="Times New Roman"/>
          <w:color w:val="000000"/>
          <w:sz w:val="24"/>
          <w:szCs w:val="24"/>
          <w:lang w:eastAsia="en-GB"/>
        </w:rPr>
        <w:t>he</w:t>
      </w:r>
      <w:r w:rsidRPr="00BD0415">
        <w:rPr>
          <w:rFonts w:ascii="inherit" w:eastAsia="Times New Roman" w:hAnsi="inherit" w:cs="Times New Roman"/>
          <w:color w:val="000000"/>
          <w:sz w:val="24"/>
          <w:szCs w:val="24"/>
          <w:lang w:eastAsia="en-GB"/>
        </w:rPr>
        <w:t xml:space="preserve"> power-generating module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5B89BD04" w14:textId="77777777" w:rsidTr="003B7AE9">
        <w:tc>
          <w:tcPr>
            <w:tcW w:w="0" w:type="auto"/>
            <w:shd w:val="clear" w:color="auto" w:fill="auto"/>
            <w:hideMark/>
          </w:tcPr>
          <w:p w14:paraId="07E2860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183CE71B" w14:textId="13403D29"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with regard to fault-ride-through capability of power-generating modules:</w:t>
            </w:r>
          </w:p>
          <w:tbl>
            <w:tblPr>
              <w:tblW w:w="5000" w:type="pct"/>
              <w:tblCellMar>
                <w:left w:w="0" w:type="dxa"/>
                <w:right w:w="0" w:type="dxa"/>
              </w:tblCellMar>
              <w:tblLook w:val="04A0" w:firstRow="1" w:lastRow="0" w:firstColumn="1" w:lastColumn="0" w:noHBand="0" w:noVBand="1"/>
            </w:tblPr>
            <w:tblGrid>
              <w:gridCol w:w="250"/>
              <w:gridCol w:w="8475"/>
            </w:tblGrid>
            <w:tr w:rsidR="003B7AE9" w:rsidRPr="00BD0415" w14:paraId="41289172" w14:textId="77777777">
              <w:tc>
                <w:tcPr>
                  <w:tcW w:w="0" w:type="auto"/>
                  <w:shd w:val="clear" w:color="auto" w:fill="auto"/>
                  <w:hideMark/>
                </w:tcPr>
                <w:p w14:paraId="737AB67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45B80F1C" w14:textId="576B5938"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each TSO shall specify a voltage-against-time</w:t>
                  </w:r>
                  <w:r w:rsidR="00E24DC2">
                    <w:rPr>
                      <w:rFonts w:ascii="inherit" w:eastAsia="Times New Roman" w:hAnsi="inherit" w:cs="Times New Roman"/>
                      <w:sz w:val="24"/>
                      <w:szCs w:val="24"/>
                      <w:lang w:eastAsia="en-GB"/>
                    </w:rPr>
                    <w:t xml:space="preserve"> </w:t>
                  </w:r>
                  <w:r w:rsidRPr="00BD0415">
                    <w:rPr>
                      <w:rFonts w:ascii="inherit" w:eastAsia="Times New Roman" w:hAnsi="inherit" w:cs="Times New Roman"/>
                      <w:sz w:val="24"/>
                      <w:szCs w:val="24"/>
                      <w:lang w:eastAsia="en-GB"/>
                    </w:rPr>
                    <w:t>profile in line with Figure 3 at the connection point for fault conditions, which describes the conditions in which the power-generating module</w:t>
                  </w:r>
                  <w:r w:rsidR="00F34EB2">
                    <w:rPr>
                      <w:rFonts w:ascii="inherit" w:eastAsia="Times New Roman" w:hAnsi="inherit" w:cs="Times New Roman"/>
                      <w:sz w:val="24"/>
                      <w:szCs w:val="24"/>
                      <w:lang w:eastAsia="en-GB"/>
                    </w:rPr>
                    <w:t>, when operating above the minimum stable operating level,</w:t>
                  </w:r>
                  <w:r w:rsidRPr="00BD0415">
                    <w:rPr>
                      <w:rFonts w:ascii="inherit" w:eastAsia="Times New Roman" w:hAnsi="inherit" w:cs="Times New Roman"/>
                      <w:sz w:val="24"/>
                      <w:szCs w:val="24"/>
                      <w:lang w:eastAsia="en-GB"/>
                    </w:rPr>
                    <w:t xml:space="preserve"> is capable of staying connected to the network and continuing to operate stably after the power system has been disturbed by secured faults on the transmission system;</w:t>
                  </w:r>
                </w:p>
              </w:tc>
            </w:tr>
          </w:tbl>
          <w:p w14:paraId="4C6087F2"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BD0415" w14:paraId="25ED29EC" w14:textId="77777777">
              <w:tc>
                <w:tcPr>
                  <w:tcW w:w="0" w:type="auto"/>
                  <w:shd w:val="clear" w:color="auto" w:fill="auto"/>
                  <w:hideMark/>
                </w:tcPr>
                <w:p w14:paraId="2E4C3E5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3E00208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tc>
            </w:tr>
          </w:tbl>
          <w:p w14:paraId="166E09C5"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BD0415" w14:paraId="01FCFF95" w14:textId="77777777">
              <w:tc>
                <w:tcPr>
                  <w:tcW w:w="0" w:type="auto"/>
                  <w:shd w:val="clear" w:color="auto" w:fill="auto"/>
                  <w:hideMark/>
                </w:tcPr>
                <w:p w14:paraId="1679858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4F04B0BC" w14:textId="4C4AAF95" w:rsidR="003B7AE9" w:rsidRPr="00BD0415" w:rsidRDefault="003B7AE9" w:rsidP="000E44C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lower limit referred to in point (ii) shall be specified by the relevant TSO using the parameters set out in Figure 3, and within the ranges set out in Tables 3.1</w:t>
                  </w:r>
                  <w:r w:rsidR="000E44C8">
                    <w:rPr>
                      <w:rFonts w:ascii="inherit" w:eastAsia="Times New Roman" w:hAnsi="inherit" w:cs="Times New Roman"/>
                      <w:sz w:val="24"/>
                      <w:szCs w:val="24"/>
                      <w:lang w:eastAsia="en-GB"/>
                    </w:rPr>
                    <w:t>.1, 3.1.2,</w:t>
                  </w:r>
                  <w:r w:rsidRPr="00BD0415">
                    <w:rPr>
                      <w:rFonts w:ascii="inherit" w:eastAsia="Times New Roman" w:hAnsi="inherit" w:cs="Times New Roman"/>
                      <w:sz w:val="24"/>
                      <w:szCs w:val="24"/>
                      <w:lang w:eastAsia="en-GB"/>
                    </w:rPr>
                    <w:t xml:space="preserve"> 3.2</w:t>
                  </w:r>
                  <w:r w:rsidR="000E44C8">
                    <w:rPr>
                      <w:rFonts w:ascii="inherit" w:eastAsia="Times New Roman" w:hAnsi="inherit" w:cs="Times New Roman"/>
                      <w:sz w:val="24"/>
                      <w:szCs w:val="24"/>
                      <w:lang w:eastAsia="en-GB"/>
                    </w:rPr>
                    <w:t>.1 and 3.2.2</w:t>
                  </w:r>
                  <w:r w:rsidRPr="00BD0415">
                    <w:rPr>
                      <w:rFonts w:ascii="inherit" w:eastAsia="Times New Roman" w:hAnsi="inherit" w:cs="Times New Roman"/>
                      <w:sz w:val="24"/>
                      <w:szCs w:val="24"/>
                      <w:lang w:eastAsia="en-GB"/>
                    </w:rPr>
                    <w:t>;</w:t>
                  </w:r>
                </w:p>
              </w:tc>
            </w:tr>
          </w:tbl>
          <w:p w14:paraId="61E59E17"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BD0415" w14:paraId="623C08D3" w14:textId="77777777">
              <w:tc>
                <w:tcPr>
                  <w:tcW w:w="0" w:type="auto"/>
                  <w:shd w:val="clear" w:color="auto" w:fill="auto"/>
                  <w:hideMark/>
                </w:tcPr>
                <w:p w14:paraId="40EEC39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(iv)</w:t>
                  </w:r>
                </w:p>
              </w:tc>
              <w:tc>
                <w:tcPr>
                  <w:tcW w:w="0" w:type="auto"/>
                  <w:shd w:val="clear" w:color="auto" w:fill="auto"/>
                  <w:hideMark/>
                </w:tcPr>
                <w:p w14:paraId="22D1F2D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p>
                <w:tbl>
                  <w:tblPr>
                    <w:tblW w:w="5000" w:type="pct"/>
                    <w:tblCellMar>
                      <w:left w:w="0" w:type="dxa"/>
                      <w:right w:w="0" w:type="dxa"/>
                    </w:tblCellMar>
                    <w:tblLook w:val="04A0" w:firstRow="1" w:lastRow="0" w:firstColumn="1" w:lastColumn="0" w:noHBand="0" w:noVBand="1"/>
                  </w:tblPr>
                  <w:tblGrid>
                    <w:gridCol w:w="240"/>
                    <w:gridCol w:w="8114"/>
                  </w:tblGrid>
                  <w:tr w:rsidR="003B7AE9" w:rsidRPr="00BD0415" w14:paraId="326D4373" w14:textId="77777777">
                    <w:tc>
                      <w:tcPr>
                        <w:tcW w:w="0" w:type="auto"/>
                        <w:shd w:val="clear" w:color="auto" w:fill="auto"/>
                        <w:hideMark/>
                      </w:tcPr>
                      <w:p w14:paraId="6B5DCF0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08DD720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calculation of the pre-fault minimum short circuit capacity at the connection point,</w:t>
                        </w:r>
                      </w:p>
                    </w:tc>
                  </w:tr>
                </w:tbl>
                <w:p w14:paraId="24C16DBE"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BD0415" w14:paraId="4A827DBA" w14:textId="77777777">
                    <w:tc>
                      <w:tcPr>
                        <w:tcW w:w="0" w:type="auto"/>
                        <w:shd w:val="clear" w:color="auto" w:fill="auto"/>
                        <w:hideMark/>
                      </w:tcPr>
                      <w:p w14:paraId="2B9BD92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14E5AF4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pre-fault active and reactive power operating point of the power-generating module at the connection point and voltage at the connection point, and</w:t>
                        </w:r>
                      </w:p>
                    </w:tc>
                  </w:tr>
                </w:tbl>
                <w:p w14:paraId="0B1E2C3A"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BD0415" w14:paraId="113DFA37" w14:textId="77777777">
                    <w:tc>
                      <w:tcPr>
                        <w:tcW w:w="0" w:type="auto"/>
                        <w:shd w:val="clear" w:color="auto" w:fill="auto"/>
                        <w:hideMark/>
                      </w:tcPr>
                      <w:p w14:paraId="1F9376E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774445F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calculation of the post-fault minimum short circuit capacity at the connection point;</w:t>
                        </w:r>
                      </w:p>
                    </w:tc>
                  </w:tr>
                </w:tbl>
                <w:p w14:paraId="11B4DAD6"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342B72A0"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BD0415" w14:paraId="18FF6CA5" w14:textId="77777777">
              <w:tc>
                <w:tcPr>
                  <w:tcW w:w="0" w:type="auto"/>
                  <w:shd w:val="clear" w:color="auto" w:fill="auto"/>
                  <w:hideMark/>
                </w:tcPr>
                <w:p w14:paraId="01D9342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(v)</w:t>
                  </w:r>
                </w:p>
              </w:tc>
              <w:tc>
                <w:tcPr>
                  <w:tcW w:w="0" w:type="auto"/>
                  <w:shd w:val="clear" w:color="auto" w:fill="auto"/>
                  <w:hideMark/>
                </w:tcPr>
                <w:p w14:paraId="04B26F5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regarding:</w:t>
                  </w:r>
                </w:p>
                <w:tbl>
                  <w:tblPr>
                    <w:tblW w:w="5000" w:type="pct"/>
                    <w:tblCellMar>
                      <w:left w:w="0" w:type="dxa"/>
                      <w:right w:w="0" w:type="dxa"/>
                    </w:tblCellMar>
                    <w:tblLook w:val="04A0" w:firstRow="1" w:lastRow="0" w:firstColumn="1" w:lastColumn="0" w:noHBand="0" w:noVBand="1"/>
                  </w:tblPr>
                  <w:tblGrid>
                    <w:gridCol w:w="240"/>
                    <w:gridCol w:w="8180"/>
                  </w:tblGrid>
                  <w:tr w:rsidR="003B7AE9" w:rsidRPr="00BD0415" w14:paraId="0C222D4D" w14:textId="77777777">
                    <w:tc>
                      <w:tcPr>
                        <w:tcW w:w="0" w:type="auto"/>
                        <w:shd w:val="clear" w:color="auto" w:fill="auto"/>
                        <w:hideMark/>
                      </w:tcPr>
                      <w:p w14:paraId="4C665F2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0E5C75D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pre-fault minimum short circuit capacity at each connection point expressed in MVA,</w:t>
                        </w:r>
                      </w:p>
                    </w:tc>
                  </w:tr>
                </w:tbl>
                <w:p w14:paraId="1630952D"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BD0415" w14:paraId="6761B066" w14:textId="77777777">
                    <w:tc>
                      <w:tcPr>
                        <w:tcW w:w="0" w:type="auto"/>
                        <w:shd w:val="clear" w:color="auto" w:fill="auto"/>
                        <w:hideMark/>
                      </w:tcPr>
                      <w:p w14:paraId="60D7ADA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4D2D8C0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pre-fault operating point of the power-generating module expressed in active power output and reactive power output at the connection point and voltage at the connection point, and</w:t>
                        </w:r>
                      </w:p>
                    </w:tc>
                  </w:tr>
                </w:tbl>
                <w:p w14:paraId="29B91A50"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BD0415" w14:paraId="52CF8625" w14:textId="77777777">
                    <w:tc>
                      <w:tcPr>
                        <w:tcW w:w="0" w:type="auto"/>
                        <w:shd w:val="clear" w:color="auto" w:fill="auto"/>
                        <w:hideMark/>
                      </w:tcPr>
                      <w:p w14:paraId="3D33400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722D66D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post-fault minimum short circuit capacity at each connection point expressed in MVA.</w:t>
                        </w:r>
                      </w:p>
                    </w:tc>
                  </w:tr>
                </w:tbl>
                <w:p w14:paraId="7E5A284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Alternatively, the relevant system operator may provide generic values derived from typical cases;</w:t>
                  </w:r>
                </w:p>
                <w:p w14:paraId="63C75E9D" w14:textId="77777777" w:rsidR="003B7AE9" w:rsidRPr="00BD0415" w:rsidRDefault="003B7AE9" w:rsidP="003B7AE9">
                  <w:pPr>
                    <w:spacing w:before="240" w:after="120" w:line="240" w:lineRule="auto"/>
                    <w:jc w:val="both"/>
                    <w:rPr>
                      <w:rFonts w:ascii="inherit" w:eastAsia="Times New Roman" w:hAnsi="inherit" w:cs="Times New Roman"/>
                      <w:b/>
                      <w:bCs/>
                      <w:sz w:val="24"/>
                      <w:szCs w:val="24"/>
                      <w:lang w:eastAsia="en-GB"/>
                    </w:rPr>
                  </w:pPr>
                  <w:r w:rsidRPr="00BD0415">
                    <w:rPr>
                      <w:rFonts w:ascii="inherit" w:eastAsia="Times New Roman" w:hAnsi="inherit" w:cs="Times New Roman"/>
                      <w:b/>
                      <w:bCs/>
                      <w:i/>
                      <w:iCs/>
                      <w:sz w:val="24"/>
                      <w:szCs w:val="24"/>
                      <w:lang w:eastAsia="en-GB"/>
                    </w:rPr>
                    <w:t>Figure 3</w:t>
                  </w:r>
                </w:p>
                <w:p w14:paraId="7285A9F0" w14:textId="77777777" w:rsidR="003B7AE9" w:rsidRPr="00BD0415" w:rsidRDefault="003B7AE9" w:rsidP="003B7AE9">
                  <w:pPr>
                    <w:spacing w:before="240" w:after="120" w:line="240" w:lineRule="auto"/>
                    <w:jc w:val="both"/>
                    <w:rPr>
                      <w:rFonts w:ascii="inherit" w:eastAsia="Times New Roman" w:hAnsi="inherit" w:cs="Times New Roman"/>
                      <w:b/>
                      <w:bCs/>
                      <w:sz w:val="24"/>
                      <w:szCs w:val="24"/>
                      <w:lang w:eastAsia="en-GB"/>
                    </w:rPr>
                  </w:pPr>
                  <w:r w:rsidRPr="00BD0415">
                    <w:rPr>
                      <w:rFonts w:ascii="inherit" w:eastAsia="Times New Roman" w:hAnsi="inherit" w:cs="Times New Roman"/>
                      <w:b/>
                      <w:bCs/>
                      <w:sz w:val="24"/>
                      <w:szCs w:val="24"/>
                      <w:lang w:eastAsia="en-GB"/>
                    </w:rPr>
                    <w:t>Fault-ride-through profile of a power-generating module</w:t>
                  </w:r>
                </w:p>
                <w:p w14:paraId="0CD55487" w14:textId="77777777" w:rsidR="003B7AE9" w:rsidRPr="00BD0415" w:rsidRDefault="003B7AE9" w:rsidP="003B7AE9">
                  <w:pPr>
                    <w:spacing w:after="0" w:line="240" w:lineRule="auto"/>
                    <w:rPr>
                      <w:rFonts w:ascii="inherit" w:eastAsia="Times New Roman" w:hAnsi="inherit" w:cs="Times New Roman"/>
                      <w:sz w:val="24"/>
                      <w:szCs w:val="24"/>
                      <w:lang w:eastAsia="en-GB"/>
                    </w:rPr>
                  </w:pPr>
                  <w:r w:rsidRPr="00BD0415">
                    <w:rPr>
                      <w:rFonts w:ascii="inherit" w:eastAsia="Times New Roman" w:hAnsi="inherit" w:cs="Times New Roman"/>
                      <w:noProof/>
                      <w:sz w:val="24"/>
                      <w:szCs w:val="24"/>
                      <w:lang w:eastAsia="en-GB"/>
                    </w:rPr>
                    <w:drawing>
                      <wp:inline distT="0" distB="0" distL="0" distR="0" wp14:anchorId="02069ED2" wp14:editId="5307895F">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6F1867B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diagram represents the lower limit of a voltage-against-time profile of the voltage at the connection point, expressed as the ratio of its actual value and its reference 1 pu value before, during and after a fault. U</w:t>
                  </w:r>
                  <w:r w:rsidRPr="00BD0415">
                    <w:rPr>
                      <w:rFonts w:ascii="inherit" w:eastAsia="Times New Roman" w:hAnsi="inherit" w:cs="Times New Roman"/>
                      <w:sz w:val="17"/>
                      <w:szCs w:val="17"/>
                      <w:vertAlign w:val="subscript"/>
                      <w:lang w:eastAsia="en-GB"/>
                    </w:rPr>
                    <w:t>ret</w:t>
                  </w:r>
                  <w:r w:rsidRPr="00BD0415">
                    <w:rPr>
                      <w:rFonts w:ascii="inherit" w:eastAsia="Times New Roman" w:hAnsi="inherit" w:cs="Times New Roman"/>
                      <w:sz w:val="24"/>
                      <w:szCs w:val="24"/>
                      <w:lang w:eastAsia="en-GB"/>
                    </w:rPr>
                    <w:t> is the retained voltage at the connection point during a fault, t</w:t>
                  </w:r>
                  <w:r w:rsidRPr="00BD0415">
                    <w:rPr>
                      <w:rFonts w:ascii="inherit" w:eastAsia="Times New Roman" w:hAnsi="inherit" w:cs="Times New Roman"/>
                      <w:sz w:val="17"/>
                      <w:szCs w:val="17"/>
                      <w:vertAlign w:val="subscript"/>
                      <w:lang w:eastAsia="en-GB"/>
                    </w:rPr>
                    <w:t>clear</w:t>
                  </w:r>
                  <w:r w:rsidRPr="00BD0415">
                    <w:rPr>
                      <w:rFonts w:ascii="inherit" w:eastAsia="Times New Roman" w:hAnsi="inherit" w:cs="Times New Roman"/>
                      <w:sz w:val="24"/>
                      <w:szCs w:val="24"/>
                      <w:lang w:eastAsia="en-GB"/>
                    </w:rPr>
                    <w:t> is the instant when the fault has been cleared. U</w:t>
                  </w:r>
                  <w:r w:rsidRPr="00BD0415">
                    <w:rPr>
                      <w:rFonts w:ascii="inherit" w:eastAsia="Times New Roman" w:hAnsi="inherit" w:cs="Times New Roman"/>
                      <w:sz w:val="17"/>
                      <w:szCs w:val="17"/>
                      <w:vertAlign w:val="subscript"/>
                      <w:lang w:eastAsia="en-GB"/>
                    </w:rPr>
                    <w:t>rec1</w:t>
                  </w:r>
                  <w:r w:rsidRPr="00BD0415">
                    <w:rPr>
                      <w:rFonts w:ascii="inherit" w:eastAsia="Times New Roman" w:hAnsi="inherit" w:cs="Times New Roman"/>
                      <w:sz w:val="24"/>
                      <w:szCs w:val="24"/>
                      <w:lang w:eastAsia="en-GB"/>
                    </w:rPr>
                    <w:t>, U</w:t>
                  </w:r>
                  <w:r w:rsidRPr="00BD0415">
                    <w:rPr>
                      <w:rFonts w:ascii="inherit" w:eastAsia="Times New Roman" w:hAnsi="inherit" w:cs="Times New Roman"/>
                      <w:sz w:val="17"/>
                      <w:szCs w:val="17"/>
                      <w:vertAlign w:val="subscript"/>
                      <w:lang w:eastAsia="en-GB"/>
                    </w:rPr>
                    <w:t>rec2</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rec1</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rec2</w:t>
                  </w:r>
                  <w:r w:rsidRPr="00BD0415">
                    <w:rPr>
                      <w:rFonts w:ascii="inherit" w:eastAsia="Times New Roman" w:hAnsi="inherit" w:cs="Times New Roman"/>
                      <w:sz w:val="24"/>
                      <w:szCs w:val="24"/>
                      <w:lang w:eastAsia="en-GB"/>
                    </w:rPr>
                    <w:t> and t</w:t>
                  </w:r>
                  <w:r w:rsidRPr="00BD0415">
                    <w:rPr>
                      <w:rFonts w:ascii="inherit" w:eastAsia="Times New Roman" w:hAnsi="inherit" w:cs="Times New Roman"/>
                      <w:sz w:val="17"/>
                      <w:szCs w:val="17"/>
                      <w:vertAlign w:val="subscript"/>
                      <w:lang w:eastAsia="en-GB"/>
                    </w:rPr>
                    <w:t>rec3</w:t>
                  </w:r>
                  <w:r w:rsidRPr="00BD0415">
                    <w:rPr>
                      <w:rFonts w:ascii="inherit" w:eastAsia="Times New Roman" w:hAnsi="inherit" w:cs="Times New Roman"/>
                      <w:sz w:val="24"/>
                      <w:szCs w:val="24"/>
                      <w:lang w:eastAsia="en-GB"/>
                    </w:rPr>
                    <w:t> specify certain points of lower limits of voltage recovery after fault clearance.</w:t>
                  </w:r>
                </w:p>
                <w:p w14:paraId="16503C9D" w14:textId="266B4939" w:rsidR="003B7AE9" w:rsidRPr="00BD0415" w:rsidRDefault="003B7AE9" w:rsidP="003B7AE9">
                  <w:pPr>
                    <w:spacing w:before="120" w:after="120" w:line="240" w:lineRule="auto"/>
                    <w:jc w:val="center"/>
                    <w:rPr>
                      <w:rFonts w:ascii="inherit" w:eastAsia="Times New Roman" w:hAnsi="inherit" w:cs="Times New Roman"/>
                      <w:sz w:val="24"/>
                      <w:szCs w:val="24"/>
                      <w:lang w:eastAsia="en-GB"/>
                    </w:rPr>
                  </w:pPr>
                  <w:r w:rsidRPr="00BD0415">
                    <w:rPr>
                      <w:rFonts w:ascii="inherit" w:eastAsia="Times New Roman" w:hAnsi="inherit" w:cs="Times New Roman"/>
                      <w:i/>
                      <w:iCs/>
                      <w:sz w:val="24"/>
                      <w:szCs w:val="24"/>
                      <w:lang w:eastAsia="en-GB"/>
                    </w:rPr>
                    <w:t>Table 3.1</w:t>
                  </w:r>
                  <w:r w:rsidR="000E44C8">
                    <w:rPr>
                      <w:rFonts w:ascii="inherit" w:eastAsia="Times New Roman" w:hAnsi="inherit" w:cs="Times New Roman"/>
                      <w:i/>
                      <w:iCs/>
                      <w:sz w:val="24"/>
                      <w:szCs w:val="24"/>
                      <w:lang w:eastAsia="en-GB"/>
                    </w:rPr>
                    <w:t>.1</w:t>
                  </w:r>
                </w:p>
                <w:p w14:paraId="1F321832" w14:textId="683EB2BB" w:rsidR="003B7AE9" w:rsidRPr="00BD0415" w:rsidRDefault="000E44C8" w:rsidP="003B7AE9">
                  <w:pPr>
                    <w:spacing w:before="120" w:after="120" w:line="240" w:lineRule="auto"/>
                    <w:jc w:val="center"/>
                    <w:rPr>
                      <w:rFonts w:ascii="inherit" w:eastAsia="Times New Roman" w:hAnsi="inherit" w:cs="Times New Roman"/>
                      <w:sz w:val="24"/>
                      <w:szCs w:val="24"/>
                      <w:lang w:eastAsia="en-GB"/>
                    </w:rPr>
                  </w:pPr>
                  <w:r>
                    <w:rPr>
                      <w:rFonts w:ascii="inherit" w:eastAsia="Times New Roman" w:hAnsi="inherit" w:cs="Times New Roman"/>
                      <w:b/>
                      <w:bCs/>
                      <w:sz w:val="24"/>
                      <w:szCs w:val="24"/>
                      <w:lang w:eastAsia="en-GB"/>
                    </w:rPr>
                    <w:t>Voltage p</w:t>
                  </w:r>
                  <w:r w:rsidR="003B7AE9" w:rsidRPr="00BD0415">
                    <w:rPr>
                      <w:rFonts w:ascii="inherit" w:eastAsia="Times New Roman" w:hAnsi="inherit" w:cs="Times New Roman"/>
                      <w:b/>
                      <w:bCs/>
                      <w:sz w:val="24"/>
                      <w:szCs w:val="24"/>
                      <w:lang w:eastAsia="en-GB"/>
                    </w:rPr>
                    <w:t>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194"/>
                    <w:gridCol w:w="1375"/>
                    <w:gridCol w:w="611"/>
                    <w:gridCol w:w="1224"/>
                  </w:tblGrid>
                  <w:tr w:rsidR="003B7AE9" w:rsidRPr="00BD0415" w14:paraId="1390A404" w14:textId="77777777" w:rsidTr="00382C85">
                    <w:tc>
                      <w:tcPr>
                        <w:tcW w:w="656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D702BD" w14:textId="77777777"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r w:rsidRPr="00BD0415">
                          <w:rPr>
                            <w:rFonts w:ascii="inherit" w:eastAsia="Times New Roman" w:hAnsi="inherit" w:cs="Times New Roman"/>
                            <w:b/>
                            <w:bCs/>
                            <w:lang w:eastAsia="en-GB"/>
                          </w:rPr>
                          <w:t>Voltage parameters (pu)</w:t>
                        </w:r>
                      </w:p>
                    </w:tc>
                    <w:tc>
                      <w:tcPr>
                        <w:tcW w:w="1835"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690FEED" w14:textId="485B9456"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p>
                    </w:tc>
                  </w:tr>
                  <w:tr w:rsidR="003B7AE9" w:rsidRPr="00BD0415" w14:paraId="582E3D19" w14:textId="77777777" w:rsidTr="00382C85">
                    <w:tc>
                      <w:tcPr>
                        <w:tcW w:w="519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F0DFBB"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w:t>
                        </w:r>
                        <w:r w:rsidRPr="00BD0415">
                          <w:rPr>
                            <w:rFonts w:ascii="inherit" w:eastAsia="Times New Roman" w:hAnsi="inherit" w:cs="Times New Roman"/>
                            <w:sz w:val="15"/>
                            <w:szCs w:val="15"/>
                            <w:vertAlign w:val="subscript"/>
                            <w:lang w:eastAsia="en-GB"/>
                          </w:rPr>
                          <w:t>ret</w:t>
                        </w:r>
                        <w:r w:rsidRPr="00BD0415">
                          <w:rPr>
                            <w:rFonts w:ascii="inherit" w:eastAsia="Times New Roman" w:hAnsi="inherit" w:cs="Times New Roman"/>
                            <w:lang w:eastAsia="en-GB"/>
                          </w:rPr>
                          <w:t>:</w:t>
                        </w:r>
                      </w:p>
                    </w:tc>
                    <w:tc>
                      <w:tcPr>
                        <w:tcW w:w="137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3DE33"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0,05-0,3</w:t>
                        </w:r>
                      </w:p>
                    </w:tc>
                    <w:tc>
                      <w:tcPr>
                        <w:tcW w:w="61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A303F7E" w14:textId="6AD3C934" w:rsidR="003B7AE9" w:rsidRPr="00BD0415" w:rsidRDefault="003B7AE9" w:rsidP="003B7AE9">
                        <w:pPr>
                          <w:spacing w:before="60" w:after="60" w:line="240" w:lineRule="auto"/>
                          <w:rPr>
                            <w:rFonts w:ascii="inherit" w:eastAsia="Times New Roman" w:hAnsi="inherit" w:cs="Times New Roman"/>
                            <w:lang w:eastAsia="en-GB"/>
                          </w:rPr>
                        </w:pPr>
                      </w:p>
                    </w:tc>
                    <w:tc>
                      <w:tcPr>
                        <w:tcW w:w="12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8008D01" w14:textId="3ABB970D" w:rsidR="003B7AE9" w:rsidRPr="00BD0415" w:rsidRDefault="003B7AE9" w:rsidP="003B7AE9">
                        <w:pPr>
                          <w:spacing w:before="60" w:after="60" w:line="240" w:lineRule="auto"/>
                          <w:rPr>
                            <w:rFonts w:ascii="inherit" w:eastAsia="Times New Roman" w:hAnsi="inherit" w:cs="Times New Roman"/>
                            <w:lang w:eastAsia="en-GB"/>
                          </w:rPr>
                        </w:pPr>
                      </w:p>
                    </w:tc>
                  </w:tr>
                  <w:tr w:rsidR="003B7AE9" w:rsidRPr="00BD0415" w14:paraId="3DFE7D7E" w14:textId="77777777" w:rsidTr="00382C85">
                    <w:tc>
                      <w:tcPr>
                        <w:tcW w:w="519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EACAD7"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w:t>
                        </w:r>
                        <w:r w:rsidRPr="00BD0415">
                          <w:rPr>
                            <w:rFonts w:ascii="inherit" w:eastAsia="Times New Roman" w:hAnsi="inherit" w:cs="Times New Roman"/>
                            <w:sz w:val="15"/>
                            <w:szCs w:val="15"/>
                            <w:vertAlign w:val="subscript"/>
                            <w:lang w:eastAsia="en-GB"/>
                          </w:rPr>
                          <w:t>clear</w:t>
                        </w:r>
                        <w:r w:rsidRPr="00BD0415">
                          <w:rPr>
                            <w:rFonts w:ascii="inherit" w:eastAsia="Times New Roman" w:hAnsi="inherit" w:cs="Times New Roman"/>
                            <w:lang w:eastAsia="en-GB"/>
                          </w:rPr>
                          <w:t>:</w:t>
                        </w:r>
                      </w:p>
                    </w:tc>
                    <w:tc>
                      <w:tcPr>
                        <w:tcW w:w="137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745D04" w14:textId="1F93CDF1"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0,7-0,9</w:t>
                        </w:r>
                        <w:r w:rsidR="00382C85">
                          <w:rPr>
                            <w:rFonts w:ascii="inherit" w:eastAsia="Times New Roman" w:hAnsi="inherit" w:cs="Times New Roman"/>
                            <w:lang w:eastAsia="en-GB"/>
                          </w:rPr>
                          <w:t xml:space="preserve"> </w:t>
                        </w:r>
                        <w:r w:rsidR="00382C85" w:rsidRPr="0002051B">
                          <w:rPr>
                            <w:rFonts w:ascii="inherit" w:eastAsia="Times New Roman" w:hAnsi="inherit" w:cs="Times New Roman"/>
                            <w:lang w:eastAsia="en-GB"/>
                          </w:rPr>
                          <w:t>and ≤ U</w:t>
                        </w:r>
                        <w:r w:rsidR="00382C85" w:rsidRPr="00423405">
                          <w:rPr>
                            <w:rFonts w:ascii="inherit" w:eastAsia="Times New Roman" w:hAnsi="inherit" w:cs="Times New Roman"/>
                            <w:vertAlign w:val="subscript"/>
                            <w:lang w:eastAsia="en-GB"/>
                          </w:rPr>
                          <w:t>rec2</w:t>
                        </w:r>
                      </w:p>
                    </w:tc>
                    <w:tc>
                      <w:tcPr>
                        <w:tcW w:w="61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D214429" w14:textId="0E4131AA" w:rsidR="003B7AE9" w:rsidRPr="00BD0415" w:rsidRDefault="003B7AE9" w:rsidP="003B7AE9">
                        <w:pPr>
                          <w:spacing w:before="60" w:after="60" w:line="240" w:lineRule="auto"/>
                          <w:rPr>
                            <w:rFonts w:ascii="inherit" w:eastAsia="Times New Roman" w:hAnsi="inherit" w:cs="Times New Roman"/>
                            <w:lang w:eastAsia="en-GB"/>
                          </w:rPr>
                        </w:pPr>
                      </w:p>
                    </w:tc>
                    <w:tc>
                      <w:tcPr>
                        <w:tcW w:w="12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040B8CE" w14:textId="03B9A494" w:rsidR="003B7AE9" w:rsidRPr="00BD0415" w:rsidRDefault="003B7AE9" w:rsidP="003B7AE9">
                        <w:pPr>
                          <w:spacing w:before="60" w:after="60" w:line="240" w:lineRule="auto"/>
                          <w:rPr>
                            <w:rFonts w:ascii="inherit" w:eastAsia="Times New Roman" w:hAnsi="inherit" w:cs="Times New Roman"/>
                            <w:lang w:eastAsia="en-GB"/>
                          </w:rPr>
                        </w:pPr>
                      </w:p>
                    </w:tc>
                  </w:tr>
                  <w:tr w:rsidR="003B7AE9" w:rsidRPr="00BD0415" w14:paraId="109A0932" w14:textId="77777777" w:rsidTr="00382C85">
                    <w:tc>
                      <w:tcPr>
                        <w:tcW w:w="519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212FA0"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w:t>
                        </w:r>
                        <w:r w:rsidRPr="00BD0415">
                          <w:rPr>
                            <w:rFonts w:ascii="inherit" w:eastAsia="Times New Roman" w:hAnsi="inherit" w:cs="Times New Roman"/>
                            <w:sz w:val="15"/>
                            <w:szCs w:val="15"/>
                            <w:vertAlign w:val="subscript"/>
                            <w:lang w:eastAsia="en-GB"/>
                          </w:rPr>
                          <w:t>rec1</w:t>
                        </w:r>
                        <w:r w:rsidRPr="00BD0415">
                          <w:rPr>
                            <w:rFonts w:ascii="inherit" w:eastAsia="Times New Roman" w:hAnsi="inherit" w:cs="Times New Roman"/>
                            <w:lang w:eastAsia="en-GB"/>
                          </w:rPr>
                          <w:t>:</w:t>
                        </w:r>
                      </w:p>
                    </w:tc>
                    <w:tc>
                      <w:tcPr>
                        <w:tcW w:w="137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2CF9B1"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w:t>
                        </w:r>
                        <w:r w:rsidRPr="00BD0415">
                          <w:rPr>
                            <w:rFonts w:ascii="inherit" w:eastAsia="Times New Roman" w:hAnsi="inherit" w:cs="Times New Roman"/>
                            <w:sz w:val="15"/>
                            <w:szCs w:val="15"/>
                            <w:vertAlign w:val="subscript"/>
                            <w:lang w:eastAsia="en-GB"/>
                          </w:rPr>
                          <w:t>clear</w:t>
                        </w:r>
                      </w:p>
                    </w:tc>
                    <w:tc>
                      <w:tcPr>
                        <w:tcW w:w="61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B740311" w14:textId="2A01609C" w:rsidR="003B7AE9" w:rsidRPr="00BD0415" w:rsidRDefault="003B7AE9" w:rsidP="003B7AE9">
                        <w:pPr>
                          <w:spacing w:before="60" w:after="60" w:line="240" w:lineRule="auto"/>
                          <w:rPr>
                            <w:rFonts w:ascii="inherit" w:eastAsia="Times New Roman" w:hAnsi="inherit" w:cs="Times New Roman"/>
                            <w:lang w:eastAsia="en-GB"/>
                          </w:rPr>
                        </w:pPr>
                      </w:p>
                    </w:tc>
                    <w:tc>
                      <w:tcPr>
                        <w:tcW w:w="12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CA6A87A" w14:textId="0CF9F1E1" w:rsidR="003B7AE9" w:rsidRPr="00BD0415" w:rsidRDefault="003B7AE9" w:rsidP="003B7AE9">
                        <w:pPr>
                          <w:spacing w:before="60" w:after="60" w:line="240" w:lineRule="auto"/>
                          <w:rPr>
                            <w:rFonts w:ascii="inherit" w:eastAsia="Times New Roman" w:hAnsi="inherit" w:cs="Times New Roman"/>
                            <w:lang w:eastAsia="en-GB"/>
                          </w:rPr>
                        </w:pPr>
                      </w:p>
                    </w:tc>
                  </w:tr>
                  <w:tr w:rsidR="003B7AE9" w:rsidRPr="00BD0415" w14:paraId="164E014D" w14:textId="77777777" w:rsidTr="00382C85">
                    <w:tc>
                      <w:tcPr>
                        <w:tcW w:w="519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F7179"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w:t>
                        </w:r>
                        <w:r w:rsidRPr="00BD0415">
                          <w:rPr>
                            <w:rFonts w:ascii="inherit" w:eastAsia="Times New Roman" w:hAnsi="inherit" w:cs="Times New Roman"/>
                            <w:sz w:val="15"/>
                            <w:szCs w:val="15"/>
                            <w:vertAlign w:val="subscript"/>
                            <w:lang w:eastAsia="en-GB"/>
                          </w:rPr>
                          <w:t>rec2</w:t>
                        </w:r>
                        <w:r w:rsidRPr="00BD0415">
                          <w:rPr>
                            <w:rFonts w:ascii="inherit" w:eastAsia="Times New Roman" w:hAnsi="inherit" w:cs="Times New Roman"/>
                            <w:lang w:eastAsia="en-GB"/>
                          </w:rPr>
                          <w:t>:</w:t>
                        </w:r>
                      </w:p>
                    </w:tc>
                    <w:tc>
                      <w:tcPr>
                        <w:tcW w:w="137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90EC2C" w14:textId="679A09A6" w:rsidR="003B7AE9" w:rsidRPr="00BD0415" w:rsidRDefault="00382C85" w:rsidP="003B7AE9">
                        <w:pPr>
                          <w:spacing w:before="60" w:after="60" w:line="240" w:lineRule="auto"/>
                          <w:rPr>
                            <w:rFonts w:ascii="inherit" w:eastAsia="Times New Roman" w:hAnsi="inherit" w:cs="Times New Roman"/>
                            <w:lang w:eastAsia="en-GB"/>
                          </w:rPr>
                        </w:pPr>
                        <w:r w:rsidRPr="0002051B">
                          <w:rPr>
                            <w:rFonts w:ascii="inherit" w:eastAsia="Times New Roman" w:hAnsi="inherit" w:cs="Times New Roman"/>
                            <w:lang w:eastAsia="en-GB"/>
                          </w:rPr>
                          <w:t xml:space="preserve">Minimum voltage specified in </w:t>
                        </w:r>
                        <w:r w:rsidR="009C6571">
                          <w:rPr>
                            <w:rFonts w:ascii="inherit" w:eastAsia="Times New Roman" w:hAnsi="inherit" w:cs="Times New Roman"/>
                            <w:lang w:eastAsia="en-GB"/>
                          </w:rPr>
                          <w:t>paragraph</w:t>
                        </w:r>
                        <w:r w:rsidRPr="0002051B">
                          <w:rPr>
                            <w:rFonts w:ascii="inherit" w:eastAsia="Times New Roman" w:hAnsi="inherit" w:cs="Times New Roman"/>
                            <w:lang w:eastAsia="en-GB"/>
                          </w:rPr>
                          <w:t xml:space="preserve"> (</w:t>
                        </w:r>
                        <w:r w:rsidR="00246995">
                          <w:rPr>
                            <w:rFonts w:ascii="inherit" w:eastAsia="Times New Roman" w:hAnsi="inherit" w:cs="Times New Roman"/>
                            <w:lang w:eastAsia="en-GB"/>
                          </w:rPr>
                          <w:t>2</w:t>
                        </w:r>
                        <w:r w:rsidRPr="0002051B">
                          <w:rPr>
                            <w:rFonts w:ascii="inherit" w:eastAsia="Times New Roman" w:hAnsi="inherit" w:cs="Times New Roman"/>
                            <w:lang w:eastAsia="en-GB"/>
                          </w:rPr>
                          <w:t>)</w:t>
                        </w:r>
                      </w:p>
                    </w:tc>
                    <w:tc>
                      <w:tcPr>
                        <w:tcW w:w="61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AC13D30" w14:textId="656D15FD" w:rsidR="003B7AE9" w:rsidRPr="00BD0415" w:rsidRDefault="003B7AE9" w:rsidP="003B7AE9">
                        <w:pPr>
                          <w:spacing w:before="60" w:after="60" w:line="240" w:lineRule="auto"/>
                          <w:rPr>
                            <w:rFonts w:ascii="inherit" w:eastAsia="Times New Roman" w:hAnsi="inherit" w:cs="Times New Roman"/>
                            <w:lang w:eastAsia="en-GB"/>
                          </w:rPr>
                        </w:pPr>
                      </w:p>
                    </w:tc>
                    <w:tc>
                      <w:tcPr>
                        <w:tcW w:w="12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2551D34" w14:textId="3EDEBEE4" w:rsidR="003B7AE9" w:rsidRPr="00BD0415" w:rsidRDefault="003B7AE9" w:rsidP="003B7AE9">
                        <w:pPr>
                          <w:spacing w:before="60" w:after="60" w:line="240" w:lineRule="auto"/>
                          <w:rPr>
                            <w:rFonts w:ascii="inherit" w:eastAsia="Times New Roman" w:hAnsi="inherit" w:cs="Times New Roman"/>
                            <w:lang w:eastAsia="en-GB"/>
                          </w:rPr>
                        </w:pPr>
                      </w:p>
                    </w:tc>
                  </w:tr>
                </w:tbl>
                <w:p w14:paraId="49949D4C" w14:textId="5E5109B0" w:rsidR="003B7AE9" w:rsidRDefault="003B7AE9" w:rsidP="003B7AE9">
                  <w:pPr>
                    <w:spacing w:after="150" w:line="240" w:lineRule="auto"/>
                    <w:rPr>
                      <w:rFonts w:ascii="inherit" w:eastAsia="Times New Roman" w:hAnsi="inherit" w:cs="Times New Roman"/>
                      <w:sz w:val="24"/>
                      <w:szCs w:val="24"/>
                      <w:lang w:eastAsia="en-GB"/>
                    </w:rPr>
                  </w:pPr>
                </w:p>
                <w:p w14:paraId="1D3159D4" w14:textId="77777777" w:rsidR="00382C85" w:rsidRPr="00423405" w:rsidRDefault="00382C85" w:rsidP="00382C85">
                  <w:pPr>
                    <w:spacing w:after="150" w:line="240" w:lineRule="auto"/>
                    <w:jc w:val="center"/>
                    <w:rPr>
                      <w:rFonts w:ascii="inherit" w:eastAsia="Times New Roman" w:hAnsi="inherit" w:cs="Times New Roman"/>
                      <w:i/>
                      <w:iCs/>
                      <w:sz w:val="24"/>
                      <w:szCs w:val="24"/>
                      <w:lang w:eastAsia="en-GB"/>
                    </w:rPr>
                  </w:pPr>
                  <w:r w:rsidRPr="00423405">
                    <w:rPr>
                      <w:rFonts w:ascii="inherit" w:eastAsia="Times New Roman" w:hAnsi="inherit" w:cs="Times New Roman"/>
                      <w:i/>
                      <w:iCs/>
                      <w:sz w:val="24"/>
                      <w:szCs w:val="24"/>
                      <w:lang w:eastAsia="en-GB"/>
                    </w:rPr>
                    <w:t>Table 3.1.2</w:t>
                  </w:r>
                </w:p>
                <w:p w14:paraId="094FCE18" w14:textId="77777777" w:rsidR="00382C85" w:rsidRPr="00423405" w:rsidRDefault="00382C85" w:rsidP="00382C85">
                  <w:pPr>
                    <w:spacing w:after="150" w:line="240" w:lineRule="auto"/>
                    <w:jc w:val="center"/>
                    <w:rPr>
                      <w:rFonts w:ascii="inherit" w:eastAsia="Times New Roman" w:hAnsi="inherit" w:cs="Times New Roman"/>
                      <w:b/>
                      <w:bCs/>
                      <w:sz w:val="24"/>
                      <w:szCs w:val="24"/>
                      <w:lang w:eastAsia="en-GB"/>
                    </w:rPr>
                  </w:pPr>
                  <w:r w:rsidRPr="00423405">
                    <w:rPr>
                      <w:rFonts w:ascii="inherit" w:eastAsia="Times New Roman" w:hAnsi="inherit" w:cs="Times New Roman"/>
                      <w:b/>
                      <w:bCs/>
                      <w:sz w:val="24"/>
                      <w:szCs w:val="24"/>
                      <w:lang w:eastAsia="en-GB"/>
                    </w:rPr>
                    <w:t>Time 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970"/>
                    <w:gridCol w:w="5434"/>
                  </w:tblGrid>
                  <w:tr w:rsidR="00382C85" w:rsidRPr="003B7AE9" w14:paraId="496839EE" w14:textId="77777777" w:rsidTr="0014336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5A22B69" w14:textId="77777777" w:rsidR="00382C85" w:rsidRPr="003B7AE9" w:rsidRDefault="00382C85" w:rsidP="00382C85">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82C85" w:rsidRPr="003B7AE9" w14:paraId="03FBD1E9" w14:textId="77777777" w:rsidTr="0014336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8330AF" w14:textId="77777777" w:rsidR="00382C85" w:rsidRPr="003B7AE9" w:rsidRDefault="00382C85" w:rsidP="00382C85">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EF7F84" w14:textId="26C6FFCE" w:rsidR="00382C85" w:rsidRPr="003B7AE9" w:rsidRDefault="00382C85" w:rsidP="00382C85">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0,14-0,15 (or 0,14-0,25 if </w:t>
                        </w:r>
                        <w:r w:rsidR="00797010">
                          <w:rPr>
                            <w:rFonts w:ascii="inherit" w:eastAsia="Times New Roman" w:hAnsi="inherit" w:cs="Times New Roman"/>
                            <w:lang w:eastAsia="en-GB"/>
                          </w:rPr>
                          <w:t xml:space="preserve">justified by the </w:t>
                        </w:r>
                        <w:r w:rsidRPr="003B7AE9">
                          <w:rPr>
                            <w:rFonts w:ascii="inherit" w:eastAsia="Times New Roman" w:hAnsi="inherit" w:cs="Times New Roman"/>
                            <w:lang w:eastAsia="en-GB"/>
                          </w:rPr>
                          <w:t xml:space="preserve">system protection and secure operation </w:t>
                        </w:r>
                        <w:r w:rsidR="00797010">
                          <w:rPr>
                            <w:rFonts w:ascii="inherit" w:eastAsia="Times New Roman" w:hAnsi="inherit" w:cs="Times New Roman"/>
                            <w:lang w:eastAsia="en-GB"/>
                          </w:rPr>
                          <w:t>needs</w:t>
                        </w:r>
                        <w:r w:rsidRPr="003B7AE9">
                          <w:rPr>
                            <w:rFonts w:ascii="inherit" w:eastAsia="Times New Roman" w:hAnsi="inherit" w:cs="Times New Roman"/>
                            <w:lang w:eastAsia="en-GB"/>
                          </w:rPr>
                          <w:t>)</w:t>
                        </w:r>
                      </w:p>
                    </w:tc>
                  </w:tr>
                  <w:tr w:rsidR="00382C85" w:rsidRPr="007F116E" w14:paraId="14527F0D" w14:textId="77777777" w:rsidTr="0014336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B07AC9" w14:textId="77777777" w:rsidR="00382C85" w:rsidRPr="00423405" w:rsidRDefault="00382C85" w:rsidP="00382C85">
                        <w:pPr>
                          <w:spacing w:before="60" w:after="60" w:line="240" w:lineRule="auto"/>
                          <w:rPr>
                            <w:rFonts w:ascii="inherit" w:eastAsia="Times New Roman" w:hAnsi="inherit" w:cs="Times New Roman"/>
                            <w:lang w:val="fr-FR" w:eastAsia="en-GB"/>
                          </w:rPr>
                        </w:pPr>
                        <w:r w:rsidRPr="00423405">
                          <w:rPr>
                            <w:rFonts w:ascii="inherit" w:eastAsia="Times New Roman" w:hAnsi="inherit" w:cs="Times New Roman"/>
                            <w:lang w:val="fr-FR" w:eastAsia="en-GB"/>
                          </w:rPr>
                          <w:t>t</w:t>
                        </w:r>
                        <w:r w:rsidRPr="00423405">
                          <w:rPr>
                            <w:rFonts w:ascii="inherit" w:eastAsia="Times New Roman" w:hAnsi="inherit" w:cs="Times New Roman"/>
                            <w:sz w:val="15"/>
                            <w:szCs w:val="15"/>
                            <w:vertAlign w:val="subscript"/>
                            <w:lang w:val="fr-FR" w:eastAsia="en-GB"/>
                          </w:rPr>
                          <w:t>rec1</w:t>
                        </w:r>
                        <w:r w:rsidRPr="00423405">
                          <w:rPr>
                            <w:rFonts w:ascii="inherit" w:eastAsia="Times New Roman" w:hAnsi="inherit" w:cs="Times New Roman"/>
                            <w:lang w:val="fr-FR"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635221" w14:textId="77777777" w:rsidR="00382C85" w:rsidRPr="00423405" w:rsidRDefault="00382C85" w:rsidP="00382C85">
                        <w:pPr>
                          <w:spacing w:before="60" w:after="60" w:line="240" w:lineRule="auto"/>
                          <w:rPr>
                            <w:rFonts w:ascii="inherit" w:eastAsia="Times New Roman" w:hAnsi="inherit" w:cs="Times New Roman"/>
                            <w:lang w:val="fr-FR" w:eastAsia="en-GB"/>
                          </w:rPr>
                        </w:pPr>
                        <w:r w:rsidRPr="00423405">
                          <w:rPr>
                            <w:rFonts w:ascii="inherit" w:eastAsia="Times New Roman" w:hAnsi="inherit" w:cs="Times New Roman"/>
                            <w:lang w:val="fr-FR" w:eastAsia="en-GB"/>
                          </w:rPr>
                          <w:t>t</w:t>
                        </w:r>
                        <w:r w:rsidRPr="00423405">
                          <w:rPr>
                            <w:rFonts w:ascii="inherit" w:eastAsia="Times New Roman" w:hAnsi="inherit" w:cs="Times New Roman"/>
                            <w:sz w:val="15"/>
                            <w:szCs w:val="15"/>
                            <w:vertAlign w:val="subscript"/>
                            <w:lang w:val="fr-FR" w:eastAsia="en-GB"/>
                          </w:rPr>
                          <w:t>clear</w:t>
                        </w:r>
                      </w:p>
                    </w:tc>
                  </w:tr>
                  <w:tr w:rsidR="00382C85" w:rsidRPr="007F116E" w14:paraId="43F48B1A" w14:textId="77777777" w:rsidTr="0014336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E0DF01" w14:textId="77777777" w:rsidR="00382C85" w:rsidRPr="00423405" w:rsidRDefault="00382C85" w:rsidP="00382C85">
                        <w:pPr>
                          <w:spacing w:before="60" w:after="60" w:line="240" w:lineRule="auto"/>
                          <w:rPr>
                            <w:rFonts w:ascii="inherit" w:eastAsia="Times New Roman" w:hAnsi="inherit" w:cs="Times New Roman"/>
                            <w:lang w:val="fr-FR" w:eastAsia="en-GB"/>
                          </w:rPr>
                        </w:pPr>
                        <w:r w:rsidRPr="00423405">
                          <w:rPr>
                            <w:rFonts w:ascii="inherit" w:eastAsia="Times New Roman" w:hAnsi="inherit" w:cs="Times New Roman"/>
                            <w:lang w:val="fr-FR" w:eastAsia="en-GB"/>
                          </w:rPr>
                          <w:t>t</w:t>
                        </w:r>
                        <w:r w:rsidRPr="00423405">
                          <w:rPr>
                            <w:rFonts w:ascii="inherit" w:eastAsia="Times New Roman" w:hAnsi="inherit" w:cs="Times New Roman"/>
                            <w:sz w:val="15"/>
                            <w:szCs w:val="15"/>
                            <w:vertAlign w:val="subscript"/>
                            <w:lang w:val="fr-FR" w:eastAsia="en-GB"/>
                          </w:rPr>
                          <w:t>rec2</w:t>
                        </w:r>
                        <w:r w:rsidRPr="00423405">
                          <w:rPr>
                            <w:rFonts w:ascii="inherit" w:eastAsia="Times New Roman" w:hAnsi="inherit" w:cs="Times New Roman"/>
                            <w:lang w:val="fr-FR"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D7F591" w14:textId="77777777" w:rsidR="00382C85" w:rsidRPr="00423405" w:rsidRDefault="00382C85" w:rsidP="00382C85">
                        <w:pPr>
                          <w:spacing w:before="60" w:after="60" w:line="240" w:lineRule="auto"/>
                          <w:rPr>
                            <w:rFonts w:ascii="inherit" w:eastAsia="Times New Roman" w:hAnsi="inherit" w:cs="Times New Roman"/>
                            <w:lang w:val="fr-FR" w:eastAsia="en-GB"/>
                          </w:rPr>
                        </w:pPr>
                        <w:r w:rsidRPr="00423405">
                          <w:rPr>
                            <w:rFonts w:ascii="inherit" w:eastAsia="Times New Roman" w:hAnsi="inherit" w:cs="Times New Roman"/>
                            <w:lang w:val="fr-FR" w:eastAsia="en-GB"/>
                          </w:rPr>
                          <w:t>t</w:t>
                        </w:r>
                        <w:r w:rsidRPr="00423405">
                          <w:rPr>
                            <w:rFonts w:ascii="inherit" w:eastAsia="Times New Roman" w:hAnsi="inherit" w:cs="Times New Roman"/>
                            <w:sz w:val="15"/>
                            <w:szCs w:val="15"/>
                            <w:vertAlign w:val="subscript"/>
                            <w:lang w:val="fr-FR" w:eastAsia="en-GB"/>
                          </w:rPr>
                          <w:t>rec1</w:t>
                        </w:r>
                        <w:r w:rsidRPr="00423405">
                          <w:rPr>
                            <w:rFonts w:ascii="inherit" w:eastAsia="Times New Roman" w:hAnsi="inherit" w:cs="Times New Roman"/>
                            <w:lang w:val="fr-FR" w:eastAsia="en-GB"/>
                          </w:rPr>
                          <w:t>-0,7</w:t>
                        </w:r>
                      </w:p>
                    </w:tc>
                  </w:tr>
                  <w:tr w:rsidR="00382C85" w:rsidRPr="007F116E" w14:paraId="601FBAFE" w14:textId="77777777" w:rsidTr="0014336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892C9B" w14:textId="77777777" w:rsidR="00382C85" w:rsidRPr="00423405" w:rsidRDefault="00382C85" w:rsidP="00382C85">
                        <w:pPr>
                          <w:spacing w:before="60" w:after="60" w:line="240" w:lineRule="auto"/>
                          <w:rPr>
                            <w:rFonts w:ascii="inherit" w:eastAsia="Times New Roman" w:hAnsi="inherit" w:cs="Times New Roman"/>
                            <w:lang w:val="fr-FR" w:eastAsia="en-GB"/>
                          </w:rPr>
                        </w:pPr>
                        <w:r w:rsidRPr="00423405">
                          <w:rPr>
                            <w:rFonts w:ascii="inherit" w:eastAsia="Times New Roman" w:hAnsi="inherit" w:cs="Times New Roman"/>
                            <w:lang w:val="fr-FR" w:eastAsia="en-GB"/>
                          </w:rPr>
                          <w:t>t</w:t>
                        </w:r>
                        <w:r w:rsidRPr="00423405">
                          <w:rPr>
                            <w:rFonts w:ascii="inherit" w:eastAsia="Times New Roman" w:hAnsi="inherit" w:cs="Times New Roman"/>
                            <w:sz w:val="15"/>
                            <w:szCs w:val="15"/>
                            <w:vertAlign w:val="subscript"/>
                            <w:lang w:val="fr-FR" w:eastAsia="en-GB"/>
                          </w:rPr>
                          <w:t>rec3</w:t>
                        </w:r>
                        <w:r w:rsidRPr="00423405">
                          <w:rPr>
                            <w:rFonts w:ascii="inherit" w:eastAsia="Times New Roman" w:hAnsi="inherit" w:cs="Times New Roman"/>
                            <w:lang w:val="fr-FR"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80E6B7" w14:textId="77777777" w:rsidR="00382C85" w:rsidRPr="00423405" w:rsidRDefault="00382C85" w:rsidP="00382C85">
                        <w:pPr>
                          <w:spacing w:before="60" w:after="60" w:line="240" w:lineRule="auto"/>
                          <w:rPr>
                            <w:rFonts w:ascii="inherit" w:eastAsia="Times New Roman" w:hAnsi="inherit" w:cs="Times New Roman"/>
                            <w:lang w:val="fr-FR" w:eastAsia="en-GB"/>
                          </w:rPr>
                        </w:pPr>
                        <w:r w:rsidRPr="00423405">
                          <w:rPr>
                            <w:rFonts w:ascii="inherit" w:eastAsia="Times New Roman" w:hAnsi="inherit" w:cs="Times New Roman"/>
                            <w:lang w:val="fr-FR" w:eastAsia="en-GB"/>
                          </w:rPr>
                          <w:t>t</w:t>
                        </w:r>
                        <w:r w:rsidRPr="00423405">
                          <w:rPr>
                            <w:rFonts w:ascii="inherit" w:eastAsia="Times New Roman" w:hAnsi="inherit" w:cs="Times New Roman"/>
                            <w:sz w:val="15"/>
                            <w:szCs w:val="15"/>
                            <w:vertAlign w:val="subscript"/>
                            <w:lang w:val="fr-FR" w:eastAsia="en-GB"/>
                          </w:rPr>
                          <w:t>rec2</w:t>
                        </w:r>
                        <w:r w:rsidRPr="00423405">
                          <w:rPr>
                            <w:rFonts w:ascii="inherit" w:eastAsia="Times New Roman" w:hAnsi="inherit" w:cs="Times New Roman"/>
                            <w:lang w:val="fr-FR" w:eastAsia="en-GB"/>
                          </w:rPr>
                          <w:t>-1,5</w:t>
                        </w:r>
                      </w:p>
                    </w:tc>
                  </w:tr>
                </w:tbl>
                <w:p w14:paraId="3C558B2C" w14:textId="77777777" w:rsidR="00382C85" w:rsidRPr="00423405" w:rsidRDefault="00382C85" w:rsidP="00382C85">
                  <w:pPr>
                    <w:spacing w:after="150" w:line="240" w:lineRule="auto"/>
                    <w:rPr>
                      <w:rFonts w:ascii="inherit" w:eastAsia="Times New Roman" w:hAnsi="inherit" w:cs="Times New Roman"/>
                      <w:sz w:val="24"/>
                      <w:szCs w:val="24"/>
                      <w:lang w:val="fr-FR" w:eastAsia="en-GB"/>
                    </w:rPr>
                  </w:pPr>
                </w:p>
                <w:p w14:paraId="65635189" w14:textId="5675C9E5" w:rsidR="003B7AE9" w:rsidRPr="007F116E" w:rsidRDefault="003B7AE9" w:rsidP="003B7AE9">
                  <w:pPr>
                    <w:spacing w:before="120" w:after="120" w:line="240" w:lineRule="auto"/>
                    <w:jc w:val="center"/>
                    <w:rPr>
                      <w:rFonts w:ascii="inherit" w:eastAsia="Times New Roman" w:hAnsi="inherit" w:cs="Times New Roman"/>
                      <w:sz w:val="24"/>
                      <w:szCs w:val="24"/>
                      <w:lang w:eastAsia="en-GB"/>
                    </w:rPr>
                  </w:pPr>
                  <w:r w:rsidRPr="007F116E">
                    <w:rPr>
                      <w:rFonts w:ascii="inherit" w:eastAsia="Times New Roman" w:hAnsi="inherit" w:cs="Times New Roman"/>
                      <w:i/>
                      <w:iCs/>
                      <w:sz w:val="24"/>
                      <w:szCs w:val="24"/>
                      <w:lang w:eastAsia="en-GB"/>
                    </w:rPr>
                    <w:t>Table 3.2</w:t>
                  </w:r>
                  <w:r w:rsidR="007F116E" w:rsidRPr="007F116E">
                    <w:rPr>
                      <w:rFonts w:ascii="inherit" w:eastAsia="Times New Roman" w:hAnsi="inherit" w:cs="Times New Roman"/>
                      <w:i/>
                      <w:iCs/>
                      <w:sz w:val="24"/>
                      <w:szCs w:val="24"/>
                      <w:lang w:eastAsia="en-GB"/>
                    </w:rPr>
                    <w:t>.1</w:t>
                  </w:r>
                </w:p>
                <w:p w14:paraId="2E3BE84F" w14:textId="234FC36C" w:rsidR="003B7AE9" w:rsidRPr="00BD0415" w:rsidRDefault="007F116E" w:rsidP="003B7AE9">
                  <w:pPr>
                    <w:spacing w:before="120" w:after="120" w:line="240" w:lineRule="auto"/>
                    <w:jc w:val="center"/>
                    <w:rPr>
                      <w:rFonts w:ascii="inherit" w:eastAsia="Times New Roman" w:hAnsi="inherit" w:cs="Times New Roman"/>
                      <w:sz w:val="24"/>
                      <w:szCs w:val="24"/>
                      <w:lang w:eastAsia="en-GB"/>
                    </w:rPr>
                  </w:pPr>
                  <w:r w:rsidRPr="007F116E">
                    <w:rPr>
                      <w:rFonts w:ascii="inherit" w:eastAsia="Times New Roman" w:hAnsi="inherit" w:cs="Times New Roman"/>
                      <w:b/>
                      <w:bCs/>
                      <w:sz w:val="24"/>
                      <w:szCs w:val="24"/>
                      <w:lang w:eastAsia="en-GB"/>
                    </w:rPr>
                    <w:t>V</w:t>
                  </w:r>
                  <w:r>
                    <w:rPr>
                      <w:rFonts w:ascii="inherit" w:eastAsia="Times New Roman" w:hAnsi="inherit" w:cs="Times New Roman"/>
                      <w:b/>
                      <w:bCs/>
                      <w:sz w:val="24"/>
                      <w:szCs w:val="24"/>
                      <w:lang w:eastAsia="en-GB"/>
                    </w:rPr>
                    <w:t>oltage p</w:t>
                  </w:r>
                  <w:r w:rsidR="003B7AE9" w:rsidRPr="00BD0415">
                    <w:rPr>
                      <w:rFonts w:ascii="inherit" w:eastAsia="Times New Roman" w:hAnsi="inherit" w:cs="Times New Roman"/>
                      <w:b/>
                      <w:bCs/>
                      <w:sz w:val="24"/>
                      <w:szCs w:val="24"/>
                      <w:lang w:eastAsia="en-GB"/>
                    </w:rPr>
                    <w:t>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45"/>
                    <w:gridCol w:w="1417"/>
                    <w:gridCol w:w="709"/>
                    <w:gridCol w:w="2633"/>
                  </w:tblGrid>
                  <w:tr w:rsidR="003B7AE9" w:rsidRPr="00BD0415" w14:paraId="7C959A31" w14:textId="77777777" w:rsidTr="007F116E">
                    <w:tc>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4BFBFC" w14:textId="77777777"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r w:rsidRPr="00BD0415">
                          <w:rPr>
                            <w:rFonts w:ascii="inherit" w:eastAsia="Times New Roman" w:hAnsi="inherit" w:cs="Times New Roman"/>
                            <w:b/>
                            <w:bCs/>
                            <w:lang w:eastAsia="en-GB"/>
                          </w:rPr>
                          <w:t>Voltage parameters (pu)</w:t>
                        </w:r>
                      </w:p>
                    </w:t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D0ED1DB" w14:textId="4608B9DA"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p>
                    </w:tc>
                  </w:tr>
                  <w:tr w:rsidR="00E1013D" w:rsidRPr="00BD0415" w14:paraId="5B47D998" w14:textId="77777777" w:rsidTr="007F116E">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94FA0"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w:t>
                        </w:r>
                        <w:r w:rsidRPr="00BD0415">
                          <w:rPr>
                            <w:rFonts w:ascii="inherit" w:eastAsia="Times New Roman" w:hAnsi="inherit" w:cs="Times New Roman"/>
                            <w:sz w:val="15"/>
                            <w:szCs w:val="15"/>
                            <w:vertAlign w:val="subscript"/>
                            <w:lang w:eastAsia="en-GB"/>
                          </w:rPr>
                          <w:t>ret</w:t>
                        </w:r>
                        <w:r w:rsidRPr="00BD0415">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80707D"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0,05-0,15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7682A33" w14:textId="626A5FB4" w:rsidR="003B7AE9" w:rsidRPr="00BD0415" w:rsidRDefault="003B7AE9" w:rsidP="003B7AE9">
                        <w:pPr>
                          <w:spacing w:before="60" w:after="60" w:line="240" w:lineRule="auto"/>
                          <w:rPr>
                            <w:rFonts w:ascii="inherit" w:eastAsia="Times New Roman" w:hAnsi="inherit" w:cs="Times New Roman"/>
                            <w:lang w:eastAsia="en-GB"/>
                          </w:rPr>
                        </w:pP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227C89C" w14:textId="15BF8AF9" w:rsidR="003B7AE9" w:rsidRPr="00BD0415" w:rsidRDefault="003B7AE9" w:rsidP="003B7AE9">
                        <w:pPr>
                          <w:spacing w:before="60" w:after="60" w:line="240" w:lineRule="auto"/>
                          <w:rPr>
                            <w:rFonts w:ascii="inherit" w:eastAsia="Times New Roman" w:hAnsi="inherit" w:cs="Times New Roman"/>
                            <w:lang w:eastAsia="en-GB"/>
                          </w:rPr>
                        </w:pPr>
                      </w:p>
                    </w:tc>
                  </w:tr>
                  <w:tr w:rsidR="00E1013D" w:rsidRPr="00BD0415" w14:paraId="164E9633" w14:textId="77777777" w:rsidTr="007F116E">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737CA6"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w:t>
                        </w:r>
                        <w:r w:rsidRPr="00BD0415">
                          <w:rPr>
                            <w:rFonts w:ascii="inherit" w:eastAsia="Times New Roman" w:hAnsi="inherit" w:cs="Times New Roman"/>
                            <w:sz w:val="15"/>
                            <w:szCs w:val="15"/>
                            <w:vertAlign w:val="subscript"/>
                            <w:lang w:eastAsia="en-GB"/>
                          </w:rPr>
                          <w:t>clear</w:t>
                        </w:r>
                        <w:r w:rsidRPr="00BD0415">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1E3BD"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w:t>
                        </w:r>
                        <w:r w:rsidRPr="00BD0415">
                          <w:rPr>
                            <w:rFonts w:ascii="inherit" w:eastAsia="Times New Roman" w:hAnsi="inherit" w:cs="Times New Roman"/>
                            <w:sz w:val="15"/>
                            <w:szCs w:val="15"/>
                            <w:vertAlign w:val="subscript"/>
                            <w:lang w:eastAsia="en-GB"/>
                          </w:rPr>
                          <w:t>ret</w:t>
                        </w:r>
                        <w:r w:rsidRPr="00BD0415">
                          <w:rPr>
                            <w:rFonts w:ascii="inherit" w:eastAsia="Times New Roman" w:hAnsi="inherit" w:cs="Times New Roman"/>
                            <w:lang w:eastAsia="en-GB"/>
                          </w:rPr>
                          <w:t>-0,15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50AB82F" w14:textId="3519A486" w:rsidR="003B7AE9" w:rsidRPr="00BD0415" w:rsidRDefault="003B7AE9" w:rsidP="003B7AE9">
                        <w:pPr>
                          <w:spacing w:before="60" w:after="60" w:line="240" w:lineRule="auto"/>
                          <w:rPr>
                            <w:rFonts w:ascii="inherit" w:eastAsia="Times New Roman" w:hAnsi="inherit" w:cs="Times New Roman"/>
                            <w:lang w:eastAsia="en-GB"/>
                          </w:rPr>
                        </w:pP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748937A" w14:textId="54FFD5B8" w:rsidR="003B7AE9" w:rsidRPr="00BD0415" w:rsidRDefault="003B7AE9" w:rsidP="003B7AE9">
                        <w:pPr>
                          <w:spacing w:before="60" w:after="60" w:line="240" w:lineRule="auto"/>
                          <w:rPr>
                            <w:rFonts w:ascii="inherit" w:eastAsia="Times New Roman" w:hAnsi="inherit" w:cs="Times New Roman"/>
                            <w:lang w:eastAsia="en-GB"/>
                          </w:rPr>
                        </w:pPr>
                      </w:p>
                    </w:tc>
                  </w:tr>
                  <w:tr w:rsidR="00E1013D" w:rsidRPr="00BD0415" w14:paraId="0930456D" w14:textId="77777777" w:rsidTr="007F116E">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4E510"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w:t>
                        </w:r>
                        <w:r w:rsidRPr="00BD0415">
                          <w:rPr>
                            <w:rFonts w:ascii="inherit" w:eastAsia="Times New Roman" w:hAnsi="inherit" w:cs="Times New Roman"/>
                            <w:sz w:val="15"/>
                            <w:szCs w:val="15"/>
                            <w:vertAlign w:val="subscript"/>
                            <w:lang w:eastAsia="en-GB"/>
                          </w:rPr>
                          <w:t>rec1</w:t>
                        </w:r>
                        <w:r w:rsidRPr="00BD0415">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347C0A"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w:t>
                        </w:r>
                        <w:r w:rsidRPr="00BD0415">
                          <w:rPr>
                            <w:rFonts w:ascii="inherit" w:eastAsia="Times New Roman" w:hAnsi="inherit" w:cs="Times New Roman"/>
                            <w:sz w:val="15"/>
                            <w:szCs w:val="15"/>
                            <w:vertAlign w:val="subscript"/>
                            <w:lang w:eastAsia="en-GB"/>
                          </w:rPr>
                          <w:t>clear</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78774AE" w14:textId="61372388" w:rsidR="003B7AE9" w:rsidRPr="00BD0415" w:rsidRDefault="003B7AE9" w:rsidP="003B7AE9">
                        <w:pPr>
                          <w:spacing w:before="60" w:after="60" w:line="240" w:lineRule="auto"/>
                          <w:rPr>
                            <w:rFonts w:ascii="inherit" w:eastAsia="Times New Roman" w:hAnsi="inherit" w:cs="Times New Roman"/>
                            <w:lang w:eastAsia="en-GB"/>
                          </w:rPr>
                        </w:pP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2942A88" w14:textId="0B99063A" w:rsidR="003B7AE9" w:rsidRPr="00BD0415" w:rsidRDefault="003B7AE9" w:rsidP="003B7AE9">
                        <w:pPr>
                          <w:spacing w:before="60" w:after="60" w:line="240" w:lineRule="auto"/>
                          <w:rPr>
                            <w:rFonts w:ascii="inherit" w:eastAsia="Times New Roman" w:hAnsi="inherit" w:cs="Times New Roman"/>
                            <w:lang w:eastAsia="en-GB"/>
                          </w:rPr>
                        </w:pPr>
                      </w:p>
                    </w:tc>
                  </w:tr>
                  <w:tr w:rsidR="00E1013D" w:rsidRPr="00BD0415" w14:paraId="1B56E888" w14:textId="77777777" w:rsidTr="007F116E">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E42BE9"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w:t>
                        </w:r>
                        <w:r w:rsidRPr="00BD0415">
                          <w:rPr>
                            <w:rFonts w:ascii="inherit" w:eastAsia="Times New Roman" w:hAnsi="inherit" w:cs="Times New Roman"/>
                            <w:sz w:val="15"/>
                            <w:szCs w:val="15"/>
                            <w:vertAlign w:val="subscript"/>
                            <w:lang w:eastAsia="en-GB"/>
                          </w:rPr>
                          <w:t>rec2</w:t>
                        </w:r>
                        <w:r w:rsidRPr="00BD0415">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554CA" w14:textId="089087FC" w:rsidR="003B7AE9" w:rsidRPr="00BD0415" w:rsidRDefault="007F116E" w:rsidP="003B7AE9">
                        <w:pPr>
                          <w:spacing w:before="60" w:after="60" w:line="240" w:lineRule="auto"/>
                          <w:rPr>
                            <w:rFonts w:ascii="inherit" w:eastAsia="Times New Roman" w:hAnsi="inherit" w:cs="Times New Roman"/>
                            <w:lang w:eastAsia="en-GB"/>
                          </w:rPr>
                        </w:pPr>
                        <w:r w:rsidRPr="0002051B">
                          <w:rPr>
                            <w:rFonts w:ascii="inherit" w:eastAsia="Times New Roman" w:hAnsi="inherit" w:cs="Times New Roman"/>
                            <w:lang w:eastAsia="en-GB"/>
                          </w:rPr>
                          <w:t xml:space="preserve">Minimum voltage specified in </w:t>
                        </w:r>
                        <w:r w:rsidR="00246995">
                          <w:rPr>
                            <w:rFonts w:ascii="inherit" w:eastAsia="Times New Roman" w:hAnsi="inherit" w:cs="Times New Roman"/>
                            <w:lang w:eastAsia="en-GB"/>
                          </w:rPr>
                          <w:t xml:space="preserve">paragraph </w:t>
                        </w:r>
                        <w:r w:rsidR="009C6571">
                          <w:rPr>
                            <w:rFonts w:ascii="inherit" w:eastAsia="Times New Roman" w:hAnsi="inherit" w:cs="Times New Roman"/>
                            <w:lang w:eastAsia="en-GB"/>
                          </w:rPr>
                          <w:t>(</w:t>
                        </w:r>
                        <w:r w:rsidR="00246995">
                          <w:rPr>
                            <w:rFonts w:ascii="inherit" w:eastAsia="Times New Roman" w:hAnsi="inherit" w:cs="Times New Roman"/>
                            <w:lang w:eastAsia="en-GB"/>
                          </w:rPr>
                          <w:t>2</w:t>
                        </w:r>
                        <w:r w:rsidR="009C6571">
                          <w:rPr>
                            <w:rFonts w:ascii="inherit" w:eastAsia="Times New Roman" w:hAnsi="inherit" w:cs="Times New Roman"/>
                            <w:lang w:eastAsia="en-GB"/>
                          </w:rPr>
                          <w:t>)</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F429B17" w14:textId="7BD94BBE" w:rsidR="003B7AE9" w:rsidRPr="00BD0415" w:rsidRDefault="003B7AE9" w:rsidP="003B7AE9">
                        <w:pPr>
                          <w:spacing w:before="60" w:after="60" w:line="240" w:lineRule="auto"/>
                          <w:rPr>
                            <w:rFonts w:ascii="inherit" w:eastAsia="Times New Roman" w:hAnsi="inherit" w:cs="Times New Roman"/>
                            <w:lang w:eastAsia="en-GB"/>
                          </w:rPr>
                        </w:pP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944B169" w14:textId="5A3BA7F7" w:rsidR="003B7AE9" w:rsidRPr="00BD0415" w:rsidRDefault="003B7AE9" w:rsidP="003B7AE9">
                        <w:pPr>
                          <w:spacing w:before="60" w:after="60" w:line="240" w:lineRule="auto"/>
                          <w:rPr>
                            <w:rFonts w:ascii="inherit" w:eastAsia="Times New Roman" w:hAnsi="inherit" w:cs="Times New Roman"/>
                            <w:lang w:eastAsia="en-GB"/>
                          </w:rPr>
                        </w:pPr>
                      </w:p>
                    </w:tc>
                  </w:tr>
                </w:tbl>
                <w:p w14:paraId="0D8D8F44" w14:textId="77777777" w:rsidR="003B7AE9" w:rsidRDefault="003B7AE9" w:rsidP="003B7AE9">
                  <w:pPr>
                    <w:spacing w:after="0" w:line="240" w:lineRule="auto"/>
                    <w:rPr>
                      <w:rFonts w:ascii="inherit" w:eastAsia="Times New Roman" w:hAnsi="inherit" w:cs="Times New Roman"/>
                      <w:sz w:val="24"/>
                      <w:szCs w:val="24"/>
                      <w:lang w:eastAsia="en-GB"/>
                    </w:rPr>
                  </w:pPr>
                </w:p>
                <w:p w14:paraId="49B78B29" w14:textId="77777777" w:rsidR="007F116E" w:rsidRPr="00E427A7" w:rsidRDefault="007F116E" w:rsidP="007F116E">
                  <w:pPr>
                    <w:spacing w:after="0" w:line="240" w:lineRule="auto"/>
                    <w:jc w:val="center"/>
                    <w:rPr>
                      <w:rFonts w:ascii="inherit" w:eastAsia="Times New Roman" w:hAnsi="inherit" w:cs="Times New Roman"/>
                      <w:i/>
                      <w:iCs/>
                      <w:sz w:val="24"/>
                      <w:szCs w:val="24"/>
                      <w:lang w:eastAsia="en-GB"/>
                    </w:rPr>
                  </w:pPr>
                  <w:r w:rsidRPr="00E427A7">
                    <w:rPr>
                      <w:rFonts w:ascii="inherit" w:eastAsia="Times New Roman" w:hAnsi="inherit" w:cs="Times New Roman"/>
                      <w:i/>
                      <w:iCs/>
                      <w:sz w:val="24"/>
                      <w:szCs w:val="24"/>
                      <w:lang w:eastAsia="en-GB"/>
                    </w:rPr>
                    <w:t>Table 3.2.2</w:t>
                  </w:r>
                </w:p>
                <w:p w14:paraId="2162769E" w14:textId="77777777" w:rsidR="007F116E" w:rsidRPr="00E427A7" w:rsidRDefault="007F116E" w:rsidP="007F116E">
                  <w:pPr>
                    <w:spacing w:after="0" w:line="240" w:lineRule="auto"/>
                    <w:jc w:val="center"/>
                    <w:rPr>
                      <w:rFonts w:ascii="inherit" w:eastAsia="Times New Roman" w:hAnsi="inherit" w:cs="Times New Roman"/>
                      <w:b/>
                      <w:bCs/>
                      <w:sz w:val="24"/>
                      <w:szCs w:val="24"/>
                      <w:lang w:eastAsia="en-GB"/>
                    </w:rPr>
                  </w:pPr>
                  <w:r w:rsidRPr="00E427A7">
                    <w:rPr>
                      <w:rFonts w:ascii="inherit" w:eastAsia="Times New Roman" w:hAnsi="inherit" w:cs="Times New Roman"/>
                      <w:b/>
                      <w:bCs/>
                      <w:sz w:val="24"/>
                      <w:szCs w:val="24"/>
                      <w:lang w:eastAsia="en-GB"/>
                    </w:rPr>
                    <w:t>Time 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783"/>
                    <w:gridCol w:w="6621"/>
                  </w:tblGrid>
                  <w:tr w:rsidR="007F116E" w:rsidRPr="003B7AE9" w14:paraId="521FC5DF" w14:textId="77777777" w:rsidTr="0014336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96D5341" w14:textId="77777777" w:rsidR="007F116E" w:rsidRPr="003B7AE9" w:rsidRDefault="007F116E" w:rsidP="007F116E">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7F116E" w:rsidRPr="003B7AE9" w14:paraId="6DB597F0" w14:textId="77777777" w:rsidTr="0014336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F6CD03" w14:textId="77777777" w:rsidR="007F116E" w:rsidRPr="003B7AE9" w:rsidRDefault="007F116E" w:rsidP="007F116E">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23AD21" w14:textId="3B504738" w:rsidR="007F116E" w:rsidRPr="003B7AE9" w:rsidRDefault="007F116E" w:rsidP="007F116E">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w:t>
                        </w:r>
                        <w:r w:rsidR="00797010">
                          <w:rPr>
                            <w:rFonts w:ascii="inherit" w:eastAsia="Times New Roman" w:hAnsi="inherit" w:cs="Times New Roman"/>
                            <w:lang w:eastAsia="en-GB"/>
                          </w:rPr>
                          <w:t xml:space="preserve"> justified by the</w:t>
                        </w:r>
                        <w:r w:rsidRPr="003B7AE9">
                          <w:rPr>
                            <w:rFonts w:ascii="inherit" w:eastAsia="Times New Roman" w:hAnsi="inherit" w:cs="Times New Roman"/>
                            <w:lang w:eastAsia="en-GB"/>
                          </w:rPr>
                          <w:t xml:space="preserve"> system protection and secure operation </w:t>
                        </w:r>
                        <w:r w:rsidR="00797010">
                          <w:rPr>
                            <w:rFonts w:ascii="inherit" w:eastAsia="Times New Roman" w:hAnsi="inherit" w:cs="Times New Roman"/>
                            <w:lang w:eastAsia="en-GB"/>
                          </w:rPr>
                          <w:t>needs</w:t>
                        </w:r>
                        <w:r w:rsidRPr="003B7AE9">
                          <w:rPr>
                            <w:rFonts w:ascii="inherit" w:eastAsia="Times New Roman" w:hAnsi="inherit" w:cs="Times New Roman"/>
                            <w:lang w:eastAsia="en-GB"/>
                          </w:rPr>
                          <w:t>)</w:t>
                        </w:r>
                      </w:p>
                    </w:tc>
                  </w:tr>
                  <w:tr w:rsidR="007F116E" w:rsidRPr="003B7AE9" w14:paraId="76FAF09A" w14:textId="77777777" w:rsidTr="0014336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92C0EE" w14:textId="77777777" w:rsidR="007F116E" w:rsidRPr="003B7AE9" w:rsidRDefault="007F116E" w:rsidP="007F116E">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005649" w14:textId="77777777" w:rsidR="007F116E" w:rsidRPr="003B7AE9" w:rsidRDefault="007F116E" w:rsidP="007F116E">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7F116E" w:rsidRPr="003B7AE9" w14:paraId="65F3D4FD" w14:textId="77777777" w:rsidTr="0014336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ED4C18" w14:textId="77777777" w:rsidR="007F116E" w:rsidRPr="003B7AE9" w:rsidRDefault="007F116E" w:rsidP="007F116E">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8CE9D9" w14:textId="77777777" w:rsidR="007F116E" w:rsidRPr="003B7AE9" w:rsidRDefault="007F116E" w:rsidP="007F116E">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7F116E" w:rsidRPr="003B7AE9" w14:paraId="06DC7FA4" w14:textId="77777777" w:rsidTr="0014336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3EDFBA" w14:textId="77777777" w:rsidR="007F116E" w:rsidRPr="003B7AE9" w:rsidRDefault="007F116E" w:rsidP="007F116E">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19B90A" w14:textId="77777777" w:rsidR="007F116E" w:rsidRPr="003B7AE9" w:rsidRDefault="007F116E" w:rsidP="007F116E">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702365A5" w14:textId="414EF804" w:rsidR="007F116E" w:rsidRPr="00BD0415" w:rsidRDefault="007F116E" w:rsidP="003B7AE9">
                  <w:pPr>
                    <w:spacing w:after="0" w:line="240" w:lineRule="auto"/>
                    <w:rPr>
                      <w:rFonts w:ascii="inherit" w:eastAsia="Times New Roman" w:hAnsi="inherit" w:cs="Times New Roman"/>
                      <w:sz w:val="24"/>
                      <w:szCs w:val="24"/>
                      <w:lang w:eastAsia="en-GB"/>
                    </w:rPr>
                  </w:pPr>
                </w:p>
              </w:tc>
            </w:tr>
          </w:tbl>
          <w:p w14:paraId="19F7B99B"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BD0415" w14:paraId="43F3CE7D" w14:textId="77777777">
              <w:tc>
                <w:tcPr>
                  <w:tcW w:w="0" w:type="auto"/>
                  <w:shd w:val="clear" w:color="auto" w:fill="auto"/>
                  <w:hideMark/>
                </w:tcPr>
                <w:p w14:paraId="4F98239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(vi)</w:t>
                  </w:r>
                </w:p>
              </w:tc>
              <w:tc>
                <w:tcPr>
                  <w:tcW w:w="0" w:type="auto"/>
                  <w:shd w:val="clear" w:color="auto" w:fill="auto"/>
                  <w:hideMark/>
                </w:tcPr>
                <w:p w14:paraId="1A9AE945" w14:textId="3DA796F5"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power-generating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 The protection schemes and settings for internal electrical faults must not jeopardise fault-ride-through </w:t>
                  </w:r>
                  <w:r w:rsidR="0048395C">
                    <w:rPr>
                      <w:rFonts w:ascii="inherit" w:eastAsia="Times New Roman" w:hAnsi="inherit" w:cs="Times New Roman"/>
                      <w:sz w:val="24"/>
                      <w:szCs w:val="24"/>
                      <w:lang w:eastAsia="en-GB"/>
                    </w:rPr>
                    <w:t xml:space="preserve">capabilities </w:t>
                  </w:r>
                  <w:r w:rsidR="0048395C" w:rsidRPr="00BD0415">
                    <w:rPr>
                      <w:rFonts w:ascii="inherit" w:eastAsia="Times New Roman" w:hAnsi="inherit" w:cs="Times New Roman"/>
                      <w:sz w:val="24"/>
                      <w:szCs w:val="24"/>
                      <w:lang w:eastAsia="en-GB"/>
                    </w:rPr>
                    <w:t>of a power-generating module, in line with the requirements set out in this Regulation</w:t>
                  </w:r>
                  <w:r w:rsidRPr="00BD0415">
                    <w:rPr>
                      <w:rFonts w:ascii="inherit" w:eastAsia="Times New Roman" w:hAnsi="inherit" w:cs="Times New Roman"/>
                      <w:sz w:val="24"/>
                      <w:szCs w:val="24"/>
                      <w:lang w:eastAsia="en-GB"/>
                    </w:rPr>
                    <w:t>;</w:t>
                  </w:r>
                </w:p>
              </w:tc>
            </w:tr>
          </w:tbl>
          <w:p w14:paraId="7B4563C1"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3B7AE9" w:rsidRPr="00BD0415" w14:paraId="1648BF51" w14:textId="77777777">
              <w:tc>
                <w:tcPr>
                  <w:tcW w:w="0" w:type="auto"/>
                  <w:shd w:val="clear" w:color="auto" w:fill="auto"/>
                  <w:hideMark/>
                </w:tcPr>
                <w:p w14:paraId="3010D4D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(vii)</w:t>
                  </w:r>
                </w:p>
              </w:tc>
              <w:tc>
                <w:tcPr>
                  <w:tcW w:w="0" w:type="auto"/>
                  <w:shd w:val="clear" w:color="auto" w:fill="auto"/>
                  <w:hideMark/>
                </w:tcPr>
                <w:p w14:paraId="10C2A536" w14:textId="615701E1"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without prejudice to point (vi) of paragraph 3(a), undervoltage protection (either fault-ride-through capability or minimum voltage specified at the connection point voltage) shall be set by the power-generating facility owner according to the widest possible technical capability of the power-generating module, unless the relevant system operator requires narrower settings in accordance with point (b) of paragraph 5. The settings </w:t>
                  </w:r>
                  <w:r w:rsidR="00083E96">
                    <w:rPr>
                      <w:rFonts w:ascii="inherit" w:eastAsia="Times New Roman" w:hAnsi="inherit" w:cs="Times New Roman"/>
                      <w:sz w:val="24"/>
                      <w:szCs w:val="24"/>
                      <w:lang w:eastAsia="en-GB"/>
                    </w:rPr>
                    <w:t>of</w:t>
                  </w:r>
                  <w:r w:rsidR="00083E96" w:rsidRPr="00083E96">
                    <w:rPr>
                      <w:rFonts w:ascii="inherit" w:eastAsia="Times New Roman" w:hAnsi="inherit" w:cs="Times New Roman"/>
                      <w:sz w:val="24"/>
                      <w:szCs w:val="24"/>
                      <w:lang w:eastAsia="en-GB"/>
                    </w:rPr>
                    <w:t xml:space="preserve"> the widest possible technical capability of the power-generating module</w:t>
                  </w:r>
                  <w:r w:rsidRPr="00BD0415">
                    <w:rPr>
                      <w:rFonts w:ascii="inherit" w:eastAsia="Times New Roman" w:hAnsi="inherit" w:cs="Times New Roman"/>
                      <w:sz w:val="24"/>
                      <w:szCs w:val="24"/>
                      <w:lang w:eastAsia="en-GB"/>
                    </w:rPr>
                    <w:t xml:space="preserve"> shall be justified by the power-generating facility owner;</w:t>
                  </w:r>
                </w:p>
              </w:tc>
            </w:tr>
          </w:tbl>
          <w:p w14:paraId="7FE050D3"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4E2520CA"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76B52D3B" w14:textId="77777777" w:rsidTr="2F3D3F37">
        <w:tc>
          <w:tcPr>
            <w:tcW w:w="0" w:type="auto"/>
            <w:shd w:val="clear" w:color="auto" w:fill="auto"/>
            <w:hideMark/>
          </w:tcPr>
          <w:p w14:paraId="0167B32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0250F43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fault-ride-through capabilities in case of asymmetrical faults shall be specified by each TSO.</w:t>
            </w:r>
          </w:p>
        </w:tc>
      </w:tr>
      <w:tr w:rsidR="00ED573F" w:rsidRPr="00BD0415" w14:paraId="42363AFC" w14:textId="77777777" w:rsidTr="2F3D3F37">
        <w:tc>
          <w:tcPr>
            <w:tcW w:w="0" w:type="auto"/>
            <w:shd w:val="clear" w:color="auto" w:fill="auto"/>
          </w:tcPr>
          <w:p w14:paraId="73866EC3" w14:textId="75A642D3" w:rsidR="00ED573F" w:rsidRPr="00BD0415" w:rsidRDefault="00ED573F"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(c)</w:t>
            </w:r>
          </w:p>
        </w:tc>
        <w:tc>
          <w:tcPr>
            <w:tcW w:w="0" w:type="auto"/>
            <w:shd w:val="clear" w:color="auto" w:fill="auto"/>
          </w:tcPr>
          <w:p w14:paraId="5F209079" w14:textId="6B901C28" w:rsidR="00ED573F" w:rsidRDefault="00ED573F" w:rsidP="003B7AE9">
            <w:pPr>
              <w:spacing w:before="120" w:after="0" w:line="240" w:lineRule="auto"/>
              <w:jc w:val="both"/>
              <w:rPr>
                <w:rFonts w:ascii="inherit" w:eastAsia="Times New Roman" w:hAnsi="inherit" w:cs="Times New Roman"/>
                <w:sz w:val="24"/>
                <w:szCs w:val="24"/>
                <w:lang w:eastAsia="en-GB"/>
              </w:rPr>
            </w:pPr>
            <w:r w:rsidRPr="00ED573F">
              <w:rPr>
                <w:rFonts w:ascii="inherit" w:eastAsia="Times New Roman" w:hAnsi="inherit" w:cs="Times New Roman"/>
                <w:sz w:val="24"/>
                <w:szCs w:val="24"/>
                <w:lang w:eastAsia="en-GB"/>
              </w:rPr>
              <w:t>The power-generating module shall be capable of operating stably without disconnecting from the network, if none of the phase</w:t>
            </w:r>
            <w:r w:rsidR="000917A2">
              <w:rPr>
                <w:rFonts w:ascii="inherit" w:eastAsia="Times New Roman" w:hAnsi="inherit" w:cs="Times New Roman"/>
                <w:sz w:val="24"/>
                <w:szCs w:val="24"/>
                <w:lang w:eastAsia="en-GB"/>
              </w:rPr>
              <w:t>-</w:t>
            </w:r>
            <w:r w:rsidRPr="00ED573F">
              <w:rPr>
                <w:rFonts w:ascii="inherit" w:eastAsia="Times New Roman" w:hAnsi="inherit" w:cs="Times New Roman"/>
                <w:sz w:val="24"/>
                <w:szCs w:val="24"/>
                <w:lang w:eastAsia="en-GB"/>
              </w:rPr>
              <w:t>to</w:t>
            </w:r>
            <w:r w:rsidR="000917A2">
              <w:rPr>
                <w:rFonts w:ascii="inherit" w:eastAsia="Times New Roman" w:hAnsi="inherit" w:cs="Times New Roman"/>
                <w:sz w:val="24"/>
                <w:szCs w:val="24"/>
                <w:lang w:eastAsia="en-GB"/>
              </w:rPr>
              <w:t>-</w:t>
            </w:r>
            <w:r w:rsidRPr="00ED573F">
              <w:rPr>
                <w:rFonts w:ascii="inherit" w:eastAsia="Times New Roman" w:hAnsi="inherit" w:cs="Times New Roman"/>
                <w:sz w:val="24"/>
                <w:szCs w:val="24"/>
                <w:lang w:eastAsia="en-GB"/>
              </w:rPr>
              <w:t xml:space="preserve">phase voltages exceeds the voltage-against-time-profile defined in Figure X at the connection point. </w:t>
            </w:r>
            <w:commentRangeStart w:id="208"/>
            <w:del w:id="209" w:author="Author">
              <w:r w:rsidRPr="003D572C">
                <w:rPr>
                  <w:rFonts w:ascii="inherit" w:eastAsia="Times New Roman" w:hAnsi="inherit" w:cs="Times New Roman"/>
                  <w:sz w:val="24"/>
                  <w:szCs w:val="24"/>
                  <w:highlight w:val="yellow"/>
                  <w:lang w:eastAsia="en-GB"/>
                  <w:rPrChange w:id="210" w:author="Author">
                    <w:rPr>
                      <w:rFonts w:ascii="inherit" w:eastAsia="Times New Roman" w:hAnsi="inherit" w:cs="Times New Roman"/>
                      <w:sz w:val="24"/>
                      <w:szCs w:val="24"/>
                      <w:lang w:eastAsia="en-GB"/>
                    </w:rPr>
                  </w:rPrChange>
                </w:rPr>
                <w:delText>The relevant system operator, in coordination with the relevant TSO, shall define higher longer times for operation, if it is required to preserve or to restore system security.</w:delText>
              </w:r>
            </w:del>
            <w:commentRangeEnd w:id="208"/>
            <w:r w:rsidR="00E026EE" w:rsidRPr="003C368D">
              <w:rPr>
                <w:rStyle w:val="CommentReference"/>
                <w:highlight w:val="yellow"/>
              </w:rPr>
              <w:commentReference w:id="208"/>
            </w:r>
          </w:p>
          <w:p w14:paraId="55C709BC" w14:textId="77777777" w:rsidR="00ED573F" w:rsidRPr="003C368D" w:rsidRDefault="00ED573F" w:rsidP="00ED573F">
            <w:pPr>
              <w:spacing w:before="120" w:after="0" w:line="240" w:lineRule="auto"/>
              <w:jc w:val="center"/>
              <w:rPr>
                <w:rFonts w:ascii="inherit" w:eastAsia="Times New Roman" w:hAnsi="inherit" w:cs="Times New Roman"/>
                <w:b/>
                <w:sz w:val="24"/>
                <w:szCs w:val="24"/>
                <w:highlight w:val="yellow"/>
                <w:lang w:eastAsia="en-GB"/>
              </w:rPr>
            </w:pPr>
            <w:r w:rsidRPr="003C368D">
              <w:rPr>
                <w:rFonts w:ascii="inherit" w:eastAsia="Times New Roman" w:hAnsi="inherit" w:cs="Times New Roman"/>
                <w:b/>
                <w:sz w:val="24"/>
                <w:szCs w:val="24"/>
                <w:highlight w:val="yellow"/>
                <w:lang w:eastAsia="en-GB"/>
              </w:rPr>
              <w:t xml:space="preserve">Figure </w:t>
            </w:r>
            <w:commentRangeStart w:id="211"/>
            <w:r w:rsidRPr="003C368D">
              <w:rPr>
                <w:rFonts w:ascii="inherit" w:eastAsia="Times New Roman" w:hAnsi="inherit" w:cs="Times New Roman"/>
                <w:b/>
                <w:sz w:val="24"/>
                <w:szCs w:val="24"/>
                <w:highlight w:val="yellow"/>
                <w:lang w:eastAsia="en-GB"/>
              </w:rPr>
              <w:t>X</w:t>
            </w:r>
            <w:commentRangeEnd w:id="211"/>
            <w:r w:rsidR="006F3D7D" w:rsidRPr="003C368D">
              <w:rPr>
                <w:rStyle w:val="CommentReference"/>
                <w:highlight w:val="yellow"/>
              </w:rPr>
              <w:commentReference w:id="211"/>
            </w:r>
          </w:p>
          <w:p w14:paraId="204B57F9" w14:textId="77777777" w:rsidR="00ED573F" w:rsidRPr="00854110" w:rsidRDefault="00ED573F" w:rsidP="00ED573F">
            <w:pPr>
              <w:spacing w:before="120" w:after="0" w:line="240" w:lineRule="auto"/>
              <w:jc w:val="center"/>
              <w:rPr>
                <w:rFonts w:ascii="inherit" w:eastAsia="Times New Roman" w:hAnsi="inherit" w:cs="Times New Roman"/>
                <w:b/>
                <w:sz w:val="24"/>
                <w:szCs w:val="24"/>
                <w:lang w:eastAsia="en-GB"/>
              </w:rPr>
            </w:pPr>
            <w:r w:rsidRPr="003C368D">
              <w:rPr>
                <w:rFonts w:ascii="inherit" w:eastAsia="Times New Roman" w:hAnsi="inherit" w:cs="Times New Roman"/>
                <w:b/>
                <w:sz w:val="24"/>
                <w:szCs w:val="24"/>
                <w:highlight w:val="yellow"/>
                <w:lang w:eastAsia="en-GB"/>
              </w:rPr>
              <w:t>High voltage-ride-through profile of a power-generating module</w:t>
            </w:r>
          </w:p>
          <w:p w14:paraId="4D7B23BF" w14:textId="77777777" w:rsidR="00ED573F" w:rsidRDefault="08A89C75" w:rsidP="00ED573F">
            <w:pPr>
              <w:spacing w:before="120" w:after="0" w:line="240" w:lineRule="auto"/>
              <w:jc w:val="both"/>
              <w:rPr>
                <w:rFonts w:ascii="inherit" w:eastAsia="Times New Roman" w:hAnsi="inherit" w:cs="Times New Roman"/>
                <w:sz w:val="24"/>
                <w:szCs w:val="24"/>
                <w:lang w:eastAsia="en-GB"/>
              </w:rPr>
            </w:pPr>
            <w:r>
              <w:rPr>
                <w:noProof/>
              </w:rPr>
              <w:drawing>
                <wp:inline distT="0" distB="0" distL="0" distR="0" wp14:anchorId="44D9C878" wp14:editId="3F2A4D69">
                  <wp:extent cx="4705352" cy="32099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24">
                            <a:extLst>
                              <a:ext uri="{28A0092B-C50C-407E-A947-70E740481C1C}">
                                <a14:useLocalDpi xmlns:a14="http://schemas.microsoft.com/office/drawing/2010/main" val="0"/>
                              </a:ext>
                            </a:extLst>
                          </a:blip>
                          <a:stretch>
                            <a:fillRect/>
                          </a:stretch>
                        </pic:blipFill>
                        <pic:spPr>
                          <a:xfrm>
                            <a:off x="0" y="0"/>
                            <a:ext cx="4705352" cy="3209925"/>
                          </a:xfrm>
                          <a:prstGeom prst="rect">
                            <a:avLst/>
                          </a:prstGeom>
                        </pic:spPr>
                      </pic:pic>
                    </a:graphicData>
                  </a:graphic>
                </wp:inline>
              </w:drawing>
            </w:r>
          </w:p>
          <w:p w14:paraId="075425AE" w14:textId="7FFD5275" w:rsidR="00ED573F" w:rsidRPr="00BD0415" w:rsidRDefault="00ED573F" w:rsidP="00ED573F">
            <w:pPr>
              <w:spacing w:before="120" w:after="0" w:line="240" w:lineRule="auto"/>
              <w:jc w:val="both"/>
              <w:rPr>
                <w:rFonts w:ascii="inherit" w:eastAsia="Times New Roman" w:hAnsi="inherit" w:cs="Times New Roman"/>
                <w:sz w:val="24"/>
                <w:szCs w:val="24"/>
                <w:lang w:eastAsia="en-GB"/>
              </w:rPr>
            </w:pPr>
            <w:r w:rsidRPr="00ED573F">
              <w:rPr>
                <w:rFonts w:ascii="inherit" w:eastAsia="Times New Roman" w:hAnsi="inherit" w:cs="Times New Roman"/>
                <w:sz w:val="24"/>
                <w:szCs w:val="24"/>
                <w:lang w:eastAsia="en-GB"/>
              </w:rPr>
              <w:t xml:space="preserve">The diagram represents the higher limit of a voltage-against-time profile of the voltage at the connection point, before, during and after a fault. Urecf is the maximum voltage specified in </w:t>
            </w:r>
            <w:r>
              <w:rPr>
                <w:rFonts w:ascii="inherit" w:eastAsia="Times New Roman" w:hAnsi="inherit" w:cs="Times New Roman"/>
                <w:sz w:val="24"/>
                <w:szCs w:val="24"/>
                <w:lang w:eastAsia="en-GB"/>
              </w:rPr>
              <w:t>paragraph 2</w:t>
            </w:r>
            <w:r w:rsidRPr="00ED573F">
              <w:rPr>
                <w:rFonts w:ascii="inherit" w:eastAsia="Times New Roman" w:hAnsi="inherit" w:cs="Times New Roman"/>
                <w:sz w:val="24"/>
                <w:szCs w:val="24"/>
                <w:lang w:eastAsia="en-GB"/>
              </w:rPr>
              <w:t>.</w:t>
            </w:r>
          </w:p>
        </w:tc>
      </w:tr>
    </w:tbl>
    <w:p w14:paraId="1F951A92" w14:textId="74A20F3E"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4.   T</w:t>
      </w:r>
      <w:r w:rsidR="00E80B67">
        <w:rPr>
          <w:rFonts w:ascii="inherit" w:eastAsia="Times New Roman" w:hAnsi="inherit" w:cs="Times New Roman"/>
          <w:color w:val="000000"/>
          <w:sz w:val="24"/>
          <w:szCs w:val="24"/>
          <w:lang w:eastAsia="en-GB"/>
        </w:rPr>
        <w:t>he</w:t>
      </w:r>
      <w:r w:rsidRPr="00BD0415">
        <w:rPr>
          <w:rFonts w:ascii="inherit" w:eastAsia="Times New Roman" w:hAnsi="inherit" w:cs="Times New Roman"/>
          <w:color w:val="000000"/>
          <w:sz w:val="24"/>
          <w:szCs w:val="24"/>
          <w:lang w:eastAsia="en-GB"/>
        </w:rPr>
        <w:t xml:space="preserve"> power-generating module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29D77B95" w14:textId="77777777" w:rsidTr="003B7AE9">
        <w:tc>
          <w:tcPr>
            <w:tcW w:w="0" w:type="auto"/>
            <w:shd w:val="clear" w:color="auto" w:fill="auto"/>
            <w:hideMark/>
          </w:tcPr>
          <w:p w14:paraId="36290E0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600B3AB1" w14:textId="27020330" w:rsidR="003B7AE9" w:rsidRPr="00BD0415" w:rsidRDefault="002B2A5B" w:rsidP="003B7AE9">
            <w:pPr>
              <w:spacing w:before="120" w:after="0" w:line="240" w:lineRule="auto"/>
              <w:jc w:val="both"/>
              <w:rPr>
                <w:rFonts w:ascii="inherit" w:eastAsia="Times New Roman" w:hAnsi="inherit" w:cs="Times New Roman"/>
                <w:sz w:val="24"/>
                <w:szCs w:val="24"/>
                <w:lang w:eastAsia="en-GB"/>
              </w:rPr>
            </w:pPr>
            <w:r w:rsidRPr="002B2A5B">
              <w:rPr>
                <w:rFonts w:ascii="inherit" w:eastAsia="Times New Roman" w:hAnsi="inherit" w:cs="Times New Roman"/>
                <w:sz w:val="24"/>
                <w:szCs w:val="24"/>
                <w:lang w:eastAsia="en-GB"/>
              </w:rPr>
              <w:t>the use of autonomous connection function shall be subject to prior authorisation by the relevant system operator and to the reconnection condition</w:t>
            </w:r>
            <w:r>
              <w:rPr>
                <w:rFonts w:ascii="inherit" w:eastAsia="Times New Roman" w:hAnsi="inherit" w:cs="Times New Roman"/>
                <w:sz w:val="24"/>
                <w:szCs w:val="24"/>
                <w:lang w:eastAsia="en-GB"/>
              </w:rPr>
              <w:t>s specified by the relevant TSO</w:t>
            </w:r>
            <w:ins w:id="212" w:author="Author">
              <w:r w:rsidR="007714D0">
                <w:rPr>
                  <w:rFonts w:ascii="inherit" w:eastAsia="Times New Roman" w:hAnsi="inherit" w:cs="Times New Roman"/>
                  <w:sz w:val="24"/>
                  <w:szCs w:val="24"/>
                  <w:lang w:eastAsia="en-GB"/>
                </w:rPr>
                <w:t xml:space="preserve">, </w:t>
              </w:r>
              <w:r w:rsidR="00BA0DBA">
                <w:rPr>
                  <w:rFonts w:ascii="inherit" w:eastAsia="Times New Roman" w:hAnsi="inherit" w:cs="Times New Roman"/>
                  <w:sz w:val="24"/>
                  <w:szCs w:val="24"/>
                  <w:lang w:eastAsia="en-GB"/>
                </w:rPr>
                <w:t xml:space="preserve">which shall be specified in the connection </w:t>
              </w:r>
              <w:commentRangeStart w:id="213"/>
              <w:r w:rsidR="00BA0DBA">
                <w:rPr>
                  <w:rFonts w:ascii="inherit" w:eastAsia="Times New Roman" w:hAnsi="inherit" w:cs="Times New Roman"/>
                  <w:sz w:val="24"/>
                  <w:szCs w:val="24"/>
                  <w:lang w:eastAsia="en-GB"/>
                </w:rPr>
                <w:t>agreement</w:t>
              </w:r>
            </w:ins>
            <w:commentRangeEnd w:id="213"/>
            <w:r w:rsidR="002809FF">
              <w:rPr>
                <w:rStyle w:val="CommentReference"/>
              </w:rPr>
              <w:commentReference w:id="213"/>
            </w:r>
            <w:r>
              <w:rPr>
                <w:rFonts w:ascii="inherit" w:eastAsia="Times New Roman" w:hAnsi="inherit" w:cs="Times New Roman"/>
                <w:sz w:val="24"/>
                <w:szCs w:val="24"/>
                <w:lang w:eastAsia="en-GB"/>
              </w:rPr>
              <w:t>;</w:t>
            </w:r>
          </w:p>
        </w:tc>
      </w:tr>
    </w:tbl>
    <w:p w14:paraId="4AACD074"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71CEFA94" w14:textId="77777777" w:rsidTr="003B7AE9">
        <w:tc>
          <w:tcPr>
            <w:tcW w:w="0" w:type="auto"/>
            <w:shd w:val="clear" w:color="auto" w:fill="auto"/>
            <w:hideMark/>
          </w:tcPr>
          <w:p w14:paraId="62C5DD5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5BCA0FDA" w14:textId="13410056" w:rsidR="003B7AE9" w:rsidRPr="00BD0415" w:rsidRDefault="002B2A5B" w:rsidP="003B7AE9">
            <w:pPr>
              <w:spacing w:before="120" w:after="0" w:line="240" w:lineRule="auto"/>
              <w:jc w:val="both"/>
              <w:rPr>
                <w:rFonts w:ascii="inherit" w:eastAsia="Times New Roman" w:hAnsi="inherit" w:cs="Times New Roman"/>
                <w:sz w:val="24"/>
                <w:szCs w:val="24"/>
                <w:lang w:eastAsia="en-GB"/>
              </w:rPr>
            </w:pPr>
            <w:r w:rsidRPr="002B2A5B">
              <w:rPr>
                <w:rFonts w:ascii="inherit" w:eastAsia="Times New Roman" w:hAnsi="inherit" w:cs="Times New Roman"/>
                <w:sz w:val="24"/>
                <w:szCs w:val="24"/>
                <w:lang w:eastAsia="en-GB"/>
              </w:rPr>
              <w:t>within the c</w:t>
            </w:r>
            <w:r>
              <w:rPr>
                <w:rFonts w:ascii="inherit" w:eastAsia="Times New Roman" w:hAnsi="inherit" w:cs="Times New Roman"/>
                <w:sz w:val="24"/>
                <w:szCs w:val="24"/>
                <w:lang w:eastAsia="en-GB"/>
              </w:rPr>
              <w:t>apability defined in Article 13(</w:t>
            </w:r>
            <w:r w:rsidRPr="002B2A5B">
              <w:rPr>
                <w:rFonts w:ascii="inherit" w:eastAsia="Times New Roman" w:hAnsi="inherit" w:cs="Times New Roman"/>
                <w:sz w:val="24"/>
                <w:szCs w:val="24"/>
                <w:lang w:eastAsia="en-GB"/>
              </w:rPr>
              <w:t>7</w:t>
            </w:r>
            <w:r>
              <w:rPr>
                <w:rFonts w:ascii="inherit" w:eastAsia="Times New Roman" w:hAnsi="inherit" w:cs="Times New Roman"/>
                <w:sz w:val="24"/>
                <w:szCs w:val="24"/>
                <w:lang w:eastAsia="en-GB"/>
              </w:rPr>
              <w:t>)</w:t>
            </w:r>
            <w:r w:rsidRPr="002B2A5B">
              <w:rPr>
                <w:rFonts w:ascii="inherit" w:eastAsia="Times New Roman" w:hAnsi="inherit" w:cs="Times New Roman"/>
                <w:sz w:val="24"/>
                <w:szCs w:val="24"/>
                <w:lang w:eastAsia="en-GB"/>
              </w:rPr>
              <w:t>, the relevant TSO, in coordination with the relevant system operator, shall specify the settings for an autonomous connection. If no settings are specified, the default settings for an auto</w:t>
            </w:r>
            <w:r>
              <w:rPr>
                <w:rFonts w:ascii="inherit" w:eastAsia="Times New Roman" w:hAnsi="inherit" w:cs="Times New Roman"/>
                <w:sz w:val="24"/>
                <w:szCs w:val="24"/>
                <w:lang w:eastAsia="en-GB"/>
              </w:rPr>
              <w:t>nomous connection of Article 13(</w:t>
            </w:r>
            <w:r w:rsidRPr="002B2A5B">
              <w:rPr>
                <w:rFonts w:ascii="inherit" w:eastAsia="Times New Roman" w:hAnsi="inherit" w:cs="Times New Roman"/>
                <w:sz w:val="24"/>
                <w:szCs w:val="24"/>
                <w:lang w:eastAsia="en-GB"/>
              </w:rPr>
              <w:t>8</w:t>
            </w:r>
            <w:r>
              <w:rPr>
                <w:rFonts w:ascii="inherit" w:eastAsia="Times New Roman" w:hAnsi="inherit" w:cs="Times New Roman"/>
                <w:sz w:val="24"/>
                <w:szCs w:val="24"/>
                <w:lang w:eastAsia="en-GB"/>
              </w:rPr>
              <w:t>)</w:t>
            </w:r>
            <w:r w:rsidRPr="002B2A5B">
              <w:rPr>
                <w:rFonts w:ascii="inherit" w:eastAsia="Times New Roman" w:hAnsi="inherit" w:cs="Times New Roman"/>
                <w:sz w:val="24"/>
                <w:szCs w:val="24"/>
                <w:lang w:eastAsia="en-GB"/>
              </w:rPr>
              <w:t xml:space="preserve"> shall apply.</w:t>
            </w:r>
          </w:p>
        </w:tc>
      </w:tr>
      <w:tr w:rsidR="00FC72F5" w:rsidRPr="00BD0415" w14:paraId="032E1B72" w14:textId="77777777" w:rsidTr="003B7AE9">
        <w:tc>
          <w:tcPr>
            <w:tcW w:w="0" w:type="auto"/>
            <w:shd w:val="clear" w:color="auto" w:fill="auto"/>
          </w:tcPr>
          <w:p w14:paraId="69A5DBEF" w14:textId="195F7275" w:rsidR="00FC72F5" w:rsidRPr="00BD0415" w:rsidRDefault="00FC72F5"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(c)</w:t>
            </w:r>
          </w:p>
        </w:tc>
        <w:tc>
          <w:tcPr>
            <w:tcW w:w="0" w:type="auto"/>
            <w:shd w:val="clear" w:color="auto" w:fill="auto"/>
          </w:tcPr>
          <w:p w14:paraId="4EF1A926" w14:textId="77777777" w:rsidR="008754C0" w:rsidRDefault="008754C0" w:rsidP="008754C0">
            <w:pPr>
              <w:shd w:val="clear" w:color="auto" w:fill="FFFFFF"/>
              <w:spacing w:before="120" w:after="0" w:line="240" w:lineRule="auto"/>
              <w:jc w:val="both"/>
              <w:rPr>
                <w:ins w:id="214" w:author="Author"/>
                <w:rFonts w:ascii="inherit" w:eastAsia="Times New Roman" w:hAnsi="inherit" w:cs="Times New Roman"/>
                <w:color w:val="000000"/>
                <w:sz w:val="24"/>
                <w:szCs w:val="24"/>
                <w:lang w:eastAsia="en-GB"/>
              </w:rPr>
            </w:pPr>
            <w:ins w:id="215" w:author="Author">
              <w:r w:rsidRPr="00BD0415">
                <w:rPr>
                  <w:rFonts w:ascii="inherit" w:eastAsia="Times New Roman" w:hAnsi="inherit" w:cs="Times New Roman"/>
                  <w:color w:val="000000"/>
                  <w:sz w:val="24"/>
                  <w:szCs w:val="24"/>
                  <w:lang w:eastAsia="en-GB"/>
                </w:rPr>
                <w:t xml:space="preserve">The power-generating module shall be equipped with a </w:t>
              </w:r>
              <w:r>
                <w:rPr>
                  <w:rFonts w:ascii="inherit" w:eastAsia="Times New Roman" w:hAnsi="inherit" w:cs="Times New Roman"/>
                  <w:color w:val="000000"/>
                  <w:sz w:val="24"/>
                  <w:szCs w:val="24"/>
                  <w:lang w:eastAsia="en-GB"/>
                </w:rPr>
                <w:t>communication</w:t>
              </w:r>
              <w:r w:rsidRPr="00BD0415">
                <w:rPr>
                  <w:rFonts w:ascii="inherit" w:eastAsia="Times New Roman" w:hAnsi="inherit" w:cs="Times New Roman"/>
                  <w:color w:val="000000"/>
                  <w:sz w:val="24"/>
                  <w:szCs w:val="24"/>
                  <w:lang w:eastAsia="en-GB"/>
                </w:rPr>
                <w:t xml:space="preserve"> interface (input port) in order to </w:t>
              </w:r>
              <w:r>
                <w:rPr>
                  <w:rFonts w:ascii="inherit" w:eastAsia="Times New Roman" w:hAnsi="inherit" w:cs="Times New Roman"/>
                  <w:color w:val="000000"/>
                  <w:sz w:val="24"/>
                  <w:szCs w:val="24"/>
                  <w:lang w:eastAsia="en-GB"/>
                </w:rPr>
                <w:t>reduce, without undue delay,</w:t>
              </w:r>
              <w:r w:rsidRPr="00BD0415">
                <w:rPr>
                  <w:rFonts w:ascii="inherit" w:eastAsia="Times New Roman" w:hAnsi="inherit" w:cs="Times New Roman"/>
                  <w:color w:val="000000"/>
                  <w:sz w:val="24"/>
                  <w:szCs w:val="24"/>
                  <w:lang w:eastAsia="en-GB"/>
                </w:rPr>
                <w:t xml:space="preserve"> active power output</w:t>
              </w:r>
              <w:r w:rsidRPr="003C73BD">
                <w:rPr>
                  <w:rFonts w:ascii="inherit" w:eastAsia="Times New Roman" w:hAnsi="inherit" w:cs="Times New Roman"/>
                  <w:color w:val="000000"/>
                  <w:sz w:val="24"/>
                  <w:szCs w:val="24"/>
                  <w:lang w:eastAsia="en-GB"/>
                </w:rPr>
                <w:t xml:space="preserve"> </w:t>
              </w:r>
              <w:r w:rsidRPr="00BD0415">
                <w:rPr>
                  <w:rFonts w:ascii="inherit" w:eastAsia="Times New Roman" w:hAnsi="inherit" w:cs="Times New Roman"/>
                  <w:color w:val="000000"/>
                  <w:sz w:val="24"/>
                  <w:szCs w:val="24"/>
                  <w:lang w:eastAsia="en-GB"/>
                </w:rPr>
                <w:t xml:space="preserve">following an instruction being received at the input port. </w:t>
              </w:r>
            </w:ins>
          </w:p>
          <w:p w14:paraId="27F2EBA0" w14:textId="77777777" w:rsidR="008754C0" w:rsidRDefault="008754C0" w:rsidP="008754C0">
            <w:pPr>
              <w:shd w:val="clear" w:color="auto" w:fill="FFFFFF"/>
              <w:spacing w:before="120" w:after="0" w:line="240" w:lineRule="auto"/>
              <w:jc w:val="both"/>
              <w:rPr>
                <w:ins w:id="216" w:author="Author"/>
                <w:rFonts w:ascii="inherit" w:eastAsia="Times New Roman" w:hAnsi="inherit" w:cs="Times New Roman"/>
                <w:color w:val="000000"/>
                <w:sz w:val="24"/>
                <w:szCs w:val="24"/>
                <w:lang w:eastAsia="en-GB"/>
              </w:rPr>
            </w:pPr>
            <w:ins w:id="217" w:author="Author">
              <w:r w:rsidRPr="00F144D1">
                <w:rPr>
                  <w:rFonts w:ascii="inherit" w:eastAsia="Times New Roman" w:hAnsi="inherit" w:cs="Times New Roman"/>
                  <w:color w:val="000000"/>
                  <w:sz w:val="24"/>
                  <w:szCs w:val="24"/>
                  <w:lang w:eastAsia="en-GB"/>
                </w:rPr>
                <w:t>The electricity storage module</w:t>
              </w:r>
              <w:r>
                <w:rPr>
                  <w:rFonts w:ascii="inherit" w:eastAsia="Times New Roman" w:hAnsi="inherit" w:cs="Times New Roman"/>
                  <w:color w:val="000000"/>
                  <w:sz w:val="24"/>
                  <w:szCs w:val="24"/>
                  <w:lang w:eastAsia="en-GB"/>
                </w:rPr>
                <w:t>s</w:t>
              </w:r>
              <w:r w:rsidRPr="00F144D1">
                <w:rPr>
                  <w:rFonts w:ascii="inherit" w:eastAsia="Times New Roman" w:hAnsi="inherit" w:cs="Times New Roman"/>
                  <w:color w:val="000000"/>
                  <w:sz w:val="24"/>
                  <w:szCs w:val="24"/>
                  <w:lang w:eastAsia="en-GB"/>
                </w:rPr>
                <w:t xml:space="preserve"> shall be capable of modulating</w:t>
              </w:r>
              <w:r>
                <w:rPr>
                  <w:rFonts w:ascii="inherit" w:eastAsia="Times New Roman" w:hAnsi="inherit" w:cs="Times New Roman"/>
                  <w:color w:val="000000"/>
                  <w:sz w:val="24"/>
                  <w:szCs w:val="24"/>
                  <w:lang w:eastAsia="en-GB"/>
                </w:rPr>
                <w:t>, without undue delay,</w:t>
              </w:r>
              <w:r w:rsidRPr="00F144D1">
                <w:rPr>
                  <w:rFonts w:ascii="inherit" w:eastAsia="Times New Roman" w:hAnsi="inherit" w:cs="Times New Roman"/>
                  <w:color w:val="000000"/>
                  <w:sz w:val="24"/>
                  <w:szCs w:val="24"/>
                  <w:lang w:eastAsia="en-GB"/>
                </w:rPr>
                <w:t xml:space="preserve"> active power </w:t>
              </w:r>
              <w:r>
                <w:rPr>
                  <w:rFonts w:ascii="inherit" w:eastAsia="Times New Roman" w:hAnsi="inherit" w:cs="Times New Roman"/>
                  <w:color w:val="000000"/>
                  <w:sz w:val="24"/>
                  <w:szCs w:val="24"/>
                  <w:lang w:eastAsia="en-GB"/>
                </w:rPr>
                <w:t>output and input</w:t>
              </w:r>
              <w:r w:rsidRPr="00F144D1">
                <w:rPr>
                  <w:rFonts w:ascii="inherit" w:eastAsia="Times New Roman" w:hAnsi="inherit" w:cs="Times New Roman"/>
                  <w:color w:val="000000"/>
                  <w:sz w:val="24"/>
                  <w:szCs w:val="24"/>
                  <w:lang w:eastAsia="en-GB"/>
                </w:rPr>
                <w:t xml:space="preserve"> following an instruction being received at the input port.</w:t>
              </w:r>
              <w:r>
                <w:rPr>
                  <w:rFonts w:ascii="inherit" w:eastAsia="Times New Roman" w:hAnsi="inherit" w:cs="Times New Roman"/>
                  <w:color w:val="000000"/>
                  <w:sz w:val="24"/>
                  <w:szCs w:val="24"/>
                  <w:lang w:eastAsia="en-GB"/>
                </w:rPr>
                <w:t xml:space="preserve"> </w:t>
              </w:r>
            </w:ins>
          </w:p>
          <w:p w14:paraId="1AF34F18" w14:textId="474220D0" w:rsidR="00FC72F5" w:rsidRPr="002B2A5B" w:rsidRDefault="00FC72F5" w:rsidP="003B7AE9">
            <w:pPr>
              <w:spacing w:before="120" w:after="0" w:line="240" w:lineRule="auto"/>
              <w:jc w:val="both"/>
              <w:rPr>
                <w:rFonts w:ascii="inherit" w:eastAsia="Times New Roman" w:hAnsi="inherit" w:cs="Times New Roman"/>
                <w:sz w:val="24"/>
                <w:szCs w:val="24"/>
                <w:lang w:eastAsia="en-GB"/>
              </w:rPr>
            </w:pPr>
            <w:del w:id="218" w:author="Author">
              <w:r w:rsidRPr="00FC72F5" w:rsidDel="008754C0">
                <w:rPr>
                  <w:rFonts w:ascii="inherit" w:eastAsia="Times New Roman" w:hAnsi="inherit" w:cs="Times New Roman"/>
                  <w:sz w:val="24"/>
                  <w:szCs w:val="24"/>
                  <w:lang w:eastAsia="en-GB"/>
                </w:rPr>
                <w:delText>in case of change in the network leading to the minimum short-circuit level as defined in the connection agreement, the PGM shall be able to ensure robustness to its control system.</w:delText>
              </w:r>
            </w:del>
          </w:p>
        </w:tc>
      </w:tr>
    </w:tbl>
    <w:p w14:paraId="2C6FFE8C" w14:textId="57B57322"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5.   T</w:t>
      </w:r>
      <w:r w:rsidR="00E80B67">
        <w:rPr>
          <w:rFonts w:ascii="inherit" w:eastAsia="Times New Roman" w:hAnsi="inherit" w:cs="Times New Roman"/>
          <w:color w:val="000000"/>
          <w:sz w:val="24"/>
          <w:szCs w:val="24"/>
          <w:lang w:eastAsia="en-GB"/>
        </w:rPr>
        <w:t>he</w:t>
      </w:r>
      <w:r w:rsidRPr="00BD0415">
        <w:rPr>
          <w:rFonts w:ascii="inherit" w:eastAsia="Times New Roman" w:hAnsi="inherit" w:cs="Times New Roman"/>
          <w:color w:val="000000"/>
          <w:sz w:val="24"/>
          <w:szCs w:val="24"/>
          <w:lang w:eastAsia="en-GB"/>
        </w:rPr>
        <w:t xml:space="preserve"> power-generating module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24F5415F" w14:textId="77777777" w:rsidTr="003B7AE9">
        <w:tc>
          <w:tcPr>
            <w:tcW w:w="0" w:type="auto"/>
            <w:shd w:val="clear" w:color="auto" w:fill="auto"/>
            <w:hideMark/>
          </w:tcPr>
          <w:p w14:paraId="5F85013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0C8CC2A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with regard to control schemes and settings:</w:t>
            </w:r>
          </w:p>
          <w:tbl>
            <w:tblPr>
              <w:tblW w:w="5000" w:type="pct"/>
              <w:tblCellMar>
                <w:left w:w="0" w:type="dxa"/>
                <w:right w:w="0" w:type="dxa"/>
              </w:tblCellMar>
              <w:tblLook w:val="04A0" w:firstRow="1" w:lastRow="0" w:firstColumn="1" w:lastColumn="0" w:noHBand="0" w:noVBand="1"/>
            </w:tblPr>
            <w:tblGrid>
              <w:gridCol w:w="250"/>
              <w:gridCol w:w="8475"/>
            </w:tblGrid>
            <w:tr w:rsidR="003B7AE9" w:rsidRPr="00BD0415" w14:paraId="53FF1660" w14:textId="77777777">
              <w:tc>
                <w:tcPr>
                  <w:tcW w:w="0" w:type="auto"/>
                  <w:shd w:val="clear" w:color="auto" w:fill="auto"/>
                  <w:hideMark/>
                </w:tcPr>
                <w:p w14:paraId="0F15079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34D1142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schemes and settings of the different control devices of the power-generating module that are necessary for transmission system stability and for taking emergency action shall be coordinated and agreed between the relevant TSO, the relevant system operator and the power-generating facility owner;</w:t>
                  </w:r>
                </w:p>
              </w:tc>
            </w:tr>
          </w:tbl>
          <w:p w14:paraId="7C0A4487"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BD0415" w14:paraId="6924439B" w14:textId="77777777">
              <w:tc>
                <w:tcPr>
                  <w:tcW w:w="0" w:type="auto"/>
                  <w:shd w:val="clear" w:color="auto" w:fill="auto"/>
                  <w:hideMark/>
                </w:tcPr>
                <w:p w14:paraId="30F3DF3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16C6F15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any changes to the schemes and settings, mentioned in point (i), of the different control devices of the power-generating module shall be coordinated and agreed between the relevant TSO, the relevant system operator and the power-generating facility owner, in particular if they apply in the circumstances referred to in point (i) of paragraph 5(a);</w:t>
                  </w:r>
                </w:p>
              </w:tc>
            </w:tr>
          </w:tbl>
          <w:p w14:paraId="2F427E55"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6FD99FB8"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65" w:type="pct"/>
        <w:tblCellMar>
          <w:left w:w="0" w:type="dxa"/>
          <w:right w:w="0" w:type="dxa"/>
        </w:tblCellMar>
        <w:tblLook w:val="04A0" w:firstRow="1" w:lastRow="0" w:firstColumn="1" w:lastColumn="0" w:noHBand="0" w:noVBand="1"/>
      </w:tblPr>
      <w:tblGrid>
        <w:gridCol w:w="315"/>
        <w:gridCol w:w="8902"/>
      </w:tblGrid>
      <w:tr w:rsidR="003B7AE9" w:rsidRPr="00BD0415" w14:paraId="39C98107" w14:textId="77777777" w:rsidTr="00E80B67">
        <w:tc>
          <w:tcPr>
            <w:tcW w:w="233" w:type="pct"/>
            <w:shd w:val="clear" w:color="auto" w:fill="auto"/>
            <w:hideMark/>
          </w:tcPr>
          <w:p w14:paraId="0AD1374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1741713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with regard to electrical protection schemes and settings:</w:t>
            </w:r>
          </w:p>
          <w:tbl>
            <w:tblPr>
              <w:tblW w:w="5000" w:type="pct"/>
              <w:tblCellMar>
                <w:left w:w="0" w:type="dxa"/>
                <w:right w:w="0" w:type="dxa"/>
              </w:tblCellMar>
              <w:tblLook w:val="04A0" w:firstRow="1" w:lastRow="0" w:firstColumn="1" w:lastColumn="0" w:noHBand="0" w:noVBand="1"/>
            </w:tblPr>
            <w:tblGrid>
              <w:gridCol w:w="250"/>
              <w:gridCol w:w="8652"/>
            </w:tblGrid>
            <w:tr w:rsidR="003B7AE9" w:rsidRPr="00BD0415" w14:paraId="72209DD6" w14:textId="77777777">
              <w:tc>
                <w:tcPr>
                  <w:tcW w:w="0" w:type="auto"/>
                  <w:shd w:val="clear" w:color="auto" w:fill="auto"/>
                  <w:hideMark/>
                </w:tcPr>
                <w:p w14:paraId="449FF73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47DC867F" w14:textId="670EC181" w:rsidR="003B7AE9" w:rsidRPr="00BD0415" w:rsidRDefault="003B7AE9" w:rsidP="006877CE">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relevant system operator shall specify the schemes and settings necessary to protect the network, taking into account the characteristics of the power-generating module. The protection schemes needed for the power-generating module and the network as well as the settings relevant to the power-generating module shall be coordinated and agreed between the relevant system operator and the power-generating facility owner. The protection schemes and settings for internal electrical faults must not jeopardise the </w:t>
                  </w:r>
                  <w:r w:rsidR="0048395C">
                    <w:rPr>
                      <w:rFonts w:ascii="inherit" w:eastAsia="Times New Roman" w:hAnsi="inherit" w:cs="Times New Roman"/>
                      <w:sz w:val="24"/>
                      <w:szCs w:val="24"/>
                      <w:lang w:eastAsia="en-GB"/>
                    </w:rPr>
                    <w:t xml:space="preserve">technical capabilities </w:t>
                  </w:r>
                  <w:r w:rsidRPr="00BD0415">
                    <w:rPr>
                      <w:rFonts w:ascii="inherit" w:eastAsia="Times New Roman" w:hAnsi="inherit" w:cs="Times New Roman"/>
                      <w:sz w:val="24"/>
                      <w:szCs w:val="24"/>
                      <w:lang w:eastAsia="en-GB"/>
                    </w:rPr>
                    <w:t>of a power-generating module, in line with the requirements set out in this Regulation;</w:t>
                  </w:r>
                </w:p>
              </w:tc>
            </w:tr>
          </w:tbl>
          <w:p w14:paraId="68540391"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585"/>
            </w:tblGrid>
            <w:tr w:rsidR="003B7AE9" w:rsidRPr="00BD0415" w14:paraId="0B997D1C" w14:textId="77777777">
              <w:tc>
                <w:tcPr>
                  <w:tcW w:w="0" w:type="auto"/>
                  <w:shd w:val="clear" w:color="auto" w:fill="auto"/>
                  <w:hideMark/>
                </w:tcPr>
                <w:p w14:paraId="7A19B00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468230D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electrical protection of the power-generating module shall take precedence over operational controls, taking into account the security of the system and the health and safety of staff and of the public, as well as mitigating any damage to the power-generating module;</w:t>
                  </w:r>
                </w:p>
              </w:tc>
            </w:tr>
          </w:tbl>
          <w:p w14:paraId="1A614117"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8718" w:type="dxa"/>
              <w:tblCellMar>
                <w:left w:w="0" w:type="dxa"/>
                <w:right w:w="0" w:type="dxa"/>
              </w:tblCellMar>
              <w:tblLook w:val="04A0" w:firstRow="1" w:lastRow="0" w:firstColumn="1" w:lastColumn="0" w:noHBand="0" w:noVBand="1"/>
            </w:tblPr>
            <w:tblGrid>
              <w:gridCol w:w="384"/>
              <w:gridCol w:w="8518"/>
            </w:tblGrid>
            <w:tr w:rsidR="003B7AE9" w:rsidRPr="00BD0415" w14:paraId="124B7BB0" w14:textId="77777777" w:rsidTr="003F546B">
              <w:tc>
                <w:tcPr>
                  <w:tcW w:w="216" w:type="pct"/>
                  <w:shd w:val="clear" w:color="auto" w:fill="auto"/>
                  <w:hideMark/>
                </w:tcPr>
                <w:p w14:paraId="200ABF63" w14:textId="77777777" w:rsidR="003B7AE9" w:rsidRPr="00BD0415" w:rsidRDefault="003B7AE9" w:rsidP="003F546B">
                  <w:pPr>
                    <w:spacing w:before="120" w:after="0" w:line="240" w:lineRule="auto"/>
                    <w:ind w:right="-21"/>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575CFD0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protection schemes may cover the following aspects:</w:t>
                  </w:r>
                </w:p>
                <w:tbl>
                  <w:tblPr>
                    <w:tblW w:w="5000" w:type="pct"/>
                    <w:tblCellMar>
                      <w:left w:w="0" w:type="dxa"/>
                      <w:right w:w="0" w:type="dxa"/>
                    </w:tblCellMar>
                    <w:tblLook w:val="04A0" w:firstRow="1" w:lastRow="0" w:firstColumn="1" w:lastColumn="0" w:noHBand="0" w:noVBand="1"/>
                  </w:tblPr>
                  <w:tblGrid>
                    <w:gridCol w:w="545"/>
                    <w:gridCol w:w="7973"/>
                  </w:tblGrid>
                  <w:tr w:rsidR="003B7AE9" w:rsidRPr="00BD0415" w14:paraId="29BA5E9F" w14:textId="77777777">
                    <w:tc>
                      <w:tcPr>
                        <w:tcW w:w="0" w:type="auto"/>
                        <w:shd w:val="clear" w:color="auto" w:fill="auto"/>
                        <w:hideMark/>
                      </w:tcPr>
                      <w:p w14:paraId="2562C02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5872086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external and internal short circuit,</w:t>
                        </w:r>
                      </w:p>
                    </w:tc>
                  </w:tr>
                </w:tbl>
                <w:p w14:paraId="6DCCBA7F"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8"/>
                    <w:gridCol w:w="8090"/>
                  </w:tblGrid>
                  <w:tr w:rsidR="003B7AE9" w:rsidRPr="00BD0415" w14:paraId="4F91998D" w14:textId="77777777">
                    <w:tc>
                      <w:tcPr>
                        <w:tcW w:w="0" w:type="auto"/>
                        <w:shd w:val="clear" w:color="auto" w:fill="auto"/>
                        <w:hideMark/>
                      </w:tcPr>
                      <w:p w14:paraId="621B97F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57A0D17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asymmetric load (negative phase sequence),</w:t>
                        </w:r>
                      </w:p>
                    </w:tc>
                  </w:tr>
                </w:tbl>
                <w:p w14:paraId="1FBC9AB4"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4843" w:type="pct"/>
                    <w:tblCellMar>
                      <w:left w:w="0" w:type="dxa"/>
                      <w:right w:w="0" w:type="dxa"/>
                    </w:tblCellMar>
                    <w:tblLook w:val="04A0" w:firstRow="1" w:lastRow="0" w:firstColumn="1" w:lastColumn="0" w:noHBand="0" w:noVBand="1"/>
                  </w:tblPr>
                  <w:tblGrid>
                    <w:gridCol w:w="441"/>
                    <w:gridCol w:w="7810"/>
                  </w:tblGrid>
                  <w:tr w:rsidR="003B7AE9" w:rsidRPr="00BD0415" w14:paraId="16ED08B5" w14:textId="77777777" w:rsidTr="00E80B67">
                    <w:tc>
                      <w:tcPr>
                        <w:tcW w:w="267" w:type="pct"/>
                        <w:shd w:val="clear" w:color="auto" w:fill="auto"/>
                        <w:hideMark/>
                      </w:tcPr>
                      <w:p w14:paraId="2187B51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6E3C35E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stator and rotor overload,</w:t>
                        </w:r>
                      </w:p>
                    </w:tc>
                  </w:tr>
                </w:tbl>
                <w:p w14:paraId="1E73D24F"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4794" w:type="pct"/>
                    <w:tblCellMar>
                      <w:left w:w="0" w:type="dxa"/>
                      <w:right w:w="0" w:type="dxa"/>
                    </w:tblCellMar>
                    <w:tblLook w:val="04A0" w:firstRow="1" w:lastRow="0" w:firstColumn="1" w:lastColumn="0" w:noHBand="0" w:noVBand="1"/>
                  </w:tblPr>
                  <w:tblGrid>
                    <w:gridCol w:w="441"/>
                    <w:gridCol w:w="7726"/>
                  </w:tblGrid>
                  <w:tr w:rsidR="003B7AE9" w:rsidRPr="00BD0415" w14:paraId="66277A34" w14:textId="77777777" w:rsidTr="00E80B67">
                    <w:tc>
                      <w:tcPr>
                        <w:tcW w:w="270" w:type="pct"/>
                        <w:shd w:val="clear" w:color="auto" w:fill="auto"/>
                        <w:hideMark/>
                      </w:tcPr>
                      <w:p w14:paraId="5C57F04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34A9838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over-/underexcitation,</w:t>
                        </w:r>
                      </w:p>
                    </w:tc>
                  </w:tr>
                </w:tbl>
                <w:p w14:paraId="13880485"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2"/>
                    <w:gridCol w:w="8086"/>
                  </w:tblGrid>
                  <w:tr w:rsidR="003B7AE9" w:rsidRPr="00BD0415" w14:paraId="6F91CA8F" w14:textId="77777777">
                    <w:tc>
                      <w:tcPr>
                        <w:tcW w:w="0" w:type="auto"/>
                        <w:shd w:val="clear" w:color="auto" w:fill="auto"/>
                        <w:hideMark/>
                      </w:tcPr>
                      <w:p w14:paraId="64221DC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0BDE709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over-/undervoltage at the connection point,</w:t>
                        </w:r>
                      </w:p>
                    </w:tc>
                  </w:tr>
                </w:tbl>
                <w:p w14:paraId="4714C643"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03"/>
                    <w:gridCol w:w="8115"/>
                  </w:tblGrid>
                  <w:tr w:rsidR="003B7AE9" w:rsidRPr="00BD0415" w14:paraId="1B45D37E" w14:textId="77777777" w:rsidTr="00A037D0">
                    <w:tc>
                      <w:tcPr>
                        <w:tcW w:w="0" w:type="auto"/>
                        <w:shd w:val="clear" w:color="auto" w:fill="auto"/>
                      </w:tcPr>
                      <w:p w14:paraId="0306CAFD" w14:textId="428F72C9"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tcPr>
                      <w:p w14:paraId="36A60CCD" w14:textId="139B2963"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over-/undervoltage at the alternator terminals,</w:t>
                        </w:r>
                      </w:p>
                    </w:tc>
                  </w:tr>
                </w:tbl>
                <w:p w14:paraId="60CF4A09"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4785" w:type="pct"/>
                    <w:tblCellMar>
                      <w:left w:w="0" w:type="dxa"/>
                      <w:right w:w="0" w:type="dxa"/>
                    </w:tblCellMar>
                    <w:tblLook w:val="04A0" w:firstRow="1" w:lastRow="0" w:firstColumn="1" w:lastColumn="0" w:noHBand="0" w:noVBand="1"/>
                  </w:tblPr>
                  <w:tblGrid>
                    <w:gridCol w:w="440"/>
                    <w:gridCol w:w="7712"/>
                  </w:tblGrid>
                  <w:tr w:rsidR="003B7AE9" w:rsidRPr="00BD0415" w14:paraId="28E50E29" w14:textId="77777777" w:rsidTr="00E80B67">
                    <w:tc>
                      <w:tcPr>
                        <w:tcW w:w="270" w:type="pct"/>
                        <w:shd w:val="clear" w:color="auto" w:fill="auto"/>
                        <w:hideMark/>
                      </w:tcPr>
                      <w:p w14:paraId="0B581D2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4E62370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inter-area oscillations,</w:t>
                        </w:r>
                      </w:p>
                    </w:tc>
                  </w:tr>
                </w:tbl>
                <w:p w14:paraId="765D0AD7"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4584" w:type="pct"/>
                    <w:tblCellMar>
                      <w:left w:w="0" w:type="dxa"/>
                      <w:right w:w="0" w:type="dxa"/>
                    </w:tblCellMar>
                    <w:tblLook w:val="04A0" w:firstRow="1" w:lastRow="0" w:firstColumn="1" w:lastColumn="0" w:noHBand="0" w:noVBand="1"/>
                  </w:tblPr>
                  <w:tblGrid>
                    <w:gridCol w:w="440"/>
                    <w:gridCol w:w="7369"/>
                  </w:tblGrid>
                  <w:tr w:rsidR="003B7AE9" w:rsidRPr="00BD0415" w14:paraId="11D1E840" w14:textId="77777777" w:rsidTr="00E80B67">
                    <w:tc>
                      <w:tcPr>
                        <w:tcW w:w="282" w:type="pct"/>
                        <w:shd w:val="clear" w:color="auto" w:fill="auto"/>
                        <w:hideMark/>
                      </w:tcPr>
                      <w:p w14:paraId="6A75D30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452E071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inrush current,</w:t>
                        </w:r>
                      </w:p>
                    </w:tc>
                  </w:tr>
                </w:tbl>
                <w:p w14:paraId="3CC7A742"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4950" w:type="pct"/>
                    <w:tblCellMar>
                      <w:left w:w="0" w:type="dxa"/>
                      <w:right w:w="0" w:type="dxa"/>
                    </w:tblCellMar>
                    <w:tblLook w:val="04A0" w:firstRow="1" w:lastRow="0" w:firstColumn="1" w:lastColumn="0" w:noHBand="0" w:noVBand="1"/>
                  </w:tblPr>
                  <w:tblGrid>
                    <w:gridCol w:w="440"/>
                    <w:gridCol w:w="7993"/>
                  </w:tblGrid>
                  <w:tr w:rsidR="003B7AE9" w:rsidRPr="00BD0415" w14:paraId="1FB040CB" w14:textId="77777777" w:rsidTr="00E80B67">
                    <w:tc>
                      <w:tcPr>
                        <w:tcW w:w="261" w:type="pct"/>
                        <w:shd w:val="clear" w:color="auto" w:fill="auto"/>
                        <w:hideMark/>
                      </w:tcPr>
                      <w:p w14:paraId="526857C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07FD68F5" w14:textId="4CE43CB3" w:rsidR="003B7AE9" w:rsidRPr="00BD0415" w:rsidRDefault="003B7AE9" w:rsidP="003428B6">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asynchronous operation (pole slip),</w:t>
                        </w:r>
                      </w:p>
                    </w:tc>
                  </w:tr>
                </w:tbl>
                <w:p w14:paraId="47B271A7"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8518" w:type="dxa"/>
                    <w:tblCellMar>
                      <w:left w:w="0" w:type="dxa"/>
                      <w:right w:w="0" w:type="dxa"/>
                    </w:tblCellMar>
                    <w:tblLook w:val="04A0" w:firstRow="1" w:lastRow="0" w:firstColumn="1" w:lastColumn="0" w:noHBand="0" w:noVBand="1"/>
                  </w:tblPr>
                  <w:tblGrid>
                    <w:gridCol w:w="431"/>
                    <w:gridCol w:w="8087"/>
                  </w:tblGrid>
                  <w:tr w:rsidR="003B7AE9" w:rsidRPr="00BD0415" w14:paraId="6A5DB197" w14:textId="77777777" w:rsidTr="00E80B67">
                    <w:tc>
                      <w:tcPr>
                        <w:tcW w:w="253" w:type="pct"/>
                        <w:shd w:val="clear" w:color="auto" w:fill="auto"/>
                        <w:hideMark/>
                      </w:tcPr>
                      <w:p w14:paraId="23BEFF9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715F26B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protection against inadmissible shaft torsions (for example, subsynchronous resonance),</w:t>
                        </w:r>
                      </w:p>
                    </w:tc>
                  </w:tr>
                </w:tbl>
                <w:p w14:paraId="2772F028"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2"/>
                    <w:gridCol w:w="8066"/>
                  </w:tblGrid>
                  <w:tr w:rsidR="003B7AE9" w:rsidRPr="00BD0415" w14:paraId="2C1D5FA6" w14:textId="77777777">
                    <w:tc>
                      <w:tcPr>
                        <w:tcW w:w="0" w:type="auto"/>
                        <w:shd w:val="clear" w:color="auto" w:fill="auto"/>
                        <w:hideMark/>
                      </w:tcPr>
                      <w:p w14:paraId="7F74037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20B71E9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power-generating module line protection,</w:t>
                        </w:r>
                      </w:p>
                    </w:tc>
                  </w:tr>
                </w:tbl>
                <w:p w14:paraId="7DEB2025"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4955" w:type="pct"/>
                    <w:tblCellMar>
                      <w:left w:w="0" w:type="dxa"/>
                      <w:right w:w="0" w:type="dxa"/>
                    </w:tblCellMar>
                    <w:tblLook w:val="04A0" w:firstRow="1" w:lastRow="0" w:firstColumn="1" w:lastColumn="0" w:noHBand="0" w:noVBand="1"/>
                  </w:tblPr>
                  <w:tblGrid>
                    <w:gridCol w:w="474"/>
                    <w:gridCol w:w="7967"/>
                  </w:tblGrid>
                  <w:tr w:rsidR="003B7AE9" w:rsidRPr="00BD0415" w14:paraId="38AEF6B9" w14:textId="77777777" w:rsidTr="00E80B67">
                    <w:tc>
                      <w:tcPr>
                        <w:tcW w:w="281" w:type="pct"/>
                        <w:shd w:val="clear" w:color="auto" w:fill="auto"/>
                        <w:hideMark/>
                      </w:tcPr>
                      <w:p w14:paraId="403D182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02D4CC51" w14:textId="3C22701E"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transformer protection,</w:t>
                        </w:r>
                      </w:p>
                    </w:tc>
                  </w:tr>
                </w:tbl>
                <w:p w14:paraId="2B3BF300"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8469" w:type="dxa"/>
                    <w:tblCellMar>
                      <w:left w:w="0" w:type="dxa"/>
                      <w:right w:w="0" w:type="dxa"/>
                    </w:tblCellMar>
                    <w:tblLook w:val="04A0" w:firstRow="1" w:lastRow="0" w:firstColumn="1" w:lastColumn="0" w:noHBand="0" w:noVBand="1"/>
                  </w:tblPr>
                  <w:tblGrid>
                    <w:gridCol w:w="464"/>
                    <w:gridCol w:w="8005"/>
                  </w:tblGrid>
                  <w:tr w:rsidR="003B7AE9" w:rsidRPr="00BD0415" w14:paraId="53BF728A" w14:textId="77777777" w:rsidTr="00E80B67">
                    <w:tc>
                      <w:tcPr>
                        <w:tcW w:w="274" w:type="pct"/>
                        <w:shd w:val="clear" w:color="auto" w:fill="auto"/>
                        <w:hideMark/>
                      </w:tcPr>
                      <w:p w14:paraId="35E5FEA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5367E4C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back-up against protection and switchgear malfunction,</w:t>
                        </w:r>
                      </w:p>
                    </w:tc>
                  </w:tr>
                </w:tbl>
                <w:p w14:paraId="7299FB56"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4691" w:type="pct"/>
                    <w:tblCellMar>
                      <w:left w:w="0" w:type="dxa"/>
                      <w:right w:w="0" w:type="dxa"/>
                    </w:tblCellMar>
                    <w:tblLook w:val="04A0" w:firstRow="1" w:lastRow="0" w:firstColumn="1" w:lastColumn="0" w:noHBand="0" w:noVBand="1"/>
                  </w:tblPr>
                  <w:tblGrid>
                    <w:gridCol w:w="473"/>
                    <w:gridCol w:w="7519"/>
                  </w:tblGrid>
                  <w:tr w:rsidR="003B7AE9" w:rsidRPr="00BD0415" w14:paraId="10BA86AF" w14:textId="77777777" w:rsidTr="00E80B67">
                    <w:tc>
                      <w:tcPr>
                        <w:tcW w:w="296" w:type="pct"/>
                        <w:shd w:val="clear" w:color="auto" w:fill="auto"/>
                        <w:hideMark/>
                      </w:tcPr>
                      <w:p w14:paraId="184BFEF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368112C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overfluxing (U/f),</w:t>
                        </w:r>
                      </w:p>
                    </w:tc>
                  </w:tr>
                </w:tbl>
                <w:p w14:paraId="5ECD9CFF"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4794" w:type="pct"/>
                    <w:tblCellMar>
                      <w:left w:w="0" w:type="dxa"/>
                      <w:right w:w="0" w:type="dxa"/>
                    </w:tblCellMar>
                    <w:tblLook w:val="04A0" w:firstRow="1" w:lastRow="0" w:firstColumn="1" w:lastColumn="0" w:noHBand="0" w:noVBand="1"/>
                  </w:tblPr>
                  <w:tblGrid>
                    <w:gridCol w:w="474"/>
                    <w:gridCol w:w="7693"/>
                  </w:tblGrid>
                  <w:tr w:rsidR="003B7AE9" w:rsidRPr="00BD0415" w14:paraId="0ECA9021" w14:textId="77777777" w:rsidTr="00E80B67">
                    <w:tc>
                      <w:tcPr>
                        <w:tcW w:w="290" w:type="pct"/>
                        <w:shd w:val="clear" w:color="auto" w:fill="auto"/>
                        <w:hideMark/>
                      </w:tcPr>
                      <w:p w14:paraId="110CD00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3395A43D" w14:textId="10340B37" w:rsidR="003B7AE9" w:rsidRPr="00BD0415" w:rsidRDefault="005D1323"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re</w:t>
                        </w:r>
                        <w:r w:rsidR="003B7AE9" w:rsidRPr="00BD0415">
                          <w:rPr>
                            <w:rFonts w:ascii="inherit" w:eastAsia="Times New Roman" w:hAnsi="inherit" w:cs="Times New Roman"/>
                            <w:sz w:val="24"/>
                            <w:szCs w:val="24"/>
                            <w:lang w:eastAsia="en-GB"/>
                          </w:rPr>
                          <w:t>verse power,</w:t>
                        </w:r>
                      </w:p>
                    </w:tc>
                  </w:tr>
                </w:tbl>
                <w:p w14:paraId="0C07FEE9"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4936" w:type="pct"/>
                    <w:tblCellMar>
                      <w:left w:w="0" w:type="dxa"/>
                      <w:right w:w="0" w:type="dxa"/>
                    </w:tblCellMar>
                    <w:tblLook w:val="04A0" w:firstRow="1" w:lastRow="0" w:firstColumn="1" w:lastColumn="0" w:noHBand="0" w:noVBand="1"/>
                  </w:tblPr>
                  <w:tblGrid>
                    <w:gridCol w:w="474"/>
                    <w:gridCol w:w="7935"/>
                  </w:tblGrid>
                  <w:tr w:rsidR="003B7AE9" w:rsidRPr="00BD0415" w14:paraId="4EBE7879" w14:textId="77777777" w:rsidTr="00E80B67">
                    <w:tc>
                      <w:tcPr>
                        <w:tcW w:w="282" w:type="pct"/>
                        <w:shd w:val="clear" w:color="auto" w:fill="auto"/>
                        <w:hideMark/>
                      </w:tcPr>
                      <w:p w14:paraId="29CAD79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65BE408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rate of change of frequency, and</w:t>
                        </w:r>
                      </w:p>
                    </w:tc>
                  </w:tr>
                </w:tbl>
                <w:p w14:paraId="7C209657"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4910" w:type="pct"/>
                    <w:tblCellMar>
                      <w:left w:w="0" w:type="dxa"/>
                      <w:right w:w="0" w:type="dxa"/>
                    </w:tblCellMar>
                    <w:tblLook w:val="04A0" w:firstRow="1" w:lastRow="0" w:firstColumn="1" w:lastColumn="0" w:noHBand="0" w:noVBand="1"/>
                  </w:tblPr>
                  <w:tblGrid>
                    <w:gridCol w:w="473"/>
                    <w:gridCol w:w="7892"/>
                  </w:tblGrid>
                  <w:tr w:rsidR="003B7AE9" w:rsidRPr="00BD0415" w14:paraId="078E257B" w14:textId="77777777" w:rsidTr="00E80B67">
                    <w:tc>
                      <w:tcPr>
                        <w:tcW w:w="283" w:type="pct"/>
                        <w:shd w:val="clear" w:color="auto" w:fill="auto"/>
                        <w:hideMark/>
                      </w:tcPr>
                      <w:p w14:paraId="0934866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3F14445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neutral voltage displacement.</w:t>
                        </w:r>
                      </w:p>
                    </w:tc>
                  </w:tr>
                </w:tbl>
                <w:p w14:paraId="7340A6CA"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74D4BC6B"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531"/>
            </w:tblGrid>
            <w:tr w:rsidR="003B7AE9" w:rsidRPr="00BD0415" w14:paraId="03C28732" w14:textId="77777777">
              <w:tc>
                <w:tcPr>
                  <w:tcW w:w="0" w:type="auto"/>
                  <w:shd w:val="clear" w:color="auto" w:fill="auto"/>
                  <w:hideMark/>
                </w:tcPr>
                <w:p w14:paraId="204D388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(iv)</w:t>
                  </w:r>
                </w:p>
              </w:tc>
              <w:tc>
                <w:tcPr>
                  <w:tcW w:w="0" w:type="auto"/>
                  <w:shd w:val="clear" w:color="auto" w:fill="auto"/>
                  <w:hideMark/>
                </w:tcPr>
                <w:p w14:paraId="4D7E5CFF" w14:textId="532F3F2D"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changes to the protection schemes needed for the power-generating module and the network</w:t>
                  </w:r>
                  <w:r w:rsidR="00083E96">
                    <w:rPr>
                      <w:rFonts w:ascii="inherit" w:eastAsia="Times New Roman" w:hAnsi="inherit" w:cs="Times New Roman"/>
                      <w:sz w:val="24"/>
                      <w:szCs w:val="24"/>
                      <w:lang w:eastAsia="en-GB"/>
                    </w:rPr>
                    <w:t>,</w:t>
                  </w:r>
                  <w:r w:rsidRPr="00BD0415">
                    <w:rPr>
                      <w:rFonts w:ascii="inherit" w:eastAsia="Times New Roman" w:hAnsi="inherit" w:cs="Times New Roman"/>
                      <w:sz w:val="24"/>
                      <w:szCs w:val="24"/>
                      <w:lang w:eastAsia="en-GB"/>
                    </w:rPr>
                    <w:t xml:space="preserve"> </w:t>
                  </w:r>
                  <w:r w:rsidR="00083E96">
                    <w:rPr>
                      <w:rFonts w:ascii="inherit" w:eastAsia="Times New Roman" w:hAnsi="inherit" w:cs="Times New Roman"/>
                      <w:sz w:val="24"/>
                      <w:szCs w:val="24"/>
                      <w:lang w:eastAsia="en-GB"/>
                    </w:rPr>
                    <w:t>as well as, the relevant</w:t>
                  </w:r>
                  <w:r w:rsidRPr="00BD0415">
                    <w:rPr>
                      <w:rFonts w:ascii="inherit" w:eastAsia="Times New Roman" w:hAnsi="inherit" w:cs="Times New Roman"/>
                      <w:sz w:val="24"/>
                      <w:szCs w:val="24"/>
                      <w:lang w:eastAsia="en-GB"/>
                    </w:rPr>
                    <w:t xml:space="preserve"> settings </w:t>
                  </w:r>
                  <w:r w:rsidR="00083E96">
                    <w:rPr>
                      <w:rFonts w:ascii="inherit" w:eastAsia="Times New Roman" w:hAnsi="inherit" w:cs="Times New Roman"/>
                      <w:sz w:val="24"/>
                      <w:szCs w:val="24"/>
                      <w:lang w:eastAsia="en-GB"/>
                    </w:rPr>
                    <w:t>concerning</w:t>
                  </w:r>
                  <w:r w:rsidRPr="00BD0415">
                    <w:rPr>
                      <w:rFonts w:ascii="inherit" w:eastAsia="Times New Roman" w:hAnsi="inherit" w:cs="Times New Roman"/>
                      <w:sz w:val="24"/>
                      <w:szCs w:val="24"/>
                      <w:lang w:eastAsia="en-GB"/>
                    </w:rPr>
                    <w:t xml:space="preserve"> the power-generating module shall be agreed between the system operator and the power-generating facility owner, and agreement shall be reached before any changes are made;</w:t>
                  </w:r>
                </w:p>
              </w:tc>
            </w:tr>
          </w:tbl>
          <w:p w14:paraId="58C9337F"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0267C6FC"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28183FD7" w14:textId="77777777" w:rsidTr="003B7AE9">
        <w:tc>
          <w:tcPr>
            <w:tcW w:w="0" w:type="auto"/>
            <w:shd w:val="clear" w:color="auto" w:fill="auto"/>
            <w:hideMark/>
          </w:tcPr>
          <w:p w14:paraId="6249521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31DE299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power-generating facility owner shall organise its protection and control devices in accordance with the following priority ranking (from highest to lowest):</w:t>
            </w:r>
          </w:p>
          <w:tbl>
            <w:tblPr>
              <w:tblW w:w="5000" w:type="pct"/>
              <w:tblCellMar>
                <w:left w:w="0" w:type="dxa"/>
                <w:right w:w="0" w:type="dxa"/>
              </w:tblCellMar>
              <w:tblLook w:val="04A0" w:firstRow="1" w:lastRow="0" w:firstColumn="1" w:lastColumn="0" w:noHBand="0" w:noVBand="1"/>
            </w:tblPr>
            <w:tblGrid>
              <w:gridCol w:w="398"/>
              <w:gridCol w:w="8311"/>
            </w:tblGrid>
            <w:tr w:rsidR="003B7AE9" w:rsidRPr="00BD0415" w14:paraId="4B2156AC" w14:textId="77777777">
              <w:tc>
                <w:tcPr>
                  <w:tcW w:w="0" w:type="auto"/>
                  <w:shd w:val="clear" w:color="auto" w:fill="auto"/>
                  <w:hideMark/>
                </w:tcPr>
                <w:p w14:paraId="32EDBD4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658219B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network and power-generating module protection;</w:t>
                  </w:r>
                </w:p>
              </w:tc>
            </w:tr>
          </w:tbl>
          <w:p w14:paraId="5906F27A"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4762" w:type="pct"/>
              <w:tblCellMar>
                <w:left w:w="0" w:type="dxa"/>
                <w:right w:w="0" w:type="dxa"/>
              </w:tblCellMar>
              <w:tblLook w:val="04A0" w:firstRow="1" w:lastRow="0" w:firstColumn="1" w:lastColumn="0" w:noHBand="0" w:noVBand="1"/>
            </w:tblPr>
            <w:tblGrid>
              <w:gridCol w:w="396"/>
              <w:gridCol w:w="7898"/>
            </w:tblGrid>
            <w:tr w:rsidR="003B7AE9" w:rsidRPr="00BD0415" w14:paraId="0A99B1EB" w14:textId="77777777" w:rsidTr="00C86D03">
              <w:tc>
                <w:tcPr>
                  <w:tcW w:w="239" w:type="pct"/>
                  <w:shd w:val="clear" w:color="auto" w:fill="auto"/>
                  <w:hideMark/>
                </w:tcPr>
                <w:p w14:paraId="7A91250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2D46A7A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synthetic inertia, if applicable;</w:t>
                  </w:r>
                </w:p>
              </w:tc>
            </w:tr>
          </w:tbl>
          <w:p w14:paraId="454B4376"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4848" w:type="pct"/>
              <w:tblCellMar>
                <w:left w:w="0" w:type="dxa"/>
                <w:right w:w="0" w:type="dxa"/>
              </w:tblCellMar>
              <w:tblLook w:val="04A0" w:firstRow="1" w:lastRow="0" w:firstColumn="1" w:lastColumn="0" w:noHBand="0" w:noVBand="1"/>
            </w:tblPr>
            <w:tblGrid>
              <w:gridCol w:w="397"/>
              <w:gridCol w:w="8047"/>
            </w:tblGrid>
            <w:tr w:rsidR="003B7AE9" w:rsidRPr="00BD0415" w14:paraId="27566A45" w14:textId="77777777" w:rsidTr="00C86D03">
              <w:tc>
                <w:tcPr>
                  <w:tcW w:w="235" w:type="pct"/>
                  <w:shd w:val="clear" w:color="auto" w:fill="auto"/>
                  <w:hideMark/>
                </w:tcPr>
                <w:p w14:paraId="7367DD7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72A7B84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frequency control (active power adjustment);</w:t>
                  </w:r>
                </w:p>
              </w:tc>
            </w:tr>
          </w:tbl>
          <w:p w14:paraId="39379C21"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4533" w:type="pct"/>
              <w:tblCellMar>
                <w:left w:w="0" w:type="dxa"/>
                <w:right w:w="0" w:type="dxa"/>
              </w:tblCellMar>
              <w:tblLook w:val="04A0" w:firstRow="1" w:lastRow="0" w:firstColumn="1" w:lastColumn="0" w:noHBand="0" w:noVBand="1"/>
            </w:tblPr>
            <w:tblGrid>
              <w:gridCol w:w="396"/>
              <w:gridCol w:w="7500"/>
            </w:tblGrid>
            <w:tr w:rsidR="003B7AE9" w:rsidRPr="00BD0415" w14:paraId="62A1BC7D" w14:textId="77777777" w:rsidTr="00C86D03">
              <w:tc>
                <w:tcPr>
                  <w:tcW w:w="251" w:type="pct"/>
                  <w:shd w:val="clear" w:color="auto" w:fill="auto"/>
                  <w:hideMark/>
                </w:tcPr>
                <w:p w14:paraId="256D674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(iv)</w:t>
                  </w:r>
                </w:p>
              </w:tc>
              <w:tc>
                <w:tcPr>
                  <w:tcW w:w="0" w:type="auto"/>
                  <w:shd w:val="clear" w:color="auto" w:fill="auto"/>
                  <w:hideMark/>
                </w:tcPr>
                <w:p w14:paraId="711F8E4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power restriction; and</w:t>
                  </w:r>
                </w:p>
              </w:tc>
            </w:tr>
          </w:tbl>
          <w:p w14:paraId="71C8F5ED"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4719" w:type="pct"/>
              <w:tblCellMar>
                <w:left w:w="0" w:type="dxa"/>
                <w:right w:w="0" w:type="dxa"/>
              </w:tblCellMar>
              <w:tblLook w:val="04A0" w:firstRow="1" w:lastRow="0" w:firstColumn="1" w:lastColumn="0" w:noHBand="0" w:noVBand="1"/>
            </w:tblPr>
            <w:tblGrid>
              <w:gridCol w:w="398"/>
              <w:gridCol w:w="7822"/>
            </w:tblGrid>
            <w:tr w:rsidR="003B7AE9" w:rsidRPr="00BD0415" w14:paraId="351FD98E" w14:textId="77777777" w:rsidTr="00C86D03">
              <w:tc>
                <w:tcPr>
                  <w:tcW w:w="242" w:type="pct"/>
                  <w:shd w:val="clear" w:color="auto" w:fill="auto"/>
                  <w:hideMark/>
                </w:tcPr>
                <w:p w14:paraId="458F823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(v)</w:t>
                  </w:r>
                </w:p>
              </w:tc>
              <w:tc>
                <w:tcPr>
                  <w:tcW w:w="0" w:type="auto"/>
                  <w:shd w:val="clear" w:color="auto" w:fill="auto"/>
                  <w:hideMark/>
                </w:tcPr>
                <w:p w14:paraId="2D83D219" w14:textId="77777777" w:rsidR="003B7AE9" w:rsidRPr="00BD0415" w:rsidRDefault="003B7AE9" w:rsidP="00C86D03">
                  <w:pPr>
                    <w:spacing w:before="120" w:after="0" w:line="240" w:lineRule="auto"/>
                    <w:ind w:left="-1"/>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power gradient constraint;</w:t>
                  </w:r>
                </w:p>
              </w:tc>
            </w:tr>
          </w:tbl>
          <w:p w14:paraId="21E9F993"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r w:rsidR="00151DAF" w:rsidRPr="00BD0415" w14:paraId="0B15EF4E" w14:textId="77777777" w:rsidTr="00151DAF">
        <w:trPr>
          <w:trHeight w:val="31418"/>
        </w:trPr>
        <w:tc>
          <w:tcPr>
            <w:tcW w:w="0" w:type="auto"/>
            <w:shd w:val="clear" w:color="auto" w:fill="auto"/>
            <w:hideMark/>
          </w:tcPr>
          <w:p w14:paraId="0AA05C40" w14:textId="1780D2E0" w:rsidR="00151DAF" w:rsidRPr="00BD0415" w:rsidRDefault="00151DAF"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w:t>
            </w:r>
          </w:p>
        </w:tc>
        <w:tc>
          <w:tcPr>
            <w:tcW w:w="0" w:type="auto"/>
            <w:shd w:val="clear" w:color="auto" w:fill="auto"/>
            <w:hideMark/>
          </w:tcPr>
          <w:p w14:paraId="44FFAE2F" w14:textId="77777777" w:rsidR="00151DAF" w:rsidRPr="00BD0415" w:rsidRDefault="00151DAF"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with regard to information exchange:</w:t>
            </w:r>
          </w:p>
          <w:tbl>
            <w:tblPr>
              <w:tblW w:w="5000" w:type="pct"/>
              <w:tblCellMar>
                <w:left w:w="0" w:type="dxa"/>
                <w:right w:w="0" w:type="dxa"/>
              </w:tblCellMar>
              <w:tblLook w:val="04A0" w:firstRow="1" w:lastRow="0" w:firstColumn="1" w:lastColumn="0" w:noHBand="0" w:noVBand="1"/>
            </w:tblPr>
            <w:tblGrid>
              <w:gridCol w:w="250"/>
              <w:gridCol w:w="8459"/>
            </w:tblGrid>
            <w:tr w:rsidR="00151DAF" w:rsidRPr="00BD0415" w14:paraId="513F661E" w14:textId="77777777" w:rsidTr="004B552F">
              <w:tc>
                <w:tcPr>
                  <w:tcW w:w="0" w:type="auto"/>
                  <w:shd w:val="clear" w:color="auto" w:fill="auto"/>
                  <w:hideMark/>
                </w:tcPr>
                <w:p w14:paraId="1FCA1DFD" w14:textId="77777777" w:rsidR="00151DAF" w:rsidRPr="00BD0415" w:rsidRDefault="00151DAF"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27ED2F61" w14:textId="569777E4" w:rsidR="00151DAF" w:rsidRPr="00BD0415" w:rsidRDefault="00151DAF" w:rsidP="007F116E">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power-generating facilities shall be capable of exchanging information with the relevant system operator or the relevant TSO in real time, as specified by the relevant system operator or the relevant TSO</w:t>
                  </w:r>
                  <w:r>
                    <w:rPr>
                      <w:rFonts w:ascii="inherit" w:eastAsia="Times New Roman" w:hAnsi="inherit" w:cs="Times New Roman"/>
                      <w:sz w:val="24"/>
                      <w:szCs w:val="24"/>
                      <w:lang w:eastAsia="en-GB"/>
                    </w:rPr>
                    <w:t>.</w:t>
                  </w:r>
                  <w:r>
                    <w:t xml:space="preserve"> </w:t>
                  </w:r>
                  <w:r w:rsidRPr="00E379A1">
                    <w:rPr>
                      <w:rFonts w:ascii="inherit" w:eastAsia="Times New Roman" w:hAnsi="inherit" w:cs="Times New Roman"/>
                      <w:sz w:val="24"/>
                      <w:szCs w:val="24"/>
                      <w:lang w:eastAsia="en-GB"/>
                    </w:rPr>
                    <w:t xml:space="preserve">The content of real-time data shall be consistent with the </w:t>
                  </w:r>
                  <w:r>
                    <w:rPr>
                      <w:rFonts w:ascii="inherit" w:eastAsia="Times New Roman" w:hAnsi="inherit" w:cs="Times New Roman"/>
                      <w:sz w:val="24"/>
                      <w:szCs w:val="24"/>
                      <w:lang w:eastAsia="en-GB"/>
                    </w:rPr>
                    <w:t>data exchange requirements laid down in Title 2</w:t>
                  </w:r>
                  <w:r w:rsidRPr="00E379A1">
                    <w:rPr>
                      <w:rFonts w:ascii="inherit" w:eastAsia="Times New Roman" w:hAnsi="inherit" w:cs="Times New Roman"/>
                      <w:sz w:val="24"/>
                      <w:szCs w:val="24"/>
                      <w:lang w:eastAsia="en-GB"/>
                    </w:rPr>
                    <w:t xml:space="preserve"> of Regulation (EU) 2017/1485</w:t>
                  </w:r>
                  <w:r w:rsidRPr="00BD0415">
                    <w:rPr>
                      <w:rFonts w:ascii="inherit" w:eastAsia="Times New Roman" w:hAnsi="inherit" w:cs="Times New Roman"/>
                      <w:sz w:val="24"/>
                      <w:szCs w:val="24"/>
                      <w:lang w:eastAsia="en-GB"/>
                    </w:rPr>
                    <w:t>;</w:t>
                  </w:r>
                </w:p>
              </w:tc>
            </w:tr>
          </w:tbl>
          <w:p w14:paraId="083D6A7D" w14:textId="77777777" w:rsidR="00151DAF" w:rsidRPr="00BD0415" w:rsidRDefault="00151DAF"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151DAF" w:rsidRPr="00BD0415" w14:paraId="26528F6F" w14:textId="77777777">
              <w:tc>
                <w:tcPr>
                  <w:tcW w:w="0" w:type="auto"/>
                  <w:shd w:val="clear" w:color="auto" w:fill="auto"/>
                  <w:hideMark/>
                </w:tcPr>
                <w:p w14:paraId="372AEBDE" w14:textId="6DAFCDC1" w:rsidR="00151DAF" w:rsidRPr="00BD0415" w:rsidRDefault="00151DAF"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04A76ECE" w14:textId="0D6C8260" w:rsidR="00151DAF" w:rsidRPr="00BD0415" w:rsidRDefault="00151DAF" w:rsidP="003B7AE9">
                  <w:pPr>
                    <w:spacing w:before="120" w:after="0" w:line="240" w:lineRule="auto"/>
                    <w:jc w:val="both"/>
                    <w:rPr>
                      <w:rFonts w:ascii="inherit" w:eastAsia="Times New Roman" w:hAnsi="inherit" w:cs="Times New Roman"/>
                      <w:sz w:val="24"/>
                      <w:szCs w:val="24"/>
                      <w:lang w:eastAsia="en-GB"/>
                    </w:rPr>
                  </w:pPr>
                  <w:r w:rsidRPr="00E379A1">
                    <w:rPr>
                      <w:rFonts w:ascii="inherit" w:eastAsia="Times New Roman" w:hAnsi="inherit" w:cs="Times New Roman"/>
                      <w:sz w:val="24"/>
                      <w:szCs w:val="24"/>
                      <w:lang w:eastAsia="en-GB"/>
                    </w:rPr>
                    <w:t>power-generating facilities shall be capable of exchanging real time data for metering with the relevant system operator or the relevant TSO</w:t>
                  </w:r>
                  <w:r>
                    <w:rPr>
                      <w:rFonts w:ascii="inherit" w:eastAsia="Times New Roman" w:hAnsi="inherit" w:cs="Times New Roman"/>
                      <w:sz w:val="24"/>
                      <w:szCs w:val="24"/>
                      <w:lang w:eastAsia="en-GB"/>
                    </w:rPr>
                    <w:t>;</w:t>
                  </w:r>
                </w:p>
              </w:tc>
            </w:tr>
            <w:tr w:rsidR="00151DAF" w:rsidRPr="00BD0415" w14:paraId="1C4C477F" w14:textId="77777777">
              <w:tc>
                <w:tcPr>
                  <w:tcW w:w="0" w:type="auto"/>
                  <w:shd w:val="clear" w:color="auto" w:fill="auto"/>
                </w:tcPr>
                <w:p w14:paraId="0E70ECF5" w14:textId="6AFB0BE6" w:rsidR="00151DAF" w:rsidRPr="00BD0415" w:rsidRDefault="00151DAF" w:rsidP="006A381A">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(iii)</w:t>
                  </w:r>
                </w:p>
              </w:tc>
              <w:tc>
                <w:tcPr>
                  <w:tcW w:w="0" w:type="auto"/>
                  <w:shd w:val="clear" w:color="auto" w:fill="auto"/>
                </w:tcPr>
                <w:p w14:paraId="0FC8DF32" w14:textId="01A1885D" w:rsidR="00151DAF" w:rsidRPr="00E379A1" w:rsidRDefault="00151DAF" w:rsidP="006A381A">
                  <w:pPr>
                    <w:spacing w:before="120" w:after="0" w:line="240" w:lineRule="auto"/>
                    <w:jc w:val="both"/>
                    <w:rPr>
                      <w:rFonts w:ascii="inherit" w:eastAsia="Times New Roman" w:hAnsi="inherit" w:cs="Times New Roman"/>
                      <w:sz w:val="24"/>
                      <w:szCs w:val="24"/>
                      <w:lang w:eastAsia="en-GB"/>
                    </w:rPr>
                  </w:pPr>
                  <w:r w:rsidRPr="00E379A1">
                    <w:rPr>
                      <w:rFonts w:ascii="inherit" w:eastAsia="Times New Roman" w:hAnsi="inherit" w:cs="Times New Roman"/>
                      <w:sz w:val="24"/>
                      <w:szCs w:val="24"/>
                      <w:lang w:eastAsia="en-GB"/>
                    </w:rPr>
                    <w:t xml:space="preserve">if required by the relevant system operator power-generating facilities shall </w:t>
                  </w:r>
                  <w:r>
                    <w:rPr>
                      <w:rFonts w:ascii="inherit" w:eastAsia="Times New Roman" w:hAnsi="inherit" w:cs="Times New Roman"/>
                      <w:sz w:val="24"/>
                      <w:szCs w:val="24"/>
                      <w:lang w:eastAsia="en-GB"/>
                    </w:rPr>
                    <w:t xml:space="preserve">be able </w:t>
                  </w:r>
                  <w:del w:id="219" w:author="Author">
                    <w:r>
                      <w:rPr>
                        <w:rFonts w:ascii="inherit" w:eastAsia="Times New Roman" w:hAnsi="inherit" w:cs="Times New Roman"/>
                        <w:sz w:val="24"/>
                        <w:szCs w:val="24"/>
                        <w:lang w:eastAsia="en-GB"/>
                      </w:rPr>
                      <w:delText xml:space="preserve">capable </w:delText>
                    </w:r>
                  </w:del>
                  <w:r>
                    <w:rPr>
                      <w:rFonts w:ascii="inherit" w:eastAsia="Times New Roman" w:hAnsi="inherit" w:cs="Times New Roman"/>
                      <w:sz w:val="24"/>
                      <w:szCs w:val="24"/>
                      <w:lang w:eastAsia="en-GB"/>
                    </w:rPr>
                    <w:t>to provide fault recording</w:t>
                  </w:r>
                  <w:r w:rsidRPr="00E379A1">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 xml:space="preserve">for </w:t>
                  </w:r>
                  <w:r w:rsidRPr="00E379A1">
                    <w:rPr>
                      <w:rFonts w:ascii="inherit" w:eastAsia="Times New Roman" w:hAnsi="inherit" w:cs="Times New Roman"/>
                      <w:sz w:val="24"/>
                      <w:szCs w:val="24"/>
                      <w:lang w:eastAsia="en-GB"/>
                    </w:rPr>
                    <w:t>the following parameters:</w:t>
                  </w:r>
                </w:p>
                <w:p w14:paraId="28273D8F" w14:textId="77777777" w:rsidR="00151DAF" w:rsidRPr="00E379A1" w:rsidRDefault="00151DAF" w:rsidP="006A381A">
                  <w:pPr>
                    <w:spacing w:before="120" w:after="0" w:line="240" w:lineRule="auto"/>
                    <w:jc w:val="both"/>
                    <w:rPr>
                      <w:rFonts w:ascii="inherit" w:eastAsia="Times New Roman" w:hAnsi="inherit" w:cs="Times New Roman"/>
                      <w:sz w:val="24"/>
                      <w:szCs w:val="24"/>
                      <w:lang w:eastAsia="en-GB"/>
                    </w:rPr>
                  </w:pPr>
                  <w:r w:rsidRPr="00E379A1">
                    <w:rPr>
                      <w:rFonts w:ascii="inherit" w:eastAsia="Times New Roman" w:hAnsi="inherit" w:cs="Times New Roman"/>
                      <w:sz w:val="24"/>
                      <w:szCs w:val="24"/>
                      <w:lang w:eastAsia="en-GB"/>
                    </w:rPr>
                    <w:t>—</w:t>
                  </w:r>
                  <w:r w:rsidRPr="00E379A1">
                    <w:rPr>
                      <w:rFonts w:ascii="inherit" w:eastAsia="Times New Roman" w:hAnsi="inherit" w:cs="Times New Roman"/>
                      <w:sz w:val="24"/>
                      <w:szCs w:val="24"/>
                      <w:lang w:eastAsia="en-GB"/>
                    </w:rPr>
                    <w:tab/>
                    <w:t>voltage,</w:t>
                  </w:r>
                </w:p>
                <w:p w14:paraId="047159DD" w14:textId="77777777" w:rsidR="00151DAF" w:rsidRPr="00E379A1" w:rsidRDefault="00151DAF" w:rsidP="006A381A">
                  <w:pPr>
                    <w:spacing w:before="120" w:after="0" w:line="240" w:lineRule="auto"/>
                    <w:jc w:val="both"/>
                    <w:rPr>
                      <w:rFonts w:ascii="inherit" w:eastAsia="Times New Roman" w:hAnsi="inherit" w:cs="Times New Roman"/>
                      <w:sz w:val="24"/>
                      <w:szCs w:val="24"/>
                      <w:lang w:eastAsia="en-GB"/>
                    </w:rPr>
                  </w:pPr>
                  <w:r w:rsidRPr="00E379A1">
                    <w:rPr>
                      <w:rFonts w:ascii="inherit" w:eastAsia="Times New Roman" w:hAnsi="inherit" w:cs="Times New Roman"/>
                      <w:sz w:val="24"/>
                      <w:szCs w:val="24"/>
                      <w:lang w:eastAsia="en-GB"/>
                    </w:rPr>
                    <w:t>—</w:t>
                  </w:r>
                  <w:r w:rsidRPr="00E379A1">
                    <w:rPr>
                      <w:rFonts w:ascii="inherit" w:eastAsia="Times New Roman" w:hAnsi="inherit" w:cs="Times New Roman"/>
                      <w:sz w:val="24"/>
                      <w:szCs w:val="24"/>
                      <w:lang w:eastAsia="en-GB"/>
                    </w:rPr>
                    <w:tab/>
                    <w:t>active power,</w:t>
                  </w:r>
                </w:p>
                <w:p w14:paraId="0B912EA2" w14:textId="77777777" w:rsidR="00151DAF" w:rsidRPr="00E379A1" w:rsidRDefault="00151DAF" w:rsidP="006A381A">
                  <w:pPr>
                    <w:spacing w:before="120" w:after="0" w:line="240" w:lineRule="auto"/>
                    <w:jc w:val="both"/>
                    <w:rPr>
                      <w:rFonts w:ascii="inherit" w:eastAsia="Times New Roman" w:hAnsi="inherit" w:cs="Times New Roman"/>
                      <w:sz w:val="24"/>
                      <w:szCs w:val="24"/>
                      <w:lang w:eastAsia="en-GB"/>
                    </w:rPr>
                  </w:pPr>
                  <w:r w:rsidRPr="00E379A1">
                    <w:rPr>
                      <w:rFonts w:ascii="inherit" w:eastAsia="Times New Roman" w:hAnsi="inherit" w:cs="Times New Roman"/>
                      <w:sz w:val="24"/>
                      <w:szCs w:val="24"/>
                      <w:lang w:eastAsia="en-GB"/>
                    </w:rPr>
                    <w:t>—</w:t>
                  </w:r>
                  <w:r w:rsidRPr="00E379A1">
                    <w:rPr>
                      <w:rFonts w:ascii="inherit" w:eastAsia="Times New Roman" w:hAnsi="inherit" w:cs="Times New Roman"/>
                      <w:sz w:val="24"/>
                      <w:szCs w:val="24"/>
                      <w:lang w:eastAsia="en-GB"/>
                    </w:rPr>
                    <w:tab/>
                    <w:t>reactive power, and</w:t>
                  </w:r>
                </w:p>
                <w:p w14:paraId="1D3F3120" w14:textId="5BB6AAEE" w:rsidR="00151DAF" w:rsidRPr="00E379A1" w:rsidRDefault="00151DAF" w:rsidP="006A381A">
                  <w:pPr>
                    <w:spacing w:before="120" w:after="0" w:line="240" w:lineRule="auto"/>
                    <w:jc w:val="both"/>
                    <w:rPr>
                      <w:rFonts w:ascii="inherit" w:eastAsia="Times New Roman" w:hAnsi="inherit" w:cs="Times New Roman"/>
                      <w:sz w:val="24"/>
                      <w:szCs w:val="24"/>
                      <w:lang w:eastAsia="en-GB"/>
                    </w:rPr>
                  </w:pPr>
                  <w:r w:rsidRPr="00E379A1">
                    <w:rPr>
                      <w:rFonts w:ascii="inherit" w:eastAsia="Times New Roman" w:hAnsi="inherit" w:cs="Times New Roman"/>
                      <w:sz w:val="24"/>
                      <w:szCs w:val="24"/>
                      <w:lang w:eastAsia="en-GB"/>
                    </w:rPr>
                    <w:t>—</w:t>
                  </w:r>
                  <w:r w:rsidRPr="00E379A1">
                    <w:rPr>
                      <w:rFonts w:ascii="inherit" w:eastAsia="Times New Roman" w:hAnsi="inherit" w:cs="Times New Roman"/>
                      <w:sz w:val="24"/>
                      <w:szCs w:val="24"/>
                      <w:lang w:eastAsia="en-GB"/>
                    </w:rPr>
                    <w:tab/>
                    <w:t>frequency</w:t>
                  </w:r>
                  <w:r>
                    <w:rPr>
                      <w:rFonts w:ascii="inherit" w:eastAsia="Times New Roman" w:hAnsi="inherit" w:cs="Times New Roman"/>
                      <w:sz w:val="24"/>
                      <w:szCs w:val="24"/>
                      <w:lang w:eastAsia="en-GB"/>
                    </w:rPr>
                    <w:t>;</w:t>
                  </w:r>
                </w:p>
              </w:tc>
            </w:tr>
            <w:tr w:rsidR="00151DAF" w:rsidRPr="00BD0415" w14:paraId="3F501182" w14:textId="77777777">
              <w:tc>
                <w:tcPr>
                  <w:tcW w:w="0" w:type="auto"/>
                  <w:shd w:val="clear" w:color="auto" w:fill="auto"/>
                </w:tcPr>
                <w:p w14:paraId="3245BEA5" w14:textId="7DBC7553" w:rsidR="00151DAF" w:rsidRDefault="00151DAF" w:rsidP="006A381A">
                  <w:pPr>
                    <w:spacing w:before="120" w:after="0" w:line="240" w:lineRule="auto"/>
                    <w:jc w:val="both"/>
                    <w:rPr>
                      <w:rStyle w:val="CommentReference"/>
                    </w:rPr>
                  </w:pPr>
                  <w:r>
                    <w:rPr>
                      <w:rFonts w:ascii="inherit" w:eastAsia="Times New Roman" w:hAnsi="inherit" w:cs="Times New Roman"/>
                      <w:sz w:val="24"/>
                      <w:szCs w:val="24"/>
                      <w:lang w:eastAsia="en-GB"/>
                    </w:rPr>
                    <w:t>(iv)</w:t>
                  </w:r>
                </w:p>
              </w:tc>
              <w:tc>
                <w:tcPr>
                  <w:tcW w:w="0" w:type="auto"/>
                  <w:shd w:val="clear" w:color="auto" w:fill="auto"/>
                </w:tcPr>
                <w:p w14:paraId="38AF7CB6" w14:textId="6DC8B5A7" w:rsidR="00151DAF" w:rsidRPr="00E379A1" w:rsidRDefault="00151DAF" w:rsidP="006A381A">
                  <w:pPr>
                    <w:spacing w:before="120" w:after="0" w:line="240" w:lineRule="auto"/>
                    <w:jc w:val="both"/>
                    <w:rPr>
                      <w:rFonts w:ascii="inherit" w:eastAsia="Times New Roman" w:hAnsi="inherit" w:cs="Times New Roman"/>
                      <w:sz w:val="24"/>
                      <w:szCs w:val="24"/>
                      <w:lang w:eastAsia="en-GB"/>
                    </w:rPr>
                  </w:pPr>
                  <w:r w:rsidRPr="00E379A1">
                    <w:rPr>
                      <w:rFonts w:ascii="inherit" w:eastAsia="Times New Roman" w:hAnsi="inherit" w:cs="Times New Roman"/>
                      <w:sz w:val="24"/>
                      <w:szCs w:val="24"/>
                      <w:lang w:eastAsia="en-GB"/>
                    </w:rPr>
                    <w:t>the settings of the fault recording equipment, including triggering criteria and the sampling rates shall be agreed between the power-generating facility owner and the relevant system operator in coordination with the relevant TSO;</w:t>
                  </w:r>
                </w:p>
              </w:tc>
            </w:tr>
            <w:tr w:rsidR="00151DAF" w:rsidRPr="00BD0415" w14:paraId="7FF6F1A5" w14:textId="77777777">
              <w:tc>
                <w:tcPr>
                  <w:tcW w:w="0" w:type="auto"/>
                  <w:shd w:val="clear" w:color="auto" w:fill="auto"/>
                </w:tcPr>
                <w:p w14:paraId="1B6050DA" w14:textId="3FA142E0" w:rsidR="00151DAF" w:rsidRDefault="00151DAF" w:rsidP="006A381A">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(v)</w:t>
                  </w:r>
                </w:p>
              </w:tc>
              <w:tc>
                <w:tcPr>
                  <w:tcW w:w="0" w:type="auto"/>
                  <w:shd w:val="clear" w:color="auto" w:fill="auto"/>
                </w:tcPr>
                <w:p w14:paraId="590A6CA6" w14:textId="1EF6B67F" w:rsidR="00151DAF" w:rsidRPr="00E379A1" w:rsidRDefault="00151DAF" w:rsidP="006A381A">
                  <w:pPr>
                    <w:spacing w:before="120" w:after="0" w:line="240" w:lineRule="auto"/>
                    <w:jc w:val="both"/>
                    <w:rPr>
                      <w:rFonts w:ascii="inherit" w:eastAsia="Times New Roman" w:hAnsi="inherit" w:cs="Times New Roman"/>
                      <w:sz w:val="24"/>
                      <w:szCs w:val="24"/>
                      <w:lang w:eastAsia="en-GB"/>
                    </w:rPr>
                  </w:pPr>
                  <w:r w:rsidRPr="00E379A1">
                    <w:rPr>
                      <w:rFonts w:ascii="inherit" w:eastAsia="Times New Roman" w:hAnsi="inherit" w:cs="Times New Roman"/>
                      <w:sz w:val="24"/>
                      <w:szCs w:val="24"/>
                      <w:lang w:eastAsia="en-GB"/>
                    </w:rPr>
                    <w:t>t</w:t>
                  </w:r>
                  <w:ins w:id="220" w:author="Author">
                    <w:r w:rsidR="00C741DA">
                      <w:rPr>
                        <w:rFonts w:ascii="inherit" w:eastAsia="Times New Roman" w:hAnsi="inherit" w:cs="Times New Roman"/>
                        <w:sz w:val="24"/>
                        <w:szCs w:val="24"/>
                        <w:lang w:eastAsia="en-GB"/>
                      </w:rPr>
                      <w:t xml:space="preserve">he </w:t>
                    </w:r>
                    <w:r w:rsidR="00661A20">
                      <w:rPr>
                        <w:rFonts w:ascii="inherit" w:eastAsia="Times New Roman" w:hAnsi="inherit" w:cs="Times New Roman"/>
                        <w:sz w:val="24"/>
                        <w:szCs w:val="24"/>
                        <w:lang w:eastAsia="en-GB"/>
                      </w:rPr>
                      <w:t xml:space="preserve">RSO and </w:t>
                    </w:r>
                    <w:r w:rsidR="00B9192A">
                      <w:rPr>
                        <w:rFonts w:ascii="inherit" w:eastAsia="Times New Roman" w:hAnsi="inherit" w:cs="Times New Roman"/>
                        <w:sz w:val="24"/>
                        <w:szCs w:val="24"/>
                        <w:lang w:eastAsia="en-GB"/>
                      </w:rPr>
                      <w:t xml:space="preserve">TSO may request to access </w:t>
                    </w:r>
                    <w:r w:rsidR="005F6934">
                      <w:rPr>
                        <w:rFonts w:ascii="inherit" w:eastAsia="Times New Roman" w:hAnsi="inherit" w:cs="Times New Roman"/>
                        <w:sz w:val="24"/>
                        <w:szCs w:val="24"/>
                        <w:lang w:eastAsia="en-GB"/>
                      </w:rPr>
                      <w:t>data collected</w:t>
                    </w:r>
                    <w:r w:rsidR="00D440CF">
                      <w:rPr>
                        <w:rFonts w:ascii="inherit" w:eastAsia="Times New Roman" w:hAnsi="inherit" w:cs="Times New Roman"/>
                        <w:sz w:val="24"/>
                        <w:szCs w:val="24"/>
                        <w:lang w:eastAsia="en-GB"/>
                      </w:rPr>
                      <w:t xml:space="preserve"> </w:t>
                    </w:r>
                    <w:r w:rsidR="00194EDB">
                      <w:rPr>
                        <w:rFonts w:ascii="inherit" w:eastAsia="Times New Roman" w:hAnsi="inherit" w:cs="Times New Roman"/>
                        <w:sz w:val="24"/>
                        <w:szCs w:val="24"/>
                        <w:lang w:eastAsia="en-GB"/>
                      </w:rPr>
                      <w:t xml:space="preserve">during fault event </w:t>
                    </w:r>
                    <w:r w:rsidR="00D23F10">
                      <w:rPr>
                        <w:rFonts w:ascii="inherit" w:eastAsia="Times New Roman" w:hAnsi="inherit" w:cs="Times New Roman"/>
                        <w:sz w:val="24"/>
                        <w:szCs w:val="24"/>
                        <w:lang w:eastAsia="en-GB"/>
                      </w:rPr>
                      <w:t xml:space="preserve">by </w:t>
                    </w:r>
                    <w:r w:rsidR="000F349D">
                      <w:rPr>
                        <w:rFonts w:ascii="inherit" w:eastAsia="Times New Roman" w:hAnsi="inherit" w:cs="Times New Roman"/>
                        <w:sz w:val="24"/>
                        <w:szCs w:val="24"/>
                        <w:lang w:eastAsia="en-GB"/>
                      </w:rPr>
                      <w:t>electricity quality monitoring,</w:t>
                    </w:r>
                    <w:r w:rsidR="00630307">
                      <w:rPr>
                        <w:rFonts w:ascii="inherit" w:eastAsia="Times New Roman" w:hAnsi="inherit" w:cs="Times New Roman"/>
                        <w:sz w:val="24"/>
                        <w:szCs w:val="24"/>
                        <w:lang w:eastAsia="en-GB"/>
                      </w:rPr>
                      <w:t xml:space="preserve"> including protection device</w:t>
                    </w:r>
                    <w:r w:rsidR="004B1DC8">
                      <w:rPr>
                        <w:rFonts w:ascii="inherit" w:eastAsia="Times New Roman" w:hAnsi="inherit" w:cs="Times New Roman"/>
                        <w:sz w:val="24"/>
                        <w:szCs w:val="24"/>
                        <w:lang w:eastAsia="en-GB"/>
                      </w:rPr>
                      <w:t xml:space="preserve"> when applicable,</w:t>
                    </w:r>
                    <w:r w:rsidR="00BD1260">
                      <w:rPr>
                        <w:rFonts w:ascii="inherit" w:eastAsia="Times New Roman" w:hAnsi="inherit" w:cs="Times New Roman"/>
                        <w:sz w:val="24"/>
                        <w:szCs w:val="24"/>
                        <w:lang w:eastAsia="en-GB"/>
                      </w:rPr>
                      <w:t xml:space="preserve"> </w:t>
                    </w:r>
                    <w:r w:rsidR="00B93E92">
                      <w:rPr>
                        <w:rFonts w:ascii="inherit" w:eastAsia="Times New Roman" w:hAnsi="inherit" w:cs="Times New Roman"/>
                        <w:sz w:val="24"/>
                        <w:szCs w:val="24"/>
                        <w:lang w:eastAsia="en-GB"/>
                      </w:rPr>
                      <w:t xml:space="preserve">from the power </w:t>
                    </w:r>
                    <w:r w:rsidR="00C302DC">
                      <w:rPr>
                        <w:rFonts w:ascii="inherit" w:eastAsia="Times New Roman" w:hAnsi="inherit" w:cs="Times New Roman"/>
                        <w:sz w:val="24"/>
                        <w:szCs w:val="24"/>
                        <w:lang w:eastAsia="en-GB"/>
                      </w:rPr>
                      <w:t>generating facility owner</w:t>
                    </w:r>
                    <w:r w:rsidR="00DB08C7">
                      <w:rPr>
                        <w:rFonts w:ascii="inherit" w:eastAsia="Times New Roman" w:hAnsi="inherit" w:cs="Times New Roman"/>
                        <w:sz w:val="24"/>
                        <w:szCs w:val="24"/>
                        <w:lang w:eastAsia="en-GB"/>
                      </w:rPr>
                      <w:t xml:space="preserve">. The power generating facility owner may request to access data collected during the fault event by the RSO and </w:t>
                    </w:r>
                    <w:r w:rsidR="001075F0">
                      <w:rPr>
                        <w:rFonts w:ascii="inherit" w:eastAsia="Times New Roman" w:hAnsi="inherit" w:cs="Times New Roman"/>
                        <w:sz w:val="24"/>
                        <w:szCs w:val="24"/>
                        <w:lang w:eastAsia="en-GB"/>
                      </w:rPr>
                      <w:t>TSO</w:t>
                    </w:r>
                    <w:r w:rsidR="00074708">
                      <w:rPr>
                        <w:rFonts w:ascii="inherit" w:eastAsia="Times New Roman" w:hAnsi="inherit" w:cs="Times New Roman"/>
                        <w:sz w:val="24"/>
                        <w:szCs w:val="24"/>
                        <w:lang w:eastAsia="en-GB"/>
                      </w:rPr>
                      <w:t xml:space="preserve"> with the same level of details.</w:t>
                    </w:r>
                    <w:r w:rsidR="003C0D5A">
                      <w:rPr>
                        <w:rFonts w:ascii="inherit" w:eastAsia="Times New Roman" w:hAnsi="inherit" w:cs="Times New Roman"/>
                        <w:sz w:val="24"/>
                        <w:szCs w:val="24"/>
                        <w:lang w:eastAsia="en-GB"/>
                      </w:rPr>
                      <w:t>.</w:t>
                    </w:r>
                    <w:r w:rsidR="000D780C">
                      <w:rPr>
                        <w:rFonts w:ascii="inherit" w:eastAsia="Times New Roman" w:hAnsi="inherit" w:cs="Times New Roman"/>
                        <w:sz w:val="24"/>
                        <w:szCs w:val="24"/>
                        <w:lang w:eastAsia="en-GB"/>
                      </w:rPr>
                      <w:t xml:space="preserve"> </w:t>
                    </w:r>
                    <w:r w:rsidR="000348EC">
                      <w:rPr>
                        <w:rFonts w:ascii="inherit" w:eastAsia="Times New Roman" w:hAnsi="inherit" w:cs="Times New Roman"/>
                        <w:sz w:val="24"/>
                        <w:szCs w:val="24"/>
                        <w:lang w:eastAsia="en-GB"/>
                      </w:rPr>
                      <w:t>The data exchanged shall be rough data</w:t>
                    </w:r>
                    <w:r w:rsidR="00BD0ADB">
                      <w:rPr>
                        <w:rFonts w:ascii="inherit" w:eastAsia="Times New Roman" w:hAnsi="inherit" w:cs="Times New Roman"/>
                        <w:sz w:val="24"/>
                        <w:szCs w:val="24"/>
                        <w:lang w:eastAsia="en-GB"/>
                      </w:rPr>
                      <w:t xml:space="preserve"> and limited</w:t>
                    </w:r>
                    <w:r w:rsidR="00074708">
                      <w:rPr>
                        <w:rFonts w:ascii="inherit" w:eastAsia="Times New Roman" w:hAnsi="inherit" w:cs="Times New Roman"/>
                        <w:sz w:val="24"/>
                        <w:szCs w:val="24"/>
                        <w:lang w:eastAsia="en-GB"/>
                      </w:rPr>
                      <w:t xml:space="preserve"> in such a manner</w:t>
                    </w:r>
                    <w:r w:rsidR="00BD0ADB">
                      <w:rPr>
                        <w:rFonts w:ascii="inherit" w:eastAsia="Times New Roman" w:hAnsi="inherit" w:cs="Times New Roman"/>
                        <w:sz w:val="24"/>
                        <w:szCs w:val="24"/>
                        <w:lang w:eastAsia="en-GB"/>
                      </w:rPr>
                      <w:t xml:space="preserve"> </w:t>
                    </w:r>
                    <w:r w:rsidR="009E13B0">
                      <w:rPr>
                        <w:rFonts w:ascii="inherit" w:eastAsia="Times New Roman" w:hAnsi="inherit" w:cs="Times New Roman"/>
                        <w:sz w:val="24"/>
                        <w:szCs w:val="24"/>
                        <w:lang w:eastAsia="en-GB"/>
                      </w:rPr>
                      <w:t xml:space="preserve">to not require </w:t>
                    </w:r>
                    <w:r w:rsidR="009803D6">
                      <w:rPr>
                        <w:rFonts w:ascii="inherit" w:eastAsia="Times New Roman" w:hAnsi="inherit" w:cs="Times New Roman"/>
                        <w:sz w:val="24"/>
                        <w:szCs w:val="24"/>
                        <w:lang w:eastAsia="en-GB"/>
                      </w:rPr>
                      <w:t>non disc</w:t>
                    </w:r>
                    <w:r w:rsidR="001C1415">
                      <w:rPr>
                        <w:rFonts w:ascii="inherit" w:eastAsia="Times New Roman" w:hAnsi="inherit" w:cs="Times New Roman"/>
                        <w:sz w:val="24"/>
                        <w:szCs w:val="24"/>
                        <w:lang w:eastAsia="en-GB"/>
                      </w:rPr>
                      <w:t>losure agreement</w:t>
                    </w:r>
                    <w:r w:rsidR="00806A65">
                      <w:rPr>
                        <w:rFonts w:ascii="inherit" w:eastAsia="Times New Roman" w:hAnsi="inherit" w:cs="Times New Roman"/>
                        <w:sz w:val="24"/>
                        <w:szCs w:val="24"/>
                        <w:lang w:eastAsia="en-GB"/>
                      </w:rPr>
                      <w:t xml:space="preserve"> among parties.</w:t>
                    </w:r>
                    <w:r w:rsidR="00E47D0D">
                      <w:rPr>
                        <w:rFonts w:ascii="inherit" w:eastAsia="Times New Roman" w:hAnsi="inherit" w:cs="Times New Roman"/>
                        <w:sz w:val="24"/>
                        <w:szCs w:val="24"/>
                        <w:lang w:eastAsia="en-GB"/>
                      </w:rPr>
                      <w:t xml:space="preserve"> </w:t>
                    </w:r>
                    <w:r w:rsidR="00795E24">
                      <w:rPr>
                        <w:rFonts w:ascii="inherit" w:eastAsia="Times New Roman" w:hAnsi="inherit" w:cs="Times New Roman"/>
                        <w:sz w:val="24"/>
                        <w:szCs w:val="24"/>
                        <w:lang w:eastAsia="en-GB"/>
                      </w:rPr>
                      <w:t xml:space="preserve">The power generating facility owner and RSO and TSO will define how the collected data will be </w:t>
                    </w:r>
                    <w:commentRangeStart w:id="221"/>
                    <w:r w:rsidR="00795E24">
                      <w:rPr>
                        <w:rFonts w:ascii="inherit" w:eastAsia="Times New Roman" w:hAnsi="inherit" w:cs="Times New Roman"/>
                        <w:sz w:val="24"/>
                        <w:szCs w:val="24"/>
                        <w:lang w:eastAsia="en-GB"/>
                      </w:rPr>
                      <w:t>exchanged</w:t>
                    </w:r>
                    <w:commentRangeEnd w:id="221"/>
                    <w:r w:rsidR="00AA47D4">
                      <w:rPr>
                        <w:rStyle w:val="CommentReference"/>
                      </w:rPr>
                      <w:commentReference w:id="221"/>
                    </w:r>
                    <w:r w:rsidR="00795E24">
                      <w:rPr>
                        <w:rFonts w:ascii="inherit" w:eastAsia="Times New Roman" w:hAnsi="inherit" w:cs="Times New Roman"/>
                        <w:sz w:val="24"/>
                        <w:szCs w:val="24"/>
                        <w:lang w:eastAsia="en-GB"/>
                      </w:rPr>
                      <w:t>.</w:t>
                    </w:r>
                    <w:r w:rsidR="009E62B2">
                      <w:rPr>
                        <w:rFonts w:ascii="inherit" w:eastAsia="Times New Roman" w:hAnsi="inherit" w:cs="Times New Roman"/>
                        <w:sz w:val="24"/>
                        <w:szCs w:val="24"/>
                        <w:lang w:eastAsia="en-GB"/>
                      </w:rPr>
                      <w:t xml:space="preserve"> </w:t>
                    </w:r>
                  </w:ins>
                  <w:del w:id="222" w:author="Author">
                    <w:r w:rsidRPr="00E379A1" w:rsidDel="009E62B2">
                      <w:rPr>
                        <w:rFonts w:ascii="inherit" w:eastAsia="Times New Roman" w:hAnsi="inherit" w:cs="Times New Roman"/>
                        <w:sz w:val="24"/>
                        <w:szCs w:val="24"/>
                        <w:lang w:eastAsia="en-GB"/>
                      </w:rPr>
                      <w:delText>he</w:delText>
                    </w:r>
                    <w:r w:rsidRPr="00E379A1">
                      <w:rPr>
                        <w:rFonts w:ascii="inherit" w:eastAsia="Times New Roman" w:hAnsi="inherit" w:cs="Times New Roman"/>
                        <w:sz w:val="24"/>
                        <w:szCs w:val="24"/>
                        <w:lang w:eastAsia="en-GB"/>
                      </w:rPr>
                      <w:delText xml:space="preserve"> facilities for quality of supply and dynamic system behaviour monitoring shall include arrangements for the power-generating facility owner, and the relevant system operator and the relevant TSO to access the information. The communications protocols for recorded data shall be agreed between the power-generating facility owner, the relevant system operator and the relevant TSO</w:delText>
                    </w:r>
                    <w:r>
                      <w:rPr>
                        <w:rFonts w:ascii="inherit" w:eastAsia="Times New Roman" w:hAnsi="inherit" w:cs="Times New Roman"/>
                        <w:sz w:val="24"/>
                        <w:szCs w:val="24"/>
                        <w:lang w:eastAsia="en-GB"/>
                      </w:rPr>
                      <w:delText>.</w:delText>
                    </w:r>
                  </w:del>
                </w:p>
              </w:tc>
            </w:tr>
          </w:tbl>
          <w:p w14:paraId="531B888B" w14:textId="19574A7C" w:rsidR="00151DAF" w:rsidRDefault="00151DAF" w:rsidP="00F83912">
            <w:pPr>
              <w:spacing w:after="0" w:line="240" w:lineRule="auto"/>
              <w:rPr>
                <w:rFonts w:ascii="inherit" w:eastAsia="Times New Roman" w:hAnsi="inherit" w:cs="Times New Roman"/>
                <w:color w:val="000000"/>
                <w:sz w:val="24"/>
                <w:szCs w:val="24"/>
                <w:lang w:eastAsia="en-GB"/>
              </w:rPr>
            </w:pPr>
          </w:p>
          <w:p w14:paraId="48554A73" w14:textId="395B0D05" w:rsidR="00151DAF" w:rsidRPr="00BD0415" w:rsidRDefault="00151DAF" w:rsidP="00FC7C57">
            <w:pPr>
              <w:shd w:val="clear" w:color="auto" w:fill="FFFFFF"/>
              <w:spacing w:before="120" w:after="0" w:line="240" w:lineRule="auto"/>
              <w:jc w:val="both"/>
              <w:rPr>
                <w:rFonts w:ascii="inherit" w:eastAsia="Times New Roman" w:hAnsi="inherit" w:cs="Times New Roman"/>
                <w:sz w:val="24"/>
                <w:szCs w:val="24"/>
                <w:lang w:eastAsia="en-GB"/>
              </w:rPr>
            </w:pPr>
          </w:p>
        </w:tc>
      </w:tr>
    </w:tbl>
    <w:p w14:paraId="6480B105" w14:textId="77777777" w:rsidR="00FC7C57" w:rsidRPr="003F71B1" w:rsidRDefault="00FC7C57" w:rsidP="00FC7C57">
      <w:pPr>
        <w:pStyle w:val="Heading2"/>
      </w:pPr>
      <w:r w:rsidRPr="003F71B1">
        <w:t>Article 14a</w:t>
      </w:r>
    </w:p>
    <w:p w14:paraId="381404B4" w14:textId="279876F9" w:rsidR="00FC7C57" w:rsidRPr="00BD0415" w:rsidRDefault="00FC7C57" w:rsidP="00FC7C57">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Pr>
          <w:rFonts w:ascii="inherit" w:eastAsia="Times New Roman" w:hAnsi="inherit" w:cs="Times New Roman"/>
          <w:b/>
          <w:bCs/>
          <w:color w:val="000000"/>
          <w:sz w:val="24"/>
          <w:szCs w:val="24"/>
          <w:lang w:eastAsia="en-GB"/>
        </w:rPr>
        <w:t>R</w:t>
      </w:r>
      <w:r w:rsidRPr="00BD0415">
        <w:rPr>
          <w:rFonts w:ascii="inherit" w:eastAsia="Times New Roman" w:hAnsi="inherit" w:cs="Times New Roman"/>
          <w:b/>
          <w:bCs/>
          <w:color w:val="000000"/>
          <w:sz w:val="24"/>
          <w:szCs w:val="24"/>
          <w:lang w:eastAsia="en-GB"/>
        </w:rPr>
        <w:t xml:space="preserve">equirements for type </w:t>
      </w:r>
      <w:r>
        <w:rPr>
          <w:rFonts w:ascii="inherit" w:eastAsia="Times New Roman" w:hAnsi="inherit" w:cs="Times New Roman"/>
          <w:b/>
          <w:bCs/>
          <w:color w:val="000000"/>
          <w:sz w:val="24"/>
          <w:szCs w:val="24"/>
          <w:lang w:eastAsia="en-GB"/>
        </w:rPr>
        <w:t xml:space="preserve">EV3 </w:t>
      </w:r>
      <w:r w:rsidRPr="00624E40">
        <w:rPr>
          <w:rFonts w:ascii="inherit" w:eastAsia="Times New Roman" w:hAnsi="inherit" w:cs="Times New Roman"/>
          <w:b/>
          <w:bCs/>
          <w:color w:val="000000"/>
          <w:sz w:val="24"/>
          <w:szCs w:val="24"/>
          <w:lang w:eastAsia="en-GB"/>
        </w:rPr>
        <w:t xml:space="preserve">electric vehicles and associated </w:t>
      </w:r>
      <w:r>
        <w:rPr>
          <w:rFonts w:ascii="inherit" w:eastAsia="Times New Roman" w:hAnsi="inherit" w:cs="Times New Roman"/>
          <w:b/>
          <w:bCs/>
          <w:color w:val="000000"/>
          <w:sz w:val="24"/>
          <w:szCs w:val="24"/>
          <w:lang w:eastAsia="en-GB"/>
        </w:rPr>
        <w:t>V2G</w:t>
      </w:r>
      <w:r w:rsidRPr="00F83912">
        <w:rPr>
          <w:rFonts w:ascii="inherit" w:eastAsia="Times New Roman" w:hAnsi="inherit" w:cs="Times New Roman"/>
          <w:b/>
          <w:bCs/>
          <w:color w:val="000000"/>
          <w:sz w:val="24"/>
          <w:szCs w:val="24"/>
          <w:lang w:eastAsia="en-GB"/>
        </w:rPr>
        <w:t xml:space="preserve"> electric vehicle </w:t>
      </w:r>
      <w:r w:rsidR="00822A09">
        <w:rPr>
          <w:rFonts w:ascii="inherit" w:eastAsia="Times New Roman" w:hAnsi="inherit" w:cs="Times New Roman"/>
          <w:b/>
          <w:bCs/>
          <w:color w:val="000000"/>
          <w:sz w:val="24"/>
          <w:szCs w:val="24"/>
          <w:lang w:eastAsia="en-GB"/>
        </w:rPr>
        <w:t>supply equipment</w:t>
      </w:r>
      <w:r>
        <w:rPr>
          <w:rFonts w:ascii="inherit" w:eastAsia="Times New Roman" w:hAnsi="inherit" w:cs="Times New Roman"/>
          <w:b/>
          <w:bCs/>
          <w:color w:val="000000"/>
          <w:sz w:val="24"/>
          <w:szCs w:val="24"/>
          <w:lang w:eastAsia="en-GB"/>
        </w:rPr>
        <w:t xml:space="preserve"> and </w:t>
      </w:r>
      <w:r w:rsidRPr="00233CFD">
        <w:rPr>
          <w:rFonts w:ascii="inherit" w:eastAsia="Times New Roman" w:hAnsi="inherit" w:cs="Times New Roman"/>
          <w:b/>
          <w:bCs/>
          <w:color w:val="000000"/>
          <w:sz w:val="24"/>
          <w:szCs w:val="24"/>
          <w:lang w:eastAsia="en-GB"/>
        </w:rPr>
        <w:t>V2G electrical charging park</w:t>
      </w:r>
      <w:r>
        <w:rPr>
          <w:rFonts w:ascii="inherit" w:eastAsia="Times New Roman" w:hAnsi="inherit" w:cs="Times New Roman"/>
          <w:b/>
          <w:bCs/>
          <w:color w:val="000000"/>
          <w:sz w:val="24"/>
          <w:szCs w:val="24"/>
          <w:lang w:eastAsia="en-GB"/>
        </w:rPr>
        <w:t>s</w:t>
      </w:r>
    </w:p>
    <w:p w14:paraId="730538D7" w14:textId="12F8E235" w:rsidR="00FC7C57" w:rsidRDefault="00FC7C57" w:rsidP="00FC7C57">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1.   Type </w:t>
      </w:r>
      <w:r>
        <w:rPr>
          <w:rFonts w:ascii="inherit" w:eastAsia="Times New Roman" w:hAnsi="inherit" w:cs="Times New Roman"/>
          <w:color w:val="000000"/>
          <w:sz w:val="24"/>
          <w:szCs w:val="24"/>
          <w:lang w:eastAsia="en-GB"/>
        </w:rPr>
        <w:t>EV3</w:t>
      </w:r>
      <w:r w:rsidRPr="00673E94">
        <w:rPr>
          <w:rFonts w:ascii="inherit" w:eastAsia="Times New Roman" w:hAnsi="inherit" w:cs="Times New Roman"/>
          <w:color w:val="000000"/>
          <w:sz w:val="24"/>
          <w:szCs w:val="24"/>
          <w:lang w:eastAsia="en-GB"/>
        </w:rPr>
        <w:t xml:space="preserve"> electric vehicles and associated V2G electric vehicle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color w:val="000000"/>
          <w:sz w:val="24"/>
          <w:szCs w:val="24"/>
          <w:lang w:eastAsia="en-GB"/>
        </w:rPr>
        <w:t xml:space="preserve"> shall fulfil the requirements set out in </w:t>
      </w:r>
      <w:r w:rsidRPr="00A274F1">
        <w:rPr>
          <w:rFonts w:ascii="inherit" w:eastAsia="Times New Roman" w:hAnsi="inherit" w:cs="Times New Roman"/>
          <w:color w:val="000000"/>
          <w:sz w:val="24"/>
          <w:szCs w:val="24"/>
          <w:lang w:eastAsia="en-GB"/>
        </w:rPr>
        <w:t>Article 13a</w:t>
      </w:r>
      <w:r w:rsidR="00E633A7">
        <w:rPr>
          <w:rFonts w:ascii="inherit" w:eastAsia="Times New Roman" w:hAnsi="inherit" w:cs="Times New Roman"/>
          <w:color w:val="000000"/>
          <w:sz w:val="24"/>
          <w:szCs w:val="24"/>
          <w:lang w:eastAsia="en-GB"/>
        </w:rPr>
        <w:t xml:space="preserve"> for </w:t>
      </w:r>
      <w:r w:rsidR="00E633A7" w:rsidRPr="00E633A7">
        <w:rPr>
          <w:rFonts w:ascii="inherit" w:eastAsia="Times New Roman" w:hAnsi="inherit" w:cs="Times New Roman"/>
          <w:color w:val="000000"/>
          <w:sz w:val="24"/>
          <w:szCs w:val="24"/>
          <w:lang w:eastAsia="en-GB"/>
        </w:rPr>
        <w:t xml:space="preserve">type EV1 and EV2 V2G electric vehicles and associated V2G electric vehicle </w:t>
      </w:r>
      <w:r w:rsidR="00822A09">
        <w:rPr>
          <w:rFonts w:ascii="inherit" w:eastAsia="Times New Roman" w:hAnsi="inherit" w:cs="Times New Roman"/>
          <w:color w:val="000000"/>
          <w:sz w:val="24"/>
          <w:szCs w:val="24"/>
          <w:lang w:eastAsia="en-GB"/>
        </w:rPr>
        <w:t>supply equipment</w:t>
      </w:r>
      <w:r w:rsidRPr="00A274F1">
        <w:rPr>
          <w:rFonts w:ascii="inherit" w:eastAsia="Times New Roman" w:hAnsi="inherit" w:cs="Times New Roman"/>
          <w:color w:val="000000"/>
          <w:sz w:val="24"/>
          <w:szCs w:val="24"/>
          <w:lang w:eastAsia="en-GB"/>
        </w:rPr>
        <w:t>, except for Article 13a(9) and 13a(10).</w:t>
      </w:r>
    </w:p>
    <w:p w14:paraId="21C59E58" w14:textId="6807303F" w:rsidR="00FC7C57" w:rsidRDefault="00FC7C57" w:rsidP="00FC7C57">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2</w:t>
      </w:r>
      <w:r w:rsidRPr="00BD0415">
        <w:rPr>
          <w:rFonts w:ascii="inherit" w:eastAsia="Times New Roman" w:hAnsi="inherit" w:cs="Times New Roman"/>
          <w:color w:val="000000"/>
          <w:sz w:val="24"/>
          <w:szCs w:val="24"/>
          <w:lang w:eastAsia="en-GB"/>
        </w:rPr>
        <w:t>.   </w:t>
      </w:r>
      <w:r w:rsidR="00244CD3">
        <w:rPr>
          <w:rFonts w:ascii="inherit" w:eastAsia="Times New Roman" w:hAnsi="inherit" w:cs="Times New Roman"/>
          <w:color w:val="000000"/>
          <w:sz w:val="24"/>
          <w:szCs w:val="24"/>
          <w:lang w:eastAsia="en-GB"/>
        </w:rPr>
        <w:t>A t</w:t>
      </w:r>
      <w:r w:rsidRPr="00BD0415">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673E94">
        <w:rPr>
          <w:rFonts w:ascii="inherit" w:eastAsia="Times New Roman" w:hAnsi="inherit" w:cs="Times New Roman"/>
          <w:color w:val="000000"/>
          <w:sz w:val="24"/>
          <w:szCs w:val="24"/>
          <w:lang w:eastAsia="en-GB"/>
        </w:rPr>
        <w:t xml:space="preserve"> electric vehicle and associated V2G electric vehicle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color w:val="000000"/>
          <w:sz w:val="24"/>
          <w:szCs w:val="24"/>
          <w:lang w:eastAsia="en-GB"/>
        </w:rPr>
        <w:t xml:space="preserve"> shall fulfil the following requirements relating to </w:t>
      </w:r>
      <w:r>
        <w:rPr>
          <w:rFonts w:ascii="inherit" w:eastAsia="Times New Roman" w:hAnsi="inherit" w:cs="Times New Roman"/>
          <w:color w:val="000000"/>
          <w:sz w:val="24"/>
          <w:szCs w:val="24"/>
          <w:lang w:eastAsia="en-GB"/>
        </w:rPr>
        <w:t>voltage</w:t>
      </w:r>
      <w:r w:rsidRPr="00BD0415">
        <w:rPr>
          <w:rFonts w:ascii="inherit" w:eastAsia="Times New Roman" w:hAnsi="inherit" w:cs="Times New Roman"/>
          <w:color w:val="000000"/>
          <w:sz w:val="24"/>
          <w:szCs w:val="24"/>
          <w:lang w:eastAsia="en-GB"/>
        </w:rPr>
        <w:t xml:space="preserve"> stability</w:t>
      </w:r>
      <w:r>
        <w:rPr>
          <w:rFonts w:ascii="inherit" w:eastAsia="Times New Roman" w:hAnsi="inherit" w:cs="Times New Roman"/>
          <w:color w:val="000000"/>
          <w:sz w:val="24"/>
          <w:szCs w:val="24"/>
          <w:lang w:eastAsia="en-GB"/>
        </w:rPr>
        <w:t xml:space="preserve">: </w:t>
      </w:r>
    </w:p>
    <w:p w14:paraId="35585090" w14:textId="3118D3AE" w:rsidR="00FC7C57" w:rsidRDefault="00FC7C57" w:rsidP="00FC7C57">
      <w:pPr>
        <w:shd w:val="clear" w:color="auto" w:fill="FFFFFF"/>
        <w:spacing w:before="120" w:after="0" w:line="240" w:lineRule="auto"/>
        <w:jc w:val="both"/>
        <w:rPr>
          <w:rFonts w:ascii="inherit" w:hAnsi="inherit"/>
          <w:sz w:val="24"/>
          <w:szCs w:val="24"/>
        </w:rPr>
      </w:pPr>
      <w:r>
        <w:rPr>
          <w:rFonts w:ascii="inherit" w:eastAsia="Times New Roman" w:hAnsi="inherit" w:cs="Times New Roman"/>
          <w:color w:val="000000"/>
          <w:sz w:val="24"/>
          <w:szCs w:val="24"/>
          <w:lang w:eastAsia="en-GB"/>
        </w:rPr>
        <w:t>a) With regard to voltage</w:t>
      </w:r>
      <w:r w:rsidRPr="00BD0415">
        <w:rPr>
          <w:rFonts w:ascii="inherit" w:eastAsia="Times New Roman" w:hAnsi="inherit" w:cs="Times New Roman"/>
          <w:color w:val="000000"/>
          <w:sz w:val="24"/>
          <w:szCs w:val="24"/>
          <w:lang w:eastAsia="en-GB"/>
        </w:rPr>
        <w:t xml:space="preserve"> stability</w:t>
      </w:r>
      <w:r>
        <w:rPr>
          <w:rFonts w:ascii="inherit" w:eastAsia="Times New Roman" w:hAnsi="inherit" w:cs="Times New Roman"/>
          <w:color w:val="000000"/>
          <w:sz w:val="24"/>
          <w:szCs w:val="24"/>
          <w:lang w:eastAsia="en-GB"/>
        </w:rPr>
        <w:t>,</w:t>
      </w:r>
      <w:r w:rsidRPr="00F77A9A">
        <w:rPr>
          <w:rFonts w:ascii="inherit" w:eastAsia="Times New Roman" w:hAnsi="inherit" w:cs="Times New Roman"/>
          <w:color w:val="000000"/>
          <w:sz w:val="24"/>
          <w:szCs w:val="24"/>
          <w:lang w:eastAsia="en-GB"/>
        </w:rPr>
        <w:t xml:space="preserve"> </w:t>
      </w:r>
      <w:r w:rsidR="00244CD3">
        <w:rPr>
          <w:rFonts w:ascii="inherit" w:eastAsia="Times New Roman" w:hAnsi="inherit" w:cs="Times New Roman"/>
          <w:color w:val="000000"/>
          <w:sz w:val="24"/>
          <w:szCs w:val="24"/>
          <w:lang w:eastAsia="en-GB"/>
        </w:rPr>
        <w:t xml:space="preserve">a </w:t>
      </w:r>
      <w:r>
        <w:rPr>
          <w:rFonts w:ascii="inherit" w:eastAsia="Times New Roman" w:hAnsi="inherit" w:cs="Times New Roman"/>
          <w:color w:val="000000"/>
          <w:sz w:val="24"/>
          <w:szCs w:val="24"/>
          <w:lang w:eastAsia="en-GB"/>
        </w:rPr>
        <w:t>t</w:t>
      </w:r>
      <w:r w:rsidRPr="00F77A9A">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 and associated V2G electric vehicle </w:t>
      </w:r>
      <w:r w:rsidR="00822A09">
        <w:rPr>
          <w:rFonts w:ascii="inherit" w:eastAsia="Times New Roman" w:hAnsi="inherit" w:cs="Times New Roman"/>
          <w:color w:val="000000"/>
          <w:sz w:val="24"/>
          <w:szCs w:val="24"/>
          <w:lang w:eastAsia="en-GB"/>
        </w:rPr>
        <w:t>supply equipment</w:t>
      </w:r>
      <w:r>
        <w:rPr>
          <w:rFonts w:ascii="inherit" w:eastAsia="Times New Roman" w:hAnsi="inherit" w:cs="Times New Roman"/>
          <w:color w:val="000000"/>
          <w:sz w:val="24"/>
          <w:szCs w:val="24"/>
          <w:lang w:eastAsia="en-GB"/>
        </w:rPr>
        <w:t xml:space="preserve"> </w:t>
      </w:r>
      <w:r w:rsidRPr="003E2C0C">
        <w:rPr>
          <w:rFonts w:ascii="inherit" w:hAnsi="inherit"/>
          <w:sz w:val="24"/>
          <w:szCs w:val="24"/>
        </w:rPr>
        <w:t xml:space="preserve">shall be capable of staying connected to the network and operate continuously within the range of 0,9 pu - 1,1 pu at the connection point should that be above 400V and below 110 kV. Beyond </w:t>
      </w:r>
      <w:r w:rsidR="00B2296B">
        <w:rPr>
          <w:rFonts w:ascii="inherit" w:hAnsi="inherit"/>
          <w:sz w:val="24"/>
          <w:szCs w:val="24"/>
        </w:rPr>
        <w:t>these voltage range values,</w:t>
      </w:r>
      <w:r w:rsidRPr="003E2C0C">
        <w:rPr>
          <w:rFonts w:ascii="inherit" w:hAnsi="inherit"/>
          <w:sz w:val="24"/>
          <w:szCs w:val="24"/>
        </w:rPr>
        <w:t xml:space="preserve"> the under and over voltage ride through immunity limits</w:t>
      </w:r>
      <w:r w:rsidR="00B2297D">
        <w:rPr>
          <w:rFonts w:ascii="inherit" w:hAnsi="inherit"/>
          <w:sz w:val="24"/>
          <w:szCs w:val="24"/>
        </w:rPr>
        <w:t>,</w:t>
      </w:r>
      <w:r w:rsidRPr="003E2C0C">
        <w:rPr>
          <w:rFonts w:ascii="inherit" w:hAnsi="inherit"/>
          <w:sz w:val="24"/>
          <w:szCs w:val="24"/>
        </w:rPr>
        <w:t xml:space="preserve"> as specified in </w:t>
      </w:r>
      <w:r w:rsidRPr="0014525A">
        <w:rPr>
          <w:rFonts w:ascii="inherit" w:hAnsi="inherit"/>
          <w:sz w:val="24"/>
          <w:szCs w:val="24"/>
        </w:rPr>
        <w:t>Article</w:t>
      </w:r>
      <w:r>
        <w:rPr>
          <w:rFonts w:ascii="inherit" w:hAnsi="inherit"/>
          <w:sz w:val="24"/>
          <w:szCs w:val="24"/>
        </w:rPr>
        <w:t xml:space="preserve"> 14(3)(a) and (c)</w:t>
      </w:r>
      <w:r w:rsidR="006A30A3">
        <w:rPr>
          <w:rFonts w:ascii="inherit" w:hAnsi="inherit"/>
          <w:sz w:val="24"/>
          <w:szCs w:val="24"/>
        </w:rPr>
        <w:t xml:space="preserve"> </w:t>
      </w:r>
      <w:r w:rsidRPr="003E2C0C">
        <w:rPr>
          <w:rFonts w:ascii="inherit" w:hAnsi="inherit"/>
          <w:sz w:val="24"/>
          <w:szCs w:val="24"/>
        </w:rPr>
        <w:t>apply</w:t>
      </w:r>
      <w:r>
        <w:rPr>
          <w:rFonts w:ascii="inherit" w:hAnsi="inherit"/>
          <w:sz w:val="24"/>
          <w:szCs w:val="24"/>
        </w:rPr>
        <w:t>;</w:t>
      </w:r>
    </w:p>
    <w:p w14:paraId="18177FCD" w14:textId="77777777" w:rsidR="00FC7C57" w:rsidRPr="000E43F3" w:rsidRDefault="00FC7C57" w:rsidP="00FC7C57">
      <w:pPr>
        <w:shd w:val="clear" w:color="auto" w:fill="FFFFFF"/>
        <w:spacing w:before="360" w:after="12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b</w:t>
      </w:r>
      <w:r w:rsidRPr="000E43F3">
        <w:rPr>
          <w:rFonts w:ascii="inherit" w:eastAsia="Times New Roman" w:hAnsi="inherit" w:cs="Times New Roman"/>
          <w:color w:val="000000"/>
          <w:sz w:val="24"/>
          <w:szCs w:val="24"/>
          <w:lang w:eastAsia="en-GB"/>
        </w:rPr>
        <w:t xml:space="preserve">) </w:t>
      </w:r>
      <w:r>
        <w:rPr>
          <w:rFonts w:ascii="inherit" w:eastAsia="Times New Roman" w:hAnsi="inherit" w:cs="Times New Roman"/>
          <w:color w:val="000000"/>
          <w:sz w:val="24"/>
          <w:szCs w:val="24"/>
          <w:lang w:eastAsia="en-GB"/>
        </w:rPr>
        <w:t>W</w:t>
      </w:r>
      <w:r w:rsidRPr="000E43F3">
        <w:rPr>
          <w:rFonts w:ascii="inherit" w:eastAsia="Times New Roman" w:hAnsi="inherit" w:cs="Times New Roman"/>
          <w:color w:val="000000"/>
          <w:sz w:val="24"/>
          <w:szCs w:val="24"/>
          <w:lang w:eastAsia="en-GB"/>
        </w:rPr>
        <w:t xml:space="preserve">ith regard to voltage ranges of 110 kV and above: </w:t>
      </w:r>
    </w:p>
    <w:p w14:paraId="588EACFE" w14:textId="36EE3B1F" w:rsidR="00FC7C57" w:rsidRPr="000E43F3" w:rsidRDefault="00FC7C57" w:rsidP="00FC7C57">
      <w:pPr>
        <w:shd w:val="clear" w:color="auto" w:fill="FFFFFF"/>
        <w:spacing w:before="360" w:after="120" w:line="240" w:lineRule="auto"/>
        <w:ind w:left="426"/>
        <w:jc w:val="both"/>
        <w:rPr>
          <w:rFonts w:ascii="inherit" w:eastAsia="Times New Roman" w:hAnsi="inherit" w:cs="Times New Roman"/>
          <w:color w:val="000000"/>
          <w:sz w:val="24"/>
          <w:szCs w:val="24"/>
          <w:lang w:eastAsia="en-GB"/>
        </w:rPr>
      </w:pPr>
      <w:r w:rsidRPr="000E43F3">
        <w:rPr>
          <w:rFonts w:ascii="inherit" w:eastAsia="Times New Roman" w:hAnsi="inherit" w:cs="Times New Roman"/>
          <w:color w:val="000000"/>
          <w:sz w:val="24"/>
          <w:szCs w:val="24"/>
          <w:lang w:eastAsia="en-GB"/>
        </w:rPr>
        <w:t>(i)</w:t>
      </w:r>
      <w:r w:rsidRPr="000E43F3">
        <w:rPr>
          <w:rFonts w:ascii="inherit" w:eastAsia="Times New Roman" w:hAnsi="inherit" w:cs="Times New Roman"/>
          <w:color w:val="000000"/>
          <w:sz w:val="24"/>
          <w:szCs w:val="24"/>
          <w:lang w:eastAsia="en-GB"/>
        </w:rPr>
        <w:tab/>
      </w:r>
      <w:r w:rsidR="00621119" w:rsidRPr="00320677">
        <w:rPr>
          <w:rFonts w:ascii="inherit" w:hAnsi="inherit"/>
          <w:sz w:val="24"/>
          <w:szCs w:val="24"/>
        </w:rPr>
        <w:t>unless otherwise provided in this Regulation</w:t>
      </w:r>
      <w:r w:rsidRPr="000E43F3">
        <w:rPr>
          <w:rFonts w:ascii="inherit" w:eastAsia="Times New Roman" w:hAnsi="inherit" w:cs="Times New Roman"/>
          <w:color w:val="000000"/>
          <w:sz w:val="24"/>
          <w:szCs w:val="24"/>
          <w:lang w:eastAsia="en-GB"/>
        </w:rPr>
        <w:t xml:space="preserve">, a </w:t>
      </w:r>
      <w:r>
        <w:rPr>
          <w:rFonts w:ascii="inherit" w:eastAsia="Times New Roman" w:hAnsi="inherit" w:cs="Times New Roman"/>
          <w:color w:val="000000"/>
          <w:sz w:val="24"/>
          <w:szCs w:val="24"/>
          <w:lang w:eastAsia="en-GB"/>
        </w:rPr>
        <w:t>t</w:t>
      </w:r>
      <w:r w:rsidRPr="00F77A9A">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 and associated V2G electric vehicle </w:t>
      </w:r>
      <w:r w:rsidR="00822A09">
        <w:rPr>
          <w:rFonts w:ascii="inherit" w:eastAsia="Times New Roman" w:hAnsi="inherit" w:cs="Times New Roman"/>
          <w:color w:val="000000"/>
          <w:sz w:val="24"/>
          <w:szCs w:val="24"/>
          <w:lang w:eastAsia="en-GB"/>
        </w:rPr>
        <w:t>supply equipment</w:t>
      </w:r>
      <w:r>
        <w:rPr>
          <w:rFonts w:ascii="inherit" w:eastAsia="Times New Roman" w:hAnsi="inherit" w:cs="Times New Roman"/>
          <w:color w:val="000000"/>
          <w:sz w:val="24"/>
          <w:szCs w:val="24"/>
          <w:lang w:eastAsia="en-GB"/>
        </w:rPr>
        <w:t xml:space="preserve"> </w:t>
      </w:r>
      <w:r w:rsidRPr="000E43F3">
        <w:rPr>
          <w:rFonts w:ascii="inherit" w:eastAsia="Times New Roman" w:hAnsi="inherit" w:cs="Times New Roman"/>
          <w:color w:val="000000"/>
          <w:sz w:val="24"/>
          <w:szCs w:val="24"/>
          <w:lang w:eastAsia="en-GB"/>
        </w:rPr>
        <w:t xml:space="preserve">shall be capable of staying connected to the network and operating within the ranges of the network voltage at the connection point, expressed by the voltage at the connection point related to the reference 1 pu voltage, and for the time periods specified </w:t>
      </w:r>
      <w:r w:rsidRPr="00EE4E34">
        <w:rPr>
          <w:rFonts w:ascii="inherit" w:eastAsia="Times New Roman" w:hAnsi="inherit" w:cs="Times New Roman"/>
          <w:color w:val="000000"/>
          <w:sz w:val="24"/>
          <w:szCs w:val="24"/>
          <w:lang w:eastAsia="en-GB"/>
        </w:rPr>
        <w:t>in Tables XX.1 and XX.2</w:t>
      </w:r>
      <w:r w:rsidRPr="000E43F3">
        <w:rPr>
          <w:rFonts w:ascii="inherit" w:eastAsia="Times New Roman" w:hAnsi="inherit" w:cs="Times New Roman"/>
          <w:color w:val="000000"/>
          <w:sz w:val="24"/>
          <w:szCs w:val="24"/>
          <w:lang w:eastAsia="en-GB"/>
        </w:rPr>
        <w:t xml:space="preserve"> or, for rated voltages not included in the tables and above voltage level 110 kV as specified by the relevant system operator in coordination with the relevant TSO;</w:t>
      </w:r>
    </w:p>
    <w:p w14:paraId="748F7E16" w14:textId="6B787BAA" w:rsidR="00FC7C57" w:rsidRPr="000E43F3" w:rsidRDefault="00FC7C57" w:rsidP="00FC7C57">
      <w:pPr>
        <w:shd w:val="clear" w:color="auto" w:fill="FFFFFF"/>
        <w:spacing w:before="360" w:after="120" w:line="240" w:lineRule="auto"/>
        <w:ind w:left="426"/>
        <w:jc w:val="both"/>
        <w:rPr>
          <w:rFonts w:ascii="inherit" w:eastAsia="Times New Roman" w:hAnsi="inherit" w:cs="Times New Roman"/>
          <w:color w:val="000000"/>
          <w:sz w:val="24"/>
          <w:szCs w:val="24"/>
          <w:lang w:eastAsia="en-GB"/>
        </w:rPr>
      </w:pPr>
      <w:r w:rsidRPr="000E43F3">
        <w:rPr>
          <w:rFonts w:ascii="inherit" w:eastAsia="Times New Roman" w:hAnsi="inherit" w:cs="Times New Roman"/>
          <w:color w:val="000000"/>
          <w:sz w:val="24"/>
          <w:szCs w:val="24"/>
          <w:lang w:eastAsia="en-GB"/>
        </w:rPr>
        <w:t xml:space="preserve">(ii) the relevant TSO may specify shorter periods of time during which </w:t>
      </w:r>
      <w:r>
        <w:rPr>
          <w:rFonts w:ascii="inherit" w:eastAsia="Times New Roman" w:hAnsi="inherit" w:cs="Times New Roman"/>
          <w:color w:val="000000"/>
          <w:sz w:val="24"/>
          <w:szCs w:val="24"/>
          <w:lang w:eastAsia="en-GB"/>
        </w:rPr>
        <w:t>t</w:t>
      </w:r>
      <w:r w:rsidRPr="00F77A9A">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vehicles and associated V2G electric vehicle </w:t>
      </w:r>
      <w:r w:rsidR="00822A09">
        <w:rPr>
          <w:rFonts w:ascii="inherit" w:eastAsia="Times New Roman" w:hAnsi="inherit" w:cs="Times New Roman"/>
          <w:color w:val="000000"/>
          <w:sz w:val="24"/>
          <w:szCs w:val="24"/>
          <w:lang w:eastAsia="en-GB"/>
        </w:rPr>
        <w:t>supply equipment</w:t>
      </w:r>
      <w:r w:rsidRPr="000E43F3">
        <w:rPr>
          <w:rFonts w:ascii="inherit" w:eastAsia="Times New Roman" w:hAnsi="inherit" w:cs="Times New Roman"/>
          <w:color w:val="000000"/>
          <w:sz w:val="24"/>
          <w:szCs w:val="24"/>
          <w:lang w:eastAsia="en-GB"/>
        </w:rPr>
        <w:t xml:space="preserve"> shall be capable of remaining connected to the network in the event of simultaneous overvoltage and underfrequency or simultaneous undervoltage and overfrequency;</w:t>
      </w:r>
    </w:p>
    <w:p w14:paraId="3FE50ED3" w14:textId="77BB5AFC" w:rsidR="00FC7C57" w:rsidRPr="000E43F3" w:rsidRDefault="00FC7C57" w:rsidP="00FC7C57">
      <w:pPr>
        <w:shd w:val="clear" w:color="auto" w:fill="FFFFFF"/>
        <w:spacing w:before="360" w:after="120" w:line="240" w:lineRule="auto"/>
        <w:ind w:left="426"/>
        <w:jc w:val="both"/>
        <w:rPr>
          <w:rFonts w:ascii="inherit" w:eastAsia="Times New Roman" w:hAnsi="inherit" w:cs="Times New Roman"/>
          <w:color w:val="000000"/>
          <w:sz w:val="24"/>
          <w:szCs w:val="24"/>
          <w:lang w:eastAsia="en-GB"/>
        </w:rPr>
      </w:pPr>
      <w:r w:rsidRPr="000E43F3">
        <w:rPr>
          <w:rFonts w:ascii="inherit" w:eastAsia="Times New Roman" w:hAnsi="inherit" w:cs="Times New Roman"/>
          <w:color w:val="000000"/>
          <w:sz w:val="24"/>
          <w:szCs w:val="24"/>
          <w:lang w:eastAsia="en-GB"/>
        </w:rPr>
        <w:t>(iii)</w:t>
      </w:r>
      <w:r>
        <w:rPr>
          <w:rFonts w:ascii="inherit" w:eastAsia="Times New Roman" w:hAnsi="inherit" w:cs="Times New Roman"/>
          <w:color w:val="000000"/>
          <w:sz w:val="24"/>
          <w:szCs w:val="24"/>
          <w:lang w:eastAsia="en-GB"/>
        </w:rPr>
        <w:t xml:space="preserve"> </w:t>
      </w:r>
      <w:r w:rsidRPr="000E43F3">
        <w:rPr>
          <w:rFonts w:ascii="inherit" w:eastAsia="Times New Roman" w:hAnsi="inherit" w:cs="Times New Roman"/>
          <w:color w:val="000000"/>
          <w:sz w:val="24"/>
          <w:szCs w:val="24"/>
          <w:lang w:eastAsia="en-GB"/>
        </w:rPr>
        <w:t xml:space="preserve">notwithstanding the provisions of </w:t>
      </w:r>
      <w:r>
        <w:rPr>
          <w:rFonts w:ascii="inherit" w:eastAsia="Times New Roman" w:hAnsi="inherit" w:cs="Times New Roman"/>
          <w:color w:val="000000"/>
          <w:sz w:val="24"/>
          <w:szCs w:val="24"/>
          <w:lang w:eastAsia="en-GB"/>
        </w:rPr>
        <w:t>paragraph</w:t>
      </w:r>
      <w:r w:rsidRPr="000E43F3">
        <w:rPr>
          <w:rFonts w:ascii="inherit" w:eastAsia="Times New Roman" w:hAnsi="inherit" w:cs="Times New Roman"/>
          <w:color w:val="000000"/>
          <w:sz w:val="24"/>
          <w:szCs w:val="24"/>
          <w:lang w:eastAsia="en-GB"/>
        </w:rPr>
        <w:t xml:space="preserve"> (i), the relevant TSO in Spain may require </w:t>
      </w:r>
      <w:r>
        <w:rPr>
          <w:rFonts w:ascii="inherit" w:eastAsia="Times New Roman" w:hAnsi="inherit" w:cs="Times New Roman"/>
          <w:color w:val="000000"/>
          <w:sz w:val="24"/>
          <w:szCs w:val="24"/>
          <w:lang w:eastAsia="en-GB"/>
        </w:rPr>
        <w:t>t</w:t>
      </w:r>
      <w:r w:rsidRPr="00F77A9A">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vehicles and associated V2G electric vehicle </w:t>
      </w:r>
      <w:r w:rsidR="00822A09">
        <w:rPr>
          <w:rFonts w:ascii="inherit" w:eastAsia="Times New Roman" w:hAnsi="inherit" w:cs="Times New Roman"/>
          <w:color w:val="000000"/>
          <w:sz w:val="24"/>
          <w:szCs w:val="24"/>
          <w:lang w:eastAsia="en-GB"/>
        </w:rPr>
        <w:t>supply equipment</w:t>
      </w:r>
      <w:r>
        <w:rPr>
          <w:rFonts w:ascii="inherit" w:eastAsia="Times New Roman" w:hAnsi="inherit" w:cs="Times New Roman"/>
          <w:color w:val="000000"/>
          <w:sz w:val="24"/>
          <w:szCs w:val="24"/>
          <w:lang w:eastAsia="en-GB"/>
        </w:rPr>
        <w:t xml:space="preserve"> </w:t>
      </w:r>
      <w:r w:rsidRPr="000E43F3">
        <w:rPr>
          <w:rFonts w:ascii="inherit" w:eastAsia="Times New Roman" w:hAnsi="inherit" w:cs="Times New Roman"/>
          <w:color w:val="000000"/>
          <w:sz w:val="24"/>
          <w:szCs w:val="24"/>
          <w:lang w:eastAsia="en-GB"/>
        </w:rPr>
        <w:t>to be capable of remaining connected to the network in the voltage range between 1,05 pu and 1,0875 pu for an unlimited period;</w:t>
      </w:r>
    </w:p>
    <w:p w14:paraId="51767FCE" w14:textId="77777777" w:rsidR="00FC7C57" w:rsidRPr="000E43F3" w:rsidRDefault="00FC7C57" w:rsidP="00FC7C57">
      <w:pPr>
        <w:shd w:val="clear" w:color="auto" w:fill="FFFFFF"/>
        <w:spacing w:before="360" w:after="120" w:line="240" w:lineRule="auto"/>
        <w:ind w:left="426"/>
        <w:jc w:val="both"/>
        <w:rPr>
          <w:rFonts w:ascii="inherit" w:eastAsia="Times New Roman" w:hAnsi="inherit" w:cs="Times New Roman"/>
          <w:color w:val="000000"/>
          <w:sz w:val="24"/>
          <w:szCs w:val="24"/>
          <w:lang w:eastAsia="en-GB"/>
        </w:rPr>
      </w:pPr>
      <w:r w:rsidRPr="000E43F3">
        <w:rPr>
          <w:rFonts w:ascii="inherit" w:eastAsia="Times New Roman" w:hAnsi="inherit" w:cs="Times New Roman"/>
          <w:color w:val="000000"/>
          <w:sz w:val="24"/>
          <w:szCs w:val="24"/>
          <w:lang w:eastAsia="en-GB"/>
        </w:rPr>
        <w:t>(iv)</w:t>
      </w:r>
      <w:r>
        <w:rPr>
          <w:rFonts w:ascii="inherit" w:eastAsia="Times New Roman" w:hAnsi="inherit" w:cs="Times New Roman"/>
          <w:color w:val="000000"/>
          <w:sz w:val="24"/>
          <w:szCs w:val="24"/>
          <w:lang w:eastAsia="en-GB"/>
        </w:rPr>
        <w:t xml:space="preserve"> </w:t>
      </w:r>
      <w:r w:rsidRPr="000E43F3">
        <w:rPr>
          <w:rFonts w:ascii="inherit" w:eastAsia="Times New Roman" w:hAnsi="inherit" w:cs="Times New Roman"/>
          <w:color w:val="000000"/>
          <w:sz w:val="24"/>
          <w:szCs w:val="24"/>
          <w:lang w:eastAsia="en-GB"/>
        </w:rPr>
        <w:t>for the 400 kV grid voltage level (or alternatively commonly referred to as 380 kV level), the reference 1 pu value is 400 kV; for other grid voltage levels, the reference 1 pu voltage may differ for each system operator in the same synchronous area;</w:t>
      </w:r>
    </w:p>
    <w:p w14:paraId="4A11E2CB" w14:textId="63AE36F1" w:rsidR="00FC7C57" w:rsidRPr="000E43F3" w:rsidRDefault="00FC7C57" w:rsidP="00FC7C57">
      <w:pPr>
        <w:shd w:val="clear" w:color="auto" w:fill="FFFFFF"/>
        <w:spacing w:before="360" w:after="120" w:line="240" w:lineRule="auto"/>
        <w:ind w:left="426"/>
        <w:jc w:val="both"/>
        <w:rPr>
          <w:rFonts w:ascii="inherit" w:eastAsia="Times New Roman" w:hAnsi="inherit" w:cs="Times New Roman"/>
          <w:color w:val="000000"/>
          <w:sz w:val="24"/>
          <w:szCs w:val="24"/>
          <w:lang w:eastAsia="en-GB"/>
        </w:rPr>
      </w:pPr>
      <w:r w:rsidRPr="000E43F3">
        <w:rPr>
          <w:rFonts w:ascii="inherit" w:eastAsia="Times New Roman" w:hAnsi="inherit" w:cs="Times New Roman"/>
          <w:color w:val="000000"/>
          <w:sz w:val="24"/>
          <w:szCs w:val="24"/>
          <w:lang w:eastAsia="en-GB"/>
        </w:rPr>
        <w:t>(v)</w:t>
      </w:r>
      <w:r>
        <w:rPr>
          <w:rFonts w:ascii="inherit" w:eastAsia="Times New Roman" w:hAnsi="inherit" w:cs="Times New Roman"/>
          <w:color w:val="000000"/>
          <w:sz w:val="24"/>
          <w:szCs w:val="24"/>
          <w:lang w:eastAsia="en-GB"/>
        </w:rPr>
        <w:t xml:space="preserve"> </w:t>
      </w:r>
      <w:r w:rsidRPr="000E43F3">
        <w:rPr>
          <w:rFonts w:ascii="inherit" w:eastAsia="Times New Roman" w:hAnsi="inherit" w:cs="Times New Roman"/>
          <w:color w:val="000000"/>
          <w:sz w:val="24"/>
          <w:szCs w:val="24"/>
          <w:lang w:eastAsia="en-GB"/>
        </w:rPr>
        <w:t xml:space="preserve">the relevant TSOs in the Baltic synchronous area may require </w:t>
      </w:r>
      <w:r>
        <w:rPr>
          <w:rFonts w:ascii="inherit" w:eastAsia="Times New Roman" w:hAnsi="inherit" w:cs="Times New Roman"/>
          <w:color w:val="000000"/>
          <w:sz w:val="24"/>
          <w:szCs w:val="24"/>
          <w:lang w:eastAsia="en-GB"/>
        </w:rPr>
        <w:t>t</w:t>
      </w:r>
      <w:r w:rsidRPr="00F77A9A">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vehicles and associated V2G electric vehicle </w:t>
      </w:r>
      <w:r w:rsidR="00822A09">
        <w:rPr>
          <w:rFonts w:ascii="inherit" w:eastAsia="Times New Roman" w:hAnsi="inherit" w:cs="Times New Roman"/>
          <w:color w:val="000000"/>
          <w:sz w:val="24"/>
          <w:szCs w:val="24"/>
          <w:lang w:eastAsia="en-GB"/>
        </w:rPr>
        <w:t>supply equipment</w:t>
      </w:r>
      <w:r>
        <w:rPr>
          <w:rFonts w:ascii="inherit" w:eastAsia="Times New Roman" w:hAnsi="inherit" w:cs="Times New Roman"/>
          <w:color w:val="000000"/>
          <w:sz w:val="24"/>
          <w:szCs w:val="24"/>
          <w:lang w:eastAsia="en-GB"/>
        </w:rPr>
        <w:t xml:space="preserve"> </w:t>
      </w:r>
      <w:r w:rsidRPr="000E43F3">
        <w:rPr>
          <w:rFonts w:ascii="inherit" w:eastAsia="Times New Roman" w:hAnsi="inherit" w:cs="Times New Roman"/>
          <w:color w:val="000000"/>
          <w:sz w:val="24"/>
          <w:szCs w:val="24"/>
          <w:lang w:eastAsia="en-GB"/>
        </w:rPr>
        <w:t>to remain connected to the 400 kV network in the voltage range limits and for the time periods that apply in the Continental Europe synchronous area;</w:t>
      </w:r>
    </w:p>
    <w:p w14:paraId="2B36613C" w14:textId="40EA4D96" w:rsidR="00FC7C57" w:rsidRDefault="00FC7C57" w:rsidP="00FC7C57">
      <w:pPr>
        <w:shd w:val="clear" w:color="auto" w:fill="FFFFFF"/>
        <w:spacing w:before="360" w:after="120" w:line="240" w:lineRule="auto"/>
        <w:ind w:left="426"/>
        <w:jc w:val="both"/>
        <w:rPr>
          <w:rFonts w:ascii="inherit" w:eastAsia="Times New Roman" w:hAnsi="inherit" w:cs="Times New Roman"/>
          <w:sz w:val="24"/>
          <w:szCs w:val="24"/>
          <w:lang w:eastAsia="en-GB"/>
        </w:rPr>
      </w:pPr>
      <w:r w:rsidRPr="000E43F3">
        <w:rPr>
          <w:rFonts w:ascii="inherit" w:eastAsia="Times New Roman" w:hAnsi="inherit" w:cs="Times New Roman"/>
          <w:color w:val="000000"/>
          <w:sz w:val="24"/>
          <w:szCs w:val="24"/>
          <w:lang w:eastAsia="en-GB"/>
        </w:rPr>
        <w:t xml:space="preserve">(vi) </w:t>
      </w:r>
      <w:r w:rsidRPr="003B7AE9">
        <w:rPr>
          <w:rFonts w:ascii="inherit" w:eastAsia="Times New Roman" w:hAnsi="inherit" w:cs="Times New Roman"/>
          <w:sz w:val="24"/>
          <w:szCs w:val="24"/>
          <w:lang w:eastAsia="en-GB"/>
        </w:rPr>
        <w:t xml:space="preserve">the relevant system operator, in coordination with the relevant TSO, and the </w:t>
      </w:r>
      <w:r>
        <w:rPr>
          <w:rFonts w:ascii="inherit" w:eastAsia="Times New Roman" w:hAnsi="inherit" w:cs="Times New Roman"/>
          <w:sz w:val="24"/>
          <w:szCs w:val="24"/>
          <w:lang w:eastAsia="en-GB"/>
        </w:rPr>
        <w:t>e</w:t>
      </w:r>
      <w:r w:rsidRPr="00793863">
        <w:rPr>
          <w:rFonts w:ascii="inherit" w:eastAsia="Times New Roman" w:hAnsi="inherit" w:cs="Times New Roman"/>
          <w:sz w:val="24"/>
          <w:szCs w:val="24"/>
          <w:lang w:eastAsia="en-GB"/>
        </w:rPr>
        <w:t xml:space="preserve">lectrical charging </w:t>
      </w:r>
      <w:r>
        <w:rPr>
          <w:rFonts w:ascii="inherit" w:eastAsia="Times New Roman" w:hAnsi="inherit" w:cs="Times New Roman"/>
          <w:sz w:val="24"/>
          <w:szCs w:val="24"/>
          <w:lang w:eastAsia="en-GB"/>
        </w:rPr>
        <w:t>park</w:t>
      </w:r>
      <w:r w:rsidRPr="00793863">
        <w:rPr>
          <w:rFonts w:ascii="inherit" w:eastAsia="Times New Roman" w:hAnsi="inherit" w:cs="Times New Roman"/>
          <w:sz w:val="24"/>
          <w:szCs w:val="24"/>
          <w:lang w:eastAsia="en-GB"/>
        </w:rPr>
        <w:t xml:space="preserve"> </w:t>
      </w:r>
      <w:r w:rsidRPr="003B7AE9">
        <w:rPr>
          <w:rFonts w:ascii="inherit" w:eastAsia="Times New Roman" w:hAnsi="inherit" w:cs="Times New Roman"/>
          <w:sz w:val="24"/>
          <w:szCs w:val="24"/>
          <w:lang w:eastAsia="en-GB"/>
        </w:rPr>
        <w:t xml:space="preserve">owner may agree on wider </w:t>
      </w:r>
      <w:r w:rsidRPr="000E43F3">
        <w:rPr>
          <w:rFonts w:ascii="inherit" w:eastAsia="Times New Roman" w:hAnsi="inherit" w:cs="Times New Roman"/>
          <w:color w:val="000000"/>
          <w:sz w:val="24"/>
          <w:szCs w:val="24"/>
          <w:lang w:eastAsia="en-GB"/>
        </w:rPr>
        <w:t>voltage ranges or longer minimum time periods for operation</w:t>
      </w:r>
      <w:r w:rsidRPr="003B7AE9">
        <w:rPr>
          <w:rFonts w:ascii="inherit" w:eastAsia="Times New Roman" w:hAnsi="inherit" w:cs="Times New Roman"/>
          <w:sz w:val="24"/>
          <w:szCs w:val="24"/>
          <w:lang w:eastAsia="en-GB"/>
        </w:rPr>
        <w:t xml:space="preserve"> to ensure the best use of the technical capabilities of </w:t>
      </w:r>
      <w:r>
        <w:rPr>
          <w:rFonts w:ascii="inherit" w:eastAsia="Times New Roman" w:hAnsi="inherit" w:cs="Times New Roman"/>
          <w:color w:val="000000"/>
          <w:sz w:val="24"/>
          <w:szCs w:val="24"/>
          <w:lang w:eastAsia="en-GB"/>
        </w:rPr>
        <w:t>t</w:t>
      </w:r>
      <w:r w:rsidRPr="00F77A9A">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vehicles and associated V2G electric vehicle </w:t>
      </w:r>
      <w:r w:rsidR="00822A09">
        <w:rPr>
          <w:rFonts w:ascii="inherit" w:eastAsia="Times New Roman" w:hAnsi="inherit" w:cs="Times New Roman"/>
          <w:color w:val="000000"/>
          <w:sz w:val="24"/>
          <w:szCs w:val="24"/>
          <w:lang w:eastAsia="en-GB"/>
        </w:rPr>
        <w:t>supply equipment</w:t>
      </w:r>
      <w:r w:rsidRPr="003B7AE9">
        <w:rPr>
          <w:rFonts w:ascii="inherit" w:eastAsia="Times New Roman" w:hAnsi="inherit" w:cs="Times New Roman"/>
          <w:sz w:val="24"/>
          <w:szCs w:val="24"/>
          <w:lang w:eastAsia="en-GB"/>
        </w:rPr>
        <w:t>, if it is required to preserve or to restore system security</w:t>
      </w:r>
      <w:r>
        <w:rPr>
          <w:rFonts w:ascii="inherit" w:eastAsia="Times New Roman" w:hAnsi="inherit" w:cs="Times New Roman"/>
          <w:sz w:val="24"/>
          <w:szCs w:val="24"/>
          <w:lang w:eastAsia="en-GB"/>
        </w:rPr>
        <w:t>.</w:t>
      </w:r>
    </w:p>
    <w:p w14:paraId="603D0C51" w14:textId="59840BC5" w:rsidR="00FC7C57" w:rsidRPr="009833F3" w:rsidRDefault="00FC7C57" w:rsidP="00FC7C57">
      <w:pPr>
        <w:shd w:val="clear" w:color="auto" w:fill="FFFFFF"/>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T</w:t>
      </w:r>
      <w:r w:rsidRPr="003B7AE9">
        <w:rPr>
          <w:rFonts w:ascii="inherit" w:eastAsia="Times New Roman" w:hAnsi="inherit" w:cs="Times New Roman"/>
          <w:sz w:val="24"/>
          <w:szCs w:val="24"/>
          <w:lang w:eastAsia="en-GB"/>
        </w:rPr>
        <w:t xml:space="preserve">he </w:t>
      </w:r>
      <w:r>
        <w:rPr>
          <w:rFonts w:ascii="inherit" w:eastAsia="Times New Roman" w:hAnsi="inherit" w:cs="Times New Roman"/>
          <w:sz w:val="24"/>
          <w:szCs w:val="24"/>
          <w:lang w:eastAsia="en-GB"/>
        </w:rPr>
        <w:t>e</w:t>
      </w:r>
      <w:r w:rsidRPr="00793863">
        <w:rPr>
          <w:rFonts w:ascii="inherit" w:eastAsia="Times New Roman" w:hAnsi="inherit" w:cs="Times New Roman"/>
          <w:sz w:val="24"/>
          <w:szCs w:val="24"/>
          <w:lang w:eastAsia="en-GB"/>
        </w:rPr>
        <w:t xml:space="preserve">lectrical charging </w:t>
      </w:r>
      <w:r>
        <w:rPr>
          <w:rFonts w:ascii="inherit" w:eastAsia="Times New Roman" w:hAnsi="inherit" w:cs="Times New Roman"/>
          <w:sz w:val="24"/>
          <w:szCs w:val="24"/>
          <w:lang w:eastAsia="en-GB"/>
        </w:rPr>
        <w:t>park owner</w:t>
      </w:r>
      <w:r w:rsidRPr="00793863">
        <w:rPr>
          <w:rFonts w:ascii="inherit" w:eastAsia="Times New Roman" w:hAnsi="inherit" w:cs="Times New Roman"/>
          <w:sz w:val="24"/>
          <w:szCs w:val="24"/>
          <w:lang w:eastAsia="en-GB"/>
        </w:rPr>
        <w:t xml:space="preserve"> </w:t>
      </w:r>
      <w:r w:rsidRPr="003B7AE9">
        <w:rPr>
          <w:rFonts w:ascii="inherit" w:eastAsia="Times New Roman" w:hAnsi="inherit" w:cs="Times New Roman"/>
          <w:sz w:val="24"/>
          <w:szCs w:val="24"/>
          <w:lang w:eastAsia="en-GB"/>
        </w:rPr>
        <w:t xml:space="preserve">shall not unreasonably withhold consent to apply wider </w:t>
      </w:r>
      <w:r>
        <w:rPr>
          <w:rFonts w:ascii="inherit" w:eastAsia="Times New Roman" w:hAnsi="inherit" w:cs="Times New Roman"/>
          <w:sz w:val="24"/>
          <w:szCs w:val="24"/>
          <w:lang w:eastAsia="en-GB"/>
        </w:rPr>
        <w:t>voltage</w:t>
      </w:r>
      <w:r w:rsidRPr="003B7AE9">
        <w:rPr>
          <w:rFonts w:ascii="inherit" w:eastAsia="Times New Roman" w:hAnsi="inherit" w:cs="Times New Roman"/>
          <w:sz w:val="24"/>
          <w:szCs w:val="24"/>
          <w:lang w:eastAsia="en-GB"/>
        </w:rPr>
        <w:t xml:space="preserve"> ranges or longer minimum times for operation, taking account of their economic and technical feasibility</w:t>
      </w:r>
      <w:r>
        <w:rPr>
          <w:rFonts w:ascii="inherit" w:eastAsia="Times New Roman" w:hAnsi="inherit" w:cs="Times New Roman"/>
          <w:sz w:val="24"/>
          <w:szCs w:val="24"/>
          <w:lang w:eastAsia="en-GB"/>
        </w:rPr>
        <w:t>;</w:t>
      </w:r>
    </w:p>
    <w:p w14:paraId="210E713E" w14:textId="2D48FD17" w:rsidR="00FC7C57" w:rsidRPr="00BD0415" w:rsidRDefault="00FC7C57" w:rsidP="00FC7C57">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3</w:t>
      </w:r>
      <w:r w:rsidRPr="00BD0415">
        <w:rPr>
          <w:rFonts w:ascii="inherit" w:eastAsia="Times New Roman" w:hAnsi="inherit" w:cs="Times New Roman"/>
          <w:color w:val="000000"/>
          <w:sz w:val="24"/>
          <w:szCs w:val="24"/>
          <w:lang w:eastAsia="en-GB"/>
        </w:rPr>
        <w:t>.   </w:t>
      </w:r>
      <w:r>
        <w:rPr>
          <w:rFonts w:ascii="inherit" w:eastAsia="Times New Roman" w:hAnsi="inherit" w:cs="Times New Roman"/>
          <w:color w:val="000000"/>
          <w:sz w:val="24"/>
          <w:szCs w:val="24"/>
          <w:lang w:eastAsia="en-GB"/>
        </w:rPr>
        <w:t>T</w:t>
      </w:r>
      <w:r w:rsidRPr="00F77A9A">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vehicles and associated V2G electric vehicle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color w:val="000000"/>
          <w:sz w:val="24"/>
          <w:szCs w:val="24"/>
          <w:lang w:eastAsia="en-GB"/>
        </w:rPr>
        <w:t xml:space="preserve">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FC7C57" w:rsidRPr="00BD0415" w14:paraId="69A85FB6" w14:textId="77777777" w:rsidTr="00914118">
        <w:tc>
          <w:tcPr>
            <w:tcW w:w="0" w:type="auto"/>
            <w:shd w:val="clear" w:color="auto" w:fill="auto"/>
            <w:hideMark/>
          </w:tcPr>
          <w:p w14:paraId="421B2DFE"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27C03447"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with regard to fault-ride-through capability:</w:t>
            </w:r>
          </w:p>
          <w:tbl>
            <w:tblPr>
              <w:tblW w:w="5000" w:type="pct"/>
              <w:tblCellMar>
                <w:left w:w="0" w:type="dxa"/>
                <w:right w:w="0" w:type="dxa"/>
              </w:tblCellMar>
              <w:tblLook w:val="04A0" w:firstRow="1" w:lastRow="0" w:firstColumn="1" w:lastColumn="0" w:noHBand="0" w:noVBand="1"/>
            </w:tblPr>
            <w:tblGrid>
              <w:gridCol w:w="250"/>
              <w:gridCol w:w="8475"/>
            </w:tblGrid>
            <w:tr w:rsidR="00FC7C57" w:rsidRPr="00BD0415" w14:paraId="713E2B04" w14:textId="77777777" w:rsidTr="00914118">
              <w:tc>
                <w:tcPr>
                  <w:tcW w:w="0" w:type="auto"/>
                  <w:shd w:val="clear" w:color="auto" w:fill="auto"/>
                  <w:hideMark/>
                </w:tcPr>
                <w:p w14:paraId="13A25AD1"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5682C14A" w14:textId="22F41B08" w:rsidR="00FC7C57" w:rsidRPr="00BD0415" w:rsidRDefault="00FC7C57" w:rsidP="009E3284">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each TSO shall specify a voltage-against-time-profile in line with Figure 3 at the connection point for fault conditions, which describes the conditions in which </w:t>
                  </w:r>
                  <w:r w:rsidR="00523454">
                    <w:rPr>
                      <w:rFonts w:ascii="inherit" w:eastAsia="Times New Roman" w:hAnsi="inherit" w:cs="Times New Roman"/>
                      <w:sz w:val="24"/>
                      <w:szCs w:val="24"/>
                      <w:lang w:eastAsia="en-GB"/>
                    </w:rPr>
                    <w:t>a</w:t>
                  </w:r>
                  <w:r w:rsidRPr="00BD0415">
                    <w:rPr>
                      <w:rFonts w:ascii="inherit" w:eastAsia="Times New Roman" w:hAnsi="inherit" w:cs="Times New Roman"/>
                      <w:sz w:val="24"/>
                      <w:szCs w:val="24"/>
                      <w:lang w:eastAsia="en-GB"/>
                    </w:rPr>
                    <w:t xml:space="preserve"> </w:t>
                  </w:r>
                  <w:r>
                    <w:rPr>
                      <w:rFonts w:ascii="inherit" w:eastAsia="Times New Roman" w:hAnsi="inherit" w:cs="Times New Roman"/>
                      <w:color w:val="000000"/>
                      <w:sz w:val="24"/>
                      <w:szCs w:val="24"/>
                      <w:lang w:eastAsia="en-GB"/>
                    </w:rPr>
                    <w:t>t</w:t>
                  </w:r>
                  <w:r w:rsidRPr="00F77A9A">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 and associated V2G electric vehicle </w:t>
                  </w:r>
                  <w:r w:rsidR="00822A09">
                    <w:rPr>
                      <w:rFonts w:ascii="inherit" w:eastAsia="Times New Roman" w:hAnsi="inherit" w:cs="Times New Roman"/>
                      <w:color w:val="000000"/>
                      <w:sz w:val="24"/>
                      <w:szCs w:val="24"/>
                      <w:lang w:eastAsia="en-GB"/>
                    </w:rPr>
                    <w:t>supply equipment</w:t>
                  </w:r>
                  <w:r w:rsidR="00B32900">
                    <w:rPr>
                      <w:rFonts w:ascii="inherit" w:eastAsia="Times New Roman" w:hAnsi="inherit" w:cs="Times New Roman"/>
                      <w:sz w:val="24"/>
                      <w:szCs w:val="24"/>
                      <w:lang w:eastAsia="en-GB"/>
                    </w:rPr>
                    <w:t>, when operating above the minimum stable operating level,</w:t>
                  </w:r>
                  <w:r w:rsidRPr="00BD0415">
                    <w:rPr>
                      <w:rFonts w:ascii="inherit" w:eastAsia="Times New Roman" w:hAnsi="inherit" w:cs="Times New Roman"/>
                      <w:sz w:val="24"/>
                      <w:szCs w:val="24"/>
                      <w:lang w:eastAsia="en-GB"/>
                    </w:rPr>
                    <w:t xml:space="preserve"> is capable of staying connected to the network and continuing to operate stably after the power system has been disturbed by secured faults on the transmission system;</w:t>
                  </w:r>
                </w:p>
              </w:tc>
            </w:tr>
          </w:tbl>
          <w:p w14:paraId="7905314F" w14:textId="77777777" w:rsidR="00FC7C57" w:rsidRPr="00BD0415" w:rsidRDefault="00FC7C57" w:rsidP="009141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FC7C57" w:rsidRPr="00BD0415" w14:paraId="05152CC7" w14:textId="77777777" w:rsidTr="00914118">
              <w:tc>
                <w:tcPr>
                  <w:tcW w:w="0" w:type="auto"/>
                  <w:shd w:val="clear" w:color="auto" w:fill="auto"/>
                  <w:hideMark/>
                </w:tcPr>
                <w:p w14:paraId="5741A373"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0C286772"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tc>
            </w:tr>
          </w:tbl>
          <w:p w14:paraId="18636FCA" w14:textId="77777777" w:rsidR="00FC7C57" w:rsidRPr="00BD0415" w:rsidRDefault="00FC7C57" w:rsidP="009141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FC7C57" w:rsidRPr="00BD0415" w14:paraId="27547BC9" w14:textId="77777777" w:rsidTr="00914118">
              <w:tc>
                <w:tcPr>
                  <w:tcW w:w="0" w:type="auto"/>
                  <w:shd w:val="clear" w:color="auto" w:fill="auto"/>
                  <w:hideMark/>
                </w:tcPr>
                <w:p w14:paraId="39C45347"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3BBB9BCB" w14:textId="5640DF49"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lower limit referred to in point (ii) shall be specified by the relevant TSO</w:t>
                  </w:r>
                  <w:r w:rsidR="0044410E">
                    <w:rPr>
                      <w:rFonts w:ascii="inherit" w:eastAsia="Times New Roman" w:hAnsi="inherit" w:cs="Times New Roman"/>
                      <w:sz w:val="24"/>
                      <w:szCs w:val="24"/>
                      <w:lang w:eastAsia="en-GB"/>
                    </w:rPr>
                    <w:t>, i</w:t>
                  </w:r>
                  <w:r w:rsidR="001F0B4F">
                    <w:rPr>
                      <w:rFonts w:ascii="inherit" w:eastAsia="Times New Roman" w:hAnsi="inherit" w:cs="Times New Roman"/>
                      <w:sz w:val="24"/>
                      <w:szCs w:val="24"/>
                      <w:lang w:eastAsia="en-GB"/>
                    </w:rPr>
                    <w:t>n co-ordination</w:t>
                  </w:r>
                  <w:r w:rsidR="0044410E">
                    <w:rPr>
                      <w:rFonts w:ascii="inherit" w:eastAsia="Times New Roman" w:hAnsi="inherit" w:cs="Times New Roman"/>
                      <w:sz w:val="24"/>
                      <w:szCs w:val="24"/>
                      <w:lang w:eastAsia="en-GB"/>
                    </w:rPr>
                    <w:t xml:space="preserve"> with the relevant system operator,</w:t>
                  </w:r>
                  <w:r w:rsidRPr="00BD0415">
                    <w:rPr>
                      <w:rFonts w:ascii="inherit" w:eastAsia="Times New Roman" w:hAnsi="inherit" w:cs="Times New Roman"/>
                      <w:sz w:val="24"/>
                      <w:szCs w:val="24"/>
                      <w:lang w:eastAsia="en-GB"/>
                    </w:rPr>
                    <w:t xml:space="preserve"> using the parameters set out in Figure 3, and within the ranges set out in Tables 3.1</w:t>
                  </w:r>
                  <w:r>
                    <w:rPr>
                      <w:rFonts w:ascii="inherit" w:eastAsia="Times New Roman" w:hAnsi="inherit" w:cs="Times New Roman"/>
                      <w:sz w:val="24"/>
                      <w:szCs w:val="24"/>
                      <w:lang w:eastAsia="en-GB"/>
                    </w:rPr>
                    <w:t>.1, 3.1.2,</w:t>
                  </w:r>
                  <w:r w:rsidRPr="00BD0415">
                    <w:rPr>
                      <w:rFonts w:ascii="inherit" w:eastAsia="Times New Roman" w:hAnsi="inherit" w:cs="Times New Roman"/>
                      <w:sz w:val="24"/>
                      <w:szCs w:val="24"/>
                      <w:lang w:eastAsia="en-GB"/>
                    </w:rPr>
                    <w:t xml:space="preserve"> 3.2</w:t>
                  </w:r>
                  <w:r>
                    <w:rPr>
                      <w:rFonts w:ascii="inherit" w:eastAsia="Times New Roman" w:hAnsi="inherit" w:cs="Times New Roman"/>
                      <w:sz w:val="24"/>
                      <w:szCs w:val="24"/>
                      <w:lang w:eastAsia="en-GB"/>
                    </w:rPr>
                    <w:t>.1 and 3.2.2</w:t>
                  </w:r>
                  <w:r w:rsidRPr="00BD0415">
                    <w:rPr>
                      <w:rFonts w:ascii="inherit" w:eastAsia="Times New Roman" w:hAnsi="inherit" w:cs="Times New Roman"/>
                      <w:sz w:val="24"/>
                      <w:szCs w:val="24"/>
                      <w:lang w:eastAsia="en-GB"/>
                    </w:rPr>
                    <w:t>;</w:t>
                  </w:r>
                </w:p>
              </w:tc>
            </w:tr>
          </w:tbl>
          <w:p w14:paraId="6F1D9AF8" w14:textId="77777777" w:rsidR="00FC7C57" w:rsidRPr="00BD0415" w:rsidRDefault="00FC7C57" w:rsidP="009141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FC7C57" w:rsidRPr="00BD0415" w14:paraId="619AB0D3" w14:textId="77777777" w:rsidTr="00914118">
              <w:tc>
                <w:tcPr>
                  <w:tcW w:w="0" w:type="auto"/>
                  <w:shd w:val="clear" w:color="auto" w:fill="auto"/>
                  <w:hideMark/>
                </w:tcPr>
                <w:p w14:paraId="5DCF0AD6"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(iv)</w:t>
                  </w:r>
                </w:p>
              </w:tc>
              <w:tc>
                <w:tcPr>
                  <w:tcW w:w="0" w:type="auto"/>
                  <w:shd w:val="clear" w:color="auto" w:fill="auto"/>
                  <w:hideMark/>
                </w:tcPr>
                <w:p w14:paraId="6ADF9F90" w14:textId="52D94726"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each TSO</w:t>
                  </w:r>
                  <w:r w:rsidR="0044410E">
                    <w:rPr>
                      <w:rFonts w:ascii="inherit" w:eastAsia="Times New Roman" w:hAnsi="inherit" w:cs="Times New Roman"/>
                      <w:sz w:val="24"/>
                      <w:szCs w:val="24"/>
                      <w:lang w:eastAsia="en-GB"/>
                    </w:rPr>
                    <w:t>, in co-ordination with the relevant system operator,</w:t>
                  </w:r>
                  <w:r w:rsidRPr="00BD0415">
                    <w:rPr>
                      <w:rFonts w:ascii="inherit" w:eastAsia="Times New Roman" w:hAnsi="inherit" w:cs="Times New Roman"/>
                      <w:sz w:val="24"/>
                      <w:szCs w:val="24"/>
                      <w:lang w:eastAsia="en-GB"/>
                    </w:rPr>
                    <w:t xml:space="preserve"> shall specify and make publicly available the pre-fault and post-fault conditions for the fault-ride-through capability in terms of:</w:t>
                  </w:r>
                </w:p>
                <w:tbl>
                  <w:tblPr>
                    <w:tblW w:w="5000" w:type="pct"/>
                    <w:tblCellMar>
                      <w:left w:w="0" w:type="dxa"/>
                      <w:right w:w="0" w:type="dxa"/>
                    </w:tblCellMar>
                    <w:tblLook w:val="04A0" w:firstRow="1" w:lastRow="0" w:firstColumn="1" w:lastColumn="0" w:noHBand="0" w:noVBand="1"/>
                  </w:tblPr>
                  <w:tblGrid>
                    <w:gridCol w:w="240"/>
                    <w:gridCol w:w="8114"/>
                  </w:tblGrid>
                  <w:tr w:rsidR="00FC7C57" w:rsidRPr="00BD0415" w14:paraId="588757EA" w14:textId="77777777" w:rsidTr="00914118">
                    <w:tc>
                      <w:tcPr>
                        <w:tcW w:w="0" w:type="auto"/>
                        <w:shd w:val="clear" w:color="auto" w:fill="auto"/>
                        <w:hideMark/>
                      </w:tcPr>
                      <w:p w14:paraId="1FF93FC4"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380FFDC6"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calculation of the pre-fault minimum short circuit capacity at the connection point,</w:t>
                        </w:r>
                      </w:p>
                    </w:tc>
                  </w:tr>
                </w:tbl>
                <w:p w14:paraId="5B4494AE" w14:textId="77777777" w:rsidR="00FC7C57" w:rsidRPr="00BD0415" w:rsidRDefault="00FC7C57" w:rsidP="009141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FC7C57" w:rsidRPr="00BD0415" w14:paraId="31F66910" w14:textId="77777777" w:rsidTr="00914118">
                    <w:tc>
                      <w:tcPr>
                        <w:tcW w:w="0" w:type="auto"/>
                        <w:shd w:val="clear" w:color="auto" w:fill="auto"/>
                        <w:hideMark/>
                      </w:tcPr>
                      <w:p w14:paraId="7108CDE5"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79CFBF9A" w14:textId="1F27938E"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pre-fault active and reactive power operating point of the </w:t>
                        </w:r>
                        <w:r>
                          <w:rPr>
                            <w:rFonts w:ascii="inherit" w:eastAsia="Times New Roman" w:hAnsi="inherit" w:cs="Times New Roman"/>
                            <w:color w:val="000000"/>
                            <w:sz w:val="24"/>
                            <w:szCs w:val="24"/>
                            <w:lang w:eastAsia="en-GB"/>
                          </w:rPr>
                          <w:t>t</w:t>
                        </w:r>
                        <w:r w:rsidRPr="00F77A9A">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vehicles and associated V2G electric vehicle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sz w:val="24"/>
                            <w:szCs w:val="24"/>
                            <w:lang w:eastAsia="en-GB"/>
                          </w:rPr>
                          <w:t xml:space="preserve"> at the connection point and voltage at the connection point, and</w:t>
                        </w:r>
                      </w:p>
                    </w:tc>
                  </w:tr>
                </w:tbl>
                <w:p w14:paraId="552956DD" w14:textId="77777777" w:rsidR="00FC7C57" w:rsidRPr="00BD0415" w:rsidRDefault="00FC7C57" w:rsidP="009141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FC7C57" w:rsidRPr="00BD0415" w14:paraId="416A058E" w14:textId="77777777" w:rsidTr="00914118">
                    <w:tc>
                      <w:tcPr>
                        <w:tcW w:w="0" w:type="auto"/>
                        <w:shd w:val="clear" w:color="auto" w:fill="auto"/>
                        <w:hideMark/>
                      </w:tcPr>
                      <w:p w14:paraId="2DF64423"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5BA0C31D"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calculation of the post-fault minimum short circuit capacity at the connection point;</w:t>
                        </w:r>
                      </w:p>
                    </w:tc>
                  </w:tr>
                </w:tbl>
                <w:p w14:paraId="1B63E025" w14:textId="77777777" w:rsidR="00FC7C57" w:rsidRPr="00BD0415" w:rsidRDefault="00FC7C57" w:rsidP="00914118">
                  <w:pPr>
                    <w:spacing w:after="0" w:line="240" w:lineRule="auto"/>
                    <w:rPr>
                      <w:rFonts w:ascii="inherit" w:eastAsia="Times New Roman" w:hAnsi="inherit" w:cs="Times New Roman"/>
                      <w:sz w:val="24"/>
                      <w:szCs w:val="24"/>
                      <w:lang w:eastAsia="en-GB"/>
                    </w:rPr>
                  </w:pPr>
                </w:p>
              </w:tc>
            </w:tr>
          </w:tbl>
          <w:p w14:paraId="067E7023" w14:textId="77777777" w:rsidR="00FC7C57" w:rsidRPr="00BD0415" w:rsidRDefault="00FC7C57" w:rsidP="009141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FC7C57" w:rsidRPr="00BD0415" w14:paraId="3D238406" w14:textId="77777777" w:rsidTr="00914118">
              <w:tc>
                <w:tcPr>
                  <w:tcW w:w="0" w:type="auto"/>
                  <w:shd w:val="clear" w:color="auto" w:fill="auto"/>
                  <w:hideMark/>
                </w:tcPr>
                <w:p w14:paraId="3BA0AE41"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(v)</w:t>
                  </w:r>
                </w:p>
              </w:tc>
              <w:tc>
                <w:tcPr>
                  <w:tcW w:w="0" w:type="auto"/>
                  <w:shd w:val="clear" w:color="auto" w:fill="auto"/>
                  <w:hideMark/>
                </w:tcPr>
                <w:p w14:paraId="1E49CEA7" w14:textId="319F801B"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at the request of a</w:t>
                  </w:r>
                  <w:r>
                    <w:rPr>
                      <w:rFonts w:ascii="inherit" w:eastAsia="Times New Roman" w:hAnsi="inherit" w:cs="Times New Roman"/>
                      <w:sz w:val="24"/>
                      <w:szCs w:val="24"/>
                      <w:lang w:eastAsia="en-GB"/>
                    </w:rPr>
                    <w:t>n e</w:t>
                  </w:r>
                  <w:r w:rsidRPr="00793863">
                    <w:rPr>
                      <w:rFonts w:ascii="inherit" w:eastAsia="Times New Roman" w:hAnsi="inherit" w:cs="Times New Roman"/>
                      <w:sz w:val="24"/>
                      <w:szCs w:val="24"/>
                      <w:lang w:eastAsia="en-GB"/>
                    </w:rPr>
                    <w:t xml:space="preserve">lectrical charging </w:t>
                  </w:r>
                  <w:r>
                    <w:rPr>
                      <w:rFonts w:ascii="inherit" w:eastAsia="Times New Roman" w:hAnsi="inherit" w:cs="Times New Roman"/>
                      <w:sz w:val="24"/>
                      <w:szCs w:val="24"/>
                      <w:lang w:eastAsia="en-GB"/>
                    </w:rPr>
                    <w:t>park</w:t>
                  </w:r>
                  <w:r w:rsidRPr="00BD0415">
                    <w:rPr>
                      <w:rFonts w:ascii="inherit" w:eastAsia="Times New Roman" w:hAnsi="inherit" w:cs="Times New Roman"/>
                      <w:sz w:val="24"/>
                      <w:szCs w:val="24"/>
                      <w:lang w:eastAsia="en-GB"/>
                    </w:rPr>
                    <w:t xml:space="preserve"> owner, the relevant system operator shall provide the pre-fault and post-fault conditions to be considered for fault-ride-through capability as an outcome of the calculations at the connection point as specified in point (iv) regarding:</w:t>
                  </w:r>
                </w:p>
                <w:tbl>
                  <w:tblPr>
                    <w:tblW w:w="5000" w:type="pct"/>
                    <w:tblCellMar>
                      <w:left w:w="0" w:type="dxa"/>
                      <w:right w:w="0" w:type="dxa"/>
                    </w:tblCellMar>
                    <w:tblLook w:val="04A0" w:firstRow="1" w:lastRow="0" w:firstColumn="1" w:lastColumn="0" w:noHBand="0" w:noVBand="1"/>
                  </w:tblPr>
                  <w:tblGrid>
                    <w:gridCol w:w="240"/>
                    <w:gridCol w:w="8180"/>
                  </w:tblGrid>
                  <w:tr w:rsidR="00FC7C57" w:rsidRPr="00BD0415" w14:paraId="1181E21D" w14:textId="77777777" w:rsidTr="00914118">
                    <w:tc>
                      <w:tcPr>
                        <w:tcW w:w="0" w:type="auto"/>
                        <w:shd w:val="clear" w:color="auto" w:fill="auto"/>
                        <w:hideMark/>
                      </w:tcPr>
                      <w:p w14:paraId="1089AABF"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0C681F35"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pre-fault minimum short circuit capacity at each connection point expressed in MVA,</w:t>
                        </w:r>
                      </w:p>
                    </w:tc>
                  </w:tr>
                </w:tbl>
                <w:p w14:paraId="3ECC2C4E" w14:textId="77777777" w:rsidR="00FC7C57" w:rsidRPr="00BD0415" w:rsidRDefault="00FC7C57" w:rsidP="009141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FC7C57" w:rsidRPr="00BD0415" w14:paraId="1B5FA2B2" w14:textId="77777777" w:rsidTr="00914118">
                    <w:tc>
                      <w:tcPr>
                        <w:tcW w:w="0" w:type="auto"/>
                        <w:shd w:val="clear" w:color="auto" w:fill="auto"/>
                        <w:hideMark/>
                      </w:tcPr>
                      <w:p w14:paraId="39CC87E6"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76865B0B" w14:textId="44A730AB" w:rsidR="00FC7C57" w:rsidRPr="00BD0415" w:rsidRDefault="00FC7C57" w:rsidP="009E3284">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pre-fault operating point of </w:t>
                        </w:r>
                        <w:r>
                          <w:rPr>
                            <w:rFonts w:ascii="inherit" w:eastAsia="Times New Roman" w:hAnsi="inherit" w:cs="Times New Roman"/>
                            <w:sz w:val="24"/>
                            <w:szCs w:val="24"/>
                            <w:lang w:eastAsia="en-GB"/>
                          </w:rPr>
                          <w:t xml:space="preserve">the </w:t>
                        </w:r>
                        <w:r>
                          <w:rPr>
                            <w:rFonts w:ascii="inherit" w:eastAsia="Times New Roman" w:hAnsi="inherit" w:cs="Times New Roman"/>
                            <w:color w:val="000000"/>
                            <w:sz w:val="24"/>
                            <w:szCs w:val="24"/>
                            <w:lang w:eastAsia="en-GB"/>
                          </w:rPr>
                          <w:t>t</w:t>
                        </w:r>
                        <w:r w:rsidRPr="00F77A9A">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vehicles and associated V2G electric vehicle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sz w:val="24"/>
                            <w:szCs w:val="24"/>
                            <w:lang w:eastAsia="en-GB"/>
                          </w:rPr>
                          <w:t xml:space="preserve"> expressed </w:t>
                        </w:r>
                        <w:r w:rsidR="002A2259">
                          <w:rPr>
                            <w:rFonts w:ascii="inherit" w:eastAsia="Times New Roman" w:hAnsi="inherit" w:cs="Times New Roman"/>
                            <w:sz w:val="24"/>
                            <w:szCs w:val="24"/>
                            <w:lang w:eastAsia="en-GB"/>
                          </w:rPr>
                          <w:t>as</w:t>
                        </w:r>
                        <w:r w:rsidRPr="00BD0415">
                          <w:rPr>
                            <w:rFonts w:ascii="inherit" w:eastAsia="Times New Roman" w:hAnsi="inherit" w:cs="Times New Roman"/>
                            <w:sz w:val="24"/>
                            <w:szCs w:val="24"/>
                            <w:lang w:eastAsia="en-GB"/>
                          </w:rPr>
                          <w:t xml:space="preserve"> active power output and reactive power output at the connection point and voltage at the connection point, and</w:t>
                        </w:r>
                      </w:p>
                    </w:tc>
                  </w:tr>
                </w:tbl>
                <w:p w14:paraId="3EF13725" w14:textId="77777777" w:rsidR="00FC7C57" w:rsidRPr="00BD0415" w:rsidRDefault="00FC7C57" w:rsidP="009141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FC7C57" w:rsidRPr="00BD0415" w14:paraId="1E0EF632" w14:textId="77777777" w:rsidTr="00914118">
                    <w:tc>
                      <w:tcPr>
                        <w:tcW w:w="0" w:type="auto"/>
                        <w:shd w:val="clear" w:color="auto" w:fill="auto"/>
                        <w:hideMark/>
                      </w:tcPr>
                      <w:p w14:paraId="46DD4DEC"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33033B84"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post-fault minimum short circuit capacity at each connection point expressed in MVA.</w:t>
                        </w:r>
                      </w:p>
                    </w:tc>
                  </w:tr>
                </w:tbl>
                <w:p w14:paraId="3F079B54"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Alternatively, the relevant system operator may provide generic values derived from typical cases;</w:t>
                  </w:r>
                </w:p>
                <w:p w14:paraId="491E675B" w14:textId="77777777" w:rsidR="00FC7C57" w:rsidRPr="00A253A8" w:rsidRDefault="00FC7C57" w:rsidP="00914118">
                  <w:pPr>
                    <w:spacing w:before="120" w:after="120" w:line="240" w:lineRule="auto"/>
                    <w:jc w:val="center"/>
                    <w:rPr>
                      <w:rFonts w:ascii="inherit" w:eastAsia="Times New Roman" w:hAnsi="inherit" w:cs="Times New Roman"/>
                      <w:sz w:val="24"/>
                      <w:szCs w:val="24"/>
                      <w:lang w:eastAsia="en-GB"/>
                    </w:rPr>
                  </w:pPr>
                  <w:r w:rsidRPr="00A253A8">
                    <w:rPr>
                      <w:rFonts w:ascii="inherit" w:eastAsia="Times New Roman" w:hAnsi="inherit" w:cs="Times New Roman"/>
                      <w:i/>
                      <w:iCs/>
                      <w:sz w:val="24"/>
                      <w:szCs w:val="24"/>
                      <w:lang w:eastAsia="en-GB"/>
                    </w:rPr>
                    <w:t>Table 3.2.1</w:t>
                  </w:r>
                </w:p>
                <w:p w14:paraId="2E6FF1DD" w14:textId="4A1DE5A2" w:rsidR="00FC7C57" w:rsidRPr="00BD0415" w:rsidRDefault="00FC7C57" w:rsidP="00914118">
                  <w:pPr>
                    <w:spacing w:before="120" w:after="120" w:line="240" w:lineRule="auto"/>
                    <w:jc w:val="center"/>
                    <w:rPr>
                      <w:rFonts w:ascii="inherit" w:eastAsia="Times New Roman" w:hAnsi="inherit" w:cs="Times New Roman"/>
                      <w:sz w:val="24"/>
                      <w:szCs w:val="24"/>
                      <w:lang w:eastAsia="en-GB"/>
                    </w:rPr>
                  </w:pPr>
                  <w:r w:rsidRPr="007F116E">
                    <w:rPr>
                      <w:rFonts w:ascii="inherit" w:eastAsia="Times New Roman" w:hAnsi="inherit" w:cs="Times New Roman"/>
                      <w:b/>
                      <w:bCs/>
                      <w:sz w:val="24"/>
                      <w:szCs w:val="24"/>
                      <w:lang w:eastAsia="en-GB"/>
                    </w:rPr>
                    <w:t>V</w:t>
                  </w:r>
                  <w:r>
                    <w:rPr>
                      <w:rFonts w:ascii="inherit" w:eastAsia="Times New Roman" w:hAnsi="inherit" w:cs="Times New Roman"/>
                      <w:b/>
                      <w:bCs/>
                      <w:sz w:val="24"/>
                      <w:szCs w:val="24"/>
                      <w:lang w:eastAsia="en-GB"/>
                    </w:rPr>
                    <w:t>oltage p</w:t>
                  </w:r>
                  <w:r w:rsidRPr="00BD0415">
                    <w:rPr>
                      <w:rFonts w:ascii="inherit" w:eastAsia="Times New Roman" w:hAnsi="inherit" w:cs="Times New Roman"/>
                      <w:b/>
                      <w:bCs/>
                      <w:sz w:val="24"/>
                      <w:szCs w:val="24"/>
                      <w:lang w:eastAsia="en-GB"/>
                    </w:rPr>
                    <w:t xml:space="preserve">arameters for Figure 3 for fault-ride-through capability of </w:t>
                  </w:r>
                  <w:r w:rsidRPr="00A253A8">
                    <w:rPr>
                      <w:rFonts w:ascii="inherit" w:eastAsia="Times New Roman" w:hAnsi="inherit" w:cs="Times New Roman"/>
                      <w:b/>
                      <w:bCs/>
                      <w:sz w:val="24"/>
                      <w:szCs w:val="24"/>
                      <w:lang w:eastAsia="en-GB"/>
                    </w:rPr>
                    <w:t xml:space="preserve">type EV3 electric vehicles and associated V2G electric vehicle </w:t>
                  </w:r>
                  <w:r w:rsidR="00822A09">
                    <w:rPr>
                      <w:rFonts w:ascii="inherit" w:eastAsia="Times New Roman" w:hAnsi="inherit" w:cs="Times New Roman"/>
                      <w:b/>
                      <w:bCs/>
                      <w:sz w:val="24"/>
                      <w:szCs w:val="24"/>
                      <w:lang w:eastAsia="en-GB"/>
                    </w:rPr>
                    <w:t>supply equipment</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45"/>
                    <w:gridCol w:w="1417"/>
                    <w:gridCol w:w="709"/>
                    <w:gridCol w:w="2633"/>
                  </w:tblGrid>
                  <w:tr w:rsidR="00FC7C57" w:rsidRPr="00BD0415" w14:paraId="4CC01E0F" w14:textId="77777777" w:rsidTr="00914118">
                    <w:tc>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9E8307" w14:textId="77777777" w:rsidR="00FC7C57" w:rsidRPr="00BD0415" w:rsidRDefault="00FC7C57" w:rsidP="00914118">
                        <w:pPr>
                          <w:spacing w:before="60" w:after="60" w:line="240" w:lineRule="auto"/>
                          <w:ind w:right="195"/>
                          <w:jc w:val="center"/>
                          <w:rPr>
                            <w:rFonts w:ascii="inherit" w:eastAsia="Times New Roman" w:hAnsi="inherit" w:cs="Times New Roman"/>
                            <w:b/>
                            <w:bCs/>
                            <w:lang w:eastAsia="en-GB"/>
                          </w:rPr>
                        </w:pPr>
                        <w:r w:rsidRPr="00BD0415">
                          <w:rPr>
                            <w:rFonts w:ascii="inherit" w:eastAsia="Times New Roman" w:hAnsi="inherit" w:cs="Times New Roman"/>
                            <w:b/>
                            <w:bCs/>
                            <w:lang w:eastAsia="en-GB"/>
                          </w:rPr>
                          <w:t>Voltage parameters (pu)</w:t>
                        </w:r>
                      </w:p>
                    </w:t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71571EB" w14:textId="77777777" w:rsidR="00FC7C57" w:rsidRPr="00BD0415" w:rsidRDefault="00FC7C57" w:rsidP="00914118">
                        <w:pPr>
                          <w:spacing w:before="60" w:after="60" w:line="240" w:lineRule="auto"/>
                          <w:ind w:right="195"/>
                          <w:jc w:val="center"/>
                          <w:rPr>
                            <w:rFonts w:ascii="inherit" w:eastAsia="Times New Roman" w:hAnsi="inherit" w:cs="Times New Roman"/>
                            <w:b/>
                            <w:bCs/>
                            <w:lang w:eastAsia="en-GB"/>
                          </w:rPr>
                        </w:pPr>
                      </w:p>
                    </w:tc>
                  </w:tr>
                  <w:tr w:rsidR="00FC7C57" w:rsidRPr="00BD0415" w14:paraId="31084B5F" w14:textId="77777777" w:rsidTr="00914118">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4E0F8D" w14:textId="77777777" w:rsidR="00FC7C57" w:rsidRPr="00BD0415" w:rsidRDefault="00FC7C57" w:rsidP="00914118">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w:t>
                        </w:r>
                        <w:r w:rsidRPr="00BD0415">
                          <w:rPr>
                            <w:rFonts w:ascii="inherit" w:eastAsia="Times New Roman" w:hAnsi="inherit" w:cs="Times New Roman"/>
                            <w:sz w:val="15"/>
                            <w:szCs w:val="15"/>
                            <w:vertAlign w:val="subscript"/>
                            <w:lang w:eastAsia="en-GB"/>
                          </w:rPr>
                          <w:t>ret</w:t>
                        </w:r>
                        <w:r w:rsidRPr="00BD0415">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B74F7E" w14:textId="77777777" w:rsidR="00FC7C57" w:rsidRPr="00BD0415" w:rsidRDefault="00FC7C57" w:rsidP="00914118">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0,05-0,15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5716240" w14:textId="77777777" w:rsidR="00FC7C57" w:rsidRPr="00BD0415" w:rsidRDefault="00FC7C57" w:rsidP="00914118">
                        <w:pPr>
                          <w:spacing w:before="60" w:after="60" w:line="240" w:lineRule="auto"/>
                          <w:rPr>
                            <w:rFonts w:ascii="inherit" w:eastAsia="Times New Roman" w:hAnsi="inherit" w:cs="Times New Roman"/>
                            <w:lang w:eastAsia="en-GB"/>
                          </w:rPr>
                        </w:pP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9D30F8B" w14:textId="77777777" w:rsidR="00FC7C57" w:rsidRPr="00BD0415" w:rsidRDefault="00FC7C57" w:rsidP="00914118">
                        <w:pPr>
                          <w:spacing w:before="60" w:after="60" w:line="240" w:lineRule="auto"/>
                          <w:rPr>
                            <w:rFonts w:ascii="inherit" w:eastAsia="Times New Roman" w:hAnsi="inherit" w:cs="Times New Roman"/>
                            <w:lang w:eastAsia="en-GB"/>
                          </w:rPr>
                        </w:pPr>
                      </w:p>
                    </w:tc>
                  </w:tr>
                  <w:tr w:rsidR="00FC7C57" w:rsidRPr="00BD0415" w14:paraId="60EA9822" w14:textId="77777777" w:rsidTr="00914118">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640495D" w14:textId="77777777" w:rsidR="00FC7C57" w:rsidRPr="00BD0415" w:rsidRDefault="00FC7C57" w:rsidP="00914118">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w:t>
                        </w:r>
                        <w:r w:rsidRPr="00BD0415">
                          <w:rPr>
                            <w:rFonts w:ascii="inherit" w:eastAsia="Times New Roman" w:hAnsi="inherit" w:cs="Times New Roman"/>
                            <w:sz w:val="15"/>
                            <w:szCs w:val="15"/>
                            <w:vertAlign w:val="subscript"/>
                            <w:lang w:eastAsia="en-GB"/>
                          </w:rPr>
                          <w:t>clear</w:t>
                        </w:r>
                        <w:r w:rsidRPr="00BD0415">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4B4410" w14:textId="77777777" w:rsidR="00FC7C57" w:rsidRPr="00BD0415" w:rsidRDefault="00FC7C57" w:rsidP="00914118">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w:t>
                        </w:r>
                        <w:r w:rsidRPr="00BD0415">
                          <w:rPr>
                            <w:rFonts w:ascii="inherit" w:eastAsia="Times New Roman" w:hAnsi="inherit" w:cs="Times New Roman"/>
                            <w:sz w:val="15"/>
                            <w:szCs w:val="15"/>
                            <w:vertAlign w:val="subscript"/>
                            <w:lang w:eastAsia="en-GB"/>
                          </w:rPr>
                          <w:t>ret</w:t>
                        </w:r>
                        <w:r w:rsidRPr="00BD0415">
                          <w:rPr>
                            <w:rFonts w:ascii="inherit" w:eastAsia="Times New Roman" w:hAnsi="inherit" w:cs="Times New Roman"/>
                            <w:lang w:eastAsia="en-GB"/>
                          </w:rPr>
                          <w:t>-0,15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17ED408" w14:textId="77777777" w:rsidR="00FC7C57" w:rsidRPr="00BD0415" w:rsidRDefault="00FC7C57" w:rsidP="00914118">
                        <w:pPr>
                          <w:spacing w:before="60" w:after="60" w:line="240" w:lineRule="auto"/>
                          <w:rPr>
                            <w:rFonts w:ascii="inherit" w:eastAsia="Times New Roman" w:hAnsi="inherit" w:cs="Times New Roman"/>
                            <w:lang w:eastAsia="en-GB"/>
                          </w:rPr>
                        </w:pP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99915EA" w14:textId="77777777" w:rsidR="00FC7C57" w:rsidRPr="00BD0415" w:rsidRDefault="00FC7C57" w:rsidP="00914118">
                        <w:pPr>
                          <w:spacing w:before="60" w:after="60" w:line="240" w:lineRule="auto"/>
                          <w:rPr>
                            <w:rFonts w:ascii="inherit" w:eastAsia="Times New Roman" w:hAnsi="inherit" w:cs="Times New Roman"/>
                            <w:lang w:eastAsia="en-GB"/>
                          </w:rPr>
                        </w:pPr>
                      </w:p>
                    </w:tc>
                  </w:tr>
                  <w:tr w:rsidR="00FC7C57" w:rsidRPr="00BD0415" w14:paraId="5D33A58E" w14:textId="77777777" w:rsidTr="00914118">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B404C" w14:textId="77777777" w:rsidR="00FC7C57" w:rsidRPr="00BD0415" w:rsidRDefault="00FC7C57" w:rsidP="00914118">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w:t>
                        </w:r>
                        <w:r w:rsidRPr="00BD0415">
                          <w:rPr>
                            <w:rFonts w:ascii="inherit" w:eastAsia="Times New Roman" w:hAnsi="inherit" w:cs="Times New Roman"/>
                            <w:sz w:val="15"/>
                            <w:szCs w:val="15"/>
                            <w:vertAlign w:val="subscript"/>
                            <w:lang w:eastAsia="en-GB"/>
                          </w:rPr>
                          <w:t>rec1</w:t>
                        </w:r>
                        <w:r w:rsidRPr="00BD0415">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E6552" w14:textId="77777777" w:rsidR="00FC7C57" w:rsidRPr="00BD0415" w:rsidRDefault="00FC7C57" w:rsidP="00914118">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w:t>
                        </w:r>
                        <w:r w:rsidRPr="00BD0415">
                          <w:rPr>
                            <w:rFonts w:ascii="inherit" w:eastAsia="Times New Roman" w:hAnsi="inherit" w:cs="Times New Roman"/>
                            <w:sz w:val="15"/>
                            <w:szCs w:val="15"/>
                            <w:vertAlign w:val="subscript"/>
                            <w:lang w:eastAsia="en-GB"/>
                          </w:rPr>
                          <w:t>clear</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4C1E019" w14:textId="77777777" w:rsidR="00FC7C57" w:rsidRPr="00BD0415" w:rsidRDefault="00FC7C57" w:rsidP="00914118">
                        <w:pPr>
                          <w:spacing w:before="60" w:after="60" w:line="240" w:lineRule="auto"/>
                          <w:rPr>
                            <w:rFonts w:ascii="inherit" w:eastAsia="Times New Roman" w:hAnsi="inherit" w:cs="Times New Roman"/>
                            <w:lang w:eastAsia="en-GB"/>
                          </w:rPr>
                        </w:pP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CBEC260" w14:textId="77777777" w:rsidR="00FC7C57" w:rsidRPr="00BD0415" w:rsidRDefault="00FC7C57" w:rsidP="00914118">
                        <w:pPr>
                          <w:spacing w:before="60" w:after="60" w:line="240" w:lineRule="auto"/>
                          <w:rPr>
                            <w:rFonts w:ascii="inherit" w:eastAsia="Times New Roman" w:hAnsi="inherit" w:cs="Times New Roman"/>
                            <w:lang w:eastAsia="en-GB"/>
                          </w:rPr>
                        </w:pPr>
                      </w:p>
                    </w:tc>
                  </w:tr>
                  <w:tr w:rsidR="00FC7C57" w:rsidRPr="00BD0415" w14:paraId="045586B9" w14:textId="77777777" w:rsidTr="00914118">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6319C5" w14:textId="77777777" w:rsidR="00FC7C57" w:rsidRPr="00BD0415" w:rsidRDefault="00FC7C57" w:rsidP="00914118">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w:t>
                        </w:r>
                        <w:r w:rsidRPr="00BD0415">
                          <w:rPr>
                            <w:rFonts w:ascii="inherit" w:eastAsia="Times New Roman" w:hAnsi="inherit" w:cs="Times New Roman"/>
                            <w:sz w:val="15"/>
                            <w:szCs w:val="15"/>
                            <w:vertAlign w:val="subscript"/>
                            <w:lang w:eastAsia="en-GB"/>
                          </w:rPr>
                          <w:t>rec2</w:t>
                        </w:r>
                        <w:r w:rsidRPr="00BD0415">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E06498" w14:textId="53F7D0BE" w:rsidR="00FC7C57" w:rsidRPr="00BD0415" w:rsidRDefault="00FC7C57" w:rsidP="00914118">
                        <w:pPr>
                          <w:spacing w:before="60" w:after="60" w:line="240" w:lineRule="auto"/>
                          <w:rPr>
                            <w:rFonts w:ascii="inherit" w:eastAsia="Times New Roman" w:hAnsi="inherit" w:cs="Times New Roman"/>
                            <w:lang w:eastAsia="en-GB"/>
                          </w:rPr>
                        </w:pPr>
                        <w:r w:rsidRPr="0002051B">
                          <w:rPr>
                            <w:rFonts w:ascii="inherit" w:eastAsia="Times New Roman" w:hAnsi="inherit" w:cs="Times New Roman"/>
                            <w:lang w:eastAsia="en-GB"/>
                          </w:rPr>
                          <w:t xml:space="preserve">Minimum voltage specified in </w:t>
                        </w:r>
                        <w:r>
                          <w:rPr>
                            <w:rFonts w:ascii="inherit" w:eastAsia="Times New Roman" w:hAnsi="inherit" w:cs="Times New Roman"/>
                            <w:lang w:eastAsia="en-GB"/>
                          </w:rPr>
                          <w:t>paragraph (2)</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88006BE" w14:textId="77777777" w:rsidR="00FC7C57" w:rsidRPr="00BD0415" w:rsidRDefault="00FC7C57" w:rsidP="00914118">
                        <w:pPr>
                          <w:spacing w:before="60" w:after="60" w:line="240" w:lineRule="auto"/>
                          <w:rPr>
                            <w:rFonts w:ascii="inherit" w:eastAsia="Times New Roman" w:hAnsi="inherit" w:cs="Times New Roman"/>
                            <w:lang w:eastAsia="en-GB"/>
                          </w:rPr>
                        </w:pP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28F73AC" w14:textId="77777777" w:rsidR="00FC7C57" w:rsidRPr="00BD0415" w:rsidRDefault="00FC7C57" w:rsidP="00914118">
                        <w:pPr>
                          <w:spacing w:before="60" w:after="60" w:line="240" w:lineRule="auto"/>
                          <w:rPr>
                            <w:rFonts w:ascii="inherit" w:eastAsia="Times New Roman" w:hAnsi="inherit" w:cs="Times New Roman"/>
                            <w:lang w:eastAsia="en-GB"/>
                          </w:rPr>
                        </w:pPr>
                      </w:p>
                    </w:tc>
                  </w:tr>
                </w:tbl>
                <w:p w14:paraId="601E16C9" w14:textId="77777777" w:rsidR="00FC7C57" w:rsidRDefault="00FC7C57" w:rsidP="00914118">
                  <w:pPr>
                    <w:spacing w:after="0" w:line="240" w:lineRule="auto"/>
                    <w:rPr>
                      <w:rFonts w:ascii="inherit" w:eastAsia="Times New Roman" w:hAnsi="inherit" w:cs="Times New Roman"/>
                      <w:sz w:val="24"/>
                      <w:szCs w:val="24"/>
                      <w:lang w:eastAsia="en-GB"/>
                    </w:rPr>
                  </w:pPr>
                </w:p>
                <w:p w14:paraId="7D5D03F8" w14:textId="77777777" w:rsidR="00FC7C57" w:rsidRPr="00E427A7" w:rsidRDefault="00FC7C57" w:rsidP="00914118">
                  <w:pPr>
                    <w:spacing w:after="0" w:line="240" w:lineRule="auto"/>
                    <w:jc w:val="center"/>
                    <w:rPr>
                      <w:rFonts w:ascii="inherit" w:eastAsia="Times New Roman" w:hAnsi="inherit" w:cs="Times New Roman"/>
                      <w:i/>
                      <w:iCs/>
                      <w:sz w:val="24"/>
                      <w:szCs w:val="24"/>
                      <w:lang w:eastAsia="en-GB"/>
                    </w:rPr>
                  </w:pPr>
                  <w:r w:rsidRPr="00E427A7">
                    <w:rPr>
                      <w:rFonts w:ascii="inherit" w:eastAsia="Times New Roman" w:hAnsi="inherit" w:cs="Times New Roman"/>
                      <w:i/>
                      <w:iCs/>
                      <w:sz w:val="24"/>
                      <w:szCs w:val="24"/>
                      <w:lang w:eastAsia="en-GB"/>
                    </w:rPr>
                    <w:t>Table 3.2.2</w:t>
                  </w:r>
                </w:p>
                <w:p w14:paraId="746E30F5" w14:textId="04318C2C" w:rsidR="00FC7C57" w:rsidRPr="00E427A7" w:rsidRDefault="00FC7C57" w:rsidP="00914118">
                  <w:pPr>
                    <w:spacing w:after="0" w:line="240" w:lineRule="auto"/>
                    <w:jc w:val="center"/>
                    <w:rPr>
                      <w:rFonts w:ascii="inherit" w:eastAsia="Times New Roman" w:hAnsi="inherit" w:cs="Times New Roman"/>
                      <w:b/>
                      <w:bCs/>
                      <w:sz w:val="24"/>
                      <w:szCs w:val="24"/>
                      <w:lang w:eastAsia="en-GB"/>
                    </w:rPr>
                  </w:pPr>
                  <w:r w:rsidRPr="00E427A7">
                    <w:rPr>
                      <w:rFonts w:ascii="inherit" w:eastAsia="Times New Roman" w:hAnsi="inherit" w:cs="Times New Roman"/>
                      <w:b/>
                      <w:bCs/>
                      <w:sz w:val="24"/>
                      <w:szCs w:val="24"/>
                      <w:lang w:eastAsia="en-GB"/>
                    </w:rPr>
                    <w:t xml:space="preserve">Time parameters for Figure 3 for fault-ride-through capability of </w:t>
                  </w:r>
                  <w:r w:rsidRPr="00A253A8">
                    <w:rPr>
                      <w:rFonts w:ascii="inherit" w:eastAsia="Times New Roman" w:hAnsi="inherit" w:cs="Times New Roman"/>
                      <w:b/>
                      <w:bCs/>
                      <w:sz w:val="24"/>
                      <w:szCs w:val="24"/>
                      <w:lang w:eastAsia="en-GB"/>
                    </w:rPr>
                    <w:t xml:space="preserve">type EV3 electric vehicles and associated V2G electric vehicle </w:t>
                  </w:r>
                  <w:r w:rsidR="00822A09">
                    <w:rPr>
                      <w:rFonts w:ascii="inherit" w:eastAsia="Times New Roman" w:hAnsi="inherit" w:cs="Times New Roman"/>
                      <w:b/>
                      <w:bCs/>
                      <w:sz w:val="24"/>
                      <w:szCs w:val="24"/>
                      <w:lang w:eastAsia="en-GB"/>
                    </w:rPr>
                    <w:t>supply equipment</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783"/>
                    <w:gridCol w:w="6621"/>
                  </w:tblGrid>
                  <w:tr w:rsidR="00FC7C57" w:rsidRPr="003B7AE9" w14:paraId="725BA153" w14:textId="77777777" w:rsidTr="00914118">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592E8D" w14:textId="77777777" w:rsidR="00FC7C57" w:rsidRPr="003B7AE9" w:rsidRDefault="00FC7C57" w:rsidP="00914118">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FC7C57" w:rsidRPr="003B7AE9" w14:paraId="2FE26655" w14:textId="77777777" w:rsidTr="00914118">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48DFA5" w14:textId="77777777" w:rsidR="00FC7C57" w:rsidRPr="003B7AE9" w:rsidRDefault="00FC7C57" w:rsidP="00914118">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B88566" w14:textId="650FF07F" w:rsidR="00FC7C57" w:rsidRPr="003B7AE9" w:rsidRDefault="00FC7C57" w:rsidP="00914118">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w:t>
                        </w:r>
                        <w:r>
                          <w:rPr>
                            <w:rFonts w:ascii="inherit" w:eastAsia="Times New Roman" w:hAnsi="inherit" w:cs="Times New Roman"/>
                            <w:lang w:eastAsia="en-GB"/>
                          </w:rPr>
                          <w:t xml:space="preserve"> justified by the</w:t>
                        </w:r>
                        <w:r w:rsidRPr="003B7AE9">
                          <w:rPr>
                            <w:rFonts w:ascii="inherit" w:eastAsia="Times New Roman" w:hAnsi="inherit" w:cs="Times New Roman"/>
                            <w:lang w:eastAsia="en-GB"/>
                          </w:rPr>
                          <w:t xml:space="preserve"> system protection and secure operation </w:t>
                        </w:r>
                        <w:r>
                          <w:rPr>
                            <w:rFonts w:ascii="inherit" w:eastAsia="Times New Roman" w:hAnsi="inherit" w:cs="Times New Roman"/>
                            <w:lang w:eastAsia="en-GB"/>
                          </w:rPr>
                          <w:t>needs</w:t>
                        </w:r>
                        <w:r w:rsidRPr="003B7AE9">
                          <w:rPr>
                            <w:rFonts w:ascii="inherit" w:eastAsia="Times New Roman" w:hAnsi="inherit" w:cs="Times New Roman"/>
                            <w:lang w:eastAsia="en-GB"/>
                          </w:rPr>
                          <w:t>)</w:t>
                        </w:r>
                      </w:p>
                    </w:tc>
                  </w:tr>
                  <w:tr w:rsidR="00FC7C57" w:rsidRPr="003B7AE9" w14:paraId="1CEEB260" w14:textId="77777777" w:rsidTr="00914118">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CA146" w14:textId="77777777" w:rsidR="00FC7C57" w:rsidRPr="003B7AE9" w:rsidRDefault="00FC7C57" w:rsidP="00914118">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43BE78" w14:textId="77777777" w:rsidR="00FC7C57" w:rsidRPr="003B7AE9" w:rsidRDefault="00FC7C57" w:rsidP="00914118">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FC7C57" w:rsidRPr="003B7AE9" w14:paraId="03678DA8" w14:textId="77777777" w:rsidTr="00914118">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3DC9DF" w14:textId="77777777" w:rsidR="00FC7C57" w:rsidRPr="003B7AE9" w:rsidRDefault="00FC7C57" w:rsidP="00914118">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761DF2" w14:textId="77777777" w:rsidR="00FC7C57" w:rsidRPr="003B7AE9" w:rsidRDefault="00FC7C57" w:rsidP="00914118">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FC7C57" w:rsidRPr="003B7AE9" w14:paraId="0DB05172" w14:textId="77777777" w:rsidTr="00914118">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B2171C" w14:textId="77777777" w:rsidR="00FC7C57" w:rsidRPr="003B7AE9" w:rsidRDefault="00FC7C57" w:rsidP="00914118">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2D6609" w14:textId="77777777" w:rsidR="00FC7C57" w:rsidRPr="003B7AE9" w:rsidRDefault="00FC7C57" w:rsidP="00914118">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403144A7" w14:textId="77777777" w:rsidR="00FC7C57" w:rsidRPr="00BD0415" w:rsidRDefault="00FC7C57" w:rsidP="00914118">
                  <w:pPr>
                    <w:spacing w:after="0" w:line="240" w:lineRule="auto"/>
                    <w:rPr>
                      <w:rFonts w:ascii="inherit" w:eastAsia="Times New Roman" w:hAnsi="inherit" w:cs="Times New Roman"/>
                      <w:sz w:val="24"/>
                      <w:szCs w:val="24"/>
                      <w:lang w:eastAsia="en-GB"/>
                    </w:rPr>
                  </w:pPr>
                </w:p>
              </w:tc>
            </w:tr>
          </w:tbl>
          <w:p w14:paraId="168CAD5A" w14:textId="77777777" w:rsidR="00FC7C57" w:rsidRPr="00BD0415" w:rsidRDefault="00FC7C57" w:rsidP="009141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FC7C57" w:rsidRPr="00BD0415" w14:paraId="2A27C5A7" w14:textId="77777777" w:rsidTr="00914118">
              <w:tc>
                <w:tcPr>
                  <w:tcW w:w="0" w:type="auto"/>
                  <w:shd w:val="clear" w:color="auto" w:fill="auto"/>
                  <w:hideMark/>
                </w:tcPr>
                <w:p w14:paraId="2DE32100"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(vi)</w:t>
                  </w:r>
                </w:p>
              </w:tc>
              <w:tc>
                <w:tcPr>
                  <w:tcW w:w="0" w:type="auto"/>
                  <w:shd w:val="clear" w:color="auto" w:fill="auto"/>
                  <w:hideMark/>
                </w:tcPr>
                <w:p w14:paraId="7D75C587" w14:textId="6187A304" w:rsidR="00FC7C57" w:rsidRPr="00BD0415" w:rsidRDefault="00FC7C57" w:rsidP="009E3284">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w:t>
                  </w:r>
                  <w:r>
                    <w:rPr>
                      <w:rFonts w:ascii="inherit" w:eastAsia="Times New Roman" w:hAnsi="inherit" w:cs="Times New Roman"/>
                      <w:color w:val="000000"/>
                      <w:sz w:val="24"/>
                      <w:szCs w:val="24"/>
                      <w:lang w:eastAsia="en-GB"/>
                    </w:rPr>
                    <w:t>t</w:t>
                  </w:r>
                  <w:r w:rsidRPr="00F77A9A">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 and associated V2G electric vehicle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sz w:val="24"/>
                      <w:szCs w:val="24"/>
                      <w:lang w:eastAsia="en-GB"/>
                    </w:rPr>
                    <w:t xml:space="preserv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w:t>
                  </w:r>
                  <w:r>
                    <w:rPr>
                      <w:rFonts w:ascii="inherit" w:eastAsia="Times New Roman" w:hAnsi="inherit" w:cs="Times New Roman"/>
                      <w:sz w:val="24"/>
                      <w:szCs w:val="24"/>
                      <w:lang w:eastAsia="en-GB"/>
                    </w:rPr>
                    <w:t xml:space="preserve"> the</w:t>
                  </w:r>
                  <w:r w:rsidRPr="00BD0415">
                    <w:rPr>
                      <w:rFonts w:ascii="inherit" w:eastAsia="Times New Roman" w:hAnsi="inherit" w:cs="Times New Roman"/>
                      <w:sz w:val="24"/>
                      <w:szCs w:val="24"/>
                      <w:lang w:eastAsia="en-GB"/>
                    </w:rPr>
                    <w:t xml:space="preserve"> </w:t>
                  </w:r>
                  <w:r>
                    <w:rPr>
                      <w:rFonts w:ascii="inherit" w:eastAsia="Times New Roman" w:hAnsi="inherit" w:cs="Times New Roman"/>
                      <w:color w:val="000000"/>
                      <w:sz w:val="24"/>
                      <w:szCs w:val="24"/>
                      <w:lang w:eastAsia="en-GB"/>
                    </w:rPr>
                    <w:t>t</w:t>
                  </w:r>
                  <w:r w:rsidRPr="00F77A9A">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 and associated V2G electric vehicle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sz w:val="24"/>
                      <w:szCs w:val="24"/>
                      <w:lang w:eastAsia="en-GB"/>
                    </w:rPr>
                    <w:t xml:space="preserve"> from the network. The protection schemes and settings for internal electrical faults must not jeopardise fault-ride-through </w:t>
                  </w:r>
                  <w:r>
                    <w:rPr>
                      <w:rFonts w:ascii="inherit" w:eastAsia="Times New Roman" w:hAnsi="inherit" w:cs="Times New Roman"/>
                      <w:sz w:val="24"/>
                      <w:szCs w:val="24"/>
                      <w:lang w:eastAsia="en-GB"/>
                    </w:rPr>
                    <w:t xml:space="preserve">capabilities </w:t>
                  </w:r>
                  <w:r w:rsidRPr="00BD0415">
                    <w:rPr>
                      <w:rFonts w:ascii="inherit" w:eastAsia="Times New Roman" w:hAnsi="inherit" w:cs="Times New Roman"/>
                      <w:sz w:val="24"/>
                      <w:szCs w:val="24"/>
                      <w:lang w:eastAsia="en-GB"/>
                    </w:rPr>
                    <w:t xml:space="preserve">of a </w:t>
                  </w:r>
                  <w:r>
                    <w:rPr>
                      <w:rFonts w:ascii="inherit" w:eastAsia="Times New Roman" w:hAnsi="inherit" w:cs="Times New Roman"/>
                      <w:color w:val="000000"/>
                      <w:sz w:val="24"/>
                      <w:szCs w:val="24"/>
                      <w:lang w:eastAsia="en-GB"/>
                    </w:rPr>
                    <w:t>t</w:t>
                  </w:r>
                  <w:r w:rsidRPr="00F77A9A">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 and associated V2G electric vehicle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sz w:val="24"/>
                      <w:szCs w:val="24"/>
                      <w:lang w:eastAsia="en-GB"/>
                    </w:rPr>
                    <w:t>, in line with the requirements set out in this Regulation;</w:t>
                  </w:r>
                </w:p>
              </w:tc>
            </w:tr>
          </w:tbl>
          <w:p w14:paraId="52D66A03" w14:textId="77777777" w:rsidR="00FC7C57" w:rsidRPr="00BD0415" w:rsidRDefault="00FC7C57" w:rsidP="009141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FC7C57" w:rsidRPr="00BD0415" w14:paraId="5961AEDD" w14:textId="77777777" w:rsidTr="00914118">
              <w:tc>
                <w:tcPr>
                  <w:tcW w:w="0" w:type="auto"/>
                  <w:shd w:val="clear" w:color="auto" w:fill="auto"/>
                  <w:hideMark/>
                </w:tcPr>
                <w:p w14:paraId="06ADE6D6"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(vii)</w:t>
                  </w:r>
                </w:p>
              </w:tc>
              <w:tc>
                <w:tcPr>
                  <w:tcW w:w="0" w:type="auto"/>
                  <w:shd w:val="clear" w:color="auto" w:fill="auto"/>
                  <w:hideMark/>
                </w:tcPr>
                <w:p w14:paraId="587D48E0" w14:textId="1251AE9F"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without prejudice to point (vi) of paragraph 3(a), undervoltage protection (either fault-ride-through capability or minimum voltage specified at the connection point voltage) shall be set by the </w:t>
                  </w:r>
                  <w:r>
                    <w:rPr>
                      <w:rFonts w:ascii="inherit" w:eastAsia="Times New Roman" w:hAnsi="inherit" w:cs="Times New Roman"/>
                      <w:sz w:val="24"/>
                      <w:szCs w:val="24"/>
                      <w:lang w:eastAsia="en-GB"/>
                    </w:rPr>
                    <w:t>e</w:t>
                  </w:r>
                  <w:r w:rsidRPr="00793863">
                    <w:rPr>
                      <w:rFonts w:ascii="inherit" w:eastAsia="Times New Roman" w:hAnsi="inherit" w:cs="Times New Roman"/>
                      <w:sz w:val="24"/>
                      <w:szCs w:val="24"/>
                      <w:lang w:eastAsia="en-GB"/>
                    </w:rPr>
                    <w:t xml:space="preserve">lectrical charging </w:t>
                  </w:r>
                  <w:r>
                    <w:rPr>
                      <w:rFonts w:ascii="inherit" w:eastAsia="Times New Roman" w:hAnsi="inherit" w:cs="Times New Roman"/>
                      <w:sz w:val="24"/>
                      <w:szCs w:val="24"/>
                      <w:lang w:eastAsia="en-GB"/>
                    </w:rPr>
                    <w:t>park</w:t>
                  </w:r>
                  <w:r w:rsidRPr="00BD0415">
                    <w:rPr>
                      <w:rFonts w:ascii="inherit" w:eastAsia="Times New Roman" w:hAnsi="inherit" w:cs="Times New Roman"/>
                      <w:sz w:val="24"/>
                      <w:szCs w:val="24"/>
                      <w:lang w:eastAsia="en-GB"/>
                    </w:rPr>
                    <w:t xml:space="preserve"> owner</w:t>
                  </w:r>
                  <w:r>
                    <w:rPr>
                      <w:rFonts w:ascii="inherit" w:eastAsia="Times New Roman" w:hAnsi="inherit" w:cs="Times New Roman"/>
                      <w:sz w:val="24"/>
                      <w:szCs w:val="24"/>
                      <w:lang w:eastAsia="en-GB"/>
                    </w:rPr>
                    <w:t xml:space="preserve"> </w:t>
                  </w:r>
                  <w:r w:rsidRPr="00BD0415">
                    <w:rPr>
                      <w:rFonts w:ascii="inherit" w:eastAsia="Times New Roman" w:hAnsi="inherit" w:cs="Times New Roman"/>
                      <w:sz w:val="24"/>
                      <w:szCs w:val="24"/>
                      <w:lang w:eastAsia="en-GB"/>
                    </w:rPr>
                    <w:t xml:space="preserve">according to the widest possible technical capability of the </w:t>
                  </w:r>
                  <w:r>
                    <w:rPr>
                      <w:rFonts w:ascii="inherit" w:eastAsia="Times New Roman" w:hAnsi="inherit" w:cs="Times New Roman"/>
                      <w:color w:val="000000"/>
                      <w:sz w:val="24"/>
                      <w:szCs w:val="24"/>
                      <w:lang w:eastAsia="en-GB"/>
                    </w:rPr>
                    <w:t>t</w:t>
                  </w:r>
                  <w:r w:rsidRPr="00F77A9A">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vehicles and associated V2G electric vehicle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sz w:val="24"/>
                      <w:szCs w:val="24"/>
                      <w:lang w:eastAsia="en-GB"/>
                    </w:rPr>
                    <w:t xml:space="preserve">, unless the relevant system operator requires narrower settings in accordance with point (b) of paragraph 5. The settings shall be justified by the </w:t>
                  </w:r>
                  <w:r>
                    <w:rPr>
                      <w:rFonts w:ascii="inherit" w:eastAsia="Times New Roman" w:hAnsi="inherit" w:cs="Times New Roman"/>
                      <w:sz w:val="24"/>
                      <w:szCs w:val="24"/>
                      <w:lang w:eastAsia="en-GB"/>
                    </w:rPr>
                    <w:t>e</w:t>
                  </w:r>
                  <w:r w:rsidRPr="00793863">
                    <w:rPr>
                      <w:rFonts w:ascii="inherit" w:eastAsia="Times New Roman" w:hAnsi="inherit" w:cs="Times New Roman"/>
                      <w:sz w:val="24"/>
                      <w:szCs w:val="24"/>
                      <w:lang w:eastAsia="en-GB"/>
                    </w:rPr>
                    <w:t xml:space="preserve">lectrical charging </w:t>
                  </w:r>
                  <w:r>
                    <w:rPr>
                      <w:rFonts w:ascii="inherit" w:eastAsia="Times New Roman" w:hAnsi="inherit" w:cs="Times New Roman"/>
                      <w:sz w:val="24"/>
                      <w:szCs w:val="24"/>
                      <w:lang w:eastAsia="en-GB"/>
                    </w:rPr>
                    <w:t>park</w:t>
                  </w:r>
                  <w:r w:rsidRPr="00BD0415">
                    <w:rPr>
                      <w:rFonts w:ascii="inherit" w:eastAsia="Times New Roman" w:hAnsi="inherit" w:cs="Times New Roman"/>
                      <w:sz w:val="24"/>
                      <w:szCs w:val="24"/>
                      <w:lang w:eastAsia="en-GB"/>
                    </w:rPr>
                    <w:t xml:space="preserve"> owner</w:t>
                  </w:r>
                  <w:r>
                    <w:rPr>
                      <w:rFonts w:ascii="inherit" w:eastAsia="Times New Roman" w:hAnsi="inherit" w:cs="Times New Roman"/>
                      <w:sz w:val="24"/>
                      <w:szCs w:val="24"/>
                      <w:lang w:eastAsia="en-GB"/>
                    </w:rPr>
                    <w:t xml:space="preserve"> </w:t>
                  </w:r>
                  <w:r w:rsidRPr="00BD0415">
                    <w:rPr>
                      <w:rFonts w:ascii="inherit" w:eastAsia="Times New Roman" w:hAnsi="inherit" w:cs="Times New Roman"/>
                      <w:sz w:val="24"/>
                      <w:szCs w:val="24"/>
                      <w:lang w:eastAsia="en-GB"/>
                    </w:rPr>
                    <w:t>in accordance with this principle;</w:t>
                  </w:r>
                </w:p>
              </w:tc>
            </w:tr>
          </w:tbl>
          <w:p w14:paraId="137E26EF" w14:textId="77777777" w:rsidR="00FC7C57" w:rsidRPr="00BD0415" w:rsidRDefault="00FC7C57" w:rsidP="00914118">
            <w:pPr>
              <w:spacing w:after="0" w:line="240" w:lineRule="auto"/>
              <w:rPr>
                <w:rFonts w:ascii="inherit" w:eastAsia="Times New Roman" w:hAnsi="inherit" w:cs="Times New Roman"/>
                <w:sz w:val="24"/>
                <w:szCs w:val="24"/>
                <w:lang w:eastAsia="en-GB"/>
              </w:rPr>
            </w:pPr>
          </w:p>
        </w:tc>
      </w:tr>
    </w:tbl>
    <w:p w14:paraId="7B6CAE7E" w14:textId="77777777" w:rsidR="00FC7C57" w:rsidRPr="00BD0415" w:rsidRDefault="00FC7C57" w:rsidP="00FC7C57">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FC7C57" w:rsidRPr="00BD0415" w14:paraId="6673119C" w14:textId="77777777" w:rsidTr="00914118">
        <w:tc>
          <w:tcPr>
            <w:tcW w:w="0" w:type="auto"/>
            <w:shd w:val="clear" w:color="auto" w:fill="auto"/>
            <w:hideMark/>
          </w:tcPr>
          <w:p w14:paraId="136F0EC3"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26961367"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fault-ride-through capabilities in case of asymmetrical faults shall be specified by each TSO.</w:t>
            </w:r>
          </w:p>
        </w:tc>
      </w:tr>
    </w:tbl>
    <w:p w14:paraId="67777A8A" w14:textId="2E9203E7" w:rsidR="00FC7C57" w:rsidRPr="00BD0415" w:rsidRDefault="00FC7C57" w:rsidP="00FC7C57">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4.   </w:t>
      </w:r>
      <w:r>
        <w:rPr>
          <w:rFonts w:ascii="inherit" w:eastAsia="Times New Roman" w:hAnsi="inherit" w:cs="Times New Roman"/>
          <w:color w:val="000000"/>
          <w:sz w:val="24"/>
          <w:szCs w:val="24"/>
          <w:lang w:eastAsia="en-GB"/>
        </w:rPr>
        <w:t>T</w:t>
      </w:r>
      <w:r w:rsidRPr="00F77A9A">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vehicles and associated V2G electric vehicle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color w:val="000000"/>
          <w:sz w:val="24"/>
          <w:szCs w:val="24"/>
          <w:lang w:eastAsia="en-GB"/>
        </w:rPr>
        <w:t xml:space="preserve">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FC7C57" w:rsidRPr="00BD0415" w14:paraId="5F112CBC" w14:textId="77777777" w:rsidTr="00914118">
        <w:tc>
          <w:tcPr>
            <w:tcW w:w="0" w:type="auto"/>
            <w:shd w:val="clear" w:color="auto" w:fill="auto"/>
            <w:hideMark/>
          </w:tcPr>
          <w:p w14:paraId="6DA4FD69"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6D9A99F5" w14:textId="16D25A9E"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relevant TSO shall specify the conditions under which a </w:t>
            </w:r>
            <w:r>
              <w:rPr>
                <w:rFonts w:ascii="inherit" w:eastAsia="Times New Roman" w:hAnsi="inherit" w:cs="Times New Roman"/>
                <w:color w:val="000000"/>
                <w:sz w:val="24"/>
                <w:szCs w:val="24"/>
                <w:lang w:eastAsia="en-GB"/>
              </w:rPr>
              <w:t>t</w:t>
            </w:r>
            <w:r w:rsidRPr="00F77A9A">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w:t>
            </w:r>
            <w:r w:rsidRPr="005146E9">
              <w:rPr>
                <w:rFonts w:ascii="inherit" w:eastAsia="Times New Roman" w:hAnsi="inherit" w:cs="Times New Roman"/>
                <w:color w:val="000000"/>
                <w:sz w:val="24"/>
                <w:szCs w:val="24"/>
                <w:lang w:eastAsia="en-GB"/>
              </w:rPr>
              <w:t>electric vehicle</w:t>
            </w:r>
            <w:r w:rsidRPr="00F77A9A">
              <w:rPr>
                <w:rFonts w:ascii="inherit" w:eastAsia="Times New Roman" w:hAnsi="inherit" w:cs="Times New Roman"/>
                <w:color w:val="000000"/>
                <w:sz w:val="24"/>
                <w:szCs w:val="24"/>
                <w:lang w:eastAsia="en-GB"/>
              </w:rPr>
              <w:t xml:space="preserve"> and associated V2G electric vehicle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sz w:val="24"/>
                <w:szCs w:val="24"/>
                <w:lang w:eastAsia="en-GB"/>
              </w:rPr>
              <w:t xml:space="preserve"> is capable of reconnecting to the network after an incidental disconnection caused by a network disturbance; and</w:t>
            </w:r>
          </w:p>
        </w:tc>
      </w:tr>
    </w:tbl>
    <w:p w14:paraId="30EE1552" w14:textId="77777777" w:rsidR="00FC7C57" w:rsidRPr="00BD0415" w:rsidRDefault="00FC7C57" w:rsidP="00FC7C57">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FC7C57" w:rsidRPr="00BD0415" w14:paraId="6FA7D230" w14:textId="77777777" w:rsidTr="00914118">
        <w:tc>
          <w:tcPr>
            <w:tcW w:w="0" w:type="auto"/>
            <w:shd w:val="clear" w:color="auto" w:fill="auto"/>
            <w:hideMark/>
          </w:tcPr>
          <w:p w14:paraId="38B4A948"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05CEF55E"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installation of automatic reconnection systems shall be subject both to prior authorisation by the relevant system operator and to the reconnection conditions specified by the relevant TSO.</w:t>
            </w:r>
          </w:p>
        </w:tc>
      </w:tr>
    </w:tbl>
    <w:p w14:paraId="143780BD" w14:textId="39F49226" w:rsidR="00FC7C57" w:rsidRPr="00BD0415" w:rsidRDefault="00FC7C57" w:rsidP="00FC7C57">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5.   Type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vehicles and associated V2G electric vehicle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color w:val="000000"/>
          <w:sz w:val="24"/>
          <w:szCs w:val="24"/>
          <w:lang w:eastAsia="en-GB"/>
        </w:rPr>
        <w:t xml:space="preserve">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FC7C57" w:rsidRPr="00BD0415" w14:paraId="340890A3" w14:textId="77777777" w:rsidTr="00914118">
        <w:tc>
          <w:tcPr>
            <w:tcW w:w="0" w:type="auto"/>
            <w:shd w:val="clear" w:color="auto" w:fill="auto"/>
            <w:hideMark/>
          </w:tcPr>
          <w:p w14:paraId="30528B88"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69BFB513"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with regard to control schemes and settings:</w:t>
            </w:r>
          </w:p>
          <w:tbl>
            <w:tblPr>
              <w:tblW w:w="5000" w:type="pct"/>
              <w:tblCellMar>
                <w:left w:w="0" w:type="dxa"/>
                <w:right w:w="0" w:type="dxa"/>
              </w:tblCellMar>
              <w:tblLook w:val="04A0" w:firstRow="1" w:lastRow="0" w:firstColumn="1" w:lastColumn="0" w:noHBand="0" w:noVBand="1"/>
            </w:tblPr>
            <w:tblGrid>
              <w:gridCol w:w="250"/>
              <w:gridCol w:w="8475"/>
            </w:tblGrid>
            <w:tr w:rsidR="00FC7C57" w:rsidRPr="00BD0415" w14:paraId="42C878D7" w14:textId="77777777" w:rsidTr="00914118">
              <w:tc>
                <w:tcPr>
                  <w:tcW w:w="0" w:type="auto"/>
                  <w:shd w:val="clear" w:color="auto" w:fill="auto"/>
                  <w:hideMark/>
                </w:tcPr>
                <w:p w14:paraId="7A927D7B"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60E4C0E2" w14:textId="260ACE13"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schemes and settings of the different control devices of the </w:t>
                  </w:r>
                  <w:r>
                    <w:rPr>
                      <w:rFonts w:ascii="inherit" w:eastAsia="Times New Roman" w:hAnsi="inherit" w:cs="Times New Roman"/>
                      <w:color w:val="000000"/>
                      <w:sz w:val="24"/>
                      <w:szCs w:val="24"/>
                      <w:lang w:eastAsia="en-GB"/>
                    </w:rPr>
                    <w:t>t</w:t>
                  </w:r>
                  <w:r w:rsidRPr="00BD0415">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vehicles and associated V2G electric vehicle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sz w:val="24"/>
                      <w:szCs w:val="24"/>
                      <w:lang w:eastAsia="en-GB"/>
                    </w:rPr>
                    <w:t xml:space="preserve"> that are necessary for transmission system stability and for taking emergency action shall be coordinated and agreed between the relevant TSO, the relevant system operator and the </w:t>
                  </w:r>
                  <w:r>
                    <w:rPr>
                      <w:rFonts w:ascii="inherit" w:eastAsia="Times New Roman" w:hAnsi="inherit" w:cs="Times New Roman"/>
                      <w:sz w:val="24"/>
                      <w:szCs w:val="24"/>
                      <w:lang w:eastAsia="en-GB"/>
                    </w:rPr>
                    <w:t>e</w:t>
                  </w:r>
                  <w:r w:rsidRPr="00793863">
                    <w:rPr>
                      <w:rFonts w:ascii="inherit" w:eastAsia="Times New Roman" w:hAnsi="inherit" w:cs="Times New Roman"/>
                      <w:sz w:val="24"/>
                      <w:szCs w:val="24"/>
                      <w:lang w:eastAsia="en-GB"/>
                    </w:rPr>
                    <w:t xml:space="preserve">lectrical charging </w:t>
                  </w:r>
                  <w:r>
                    <w:rPr>
                      <w:rFonts w:ascii="inherit" w:eastAsia="Times New Roman" w:hAnsi="inherit" w:cs="Times New Roman"/>
                      <w:sz w:val="24"/>
                      <w:szCs w:val="24"/>
                      <w:lang w:eastAsia="en-GB"/>
                    </w:rPr>
                    <w:t>park</w:t>
                  </w:r>
                  <w:r w:rsidRPr="00BD0415">
                    <w:rPr>
                      <w:rFonts w:ascii="inherit" w:eastAsia="Times New Roman" w:hAnsi="inherit" w:cs="Times New Roman"/>
                      <w:sz w:val="24"/>
                      <w:szCs w:val="24"/>
                      <w:lang w:eastAsia="en-GB"/>
                    </w:rPr>
                    <w:t xml:space="preserve"> owner;</w:t>
                  </w:r>
                </w:p>
              </w:tc>
            </w:tr>
          </w:tbl>
          <w:p w14:paraId="1FD0A8AC" w14:textId="77777777" w:rsidR="00FC7C57" w:rsidRPr="00BD0415" w:rsidRDefault="00FC7C57" w:rsidP="009141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FC7C57" w:rsidRPr="00BD0415" w14:paraId="2C6A49E2" w14:textId="77777777" w:rsidTr="00914118">
              <w:tc>
                <w:tcPr>
                  <w:tcW w:w="0" w:type="auto"/>
                  <w:shd w:val="clear" w:color="auto" w:fill="auto"/>
                  <w:hideMark/>
                </w:tcPr>
                <w:p w14:paraId="22E39CC9"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11029DBE" w14:textId="397F426A"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any changes to the schemes and settings, mentioned in point (i), of the different control devices of the </w:t>
                  </w:r>
                  <w:r>
                    <w:rPr>
                      <w:rFonts w:ascii="inherit" w:eastAsia="Times New Roman" w:hAnsi="inherit" w:cs="Times New Roman"/>
                      <w:color w:val="000000"/>
                      <w:sz w:val="24"/>
                      <w:szCs w:val="24"/>
                      <w:lang w:eastAsia="en-GB"/>
                    </w:rPr>
                    <w:t>t</w:t>
                  </w:r>
                  <w:r w:rsidRPr="00F77A9A">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vehicles and associated V2G electric vehicle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sz w:val="24"/>
                      <w:szCs w:val="24"/>
                      <w:lang w:eastAsia="en-GB"/>
                    </w:rPr>
                    <w:t xml:space="preserve"> shall be coordinated and agreed between the relevant TSO, the relevant system operator and the</w:t>
                  </w:r>
                  <w:r>
                    <w:rPr>
                      <w:rFonts w:ascii="inherit" w:eastAsia="Times New Roman" w:hAnsi="inherit" w:cs="Times New Roman"/>
                      <w:sz w:val="24"/>
                      <w:szCs w:val="24"/>
                      <w:lang w:eastAsia="en-GB"/>
                    </w:rPr>
                    <w:t xml:space="preserve"> e</w:t>
                  </w:r>
                  <w:r w:rsidRPr="00793863">
                    <w:rPr>
                      <w:rFonts w:ascii="inherit" w:eastAsia="Times New Roman" w:hAnsi="inherit" w:cs="Times New Roman"/>
                      <w:sz w:val="24"/>
                      <w:szCs w:val="24"/>
                      <w:lang w:eastAsia="en-GB"/>
                    </w:rPr>
                    <w:t xml:space="preserve">lectrical charging </w:t>
                  </w:r>
                  <w:r>
                    <w:rPr>
                      <w:rFonts w:ascii="inherit" w:eastAsia="Times New Roman" w:hAnsi="inherit" w:cs="Times New Roman"/>
                      <w:sz w:val="24"/>
                      <w:szCs w:val="24"/>
                      <w:lang w:eastAsia="en-GB"/>
                    </w:rPr>
                    <w:t>park</w:t>
                  </w:r>
                  <w:r w:rsidRPr="00BD0415">
                    <w:rPr>
                      <w:rFonts w:ascii="inherit" w:eastAsia="Times New Roman" w:hAnsi="inherit" w:cs="Times New Roman"/>
                      <w:sz w:val="24"/>
                      <w:szCs w:val="24"/>
                      <w:lang w:eastAsia="en-GB"/>
                    </w:rPr>
                    <w:t xml:space="preserve"> owner, in particular if they apply in the circumstances referred to in point (i) of paragraph 5(a);</w:t>
                  </w:r>
                </w:p>
              </w:tc>
            </w:tr>
          </w:tbl>
          <w:p w14:paraId="04A11E00" w14:textId="77777777" w:rsidR="00FC7C57" w:rsidRPr="00BD0415" w:rsidRDefault="00FC7C57" w:rsidP="00914118">
            <w:pPr>
              <w:spacing w:after="0" w:line="240" w:lineRule="auto"/>
              <w:rPr>
                <w:rFonts w:ascii="inherit" w:eastAsia="Times New Roman" w:hAnsi="inherit" w:cs="Times New Roman"/>
                <w:sz w:val="24"/>
                <w:szCs w:val="24"/>
                <w:lang w:eastAsia="en-GB"/>
              </w:rPr>
            </w:pPr>
          </w:p>
        </w:tc>
      </w:tr>
    </w:tbl>
    <w:p w14:paraId="47A17E41" w14:textId="77777777" w:rsidR="00FC7C57" w:rsidRPr="00BD0415" w:rsidRDefault="00FC7C57" w:rsidP="00FC7C57">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FC7C57" w:rsidRPr="00BD0415" w14:paraId="174C0FC9" w14:textId="77777777" w:rsidTr="00914118">
        <w:tc>
          <w:tcPr>
            <w:tcW w:w="0" w:type="auto"/>
            <w:shd w:val="clear" w:color="auto" w:fill="auto"/>
            <w:hideMark/>
          </w:tcPr>
          <w:p w14:paraId="19755091"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44A0930E"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with regard to electrical protection schemes and settings:</w:t>
            </w:r>
          </w:p>
          <w:tbl>
            <w:tblPr>
              <w:tblW w:w="5000" w:type="pct"/>
              <w:tblCellMar>
                <w:left w:w="0" w:type="dxa"/>
                <w:right w:w="0" w:type="dxa"/>
              </w:tblCellMar>
              <w:tblLook w:val="04A0" w:firstRow="1" w:lastRow="0" w:firstColumn="1" w:lastColumn="0" w:noHBand="0" w:noVBand="1"/>
            </w:tblPr>
            <w:tblGrid>
              <w:gridCol w:w="250"/>
              <w:gridCol w:w="8461"/>
            </w:tblGrid>
            <w:tr w:rsidR="00FC7C57" w:rsidRPr="00BD0415" w14:paraId="762E92EE" w14:textId="77777777" w:rsidTr="00914118">
              <w:tc>
                <w:tcPr>
                  <w:tcW w:w="0" w:type="auto"/>
                  <w:shd w:val="clear" w:color="auto" w:fill="auto"/>
                  <w:hideMark/>
                </w:tcPr>
                <w:p w14:paraId="5F366BC2"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45D0CBFD" w14:textId="375650A5"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relevant system operator shall specify the schemes and settings necessary to protect the network, taking into account the characteristics of the </w:t>
                  </w:r>
                  <w:r>
                    <w:rPr>
                      <w:rFonts w:ascii="inherit" w:eastAsia="Times New Roman" w:hAnsi="inherit" w:cs="Times New Roman"/>
                      <w:color w:val="000000"/>
                      <w:sz w:val="24"/>
                      <w:szCs w:val="24"/>
                      <w:lang w:eastAsia="en-GB"/>
                    </w:rPr>
                    <w:t>t</w:t>
                  </w:r>
                  <w:r w:rsidRPr="00BD0415">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vehicles and associated V2G electric vehicle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sz w:val="24"/>
                      <w:szCs w:val="24"/>
                      <w:lang w:eastAsia="en-GB"/>
                    </w:rPr>
                    <w:t xml:space="preserve">. The protection schemes needed for the </w:t>
                  </w:r>
                  <w:r>
                    <w:rPr>
                      <w:rFonts w:ascii="inherit" w:eastAsia="Times New Roman" w:hAnsi="inherit" w:cs="Times New Roman"/>
                      <w:color w:val="000000"/>
                      <w:sz w:val="24"/>
                      <w:szCs w:val="24"/>
                      <w:lang w:eastAsia="en-GB"/>
                    </w:rPr>
                    <w:t>t</w:t>
                  </w:r>
                  <w:r w:rsidRPr="00BD0415">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vehicles and associated V2G electric vehicle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color w:val="000000"/>
                      <w:sz w:val="24"/>
                      <w:szCs w:val="24"/>
                      <w:lang w:eastAsia="en-GB"/>
                    </w:rPr>
                    <w:t xml:space="preserve"> </w:t>
                  </w:r>
                  <w:r w:rsidRPr="00BD0415">
                    <w:rPr>
                      <w:rFonts w:ascii="inherit" w:eastAsia="Times New Roman" w:hAnsi="inherit" w:cs="Times New Roman"/>
                      <w:sz w:val="24"/>
                      <w:szCs w:val="24"/>
                      <w:lang w:eastAsia="en-GB"/>
                    </w:rPr>
                    <w:t xml:space="preserve">and the network as well as the settings relevant to the </w:t>
                  </w:r>
                  <w:r>
                    <w:rPr>
                      <w:rFonts w:ascii="inherit" w:eastAsia="Times New Roman" w:hAnsi="inherit" w:cs="Times New Roman"/>
                      <w:color w:val="000000"/>
                      <w:sz w:val="24"/>
                      <w:szCs w:val="24"/>
                      <w:lang w:eastAsia="en-GB"/>
                    </w:rPr>
                    <w:t>t</w:t>
                  </w:r>
                  <w:r w:rsidRPr="00BD0415">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vehicles and associated V2G electric vehicle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color w:val="000000"/>
                      <w:sz w:val="24"/>
                      <w:szCs w:val="24"/>
                      <w:lang w:eastAsia="en-GB"/>
                    </w:rPr>
                    <w:t xml:space="preserve"> </w:t>
                  </w:r>
                  <w:r w:rsidRPr="00BD0415">
                    <w:rPr>
                      <w:rFonts w:ascii="inherit" w:eastAsia="Times New Roman" w:hAnsi="inherit" w:cs="Times New Roman"/>
                      <w:sz w:val="24"/>
                      <w:szCs w:val="24"/>
                      <w:lang w:eastAsia="en-GB"/>
                    </w:rPr>
                    <w:t xml:space="preserve">shall be coordinated and agreed between the relevant system operator and the </w:t>
                  </w:r>
                  <w:r>
                    <w:rPr>
                      <w:rFonts w:ascii="inherit" w:eastAsia="Times New Roman" w:hAnsi="inherit" w:cs="Times New Roman"/>
                      <w:sz w:val="24"/>
                      <w:szCs w:val="24"/>
                      <w:lang w:eastAsia="en-GB"/>
                    </w:rPr>
                    <w:t>electrical charging park</w:t>
                  </w:r>
                  <w:r w:rsidRPr="00BD0415">
                    <w:rPr>
                      <w:rFonts w:ascii="inherit" w:eastAsia="Times New Roman" w:hAnsi="inherit" w:cs="Times New Roman"/>
                      <w:sz w:val="24"/>
                      <w:szCs w:val="24"/>
                      <w:lang w:eastAsia="en-GB"/>
                    </w:rPr>
                    <w:t xml:space="preserve"> owner. The protection schemes and settings for internal electrical faults must not jeopardise the </w:t>
                  </w:r>
                  <w:r>
                    <w:rPr>
                      <w:rFonts w:ascii="inherit" w:eastAsia="Times New Roman" w:hAnsi="inherit" w:cs="Times New Roman"/>
                      <w:sz w:val="24"/>
                      <w:szCs w:val="24"/>
                      <w:lang w:eastAsia="en-GB"/>
                    </w:rPr>
                    <w:t xml:space="preserve">technical capabilities </w:t>
                  </w:r>
                  <w:r w:rsidRPr="00BD0415">
                    <w:rPr>
                      <w:rFonts w:ascii="inherit" w:eastAsia="Times New Roman" w:hAnsi="inherit" w:cs="Times New Roman"/>
                      <w:sz w:val="24"/>
                      <w:szCs w:val="24"/>
                      <w:lang w:eastAsia="en-GB"/>
                    </w:rPr>
                    <w:t xml:space="preserve">of a </w:t>
                  </w:r>
                  <w:r>
                    <w:rPr>
                      <w:rFonts w:ascii="inherit" w:eastAsia="Times New Roman" w:hAnsi="inherit" w:cs="Times New Roman"/>
                      <w:color w:val="000000"/>
                      <w:sz w:val="24"/>
                      <w:szCs w:val="24"/>
                      <w:lang w:eastAsia="en-GB"/>
                    </w:rPr>
                    <w:t>t</w:t>
                  </w:r>
                  <w:r w:rsidRPr="00BD0415">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vehicles and associated V2G electric vehicle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sz w:val="24"/>
                      <w:szCs w:val="24"/>
                      <w:lang w:eastAsia="en-GB"/>
                    </w:rPr>
                    <w:t>, in line with the requirements set out in this Regulation;</w:t>
                  </w:r>
                </w:p>
              </w:tc>
            </w:tr>
          </w:tbl>
          <w:p w14:paraId="73C7B57C" w14:textId="77777777" w:rsidR="00FC7C57" w:rsidRPr="00BD0415" w:rsidRDefault="00FC7C57" w:rsidP="009141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FC7C57" w:rsidRPr="00BD0415" w14:paraId="7F2DB8CD" w14:textId="77777777" w:rsidTr="00914118">
              <w:tc>
                <w:tcPr>
                  <w:tcW w:w="0" w:type="auto"/>
                  <w:shd w:val="clear" w:color="auto" w:fill="auto"/>
                  <w:hideMark/>
                </w:tcPr>
                <w:p w14:paraId="4F8A4E28"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07E534F8" w14:textId="324C22D5"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electrical protection of the </w:t>
                  </w:r>
                  <w:r>
                    <w:rPr>
                      <w:rFonts w:ascii="inherit" w:eastAsia="Times New Roman" w:hAnsi="inherit" w:cs="Times New Roman"/>
                      <w:color w:val="000000"/>
                      <w:sz w:val="24"/>
                      <w:szCs w:val="24"/>
                      <w:lang w:eastAsia="en-GB"/>
                    </w:rPr>
                    <w:t>t</w:t>
                  </w:r>
                  <w:r w:rsidRPr="00BD0415">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vehicles and associated V2G electric vehicle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color w:val="000000"/>
                      <w:sz w:val="24"/>
                      <w:szCs w:val="24"/>
                      <w:lang w:eastAsia="en-GB"/>
                    </w:rPr>
                    <w:t xml:space="preserve"> </w:t>
                  </w:r>
                  <w:r w:rsidRPr="00BD0415">
                    <w:rPr>
                      <w:rFonts w:ascii="inherit" w:eastAsia="Times New Roman" w:hAnsi="inherit" w:cs="Times New Roman"/>
                      <w:sz w:val="24"/>
                      <w:szCs w:val="24"/>
                      <w:lang w:eastAsia="en-GB"/>
                    </w:rPr>
                    <w:t xml:space="preserve">shall take precedence over operational controls, taking into account the security of the system and the health and safety of staff and of the public, as well as mitigating any damage to the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vehicles and associated V2G electric vehicle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sz w:val="24"/>
                      <w:szCs w:val="24"/>
                      <w:lang w:eastAsia="en-GB"/>
                    </w:rPr>
                    <w:t>;</w:t>
                  </w:r>
                </w:p>
              </w:tc>
            </w:tr>
          </w:tbl>
          <w:p w14:paraId="18177ED8" w14:textId="77777777" w:rsidR="00FC7C57" w:rsidRPr="00BD0415" w:rsidRDefault="00FC7C57" w:rsidP="009141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92"/>
              <w:gridCol w:w="8219"/>
            </w:tblGrid>
            <w:tr w:rsidR="00FC7C57" w:rsidRPr="00BD0415" w14:paraId="03BE83C6" w14:textId="77777777" w:rsidTr="00914118">
              <w:tc>
                <w:tcPr>
                  <w:tcW w:w="0" w:type="auto"/>
                  <w:shd w:val="clear" w:color="auto" w:fill="auto"/>
                  <w:hideMark/>
                </w:tcPr>
                <w:p w14:paraId="5869ED5F"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72C44B99"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protection schemes may cover the following aspects:</w:t>
                  </w:r>
                </w:p>
                <w:p w14:paraId="6F95109C" w14:textId="77777777" w:rsidR="00FC7C57" w:rsidRPr="002F5451" w:rsidRDefault="00FC7C57" w:rsidP="00914118">
                  <w:pPr>
                    <w:spacing w:before="120" w:after="0" w:line="240" w:lineRule="auto"/>
                    <w:jc w:val="both"/>
                    <w:rPr>
                      <w:rFonts w:ascii="inherit" w:eastAsia="Times New Roman" w:hAnsi="inherit" w:cs="Times New Roman"/>
                      <w:sz w:val="24"/>
                      <w:szCs w:val="24"/>
                      <w:lang w:eastAsia="en-GB"/>
                    </w:rPr>
                  </w:pPr>
                  <w:r w:rsidRPr="002F5451">
                    <w:rPr>
                      <w:rFonts w:ascii="inherit" w:eastAsia="Times New Roman" w:hAnsi="inherit" w:cs="Times New Roman"/>
                      <w:sz w:val="24"/>
                      <w:szCs w:val="24"/>
                      <w:lang w:eastAsia="en-GB"/>
                    </w:rPr>
                    <w:t>—</w:t>
                  </w:r>
                  <w:r w:rsidRPr="002F5451">
                    <w:rPr>
                      <w:rFonts w:ascii="inherit" w:eastAsia="Times New Roman" w:hAnsi="inherit" w:cs="Times New Roman"/>
                      <w:sz w:val="24"/>
                      <w:szCs w:val="24"/>
                      <w:lang w:eastAsia="en-GB"/>
                    </w:rPr>
                    <w:tab/>
                    <w:t>external and internal short circuit,</w:t>
                  </w:r>
                </w:p>
                <w:p w14:paraId="44AB1D65" w14:textId="77777777" w:rsidR="00FC7C57" w:rsidRPr="002F5451" w:rsidRDefault="00FC7C57" w:rsidP="00914118">
                  <w:pPr>
                    <w:spacing w:before="120" w:after="0" w:line="240" w:lineRule="auto"/>
                    <w:jc w:val="both"/>
                    <w:rPr>
                      <w:rFonts w:ascii="inherit" w:eastAsia="Times New Roman" w:hAnsi="inherit" w:cs="Times New Roman"/>
                      <w:sz w:val="24"/>
                      <w:szCs w:val="24"/>
                      <w:lang w:eastAsia="en-GB"/>
                    </w:rPr>
                  </w:pPr>
                  <w:r w:rsidRPr="002F5451">
                    <w:rPr>
                      <w:rFonts w:ascii="inherit" w:eastAsia="Times New Roman" w:hAnsi="inherit" w:cs="Times New Roman"/>
                      <w:sz w:val="24"/>
                      <w:szCs w:val="24"/>
                      <w:lang w:eastAsia="en-GB"/>
                    </w:rPr>
                    <w:t>—</w:t>
                  </w:r>
                  <w:r w:rsidRPr="002F5451">
                    <w:rPr>
                      <w:rFonts w:ascii="inherit" w:eastAsia="Times New Roman" w:hAnsi="inherit" w:cs="Times New Roman"/>
                      <w:sz w:val="24"/>
                      <w:szCs w:val="24"/>
                      <w:lang w:eastAsia="en-GB"/>
                    </w:rPr>
                    <w:tab/>
                    <w:t>asymmetric load (negative phase sequence),</w:t>
                  </w:r>
                </w:p>
                <w:p w14:paraId="739374BE" w14:textId="77777777" w:rsidR="00FC7C57" w:rsidRPr="002F5451" w:rsidRDefault="00FC7C57" w:rsidP="00914118">
                  <w:pPr>
                    <w:spacing w:before="120" w:after="0" w:line="240" w:lineRule="auto"/>
                    <w:jc w:val="both"/>
                    <w:rPr>
                      <w:rFonts w:ascii="inherit" w:eastAsia="Times New Roman" w:hAnsi="inherit" w:cs="Times New Roman"/>
                      <w:sz w:val="24"/>
                      <w:szCs w:val="24"/>
                      <w:lang w:eastAsia="en-GB"/>
                    </w:rPr>
                  </w:pPr>
                  <w:r w:rsidRPr="002F5451">
                    <w:rPr>
                      <w:rFonts w:ascii="inherit" w:eastAsia="Times New Roman" w:hAnsi="inherit" w:cs="Times New Roman"/>
                      <w:sz w:val="24"/>
                      <w:szCs w:val="24"/>
                      <w:lang w:eastAsia="en-GB"/>
                    </w:rPr>
                    <w:t>—</w:t>
                  </w:r>
                  <w:r w:rsidRPr="002F5451">
                    <w:rPr>
                      <w:rFonts w:ascii="inherit" w:eastAsia="Times New Roman" w:hAnsi="inherit" w:cs="Times New Roman"/>
                      <w:sz w:val="24"/>
                      <w:szCs w:val="24"/>
                      <w:lang w:eastAsia="en-GB"/>
                    </w:rPr>
                    <w:tab/>
                    <w:t>over-/underexcitation,</w:t>
                  </w:r>
                </w:p>
                <w:p w14:paraId="7AF2A10B" w14:textId="77777777" w:rsidR="00FC7C57" w:rsidRPr="002F5451" w:rsidRDefault="00FC7C57" w:rsidP="00914118">
                  <w:pPr>
                    <w:spacing w:before="120" w:after="0" w:line="240" w:lineRule="auto"/>
                    <w:jc w:val="both"/>
                    <w:rPr>
                      <w:rFonts w:ascii="inherit" w:eastAsia="Times New Roman" w:hAnsi="inherit" w:cs="Times New Roman"/>
                      <w:sz w:val="24"/>
                      <w:szCs w:val="24"/>
                      <w:lang w:eastAsia="en-GB"/>
                    </w:rPr>
                  </w:pPr>
                  <w:r w:rsidRPr="002F5451">
                    <w:rPr>
                      <w:rFonts w:ascii="inherit" w:eastAsia="Times New Roman" w:hAnsi="inherit" w:cs="Times New Roman"/>
                      <w:sz w:val="24"/>
                      <w:szCs w:val="24"/>
                      <w:lang w:eastAsia="en-GB"/>
                    </w:rPr>
                    <w:t>—</w:t>
                  </w:r>
                  <w:r w:rsidRPr="002F5451">
                    <w:rPr>
                      <w:rFonts w:ascii="inherit" w:eastAsia="Times New Roman" w:hAnsi="inherit" w:cs="Times New Roman"/>
                      <w:sz w:val="24"/>
                      <w:szCs w:val="24"/>
                      <w:lang w:eastAsia="en-GB"/>
                    </w:rPr>
                    <w:tab/>
                    <w:t>over-/undervoltage at the connection point,</w:t>
                  </w:r>
                </w:p>
                <w:p w14:paraId="4919254C" w14:textId="77777777" w:rsidR="00FC7C57" w:rsidRPr="002F5451" w:rsidRDefault="00FC7C57" w:rsidP="00914118">
                  <w:pPr>
                    <w:spacing w:before="120" w:after="0" w:line="240" w:lineRule="auto"/>
                    <w:jc w:val="both"/>
                    <w:rPr>
                      <w:rFonts w:ascii="inherit" w:eastAsia="Times New Roman" w:hAnsi="inherit" w:cs="Times New Roman"/>
                      <w:sz w:val="24"/>
                      <w:szCs w:val="24"/>
                      <w:lang w:eastAsia="en-GB"/>
                    </w:rPr>
                  </w:pPr>
                  <w:r w:rsidRPr="002F5451">
                    <w:rPr>
                      <w:rFonts w:ascii="inherit" w:eastAsia="Times New Roman" w:hAnsi="inherit" w:cs="Times New Roman"/>
                      <w:sz w:val="24"/>
                      <w:szCs w:val="24"/>
                      <w:lang w:eastAsia="en-GB"/>
                    </w:rPr>
                    <w:t>—</w:t>
                  </w:r>
                  <w:r w:rsidRPr="002F5451">
                    <w:rPr>
                      <w:rFonts w:ascii="inherit" w:eastAsia="Times New Roman" w:hAnsi="inherit" w:cs="Times New Roman"/>
                      <w:sz w:val="24"/>
                      <w:szCs w:val="24"/>
                      <w:lang w:eastAsia="en-GB"/>
                    </w:rPr>
                    <w:tab/>
                    <w:t>over-/undervoltage at the alternator terminals,</w:t>
                  </w:r>
                </w:p>
                <w:p w14:paraId="64B8A9A7" w14:textId="77777777" w:rsidR="00FC7C57" w:rsidRPr="002F5451" w:rsidRDefault="00FC7C57" w:rsidP="00914118">
                  <w:pPr>
                    <w:spacing w:before="120" w:after="0" w:line="240" w:lineRule="auto"/>
                    <w:jc w:val="both"/>
                    <w:rPr>
                      <w:rFonts w:ascii="inherit" w:eastAsia="Times New Roman" w:hAnsi="inherit" w:cs="Times New Roman"/>
                      <w:sz w:val="24"/>
                      <w:szCs w:val="24"/>
                      <w:lang w:eastAsia="en-GB"/>
                    </w:rPr>
                  </w:pPr>
                  <w:r w:rsidRPr="002F5451">
                    <w:rPr>
                      <w:rFonts w:ascii="inherit" w:eastAsia="Times New Roman" w:hAnsi="inherit" w:cs="Times New Roman"/>
                      <w:sz w:val="24"/>
                      <w:szCs w:val="24"/>
                      <w:lang w:eastAsia="en-GB"/>
                    </w:rPr>
                    <w:t>—</w:t>
                  </w:r>
                  <w:r w:rsidRPr="002F5451">
                    <w:rPr>
                      <w:rFonts w:ascii="inherit" w:eastAsia="Times New Roman" w:hAnsi="inherit" w:cs="Times New Roman"/>
                      <w:sz w:val="24"/>
                      <w:szCs w:val="24"/>
                      <w:lang w:eastAsia="en-GB"/>
                    </w:rPr>
                    <w:tab/>
                    <w:t>inter-area oscillations,</w:t>
                  </w:r>
                </w:p>
                <w:p w14:paraId="1B514BBB" w14:textId="77777777" w:rsidR="00FC7C57" w:rsidRPr="002F5451" w:rsidRDefault="00FC7C57" w:rsidP="00914118">
                  <w:pPr>
                    <w:spacing w:before="120" w:after="0" w:line="240" w:lineRule="auto"/>
                    <w:jc w:val="both"/>
                    <w:rPr>
                      <w:rFonts w:ascii="inherit" w:eastAsia="Times New Roman" w:hAnsi="inherit" w:cs="Times New Roman"/>
                      <w:sz w:val="24"/>
                      <w:szCs w:val="24"/>
                      <w:lang w:eastAsia="en-GB"/>
                    </w:rPr>
                  </w:pPr>
                  <w:r w:rsidRPr="002F5451">
                    <w:rPr>
                      <w:rFonts w:ascii="inherit" w:eastAsia="Times New Roman" w:hAnsi="inherit" w:cs="Times New Roman"/>
                      <w:sz w:val="24"/>
                      <w:szCs w:val="24"/>
                      <w:lang w:eastAsia="en-GB"/>
                    </w:rPr>
                    <w:t>—</w:t>
                  </w:r>
                  <w:r w:rsidRPr="002F5451">
                    <w:rPr>
                      <w:rFonts w:ascii="inherit" w:eastAsia="Times New Roman" w:hAnsi="inherit" w:cs="Times New Roman"/>
                      <w:sz w:val="24"/>
                      <w:szCs w:val="24"/>
                      <w:lang w:eastAsia="en-GB"/>
                    </w:rPr>
                    <w:tab/>
                    <w:t>inrush current,</w:t>
                  </w:r>
                </w:p>
                <w:p w14:paraId="18D2F32B" w14:textId="77777777" w:rsidR="00FC7C57" w:rsidRPr="002F5451" w:rsidRDefault="00FC7C57" w:rsidP="00914118">
                  <w:pPr>
                    <w:spacing w:before="120" w:after="0" w:line="240" w:lineRule="auto"/>
                    <w:jc w:val="both"/>
                    <w:rPr>
                      <w:rFonts w:ascii="inherit" w:eastAsia="Times New Roman" w:hAnsi="inherit" w:cs="Times New Roman"/>
                      <w:sz w:val="24"/>
                      <w:szCs w:val="24"/>
                      <w:lang w:eastAsia="en-GB"/>
                    </w:rPr>
                  </w:pPr>
                  <w:r w:rsidRPr="002F5451">
                    <w:rPr>
                      <w:rFonts w:ascii="inherit" w:eastAsia="Times New Roman" w:hAnsi="inherit" w:cs="Times New Roman"/>
                      <w:sz w:val="24"/>
                      <w:szCs w:val="24"/>
                      <w:lang w:eastAsia="en-GB"/>
                    </w:rPr>
                    <w:t>—</w:t>
                  </w:r>
                  <w:r w:rsidRPr="002F5451">
                    <w:rPr>
                      <w:rFonts w:ascii="inherit" w:eastAsia="Times New Roman" w:hAnsi="inherit" w:cs="Times New Roman"/>
                      <w:sz w:val="24"/>
                      <w:szCs w:val="24"/>
                      <w:lang w:eastAsia="en-GB"/>
                    </w:rPr>
                    <w:tab/>
                    <w:t>asynchronous operation,</w:t>
                  </w:r>
                </w:p>
                <w:p w14:paraId="6FC76EDE" w14:textId="77777777" w:rsidR="00FC7C57" w:rsidRPr="002F5451" w:rsidRDefault="00FC7C57" w:rsidP="00914118">
                  <w:pPr>
                    <w:spacing w:before="120" w:after="0" w:line="240" w:lineRule="auto"/>
                    <w:jc w:val="both"/>
                    <w:rPr>
                      <w:rFonts w:ascii="inherit" w:eastAsia="Times New Roman" w:hAnsi="inherit" w:cs="Times New Roman"/>
                      <w:sz w:val="24"/>
                      <w:szCs w:val="24"/>
                      <w:lang w:eastAsia="en-GB"/>
                    </w:rPr>
                  </w:pPr>
                  <w:r w:rsidRPr="002F5451">
                    <w:rPr>
                      <w:rFonts w:ascii="inherit" w:eastAsia="Times New Roman" w:hAnsi="inherit" w:cs="Times New Roman"/>
                      <w:sz w:val="24"/>
                      <w:szCs w:val="24"/>
                      <w:lang w:eastAsia="en-GB"/>
                    </w:rPr>
                    <w:t>—</w:t>
                  </w:r>
                  <w:r w:rsidRPr="002F5451">
                    <w:rPr>
                      <w:rFonts w:ascii="inherit" w:eastAsia="Times New Roman" w:hAnsi="inherit" w:cs="Times New Roman"/>
                      <w:sz w:val="24"/>
                      <w:szCs w:val="24"/>
                      <w:lang w:eastAsia="en-GB"/>
                    </w:rPr>
                    <w:tab/>
                    <w:t>line protection,</w:t>
                  </w:r>
                </w:p>
                <w:p w14:paraId="50F527F8" w14:textId="77777777" w:rsidR="00FC7C57" w:rsidRPr="002F5451" w:rsidRDefault="00FC7C57" w:rsidP="00914118">
                  <w:pPr>
                    <w:spacing w:before="120" w:after="0" w:line="240" w:lineRule="auto"/>
                    <w:jc w:val="both"/>
                    <w:rPr>
                      <w:rFonts w:ascii="inherit" w:eastAsia="Times New Roman" w:hAnsi="inherit" w:cs="Times New Roman"/>
                      <w:sz w:val="24"/>
                      <w:szCs w:val="24"/>
                      <w:lang w:eastAsia="en-GB"/>
                    </w:rPr>
                  </w:pPr>
                  <w:r w:rsidRPr="002F5451">
                    <w:rPr>
                      <w:rFonts w:ascii="inherit" w:eastAsia="Times New Roman" w:hAnsi="inherit" w:cs="Times New Roman"/>
                      <w:sz w:val="24"/>
                      <w:szCs w:val="24"/>
                      <w:lang w:eastAsia="en-GB"/>
                    </w:rPr>
                    <w:t>—</w:t>
                  </w:r>
                  <w:r w:rsidRPr="002F5451">
                    <w:rPr>
                      <w:rFonts w:ascii="inherit" w:eastAsia="Times New Roman" w:hAnsi="inherit" w:cs="Times New Roman"/>
                      <w:sz w:val="24"/>
                      <w:szCs w:val="24"/>
                      <w:lang w:eastAsia="en-GB"/>
                    </w:rPr>
                    <w:tab/>
                    <w:t>transformer protection,</w:t>
                  </w:r>
                  <w:r w:rsidRPr="002F5451">
                    <w:rPr>
                      <w:rFonts w:ascii="inherit" w:eastAsia="Times New Roman" w:hAnsi="inherit" w:cs="Times New Roman"/>
                      <w:sz w:val="24"/>
                      <w:szCs w:val="24"/>
                      <w:lang w:eastAsia="en-GB"/>
                    </w:rPr>
                    <w:cr/>
                    <w:t>—</w:t>
                  </w:r>
                  <w:r w:rsidRPr="002F5451">
                    <w:rPr>
                      <w:rFonts w:ascii="inherit" w:eastAsia="Times New Roman" w:hAnsi="inherit" w:cs="Times New Roman"/>
                      <w:sz w:val="24"/>
                      <w:szCs w:val="24"/>
                      <w:lang w:eastAsia="en-GB"/>
                    </w:rPr>
                    <w:tab/>
                    <w:t>back-up against protection and switchgear malfunction,</w:t>
                  </w:r>
                </w:p>
                <w:p w14:paraId="680B2F88" w14:textId="77777777" w:rsidR="00FC7C57" w:rsidRPr="002F5451" w:rsidRDefault="00FC7C57" w:rsidP="00914118">
                  <w:pPr>
                    <w:spacing w:before="120" w:after="0" w:line="240" w:lineRule="auto"/>
                    <w:jc w:val="both"/>
                    <w:rPr>
                      <w:rFonts w:ascii="inherit" w:eastAsia="Times New Roman" w:hAnsi="inherit" w:cs="Times New Roman"/>
                      <w:sz w:val="24"/>
                      <w:szCs w:val="24"/>
                      <w:lang w:eastAsia="en-GB"/>
                    </w:rPr>
                  </w:pPr>
                  <w:r w:rsidRPr="002F5451">
                    <w:rPr>
                      <w:rFonts w:ascii="inherit" w:eastAsia="Times New Roman" w:hAnsi="inherit" w:cs="Times New Roman"/>
                      <w:sz w:val="24"/>
                      <w:szCs w:val="24"/>
                      <w:lang w:eastAsia="en-GB"/>
                    </w:rPr>
                    <w:t>—</w:t>
                  </w:r>
                  <w:r w:rsidRPr="002F5451">
                    <w:rPr>
                      <w:rFonts w:ascii="inherit" w:eastAsia="Times New Roman" w:hAnsi="inherit" w:cs="Times New Roman"/>
                      <w:sz w:val="24"/>
                      <w:szCs w:val="24"/>
                      <w:lang w:eastAsia="en-GB"/>
                    </w:rPr>
                    <w:tab/>
                    <w:t>overfluxing (U/f),</w:t>
                  </w:r>
                </w:p>
                <w:p w14:paraId="102B5777" w14:textId="77777777" w:rsidR="00FC7C57" w:rsidRPr="002F5451" w:rsidRDefault="00FC7C57" w:rsidP="00914118">
                  <w:pPr>
                    <w:spacing w:before="120" w:after="0" w:line="240" w:lineRule="auto"/>
                    <w:jc w:val="both"/>
                    <w:rPr>
                      <w:rFonts w:ascii="inherit" w:eastAsia="Times New Roman" w:hAnsi="inherit" w:cs="Times New Roman"/>
                      <w:sz w:val="24"/>
                      <w:szCs w:val="24"/>
                      <w:lang w:eastAsia="en-GB"/>
                    </w:rPr>
                  </w:pPr>
                  <w:r w:rsidRPr="002F5451">
                    <w:rPr>
                      <w:rFonts w:ascii="inherit" w:eastAsia="Times New Roman" w:hAnsi="inherit" w:cs="Times New Roman"/>
                      <w:sz w:val="24"/>
                      <w:szCs w:val="24"/>
                      <w:lang w:eastAsia="en-GB"/>
                    </w:rPr>
                    <w:t>—</w:t>
                  </w:r>
                  <w:r w:rsidRPr="002F5451">
                    <w:rPr>
                      <w:rFonts w:ascii="inherit" w:eastAsia="Times New Roman" w:hAnsi="inherit" w:cs="Times New Roman"/>
                      <w:sz w:val="24"/>
                      <w:szCs w:val="24"/>
                      <w:lang w:eastAsia="en-GB"/>
                    </w:rPr>
                    <w:tab/>
                    <w:t>rate of change of frequency, and</w:t>
                  </w:r>
                </w:p>
                <w:p w14:paraId="69C728A6" w14:textId="77777777" w:rsidR="00FC7C57" w:rsidRDefault="00FC7C57" w:rsidP="00053563">
                  <w:pPr>
                    <w:spacing w:before="120" w:after="0" w:line="240" w:lineRule="auto"/>
                    <w:jc w:val="both"/>
                    <w:rPr>
                      <w:rFonts w:ascii="inherit" w:eastAsia="Times New Roman" w:hAnsi="inherit" w:cs="Times New Roman"/>
                      <w:sz w:val="24"/>
                      <w:szCs w:val="24"/>
                      <w:lang w:eastAsia="en-GB"/>
                    </w:rPr>
                  </w:pPr>
                  <w:r w:rsidRPr="002F5451">
                    <w:rPr>
                      <w:rFonts w:ascii="inherit" w:eastAsia="Times New Roman" w:hAnsi="inherit" w:cs="Times New Roman"/>
                      <w:sz w:val="24"/>
                      <w:szCs w:val="24"/>
                      <w:lang w:eastAsia="en-GB"/>
                    </w:rPr>
                    <w:t>—</w:t>
                  </w:r>
                  <w:r w:rsidRPr="002F5451">
                    <w:rPr>
                      <w:rFonts w:ascii="inherit" w:eastAsia="Times New Roman" w:hAnsi="inherit" w:cs="Times New Roman"/>
                      <w:sz w:val="24"/>
                      <w:szCs w:val="24"/>
                      <w:lang w:eastAsia="en-GB"/>
                    </w:rPr>
                    <w:tab/>
                    <w:t>neutral voltage displacement.</w:t>
                  </w:r>
                </w:p>
                <w:p w14:paraId="186F5FE5" w14:textId="77777777" w:rsidR="00FC7C57" w:rsidRPr="00BD0415" w:rsidRDefault="00FC7C57" w:rsidP="00914118">
                  <w:pPr>
                    <w:spacing w:after="0" w:line="240" w:lineRule="auto"/>
                    <w:rPr>
                      <w:rFonts w:ascii="inherit" w:eastAsia="Times New Roman" w:hAnsi="inherit" w:cs="Times New Roman"/>
                      <w:sz w:val="24"/>
                      <w:szCs w:val="24"/>
                      <w:lang w:eastAsia="en-GB"/>
                    </w:rPr>
                  </w:pPr>
                </w:p>
              </w:tc>
            </w:tr>
          </w:tbl>
          <w:p w14:paraId="3ED20385" w14:textId="77777777" w:rsidR="00FC7C57" w:rsidRPr="00BD0415" w:rsidRDefault="00FC7C57" w:rsidP="009141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FC7C57" w:rsidRPr="00BD0415" w14:paraId="51AB1F1D" w14:textId="77777777" w:rsidTr="00914118">
              <w:tc>
                <w:tcPr>
                  <w:tcW w:w="0" w:type="auto"/>
                  <w:shd w:val="clear" w:color="auto" w:fill="auto"/>
                  <w:hideMark/>
                </w:tcPr>
                <w:p w14:paraId="19DDCED3"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(iv)</w:t>
                  </w:r>
                </w:p>
              </w:tc>
              <w:tc>
                <w:tcPr>
                  <w:tcW w:w="0" w:type="auto"/>
                  <w:shd w:val="clear" w:color="auto" w:fill="auto"/>
                  <w:hideMark/>
                </w:tcPr>
                <w:p w14:paraId="6D542F65" w14:textId="12FBE8E0"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changes to the protection schemes needed for the </w:t>
                  </w:r>
                  <w:r>
                    <w:rPr>
                      <w:rFonts w:ascii="inherit" w:eastAsia="Times New Roman" w:hAnsi="inherit" w:cs="Times New Roman"/>
                      <w:color w:val="000000"/>
                      <w:sz w:val="24"/>
                      <w:szCs w:val="24"/>
                      <w:lang w:eastAsia="en-GB"/>
                    </w:rPr>
                    <w:t>t</w:t>
                  </w:r>
                  <w:r w:rsidRPr="00BD0415">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vehicles and associated V2G electric vehicle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color w:val="000000"/>
                      <w:sz w:val="24"/>
                      <w:szCs w:val="24"/>
                      <w:lang w:eastAsia="en-GB"/>
                    </w:rPr>
                    <w:t xml:space="preserve"> </w:t>
                  </w:r>
                  <w:r w:rsidRPr="00BD0415">
                    <w:rPr>
                      <w:rFonts w:ascii="inherit" w:eastAsia="Times New Roman" w:hAnsi="inherit" w:cs="Times New Roman"/>
                      <w:sz w:val="24"/>
                      <w:szCs w:val="24"/>
                      <w:lang w:eastAsia="en-GB"/>
                    </w:rPr>
                    <w:t xml:space="preserve">and the network and to the settings relevant to the </w:t>
                  </w:r>
                  <w:r>
                    <w:rPr>
                      <w:rFonts w:ascii="inherit" w:eastAsia="Times New Roman" w:hAnsi="inherit" w:cs="Times New Roman"/>
                      <w:color w:val="000000"/>
                      <w:sz w:val="24"/>
                      <w:szCs w:val="24"/>
                      <w:lang w:eastAsia="en-GB"/>
                    </w:rPr>
                    <w:t>t</w:t>
                  </w:r>
                  <w:r w:rsidRPr="00BD0415">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vehicles and associated V2G electric vehicle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color w:val="000000"/>
                      <w:sz w:val="24"/>
                      <w:szCs w:val="24"/>
                      <w:lang w:eastAsia="en-GB"/>
                    </w:rPr>
                    <w:t xml:space="preserve"> </w:t>
                  </w:r>
                  <w:r w:rsidRPr="00BD0415">
                    <w:rPr>
                      <w:rFonts w:ascii="inherit" w:eastAsia="Times New Roman" w:hAnsi="inherit" w:cs="Times New Roman"/>
                      <w:sz w:val="24"/>
                      <w:szCs w:val="24"/>
                      <w:lang w:eastAsia="en-GB"/>
                    </w:rPr>
                    <w:t xml:space="preserve">shall be agreed between the system operator and the </w:t>
                  </w:r>
                  <w:r>
                    <w:rPr>
                      <w:rFonts w:ascii="inherit" w:eastAsia="Times New Roman" w:hAnsi="inherit" w:cs="Times New Roman"/>
                      <w:sz w:val="24"/>
                      <w:szCs w:val="24"/>
                      <w:lang w:eastAsia="en-GB"/>
                    </w:rPr>
                    <w:t>e</w:t>
                  </w:r>
                  <w:r w:rsidRPr="00793863">
                    <w:rPr>
                      <w:rFonts w:ascii="inherit" w:eastAsia="Times New Roman" w:hAnsi="inherit" w:cs="Times New Roman"/>
                      <w:sz w:val="24"/>
                      <w:szCs w:val="24"/>
                      <w:lang w:eastAsia="en-GB"/>
                    </w:rPr>
                    <w:t xml:space="preserve">lectrical charging </w:t>
                  </w:r>
                  <w:r>
                    <w:rPr>
                      <w:rFonts w:ascii="inherit" w:eastAsia="Times New Roman" w:hAnsi="inherit" w:cs="Times New Roman"/>
                      <w:sz w:val="24"/>
                      <w:szCs w:val="24"/>
                      <w:lang w:eastAsia="en-GB"/>
                    </w:rPr>
                    <w:t>park</w:t>
                  </w:r>
                  <w:r w:rsidRPr="00BD0415">
                    <w:rPr>
                      <w:rFonts w:ascii="inherit" w:eastAsia="Times New Roman" w:hAnsi="inherit" w:cs="Times New Roman"/>
                      <w:sz w:val="24"/>
                      <w:szCs w:val="24"/>
                      <w:lang w:eastAsia="en-GB"/>
                    </w:rPr>
                    <w:t xml:space="preserve"> owner, and agreement shall be reached before any changes are made;</w:t>
                  </w:r>
                </w:p>
              </w:tc>
            </w:tr>
          </w:tbl>
          <w:p w14:paraId="2CD58B41" w14:textId="77777777" w:rsidR="00FC7C57" w:rsidRPr="00BD0415" w:rsidRDefault="00FC7C57" w:rsidP="00914118">
            <w:pPr>
              <w:spacing w:after="0" w:line="240" w:lineRule="auto"/>
              <w:rPr>
                <w:rFonts w:ascii="inherit" w:eastAsia="Times New Roman" w:hAnsi="inherit" w:cs="Times New Roman"/>
                <w:sz w:val="24"/>
                <w:szCs w:val="24"/>
                <w:lang w:eastAsia="en-GB"/>
              </w:rPr>
            </w:pPr>
          </w:p>
        </w:tc>
      </w:tr>
    </w:tbl>
    <w:p w14:paraId="5C065D52" w14:textId="77777777" w:rsidR="00FC7C57" w:rsidRPr="00BD0415" w:rsidRDefault="00FC7C57" w:rsidP="00FC7C57">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FC7C57" w:rsidRPr="00BD0415" w14:paraId="2E926EEA" w14:textId="77777777" w:rsidTr="00914118">
        <w:tc>
          <w:tcPr>
            <w:tcW w:w="0" w:type="auto"/>
            <w:shd w:val="clear" w:color="auto" w:fill="auto"/>
            <w:hideMark/>
          </w:tcPr>
          <w:p w14:paraId="7B3701AE"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084869D3"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w:t>
            </w:r>
            <w:r>
              <w:rPr>
                <w:rFonts w:ascii="inherit" w:eastAsia="Times New Roman" w:hAnsi="inherit" w:cs="Times New Roman"/>
                <w:sz w:val="24"/>
                <w:szCs w:val="24"/>
                <w:lang w:eastAsia="en-GB"/>
              </w:rPr>
              <w:t>e</w:t>
            </w:r>
            <w:r w:rsidRPr="00793863">
              <w:rPr>
                <w:rFonts w:ascii="inherit" w:eastAsia="Times New Roman" w:hAnsi="inherit" w:cs="Times New Roman"/>
                <w:sz w:val="24"/>
                <w:szCs w:val="24"/>
                <w:lang w:eastAsia="en-GB"/>
              </w:rPr>
              <w:t xml:space="preserve">lectrical charging </w:t>
            </w:r>
            <w:r>
              <w:rPr>
                <w:rFonts w:ascii="inherit" w:eastAsia="Times New Roman" w:hAnsi="inherit" w:cs="Times New Roman"/>
                <w:sz w:val="24"/>
                <w:szCs w:val="24"/>
                <w:lang w:eastAsia="en-GB"/>
              </w:rPr>
              <w:t>park</w:t>
            </w:r>
            <w:r w:rsidRPr="00BD0415">
              <w:rPr>
                <w:rFonts w:ascii="inherit" w:eastAsia="Times New Roman" w:hAnsi="inherit" w:cs="Times New Roman"/>
                <w:sz w:val="24"/>
                <w:szCs w:val="24"/>
                <w:lang w:eastAsia="en-GB"/>
              </w:rPr>
              <w:t xml:space="preserve"> owner shall organise its protection and control devices in accordance with the following priority ranking (from highest to lowest):</w:t>
            </w:r>
          </w:p>
          <w:p w14:paraId="5D106FA2" w14:textId="6BFF2EFA" w:rsidR="00FC7C57" w:rsidRPr="00AD4656" w:rsidRDefault="00FC7C57" w:rsidP="00914118">
            <w:pPr>
              <w:spacing w:after="0" w:line="240" w:lineRule="auto"/>
              <w:rPr>
                <w:rFonts w:ascii="inherit" w:eastAsia="Times New Roman" w:hAnsi="inherit" w:cs="Times New Roman"/>
                <w:sz w:val="24"/>
                <w:szCs w:val="24"/>
                <w:lang w:eastAsia="en-GB"/>
              </w:rPr>
            </w:pPr>
            <w:r w:rsidRPr="00AD4656">
              <w:rPr>
                <w:rFonts w:ascii="inherit" w:eastAsia="Times New Roman" w:hAnsi="inherit" w:cs="Times New Roman"/>
                <w:sz w:val="24"/>
                <w:szCs w:val="24"/>
                <w:lang w:eastAsia="en-GB"/>
              </w:rPr>
              <w:t>(i)</w:t>
            </w:r>
            <w:r w:rsidRPr="00AD4656">
              <w:rPr>
                <w:rFonts w:ascii="inherit" w:eastAsia="Times New Roman" w:hAnsi="inherit" w:cs="Times New Roman"/>
                <w:sz w:val="24"/>
                <w:szCs w:val="24"/>
                <w:lang w:eastAsia="en-GB"/>
              </w:rPr>
              <w:tab/>
              <w:t xml:space="preserve">network and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vehicles and associated V2G electric vehicle </w:t>
            </w:r>
            <w:r w:rsidR="00822A09">
              <w:rPr>
                <w:rFonts w:ascii="inherit" w:eastAsia="Times New Roman" w:hAnsi="inherit" w:cs="Times New Roman"/>
                <w:color w:val="000000"/>
                <w:sz w:val="24"/>
                <w:szCs w:val="24"/>
                <w:lang w:eastAsia="en-GB"/>
              </w:rPr>
              <w:t>supply equipment</w:t>
            </w:r>
            <w:r w:rsidRPr="00AD4656">
              <w:rPr>
                <w:rFonts w:ascii="inherit" w:eastAsia="Times New Roman" w:hAnsi="inherit" w:cs="Times New Roman"/>
                <w:sz w:val="24"/>
                <w:szCs w:val="24"/>
                <w:lang w:eastAsia="en-GB"/>
              </w:rPr>
              <w:t xml:space="preserve"> protection;</w:t>
            </w:r>
          </w:p>
          <w:p w14:paraId="5A978B97" w14:textId="77777777" w:rsidR="00FC7C57" w:rsidRPr="00AD4656" w:rsidRDefault="00FC7C57" w:rsidP="00914118">
            <w:pPr>
              <w:spacing w:after="0" w:line="240" w:lineRule="auto"/>
              <w:rPr>
                <w:rFonts w:ascii="inherit" w:eastAsia="Times New Roman" w:hAnsi="inherit" w:cs="Times New Roman"/>
                <w:sz w:val="24"/>
                <w:szCs w:val="24"/>
                <w:lang w:eastAsia="en-GB"/>
              </w:rPr>
            </w:pPr>
            <w:r w:rsidRPr="00AD4656">
              <w:rPr>
                <w:rFonts w:ascii="inherit" w:eastAsia="Times New Roman" w:hAnsi="inherit" w:cs="Times New Roman"/>
                <w:sz w:val="24"/>
                <w:szCs w:val="24"/>
                <w:lang w:eastAsia="en-GB"/>
              </w:rPr>
              <w:t>(ii)</w:t>
            </w:r>
            <w:r w:rsidRPr="00AD4656">
              <w:rPr>
                <w:rFonts w:ascii="inherit" w:eastAsia="Times New Roman" w:hAnsi="inherit" w:cs="Times New Roman"/>
                <w:sz w:val="24"/>
                <w:szCs w:val="24"/>
                <w:lang w:eastAsia="en-GB"/>
              </w:rPr>
              <w:tab/>
              <w:t>synthetic inertia, if applicable;</w:t>
            </w:r>
          </w:p>
          <w:p w14:paraId="02D315B9" w14:textId="77777777" w:rsidR="00FC7C57" w:rsidRPr="00AD4656" w:rsidRDefault="00FC7C57" w:rsidP="00914118">
            <w:pPr>
              <w:spacing w:after="0" w:line="240" w:lineRule="auto"/>
              <w:rPr>
                <w:rFonts w:ascii="inherit" w:eastAsia="Times New Roman" w:hAnsi="inherit" w:cs="Times New Roman"/>
                <w:sz w:val="24"/>
                <w:szCs w:val="24"/>
                <w:lang w:eastAsia="en-GB"/>
              </w:rPr>
            </w:pPr>
            <w:r w:rsidRPr="00AD4656">
              <w:rPr>
                <w:rFonts w:ascii="inherit" w:eastAsia="Times New Roman" w:hAnsi="inherit" w:cs="Times New Roman"/>
                <w:sz w:val="24"/>
                <w:szCs w:val="24"/>
                <w:lang w:eastAsia="en-GB"/>
              </w:rPr>
              <w:t>(iii)</w:t>
            </w:r>
            <w:r w:rsidRPr="00AD4656">
              <w:rPr>
                <w:rFonts w:ascii="inherit" w:eastAsia="Times New Roman" w:hAnsi="inherit" w:cs="Times New Roman"/>
                <w:sz w:val="24"/>
                <w:szCs w:val="24"/>
                <w:lang w:eastAsia="en-GB"/>
              </w:rPr>
              <w:tab/>
              <w:t>frequency control (active power adjustment);</w:t>
            </w:r>
          </w:p>
          <w:p w14:paraId="76F502F7" w14:textId="77777777" w:rsidR="00FC7C57" w:rsidRPr="00AD4656" w:rsidRDefault="00FC7C57" w:rsidP="00914118">
            <w:pPr>
              <w:spacing w:after="0" w:line="240" w:lineRule="auto"/>
              <w:rPr>
                <w:rFonts w:ascii="inherit" w:eastAsia="Times New Roman" w:hAnsi="inherit" w:cs="Times New Roman"/>
                <w:sz w:val="24"/>
                <w:szCs w:val="24"/>
                <w:lang w:eastAsia="en-GB"/>
              </w:rPr>
            </w:pPr>
            <w:r w:rsidRPr="00AD4656">
              <w:rPr>
                <w:rFonts w:ascii="inherit" w:eastAsia="Times New Roman" w:hAnsi="inherit" w:cs="Times New Roman"/>
                <w:sz w:val="24"/>
                <w:szCs w:val="24"/>
                <w:lang w:eastAsia="en-GB"/>
              </w:rPr>
              <w:t>(iv)</w:t>
            </w:r>
            <w:r w:rsidRPr="00AD4656">
              <w:rPr>
                <w:rFonts w:ascii="inherit" w:eastAsia="Times New Roman" w:hAnsi="inherit" w:cs="Times New Roman"/>
                <w:sz w:val="24"/>
                <w:szCs w:val="24"/>
                <w:lang w:eastAsia="en-GB"/>
              </w:rPr>
              <w:tab/>
              <w:t>power restriction; and</w:t>
            </w:r>
          </w:p>
          <w:p w14:paraId="307FB6BE" w14:textId="77777777" w:rsidR="00FC7C57" w:rsidRPr="00BD0415" w:rsidRDefault="00FC7C57" w:rsidP="00914118">
            <w:pPr>
              <w:spacing w:after="0" w:line="240" w:lineRule="auto"/>
              <w:rPr>
                <w:rFonts w:ascii="inherit" w:eastAsia="Times New Roman" w:hAnsi="inherit" w:cs="Times New Roman"/>
                <w:sz w:val="24"/>
                <w:szCs w:val="24"/>
                <w:lang w:eastAsia="en-GB"/>
              </w:rPr>
            </w:pPr>
            <w:r w:rsidRPr="00AD4656">
              <w:rPr>
                <w:rFonts w:ascii="inherit" w:eastAsia="Times New Roman" w:hAnsi="inherit" w:cs="Times New Roman"/>
                <w:sz w:val="24"/>
                <w:szCs w:val="24"/>
                <w:lang w:eastAsia="en-GB"/>
              </w:rPr>
              <w:t>(v)</w:t>
            </w:r>
            <w:r w:rsidRPr="00AD4656">
              <w:rPr>
                <w:rFonts w:ascii="inherit" w:eastAsia="Times New Roman" w:hAnsi="inherit" w:cs="Times New Roman"/>
                <w:sz w:val="24"/>
                <w:szCs w:val="24"/>
                <w:lang w:eastAsia="en-GB"/>
              </w:rPr>
              <w:tab/>
              <w:t>power gradient constraint;</w:t>
            </w:r>
          </w:p>
        </w:tc>
      </w:tr>
    </w:tbl>
    <w:p w14:paraId="42B5E352" w14:textId="77777777" w:rsidR="00FC7C57" w:rsidRPr="00BD0415" w:rsidRDefault="00FC7C57" w:rsidP="00FC7C57">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FC7C57" w:rsidRPr="00BD0415" w14:paraId="6511DE87" w14:textId="77777777" w:rsidTr="00914118">
        <w:tc>
          <w:tcPr>
            <w:tcW w:w="0" w:type="auto"/>
            <w:shd w:val="clear" w:color="auto" w:fill="auto"/>
            <w:hideMark/>
          </w:tcPr>
          <w:p w14:paraId="56DE923C"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w:t>
            </w:r>
          </w:p>
        </w:tc>
        <w:tc>
          <w:tcPr>
            <w:tcW w:w="0" w:type="auto"/>
            <w:shd w:val="clear" w:color="auto" w:fill="auto"/>
            <w:hideMark/>
          </w:tcPr>
          <w:p w14:paraId="339CF2A5"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with regard to information exchange:</w:t>
            </w:r>
          </w:p>
          <w:tbl>
            <w:tblPr>
              <w:tblW w:w="5000" w:type="pct"/>
              <w:tblCellMar>
                <w:left w:w="0" w:type="dxa"/>
                <w:right w:w="0" w:type="dxa"/>
              </w:tblCellMar>
              <w:tblLook w:val="04A0" w:firstRow="1" w:lastRow="0" w:firstColumn="1" w:lastColumn="0" w:noHBand="0" w:noVBand="1"/>
            </w:tblPr>
            <w:tblGrid>
              <w:gridCol w:w="250"/>
              <w:gridCol w:w="8459"/>
            </w:tblGrid>
            <w:tr w:rsidR="00FC7C57" w:rsidRPr="00BD0415" w14:paraId="728919CF" w14:textId="77777777" w:rsidTr="00914118">
              <w:tc>
                <w:tcPr>
                  <w:tcW w:w="0" w:type="auto"/>
                  <w:shd w:val="clear" w:color="auto" w:fill="auto"/>
                  <w:hideMark/>
                </w:tcPr>
                <w:p w14:paraId="27157E88"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7EA3F208"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V2G e</w:t>
                  </w:r>
                  <w:r w:rsidRPr="00793863">
                    <w:rPr>
                      <w:rFonts w:ascii="inherit" w:eastAsia="Times New Roman" w:hAnsi="inherit" w:cs="Times New Roman"/>
                      <w:sz w:val="24"/>
                      <w:szCs w:val="24"/>
                      <w:lang w:eastAsia="en-GB"/>
                    </w:rPr>
                    <w:t xml:space="preserve">lectrical charging </w:t>
                  </w:r>
                  <w:r>
                    <w:rPr>
                      <w:rFonts w:ascii="inherit" w:eastAsia="Times New Roman" w:hAnsi="inherit" w:cs="Times New Roman"/>
                      <w:sz w:val="24"/>
                      <w:szCs w:val="24"/>
                      <w:lang w:eastAsia="en-GB"/>
                    </w:rPr>
                    <w:t>parks</w:t>
                  </w:r>
                  <w:r w:rsidRPr="00BD0415">
                    <w:rPr>
                      <w:rFonts w:ascii="inherit" w:eastAsia="Times New Roman" w:hAnsi="inherit" w:cs="Times New Roman"/>
                      <w:sz w:val="24"/>
                      <w:szCs w:val="24"/>
                      <w:lang w:eastAsia="en-GB"/>
                    </w:rPr>
                    <w:t xml:space="preserve"> shall be capable of exchanging information with the relevant system operator or the relevant TSO in real time, as specified by the relevant system operator or the relevant TSO</w:t>
                  </w:r>
                  <w:r>
                    <w:rPr>
                      <w:rFonts w:ascii="inherit" w:eastAsia="Times New Roman" w:hAnsi="inherit" w:cs="Times New Roman"/>
                      <w:sz w:val="24"/>
                      <w:szCs w:val="24"/>
                      <w:lang w:eastAsia="en-GB"/>
                    </w:rPr>
                    <w:t>.</w:t>
                  </w:r>
                  <w:r>
                    <w:t xml:space="preserve"> </w:t>
                  </w:r>
                  <w:r w:rsidRPr="00E379A1">
                    <w:rPr>
                      <w:rFonts w:ascii="inherit" w:eastAsia="Times New Roman" w:hAnsi="inherit" w:cs="Times New Roman"/>
                      <w:sz w:val="24"/>
                      <w:szCs w:val="24"/>
                      <w:lang w:eastAsia="en-GB"/>
                    </w:rPr>
                    <w:t xml:space="preserve">The content of real-time data shall be consistent with the </w:t>
                  </w:r>
                  <w:r>
                    <w:rPr>
                      <w:rFonts w:ascii="inherit" w:eastAsia="Times New Roman" w:hAnsi="inherit" w:cs="Times New Roman"/>
                      <w:sz w:val="24"/>
                      <w:szCs w:val="24"/>
                      <w:lang w:eastAsia="en-GB"/>
                    </w:rPr>
                    <w:t>data exchange requirements laid down in Title 2</w:t>
                  </w:r>
                  <w:r w:rsidRPr="00E379A1">
                    <w:rPr>
                      <w:rFonts w:ascii="inherit" w:eastAsia="Times New Roman" w:hAnsi="inherit" w:cs="Times New Roman"/>
                      <w:sz w:val="24"/>
                      <w:szCs w:val="24"/>
                      <w:lang w:eastAsia="en-GB"/>
                    </w:rPr>
                    <w:t xml:space="preserve"> of Regulation (EU) 2017/1485</w:t>
                  </w:r>
                  <w:r w:rsidRPr="00BD0415">
                    <w:rPr>
                      <w:rFonts w:ascii="inherit" w:eastAsia="Times New Roman" w:hAnsi="inherit" w:cs="Times New Roman"/>
                      <w:sz w:val="24"/>
                      <w:szCs w:val="24"/>
                      <w:lang w:eastAsia="en-GB"/>
                    </w:rPr>
                    <w:t>;</w:t>
                  </w:r>
                </w:p>
              </w:tc>
            </w:tr>
          </w:tbl>
          <w:p w14:paraId="10B0129D" w14:textId="77777777" w:rsidR="00FC7C57" w:rsidRPr="00BD0415" w:rsidRDefault="00FC7C57" w:rsidP="009141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FC7C57" w:rsidRPr="00BD0415" w14:paraId="6C690C6A" w14:textId="77777777" w:rsidTr="00914118">
              <w:tc>
                <w:tcPr>
                  <w:tcW w:w="0" w:type="auto"/>
                  <w:shd w:val="clear" w:color="auto" w:fill="auto"/>
                  <w:hideMark/>
                </w:tcPr>
                <w:p w14:paraId="4DC6C09D"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5CD82DFC"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V2G e</w:t>
                  </w:r>
                  <w:r w:rsidRPr="00793863">
                    <w:rPr>
                      <w:rFonts w:ascii="inherit" w:eastAsia="Times New Roman" w:hAnsi="inherit" w:cs="Times New Roman"/>
                      <w:sz w:val="24"/>
                      <w:szCs w:val="24"/>
                      <w:lang w:eastAsia="en-GB"/>
                    </w:rPr>
                    <w:t xml:space="preserve">lectrical charging </w:t>
                  </w:r>
                  <w:r>
                    <w:rPr>
                      <w:rFonts w:ascii="inherit" w:eastAsia="Times New Roman" w:hAnsi="inherit" w:cs="Times New Roman"/>
                      <w:sz w:val="24"/>
                      <w:szCs w:val="24"/>
                      <w:lang w:eastAsia="en-GB"/>
                    </w:rPr>
                    <w:t>parks</w:t>
                  </w:r>
                  <w:r w:rsidRPr="00BD0415">
                    <w:rPr>
                      <w:rFonts w:ascii="inherit" w:eastAsia="Times New Roman" w:hAnsi="inherit" w:cs="Times New Roman"/>
                      <w:sz w:val="24"/>
                      <w:szCs w:val="24"/>
                      <w:lang w:eastAsia="en-GB"/>
                    </w:rPr>
                    <w:t xml:space="preserve"> </w:t>
                  </w:r>
                  <w:r w:rsidRPr="00E379A1">
                    <w:rPr>
                      <w:rFonts w:ascii="inherit" w:eastAsia="Times New Roman" w:hAnsi="inherit" w:cs="Times New Roman"/>
                      <w:sz w:val="24"/>
                      <w:szCs w:val="24"/>
                      <w:lang w:eastAsia="en-GB"/>
                    </w:rPr>
                    <w:t>shall be capable of exchanging real time data for metering with the relevant system operator or the relevant TSO</w:t>
                  </w:r>
                  <w:r>
                    <w:rPr>
                      <w:rFonts w:ascii="inherit" w:eastAsia="Times New Roman" w:hAnsi="inherit" w:cs="Times New Roman"/>
                      <w:sz w:val="24"/>
                      <w:szCs w:val="24"/>
                      <w:lang w:eastAsia="en-GB"/>
                    </w:rPr>
                    <w:t>;</w:t>
                  </w:r>
                </w:p>
              </w:tc>
            </w:tr>
            <w:tr w:rsidR="00FC7C57" w:rsidRPr="00BD0415" w14:paraId="515BF1CF" w14:textId="77777777" w:rsidTr="00914118">
              <w:tc>
                <w:tcPr>
                  <w:tcW w:w="0" w:type="auto"/>
                  <w:shd w:val="clear" w:color="auto" w:fill="auto"/>
                </w:tcPr>
                <w:p w14:paraId="150E1F9E" w14:textId="646683DD"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(iii)</w:t>
                  </w:r>
                </w:p>
              </w:tc>
              <w:tc>
                <w:tcPr>
                  <w:tcW w:w="0" w:type="auto"/>
                  <w:shd w:val="clear" w:color="auto" w:fill="auto"/>
                </w:tcPr>
                <w:p w14:paraId="59DFB375" w14:textId="77777777" w:rsidR="00FC7C57" w:rsidRPr="00E379A1" w:rsidRDefault="00FC7C57" w:rsidP="00914118">
                  <w:pPr>
                    <w:spacing w:before="120" w:after="0" w:line="240" w:lineRule="auto"/>
                    <w:jc w:val="both"/>
                    <w:rPr>
                      <w:rFonts w:ascii="inherit" w:eastAsia="Times New Roman" w:hAnsi="inherit" w:cs="Times New Roman"/>
                      <w:sz w:val="24"/>
                      <w:szCs w:val="24"/>
                      <w:lang w:eastAsia="en-GB"/>
                    </w:rPr>
                  </w:pPr>
                  <w:r w:rsidRPr="00E379A1">
                    <w:rPr>
                      <w:rFonts w:ascii="inherit" w:eastAsia="Times New Roman" w:hAnsi="inherit" w:cs="Times New Roman"/>
                      <w:sz w:val="24"/>
                      <w:szCs w:val="24"/>
                      <w:lang w:eastAsia="en-GB"/>
                    </w:rPr>
                    <w:t xml:space="preserve">if required by the relevant system operator </w:t>
                  </w:r>
                  <w:r>
                    <w:rPr>
                      <w:rFonts w:ascii="inherit" w:eastAsia="Times New Roman" w:hAnsi="inherit" w:cs="Times New Roman"/>
                      <w:sz w:val="24"/>
                      <w:szCs w:val="24"/>
                      <w:lang w:eastAsia="en-GB"/>
                    </w:rPr>
                    <w:t>the V2G e</w:t>
                  </w:r>
                  <w:r w:rsidRPr="00793863">
                    <w:rPr>
                      <w:rFonts w:ascii="inherit" w:eastAsia="Times New Roman" w:hAnsi="inherit" w:cs="Times New Roman"/>
                      <w:sz w:val="24"/>
                      <w:szCs w:val="24"/>
                      <w:lang w:eastAsia="en-GB"/>
                    </w:rPr>
                    <w:t xml:space="preserve">lectrical charging </w:t>
                  </w:r>
                  <w:r>
                    <w:rPr>
                      <w:rFonts w:ascii="inherit" w:eastAsia="Times New Roman" w:hAnsi="inherit" w:cs="Times New Roman"/>
                      <w:sz w:val="24"/>
                      <w:szCs w:val="24"/>
                      <w:lang w:eastAsia="en-GB"/>
                    </w:rPr>
                    <w:t>park</w:t>
                  </w:r>
                  <w:r w:rsidRPr="00BD0415">
                    <w:rPr>
                      <w:rFonts w:ascii="inherit" w:eastAsia="Times New Roman" w:hAnsi="inherit" w:cs="Times New Roman"/>
                      <w:sz w:val="24"/>
                      <w:szCs w:val="24"/>
                      <w:lang w:eastAsia="en-GB"/>
                    </w:rPr>
                    <w:t xml:space="preserve"> </w:t>
                  </w:r>
                  <w:r w:rsidRPr="00E379A1">
                    <w:rPr>
                      <w:rFonts w:ascii="inherit" w:eastAsia="Times New Roman" w:hAnsi="inherit" w:cs="Times New Roman"/>
                      <w:sz w:val="24"/>
                      <w:szCs w:val="24"/>
                      <w:lang w:eastAsia="en-GB"/>
                    </w:rPr>
                    <w:t xml:space="preserve">shall </w:t>
                  </w:r>
                  <w:r>
                    <w:rPr>
                      <w:rFonts w:ascii="inherit" w:eastAsia="Times New Roman" w:hAnsi="inherit" w:cs="Times New Roman"/>
                      <w:sz w:val="24"/>
                      <w:szCs w:val="24"/>
                      <w:lang w:eastAsia="en-GB"/>
                    </w:rPr>
                    <w:t>be able capable to provide fault recording</w:t>
                  </w:r>
                  <w:r w:rsidRPr="00E379A1">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 xml:space="preserve">for </w:t>
                  </w:r>
                  <w:r w:rsidRPr="00E379A1">
                    <w:rPr>
                      <w:rFonts w:ascii="inherit" w:eastAsia="Times New Roman" w:hAnsi="inherit" w:cs="Times New Roman"/>
                      <w:sz w:val="24"/>
                      <w:szCs w:val="24"/>
                      <w:lang w:eastAsia="en-GB"/>
                    </w:rPr>
                    <w:t>the following parameters:</w:t>
                  </w:r>
                </w:p>
                <w:p w14:paraId="75F47F25" w14:textId="77777777" w:rsidR="00FC7C57" w:rsidRPr="00E379A1" w:rsidRDefault="00FC7C57" w:rsidP="00914118">
                  <w:pPr>
                    <w:spacing w:before="120" w:after="0" w:line="240" w:lineRule="auto"/>
                    <w:jc w:val="both"/>
                    <w:rPr>
                      <w:rFonts w:ascii="inherit" w:eastAsia="Times New Roman" w:hAnsi="inherit" w:cs="Times New Roman"/>
                      <w:sz w:val="24"/>
                      <w:szCs w:val="24"/>
                      <w:lang w:eastAsia="en-GB"/>
                    </w:rPr>
                  </w:pPr>
                  <w:r w:rsidRPr="00E379A1">
                    <w:rPr>
                      <w:rFonts w:ascii="inherit" w:eastAsia="Times New Roman" w:hAnsi="inherit" w:cs="Times New Roman"/>
                      <w:sz w:val="24"/>
                      <w:szCs w:val="24"/>
                      <w:lang w:eastAsia="en-GB"/>
                    </w:rPr>
                    <w:t>—</w:t>
                  </w:r>
                  <w:r w:rsidRPr="00E379A1">
                    <w:rPr>
                      <w:rFonts w:ascii="inherit" w:eastAsia="Times New Roman" w:hAnsi="inherit" w:cs="Times New Roman"/>
                      <w:sz w:val="24"/>
                      <w:szCs w:val="24"/>
                      <w:lang w:eastAsia="en-GB"/>
                    </w:rPr>
                    <w:tab/>
                    <w:t>voltage,</w:t>
                  </w:r>
                </w:p>
                <w:p w14:paraId="3FBEA102" w14:textId="77777777" w:rsidR="00FC7C57" w:rsidRPr="00E379A1" w:rsidRDefault="00FC7C57" w:rsidP="00914118">
                  <w:pPr>
                    <w:spacing w:before="120" w:after="0" w:line="240" w:lineRule="auto"/>
                    <w:jc w:val="both"/>
                    <w:rPr>
                      <w:rFonts w:ascii="inherit" w:eastAsia="Times New Roman" w:hAnsi="inherit" w:cs="Times New Roman"/>
                      <w:sz w:val="24"/>
                      <w:szCs w:val="24"/>
                      <w:lang w:eastAsia="en-GB"/>
                    </w:rPr>
                  </w:pPr>
                  <w:r w:rsidRPr="00E379A1">
                    <w:rPr>
                      <w:rFonts w:ascii="inherit" w:eastAsia="Times New Roman" w:hAnsi="inherit" w:cs="Times New Roman"/>
                      <w:sz w:val="24"/>
                      <w:szCs w:val="24"/>
                      <w:lang w:eastAsia="en-GB"/>
                    </w:rPr>
                    <w:t>—</w:t>
                  </w:r>
                  <w:r w:rsidRPr="00E379A1">
                    <w:rPr>
                      <w:rFonts w:ascii="inherit" w:eastAsia="Times New Roman" w:hAnsi="inherit" w:cs="Times New Roman"/>
                      <w:sz w:val="24"/>
                      <w:szCs w:val="24"/>
                      <w:lang w:eastAsia="en-GB"/>
                    </w:rPr>
                    <w:tab/>
                    <w:t>active power,</w:t>
                  </w:r>
                </w:p>
                <w:p w14:paraId="0F33993B" w14:textId="77777777" w:rsidR="00FC7C57" w:rsidRPr="00E379A1" w:rsidRDefault="00FC7C57" w:rsidP="00914118">
                  <w:pPr>
                    <w:spacing w:before="120" w:after="0" w:line="240" w:lineRule="auto"/>
                    <w:jc w:val="both"/>
                    <w:rPr>
                      <w:rFonts w:ascii="inherit" w:eastAsia="Times New Roman" w:hAnsi="inherit" w:cs="Times New Roman"/>
                      <w:sz w:val="24"/>
                      <w:szCs w:val="24"/>
                      <w:lang w:eastAsia="en-GB"/>
                    </w:rPr>
                  </w:pPr>
                  <w:r w:rsidRPr="00E379A1">
                    <w:rPr>
                      <w:rFonts w:ascii="inherit" w:eastAsia="Times New Roman" w:hAnsi="inherit" w:cs="Times New Roman"/>
                      <w:sz w:val="24"/>
                      <w:szCs w:val="24"/>
                      <w:lang w:eastAsia="en-GB"/>
                    </w:rPr>
                    <w:t>—</w:t>
                  </w:r>
                  <w:r w:rsidRPr="00E379A1">
                    <w:rPr>
                      <w:rFonts w:ascii="inherit" w:eastAsia="Times New Roman" w:hAnsi="inherit" w:cs="Times New Roman"/>
                      <w:sz w:val="24"/>
                      <w:szCs w:val="24"/>
                      <w:lang w:eastAsia="en-GB"/>
                    </w:rPr>
                    <w:tab/>
                    <w:t>reactive power, and</w:t>
                  </w:r>
                </w:p>
                <w:p w14:paraId="498A1532" w14:textId="77777777" w:rsidR="00FC7C57" w:rsidRPr="00E379A1" w:rsidRDefault="00FC7C57" w:rsidP="00914118">
                  <w:pPr>
                    <w:spacing w:before="120" w:after="0" w:line="240" w:lineRule="auto"/>
                    <w:jc w:val="both"/>
                    <w:rPr>
                      <w:rFonts w:ascii="inherit" w:eastAsia="Times New Roman" w:hAnsi="inherit" w:cs="Times New Roman"/>
                      <w:sz w:val="24"/>
                      <w:szCs w:val="24"/>
                      <w:lang w:eastAsia="en-GB"/>
                    </w:rPr>
                  </w:pPr>
                  <w:r w:rsidRPr="00E379A1">
                    <w:rPr>
                      <w:rFonts w:ascii="inherit" w:eastAsia="Times New Roman" w:hAnsi="inherit" w:cs="Times New Roman"/>
                      <w:sz w:val="24"/>
                      <w:szCs w:val="24"/>
                      <w:lang w:eastAsia="en-GB"/>
                    </w:rPr>
                    <w:t>—</w:t>
                  </w:r>
                  <w:r w:rsidRPr="00E379A1">
                    <w:rPr>
                      <w:rFonts w:ascii="inherit" w:eastAsia="Times New Roman" w:hAnsi="inherit" w:cs="Times New Roman"/>
                      <w:sz w:val="24"/>
                      <w:szCs w:val="24"/>
                      <w:lang w:eastAsia="en-GB"/>
                    </w:rPr>
                    <w:tab/>
                    <w:t>frequency</w:t>
                  </w:r>
                  <w:r>
                    <w:rPr>
                      <w:rFonts w:ascii="inherit" w:eastAsia="Times New Roman" w:hAnsi="inherit" w:cs="Times New Roman"/>
                      <w:sz w:val="24"/>
                      <w:szCs w:val="24"/>
                      <w:lang w:eastAsia="en-GB"/>
                    </w:rPr>
                    <w:t>;</w:t>
                  </w:r>
                </w:p>
              </w:tc>
            </w:tr>
            <w:tr w:rsidR="00FC7C57" w:rsidRPr="00BD0415" w14:paraId="52B6CD27" w14:textId="77777777" w:rsidTr="00914118">
              <w:tc>
                <w:tcPr>
                  <w:tcW w:w="0" w:type="auto"/>
                  <w:shd w:val="clear" w:color="auto" w:fill="auto"/>
                </w:tcPr>
                <w:p w14:paraId="4F587973" w14:textId="77777777" w:rsidR="00FC7C57" w:rsidRDefault="00FC7C57" w:rsidP="00914118">
                  <w:pPr>
                    <w:spacing w:before="120" w:after="0" w:line="240" w:lineRule="auto"/>
                    <w:jc w:val="both"/>
                    <w:rPr>
                      <w:rStyle w:val="CommentReference"/>
                    </w:rPr>
                  </w:pPr>
                  <w:r>
                    <w:rPr>
                      <w:rFonts w:ascii="inherit" w:eastAsia="Times New Roman" w:hAnsi="inherit" w:cs="Times New Roman"/>
                      <w:sz w:val="24"/>
                      <w:szCs w:val="24"/>
                      <w:lang w:eastAsia="en-GB"/>
                    </w:rPr>
                    <w:t>(iv)</w:t>
                  </w:r>
                </w:p>
              </w:tc>
              <w:tc>
                <w:tcPr>
                  <w:tcW w:w="0" w:type="auto"/>
                  <w:shd w:val="clear" w:color="auto" w:fill="auto"/>
                </w:tcPr>
                <w:p w14:paraId="10381629" w14:textId="77777777" w:rsidR="00FC7C57" w:rsidRPr="00E379A1" w:rsidRDefault="00FC7C57" w:rsidP="00914118">
                  <w:pPr>
                    <w:spacing w:before="120" w:after="0" w:line="240" w:lineRule="auto"/>
                    <w:jc w:val="both"/>
                    <w:rPr>
                      <w:rFonts w:ascii="inherit" w:eastAsia="Times New Roman" w:hAnsi="inherit" w:cs="Times New Roman"/>
                      <w:sz w:val="24"/>
                      <w:szCs w:val="24"/>
                      <w:lang w:eastAsia="en-GB"/>
                    </w:rPr>
                  </w:pPr>
                  <w:r w:rsidRPr="00E379A1">
                    <w:rPr>
                      <w:rFonts w:ascii="inherit" w:eastAsia="Times New Roman" w:hAnsi="inherit" w:cs="Times New Roman"/>
                      <w:sz w:val="24"/>
                      <w:szCs w:val="24"/>
                      <w:lang w:eastAsia="en-GB"/>
                    </w:rPr>
                    <w:t xml:space="preserve">the settings of the fault recording equipment, including triggering criteria and the sampling rates shall be agreed between the </w:t>
                  </w:r>
                  <w:r>
                    <w:rPr>
                      <w:rFonts w:ascii="inherit" w:eastAsia="Times New Roman" w:hAnsi="inherit" w:cs="Times New Roman"/>
                      <w:sz w:val="24"/>
                      <w:szCs w:val="24"/>
                      <w:lang w:eastAsia="en-GB"/>
                    </w:rPr>
                    <w:t>e</w:t>
                  </w:r>
                  <w:r w:rsidRPr="00793863">
                    <w:rPr>
                      <w:rFonts w:ascii="inherit" w:eastAsia="Times New Roman" w:hAnsi="inherit" w:cs="Times New Roman"/>
                      <w:sz w:val="24"/>
                      <w:szCs w:val="24"/>
                      <w:lang w:eastAsia="en-GB"/>
                    </w:rPr>
                    <w:t xml:space="preserve">lectrical charging </w:t>
                  </w:r>
                  <w:r>
                    <w:rPr>
                      <w:rFonts w:ascii="inherit" w:eastAsia="Times New Roman" w:hAnsi="inherit" w:cs="Times New Roman"/>
                      <w:sz w:val="24"/>
                      <w:szCs w:val="24"/>
                      <w:lang w:eastAsia="en-GB"/>
                    </w:rPr>
                    <w:t>park</w:t>
                  </w:r>
                  <w:r w:rsidRPr="00E379A1">
                    <w:rPr>
                      <w:rFonts w:ascii="inherit" w:eastAsia="Times New Roman" w:hAnsi="inherit" w:cs="Times New Roman"/>
                      <w:sz w:val="24"/>
                      <w:szCs w:val="24"/>
                      <w:lang w:eastAsia="en-GB"/>
                    </w:rPr>
                    <w:t xml:space="preserve"> owner and the relevant system operator in coordination with the relevant TSO;</w:t>
                  </w:r>
                </w:p>
              </w:tc>
            </w:tr>
            <w:tr w:rsidR="00FC7C57" w:rsidRPr="00BD0415" w14:paraId="59DC1A84" w14:textId="77777777" w:rsidTr="00914118">
              <w:tc>
                <w:tcPr>
                  <w:tcW w:w="0" w:type="auto"/>
                  <w:shd w:val="clear" w:color="auto" w:fill="auto"/>
                </w:tcPr>
                <w:p w14:paraId="49E93C17" w14:textId="77777777" w:rsidR="00FC7C57" w:rsidRDefault="00FC7C57" w:rsidP="009141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(v)</w:t>
                  </w:r>
                </w:p>
              </w:tc>
              <w:tc>
                <w:tcPr>
                  <w:tcW w:w="0" w:type="auto"/>
                  <w:shd w:val="clear" w:color="auto" w:fill="auto"/>
                </w:tcPr>
                <w:p w14:paraId="13B31FEA" w14:textId="4BDDA6A7" w:rsidR="00FC7C57" w:rsidRPr="00E379A1" w:rsidRDefault="00FC7C57" w:rsidP="00914118">
                  <w:pPr>
                    <w:spacing w:before="120" w:after="0" w:line="240" w:lineRule="auto"/>
                    <w:jc w:val="both"/>
                    <w:rPr>
                      <w:rFonts w:ascii="inherit" w:eastAsia="Times New Roman" w:hAnsi="inherit" w:cs="Times New Roman"/>
                      <w:sz w:val="24"/>
                      <w:szCs w:val="24"/>
                      <w:lang w:eastAsia="en-GB"/>
                    </w:rPr>
                  </w:pPr>
                  <w:r w:rsidRPr="00E379A1">
                    <w:rPr>
                      <w:rFonts w:ascii="inherit" w:eastAsia="Times New Roman" w:hAnsi="inherit" w:cs="Times New Roman"/>
                      <w:sz w:val="24"/>
                      <w:szCs w:val="24"/>
                      <w:lang w:eastAsia="en-GB"/>
                    </w:rPr>
                    <w:t xml:space="preserve">the facilities for quality of supply and dynamic system behaviour monitoring shall include arrangements for the </w:t>
                  </w:r>
                  <w:r>
                    <w:rPr>
                      <w:rFonts w:ascii="inherit" w:eastAsia="Times New Roman" w:hAnsi="inherit" w:cs="Times New Roman"/>
                      <w:sz w:val="24"/>
                      <w:szCs w:val="24"/>
                      <w:lang w:eastAsia="en-GB"/>
                    </w:rPr>
                    <w:t>e</w:t>
                  </w:r>
                  <w:r w:rsidRPr="00793863">
                    <w:rPr>
                      <w:rFonts w:ascii="inherit" w:eastAsia="Times New Roman" w:hAnsi="inherit" w:cs="Times New Roman"/>
                      <w:sz w:val="24"/>
                      <w:szCs w:val="24"/>
                      <w:lang w:eastAsia="en-GB"/>
                    </w:rPr>
                    <w:t xml:space="preserve">lectrical charging </w:t>
                  </w:r>
                  <w:r>
                    <w:rPr>
                      <w:rFonts w:ascii="inherit" w:eastAsia="Times New Roman" w:hAnsi="inherit" w:cs="Times New Roman"/>
                      <w:sz w:val="24"/>
                      <w:szCs w:val="24"/>
                      <w:lang w:eastAsia="en-GB"/>
                    </w:rPr>
                    <w:t>park</w:t>
                  </w:r>
                  <w:r w:rsidRPr="00BD0415">
                    <w:rPr>
                      <w:rFonts w:ascii="inherit" w:eastAsia="Times New Roman" w:hAnsi="inherit" w:cs="Times New Roman"/>
                      <w:sz w:val="24"/>
                      <w:szCs w:val="24"/>
                      <w:lang w:eastAsia="en-GB"/>
                    </w:rPr>
                    <w:t xml:space="preserve"> owner</w:t>
                  </w:r>
                  <w:r w:rsidRPr="00E379A1">
                    <w:rPr>
                      <w:rFonts w:ascii="inherit" w:eastAsia="Times New Roman" w:hAnsi="inherit" w:cs="Times New Roman"/>
                      <w:sz w:val="24"/>
                      <w:szCs w:val="24"/>
                      <w:lang w:eastAsia="en-GB"/>
                    </w:rPr>
                    <w:t xml:space="preserve">, and the relevant system operator and the relevant TSO to access the information. The communications protocols for recorded data shall be agreed between the </w:t>
                  </w:r>
                  <w:r>
                    <w:rPr>
                      <w:rFonts w:ascii="inherit" w:eastAsia="Times New Roman" w:hAnsi="inherit" w:cs="Times New Roman"/>
                      <w:sz w:val="24"/>
                      <w:szCs w:val="24"/>
                      <w:lang w:eastAsia="en-GB"/>
                    </w:rPr>
                    <w:t>e</w:t>
                  </w:r>
                  <w:r w:rsidRPr="00793863">
                    <w:rPr>
                      <w:rFonts w:ascii="inherit" w:eastAsia="Times New Roman" w:hAnsi="inherit" w:cs="Times New Roman"/>
                      <w:sz w:val="24"/>
                      <w:szCs w:val="24"/>
                      <w:lang w:eastAsia="en-GB"/>
                    </w:rPr>
                    <w:t xml:space="preserve">lectrical charging </w:t>
                  </w:r>
                  <w:r>
                    <w:rPr>
                      <w:rFonts w:ascii="inherit" w:eastAsia="Times New Roman" w:hAnsi="inherit" w:cs="Times New Roman"/>
                      <w:sz w:val="24"/>
                      <w:szCs w:val="24"/>
                      <w:lang w:eastAsia="en-GB"/>
                    </w:rPr>
                    <w:t>park</w:t>
                  </w:r>
                  <w:r w:rsidRPr="00BD0415">
                    <w:rPr>
                      <w:rFonts w:ascii="inherit" w:eastAsia="Times New Roman" w:hAnsi="inherit" w:cs="Times New Roman"/>
                      <w:sz w:val="24"/>
                      <w:szCs w:val="24"/>
                      <w:lang w:eastAsia="en-GB"/>
                    </w:rPr>
                    <w:t xml:space="preserve"> owner</w:t>
                  </w:r>
                  <w:r w:rsidRPr="00E379A1">
                    <w:rPr>
                      <w:rFonts w:ascii="inherit" w:eastAsia="Times New Roman" w:hAnsi="inherit" w:cs="Times New Roman"/>
                      <w:sz w:val="24"/>
                      <w:szCs w:val="24"/>
                      <w:lang w:eastAsia="en-GB"/>
                    </w:rPr>
                    <w:t>, the relevant system operator and the relevant TSO</w:t>
                  </w:r>
                  <w:r>
                    <w:rPr>
                      <w:rFonts w:ascii="inherit" w:eastAsia="Times New Roman" w:hAnsi="inherit" w:cs="Times New Roman"/>
                      <w:sz w:val="24"/>
                      <w:szCs w:val="24"/>
                      <w:lang w:eastAsia="en-GB"/>
                    </w:rPr>
                    <w:t>.</w:t>
                  </w:r>
                </w:p>
              </w:tc>
            </w:tr>
          </w:tbl>
          <w:p w14:paraId="6BF210DE" w14:textId="77777777" w:rsidR="00FC7C57" w:rsidRDefault="00FC7C57" w:rsidP="00914118">
            <w:pPr>
              <w:spacing w:after="0" w:line="240" w:lineRule="auto"/>
              <w:rPr>
                <w:rFonts w:ascii="inherit" w:eastAsia="Times New Roman" w:hAnsi="inherit" w:cs="Times New Roman"/>
                <w:color w:val="000000"/>
                <w:sz w:val="24"/>
                <w:szCs w:val="24"/>
                <w:lang w:eastAsia="en-GB"/>
              </w:rPr>
            </w:pPr>
          </w:p>
          <w:p w14:paraId="407E0976" w14:textId="77777777" w:rsidR="00FC7C57" w:rsidRDefault="00FC7C57" w:rsidP="00914118">
            <w:pPr>
              <w:spacing w:after="0" w:line="240" w:lineRule="auto"/>
              <w:rPr>
                <w:rFonts w:ascii="inherit" w:eastAsia="Times New Roman" w:hAnsi="inherit" w:cs="Times New Roman"/>
                <w:color w:val="000000"/>
                <w:sz w:val="24"/>
                <w:szCs w:val="24"/>
                <w:lang w:eastAsia="en-GB"/>
              </w:rPr>
            </w:pPr>
          </w:p>
          <w:p w14:paraId="3E3DD49A" w14:textId="77777777" w:rsidR="00FC7C57" w:rsidRPr="00BD0415" w:rsidRDefault="00FC7C57" w:rsidP="00914118">
            <w:pPr>
              <w:spacing w:after="0" w:line="240" w:lineRule="auto"/>
              <w:rPr>
                <w:rFonts w:ascii="inherit" w:eastAsia="Times New Roman" w:hAnsi="inherit" w:cs="Times New Roman"/>
                <w:sz w:val="24"/>
                <w:szCs w:val="24"/>
                <w:lang w:eastAsia="en-GB"/>
              </w:rPr>
            </w:pPr>
          </w:p>
        </w:tc>
      </w:tr>
    </w:tbl>
    <w:p w14:paraId="7992BEED" w14:textId="2D24C418" w:rsidR="00FC7C57" w:rsidRPr="00BD0415" w:rsidRDefault="00FC7C57" w:rsidP="00FC7C57">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6</w:t>
      </w:r>
      <w:r w:rsidRPr="00BD0415">
        <w:rPr>
          <w:rFonts w:ascii="inherit" w:eastAsia="Times New Roman" w:hAnsi="inherit" w:cs="Times New Roman"/>
          <w:color w:val="000000"/>
          <w:sz w:val="24"/>
          <w:szCs w:val="24"/>
          <w:lang w:eastAsia="en-GB"/>
        </w:rPr>
        <w:t xml:space="preserve">.   Type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vehicles and associated V2G electric vehicle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color w:val="000000"/>
          <w:sz w:val="24"/>
          <w:szCs w:val="24"/>
          <w:lang w:eastAsia="en-GB"/>
        </w:rPr>
        <w:t xml:space="preserve">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FC7C57" w:rsidRPr="00BD0415" w14:paraId="2A6A5CF7" w14:textId="77777777" w:rsidTr="00914118">
        <w:tc>
          <w:tcPr>
            <w:tcW w:w="0" w:type="auto"/>
            <w:shd w:val="clear" w:color="auto" w:fill="auto"/>
            <w:hideMark/>
          </w:tcPr>
          <w:p w14:paraId="0DB37ACB"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397A786A" w14:textId="588512E4"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with regard to reactive power capability, the relevant system operator shall have the right to specify the capability of a </w:t>
            </w:r>
            <w:r>
              <w:rPr>
                <w:rFonts w:ascii="inherit" w:eastAsia="Times New Roman" w:hAnsi="inherit" w:cs="Times New Roman"/>
                <w:color w:val="000000"/>
                <w:sz w:val="24"/>
                <w:szCs w:val="24"/>
                <w:lang w:eastAsia="en-GB"/>
              </w:rPr>
              <w:t>t</w:t>
            </w:r>
            <w:r w:rsidRPr="00BD0415">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vehicles and associated V2G electric vehicle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color w:val="000000"/>
                <w:sz w:val="24"/>
                <w:szCs w:val="24"/>
                <w:lang w:eastAsia="en-GB"/>
              </w:rPr>
              <w:t xml:space="preserve"> </w:t>
            </w:r>
            <w:r w:rsidRPr="00BD0415">
              <w:rPr>
                <w:rFonts w:ascii="inherit" w:eastAsia="Times New Roman" w:hAnsi="inherit" w:cs="Times New Roman"/>
                <w:sz w:val="24"/>
                <w:szCs w:val="24"/>
                <w:lang w:eastAsia="en-GB"/>
              </w:rPr>
              <w:t xml:space="preserve">to </w:t>
            </w:r>
            <w:r>
              <w:rPr>
                <w:rFonts w:ascii="inherit" w:eastAsia="Times New Roman" w:hAnsi="inherit" w:cs="Times New Roman"/>
                <w:sz w:val="24"/>
                <w:szCs w:val="24"/>
                <w:lang w:eastAsia="en-GB"/>
              </w:rPr>
              <w:t xml:space="preserve">supply and absorb </w:t>
            </w:r>
            <w:r w:rsidRPr="00BD0415">
              <w:rPr>
                <w:rFonts w:ascii="inherit" w:eastAsia="Times New Roman" w:hAnsi="inherit" w:cs="Times New Roman"/>
                <w:sz w:val="24"/>
                <w:szCs w:val="24"/>
                <w:lang w:eastAsia="en-GB"/>
              </w:rPr>
              <w:t>reactive power;</w:t>
            </w:r>
          </w:p>
        </w:tc>
      </w:tr>
    </w:tbl>
    <w:p w14:paraId="4D7D3D22" w14:textId="77777777" w:rsidR="00FC7C57" w:rsidRPr="00BD0415" w:rsidRDefault="00FC7C57" w:rsidP="00FC7C57">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FC7C57" w:rsidRPr="00BD0415" w14:paraId="58EE5EDA" w14:textId="77777777" w:rsidTr="00914118">
        <w:tc>
          <w:tcPr>
            <w:tcW w:w="0" w:type="auto"/>
            <w:shd w:val="clear" w:color="auto" w:fill="auto"/>
            <w:hideMark/>
          </w:tcPr>
          <w:p w14:paraId="589F0D2E"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68C970A8" w14:textId="37221903"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relevant system operator in coordination with the relevant TSO shall have the right to specify that a </w:t>
            </w:r>
            <w:r>
              <w:rPr>
                <w:rFonts w:ascii="inherit" w:eastAsia="Times New Roman" w:hAnsi="inherit" w:cs="Times New Roman"/>
                <w:color w:val="000000"/>
                <w:sz w:val="24"/>
                <w:szCs w:val="24"/>
                <w:lang w:eastAsia="en-GB"/>
              </w:rPr>
              <w:t>t</w:t>
            </w:r>
            <w:r w:rsidRPr="00BD0415">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vehicles and associated V2G electric vehicle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sz w:val="24"/>
                <w:szCs w:val="24"/>
                <w:lang w:eastAsia="en-GB"/>
              </w:rPr>
              <w:t xml:space="preserve"> be capable of providing fast fault current at the connection point in case of symmetrical (3-phase) faults, </w:t>
            </w:r>
            <w:r>
              <w:rPr>
                <w:rFonts w:ascii="inherit" w:eastAsia="Times New Roman" w:hAnsi="inherit" w:cs="Times New Roman"/>
                <w:sz w:val="24"/>
                <w:szCs w:val="24"/>
                <w:lang w:eastAsia="en-GB"/>
              </w:rPr>
              <w:t>regarding the following</w:t>
            </w:r>
            <w:r w:rsidRPr="00BD0415">
              <w:rPr>
                <w:rFonts w:ascii="inherit" w:eastAsia="Times New Roman" w:hAnsi="inherit" w:cs="Times New Roman"/>
                <w:sz w:val="24"/>
                <w:szCs w:val="24"/>
                <w:lang w:eastAsia="en-GB"/>
              </w:rPr>
              <w:t>:</w:t>
            </w:r>
          </w:p>
          <w:tbl>
            <w:tblPr>
              <w:tblW w:w="5000" w:type="pct"/>
              <w:tblCellMar>
                <w:left w:w="0" w:type="dxa"/>
                <w:right w:w="0" w:type="dxa"/>
              </w:tblCellMar>
              <w:tblLook w:val="04A0" w:firstRow="1" w:lastRow="0" w:firstColumn="1" w:lastColumn="0" w:noHBand="0" w:noVBand="1"/>
            </w:tblPr>
            <w:tblGrid>
              <w:gridCol w:w="250"/>
              <w:gridCol w:w="8461"/>
            </w:tblGrid>
            <w:tr w:rsidR="00FC7C57" w:rsidRPr="00BD0415" w14:paraId="71916FB5" w14:textId="77777777" w:rsidTr="00914118">
              <w:tc>
                <w:tcPr>
                  <w:tcW w:w="0" w:type="auto"/>
                  <w:shd w:val="clear" w:color="auto" w:fill="auto"/>
                  <w:hideMark/>
                </w:tcPr>
                <w:p w14:paraId="12F3B9CC"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2B2B75A4" w14:textId="49114EB9"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w:t>
                  </w:r>
                  <w:r>
                    <w:rPr>
                      <w:rFonts w:ascii="inherit" w:eastAsia="Times New Roman" w:hAnsi="inherit" w:cs="Times New Roman"/>
                      <w:color w:val="000000"/>
                      <w:sz w:val="24"/>
                      <w:szCs w:val="24"/>
                      <w:lang w:eastAsia="en-GB"/>
                    </w:rPr>
                    <w:t>t</w:t>
                  </w:r>
                  <w:r w:rsidRPr="00BD0415">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vehicles and associated V2G electric vehicle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sz w:val="24"/>
                      <w:szCs w:val="24"/>
                      <w:lang w:eastAsia="en-GB"/>
                    </w:rPr>
                    <w:t xml:space="preserve"> shall be capable of activating the supply of fast fault current either by:</w:t>
                  </w:r>
                </w:p>
                <w:tbl>
                  <w:tblPr>
                    <w:tblW w:w="5000" w:type="pct"/>
                    <w:tblCellMar>
                      <w:left w:w="0" w:type="dxa"/>
                      <w:right w:w="0" w:type="dxa"/>
                    </w:tblCellMar>
                    <w:tblLook w:val="04A0" w:firstRow="1" w:lastRow="0" w:firstColumn="1" w:lastColumn="0" w:noHBand="0" w:noVBand="1"/>
                  </w:tblPr>
                  <w:tblGrid>
                    <w:gridCol w:w="274"/>
                    <w:gridCol w:w="8187"/>
                  </w:tblGrid>
                  <w:tr w:rsidR="00FC7C57" w:rsidRPr="00BD0415" w14:paraId="5DC12325" w14:textId="77777777" w:rsidTr="00914118">
                    <w:tc>
                      <w:tcPr>
                        <w:tcW w:w="0" w:type="auto"/>
                        <w:shd w:val="clear" w:color="auto" w:fill="auto"/>
                        <w:hideMark/>
                      </w:tcPr>
                      <w:p w14:paraId="3D4CE6B3"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4A3B3DDD"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ensuring the supply of the fast fault current at the connection point, or</w:t>
                        </w:r>
                      </w:p>
                    </w:tc>
                  </w:tr>
                </w:tbl>
                <w:p w14:paraId="556E36CE" w14:textId="77777777" w:rsidR="00FC7C57" w:rsidRPr="00BD0415" w:rsidRDefault="00FC7C57" w:rsidP="009141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FC7C57" w:rsidRPr="00BD0415" w14:paraId="464AF0C9" w14:textId="77777777" w:rsidTr="00914118">
                    <w:tc>
                      <w:tcPr>
                        <w:tcW w:w="0" w:type="auto"/>
                        <w:shd w:val="clear" w:color="auto" w:fill="auto"/>
                        <w:hideMark/>
                      </w:tcPr>
                      <w:p w14:paraId="00395A0D"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334056B3" w14:textId="3F929690"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measuring voltage deviations at the terminals of the individual </w:t>
                        </w:r>
                        <w:r>
                          <w:rPr>
                            <w:rFonts w:ascii="inherit" w:eastAsia="Times New Roman" w:hAnsi="inherit" w:cs="Times New Roman"/>
                            <w:color w:val="000000"/>
                            <w:sz w:val="24"/>
                            <w:szCs w:val="24"/>
                            <w:lang w:eastAsia="en-GB"/>
                          </w:rPr>
                          <w:t>t</w:t>
                        </w:r>
                        <w:r w:rsidRPr="00BD0415">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 and associated V2G electric vehicle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sz w:val="24"/>
                            <w:szCs w:val="24"/>
                            <w:lang w:eastAsia="en-GB"/>
                          </w:rPr>
                          <w:t xml:space="preserve"> and providing a fast fault current at the</w:t>
                        </w:r>
                        <w:r>
                          <w:rPr>
                            <w:rFonts w:ascii="inherit" w:eastAsia="Times New Roman" w:hAnsi="inherit" w:cs="Times New Roman"/>
                            <w:sz w:val="24"/>
                            <w:szCs w:val="24"/>
                            <w:lang w:eastAsia="en-GB"/>
                          </w:rPr>
                          <w:t>ir</w:t>
                        </w:r>
                        <w:r w:rsidRPr="00BD0415">
                          <w:rPr>
                            <w:rFonts w:ascii="inherit" w:eastAsia="Times New Roman" w:hAnsi="inherit" w:cs="Times New Roman"/>
                            <w:sz w:val="24"/>
                            <w:szCs w:val="24"/>
                            <w:lang w:eastAsia="en-GB"/>
                          </w:rPr>
                          <w:t xml:space="preserve"> terminals;</w:t>
                        </w:r>
                      </w:p>
                    </w:tc>
                  </w:tr>
                </w:tbl>
                <w:p w14:paraId="44043C7D" w14:textId="77777777" w:rsidR="00FC7C57" w:rsidRPr="00BD0415" w:rsidRDefault="00FC7C57" w:rsidP="00914118">
                  <w:pPr>
                    <w:spacing w:after="0" w:line="240" w:lineRule="auto"/>
                    <w:rPr>
                      <w:rFonts w:ascii="inherit" w:eastAsia="Times New Roman" w:hAnsi="inherit" w:cs="Times New Roman"/>
                      <w:sz w:val="24"/>
                      <w:szCs w:val="24"/>
                      <w:lang w:eastAsia="en-GB"/>
                    </w:rPr>
                  </w:pPr>
                </w:p>
              </w:tc>
            </w:tr>
          </w:tbl>
          <w:p w14:paraId="73776CF6" w14:textId="77777777" w:rsidR="00FC7C57" w:rsidRPr="00BD0415" w:rsidRDefault="00FC7C57" w:rsidP="009141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FC7C57" w:rsidRPr="00BD0415" w14:paraId="4AAA5084" w14:textId="77777777" w:rsidTr="00914118">
              <w:tc>
                <w:tcPr>
                  <w:tcW w:w="0" w:type="auto"/>
                  <w:shd w:val="clear" w:color="auto" w:fill="auto"/>
                  <w:hideMark/>
                </w:tcPr>
                <w:p w14:paraId="479BFD19"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464978EE"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relevant system operator in coordination with the relevant TSO shall specify:</w:t>
                  </w:r>
                </w:p>
                <w:tbl>
                  <w:tblPr>
                    <w:tblW w:w="5000" w:type="pct"/>
                    <w:tblCellMar>
                      <w:left w:w="0" w:type="dxa"/>
                      <w:right w:w="0" w:type="dxa"/>
                    </w:tblCellMar>
                    <w:tblLook w:val="04A0" w:firstRow="1" w:lastRow="0" w:firstColumn="1" w:lastColumn="0" w:noHBand="0" w:noVBand="1"/>
                  </w:tblPr>
                  <w:tblGrid>
                    <w:gridCol w:w="240"/>
                    <w:gridCol w:w="8154"/>
                  </w:tblGrid>
                  <w:tr w:rsidR="00FC7C57" w:rsidRPr="00BD0415" w14:paraId="3CDB8CE1" w14:textId="77777777" w:rsidTr="00914118">
                    <w:tc>
                      <w:tcPr>
                        <w:tcW w:w="0" w:type="auto"/>
                        <w:shd w:val="clear" w:color="auto" w:fill="auto"/>
                        <w:hideMark/>
                      </w:tcPr>
                      <w:p w14:paraId="0BB11BEE"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2489284B"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how and when a voltage deviation is to be determined as well as the end of the voltage deviation,</w:t>
                        </w:r>
                      </w:p>
                    </w:tc>
                  </w:tr>
                </w:tbl>
                <w:p w14:paraId="4DB86017" w14:textId="77777777" w:rsidR="00FC7C57" w:rsidRPr="00BD0415" w:rsidRDefault="00FC7C57" w:rsidP="009141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FC7C57" w:rsidRPr="00BD0415" w14:paraId="5FB69AFE" w14:textId="77777777" w:rsidTr="00914118">
                    <w:tc>
                      <w:tcPr>
                        <w:tcW w:w="0" w:type="auto"/>
                        <w:shd w:val="clear" w:color="auto" w:fill="auto"/>
                        <w:hideMark/>
                      </w:tcPr>
                      <w:p w14:paraId="354B2FB8"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207265C3" w14:textId="39C46081"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characteristics of the fast fault current, including the time domain for measuring the voltage deviation and fast fault current, for which current and voltage may be measured differently from the method specified in Article 2,</w:t>
                        </w:r>
                      </w:p>
                    </w:tc>
                  </w:tr>
                </w:tbl>
                <w:p w14:paraId="7B64E21A" w14:textId="77777777" w:rsidR="00FC7C57" w:rsidRPr="00BD0415" w:rsidRDefault="00FC7C57" w:rsidP="009141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FC7C57" w:rsidRPr="00BD0415" w14:paraId="5AE20021" w14:textId="77777777" w:rsidTr="00914118">
                    <w:tc>
                      <w:tcPr>
                        <w:tcW w:w="0" w:type="auto"/>
                        <w:shd w:val="clear" w:color="auto" w:fill="auto"/>
                        <w:hideMark/>
                      </w:tcPr>
                      <w:p w14:paraId="68430BDC"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6F2AE00B"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timing and accuracy of the fast fault current, which may include several stages during a fault and after its clearance;</w:t>
                        </w:r>
                      </w:p>
                    </w:tc>
                  </w:tr>
                </w:tbl>
                <w:p w14:paraId="2B2BCED3" w14:textId="77777777" w:rsidR="00FC7C57" w:rsidRPr="00BD0415" w:rsidRDefault="00FC7C57" w:rsidP="00914118">
                  <w:pPr>
                    <w:spacing w:after="0" w:line="240" w:lineRule="auto"/>
                    <w:rPr>
                      <w:rFonts w:ascii="inherit" w:eastAsia="Times New Roman" w:hAnsi="inherit" w:cs="Times New Roman"/>
                      <w:sz w:val="24"/>
                      <w:szCs w:val="24"/>
                      <w:lang w:eastAsia="en-GB"/>
                    </w:rPr>
                  </w:pPr>
                </w:p>
              </w:tc>
            </w:tr>
          </w:tbl>
          <w:p w14:paraId="02DFA5F5" w14:textId="77777777" w:rsidR="00FC7C57" w:rsidRPr="00BD0415" w:rsidRDefault="00FC7C57" w:rsidP="00914118">
            <w:pPr>
              <w:spacing w:after="0" w:line="240" w:lineRule="auto"/>
              <w:rPr>
                <w:rFonts w:ascii="inherit" w:eastAsia="Times New Roman" w:hAnsi="inherit" w:cs="Times New Roman"/>
                <w:sz w:val="24"/>
                <w:szCs w:val="24"/>
                <w:lang w:eastAsia="en-GB"/>
              </w:rPr>
            </w:pPr>
          </w:p>
        </w:tc>
      </w:tr>
    </w:tbl>
    <w:p w14:paraId="4BB9A98A" w14:textId="77777777" w:rsidR="00FC7C57" w:rsidRPr="00BD0415" w:rsidRDefault="00FC7C57" w:rsidP="00FC7C57">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FC7C57" w:rsidRPr="00BD0415" w14:paraId="3F525328" w14:textId="77777777" w:rsidTr="00914118">
        <w:tc>
          <w:tcPr>
            <w:tcW w:w="0" w:type="auto"/>
            <w:shd w:val="clear" w:color="auto" w:fill="auto"/>
            <w:hideMark/>
          </w:tcPr>
          <w:p w14:paraId="2CA9E388"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0C8AAE6D"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with regard to the supply of fast fault current in case of asymmetrical (1-phase or 2-phase) faults, the relevant system operator in coordination with the relevant TSO shall have the right to specify a requirement for asymmetrical current injection.</w:t>
            </w:r>
          </w:p>
        </w:tc>
      </w:tr>
    </w:tbl>
    <w:p w14:paraId="544CEAEA" w14:textId="2F67A0BE" w:rsidR="00FC7C57" w:rsidRPr="00BD0415" w:rsidRDefault="00FC7C57" w:rsidP="00FC7C57">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7</w:t>
      </w:r>
      <w:r w:rsidRPr="00BD0415">
        <w:rPr>
          <w:rFonts w:ascii="inherit" w:eastAsia="Times New Roman" w:hAnsi="inherit" w:cs="Times New Roman"/>
          <w:color w:val="000000"/>
          <w:sz w:val="24"/>
          <w:szCs w:val="24"/>
          <w:lang w:eastAsia="en-GB"/>
        </w:rPr>
        <w:t>.   </w:t>
      </w:r>
      <w:r>
        <w:rPr>
          <w:rFonts w:ascii="inherit" w:eastAsia="Times New Roman" w:hAnsi="inherit" w:cs="Times New Roman"/>
          <w:color w:val="000000"/>
          <w:sz w:val="24"/>
          <w:szCs w:val="24"/>
          <w:lang w:eastAsia="en-GB"/>
        </w:rPr>
        <w:t>T</w:t>
      </w:r>
      <w:r w:rsidRPr="00BD0415">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w:t>
      </w:r>
      <w:r w:rsidRPr="00F77A9A">
        <w:rPr>
          <w:rFonts w:ascii="inherit" w:eastAsia="Times New Roman" w:hAnsi="inherit" w:cs="Times New Roman"/>
          <w:color w:val="000000"/>
          <w:sz w:val="24"/>
          <w:szCs w:val="24"/>
          <w:lang w:eastAsia="en-GB"/>
        </w:rPr>
        <w:t xml:space="preserve"> electric vehicles and associated V2G electric vehicle </w:t>
      </w:r>
      <w:r w:rsidR="00822A09">
        <w:rPr>
          <w:rFonts w:ascii="inherit" w:eastAsia="Times New Roman" w:hAnsi="inherit" w:cs="Times New Roman"/>
          <w:color w:val="000000"/>
          <w:sz w:val="24"/>
          <w:szCs w:val="24"/>
          <w:lang w:eastAsia="en-GB"/>
        </w:rPr>
        <w:t>supply equipment</w:t>
      </w:r>
      <w:r>
        <w:rPr>
          <w:rFonts w:ascii="inherit" w:eastAsia="Times New Roman" w:hAnsi="inherit" w:cs="Times New Roman"/>
          <w:color w:val="000000"/>
          <w:sz w:val="24"/>
          <w:szCs w:val="24"/>
          <w:lang w:eastAsia="en-GB"/>
        </w:rPr>
        <w:t xml:space="preserve"> </w:t>
      </w:r>
      <w:r w:rsidRPr="00BD0415">
        <w:rPr>
          <w:rFonts w:ascii="inherit" w:eastAsia="Times New Roman" w:hAnsi="inherit" w:cs="Times New Roman"/>
          <w:color w:val="000000"/>
          <w:sz w:val="24"/>
          <w:szCs w:val="24"/>
          <w:lang w:eastAsia="en-GB"/>
        </w:rPr>
        <w:t>shall fulfil the following additional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FC7C57" w:rsidRPr="00BD0415" w14:paraId="7054E1DE" w14:textId="77777777" w:rsidTr="00914118">
        <w:tc>
          <w:tcPr>
            <w:tcW w:w="0" w:type="auto"/>
            <w:shd w:val="clear" w:color="auto" w:fill="auto"/>
            <w:hideMark/>
          </w:tcPr>
          <w:p w14:paraId="25DCF47E"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289C4550" w14:textId="0114E858"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relevant TSO shall specify the post-fault active power recovery that the </w:t>
            </w:r>
            <w:r>
              <w:rPr>
                <w:rFonts w:ascii="inherit" w:eastAsia="Times New Roman" w:hAnsi="inherit" w:cs="Times New Roman"/>
                <w:color w:val="000000"/>
                <w:sz w:val="24"/>
                <w:szCs w:val="24"/>
                <w:lang w:eastAsia="en-GB"/>
              </w:rPr>
              <w:t>t</w:t>
            </w:r>
            <w:r w:rsidRPr="00BD0415">
              <w:rPr>
                <w:rFonts w:ascii="inherit" w:eastAsia="Times New Roman" w:hAnsi="inherit" w:cs="Times New Roman"/>
                <w:color w:val="000000"/>
                <w:sz w:val="24"/>
                <w:szCs w:val="24"/>
                <w:lang w:eastAsia="en-GB"/>
              </w:rPr>
              <w:t xml:space="preserve">ype </w:t>
            </w:r>
            <w:r>
              <w:rPr>
                <w:rFonts w:ascii="inherit" w:eastAsia="Times New Roman" w:hAnsi="inherit" w:cs="Times New Roman"/>
                <w:color w:val="000000"/>
                <w:sz w:val="24"/>
                <w:szCs w:val="24"/>
                <w:lang w:eastAsia="en-GB"/>
              </w:rPr>
              <w:t>EV3 electric vehicle</w:t>
            </w:r>
            <w:r w:rsidRPr="00F77A9A">
              <w:rPr>
                <w:rFonts w:ascii="inherit" w:eastAsia="Times New Roman" w:hAnsi="inherit" w:cs="Times New Roman"/>
                <w:color w:val="000000"/>
                <w:sz w:val="24"/>
                <w:szCs w:val="24"/>
                <w:lang w:eastAsia="en-GB"/>
              </w:rPr>
              <w:t xml:space="preserve"> and associated V2G </w:t>
            </w:r>
            <w:r>
              <w:rPr>
                <w:rFonts w:ascii="inherit" w:eastAsia="Times New Roman" w:hAnsi="inherit" w:cs="Times New Roman"/>
                <w:color w:val="000000"/>
                <w:sz w:val="24"/>
                <w:szCs w:val="24"/>
                <w:lang w:eastAsia="en-GB"/>
              </w:rPr>
              <w:t xml:space="preserve">electric vehicle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sz w:val="24"/>
                <w:szCs w:val="24"/>
                <w:lang w:eastAsia="en-GB"/>
              </w:rPr>
              <w:t xml:space="preserve"> is capable of providing and shall specify:</w:t>
            </w:r>
          </w:p>
          <w:tbl>
            <w:tblPr>
              <w:tblW w:w="5000" w:type="pct"/>
              <w:tblCellMar>
                <w:left w:w="0" w:type="dxa"/>
                <w:right w:w="0" w:type="dxa"/>
              </w:tblCellMar>
              <w:tblLook w:val="04A0" w:firstRow="1" w:lastRow="0" w:firstColumn="1" w:lastColumn="0" w:noHBand="0" w:noVBand="1"/>
            </w:tblPr>
            <w:tblGrid>
              <w:gridCol w:w="262"/>
              <w:gridCol w:w="8463"/>
            </w:tblGrid>
            <w:tr w:rsidR="00FC7C57" w:rsidRPr="00BD0415" w14:paraId="70B2CA7E" w14:textId="77777777" w:rsidTr="00914118">
              <w:tc>
                <w:tcPr>
                  <w:tcW w:w="0" w:type="auto"/>
                  <w:shd w:val="clear" w:color="auto" w:fill="auto"/>
                  <w:hideMark/>
                </w:tcPr>
                <w:p w14:paraId="0E1BE91B"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5FCA5885"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when the post-fault active power recovery begins, based on a voltage criterion;</w:t>
                  </w:r>
                </w:p>
              </w:tc>
            </w:tr>
          </w:tbl>
          <w:p w14:paraId="160F3E5C" w14:textId="77777777" w:rsidR="00FC7C57" w:rsidRPr="00BD0415" w:rsidRDefault="00FC7C57" w:rsidP="009141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4"/>
              <w:gridCol w:w="8271"/>
            </w:tblGrid>
            <w:tr w:rsidR="00FC7C57" w:rsidRPr="00BD0415" w14:paraId="79476046" w14:textId="77777777" w:rsidTr="00914118">
              <w:tc>
                <w:tcPr>
                  <w:tcW w:w="0" w:type="auto"/>
                  <w:shd w:val="clear" w:color="auto" w:fill="auto"/>
                  <w:hideMark/>
                </w:tcPr>
                <w:p w14:paraId="61D80931"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37E5785D"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 maximum allowed time for active power recovery; and</w:t>
                  </w:r>
                </w:p>
              </w:tc>
            </w:tr>
          </w:tbl>
          <w:p w14:paraId="42454B20" w14:textId="77777777" w:rsidR="00FC7C57" w:rsidRPr="00BD0415" w:rsidRDefault="00FC7C57" w:rsidP="009141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7"/>
              <w:gridCol w:w="8148"/>
            </w:tblGrid>
            <w:tr w:rsidR="00FC7C57" w:rsidRPr="00BD0415" w14:paraId="68933DD4" w14:textId="77777777" w:rsidTr="00914118">
              <w:tc>
                <w:tcPr>
                  <w:tcW w:w="0" w:type="auto"/>
                  <w:shd w:val="clear" w:color="auto" w:fill="auto"/>
                  <w:hideMark/>
                </w:tcPr>
                <w:p w14:paraId="775FE177"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34598014"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 magnitude and accuracy for active power recovery;</w:t>
                  </w:r>
                </w:p>
              </w:tc>
            </w:tr>
          </w:tbl>
          <w:p w14:paraId="73B7E18D" w14:textId="77777777" w:rsidR="00FC7C57" w:rsidRPr="00BD0415" w:rsidRDefault="00FC7C57" w:rsidP="00914118">
            <w:pPr>
              <w:spacing w:after="0" w:line="240" w:lineRule="auto"/>
              <w:rPr>
                <w:rFonts w:ascii="inherit" w:eastAsia="Times New Roman" w:hAnsi="inherit" w:cs="Times New Roman"/>
                <w:sz w:val="24"/>
                <w:szCs w:val="24"/>
                <w:lang w:eastAsia="en-GB"/>
              </w:rPr>
            </w:pPr>
          </w:p>
        </w:tc>
      </w:tr>
    </w:tbl>
    <w:p w14:paraId="036A0766" w14:textId="77777777" w:rsidR="00FC7C57" w:rsidRPr="00BD0415" w:rsidRDefault="00FC7C57" w:rsidP="00FC7C57">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FC7C57" w:rsidRPr="00BD0415" w14:paraId="1BB9E5D1" w14:textId="77777777" w:rsidTr="00914118">
        <w:tc>
          <w:tcPr>
            <w:tcW w:w="0" w:type="auto"/>
            <w:shd w:val="clear" w:color="auto" w:fill="auto"/>
            <w:hideMark/>
          </w:tcPr>
          <w:p w14:paraId="15AA9060"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4B716ED1"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specifications shall be in accordance with the following principles:</w:t>
            </w:r>
          </w:p>
          <w:tbl>
            <w:tblPr>
              <w:tblW w:w="5000" w:type="pct"/>
              <w:tblCellMar>
                <w:left w:w="0" w:type="dxa"/>
                <w:right w:w="0" w:type="dxa"/>
              </w:tblCellMar>
              <w:tblLook w:val="04A0" w:firstRow="1" w:lastRow="0" w:firstColumn="1" w:lastColumn="0" w:noHBand="0" w:noVBand="1"/>
            </w:tblPr>
            <w:tblGrid>
              <w:gridCol w:w="250"/>
              <w:gridCol w:w="8461"/>
            </w:tblGrid>
            <w:tr w:rsidR="00FC7C57" w:rsidRPr="00BD0415" w14:paraId="7037F245" w14:textId="77777777" w:rsidTr="00914118">
              <w:tc>
                <w:tcPr>
                  <w:tcW w:w="0" w:type="auto"/>
                  <w:shd w:val="clear" w:color="auto" w:fill="auto"/>
                  <w:hideMark/>
                </w:tcPr>
                <w:p w14:paraId="59B52DC1"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16A91930"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interdependency between fast fault current requirements according to points (b) and (c) of paragraph 2 and active power recovery;</w:t>
                  </w:r>
                </w:p>
              </w:tc>
            </w:tr>
          </w:tbl>
          <w:p w14:paraId="2D5624DF" w14:textId="77777777" w:rsidR="00FC7C57" w:rsidRPr="00BD0415" w:rsidRDefault="00FC7C57" w:rsidP="009141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FC7C57" w:rsidRPr="00BD0415" w14:paraId="41BEAD19" w14:textId="77777777" w:rsidTr="00914118">
              <w:tc>
                <w:tcPr>
                  <w:tcW w:w="0" w:type="auto"/>
                  <w:shd w:val="clear" w:color="auto" w:fill="auto"/>
                  <w:hideMark/>
                </w:tcPr>
                <w:p w14:paraId="5CD156C0"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65F9F87C"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dependence between active power recovery times and duration of voltage deviations;</w:t>
                  </w:r>
                </w:p>
              </w:tc>
            </w:tr>
          </w:tbl>
          <w:p w14:paraId="4B03822E" w14:textId="77777777" w:rsidR="00FC7C57" w:rsidRPr="00BD0415" w:rsidRDefault="00FC7C57" w:rsidP="009141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285"/>
            </w:tblGrid>
            <w:tr w:rsidR="00FC7C57" w:rsidRPr="00BD0415" w14:paraId="3F72D136" w14:textId="77777777" w:rsidTr="00914118">
              <w:tc>
                <w:tcPr>
                  <w:tcW w:w="0" w:type="auto"/>
                  <w:shd w:val="clear" w:color="auto" w:fill="auto"/>
                  <w:hideMark/>
                </w:tcPr>
                <w:p w14:paraId="60A60057"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5B67FD71"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 specified limit of the maximum allowed time for active power recovery;</w:t>
                  </w:r>
                </w:p>
              </w:tc>
            </w:tr>
          </w:tbl>
          <w:p w14:paraId="32D0D371" w14:textId="77777777" w:rsidR="00FC7C57" w:rsidRPr="00BD0415" w:rsidRDefault="00FC7C57" w:rsidP="009141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FC7C57" w:rsidRPr="00BD0415" w14:paraId="73A9EE13" w14:textId="77777777" w:rsidTr="00914118">
              <w:tc>
                <w:tcPr>
                  <w:tcW w:w="0" w:type="auto"/>
                  <w:shd w:val="clear" w:color="auto" w:fill="auto"/>
                  <w:hideMark/>
                </w:tcPr>
                <w:p w14:paraId="104C7331"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(iv)</w:t>
                  </w:r>
                </w:p>
              </w:tc>
              <w:tc>
                <w:tcPr>
                  <w:tcW w:w="0" w:type="auto"/>
                  <w:shd w:val="clear" w:color="auto" w:fill="auto"/>
                  <w:hideMark/>
                </w:tcPr>
                <w:p w14:paraId="5FEBC9CF"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adequacy between the level of voltage recovery and the minimum magnitude for active power recovery; and</w:t>
                  </w:r>
                </w:p>
              </w:tc>
            </w:tr>
          </w:tbl>
          <w:p w14:paraId="591F53F9" w14:textId="77777777" w:rsidR="00FC7C57" w:rsidRPr="00BD0415" w:rsidRDefault="00FC7C57" w:rsidP="009141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190"/>
            </w:tblGrid>
            <w:tr w:rsidR="00FC7C57" w:rsidRPr="00BD0415" w14:paraId="236E6FCD" w14:textId="77777777" w:rsidTr="00914118">
              <w:tc>
                <w:tcPr>
                  <w:tcW w:w="0" w:type="auto"/>
                  <w:shd w:val="clear" w:color="auto" w:fill="auto"/>
                  <w:hideMark/>
                </w:tcPr>
                <w:p w14:paraId="21E56814"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(v)</w:t>
                  </w:r>
                </w:p>
              </w:tc>
              <w:tc>
                <w:tcPr>
                  <w:tcW w:w="0" w:type="auto"/>
                  <w:shd w:val="clear" w:color="auto" w:fill="auto"/>
                  <w:hideMark/>
                </w:tcPr>
                <w:p w14:paraId="78D67AF7" w14:textId="77777777" w:rsidR="00FC7C57" w:rsidRDefault="00FC7C57" w:rsidP="0091411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adequate damping of active power oscillations.</w:t>
                  </w:r>
                </w:p>
                <w:p w14:paraId="57383C4E" w14:textId="77777777" w:rsidR="00FC7C57" w:rsidRPr="00BD0415" w:rsidRDefault="00FC7C57" w:rsidP="00914118">
                  <w:pPr>
                    <w:spacing w:before="120" w:after="0" w:line="240" w:lineRule="auto"/>
                    <w:jc w:val="both"/>
                    <w:rPr>
                      <w:rFonts w:ascii="inherit" w:eastAsia="Times New Roman" w:hAnsi="inherit" w:cs="Times New Roman"/>
                      <w:sz w:val="24"/>
                      <w:szCs w:val="24"/>
                      <w:lang w:eastAsia="en-GB"/>
                    </w:rPr>
                  </w:pPr>
                </w:p>
              </w:tc>
            </w:tr>
          </w:tbl>
          <w:p w14:paraId="5EC3E1CA" w14:textId="77777777" w:rsidR="00FC7C57" w:rsidRPr="00BD0415" w:rsidRDefault="00FC7C57" w:rsidP="00914118">
            <w:pPr>
              <w:spacing w:after="0" w:line="240" w:lineRule="auto"/>
              <w:rPr>
                <w:rFonts w:ascii="inherit" w:eastAsia="Times New Roman" w:hAnsi="inherit" w:cs="Times New Roman"/>
                <w:sz w:val="24"/>
                <w:szCs w:val="24"/>
                <w:lang w:eastAsia="en-GB"/>
              </w:rPr>
            </w:pPr>
          </w:p>
        </w:tc>
      </w:tr>
    </w:tbl>
    <w:p w14:paraId="638A286C" w14:textId="4D140923" w:rsidR="003B7AE9" w:rsidRPr="00BD0415" w:rsidRDefault="00FC7C57" w:rsidP="006277B6">
      <w:pPr>
        <w:pStyle w:val="Heading2"/>
      </w:pPr>
      <w:r w:rsidRPr="00914A4D">
        <w:t xml:space="preserve">8. The relevant TSO shall have the right to request grid forming capability at its connection point from type EV3 electric vehicles and associated V2G electric vehicle </w:t>
      </w:r>
      <w:r w:rsidR="00822A09" w:rsidRPr="00DD759B">
        <w:t>supply equipment</w:t>
      </w:r>
      <w:r w:rsidRPr="00914A4D">
        <w:t xml:space="preserve"> as listed in Article Y. </w:t>
      </w:r>
      <w:r w:rsidR="003B7AE9" w:rsidRPr="00BD0415">
        <w:t>Article 15</w:t>
      </w:r>
    </w:p>
    <w:p w14:paraId="463DB411"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General requirements for type C power-generating modules</w:t>
      </w:r>
    </w:p>
    <w:p w14:paraId="4831BB2E" w14:textId="14AF5FBB"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1.   Type C power-generating modules shall fulfil the requirements laid down in Articles 13 and 14, except for Article 13(2)(b) and (6) and </w:t>
      </w:r>
      <w:r w:rsidR="00492920" w:rsidRPr="00492920">
        <w:rPr>
          <w:rFonts w:ascii="inherit" w:eastAsia="Times New Roman" w:hAnsi="inherit" w:cs="Times New Roman"/>
          <w:color w:val="000000"/>
          <w:sz w:val="24"/>
          <w:szCs w:val="24"/>
          <w:lang w:eastAsia="en-GB"/>
        </w:rPr>
        <w:t>Article 14(5)(d)(iii)</w:t>
      </w:r>
      <w:r w:rsidRPr="00BD0415">
        <w:rPr>
          <w:rFonts w:ascii="inherit" w:eastAsia="Times New Roman" w:hAnsi="inherit" w:cs="Times New Roman"/>
          <w:color w:val="000000"/>
          <w:sz w:val="24"/>
          <w:szCs w:val="24"/>
          <w:lang w:eastAsia="en-GB"/>
        </w:rPr>
        <w:t>.</w:t>
      </w:r>
    </w:p>
    <w:p w14:paraId="36E6A6BB"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Type C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176F2B3C" w14:textId="77777777" w:rsidTr="003B7AE9">
        <w:tc>
          <w:tcPr>
            <w:tcW w:w="0" w:type="auto"/>
            <w:shd w:val="clear" w:color="auto" w:fill="auto"/>
            <w:hideMark/>
          </w:tcPr>
          <w:p w14:paraId="499737A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493F458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with regard to active power controllability and control range, the power-generating module control system shall be capable of adjusting an active power setpoint in line with instructions given to the power-generating facility owner by the relevant system operator or the relevant TSO.</w:t>
            </w:r>
          </w:p>
          <w:p w14:paraId="1B5B44E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relevant system operator or the relevant TSO shall establish the period within which the adjusted active power setpoint must be reached. The relevant TSO shall specify a tolerance (subject to the availability of the prime mover resource) applying to the new setpoint and the time within which it must be reached;</w:t>
            </w:r>
          </w:p>
        </w:tc>
      </w:tr>
    </w:tbl>
    <w:p w14:paraId="1EDA640E"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387A1B43" w14:textId="77777777" w:rsidTr="003B7AE9">
        <w:tc>
          <w:tcPr>
            <w:tcW w:w="0" w:type="auto"/>
            <w:shd w:val="clear" w:color="auto" w:fill="auto"/>
            <w:hideMark/>
          </w:tcPr>
          <w:p w14:paraId="3B3D3CF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375874F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manual local measures shall be allowed in cases where the automatic remote control devices are out of service.</w:t>
            </w:r>
          </w:p>
          <w:p w14:paraId="578C327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relevant system operator or the relevant TSO shall notify the regulatory authority of the time required to reach the setpoint together with the tolerance for the active power;</w:t>
            </w:r>
          </w:p>
        </w:tc>
      </w:tr>
    </w:tbl>
    <w:p w14:paraId="3F74AD1C"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20B22C02" w14:textId="77777777" w:rsidTr="003B7AE9">
        <w:tc>
          <w:tcPr>
            <w:tcW w:w="0" w:type="auto"/>
            <w:shd w:val="clear" w:color="auto" w:fill="auto"/>
            <w:hideMark/>
          </w:tcPr>
          <w:p w14:paraId="7A21E7D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01C8B0DA" w14:textId="26F83E82"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In addition to Article 13(</w:t>
            </w:r>
            <w:r w:rsidR="0090756D">
              <w:rPr>
                <w:rFonts w:ascii="inherit" w:eastAsia="Times New Roman" w:hAnsi="inherit" w:cs="Times New Roman"/>
                <w:sz w:val="24"/>
                <w:szCs w:val="24"/>
                <w:lang w:eastAsia="en-GB"/>
              </w:rPr>
              <w:t>3</w:t>
            </w:r>
            <w:r w:rsidRPr="00BD0415">
              <w:rPr>
                <w:rFonts w:ascii="inherit" w:eastAsia="Times New Roman" w:hAnsi="inherit" w:cs="Times New Roman"/>
                <w:sz w:val="24"/>
                <w:szCs w:val="24"/>
                <w:lang w:eastAsia="en-GB"/>
              </w:rPr>
              <w:t>), the following requirements shall apply to type C power-generating modules with regard to limited frequency sensitive mode — underfrequency (LFSM-U):</w:t>
            </w:r>
          </w:p>
          <w:tbl>
            <w:tblPr>
              <w:tblW w:w="5000" w:type="pct"/>
              <w:tblCellMar>
                <w:left w:w="0" w:type="dxa"/>
                <w:right w:w="0" w:type="dxa"/>
              </w:tblCellMar>
              <w:tblLook w:val="04A0" w:firstRow="1" w:lastRow="0" w:firstColumn="1" w:lastColumn="0" w:noHBand="0" w:noVBand="1"/>
            </w:tblPr>
            <w:tblGrid>
              <w:gridCol w:w="250"/>
              <w:gridCol w:w="8486"/>
            </w:tblGrid>
            <w:tr w:rsidR="003B7AE9" w:rsidRPr="00BD0415" w14:paraId="33431608" w14:textId="77777777">
              <w:tc>
                <w:tcPr>
                  <w:tcW w:w="0" w:type="auto"/>
                  <w:shd w:val="clear" w:color="auto" w:fill="auto"/>
                  <w:hideMark/>
                </w:tcPr>
                <w:p w14:paraId="0B354B1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168DF45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power-generating module shall be capable of activating the provision of active power frequency response at a frequency threshold and with a droop specified by the relevant TSO in coordination with the TSOs of the same synchronous area as follows:</w:t>
                  </w:r>
                </w:p>
                <w:tbl>
                  <w:tblPr>
                    <w:tblW w:w="5000" w:type="pct"/>
                    <w:tblCellMar>
                      <w:left w:w="0" w:type="dxa"/>
                      <w:right w:w="0" w:type="dxa"/>
                    </w:tblCellMar>
                    <w:tblLook w:val="04A0" w:firstRow="1" w:lastRow="0" w:firstColumn="1" w:lastColumn="0" w:noHBand="0" w:noVBand="1"/>
                  </w:tblPr>
                  <w:tblGrid>
                    <w:gridCol w:w="246"/>
                    <w:gridCol w:w="8240"/>
                  </w:tblGrid>
                  <w:tr w:rsidR="003B7AE9" w:rsidRPr="00BD0415" w14:paraId="7780E68C" w14:textId="77777777">
                    <w:tc>
                      <w:tcPr>
                        <w:tcW w:w="0" w:type="auto"/>
                        <w:shd w:val="clear" w:color="auto" w:fill="auto"/>
                        <w:hideMark/>
                      </w:tcPr>
                      <w:p w14:paraId="5EE48A2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0095378E" w14:textId="62601541" w:rsidR="003B7AE9" w:rsidRPr="00BD0415" w:rsidRDefault="003B7AE9" w:rsidP="0001120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frequency threshold shall be </w:t>
                        </w:r>
                        <w:r w:rsidR="00011209">
                          <w:rPr>
                            <w:rFonts w:ascii="inherit" w:eastAsia="Times New Roman" w:hAnsi="inherit" w:cs="Times New Roman"/>
                            <w:sz w:val="24"/>
                            <w:szCs w:val="24"/>
                            <w:lang w:eastAsia="en-GB"/>
                          </w:rPr>
                          <w:t>50Hz</w:t>
                        </w:r>
                        <w:del w:id="223" w:author="Author">
                          <w:r w:rsidR="00011209">
                            <w:rPr>
                              <w:rFonts w:ascii="inherit" w:eastAsia="Times New Roman" w:hAnsi="inherit" w:cs="Times New Roman"/>
                              <w:sz w:val="24"/>
                              <w:szCs w:val="24"/>
                              <w:lang w:eastAsia="en-GB"/>
                            </w:rPr>
                            <w:delText>+</w:delText>
                          </w:r>
                        </w:del>
                        <w:ins w:id="224" w:author="Author">
                          <w:r w:rsidR="00746801">
                            <w:rPr>
                              <w:rFonts w:ascii="inherit" w:eastAsia="Times New Roman" w:hAnsi="inherit" w:cs="Times New Roman"/>
                              <w:sz w:val="24"/>
                              <w:szCs w:val="24"/>
                              <w:lang w:eastAsia="en-GB"/>
                            </w:rPr>
                            <w:t>-</w:t>
                          </w:r>
                        </w:ins>
                        <w:commentRangeStart w:id="225"/>
                        <w:r w:rsidR="00011209" w:rsidRPr="00FA6619">
                          <w:rPr>
                            <w:rFonts w:ascii="inherit" w:eastAsia="Times New Roman" w:hAnsi="inherit" w:cs="Times New Roman"/>
                            <w:sz w:val="24"/>
                            <w:szCs w:val="24"/>
                            <w:lang w:eastAsia="en-GB"/>
                          </w:rPr>
                          <w:t>Δf</w:t>
                        </w:r>
                        <w:r w:rsidR="00011209" w:rsidRPr="001E2161">
                          <w:rPr>
                            <w:rFonts w:ascii="inherit" w:eastAsia="Times New Roman" w:hAnsi="inherit" w:cs="Times New Roman"/>
                            <w:sz w:val="24"/>
                            <w:szCs w:val="24"/>
                            <w:vertAlign w:val="subscript"/>
                            <w:lang w:eastAsia="en-GB"/>
                          </w:rPr>
                          <w:t>1</w:t>
                        </w:r>
                        <w:commentRangeEnd w:id="225"/>
                        <w:r w:rsidR="00E56C07">
                          <w:rPr>
                            <w:rStyle w:val="CommentReference"/>
                          </w:rPr>
                          <w:commentReference w:id="225"/>
                        </w:r>
                        <w:r w:rsidR="00011209">
                          <w:rPr>
                            <w:rFonts w:ascii="inherit" w:eastAsia="Times New Roman" w:hAnsi="inherit" w:cs="Times New Roman"/>
                            <w:sz w:val="24"/>
                            <w:szCs w:val="24"/>
                            <w:lang w:eastAsia="en-GB"/>
                          </w:rPr>
                          <w:t xml:space="preserve">, where </w:t>
                        </w:r>
                        <w:r w:rsidR="00011209" w:rsidRPr="00FA6619">
                          <w:rPr>
                            <w:rFonts w:ascii="inherit" w:eastAsia="Times New Roman" w:hAnsi="inherit" w:cs="Times New Roman"/>
                            <w:sz w:val="24"/>
                            <w:szCs w:val="24"/>
                            <w:lang w:eastAsia="en-GB"/>
                          </w:rPr>
                          <w:t>Δf</w:t>
                        </w:r>
                        <w:r w:rsidR="00011209" w:rsidRPr="001E2161">
                          <w:rPr>
                            <w:rFonts w:ascii="inherit" w:eastAsia="Times New Roman" w:hAnsi="inherit" w:cs="Times New Roman"/>
                            <w:sz w:val="24"/>
                            <w:szCs w:val="24"/>
                            <w:vertAlign w:val="subscript"/>
                            <w:lang w:eastAsia="en-GB"/>
                          </w:rPr>
                          <w:t>1</w:t>
                        </w:r>
                        <w:r w:rsidR="00011209">
                          <w:rPr>
                            <w:rFonts w:ascii="inherit" w:eastAsia="Times New Roman" w:hAnsi="inherit" w:cs="Times New Roman"/>
                            <w:sz w:val="24"/>
                            <w:szCs w:val="24"/>
                            <w:lang w:eastAsia="en-GB"/>
                          </w:rPr>
                          <w:t xml:space="preserve"> is defined in Table X</w:t>
                        </w:r>
                        <w:r w:rsidRPr="00BD0415">
                          <w:rPr>
                            <w:rFonts w:ascii="inherit" w:eastAsia="Times New Roman" w:hAnsi="inherit" w:cs="Times New Roman"/>
                            <w:sz w:val="24"/>
                            <w:szCs w:val="24"/>
                            <w:lang w:eastAsia="en-GB"/>
                          </w:rPr>
                          <w:t>,</w:t>
                        </w:r>
                      </w:p>
                    </w:tc>
                  </w:tr>
                </w:tbl>
                <w:p w14:paraId="27199042"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02"/>
                    <w:gridCol w:w="8084"/>
                  </w:tblGrid>
                  <w:tr w:rsidR="003B7AE9" w:rsidRPr="00BD0415" w14:paraId="4631996E" w14:textId="77777777">
                    <w:tc>
                      <w:tcPr>
                        <w:tcW w:w="0" w:type="auto"/>
                        <w:shd w:val="clear" w:color="auto" w:fill="auto"/>
                        <w:hideMark/>
                      </w:tcPr>
                      <w:p w14:paraId="1ABFFBA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52273BE5" w14:textId="1B1C3755" w:rsidR="003B7AE9" w:rsidRPr="00BD0415" w:rsidRDefault="003B7AE9" w:rsidP="00FE29A4">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droop settings shall be in the range 2-12 %.</w:t>
                        </w:r>
                      </w:p>
                    </w:tc>
                  </w:tr>
                </w:tbl>
                <w:p w14:paraId="77D7F79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This is represented graphically in Figure 4;</w:t>
                  </w:r>
                </w:p>
              </w:tc>
            </w:tr>
          </w:tbl>
          <w:p w14:paraId="2FB0FC36"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BD0415" w14:paraId="5FD4015A" w14:textId="77777777">
              <w:tc>
                <w:tcPr>
                  <w:tcW w:w="0" w:type="auto"/>
                  <w:shd w:val="clear" w:color="auto" w:fill="auto"/>
                  <w:hideMark/>
                </w:tcPr>
                <w:p w14:paraId="33C86C2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2AE9C10D" w14:textId="24836DC1"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actual delivery of active power frequency response in LFSM-U mode shall </w:t>
                  </w:r>
                  <w:r w:rsidR="00011209">
                    <w:rPr>
                      <w:rFonts w:ascii="inherit" w:eastAsia="Times New Roman" w:hAnsi="inherit" w:cs="Times New Roman"/>
                      <w:sz w:val="24"/>
                      <w:szCs w:val="24"/>
                      <w:lang w:eastAsia="en-GB"/>
                    </w:rPr>
                    <w:t xml:space="preserve">be capable of </w:t>
                  </w:r>
                  <w:r w:rsidRPr="00BD0415">
                    <w:rPr>
                      <w:rFonts w:ascii="inherit" w:eastAsia="Times New Roman" w:hAnsi="inherit" w:cs="Times New Roman"/>
                      <w:sz w:val="24"/>
                      <w:szCs w:val="24"/>
                      <w:lang w:eastAsia="en-GB"/>
                    </w:rPr>
                    <w:t>tak</w:t>
                  </w:r>
                  <w:r w:rsidR="00011209">
                    <w:rPr>
                      <w:rFonts w:ascii="inherit" w:eastAsia="Times New Roman" w:hAnsi="inherit" w:cs="Times New Roman"/>
                      <w:sz w:val="24"/>
                      <w:szCs w:val="24"/>
                      <w:lang w:eastAsia="en-GB"/>
                    </w:rPr>
                    <w:t>ing</w:t>
                  </w:r>
                  <w:r w:rsidRPr="00BD0415">
                    <w:rPr>
                      <w:rFonts w:ascii="inherit" w:eastAsia="Times New Roman" w:hAnsi="inherit" w:cs="Times New Roman"/>
                      <w:sz w:val="24"/>
                      <w:szCs w:val="24"/>
                      <w:lang w:eastAsia="en-GB"/>
                    </w:rPr>
                    <w:t xml:space="preserve"> into account</w:t>
                  </w:r>
                  <w:r w:rsidR="00011209">
                    <w:rPr>
                      <w:rFonts w:ascii="inherit" w:eastAsia="Times New Roman" w:hAnsi="inherit" w:cs="Times New Roman"/>
                      <w:sz w:val="24"/>
                      <w:szCs w:val="24"/>
                      <w:lang w:eastAsia="en-GB"/>
                    </w:rPr>
                    <w:t>, if applicable</w:t>
                  </w:r>
                  <w:r w:rsidRPr="00BD0415">
                    <w:rPr>
                      <w:rFonts w:ascii="inherit" w:eastAsia="Times New Roman" w:hAnsi="inherit" w:cs="Times New Roman"/>
                      <w:sz w:val="24"/>
                      <w:szCs w:val="24"/>
                      <w:lang w:eastAsia="en-GB"/>
                    </w:rPr>
                    <w:t>:</w:t>
                  </w:r>
                </w:p>
                <w:tbl>
                  <w:tblPr>
                    <w:tblW w:w="5000" w:type="pct"/>
                    <w:tblCellMar>
                      <w:left w:w="0" w:type="dxa"/>
                      <w:right w:w="0" w:type="dxa"/>
                    </w:tblCellMar>
                    <w:tblLook w:val="04A0" w:firstRow="1" w:lastRow="0" w:firstColumn="1" w:lastColumn="0" w:noHBand="0" w:noVBand="1"/>
                  </w:tblPr>
                  <w:tblGrid>
                    <w:gridCol w:w="334"/>
                    <w:gridCol w:w="8085"/>
                  </w:tblGrid>
                  <w:tr w:rsidR="003B7AE9" w:rsidRPr="00BD0415" w14:paraId="777A77FA" w14:textId="77777777">
                    <w:tc>
                      <w:tcPr>
                        <w:tcW w:w="0" w:type="auto"/>
                        <w:shd w:val="clear" w:color="auto" w:fill="auto"/>
                        <w:hideMark/>
                      </w:tcPr>
                      <w:p w14:paraId="649FE1F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64ADB80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ambient conditions when the response is to be triggered,</w:t>
                        </w:r>
                      </w:p>
                    </w:tc>
                  </w:tr>
                </w:tbl>
                <w:p w14:paraId="3059A6EF"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BD0415" w14:paraId="641C71BF" w14:textId="77777777">
                    <w:tc>
                      <w:tcPr>
                        <w:tcW w:w="0" w:type="auto"/>
                        <w:shd w:val="clear" w:color="auto" w:fill="auto"/>
                        <w:hideMark/>
                      </w:tcPr>
                      <w:p w14:paraId="7A65F51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347769A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operating conditions of the power-generating module, in particular limitations on operation near maximum capacity at low frequencies and the respective impact of ambient conditions according to paragraphs 4 and 5 of Article 13, and</w:t>
                        </w:r>
                      </w:p>
                    </w:tc>
                  </w:tr>
                </w:tbl>
                <w:p w14:paraId="32449CEE"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BD0415" w14:paraId="1B82182C" w14:textId="77777777">
                    <w:tc>
                      <w:tcPr>
                        <w:tcW w:w="0" w:type="auto"/>
                        <w:shd w:val="clear" w:color="auto" w:fill="auto"/>
                        <w:hideMark/>
                      </w:tcPr>
                      <w:p w14:paraId="0D45298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3158174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availability of the primary energy sources.</w:t>
                        </w:r>
                      </w:p>
                    </w:tc>
                  </w:tr>
                  <w:tr w:rsidR="00D35076" w:rsidRPr="00BD0415" w14:paraId="782A7708" w14:textId="77777777">
                    <w:tc>
                      <w:tcPr>
                        <w:tcW w:w="0" w:type="auto"/>
                        <w:shd w:val="clear" w:color="auto" w:fill="auto"/>
                      </w:tcPr>
                      <w:p w14:paraId="7F406C9E" w14:textId="51BF2C15" w:rsidR="00D35076" w:rsidRPr="004C1F30" w:rsidRDefault="00D35076" w:rsidP="003B7AE9">
                        <w:pPr>
                          <w:spacing w:before="120" w:after="0" w:line="240" w:lineRule="auto"/>
                          <w:jc w:val="both"/>
                          <w:rPr>
                            <w:rFonts w:ascii="inherit" w:eastAsia="Times New Roman" w:hAnsi="inherit" w:cs="Times New Roman"/>
                            <w:strike/>
                            <w:sz w:val="24"/>
                            <w:szCs w:val="24"/>
                            <w:lang w:eastAsia="en-GB"/>
                          </w:rPr>
                        </w:pPr>
                        <w:r w:rsidRPr="004C1F30">
                          <w:rPr>
                            <w:rFonts w:ascii="inherit" w:eastAsia="Times New Roman" w:hAnsi="inherit" w:cs="Times New Roman" w:hint="eastAsia"/>
                            <w:strike/>
                            <w:sz w:val="24"/>
                            <w:szCs w:val="24"/>
                            <w:lang w:eastAsia="en-GB"/>
                          </w:rPr>
                          <w:t>—</w:t>
                        </w:r>
                      </w:p>
                    </w:tc>
                    <w:tc>
                      <w:tcPr>
                        <w:tcW w:w="0" w:type="auto"/>
                        <w:shd w:val="clear" w:color="auto" w:fill="auto"/>
                      </w:tcPr>
                      <w:p w14:paraId="6593F4FD" w14:textId="533715B1" w:rsidR="00D35076" w:rsidRPr="004C1F30" w:rsidRDefault="00D35076" w:rsidP="003B7AE9">
                        <w:pPr>
                          <w:spacing w:before="120" w:after="0" w:line="240" w:lineRule="auto"/>
                          <w:jc w:val="both"/>
                          <w:rPr>
                            <w:rFonts w:ascii="inherit" w:eastAsia="Times New Roman" w:hAnsi="inherit" w:cs="Times New Roman"/>
                            <w:sz w:val="24"/>
                            <w:szCs w:val="24"/>
                            <w:lang w:eastAsia="en-GB"/>
                          </w:rPr>
                        </w:pPr>
                        <w:del w:id="226" w:author="Author">
                          <w:r w:rsidRPr="004C1F30" w:rsidDel="004C1F30">
                            <w:rPr>
                              <w:rFonts w:ascii="inherit" w:eastAsia="Times New Roman" w:hAnsi="inherit" w:cs="Times New Roman"/>
                              <w:strike/>
                              <w:sz w:val="24"/>
                              <w:szCs w:val="24"/>
                              <w:lang w:eastAsia="en-GB"/>
                            </w:rPr>
                            <w:delText xml:space="preserve">an external signal allowing the relevant system operator to block the LFSM-U </w:delText>
                          </w:r>
                          <w:r w:rsidR="00F639FD" w:rsidRPr="004C1F30" w:rsidDel="004C1F30">
                            <w:rPr>
                              <w:rFonts w:ascii="inherit" w:eastAsia="Times New Roman" w:hAnsi="inherit" w:cs="Times New Roman"/>
                              <w:strike/>
                              <w:sz w:val="24"/>
                              <w:szCs w:val="24"/>
                              <w:lang w:eastAsia="en-GB"/>
                            </w:rPr>
                            <w:delText>mode</w:delText>
                          </w:r>
                          <w:r w:rsidRPr="004C1F30" w:rsidDel="004C1F30">
                            <w:rPr>
                              <w:rFonts w:ascii="inherit" w:eastAsia="Times New Roman" w:hAnsi="inherit" w:cs="Times New Roman"/>
                              <w:strike/>
                              <w:sz w:val="24"/>
                              <w:szCs w:val="24"/>
                              <w:lang w:eastAsia="en-GB"/>
                            </w:rPr>
                            <w:delText xml:space="preserve"> in real-</w:delText>
                          </w:r>
                          <w:commentRangeStart w:id="227"/>
                          <w:r w:rsidRPr="004C1F30" w:rsidDel="004C1F30">
                            <w:rPr>
                              <w:rFonts w:ascii="inherit" w:eastAsia="Times New Roman" w:hAnsi="inherit" w:cs="Times New Roman"/>
                              <w:strike/>
                              <w:sz w:val="24"/>
                              <w:szCs w:val="24"/>
                              <w:lang w:eastAsia="en-GB"/>
                            </w:rPr>
                            <w:delText>time</w:delText>
                          </w:r>
                        </w:del>
                        <w:commentRangeEnd w:id="227"/>
                        <w:r w:rsidR="0087053E">
                          <w:rPr>
                            <w:rStyle w:val="CommentReference"/>
                          </w:rPr>
                          <w:commentReference w:id="227"/>
                        </w:r>
                        <w:r w:rsidRPr="004C1F30">
                          <w:rPr>
                            <w:rFonts w:ascii="inherit" w:eastAsia="Times New Roman" w:hAnsi="inherit" w:cs="Times New Roman"/>
                            <w:sz w:val="24"/>
                            <w:szCs w:val="24"/>
                            <w:lang w:eastAsia="en-GB"/>
                          </w:rPr>
                          <w:t>.</w:t>
                        </w:r>
                      </w:p>
                    </w:tc>
                  </w:tr>
                </w:tbl>
                <w:p w14:paraId="68E622DA"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6344B2B5"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BD0415" w14:paraId="346B530C" w14:textId="77777777">
              <w:tc>
                <w:tcPr>
                  <w:tcW w:w="0" w:type="auto"/>
                  <w:shd w:val="clear" w:color="auto" w:fill="auto"/>
                  <w:hideMark/>
                </w:tcPr>
                <w:p w14:paraId="5D88C1D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62821BA4" w14:textId="2FF842D3" w:rsidR="003B7AE9" w:rsidRPr="00BD0415" w:rsidRDefault="00D35076" w:rsidP="003B7AE9">
                  <w:pPr>
                    <w:spacing w:before="120" w:after="0" w:line="240" w:lineRule="auto"/>
                    <w:jc w:val="both"/>
                    <w:rPr>
                      <w:rFonts w:ascii="inherit" w:eastAsia="Times New Roman" w:hAnsi="inherit" w:cs="Times New Roman"/>
                      <w:sz w:val="24"/>
                      <w:szCs w:val="24"/>
                      <w:lang w:eastAsia="en-GB"/>
                    </w:rPr>
                  </w:pPr>
                  <w:r w:rsidRPr="00731A5F">
                    <w:rPr>
                      <w:rFonts w:ascii="inherit" w:eastAsia="Times New Roman" w:hAnsi="inherit" w:cs="Times New Roman"/>
                      <w:sz w:val="24"/>
                      <w:szCs w:val="24"/>
                      <w:lang w:eastAsia="en-GB"/>
                    </w:rPr>
                    <w:t xml:space="preserve">the start of active power increase (initial delay time </w:t>
                  </w:r>
                  <w:r w:rsidRPr="004F31E4">
                    <w:rPr>
                      <w:rFonts w:ascii="inherit" w:eastAsia="Times New Roman" w:hAnsi="inherit" w:cs="Times New Roman"/>
                      <w:sz w:val="24"/>
                      <w:szCs w:val="24"/>
                      <w:lang w:eastAsia="en-GB"/>
                    </w:rPr>
                    <w:t>T</w:t>
                  </w:r>
                  <w:r w:rsidRPr="004F31E4">
                    <w:rPr>
                      <w:rFonts w:ascii="inherit" w:eastAsia="Times New Roman" w:hAnsi="inherit" w:cs="Times New Roman"/>
                      <w:sz w:val="24"/>
                      <w:szCs w:val="24"/>
                      <w:vertAlign w:val="subscript"/>
                      <w:lang w:eastAsia="en-GB"/>
                    </w:rPr>
                    <w:t>id</w:t>
                  </w:r>
                  <w:r w:rsidRPr="004F31E4">
                    <w:rPr>
                      <w:rFonts w:ascii="inherit" w:eastAsia="Times New Roman" w:hAnsi="inherit" w:cs="Times New Roman"/>
                      <w:sz w:val="24"/>
                      <w:szCs w:val="24"/>
                      <w:lang w:eastAsia="en-GB"/>
                    </w:rPr>
                    <w:t xml:space="preserve"> (Figure XX))</w:t>
                  </w:r>
                  <w:r w:rsidRPr="00731A5F">
                    <w:rPr>
                      <w:rFonts w:ascii="inherit" w:eastAsia="Times New Roman" w:hAnsi="inherit" w:cs="Times New Roman"/>
                      <w:sz w:val="24"/>
                      <w:szCs w:val="24"/>
                      <w:lang w:eastAsia="en-GB"/>
                    </w:rPr>
                    <w:t xml:space="preserve"> by the power-generating module shall not be intentionally delayed.</w:t>
                  </w:r>
                  <w:r>
                    <w:rPr>
                      <w:rFonts w:ascii="inherit" w:eastAsia="Times New Roman" w:hAnsi="inherit" w:cs="Times New Roman"/>
                      <w:sz w:val="24"/>
                      <w:szCs w:val="24"/>
                      <w:lang w:eastAsia="en-GB"/>
                    </w:rPr>
                    <w:t xml:space="preserve"> A</w:t>
                  </w:r>
                  <w:r w:rsidRPr="00731A5F">
                    <w:rPr>
                      <w:rFonts w:ascii="inherit" w:eastAsia="Times New Roman" w:hAnsi="inherit" w:cs="Times New Roman"/>
                      <w:sz w:val="24"/>
                      <w:szCs w:val="24"/>
                      <w:lang w:eastAsia="en-GB"/>
                    </w:rPr>
                    <w:t>ny unintentional delay shall be as short as possible.</w:t>
                  </w:r>
                  <w:r w:rsidR="003B7AE9" w:rsidRPr="00BD0415">
                    <w:rPr>
                      <w:rFonts w:ascii="inherit" w:eastAsia="Times New Roman" w:hAnsi="inherit" w:cs="Times New Roman"/>
                      <w:sz w:val="24"/>
                      <w:szCs w:val="24"/>
                      <w:lang w:eastAsia="en-GB"/>
                    </w:rPr>
                    <w:t>;</w:t>
                  </w:r>
                </w:p>
              </w:tc>
            </w:tr>
          </w:tbl>
          <w:p w14:paraId="145DBF7D"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BD0415" w14:paraId="2DCDC0A4" w14:textId="77777777">
              <w:tc>
                <w:tcPr>
                  <w:tcW w:w="0" w:type="auto"/>
                  <w:shd w:val="clear" w:color="auto" w:fill="auto"/>
                  <w:hideMark/>
                </w:tcPr>
                <w:p w14:paraId="6B87E6D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(iv)</w:t>
                  </w:r>
                </w:p>
              </w:tc>
              <w:tc>
                <w:tcPr>
                  <w:tcW w:w="0" w:type="auto"/>
                  <w:shd w:val="clear" w:color="auto" w:fill="auto"/>
                  <w:hideMark/>
                </w:tcPr>
                <w:p w14:paraId="57B09EE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in LFSM-U mode the power-generating module shall be capable of providing a power increase up to its maximum capacity;</w:t>
                  </w:r>
                </w:p>
              </w:tc>
            </w:tr>
          </w:tbl>
          <w:p w14:paraId="4964258D"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BD0415" w14:paraId="583DFF42" w14:textId="77777777">
              <w:tc>
                <w:tcPr>
                  <w:tcW w:w="0" w:type="auto"/>
                  <w:shd w:val="clear" w:color="auto" w:fill="auto"/>
                  <w:hideMark/>
                </w:tcPr>
                <w:p w14:paraId="2201612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(v)</w:t>
                  </w:r>
                </w:p>
              </w:tc>
              <w:tc>
                <w:tcPr>
                  <w:tcW w:w="0" w:type="auto"/>
                  <w:shd w:val="clear" w:color="auto" w:fill="auto"/>
                  <w:hideMark/>
                </w:tcPr>
                <w:p w14:paraId="29F7C65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stable operation of the power-generating module during LFSM-U operation shall be ensured;</w:t>
                  </w:r>
                </w:p>
                <w:p w14:paraId="2181D167" w14:textId="77777777" w:rsidR="003B7AE9" w:rsidRPr="00BD0415" w:rsidRDefault="003B7AE9" w:rsidP="003B7AE9">
                  <w:pPr>
                    <w:spacing w:before="240" w:after="120" w:line="240" w:lineRule="auto"/>
                    <w:jc w:val="both"/>
                    <w:rPr>
                      <w:rFonts w:ascii="inherit" w:eastAsia="Times New Roman" w:hAnsi="inherit" w:cs="Times New Roman"/>
                      <w:b/>
                      <w:bCs/>
                      <w:sz w:val="24"/>
                      <w:szCs w:val="24"/>
                      <w:lang w:eastAsia="en-GB"/>
                    </w:rPr>
                  </w:pPr>
                  <w:r w:rsidRPr="00BD0415">
                    <w:rPr>
                      <w:rFonts w:ascii="inherit" w:eastAsia="Times New Roman" w:hAnsi="inherit" w:cs="Times New Roman"/>
                      <w:b/>
                      <w:bCs/>
                      <w:i/>
                      <w:iCs/>
                      <w:sz w:val="24"/>
                      <w:szCs w:val="24"/>
                      <w:lang w:eastAsia="en-GB"/>
                    </w:rPr>
                    <w:t>Figure 4</w:t>
                  </w:r>
                </w:p>
                <w:p w14:paraId="0C4B1A50" w14:textId="77777777" w:rsidR="003B7AE9" w:rsidRPr="00BD0415" w:rsidRDefault="003B7AE9" w:rsidP="003B7AE9">
                  <w:pPr>
                    <w:spacing w:before="240" w:after="120" w:line="240" w:lineRule="auto"/>
                    <w:jc w:val="both"/>
                    <w:rPr>
                      <w:rFonts w:ascii="inherit" w:eastAsia="Times New Roman" w:hAnsi="inherit" w:cs="Times New Roman"/>
                      <w:b/>
                      <w:bCs/>
                      <w:sz w:val="24"/>
                      <w:szCs w:val="24"/>
                      <w:lang w:eastAsia="en-GB"/>
                    </w:rPr>
                  </w:pPr>
                  <w:r w:rsidRPr="00BD0415">
                    <w:rPr>
                      <w:rFonts w:ascii="inherit" w:eastAsia="Times New Roman" w:hAnsi="inherit" w:cs="Times New Roman"/>
                      <w:b/>
                      <w:bCs/>
                      <w:sz w:val="24"/>
                      <w:szCs w:val="24"/>
                      <w:lang w:eastAsia="en-GB"/>
                    </w:rPr>
                    <w:t>Active power frequency response capability of power-generating modules in LFSM-U</w:t>
                  </w:r>
                </w:p>
                <w:p w14:paraId="383D23E3" w14:textId="77777777" w:rsidR="003B7AE9" w:rsidRPr="00BD0415" w:rsidRDefault="003B7AE9" w:rsidP="003B7AE9">
                  <w:pPr>
                    <w:spacing w:after="0" w:line="240" w:lineRule="auto"/>
                    <w:rPr>
                      <w:rFonts w:ascii="inherit" w:eastAsia="Times New Roman" w:hAnsi="inherit" w:cs="Times New Roman"/>
                      <w:sz w:val="24"/>
                      <w:szCs w:val="24"/>
                      <w:lang w:eastAsia="en-GB"/>
                    </w:rPr>
                  </w:pPr>
                  <w:r w:rsidRPr="00BD0415">
                    <w:rPr>
                      <w:rFonts w:ascii="inherit" w:eastAsia="Times New Roman" w:hAnsi="inherit" w:cs="Times New Roman"/>
                      <w:noProof/>
                      <w:sz w:val="24"/>
                      <w:szCs w:val="24"/>
                      <w:lang w:eastAsia="en-GB"/>
                    </w:rPr>
                    <w:drawing>
                      <wp:inline distT="0" distB="0" distL="0" distR="0" wp14:anchorId="632DEC5C" wp14:editId="73D17703">
                        <wp:extent cx="4762500" cy="2838450"/>
                        <wp:effectExtent l="0" t="0" r="0" b="0"/>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p>
                <w:p w14:paraId="1C96977B" w14:textId="23122A1E" w:rsidR="003B7AE9" w:rsidRPr="00BD0415" w:rsidRDefault="003B7AE9" w:rsidP="00D3387D">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w:t>
                  </w:r>
                  <w:r w:rsidRPr="00BD0415">
                    <w:rPr>
                      <w:rFonts w:ascii="inherit" w:eastAsia="Times New Roman" w:hAnsi="inherit" w:cs="Times New Roman"/>
                      <w:sz w:val="17"/>
                      <w:szCs w:val="17"/>
                      <w:vertAlign w:val="subscript"/>
                      <w:lang w:eastAsia="en-GB"/>
                    </w:rPr>
                    <w:t>ref</w:t>
                  </w:r>
                  <w:r w:rsidRPr="00BD0415">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BD0415">
                    <w:rPr>
                      <w:rFonts w:ascii="inherit" w:eastAsia="Times New Roman" w:hAnsi="inherit" w:cs="Times New Roman"/>
                      <w:sz w:val="17"/>
                      <w:szCs w:val="17"/>
                      <w:vertAlign w:val="subscript"/>
                      <w:lang w:eastAsia="en-GB"/>
                    </w:rPr>
                    <w:t>n</w:t>
                  </w:r>
                  <w:r w:rsidRPr="00BD0415">
                    <w:rPr>
                      <w:rFonts w:ascii="inherit" w:eastAsia="Times New Roman" w:hAnsi="inherit" w:cs="Times New Roman"/>
                      <w:sz w:val="24"/>
                      <w:szCs w:val="24"/>
                      <w:lang w:eastAsia="en-GB"/>
                    </w:rPr>
                    <w:t> is the nominal frequency (50 Hz) in the network and Δf is the frequency deviation in the network. At underfrequencies where Δf is below Δf</w:t>
                  </w:r>
                  <w:r w:rsidRPr="00BD0415">
                    <w:rPr>
                      <w:rFonts w:ascii="inherit" w:eastAsia="Times New Roman" w:hAnsi="inherit" w:cs="Times New Roman"/>
                      <w:sz w:val="17"/>
                      <w:szCs w:val="17"/>
                      <w:vertAlign w:val="subscript"/>
                      <w:lang w:eastAsia="en-GB"/>
                    </w:rPr>
                    <w:t>1</w:t>
                  </w:r>
                  <w:r w:rsidRPr="00BD0415">
                    <w:rPr>
                      <w:rFonts w:ascii="inherit" w:eastAsia="Times New Roman" w:hAnsi="inherit" w:cs="Times New Roman"/>
                      <w:sz w:val="24"/>
                      <w:szCs w:val="24"/>
                      <w:lang w:eastAsia="en-GB"/>
                    </w:rPr>
                    <w:t> the power-generating module has to provide a positive active power output change according to the droop S</w:t>
                  </w:r>
                  <w:r w:rsidRPr="00BD0415">
                    <w:rPr>
                      <w:rFonts w:ascii="inherit" w:eastAsia="Times New Roman" w:hAnsi="inherit" w:cs="Times New Roman"/>
                      <w:sz w:val="17"/>
                      <w:szCs w:val="17"/>
                      <w:vertAlign w:val="subscript"/>
                      <w:lang w:eastAsia="en-GB"/>
                    </w:rPr>
                    <w:t>2</w:t>
                  </w:r>
                  <w:r w:rsidRPr="00BD0415">
                    <w:rPr>
                      <w:rFonts w:ascii="inherit" w:eastAsia="Times New Roman" w:hAnsi="inherit" w:cs="Times New Roman"/>
                      <w:sz w:val="24"/>
                      <w:szCs w:val="24"/>
                      <w:lang w:eastAsia="en-GB"/>
                    </w:rPr>
                    <w:t>.</w:t>
                  </w:r>
                  <w:r w:rsidR="007D03FD">
                    <w:rPr>
                      <w:rFonts w:ascii="inherit" w:eastAsia="Times New Roman" w:hAnsi="inherit" w:cs="Times New Roman"/>
                      <w:sz w:val="24"/>
                      <w:szCs w:val="24"/>
                      <w:lang w:eastAsia="en-GB"/>
                    </w:rPr>
                    <w:t xml:space="preserve"> </w:t>
                  </w:r>
                  <w:r w:rsidR="007D03FD" w:rsidRPr="007D03FD">
                    <w:rPr>
                      <w:rFonts w:ascii="inherit" w:eastAsia="Times New Roman" w:hAnsi="inherit" w:cs="Times New Roman"/>
                      <w:sz w:val="24"/>
                      <w:szCs w:val="24"/>
                      <w:lang w:eastAsia="en-GB"/>
                    </w:rPr>
                    <w:t>In the case of electricity storage modules, P</w:t>
                  </w:r>
                  <w:r w:rsidR="007D03FD" w:rsidRPr="007D03FD">
                    <w:rPr>
                      <w:rFonts w:ascii="inherit" w:eastAsia="Times New Roman" w:hAnsi="inherit" w:cs="Times New Roman"/>
                      <w:sz w:val="24"/>
                      <w:szCs w:val="24"/>
                      <w:vertAlign w:val="subscript"/>
                      <w:lang w:eastAsia="en-GB"/>
                    </w:rPr>
                    <w:t>ref</w:t>
                  </w:r>
                  <w:r w:rsidR="007D03FD" w:rsidRPr="007D03FD">
                    <w:rPr>
                      <w:rFonts w:ascii="inherit" w:eastAsia="Times New Roman" w:hAnsi="inherit" w:cs="Times New Roman"/>
                      <w:sz w:val="24"/>
                      <w:szCs w:val="24"/>
                      <w:lang w:eastAsia="en-GB"/>
                    </w:rPr>
                    <w:t xml:space="preserve"> could be the maximum capacity or the maximum consumption capacity at the moment the LFSM-U threshold is reached or the maximum capacity or maximum consumption capacity as agreed with the relevant system operator</w:t>
                  </w:r>
                  <w:r w:rsidR="007D03FD">
                    <w:rPr>
                      <w:rFonts w:ascii="inherit" w:eastAsia="Times New Roman" w:hAnsi="inherit" w:cs="Times New Roman"/>
                      <w:sz w:val="24"/>
                      <w:szCs w:val="24"/>
                      <w:lang w:eastAsia="en-GB"/>
                    </w:rPr>
                    <w:t>.</w:t>
                  </w:r>
                </w:p>
              </w:tc>
            </w:tr>
            <w:tr w:rsidR="00144BAF" w:rsidRPr="00BD0415" w14:paraId="6EEB88DF" w14:textId="77777777">
              <w:tc>
                <w:tcPr>
                  <w:tcW w:w="0" w:type="auto"/>
                  <w:shd w:val="clear" w:color="auto" w:fill="auto"/>
                </w:tcPr>
                <w:p w14:paraId="73660113" w14:textId="712BD312" w:rsidR="00144BAF" w:rsidRPr="00BD0415" w:rsidRDefault="00144BAF" w:rsidP="00144BAF">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(vi) </w:t>
                  </w:r>
                </w:p>
              </w:tc>
              <w:tc>
                <w:tcPr>
                  <w:tcW w:w="0" w:type="auto"/>
                  <w:shd w:val="clear" w:color="auto" w:fill="auto"/>
                </w:tcPr>
                <w:p w14:paraId="680864D7" w14:textId="7A7BCF29" w:rsidR="00144BAF" w:rsidRPr="00FA78EC" w:rsidRDefault="00144BAF" w:rsidP="00144BAF">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 </w:t>
                  </w:r>
                  <w:r w:rsidRPr="00731A5F">
                    <w:rPr>
                      <w:rFonts w:ascii="inherit" w:eastAsia="Times New Roman" w:hAnsi="inherit" w:cs="Times New Roman"/>
                      <w:sz w:val="24"/>
                      <w:szCs w:val="24"/>
                      <w:lang w:eastAsia="en-GB"/>
                    </w:rPr>
                    <w:t xml:space="preserve">The </w:t>
                  </w:r>
                  <w:ins w:id="228" w:author="Author">
                    <w:r w:rsidR="003B5E65">
                      <w:rPr>
                        <w:rFonts w:ascii="inherit" w:eastAsia="Times New Roman" w:hAnsi="inherit" w:cs="Times New Roman"/>
                        <w:sz w:val="24"/>
                        <w:szCs w:val="24"/>
                        <w:lang w:eastAsia="en-GB"/>
                      </w:rPr>
                      <w:t xml:space="preserve">step </w:t>
                    </w:r>
                  </w:ins>
                  <w:r w:rsidRPr="00731A5F">
                    <w:rPr>
                      <w:rFonts w:ascii="inherit" w:eastAsia="Times New Roman" w:hAnsi="inherit" w:cs="Times New Roman"/>
                      <w:sz w:val="24"/>
                      <w:szCs w:val="24"/>
                      <w:lang w:eastAsia="en-GB"/>
                    </w:rPr>
                    <w:t>response time</w:t>
                  </w:r>
                  <w:ins w:id="229" w:author="Author">
                    <w:r w:rsidR="003B5E65">
                      <w:rPr>
                        <w:rFonts w:ascii="inherit" w:eastAsia="Times New Roman" w:hAnsi="inherit" w:cs="Times New Roman"/>
                        <w:sz w:val="24"/>
                        <w:szCs w:val="24"/>
                        <w:lang w:eastAsia="en-GB"/>
                      </w:rPr>
                      <w:t xml:space="preserve"> capability</w:t>
                    </w:r>
                  </w:ins>
                  <w:r w:rsidRPr="00731A5F">
                    <w:rPr>
                      <w:rFonts w:ascii="inherit" w:eastAsia="Times New Roman" w:hAnsi="inherit" w:cs="Times New Roman"/>
                      <w:sz w:val="24"/>
                      <w:szCs w:val="24"/>
                      <w:lang w:eastAsia="en-GB"/>
                    </w:rPr>
                    <w:t xml:space="preserve"> </w:t>
                  </w:r>
                  <w:r w:rsidRPr="004F31E4">
                    <w:rPr>
                      <w:rFonts w:ascii="inherit" w:eastAsia="Times New Roman" w:hAnsi="inherit" w:cs="Times New Roman"/>
                      <w:sz w:val="24"/>
                      <w:szCs w:val="24"/>
                      <w:lang w:eastAsia="en-GB"/>
                    </w:rPr>
                    <w:t>T</w:t>
                  </w:r>
                  <w:r w:rsidRPr="004F31E4">
                    <w:rPr>
                      <w:rFonts w:ascii="inherit" w:eastAsia="Times New Roman" w:hAnsi="inherit" w:cs="Times New Roman"/>
                      <w:sz w:val="24"/>
                      <w:szCs w:val="24"/>
                      <w:vertAlign w:val="subscript"/>
                      <w:lang w:eastAsia="en-GB"/>
                    </w:rPr>
                    <w:t>resp</w:t>
                  </w:r>
                  <w:r w:rsidRPr="004F31E4">
                    <w:rPr>
                      <w:rFonts w:ascii="inherit" w:eastAsia="Times New Roman" w:hAnsi="inherit" w:cs="Times New Roman"/>
                      <w:sz w:val="24"/>
                      <w:szCs w:val="24"/>
                      <w:lang w:eastAsia="en-GB"/>
                    </w:rPr>
                    <w:t xml:space="preserve"> (Figure XX)</w:t>
                  </w:r>
                  <w:r w:rsidRPr="00731A5F">
                    <w:rPr>
                      <w:rFonts w:ascii="inherit" w:eastAsia="Times New Roman" w:hAnsi="inherit" w:cs="Times New Roman"/>
                      <w:sz w:val="24"/>
                      <w:szCs w:val="24"/>
                      <w:lang w:eastAsia="en-GB"/>
                    </w:rPr>
                    <w:t xml:space="preserve"> for LFSM-U shall be as fast a</w:t>
                  </w:r>
                  <w:r>
                    <w:rPr>
                      <w:rFonts w:ascii="inherit" w:eastAsia="Times New Roman" w:hAnsi="inherit" w:cs="Times New Roman"/>
                      <w:sz w:val="24"/>
                      <w:szCs w:val="24"/>
                      <w:lang w:eastAsia="en-GB"/>
                    </w:rPr>
                    <w:t>s</w:t>
                  </w:r>
                  <w:r w:rsidRPr="00731A5F">
                    <w:rPr>
                      <w:rFonts w:ascii="inherit" w:eastAsia="Times New Roman" w:hAnsi="inherit" w:cs="Times New Roman"/>
                      <w:sz w:val="24"/>
                      <w:szCs w:val="24"/>
                      <w:lang w:eastAsia="en-GB"/>
                    </w:rPr>
                    <w:t xml:space="preserve"> technically feasible </w:t>
                  </w:r>
                  <w:r w:rsidRPr="00FA78EC">
                    <w:rPr>
                      <w:rFonts w:ascii="inherit" w:eastAsia="Times New Roman" w:hAnsi="inherit" w:cs="Times New Roman"/>
                      <w:sz w:val="24"/>
                      <w:szCs w:val="24"/>
                      <w:lang w:eastAsia="en-GB"/>
                    </w:rPr>
                    <w:t xml:space="preserve">and as described below:    </w:t>
                  </w:r>
                </w:p>
                <w:p w14:paraId="2511838B" w14:textId="77777777" w:rsidR="00144BAF" w:rsidRPr="00FA78EC" w:rsidRDefault="00144BAF" w:rsidP="00144BAF">
                  <w:pPr>
                    <w:spacing w:before="120" w:after="0" w:line="240" w:lineRule="auto"/>
                    <w:jc w:val="both"/>
                    <w:rPr>
                      <w:rFonts w:ascii="inherit" w:eastAsia="Times New Roman" w:hAnsi="inherit" w:cs="Times New Roman"/>
                      <w:sz w:val="24"/>
                      <w:szCs w:val="24"/>
                      <w:lang w:eastAsia="en-GB"/>
                    </w:rPr>
                  </w:pPr>
                  <w:r w:rsidRPr="00FA78EC">
                    <w:rPr>
                      <w:rFonts w:ascii="inherit" w:eastAsia="Times New Roman" w:hAnsi="inherit" w:cs="Times New Roman" w:hint="eastAsia"/>
                      <w:sz w:val="24"/>
                      <w:szCs w:val="24"/>
                      <w:lang w:eastAsia="en-GB"/>
                    </w:rPr>
                    <w:t>—</w:t>
                  </w:r>
                  <w:r w:rsidRPr="00FA78EC">
                    <w:rPr>
                      <w:rFonts w:ascii="inherit" w:eastAsia="Times New Roman" w:hAnsi="inherit" w:cs="Times New Roman"/>
                      <w:sz w:val="24"/>
                      <w:szCs w:val="24"/>
                      <w:lang w:eastAsia="en-GB"/>
                    </w:rPr>
                    <w:tab/>
                    <w:t>For SPGM:  less or equal to 5 min for an active power setpoint change of 20% maximum power,</w:t>
                  </w:r>
                </w:p>
                <w:p w14:paraId="2BF03381" w14:textId="77777777" w:rsidR="00144BAF" w:rsidRPr="00FA78EC" w:rsidRDefault="00144BAF" w:rsidP="00144BAF">
                  <w:pPr>
                    <w:spacing w:before="120" w:after="0" w:line="240" w:lineRule="auto"/>
                    <w:jc w:val="both"/>
                    <w:rPr>
                      <w:rFonts w:ascii="inherit" w:eastAsia="Times New Roman" w:hAnsi="inherit" w:cs="Times New Roman"/>
                      <w:sz w:val="24"/>
                      <w:szCs w:val="24"/>
                      <w:lang w:eastAsia="en-GB"/>
                    </w:rPr>
                  </w:pPr>
                  <w:r w:rsidRPr="00FA78EC">
                    <w:rPr>
                      <w:rFonts w:ascii="inherit" w:eastAsia="Times New Roman" w:hAnsi="inherit" w:cs="Times New Roman" w:hint="eastAsia"/>
                      <w:sz w:val="24"/>
                      <w:szCs w:val="24"/>
                      <w:lang w:eastAsia="en-GB"/>
                    </w:rPr>
                    <w:t>—</w:t>
                  </w:r>
                  <w:r w:rsidRPr="00FA78EC">
                    <w:rPr>
                      <w:rFonts w:ascii="inherit" w:eastAsia="Times New Roman" w:hAnsi="inherit" w:cs="Times New Roman"/>
                      <w:sz w:val="24"/>
                      <w:szCs w:val="24"/>
                      <w:lang w:eastAsia="en-GB"/>
                    </w:rPr>
                    <w:tab/>
                    <w:t>For PPM: less or equal to 10 s for an active power setpoint change of 50% maximum power.</w:t>
                  </w:r>
                </w:p>
                <w:p w14:paraId="2B441BCE" w14:textId="38F4A4B2" w:rsidR="00144BAF" w:rsidRPr="00BD0415" w:rsidRDefault="00144BAF" w:rsidP="00144BAF">
                  <w:pPr>
                    <w:spacing w:before="120" w:after="0" w:line="240" w:lineRule="auto"/>
                    <w:jc w:val="both"/>
                    <w:rPr>
                      <w:rFonts w:ascii="inherit" w:eastAsia="Times New Roman" w:hAnsi="inherit" w:cs="Times New Roman"/>
                      <w:sz w:val="24"/>
                      <w:szCs w:val="24"/>
                      <w:lang w:eastAsia="en-GB"/>
                    </w:rPr>
                  </w:pPr>
                  <w:r w:rsidRPr="00FA78EC">
                    <w:rPr>
                      <w:rFonts w:ascii="inherit" w:eastAsia="Times New Roman" w:hAnsi="inherit" w:cs="Times New Roman"/>
                      <w:sz w:val="24"/>
                      <w:szCs w:val="24"/>
                      <w:lang w:eastAsia="en-GB"/>
                    </w:rPr>
                    <w:t xml:space="preserve">If the response time is greater than stated above, the power-generating facility owner shall justify the higher response times, providing technical evidence to the relevant </w:t>
                  </w:r>
                  <w:commentRangeStart w:id="230"/>
                  <w:r w:rsidRPr="00FA78EC">
                    <w:rPr>
                      <w:rFonts w:ascii="inherit" w:eastAsia="Times New Roman" w:hAnsi="inherit" w:cs="Times New Roman"/>
                      <w:sz w:val="24"/>
                      <w:szCs w:val="24"/>
                      <w:lang w:eastAsia="en-GB"/>
                    </w:rPr>
                    <w:t>TSO</w:t>
                  </w:r>
                  <w:commentRangeEnd w:id="230"/>
                  <w:r w:rsidR="003A0E18" w:rsidRPr="00FA78EC">
                    <w:rPr>
                      <w:rStyle w:val="CommentReference"/>
                    </w:rPr>
                    <w:commentReference w:id="230"/>
                  </w:r>
                  <w:r w:rsidRPr="00FA78EC">
                    <w:rPr>
                      <w:rFonts w:ascii="inherit" w:eastAsia="Times New Roman" w:hAnsi="inherit" w:cs="Times New Roman"/>
                      <w:sz w:val="24"/>
                      <w:szCs w:val="24"/>
                      <w:lang w:eastAsia="en-GB"/>
                    </w:rPr>
                    <w:t>.</w:t>
                  </w:r>
                </w:p>
              </w:tc>
            </w:tr>
          </w:tbl>
          <w:p w14:paraId="5D765BF2"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6E4EFB13"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187F5E5D" w14:textId="77777777" w:rsidTr="545566D2">
        <w:tc>
          <w:tcPr>
            <w:tcW w:w="0" w:type="auto"/>
            <w:shd w:val="clear" w:color="auto" w:fill="auto"/>
            <w:hideMark/>
          </w:tcPr>
          <w:p w14:paraId="67030A8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w:t>
            </w:r>
          </w:p>
        </w:tc>
        <w:tc>
          <w:tcPr>
            <w:tcW w:w="0" w:type="auto"/>
            <w:shd w:val="clear" w:color="auto" w:fill="auto"/>
            <w:hideMark/>
          </w:tcPr>
          <w:p w14:paraId="7AB6C16A" w14:textId="03C30655"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in addition to point (c) of paragraph 2, the following shall apply cumulatively when frequency sensitive mode (‘FSM’) is operating:</w:t>
            </w:r>
          </w:p>
          <w:tbl>
            <w:tblPr>
              <w:tblW w:w="5000" w:type="pct"/>
              <w:tblCellMar>
                <w:left w:w="0" w:type="dxa"/>
                <w:right w:w="0" w:type="dxa"/>
              </w:tblCellMar>
              <w:tblLook w:val="04A0" w:firstRow="1" w:lastRow="0" w:firstColumn="1" w:lastColumn="0" w:noHBand="0" w:noVBand="1"/>
            </w:tblPr>
            <w:tblGrid>
              <w:gridCol w:w="250"/>
              <w:gridCol w:w="8459"/>
            </w:tblGrid>
            <w:tr w:rsidR="003B7AE9" w:rsidRPr="00BD0415" w14:paraId="7B7BE730" w14:textId="77777777" w:rsidTr="545566D2">
              <w:tc>
                <w:tcPr>
                  <w:tcW w:w="0" w:type="auto"/>
                  <w:shd w:val="clear" w:color="auto" w:fill="auto"/>
                  <w:hideMark/>
                </w:tcPr>
                <w:p w14:paraId="5026F57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01A2ECA9" w14:textId="744E6BD6"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power-generating module shall be capable of providing active power frequency response in accordance with the parameters specified by each relevant TSO within the ranges shown in Table 4</w:t>
                  </w:r>
                  <w:r w:rsidR="00144BAF">
                    <w:rPr>
                      <w:rFonts w:ascii="inherit" w:eastAsia="Times New Roman" w:hAnsi="inherit" w:cs="Times New Roman"/>
                      <w:sz w:val="24"/>
                      <w:szCs w:val="24"/>
                      <w:lang w:eastAsia="en-GB"/>
                    </w:rPr>
                    <w:t xml:space="preserve"> and Table X</w:t>
                  </w:r>
                  <w:r w:rsidRPr="00BD0415">
                    <w:rPr>
                      <w:rFonts w:ascii="inherit" w:eastAsia="Times New Roman" w:hAnsi="inherit" w:cs="Times New Roman"/>
                      <w:sz w:val="24"/>
                      <w:szCs w:val="24"/>
                      <w:lang w:eastAsia="en-GB"/>
                    </w:rPr>
                    <w:t>.</w:t>
                  </w:r>
                  <w:ins w:id="231" w:author="Author">
                    <w:r w:rsidRPr="00BD0415">
                      <w:rPr>
                        <w:rFonts w:ascii="inherit" w:eastAsia="Times New Roman" w:hAnsi="inherit" w:cs="Times New Roman"/>
                        <w:sz w:val="24"/>
                        <w:szCs w:val="24"/>
                        <w:lang w:eastAsia="en-GB"/>
                      </w:rPr>
                      <w:t xml:space="preserve"> </w:t>
                    </w:r>
                    <w:r w:rsidR="00FB64C9">
                      <w:rPr>
                        <w:rFonts w:ascii="inherit" w:eastAsia="Times New Roman" w:hAnsi="inherit" w:cs="Times New Roman"/>
                        <w:sz w:val="24"/>
                        <w:szCs w:val="24"/>
                        <w:lang w:eastAsia="en-GB"/>
                      </w:rPr>
                      <w:t xml:space="preserve">The </w:t>
                    </w:r>
                    <w:r w:rsidR="002C28CC">
                      <w:rPr>
                        <w:rFonts w:ascii="inherit" w:eastAsia="Times New Roman" w:hAnsi="inherit" w:cs="Times New Roman"/>
                        <w:sz w:val="24"/>
                        <w:szCs w:val="24"/>
                        <w:lang w:eastAsia="en-GB"/>
                      </w:rPr>
                      <w:t xml:space="preserve">FSM shall correspond to a bias to active power output setpoints (or it shall not be applicable during </w:t>
                    </w:r>
                    <w:r w:rsidR="00996EE6">
                      <w:rPr>
                        <w:rFonts w:ascii="inherit" w:eastAsia="Times New Roman" w:hAnsi="inherit" w:cs="Times New Roman"/>
                        <w:sz w:val="24"/>
                        <w:szCs w:val="24"/>
                        <w:lang w:eastAsia="en-GB"/>
                      </w:rPr>
                      <w:t xml:space="preserve">change in setpoint </w:t>
                    </w:r>
                    <w:commentRangeStart w:id="232"/>
                    <w:r w:rsidR="00996EE6">
                      <w:rPr>
                        <w:rFonts w:ascii="inherit" w:eastAsia="Times New Roman" w:hAnsi="inherit" w:cs="Times New Roman"/>
                        <w:sz w:val="24"/>
                        <w:szCs w:val="24"/>
                        <w:lang w:eastAsia="en-GB"/>
                      </w:rPr>
                      <w:t>condition</w:t>
                    </w:r>
                  </w:ins>
                  <w:commentRangeEnd w:id="232"/>
                  <w:r w:rsidR="00C06637">
                    <w:commentReference w:id="232"/>
                  </w:r>
                  <w:ins w:id="233" w:author="Author">
                    <w:r w:rsidR="00996EE6">
                      <w:rPr>
                        <w:rFonts w:ascii="inherit" w:eastAsia="Times New Roman" w:hAnsi="inherit" w:cs="Times New Roman"/>
                        <w:sz w:val="24"/>
                        <w:szCs w:val="24"/>
                        <w:lang w:eastAsia="en-GB"/>
                      </w:rPr>
                      <w:t>).</w:t>
                    </w:r>
                  </w:ins>
                  <w:r w:rsidRPr="00BD0415">
                    <w:rPr>
                      <w:rFonts w:ascii="inherit" w:eastAsia="Times New Roman" w:hAnsi="inherit" w:cs="Times New Roman"/>
                      <w:sz w:val="24"/>
                      <w:szCs w:val="24"/>
                      <w:lang w:eastAsia="en-GB"/>
                    </w:rPr>
                    <w:t xml:space="preserve"> In specifying those parameters, the relevant TSO shall take account of the following facts:</w:t>
                  </w:r>
                </w:p>
                <w:tbl>
                  <w:tblPr>
                    <w:tblW w:w="5000" w:type="pct"/>
                    <w:tblCellMar>
                      <w:left w:w="0" w:type="dxa"/>
                      <w:right w:w="0" w:type="dxa"/>
                    </w:tblCellMar>
                    <w:tblLook w:val="04A0" w:firstRow="1" w:lastRow="0" w:firstColumn="1" w:lastColumn="0" w:noHBand="0" w:noVBand="1"/>
                  </w:tblPr>
                  <w:tblGrid>
                    <w:gridCol w:w="240"/>
                    <w:gridCol w:w="8219"/>
                  </w:tblGrid>
                  <w:tr w:rsidR="003B7AE9" w:rsidRPr="00BD0415" w14:paraId="1D52B69A" w14:textId="77777777">
                    <w:tc>
                      <w:tcPr>
                        <w:tcW w:w="0" w:type="auto"/>
                        <w:shd w:val="clear" w:color="auto" w:fill="auto"/>
                        <w:hideMark/>
                      </w:tcPr>
                      <w:p w14:paraId="625DC57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426E5229" w14:textId="1A3B4A55" w:rsidR="003B7AE9" w:rsidRPr="00BD0415" w:rsidRDefault="003B7AE9" w:rsidP="0083751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in case of overfrequency, the active power frequency response is limited by the minimum regulating level</w:t>
                        </w:r>
                        <w:r w:rsidR="00D3387D">
                          <w:rPr>
                            <w:rFonts w:ascii="inherit" w:eastAsia="Times New Roman" w:hAnsi="inherit" w:cs="Times New Roman"/>
                            <w:sz w:val="24"/>
                            <w:szCs w:val="24"/>
                            <w:lang w:eastAsia="en-GB"/>
                          </w:rPr>
                          <w:t>.</w:t>
                        </w:r>
                        <w:r w:rsidR="007D03FD">
                          <w:t xml:space="preserve"> </w:t>
                        </w:r>
                        <w:r w:rsidR="00D3387D">
                          <w:t>I</w:t>
                        </w:r>
                        <w:r w:rsidR="007D03FD">
                          <w:rPr>
                            <w:rFonts w:ascii="inherit" w:eastAsia="Times New Roman" w:hAnsi="inherit" w:cs="Times New Roman"/>
                            <w:sz w:val="24"/>
                            <w:szCs w:val="24"/>
                            <w:lang w:eastAsia="en-GB"/>
                          </w:rPr>
                          <w:t xml:space="preserve">n case </w:t>
                        </w:r>
                        <w:r w:rsidR="007D03FD" w:rsidRPr="007D03FD">
                          <w:rPr>
                            <w:rFonts w:ascii="inherit" w:eastAsia="Times New Roman" w:hAnsi="inherit" w:cs="Times New Roman"/>
                            <w:sz w:val="24"/>
                            <w:szCs w:val="24"/>
                            <w:lang w:eastAsia="en-GB"/>
                          </w:rPr>
                          <w:t>o</w:t>
                        </w:r>
                        <w:r w:rsidR="007D03FD">
                          <w:rPr>
                            <w:rFonts w:ascii="inherit" w:eastAsia="Times New Roman" w:hAnsi="inherit" w:cs="Times New Roman"/>
                            <w:sz w:val="24"/>
                            <w:szCs w:val="24"/>
                            <w:lang w:eastAsia="en-GB"/>
                          </w:rPr>
                          <w:t>f</w:t>
                        </w:r>
                        <w:r w:rsidR="007D03FD" w:rsidRPr="007D03FD">
                          <w:rPr>
                            <w:rFonts w:ascii="inherit" w:eastAsia="Times New Roman" w:hAnsi="inherit" w:cs="Times New Roman"/>
                            <w:sz w:val="24"/>
                            <w:szCs w:val="24"/>
                            <w:lang w:eastAsia="en-GB"/>
                          </w:rPr>
                          <w:t xml:space="preserve"> electricity storage modules, the act</w:t>
                        </w:r>
                        <w:r w:rsidR="00837519">
                          <w:rPr>
                            <w:rFonts w:ascii="inherit" w:eastAsia="Times New Roman" w:hAnsi="inherit" w:cs="Times New Roman"/>
                            <w:sz w:val="24"/>
                            <w:szCs w:val="24"/>
                            <w:lang w:eastAsia="en-GB"/>
                          </w:rPr>
                          <w:t>ive power frequency response is</w:t>
                        </w:r>
                        <w:r w:rsidR="007D03FD" w:rsidRPr="007D03FD">
                          <w:rPr>
                            <w:rFonts w:ascii="inherit" w:eastAsia="Times New Roman" w:hAnsi="inherit" w:cs="Times New Roman"/>
                            <w:sz w:val="24"/>
                            <w:szCs w:val="24"/>
                            <w:lang w:eastAsia="en-GB"/>
                          </w:rPr>
                          <w:t xml:space="preserve"> limited by the minimum regulating level or maximum consumption capacity, or the maximum energy content </w:t>
                        </w:r>
                        <w:r w:rsidR="002F661A" w:rsidRPr="007D03FD">
                          <w:rPr>
                            <w:rFonts w:ascii="inherit" w:eastAsia="Times New Roman" w:hAnsi="inherit" w:cs="Times New Roman"/>
                            <w:sz w:val="24"/>
                            <w:szCs w:val="24"/>
                            <w:lang w:eastAsia="en-GB"/>
                          </w:rPr>
                          <w:t xml:space="preserve">(as declared by </w:t>
                        </w:r>
                        <w:r w:rsidR="00E038F2">
                          <w:rPr>
                            <w:rFonts w:ascii="inherit" w:eastAsia="Times New Roman" w:hAnsi="inherit" w:cs="Times New Roman"/>
                            <w:sz w:val="24"/>
                            <w:szCs w:val="24"/>
                            <w:lang w:eastAsia="en-GB"/>
                          </w:rPr>
                          <w:t xml:space="preserve">the </w:t>
                        </w:r>
                        <w:r w:rsidR="002F661A" w:rsidRPr="007D03FD">
                          <w:rPr>
                            <w:rFonts w:ascii="inherit" w:eastAsia="Times New Roman" w:hAnsi="inherit" w:cs="Times New Roman"/>
                            <w:sz w:val="24"/>
                            <w:szCs w:val="24"/>
                            <w:lang w:eastAsia="en-GB"/>
                          </w:rPr>
                          <w:t>manufacturer)</w:t>
                        </w:r>
                        <w:r w:rsidR="007D03FD" w:rsidRPr="007D03FD">
                          <w:rPr>
                            <w:rFonts w:ascii="inherit" w:eastAsia="Times New Roman" w:hAnsi="inherit" w:cs="Times New Roman"/>
                            <w:sz w:val="24"/>
                            <w:szCs w:val="24"/>
                            <w:lang w:eastAsia="en-GB"/>
                          </w:rPr>
                          <w:t xml:space="preserve"> that the electricity storage module can store in its operative condition or as agreed between the power generating facility and the</w:t>
                        </w:r>
                        <w:r w:rsidR="00837519">
                          <w:rPr>
                            <w:rFonts w:ascii="inherit" w:eastAsia="Times New Roman" w:hAnsi="inherit" w:cs="Times New Roman"/>
                            <w:sz w:val="24"/>
                            <w:szCs w:val="24"/>
                            <w:lang w:eastAsia="en-GB"/>
                          </w:rPr>
                          <w:t xml:space="preserve"> relevant</w:t>
                        </w:r>
                        <w:r w:rsidR="007D03FD" w:rsidRPr="007D03FD">
                          <w:rPr>
                            <w:rFonts w:ascii="inherit" w:eastAsia="Times New Roman" w:hAnsi="inherit" w:cs="Times New Roman"/>
                            <w:sz w:val="24"/>
                            <w:szCs w:val="24"/>
                            <w:lang w:eastAsia="en-GB"/>
                          </w:rPr>
                          <w:t xml:space="preserve"> TSO</w:t>
                        </w:r>
                        <w:r w:rsidR="00837519">
                          <w:rPr>
                            <w:rFonts w:ascii="inherit" w:eastAsia="Times New Roman" w:hAnsi="inherit" w:cs="Times New Roman"/>
                            <w:sz w:val="24"/>
                            <w:szCs w:val="24"/>
                            <w:lang w:eastAsia="en-GB"/>
                          </w:rPr>
                          <w:t xml:space="preserve"> </w:t>
                        </w:r>
                        <w:r w:rsidR="00837519" w:rsidRPr="00837519">
                          <w:rPr>
                            <w:rFonts w:ascii="inherit" w:eastAsia="Times New Roman" w:hAnsi="inherit" w:cs="Times New Roman"/>
                            <w:sz w:val="24"/>
                            <w:szCs w:val="24"/>
                            <w:lang w:eastAsia="en-GB"/>
                          </w:rPr>
                          <w:t>irrespective to whether the electricity storage module is independently connected to the transmission or distribution network or within a power park module sharing a single network connection with other power generating modules of lower energy content or of lower export power capacity</w:t>
                        </w:r>
                        <w:r w:rsidR="007D03FD">
                          <w:rPr>
                            <w:rFonts w:ascii="inherit" w:eastAsia="Times New Roman" w:hAnsi="inherit" w:cs="Times New Roman"/>
                            <w:sz w:val="24"/>
                            <w:szCs w:val="24"/>
                            <w:lang w:eastAsia="en-GB"/>
                          </w:rPr>
                          <w:t>,</w:t>
                        </w:r>
                      </w:p>
                    </w:tc>
                  </w:tr>
                </w:tbl>
                <w:p w14:paraId="09340545"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BD0415" w14:paraId="31223CE3" w14:textId="77777777">
                    <w:tc>
                      <w:tcPr>
                        <w:tcW w:w="0" w:type="auto"/>
                        <w:shd w:val="clear" w:color="auto" w:fill="auto"/>
                        <w:hideMark/>
                      </w:tcPr>
                      <w:p w14:paraId="2BBADAF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3A6E3634" w14:textId="380DD709"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in case of underfrequency, the active power frequency response is limited by maximum capacity,</w:t>
                        </w:r>
                        <w:r w:rsidR="007D03FD" w:rsidRPr="001B5C9E">
                          <w:rPr>
                            <w:rFonts w:cstheme="minorHAnsi"/>
                            <w:color w:val="FF0000"/>
                          </w:rPr>
                          <w:t xml:space="preserve"> </w:t>
                        </w:r>
                        <w:r w:rsidR="007D03FD" w:rsidRPr="007D03FD">
                          <w:rPr>
                            <w:rFonts w:ascii="inherit" w:eastAsia="Times New Roman" w:hAnsi="inherit" w:cs="Times New Roman"/>
                            <w:sz w:val="24"/>
                            <w:szCs w:val="24"/>
                            <w:lang w:eastAsia="en-GB"/>
                          </w:rPr>
                          <w:t xml:space="preserve">and, in case of electricity storage modules, also by the maximum consumption capacity or maximum energy content of the electricity storage module in its operative condition (as declared by manufacturer) or as agreed between the power generating facility and the </w:t>
                        </w:r>
                        <w:r w:rsidR="00837519">
                          <w:rPr>
                            <w:rFonts w:ascii="inherit" w:eastAsia="Times New Roman" w:hAnsi="inherit" w:cs="Times New Roman"/>
                            <w:sz w:val="24"/>
                            <w:szCs w:val="24"/>
                            <w:lang w:eastAsia="en-GB"/>
                          </w:rPr>
                          <w:t>relevant</w:t>
                        </w:r>
                        <w:r w:rsidR="00837519" w:rsidRPr="007D03FD">
                          <w:rPr>
                            <w:rFonts w:ascii="inherit" w:eastAsia="Times New Roman" w:hAnsi="inherit" w:cs="Times New Roman"/>
                            <w:sz w:val="24"/>
                            <w:szCs w:val="24"/>
                            <w:lang w:eastAsia="en-GB"/>
                          </w:rPr>
                          <w:t xml:space="preserve"> </w:t>
                        </w:r>
                        <w:r w:rsidR="007D03FD" w:rsidRPr="007D03FD">
                          <w:rPr>
                            <w:rFonts w:ascii="inherit" w:eastAsia="Times New Roman" w:hAnsi="inherit" w:cs="Times New Roman"/>
                            <w:sz w:val="24"/>
                            <w:szCs w:val="24"/>
                            <w:lang w:eastAsia="en-GB"/>
                          </w:rPr>
                          <w:t>TSO</w:t>
                        </w:r>
                        <w:r w:rsidR="00837519">
                          <w:rPr>
                            <w:rFonts w:ascii="inherit" w:eastAsia="Times New Roman" w:hAnsi="inherit" w:cs="Times New Roman"/>
                            <w:sz w:val="24"/>
                            <w:szCs w:val="24"/>
                            <w:lang w:eastAsia="en-GB"/>
                          </w:rPr>
                          <w:t xml:space="preserve"> </w:t>
                        </w:r>
                        <w:r w:rsidR="00837519" w:rsidRPr="00837519">
                          <w:rPr>
                            <w:rFonts w:ascii="inherit" w:eastAsia="Times New Roman" w:hAnsi="inherit" w:cs="Times New Roman"/>
                            <w:sz w:val="24"/>
                            <w:szCs w:val="24"/>
                            <w:lang w:eastAsia="en-GB"/>
                          </w:rPr>
                          <w:t>irrespective to whether the electricity storage module is independently connected to the transmission or distribution network or within a power park module sharing a single network connection with other power generating modules or demand of lower energy content or maximum consumption capacity</w:t>
                        </w:r>
                        <w:r w:rsidR="007D03FD">
                          <w:rPr>
                            <w:rFonts w:ascii="inherit" w:eastAsia="Times New Roman" w:hAnsi="inherit" w:cs="Times New Roman"/>
                            <w:sz w:val="24"/>
                            <w:szCs w:val="24"/>
                            <w:lang w:eastAsia="en-GB"/>
                          </w:rPr>
                          <w:t>,</w:t>
                        </w:r>
                      </w:p>
                    </w:tc>
                  </w:tr>
                </w:tbl>
                <w:p w14:paraId="09869BB2" w14:textId="63BD1D7E"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BD0415" w14:paraId="3E046796" w14:textId="77777777">
                    <w:tc>
                      <w:tcPr>
                        <w:tcW w:w="0" w:type="auto"/>
                        <w:shd w:val="clear" w:color="auto" w:fill="auto"/>
                        <w:hideMark/>
                      </w:tcPr>
                      <w:p w14:paraId="0C0FBD3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28E18C9B" w14:textId="12EE2BFB" w:rsidR="00F85936" w:rsidRDefault="003B7AE9" w:rsidP="00C14F4F">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actual delivery of active power frequency response depends on the operating and ambient conditions</w:t>
                        </w:r>
                        <w:r w:rsidR="00C14F4F">
                          <w:rPr>
                            <w:rFonts w:ascii="inherit" w:eastAsia="Times New Roman" w:hAnsi="inherit" w:cs="Times New Roman"/>
                            <w:sz w:val="24"/>
                            <w:szCs w:val="24"/>
                            <w:lang w:eastAsia="en-GB"/>
                          </w:rPr>
                          <w:t xml:space="preserve">, as well as, on the underlying </w:t>
                        </w:r>
                        <w:r w:rsidR="00E038F2">
                          <w:rPr>
                            <w:rFonts w:ascii="inherit" w:eastAsia="Times New Roman" w:hAnsi="inherit" w:cs="Times New Roman"/>
                            <w:sz w:val="24"/>
                            <w:szCs w:val="24"/>
                            <w:lang w:eastAsia="en-GB"/>
                          </w:rPr>
                          <w:t xml:space="preserve">energy storage </w:t>
                        </w:r>
                        <w:r w:rsidR="00C14F4F">
                          <w:rPr>
                            <w:rFonts w:ascii="inherit" w:eastAsia="Times New Roman" w:hAnsi="inherit" w:cs="Times New Roman"/>
                            <w:sz w:val="24"/>
                            <w:szCs w:val="24"/>
                            <w:lang w:eastAsia="en-GB"/>
                          </w:rPr>
                          <w:t>technology for the,</w:t>
                        </w:r>
                        <w:r w:rsidRPr="00BD0415">
                          <w:rPr>
                            <w:rFonts w:ascii="inherit" w:eastAsia="Times New Roman" w:hAnsi="inherit" w:cs="Times New Roman"/>
                            <w:sz w:val="24"/>
                            <w:szCs w:val="24"/>
                            <w:lang w:eastAsia="en-GB"/>
                          </w:rPr>
                          <w:t xml:space="preserve"> of the power-generating module when this response is triggered, in particular</w:t>
                        </w:r>
                        <w:r w:rsidR="00C14F4F">
                          <w:rPr>
                            <w:rFonts w:ascii="inherit" w:eastAsia="Times New Roman" w:hAnsi="inherit" w:cs="Times New Roman"/>
                            <w:sz w:val="24"/>
                            <w:szCs w:val="24"/>
                            <w:lang w:eastAsia="en-GB"/>
                          </w:rPr>
                          <w:t>, but not limited to,</w:t>
                        </w:r>
                        <w:r w:rsidRPr="00BD0415">
                          <w:rPr>
                            <w:rFonts w:ascii="inherit" w:eastAsia="Times New Roman" w:hAnsi="inherit" w:cs="Times New Roman"/>
                            <w:sz w:val="24"/>
                            <w:szCs w:val="24"/>
                            <w:lang w:eastAsia="en-GB"/>
                          </w:rPr>
                          <w:t xml:space="preserve"> limitations on operation near maximum capacity at low frequencies according to paragraphs 4 and 5 of Article 13 and available primary energy sources;</w:t>
                        </w:r>
                        <w:r w:rsidR="00F85936" w:rsidRPr="003B7AE9">
                          <w:rPr>
                            <w:rFonts w:ascii="inherit" w:eastAsia="Times New Roman" w:hAnsi="inherit" w:cs="Times New Roman"/>
                            <w:sz w:val="24"/>
                            <w:szCs w:val="24"/>
                            <w:lang w:eastAsia="en-GB"/>
                          </w:rPr>
                          <w:t xml:space="preserve"> </w:t>
                        </w:r>
                      </w:p>
                      <w:p w14:paraId="022C42B2" w14:textId="1C315ED3" w:rsidR="003B7AE9" w:rsidRPr="00F85936" w:rsidRDefault="00F85936" w:rsidP="00F85936">
                        <w:pPr>
                          <w:pStyle w:val="ListParagraph"/>
                          <w:numPr>
                            <w:ilvl w:val="0"/>
                            <w:numId w:val="2"/>
                          </w:numPr>
                          <w:spacing w:before="120" w:after="0" w:line="240" w:lineRule="auto"/>
                          <w:jc w:val="both"/>
                          <w:rPr>
                            <w:rFonts w:ascii="inherit" w:eastAsia="Times New Roman" w:hAnsi="inherit" w:cs="Times New Roman"/>
                            <w:sz w:val="24"/>
                            <w:szCs w:val="24"/>
                            <w:lang w:eastAsia="en-GB"/>
                          </w:rPr>
                        </w:pPr>
                        <w:r w:rsidRPr="00F85936">
                          <w:rPr>
                            <w:rFonts w:ascii="inherit" w:eastAsia="Times New Roman" w:hAnsi="inherit" w:cs="Times New Roman"/>
                            <w:sz w:val="24"/>
                            <w:szCs w:val="24"/>
                            <w:lang w:eastAsia="en-GB"/>
                          </w:rPr>
                          <w:t>the TSO shall take into account the time needed for some technologies of electricity storage modules to switch from consumption mode to generating mode or vice versa and also the fact that the droop primary frequency control characteristic in consumption and generating mode could be different</w:t>
                        </w:r>
                        <w:r>
                          <w:rPr>
                            <w:rFonts w:ascii="inherit" w:eastAsia="Times New Roman" w:hAnsi="inherit" w:cs="Times New Roman"/>
                            <w:sz w:val="24"/>
                            <w:szCs w:val="24"/>
                            <w:lang w:eastAsia="en-GB"/>
                          </w:rPr>
                          <w:t>;</w:t>
                        </w:r>
                      </w:p>
                      <w:p w14:paraId="52DB3170" w14:textId="30BDF351" w:rsidR="00F85936" w:rsidRPr="00BD0415" w:rsidRDefault="00F85936" w:rsidP="00C14F4F">
                        <w:pPr>
                          <w:spacing w:before="120" w:after="0" w:line="240" w:lineRule="auto"/>
                          <w:jc w:val="both"/>
                          <w:rPr>
                            <w:rFonts w:ascii="inherit" w:eastAsia="Times New Roman" w:hAnsi="inherit" w:cs="Times New Roman"/>
                            <w:sz w:val="24"/>
                            <w:szCs w:val="24"/>
                            <w:lang w:eastAsia="en-GB"/>
                          </w:rPr>
                        </w:pPr>
                      </w:p>
                    </w:tc>
                  </w:tr>
                </w:tbl>
                <w:p w14:paraId="4A06AD6C" w14:textId="692156D1" w:rsidR="003B7AE9" w:rsidRPr="00BD0415" w:rsidRDefault="003B7AE9" w:rsidP="003B7AE9">
                  <w:pPr>
                    <w:spacing w:before="120" w:after="120" w:line="240" w:lineRule="auto"/>
                    <w:jc w:val="center"/>
                    <w:rPr>
                      <w:rFonts w:ascii="inherit" w:eastAsia="Times New Roman" w:hAnsi="inherit" w:cs="Times New Roman"/>
                      <w:sz w:val="24"/>
                      <w:szCs w:val="24"/>
                      <w:lang w:eastAsia="en-GB"/>
                    </w:rPr>
                  </w:pPr>
                  <w:r w:rsidRPr="00BD0415">
                    <w:rPr>
                      <w:rFonts w:ascii="inherit" w:eastAsia="Times New Roman" w:hAnsi="inherit" w:cs="Times New Roman"/>
                      <w:i/>
                      <w:iCs/>
                      <w:sz w:val="24"/>
                      <w:szCs w:val="24"/>
                      <w:lang w:eastAsia="en-GB"/>
                    </w:rPr>
                    <w:t>Table 4</w:t>
                  </w:r>
                </w:p>
                <w:p w14:paraId="7D37F075" w14:textId="77777777" w:rsidR="003B7AE9" w:rsidRPr="00BD0415" w:rsidRDefault="003B7AE9" w:rsidP="003B7AE9">
                  <w:pPr>
                    <w:spacing w:before="120" w:after="120" w:line="240" w:lineRule="auto"/>
                    <w:jc w:val="center"/>
                    <w:rPr>
                      <w:rFonts w:ascii="inherit" w:eastAsia="Times New Roman" w:hAnsi="inherit" w:cs="Times New Roman"/>
                      <w:sz w:val="24"/>
                      <w:szCs w:val="24"/>
                      <w:lang w:eastAsia="en-GB"/>
                    </w:rPr>
                  </w:pPr>
                  <w:r w:rsidRPr="00BD0415">
                    <w:rPr>
                      <w:rFonts w:ascii="inherit" w:eastAsia="Times New Roman" w:hAnsi="inherit" w:cs="Times New Roman"/>
                      <w:b/>
                      <w:bCs/>
                      <w:sz w:val="24"/>
                      <w:szCs w:val="24"/>
                      <w:lang w:eastAsia="en-GB"/>
                    </w:rPr>
                    <w:t>Parameters for active power frequency response in FSM (explanation for Figure 5)</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89"/>
                    <w:gridCol w:w="3004"/>
                    <w:gridCol w:w="1750"/>
                  </w:tblGrid>
                  <w:tr w:rsidR="003B7AE9" w:rsidRPr="00BD0415" w14:paraId="23CE64A5" w14:textId="77777777" w:rsidTr="002F661A">
                    <w:tc>
                      <w:tcPr>
                        <w:tcW w:w="369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10ABBE" w14:textId="77777777"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r w:rsidRPr="00BD0415">
                          <w:rPr>
                            <w:rFonts w:ascii="inherit" w:eastAsia="Times New Roman" w:hAnsi="inherit" w:cs="Times New Roman"/>
                            <w:b/>
                            <w:bCs/>
                            <w:lang w:eastAsia="en-GB"/>
                          </w:rPr>
                          <w:t>Parameters</w:t>
                        </w:r>
                      </w:p>
                    </w:tc>
                    <w:tc>
                      <w:tcPr>
                        <w:tcW w:w="4757"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997FF3" w14:textId="77777777"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r w:rsidRPr="00BD0415">
                          <w:rPr>
                            <w:rFonts w:ascii="inherit" w:eastAsia="Times New Roman" w:hAnsi="inherit" w:cs="Times New Roman"/>
                            <w:b/>
                            <w:bCs/>
                            <w:lang w:eastAsia="en-GB"/>
                          </w:rPr>
                          <w:t>Ranges</w:t>
                        </w:r>
                      </w:p>
                    </w:tc>
                  </w:tr>
                  <w:tr w:rsidR="003B7AE9" w:rsidRPr="00BD0415" w14:paraId="4F57CD03" w14:textId="77777777" w:rsidTr="002F661A">
                    <w:tc>
                      <w:tcPr>
                        <w:tcW w:w="369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F7DFD7" w14:textId="77777777" w:rsidR="003B7AE9" w:rsidRPr="00BD0415" w:rsidRDefault="003B7AE9" w:rsidP="003B7AE9">
                        <w:pPr>
                          <w:spacing w:after="300" w:line="240" w:lineRule="auto"/>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Active power range related to maximum capacity</w:t>
                        </w:r>
                      </w:p>
                      <w:p w14:paraId="2353030A" w14:textId="77777777" w:rsidR="003B7AE9" w:rsidRPr="00BD0415" w:rsidRDefault="003B7AE9" w:rsidP="003B7AE9">
                        <w:pPr>
                          <w:spacing w:after="150" w:line="240" w:lineRule="auto"/>
                          <w:rPr>
                            <w:rFonts w:ascii="inherit" w:eastAsia="Times New Roman" w:hAnsi="inherit" w:cs="Times New Roman"/>
                            <w:sz w:val="24"/>
                            <w:szCs w:val="24"/>
                            <w:lang w:eastAsia="en-GB"/>
                          </w:rPr>
                        </w:pPr>
                        <w:r w:rsidRPr="00BD0415">
                          <w:rPr>
                            <w:rFonts w:ascii="inherit" w:eastAsia="Times New Roman" w:hAnsi="inherit" w:cs="Times New Roman"/>
                            <w:noProof/>
                            <w:sz w:val="24"/>
                            <w:szCs w:val="24"/>
                            <w:lang w:eastAsia="en-GB"/>
                          </w:rPr>
                          <w:drawing>
                            <wp:inline distT="0" distB="0" distL="0" distR="0" wp14:anchorId="45CF9604" wp14:editId="47BAEEE5">
                              <wp:extent cx="603250" cy="552450"/>
                              <wp:effectExtent l="0" t="0" r="6350" b="0"/>
                              <wp:docPr id="22" name="Picture 2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rmula"/>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4757"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79B793" w14:textId="77777777" w:rsidR="002F661A" w:rsidRPr="000362F1" w:rsidRDefault="003B7AE9" w:rsidP="002F661A">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1,5-10 %</w:t>
                        </w:r>
                        <w:r w:rsidR="002F661A" w:rsidRPr="000362F1">
                          <w:rPr>
                            <w:rFonts w:ascii="inherit" w:eastAsia="Times New Roman" w:hAnsi="inherit" w:cs="Times New Roman"/>
                            <w:lang w:eastAsia="en-GB"/>
                          </w:rPr>
                          <w:t>, except for electricity storage module.</w:t>
                        </w:r>
                      </w:p>
                      <w:p w14:paraId="42A8587F" w14:textId="78843B45" w:rsidR="003B7AE9" w:rsidRPr="00BD0415" w:rsidRDefault="002F661A" w:rsidP="003B7AE9">
                        <w:pPr>
                          <w:spacing w:before="60" w:after="60" w:line="240" w:lineRule="auto"/>
                          <w:rPr>
                            <w:rFonts w:ascii="inherit" w:eastAsia="Times New Roman" w:hAnsi="inherit" w:cs="Times New Roman"/>
                            <w:lang w:eastAsia="en-GB"/>
                          </w:rPr>
                        </w:pPr>
                        <w:r w:rsidRPr="000362F1">
                          <w:rPr>
                            <w:rFonts w:ascii="inherit" w:eastAsia="Times New Roman" w:hAnsi="inherit" w:cs="Times New Roman"/>
                            <w:lang w:eastAsia="en-GB"/>
                          </w:rPr>
                          <w:t>1,5-100% for electricity storage module.</w:t>
                        </w:r>
                      </w:p>
                    </w:tc>
                  </w:tr>
                  <w:tr w:rsidR="003B7AE9" w:rsidRPr="00BD0415" w14:paraId="714F4F09" w14:textId="77777777" w:rsidTr="002F661A">
                    <w:tc>
                      <w:tcPr>
                        <w:tcW w:w="3691"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60D3DD" w14:textId="622872DD" w:rsidR="003B7AE9" w:rsidRPr="00BD0415" w:rsidRDefault="00B9270B" w:rsidP="003B7AE9">
                        <w:pPr>
                          <w:spacing w:before="60" w:after="60" w:line="240" w:lineRule="auto"/>
                          <w:rPr>
                            <w:rFonts w:ascii="inherit" w:eastAsia="Times New Roman" w:hAnsi="inherit" w:cs="Times New Roman"/>
                            <w:lang w:eastAsia="en-GB"/>
                          </w:rPr>
                        </w:pPr>
                        <w:r w:rsidRPr="000362F1">
                          <w:rPr>
                            <w:rFonts w:ascii="inherit" w:eastAsia="Times New Roman" w:hAnsi="inherit" w:cs="Times New Roman"/>
                            <w:lang w:eastAsia="en-GB"/>
                          </w:rPr>
                          <w:t>Maximum combined effect of inherent frequency response insensitivity and possible intentional frequency response dead band</w:t>
                        </w:r>
                        <w:r w:rsidR="00A1375C">
                          <w:rPr>
                            <w:rFonts w:ascii="inherit" w:eastAsia="Times New Roman" w:hAnsi="inherit" w:cs="Times New Roman"/>
                            <w:lang w:eastAsia="en-GB"/>
                          </w:rPr>
                          <w:t xml:space="preserve"> for power-generating modules providing FSM</w:t>
                        </w:r>
                      </w:p>
                    </w:tc>
                    <w:tc>
                      <w:tcPr>
                        <w:tcW w:w="300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ACB513" w14:textId="77777777" w:rsidR="003B7AE9" w:rsidRPr="00BD0415" w:rsidRDefault="003B7AE9" w:rsidP="003B7AE9">
                        <w:pPr>
                          <w:spacing w:after="150" w:line="240" w:lineRule="auto"/>
                          <w:rPr>
                            <w:rFonts w:ascii="inherit" w:eastAsia="Times New Roman" w:hAnsi="inherit" w:cs="Times New Roman"/>
                            <w:sz w:val="24"/>
                            <w:szCs w:val="24"/>
                            <w:lang w:eastAsia="en-GB"/>
                          </w:rPr>
                        </w:pPr>
                        <w:r w:rsidRPr="00BD0415">
                          <w:rPr>
                            <w:rFonts w:ascii="inherit" w:eastAsia="Times New Roman" w:hAnsi="inherit" w:cs="Times New Roman"/>
                            <w:noProof/>
                            <w:sz w:val="24"/>
                            <w:szCs w:val="24"/>
                            <w:lang w:eastAsia="en-GB"/>
                          </w:rPr>
                          <w:drawing>
                            <wp:inline distT="0" distB="0" distL="0" distR="0" wp14:anchorId="696BA00E" wp14:editId="60E82342">
                              <wp:extent cx="438150" cy="298450"/>
                              <wp:effectExtent l="0" t="0" r="0" b="6350"/>
                              <wp:docPr id="23" name="Picture 2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38150" cy="298450"/>
                                      </a:xfrm>
                                      <a:prstGeom prst="rect">
                                        <a:avLst/>
                                      </a:prstGeom>
                                      <a:noFill/>
                                      <a:ln>
                                        <a:noFill/>
                                      </a:ln>
                                    </pic:spPr>
                                  </pic:pic>
                                </a:graphicData>
                              </a:graphic>
                            </wp:inline>
                          </w:drawing>
                        </w:r>
                      </w:p>
                    </w:tc>
                    <w:tc>
                      <w:tcPr>
                        <w:tcW w:w="175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AB9A68" w14:textId="44CB7CCC" w:rsidR="003B7AE9" w:rsidRPr="00BD0415" w:rsidRDefault="003B7AE9" w:rsidP="00B9270B">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10-</w:t>
                        </w:r>
                        <w:r w:rsidR="00B9270B">
                          <w:rPr>
                            <w:rFonts w:ascii="inherit" w:eastAsia="Times New Roman" w:hAnsi="inherit" w:cs="Times New Roman"/>
                            <w:lang w:eastAsia="en-GB"/>
                          </w:rPr>
                          <w:t>15</w:t>
                        </w:r>
                        <w:r w:rsidR="00B9270B" w:rsidRPr="00BD0415">
                          <w:rPr>
                            <w:rFonts w:ascii="inherit" w:eastAsia="Times New Roman" w:hAnsi="inherit" w:cs="Times New Roman"/>
                            <w:lang w:eastAsia="en-GB"/>
                          </w:rPr>
                          <w:t xml:space="preserve"> </w:t>
                        </w:r>
                        <w:r w:rsidRPr="00BD0415">
                          <w:rPr>
                            <w:rFonts w:ascii="inherit" w:eastAsia="Times New Roman" w:hAnsi="inherit" w:cs="Times New Roman"/>
                            <w:lang w:eastAsia="en-GB"/>
                          </w:rPr>
                          <w:t>mHz</w:t>
                        </w:r>
                      </w:p>
                    </w:tc>
                  </w:tr>
                  <w:tr w:rsidR="003B7AE9" w:rsidRPr="00BD0415" w14:paraId="6E862AC6" w14:textId="77777777" w:rsidTr="002F661A">
                    <w:tc>
                      <w:tcPr>
                        <w:tcW w:w="3691"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A980283" w14:textId="77777777" w:rsidR="003B7AE9" w:rsidRPr="00BD0415" w:rsidRDefault="003B7AE9" w:rsidP="003B7AE9">
                        <w:pPr>
                          <w:spacing w:after="300" w:line="240" w:lineRule="auto"/>
                          <w:rPr>
                            <w:rFonts w:ascii="inherit" w:eastAsia="Times New Roman" w:hAnsi="inherit" w:cs="Times New Roman"/>
                            <w:lang w:eastAsia="en-GB"/>
                          </w:rPr>
                        </w:pPr>
                      </w:p>
                    </w:tc>
                    <w:tc>
                      <w:tcPr>
                        <w:tcW w:w="300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A500FC" w14:textId="77777777" w:rsidR="003B7AE9" w:rsidRPr="00BD0415" w:rsidRDefault="003B7AE9" w:rsidP="003B7AE9">
                        <w:pPr>
                          <w:spacing w:after="150" w:line="240" w:lineRule="auto"/>
                          <w:rPr>
                            <w:rFonts w:ascii="inherit" w:eastAsia="Times New Roman" w:hAnsi="inherit" w:cs="Times New Roman"/>
                            <w:sz w:val="24"/>
                            <w:szCs w:val="24"/>
                            <w:lang w:eastAsia="en-GB"/>
                          </w:rPr>
                        </w:pPr>
                        <w:r w:rsidRPr="00BD0415">
                          <w:rPr>
                            <w:rFonts w:ascii="inherit" w:eastAsia="Times New Roman" w:hAnsi="inherit" w:cs="Times New Roman"/>
                            <w:noProof/>
                            <w:sz w:val="24"/>
                            <w:szCs w:val="24"/>
                            <w:lang w:eastAsia="en-GB"/>
                          </w:rPr>
                          <w:drawing>
                            <wp:inline distT="0" distB="0" distL="0" distR="0" wp14:anchorId="449D8394" wp14:editId="69CD8E1E">
                              <wp:extent cx="482600" cy="552450"/>
                              <wp:effectExtent l="0" t="0" r="0" b="0"/>
                              <wp:docPr id="24" name="Picture 2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82600" cy="552450"/>
                                      </a:xfrm>
                                      <a:prstGeom prst="rect">
                                        <a:avLst/>
                                      </a:prstGeom>
                                      <a:noFill/>
                                      <a:ln>
                                        <a:noFill/>
                                      </a:ln>
                                    </pic:spPr>
                                  </pic:pic>
                                </a:graphicData>
                              </a:graphic>
                            </wp:inline>
                          </w:drawing>
                        </w:r>
                      </w:p>
                    </w:tc>
                    <w:tc>
                      <w:tcPr>
                        <w:tcW w:w="175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236929"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0,02-0,06 %</w:t>
                        </w:r>
                      </w:p>
                    </w:tc>
                  </w:tr>
                  <w:tr w:rsidR="003B7AE9" w:rsidRPr="00BD0415" w14:paraId="44B04155" w14:textId="77777777" w:rsidTr="002F661A">
                    <w:tc>
                      <w:tcPr>
                        <w:tcW w:w="369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23E8D0"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Frequency response deadband</w:t>
                        </w:r>
                      </w:p>
                    </w:tc>
                    <w:tc>
                      <w:tcPr>
                        <w:tcW w:w="4757"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74934"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0-500 mHz</w:t>
                        </w:r>
                      </w:p>
                    </w:tc>
                  </w:tr>
                  <w:tr w:rsidR="003B7AE9" w:rsidRPr="00BD0415" w14:paraId="62CCA7E7" w14:textId="77777777" w:rsidTr="002F661A">
                    <w:tc>
                      <w:tcPr>
                        <w:tcW w:w="369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73405"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Droop </w:t>
                        </w:r>
                        <w:r w:rsidRPr="00BD0415">
                          <w:rPr>
                            <w:rFonts w:ascii="inherit" w:eastAsia="Times New Roman" w:hAnsi="inherit" w:cs="Times New Roman"/>
                            <w:i/>
                            <w:iCs/>
                            <w:lang w:eastAsia="en-GB"/>
                          </w:rPr>
                          <w:t>s</w:t>
                        </w:r>
                        <w:r w:rsidRPr="00BD0415">
                          <w:rPr>
                            <w:rFonts w:ascii="inherit" w:eastAsia="Times New Roman" w:hAnsi="inherit" w:cs="Times New Roman"/>
                            <w:lang w:eastAsia="en-GB"/>
                          </w:rPr>
                          <w:t> </w:t>
                        </w:r>
                        <w:r w:rsidRPr="00BD0415">
                          <w:rPr>
                            <w:rFonts w:ascii="inherit" w:eastAsia="Times New Roman" w:hAnsi="inherit" w:cs="Times New Roman"/>
                            <w:sz w:val="15"/>
                            <w:szCs w:val="15"/>
                            <w:vertAlign w:val="subscript"/>
                            <w:lang w:eastAsia="en-GB"/>
                          </w:rPr>
                          <w:t>1</w:t>
                        </w:r>
                      </w:p>
                    </w:tc>
                    <w:tc>
                      <w:tcPr>
                        <w:tcW w:w="4757"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36AFF" w14:textId="4D7F8942" w:rsidR="003B7AE9" w:rsidRPr="00BD0415" w:rsidRDefault="003B7AE9" w:rsidP="00B9270B">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2-</w:t>
                        </w:r>
                        <w:r w:rsidR="00B9270B">
                          <w:rPr>
                            <w:rFonts w:ascii="inherit" w:eastAsia="Times New Roman" w:hAnsi="inherit" w:cs="Times New Roman"/>
                            <w:lang w:eastAsia="en-GB"/>
                          </w:rPr>
                          <w:t>27</w:t>
                        </w:r>
                        <w:r w:rsidR="00B9270B" w:rsidRPr="00BD0415">
                          <w:rPr>
                            <w:rFonts w:ascii="inherit" w:eastAsia="Times New Roman" w:hAnsi="inherit" w:cs="Times New Roman"/>
                            <w:lang w:eastAsia="en-GB"/>
                          </w:rPr>
                          <w:t xml:space="preserve"> </w:t>
                        </w:r>
                        <w:r w:rsidRPr="00BD0415">
                          <w:rPr>
                            <w:rFonts w:ascii="inherit" w:eastAsia="Times New Roman" w:hAnsi="inherit" w:cs="Times New Roman"/>
                            <w:lang w:eastAsia="en-GB"/>
                          </w:rPr>
                          <w:t>%</w:t>
                        </w:r>
                      </w:p>
                    </w:tc>
                  </w:tr>
                </w:tbl>
                <w:p w14:paraId="50CC7886" w14:textId="77777777" w:rsidR="00B9270B" w:rsidRPr="008851F6" w:rsidRDefault="00B9270B" w:rsidP="00B9270B">
                  <w:pPr>
                    <w:spacing w:before="120" w:after="120" w:line="240" w:lineRule="auto"/>
                    <w:jc w:val="center"/>
                    <w:rPr>
                      <w:rFonts w:ascii="inherit" w:eastAsia="Times New Roman" w:hAnsi="inherit" w:cs="Times New Roman"/>
                      <w:i/>
                      <w:iCs/>
                      <w:sz w:val="24"/>
                      <w:szCs w:val="24"/>
                      <w:lang w:eastAsia="en-GB"/>
                    </w:rPr>
                  </w:pPr>
                  <w:r w:rsidRPr="008851F6">
                    <w:rPr>
                      <w:rFonts w:ascii="inherit" w:eastAsia="Times New Roman" w:hAnsi="inherit" w:cs="Times New Roman"/>
                      <w:i/>
                      <w:iCs/>
                      <w:sz w:val="24"/>
                      <w:szCs w:val="24"/>
                      <w:lang w:eastAsia="en-GB"/>
                    </w:rPr>
                    <w:t>Table X</w:t>
                  </w:r>
                </w:p>
                <w:p w14:paraId="4F388CD0" w14:textId="421E752A" w:rsidR="00B9270B" w:rsidRPr="008851F6" w:rsidRDefault="00B9270B" w:rsidP="00B9270B">
                  <w:pPr>
                    <w:spacing w:before="120" w:after="120" w:line="240" w:lineRule="auto"/>
                    <w:jc w:val="center"/>
                    <w:rPr>
                      <w:rFonts w:ascii="inherit" w:eastAsia="Times New Roman" w:hAnsi="inherit" w:cs="Times New Roman"/>
                      <w:b/>
                      <w:bCs/>
                      <w:sz w:val="24"/>
                      <w:szCs w:val="24"/>
                      <w:lang w:eastAsia="en-GB"/>
                    </w:rPr>
                  </w:pPr>
                  <w:r w:rsidRPr="008851F6">
                    <w:rPr>
                      <w:rFonts w:ascii="inherit" w:eastAsia="Times New Roman" w:hAnsi="inherit" w:cs="Times New Roman"/>
                      <w:b/>
                      <w:bCs/>
                      <w:sz w:val="24"/>
                      <w:szCs w:val="24"/>
                      <w:lang w:eastAsia="en-GB"/>
                    </w:rPr>
                    <w:t xml:space="preserve">Definition of Δf1 </w:t>
                  </w:r>
                  <w:ins w:id="234" w:author="Author">
                    <w:r w:rsidR="00EF32C3">
                      <w:rPr>
                        <w:rFonts w:ascii="inherit" w:eastAsia="Times New Roman" w:hAnsi="inherit" w:cs="Times New Roman"/>
                        <w:b/>
                        <w:bCs/>
                        <w:sz w:val="24"/>
                        <w:szCs w:val="24"/>
                        <w:lang w:eastAsia="en-GB"/>
                      </w:rPr>
                      <w:t xml:space="preserve">as activation threshold </w:t>
                    </w:r>
                  </w:ins>
                  <w:r w:rsidRPr="008851F6">
                    <w:rPr>
                      <w:rFonts w:ascii="inherit" w:eastAsia="Times New Roman" w:hAnsi="inherit" w:cs="Times New Roman"/>
                      <w:b/>
                      <w:bCs/>
                      <w:sz w:val="24"/>
                      <w:szCs w:val="24"/>
                      <w:lang w:eastAsia="en-GB"/>
                    </w:rPr>
                    <w:t>used for</w:t>
                  </w:r>
                  <w:del w:id="235" w:author="Author">
                    <w:r w:rsidRPr="008851F6">
                      <w:rPr>
                        <w:rFonts w:ascii="inherit" w:eastAsia="Times New Roman" w:hAnsi="inherit" w:cs="Times New Roman"/>
                        <w:b/>
                        <w:bCs/>
                        <w:sz w:val="24"/>
                        <w:szCs w:val="24"/>
                        <w:lang w:eastAsia="en-GB"/>
                      </w:rPr>
                      <w:delText xml:space="preserve"> </w:delText>
                    </w:r>
                    <w:commentRangeStart w:id="236"/>
                    <w:r w:rsidRPr="008851F6">
                      <w:rPr>
                        <w:rFonts w:ascii="inherit" w:eastAsia="Times New Roman" w:hAnsi="inherit" w:cs="Times New Roman"/>
                        <w:b/>
                        <w:bCs/>
                        <w:sz w:val="24"/>
                        <w:szCs w:val="24"/>
                        <w:lang w:eastAsia="en-GB"/>
                      </w:rPr>
                      <w:delText>FSM</w:delText>
                    </w:r>
                  </w:del>
                  <w:commentRangeEnd w:id="236"/>
                  <w:r w:rsidR="00126DC7">
                    <w:rPr>
                      <w:rStyle w:val="CommentReference"/>
                    </w:rPr>
                    <w:commentReference w:id="236"/>
                  </w:r>
                  <w:r w:rsidRPr="008851F6">
                    <w:rPr>
                      <w:rFonts w:ascii="inherit" w:eastAsia="Times New Roman" w:hAnsi="inherit" w:cs="Times New Roman"/>
                      <w:b/>
                      <w:bCs/>
                      <w:sz w:val="24"/>
                      <w:szCs w:val="24"/>
                      <w:lang w:eastAsia="en-GB"/>
                    </w:rPr>
                    <w:t>, LFSM-O and LFSM-U</w:t>
                  </w:r>
                  <w:r>
                    <w:rPr>
                      <w:rFonts w:ascii="inherit" w:eastAsia="Times New Roman" w:hAnsi="inherit" w:cs="Times New Roman"/>
                      <w:b/>
                      <w:bCs/>
                      <w:sz w:val="24"/>
                      <w:szCs w:val="24"/>
                      <w:lang w:eastAsia="en-GB"/>
                    </w:rPr>
                    <w:t xml:space="preserve"> (</w:t>
                  </w:r>
                  <w:r w:rsidRPr="00EF6AE2">
                    <w:rPr>
                      <w:rFonts w:ascii="inherit" w:eastAsia="Times New Roman" w:hAnsi="inherit" w:cs="Times New Roman"/>
                      <w:b/>
                      <w:bCs/>
                      <w:sz w:val="24"/>
                      <w:szCs w:val="24"/>
                      <w:lang w:eastAsia="en-GB"/>
                    </w:rPr>
                    <w:t>explanation for Figure 1</w:t>
                  </w:r>
                  <w:ins w:id="237" w:author="Author">
                    <w:r w:rsidR="00126DC7">
                      <w:rPr>
                        <w:rFonts w:ascii="inherit" w:eastAsia="Times New Roman" w:hAnsi="inherit" w:cs="Times New Roman"/>
                        <w:b/>
                        <w:bCs/>
                        <w:sz w:val="24"/>
                        <w:szCs w:val="24"/>
                        <w:lang w:eastAsia="en-GB"/>
                      </w:rPr>
                      <w:t xml:space="preserve"> and</w:t>
                    </w:r>
                  </w:ins>
                  <w:del w:id="238" w:author="Author">
                    <w:r w:rsidRPr="00EF6AE2">
                      <w:rPr>
                        <w:rFonts w:ascii="inherit" w:eastAsia="Times New Roman" w:hAnsi="inherit" w:cs="Times New Roman"/>
                        <w:b/>
                        <w:bCs/>
                        <w:sz w:val="24"/>
                        <w:szCs w:val="24"/>
                        <w:lang w:eastAsia="en-GB"/>
                      </w:rPr>
                      <w:delText>,</w:delText>
                    </w:r>
                  </w:del>
                  <w:r w:rsidRPr="00EF6AE2">
                    <w:rPr>
                      <w:rFonts w:ascii="inherit" w:eastAsia="Times New Roman" w:hAnsi="inherit" w:cs="Times New Roman"/>
                      <w:b/>
                      <w:bCs/>
                      <w:sz w:val="24"/>
                      <w:szCs w:val="24"/>
                      <w:lang w:eastAsia="en-GB"/>
                    </w:rPr>
                    <w:t xml:space="preserve"> 4</w:t>
                  </w:r>
                  <w:del w:id="239" w:author="Author">
                    <w:r w:rsidRPr="00EF6AE2" w:rsidDel="006140AF">
                      <w:rPr>
                        <w:rFonts w:ascii="inherit" w:eastAsia="Times New Roman" w:hAnsi="inherit" w:cs="Times New Roman"/>
                        <w:b/>
                        <w:bCs/>
                        <w:sz w:val="24"/>
                        <w:szCs w:val="24"/>
                        <w:lang w:eastAsia="en-GB"/>
                      </w:rPr>
                      <w:delText xml:space="preserve"> and 5</w:delText>
                    </w:r>
                  </w:del>
                  <w:r>
                    <w:rPr>
                      <w:rFonts w:ascii="inherit" w:eastAsia="Times New Roman" w:hAnsi="inherit" w:cs="Times New Roman"/>
                      <w:b/>
                      <w:bCs/>
                      <w:sz w:val="24"/>
                      <w:szCs w:val="24"/>
                      <w:lang w:eastAsia="en-GB"/>
                    </w:rPr>
                    <w:t>)</w:t>
                  </w:r>
                  <w:ins w:id="240" w:author="Author">
                    <w:r w:rsidR="00126DC7">
                      <w:rPr>
                        <w:rFonts w:ascii="inherit" w:eastAsia="Times New Roman" w:hAnsi="inherit" w:cs="Times New Roman"/>
                        <w:b/>
                        <w:bCs/>
                        <w:sz w:val="24"/>
                        <w:szCs w:val="24"/>
                        <w:lang w:eastAsia="en-GB"/>
                      </w:rPr>
                      <w:t xml:space="preserve"> </w:t>
                    </w:r>
                    <w:del w:id="241" w:author="Author">
                      <w:r w:rsidR="00126DC7" w:rsidDel="00FE5553">
                        <w:rPr>
                          <w:rFonts w:ascii="inherit" w:eastAsia="Times New Roman" w:hAnsi="inherit" w:cs="Times New Roman"/>
                          <w:b/>
                          <w:bCs/>
                          <w:sz w:val="24"/>
                          <w:szCs w:val="24"/>
                          <w:lang w:eastAsia="en-GB"/>
                        </w:rPr>
                        <w:delText>this threshold corresponds also to the deactivation of FSM logic</w:delText>
                      </w:r>
                      <w:r w:rsidR="00A423BB" w:rsidDel="00FE5553">
                        <w:rPr>
                          <w:rFonts w:ascii="inherit" w:eastAsia="Times New Roman" w:hAnsi="inherit" w:cs="Times New Roman"/>
                          <w:b/>
                          <w:bCs/>
                          <w:sz w:val="24"/>
                          <w:szCs w:val="24"/>
                          <w:lang w:eastAsia="en-GB"/>
                        </w:rPr>
                        <w:delText xml:space="preserve"> when</w:delText>
                      </w:r>
                    </w:del>
                  </w:ins>
                </w:p>
                <w:tbl>
                  <w:tblPr>
                    <w:tblStyle w:val="TableGrid"/>
                    <w:tblW w:w="0" w:type="auto"/>
                    <w:jc w:val="center"/>
                    <w:tblLook w:val="0620" w:firstRow="1" w:lastRow="0" w:firstColumn="0" w:lastColumn="0" w:noHBand="1" w:noVBand="1"/>
                  </w:tblPr>
                  <w:tblGrid>
                    <w:gridCol w:w="2468"/>
                    <w:gridCol w:w="3558"/>
                  </w:tblGrid>
                  <w:tr w:rsidR="00B9270B" w:rsidRPr="00EF6AE2" w14:paraId="3C09153B" w14:textId="77777777" w:rsidTr="0014336C">
                    <w:trPr>
                      <w:jc w:val="center"/>
                    </w:trPr>
                    <w:tc>
                      <w:tcPr>
                        <w:tcW w:w="2468" w:type="dxa"/>
                      </w:tcPr>
                      <w:p w14:paraId="477EE320" w14:textId="77777777" w:rsidR="00B9270B" w:rsidRPr="008851F6" w:rsidRDefault="00B9270B" w:rsidP="00B9270B">
                        <w:pPr>
                          <w:pStyle w:val="ListParagraph"/>
                          <w:widowControl w:val="0"/>
                          <w:tabs>
                            <w:tab w:val="left" w:pos="402"/>
                          </w:tabs>
                          <w:autoSpaceDE w:val="0"/>
                          <w:autoSpaceDN w:val="0"/>
                          <w:spacing w:after="160" w:line="259" w:lineRule="auto"/>
                          <w:ind w:left="0"/>
                          <w:rPr>
                            <w:rFonts w:ascii="Times New Roman" w:eastAsiaTheme="majorEastAsia" w:hAnsi="Times New Roman" w:cs="Times New Roman"/>
                            <w:b/>
                            <w:bCs/>
                            <w:color w:val="231F20"/>
                            <w:lang w:val="en-US" w:bidi="en-US"/>
                          </w:rPr>
                        </w:pPr>
                        <w:r w:rsidRPr="008851F6">
                          <w:rPr>
                            <w:rFonts w:ascii="Times New Roman" w:eastAsiaTheme="majorEastAsia" w:hAnsi="Times New Roman" w:cs="Times New Roman"/>
                            <w:b/>
                            <w:bCs/>
                            <w:color w:val="231F20"/>
                            <w:lang w:val="en-US" w:bidi="en-US"/>
                          </w:rPr>
                          <w:t>Synchronous area</w:t>
                        </w:r>
                      </w:p>
                    </w:tc>
                    <w:tc>
                      <w:tcPr>
                        <w:tcW w:w="3558" w:type="dxa"/>
                      </w:tcPr>
                      <w:p w14:paraId="69DC1B1D" w14:textId="77777777" w:rsidR="00B9270B" w:rsidRPr="008851F6" w:rsidRDefault="00B9270B" w:rsidP="00B9270B">
                        <w:pPr>
                          <w:pStyle w:val="ListParagraph"/>
                          <w:widowControl w:val="0"/>
                          <w:tabs>
                            <w:tab w:val="left" w:pos="402"/>
                          </w:tabs>
                          <w:autoSpaceDE w:val="0"/>
                          <w:autoSpaceDN w:val="0"/>
                          <w:spacing w:after="160" w:line="259" w:lineRule="auto"/>
                          <w:ind w:left="0"/>
                          <w:rPr>
                            <w:rFonts w:ascii="Times New Roman" w:eastAsiaTheme="majorEastAsia" w:hAnsi="Times New Roman" w:cs="Times New Roman"/>
                            <w:b/>
                            <w:bCs/>
                            <w:color w:val="231F20"/>
                            <w:lang w:val="en-US" w:bidi="en-US"/>
                          </w:rPr>
                        </w:pPr>
                        <w:r w:rsidRPr="008851F6">
                          <w:rPr>
                            <w:rFonts w:ascii="Times New Roman" w:eastAsiaTheme="majorEastAsia" w:hAnsi="Times New Roman" w:cs="Times New Roman"/>
                            <w:b/>
                            <w:bCs/>
                            <w:color w:val="231F20"/>
                            <w:lang w:val="en-US" w:bidi="en-US"/>
                          </w:rPr>
                          <w:t>Δf1 thresholds</w:t>
                        </w:r>
                      </w:p>
                    </w:tc>
                  </w:tr>
                  <w:tr w:rsidR="00B9270B" w:rsidRPr="00EF6AE2" w14:paraId="178C4836" w14:textId="77777777" w:rsidTr="0014336C">
                    <w:trPr>
                      <w:trHeight w:val="306"/>
                      <w:jc w:val="center"/>
                    </w:trPr>
                    <w:tc>
                      <w:tcPr>
                        <w:tcW w:w="2468" w:type="dxa"/>
                      </w:tcPr>
                      <w:p w14:paraId="43804F47" w14:textId="77777777" w:rsidR="00B9270B" w:rsidRPr="008851F6" w:rsidRDefault="00B9270B" w:rsidP="00B9270B">
                        <w:pPr>
                          <w:pStyle w:val="ListParagraph"/>
                          <w:widowControl w:val="0"/>
                          <w:tabs>
                            <w:tab w:val="left" w:pos="402"/>
                          </w:tabs>
                          <w:autoSpaceDE w:val="0"/>
                          <w:autoSpaceDN w:val="0"/>
                          <w:spacing w:after="160" w:line="259" w:lineRule="auto"/>
                          <w:ind w:left="0"/>
                          <w:rPr>
                            <w:rFonts w:ascii="Times New Roman" w:eastAsiaTheme="majorEastAsia" w:hAnsi="Times New Roman" w:cs="Times New Roman"/>
                            <w:color w:val="231F20"/>
                            <w:lang w:val="en-US" w:bidi="en-US"/>
                          </w:rPr>
                        </w:pPr>
                        <w:r w:rsidRPr="008851F6">
                          <w:rPr>
                            <w:rFonts w:ascii="Times New Roman" w:eastAsiaTheme="majorEastAsia" w:hAnsi="Times New Roman" w:cs="Times New Roman"/>
                            <w:color w:val="231F20"/>
                            <w:lang w:val="en-US" w:bidi="en-US"/>
                          </w:rPr>
                          <w:t>Continental Europe</w:t>
                        </w:r>
                      </w:p>
                    </w:tc>
                    <w:tc>
                      <w:tcPr>
                        <w:tcW w:w="3558" w:type="dxa"/>
                      </w:tcPr>
                      <w:p w14:paraId="2C6E1E47" w14:textId="54B1215C" w:rsidR="00B9270B" w:rsidRPr="008851F6" w:rsidRDefault="00B9270B" w:rsidP="00B9270B">
                        <w:pPr>
                          <w:pStyle w:val="ListParagraph"/>
                          <w:widowControl w:val="0"/>
                          <w:tabs>
                            <w:tab w:val="left" w:pos="402"/>
                          </w:tabs>
                          <w:autoSpaceDE w:val="0"/>
                          <w:autoSpaceDN w:val="0"/>
                          <w:spacing w:after="160" w:line="259" w:lineRule="auto"/>
                          <w:ind w:left="0"/>
                          <w:rPr>
                            <w:rFonts w:ascii="Times New Roman" w:eastAsiaTheme="majorEastAsia" w:hAnsi="Times New Roman" w:cs="Times New Roman"/>
                            <w:color w:val="231F20"/>
                            <w:lang w:val="en-US" w:bidi="en-US"/>
                          </w:rPr>
                        </w:pPr>
                        <w:r w:rsidRPr="008851F6">
                          <w:rPr>
                            <w:rFonts w:ascii="Times New Roman" w:eastAsiaTheme="majorEastAsia" w:hAnsi="Times New Roman" w:cs="Times New Roman"/>
                            <w:color w:val="231F20"/>
                            <w:lang w:val="en-US" w:bidi="en-US"/>
                          </w:rPr>
                          <w:t>0,2 Hz</w:t>
                        </w:r>
                      </w:p>
                    </w:tc>
                  </w:tr>
                  <w:tr w:rsidR="00B9270B" w:rsidRPr="00EF6AE2" w14:paraId="792D13A0" w14:textId="77777777" w:rsidTr="0014336C">
                    <w:trPr>
                      <w:jc w:val="center"/>
                    </w:trPr>
                    <w:tc>
                      <w:tcPr>
                        <w:tcW w:w="2468" w:type="dxa"/>
                      </w:tcPr>
                      <w:p w14:paraId="7BBAFEDA" w14:textId="77777777" w:rsidR="00B9270B" w:rsidRPr="008851F6" w:rsidRDefault="00B9270B" w:rsidP="00B9270B">
                        <w:pPr>
                          <w:pStyle w:val="ListParagraph"/>
                          <w:widowControl w:val="0"/>
                          <w:tabs>
                            <w:tab w:val="left" w:pos="402"/>
                          </w:tabs>
                          <w:autoSpaceDE w:val="0"/>
                          <w:autoSpaceDN w:val="0"/>
                          <w:spacing w:after="160" w:line="259" w:lineRule="auto"/>
                          <w:ind w:left="0"/>
                          <w:rPr>
                            <w:rFonts w:ascii="Times New Roman" w:eastAsiaTheme="majorEastAsia" w:hAnsi="Times New Roman" w:cs="Times New Roman"/>
                            <w:color w:val="231F20"/>
                            <w:lang w:val="en-US" w:bidi="en-US"/>
                          </w:rPr>
                        </w:pPr>
                        <w:r w:rsidRPr="008851F6">
                          <w:rPr>
                            <w:rFonts w:ascii="Times New Roman" w:eastAsiaTheme="majorEastAsia" w:hAnsi="Times New Roman" w:cs="Times New Roman"/>
                            <w:color w:val="231F20"/>
                            <w:lang w:val="en-US" w:bidi="en-US"/>
                          </w:rPr>
                          <w:t>Nordic</w:t>
                        </w:r>
                      </w:p>
                    </w:tc>
                    <w:tc>
                      <w:tcPr>
                        <w:tcW w:w="3558" w:type="dxa"/>
                      </w:tcPr>
                      <w:p w14:paraId="4FCFFD16" w14:textId="5DD88147" w:rsidR="00B9270B" w:rsidRPr="008851F6" w:rsidRDefault="00B9270B" w:rsidP="00B9270B">
                        <w:pPr>
                          <w:pStyle w:val="ListParagraph"/>
                          <w:widowControl w:val="0"/>
                          <w:tabs>
                            <w:tab w:val="left" w:pos="402"/>
                          </w:tabs>
                          <w:autoSpaceDE w:val="0"/>
                          <w:autoSpaceDN w:val="0"/>
                          <w:spacing w:after="160" w:line="259" w:lineRule="auto"/>
                          <w:ind w:left="0"/>
                          <w:rPr>
                            <w:rFonts w:ascii="Times New Roman" w:eastAsiaTheme="majorEastAsia" w:hAnsi="Times New Roman" w:cs="Times New Roman"/>
                            <w:color w:val="231F20"/>
                            <w:lang w:val="en-US" w:bidi="en-US"/>
                          </w:rPr>
                        </w:pPr>
                        <w:r w:rsidRPr="008851F6">
                          <w:rPr>
                            <w:rFonts w:ascii="Times New Roman" w:eastAsiaTheme="majorEastAsia" w:hAnsi="Times New Roman" w:cs="Times New Roman"/>
                            <w:color w:val="231F20"/>
                            <w:lang w:val="en-US" w:bidi="en-US"/>
                          </w:rPr>
                          <w:t>0,5 Hz</w:t>
                        </w:r>
                      </w:p>
                    </w:tc>
                  </w:tr>
                  <w:tr w:rsidR="00B9270B" w:rsidRPr="00EF6AE2" w14:paraId="6064239D" w14:textId="77777777" w:rsidTr="0014336C">
                    <w:trPr>
                      <w:jc w:val="center"/>
                    </w:trPr>
                    <w:tc>
                      <w:tcPr>
                        <w:tcW w:w="2468" w:type="dxa"/>
                      </w:tcPr>
                      <w:p w14:paraId="70F7C8FD" w14:textId="6BD5EE4A" w:rsidR="00B9270B" w:rsidRPr="008851F6" w:rsidRDefault="00B9270B" w:rsidP="00B9270B">
                        <w:pPr>
                          <w:pStyle w:val="ListParagraph"/>
                          <w:widowControl w:val="0"/>
                          <w:tabs>
                            <w:tab w:val="left" w:pos="402"/>
                          </w:tabs>
                          <w:autoSpaceDE w:val="0"/>
                          <w:autoSpaceDN w:val="0"/>
                          <w:spacing w:after="160" w:line="259" w:lineRule="auto"/>
                          <w:ind w:left="0"/>
                          <w:rPr>
                            <w:rFonts w:ascii="Times New Roman" w:eastAsiaTheme="majorEastAsia" w:hAnsi="Times New Roman" w:cs="Times New Roman"/>
                            <w:color w:val="231F20"/>
                            <w:lang w:val="en-US" w:bidi="en-US"/>
                          </w:rPr>
                        </w:pPr>
                        <w:r w:rsidRPr="008851F6">
                          <w:rPr>
                            <w:rFonts w:ascii="Times New Roman" w:eastAsiaTheme="majorEastAsia" w:hAnsi="Times New Roman" w:cs="Times New Roman"/>
                            <w:color w:val="231F20"/>
                            <w:lang w:val="en-US" w:bidi="en-US"/>
                          </w:rPr>
                          <w:t>Ireland</w:t>
                        </w:r>
                        <w:r w:rsidR="00A30E9F" w:rsidRPr="00BD0415">
                          <w:rPr>
                            <w:rFonts w:ascii="inherit" w:eastAsia="Times New Roman" w:hAnsi="inherit" w:cs="Times New Roman"/>
                            <w:lang w:eastAsia="en-GB"/>
                          </w:rPr>
                          <w:t xml:space="preserve"> and Northern Ireland</w:t>
                        </w:r>
                      </w:p>
                    </w:tc>
                    <w:tc>
                      <w:tcPr>
                        <w:tcW w:w="3558" w:type="dxa"/>
                      </w:tcPr>
                      <w:p w14:paraId="6CE676B0" w14:textId="77777777" w:rsidR="00B9270B" w:rsidRPr="008851F6" w:rsidRDefault="00B9270B" w:rsidP="00B9270B">
                        <w:pPr>
                          <w:pStyle w:val="ListParagraph"/>
                          <w:widowControl w:val="0"/>
                          <w:tabs>
                            <w:tab w:val="left" w:pos="402"/>
                          </w:tabs>
                          <w:autoSpaceDE w:val="0"/>
                          <w:autoSpaceDN w:val="0"/>
                          <w:spacing w:after="160" w:line="259" w:lineRule="auto"/>
                          <w:ind w:left="0"/>
                          <w:rPr>
                            <w:rFonts w:ascii="Times New Roman" w:eastAsiaTheme="majorEastAsia" w:hAnsi="Times New Roman" w:cs="Times New Roman"/>
                            <w:color w:val="231F20"/>
                            <w:lang w:val="en-US" w:bidi="en-US"/>
                          </w:rPr>
                        </w:pPr>
                        <w:r w:rsidRPr="008851F6">
                          <w:rPr>
                            <w:rFonts w:ascii="Times New Roman" w:eastAsiaTheme="majorEastAsia" w:hAnsi="Times New Roman" w:cs="Times New Roman"/>
                            <w:color w:val="231F20"/>
                          </w:rPr>
                          <w:t>0,2 Hz (for LFSM-O and FSM),</w:t>
                        </w:r>
                        <w:r w:rsidRPr="00EF6AE2">
                          <w:br/>
                        </w:r>
                        <w:r w:rsidRPr="008851F6">
                          <w:rPr>
                            <w:rFonts w:ascii="Times New Roman" w:eastAsiaTheme="majorEastAsia" w:hAnsi="Times New Roman" w:cs="Times New Roman"/>
                            <w:color w:val="231F20"/>
                          </w:rPr>
                          <w:t xml:space="preserve">0,5 Hz </w:t>
                        </w:r>
                        <w:r w:rsidRPr="00EF6AE2">
                          <w:rPr>
                            <w:rFonts w:ascii="Times New Roman" w:eastAsiaTheme="majorEastAsia" w:hAnsi="Times New Roman" w:cs="Times New Roman"/>
                            <w:color w:val="231F20"/>
                          </w:rPr>
                          <w:t>(LFSM</w:t>
                        </w:r>
                        <w:r w:rsidRPr="008851F6">
                          <w:rPr>
                            <w:rFonts w:ascii="Times New Roman" w:eastAsiaTheme="majorEastAsia" w:hAnsi="Times New Roman" w:cs="Times New Roman"/>
                            <w:color w:val="231F20"/>
                          </w:rPr>
                          <w:t>-U)</w:t>
                        </w:r>
                      </w:p>
                    </w:tc>
                  </w:tr>
                  <w:tr w:rsidR="00B9270B" w:rsidRPr="00FF27EC" w14:paraId="4F1A146A" w14:textId="77777777" w:rsidTr="0014336C">
                    <w:trPr>
                      <w:jc w:val="center"/>
                    </w:trPr>
                    <w:tc>
                      <w:tcPr>
                        <w:tcW w:w="2468" w:type="dxa"/>
                      </w:tcPr>
                      <w:p w14:paraId="7CB72A9A" w14:textId="77777777" w:rsidR="00B9270B" w:rsidRPr="008851F6" w:rsidRDefault="00B9270B" w:rsidP="00B9270B">
                        <w:pPr>
                          <w:pStyle w:val="ListParagraph"/>
                          <w:widowControl w:val="0"/>
                          <w:tabs>
                            <w:tab w:val="left" w:pos="402"/>
                          </w:tabs>
                          <w:autoSpaceDE w:val="0"/>
                          <w:autoSpaceDN w:val="0"/>
                          <w:spacing w:after="160" w:line="259" w:lineRule="auto"/>
                          <w:ind w:left="0"/>
                          <w:rPr>
                            <w:rFonts w:ascii="Times New Roman" w:eastAsiaTheme="majorEastAsia" w:hAnsi="Times New Roman" w:cs="Times New Roman"/>
                            <w:color w:val="231F20"/>
                            <w:lang w:val="en-US" w:bidi="en-US"/>
                          </w:rPr>
                        </w:pPr>
                        <w:r w:rsidRPr="008851F6">
                          <w:rPr>
                            <w:rFonts w:ascii="Times New Roman" w:eastAsiaTheme="majorEastAsia" w:hAnsi="Times New Roman" w:cs="Times New Roman"/>
                            <w:color w:val="231F20"/>
                            <w:lang w:val="en-US" w:bidi="en-US"/>
                          </w:rPr>
                          <w:t>Baltic</w:t>
                        </w:r>
                      </w:p>
                    </w:tc>
                    <w:tc>
                      <w:tcPr>
                        <w:tcW w:w="3558" w:type="dxa"/>
                      </w:tcPr>
                      <w:p w14:paraId="19EA5DB8" w14:textId="77777777" w:rsidR="00B9270B" w:rsidRPr="00FF27EC" w:rsidRDefault="00B9270B" w:rsidP="00B9270B">
                        <w:pPr>
                          <w:pStyle w:val="ListParagraph"/>
                          <w:widowControl w:val="0"/>
                          <w:tabs>
                            <w:tab w:val="left" w:pos="402"/>
                          </w:tabs>
                          <w:autoSpaceDE w:val="0"/>
                          <w:autoSpaceDN w:val="0"/>
                          <w:ind w:left="0"/>
                          <w:rPr>
                            <w:rFonts w:ascii="Times New Roman" w:eastAsiaTheme="majorEastAsia" w:hAnsi="Times New Roman" w:cs="Times New Roman"/>
                            <w:color w:val="231F20"/>
                            <w:lang w:val="en-US" w:bidi="en-US"/>
                          </w:rPr>
                        </w:pPr>
                        <w:r w:rsidRPr="008851F6">
                          <w:rPr>
                            <w:rFonts w:ascii="Times New Roman" w:eastAsiaTheme="majorEastAsia" w:hAnsi="Times New Roman" w:cs="Times New Roman"/>
                            <w:color w:val="231F20"/>
                            <w:lang w:val="en-US" w:bidi="en-US"/>
                          </w:rPr>
                          <w:t>0,2 Hz</w:t>
                        </w:r>
                      </w:p>
                    </w:tc>
                  </w:tr>
                </w:tbl>
                <w:p w14:paraId="2A41BC67" w14:textId="3F0C8D48" w:rsidR="00B9270B" w:rsidRPr="00B9270B" w:rsidRDefault="00B9270B" w:rsidP="003B7AE9">
                  <w:pPr>
                    <w:spacing w:before="240" w:after="120" w:line="240" w:lineRule="auto"/>
                    <w:jc w:val="both"/>
                    <w:rPr>
                      <w:rFonts w:ascii="inherit" w:eastAsia="Times New Roman" w:hAnsi="inherit" w:cs="Times New Roman"/>
                      <w:b/>
                      <w:bCs/>
                      <w:iCs/>
                      <w:sz w:val="24"/>
                      <w:szCs w:val="24"/>
                      <w:lang w:eastAsia="en-GB"/>
                    </w:rPr>
                  </w:pPr>
                </w:p>
                <w:p w14:paraId="60523F01" w14:textId="70849B2B" w:rsidR="003B7AE9" w:rsidRPr="00BD0415" w:rsidRDefault="003B7AE9" w:rsidP="003B7AE9">
                  <w:pPr>
                    <w:spacing w:before="240" w:after="120" w:line="240" w:lineRule="auto"/>
                    <w:jc w:val="both"/>
                    <w:rPr>
                      <w:rFonts w:ascii="inherit" w:eastAsia="Times New Roman" w:hAnsi="inherit" w:cs="Times New Roman"/>
                      <w:b/>
                      <w:bCs/>
                      <w:sz w:val="24"/>
                      <w:szCs w:val="24"/>
                      <w:lang w:eastAsia="en-GB"/>
                    </w:rPr>
                  </w:pPr>
                  <w:r w:rsidRPr="00BD0415">
                    <w:rPr>
                      <w:rFonts w:ascii="inherit" w:eastAsia="Times New Roman" w:hAnsi="inherit" w:cs="Times New Roman"/>
                      <w:b/>
                      <w:bCs/>
                      <w:i/>
                      <w:iCs/>
                      <w:sz w:val="24"/>
                      <w:szCs w:val="24"/>
                      <w:lang w:eastAsia="en-GB"/>
                    </w:rPr>
                    <w:t>Figure 5</w:t>
                  </w:r>
                </w:p>
                <w:p w14:paraId="4E47ED64" w14:textId="1132C058" w:rsidR="003B7AE9" w:rsidRDefault="003B7AE9" w:rsidP="003B7AE9">
                  <w:pPr>
                    <w:spacing w:before="240" w:after="120" w:line="240" w:lineRule="auto"/>
                    <w:jc w:val="both"/>
                    <w:rPr>
                      <w:rFonts w:ascii="inherit" w:eastAsia="Times New Roman" w:hAnsi="inherit" w:cs="Times New Roman"/>
                      <w:b/>
                      <w:bCs/>
                      <w:sz w:val="24"/>
                      <w:szCs w:val="24"/>
                      <w:lang w:eastAsia="en-GB"/>
                    </w:rPr>
                  </w:pPr>
                  <w:r w:rsidRPr="00BD0415">
                    <w:rPr>
                      <w:rFonts w:ascii="inherit" w:eastAsia="Times New Roman" w:hAnsi="inherit" w:cs="Times New Roman"/>
                      <w:b/>
                      <w:bCs/>
                      <w:sz w:val="24"/>
                      <w:szCs w:val="24"/>
                      <w:lang w:eastAsia="en-GB"/>
                    </w:rPr>
                    <w:t>Active power frequency response capability of power-generating modules in FSM illustrating the case of zero deadband and insensitivity</w:t>
                  </w:r>
                </w:p>
                <w:p w14:paraId="6309B008" w14:textId="1567B0A9" w:rsidR="00A86D22" w:rsidRPr="00BD0415" w:rsidRDefault="00A86D22" w:rsidP="003B7AE9">
                  <w:pPr>
                    <w:spacing w:before="240" w:after="120" w:line="240" w:lineRule="auto"/>
                    <w:jc w:val="both"/>
                    <w:rPr>
                      <w:rFonts w:ascii="inherit" w:eastAsia="Times New Roman" w:hAnsi="inherit" w:cs="Times New Roman"/>
                      <w:b/>
                      <w:bCs/>
                      <w:sz w:val="24"/>
                      <w:szCs w:val="24"/>
                      <w:lang w:eastAsia="en-GB"/>
                    </w:rPr>
                  </w:pPr>
                  <w:bookmarkStart w:id="242" w:name="_MON_1715762686"/>
                  <w:bookmarkEnd w:id="242"/>
                  <w:r>
                    <w:t>￼</w:t>
                  </w:r>
                </w:p>
                <w:p w14:paraId="386B01FA" w14:textId="30C17913" w:rsidR="003B7AE9" w:rsidRPr="00BD0415" w:rsidRDefault="003B7AE9" w:rsidP="003B7AE9">
                  <w:pPr>
                    <w:spacing w:after="0" w:line="240" w:lineRule="auto"/>
                    <w:rPr>
                      <w:rFonts w:ascii="inherit" w:eastAsia="Times New Roman" w:hAnsi="inherit" w:cs="Times New Roman"/>
                      <w:sz w:val="24"/>
                      <w:szCs w:val="24"/>
                      <w:lang w:eastAsia="en-GB"/>
                    </w:rPr>
                  </w:pPr>
                </w:p>
                <w:p w14:paraId="7C3795D4" w14:textId="71D58DC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w:t>
                  </w:r>
                  <w:r w:rsidRPr="00BD0415">
                    <w:rPr>
                      <w:rFonts w:ascii="inherit" w:eastAsia="Times New Roman" w:hAnsi="inherit" w:cs="Times New Roman"/>
                      <w:sz w:val="17"/>
                      <w:szCs w:val="17"/>
                      <w:vertAlign w:val="subscript"/>
                      <w:lang w:eastAsia="en-GB"/>
                    </w:rPr>
                    <w:t>ref</w:t>
                  </w:r>
                  <w:r w:rsidRPr="00BD0415">
                    <w:rPr>
                      <w:rFonts w:ascii="inherit" w:eastAsia="Times New Roman" w:hAnsi="inherit" w:cs="Times New Roman"/>
                      <w:sz w:val="24"/>
                      <w:szCs w:val="24"/>
                      <w:lang w:eastAsia="en-GB"/>
                    </w:rPr>
                    <w:t> is the reference active power to which ΔΡ is related. ΔΡ is the change in active power output from the power-generating module. f</w:t>
                  </w:r>
                  <w:r w:rsidRPr="00BD0415">
                    <w:rPr>
                      <w:rFonts w:ascii="inherit" w:eastAsia="Times New Roman" w:hAnsi="inherit" w:cs="Times New Roman"/>
                      <w:sz w:val="17"/>
                      <w:szCs w:val="17"/>
                      <w:vertAlign w:val="subscript"/>
                      <w:lang w:eastAsia="en-GB"/>
                    </w:rPr>
                    <w:t>n</w:t>
                  </w:r>
                  <w:r w:rsidRPr="00BD0415">
                    <w:rPr>
                      <w:rFonts w:ascii="inherit" w:eastAsia="Times New Roman" w:hAnsi="inherit" w:cs="Times New Roman"/>
                      <w:sz w:val="24"/>
                      <w:szCs w:val="24"/>
                      <w:lang w:eastAsia="en-GB"/>
                    </w:rPr>
                    <w:t> is the nominal frequency (50 Hz) in the network and Δf is the frequency deviation in the network.</w:t>
                  </w:r>
                  <w:r w:rsidR="002144ED" w:rsidRPr="00CC4A99">
                    <w:rPr>
                      <w:rFonts w:ascii="inherit" w:eastAsia="Times New Roman" w:hAnsi="inherit" w:cs="Times New Roman"/>
                      <w:sz w:val="24"/>
                      <w:szCs w:val="24"/>
                      <w:lang w:eastAsia="en-GB"/>
                    </w:rPr>
                    <w:t xml:space="preserve"> In case of electricity storage module, P</w:t>
                  </w:r>
                  <w:r w:rsidR="002144ED" w:rsidRPr="008B66E2">
                    <w:rPr>
                      <w:rFonts w:ascii="inherit" w:eastAsia="Times New Roman" w:hAnsi="inherit" w:cs="Times New Roman"/>
                      <w:sz w:val="24"/>
                      <w:szCs w:val="24"/>
                      <w:vertAlign w:val="subscript"/>
                      <w:lang w:eastAsia="en-GB"/>
                    </w:rPr>
                    <w:t>ref</w:t>
                  </w:r>
                  <w:r w:rsidR="002144ED" w:rsidRPr="00CC4A99">
                    <w:rPr>
                      <w:rFonts w:ascii="inherit" w:eastAsia="Times New Roman" w:hAnsi="inherit" w:cs="Times New Roman"/>
                      <w:sz w:val="24"/>
                      <w:szCs w:val="24"/>
                      <w:lang w:eastAsia="en-GB"/>
                    </w:rPr>
                    <w:t xml:space="preserve"> could be the maximum capacity or the maximum consumption capacity at the moment the FSM threshold is reached or the maximum capacity or maximum consumption capacity as agreed with the relevant system operator.</w:t>
                  </w:r>
                  <w:r w:rsidR="002144ED">
                    <w:rPr>
                      <w:rFonts w:ascii="inherit" w:eastAsia="Times New Roman" w:hAnsi="inherit" w:cs="Times New Roman"/>
                      <w:sz w:val="24"/>
                      <w:szCs w:val="24"/>
                      <w:lang w:eastAsia="en-GB"/>
                    </w:rPr>
                    <w:t xml:space="preserve"> </w:t>
                  </w:r>
                </w:p>
              </w:tc>
            </w:tr>
          </w:tbl>
          <w:p w14:paraId="5B612255"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BD0415" w14:paraId="318D241B" w14:textId="77777777">
              <w:tc>
                <w:tcPr>
                  <w:tcW w:w="0" w:type="auto"/>
                  <w:shd w:val="clear" w:color="auto" w:fill="auto"/>
                  <w:hideMark/>
                </w:tcPr>
                <w:p w14:paraId="386F077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167F6D3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frequency response deadband of frequency deviation and droop must be able to be reselected repeatedly;</w:t>
                  </w:r>
                </w:p>
              </w:tc>
            </w:tr>
          </w:tbl>
          <w:p w14:paraId="0EAEECD7"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BD0415" w14:paraId="2A7A392C" w14:textId="77777777">
              <w:tc>
                <w:tcPr>
                  <w:tcW w:w="0" w:type="auto"/>
                  <w:shd w:val="clear" w:color="auto" w:fill="auto"/>
                  <w:hideMark/>
                </w:tcPr>
                <w:p w14:paraId="67C09D1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635762E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in the event of a frequency step change, the power-generating module shall be capable of activating full active power frequency response, at or above the full line shown in Figure 6 in accordance with the parameters specified by each TSO (which shall aim at avoiding active power oscillations for the power-generating module) within the ranges given in Table 5. The combination of choice of the parameters specified by the TSO shall take possible technology-dependent limitations into account;</w:t>
                  </w:r>
                </w:p>
              </w:tc>
            </w:tr>
          </w:tbl>
          <w:p w14:paraId="2DF00D20"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BD0415" w14:paraId="65B66B26" w14:textId="77777777">
              <w:tc>
                <w:tcPr>
                  <w:tcW w:w="0" w:type="auto"/>
                  <w:shd w:val="clear" w:color="auto" w:fill="auto"/>
                  <w:hideMark/>
                </w:tcPr>
                <w:p w14:paraId="6D344AA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(iv)</w:t>
                  </w:r>
                </w:p>
              </w:tc>
              <w:tc>
                <w:tcPr>
                  <w:tcW w:w="0" w:type="auto"/>
                  <w:shd w:val="clear" w:color="auto" w:fill="auto"/>
                  <w:hideMark/>
                </w:tcPr>
                <w:p w14:paraId="0A21EF0C" w14:textId="46E4D45B"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initial activation of active power frequency response required shall </w:t>
                  </w:r>
                  <w:r w:rsidR="00CC7237">
                    <w:rPr>
                      <w:rFonts w:ascii="inherit" w:eastAsia="Times New Roman" w:hAnsi="inherit" w:cs="Times New Roman"/>
                      <w:sz w:val="24"/>
                      <w:szCs w:val="24"/>
                      <w:lang w:eastAsia="en-GB"/>
                    </w:rPr>
                    <w:t>be as short as possible</w:t>
                  </w:r>
                  <w:r w:rsidRPr="00BD0415">
                    <w:rPr>
                      <w:rFonts w:ascii="inherit" w:eastAsia="Times New Roman" w:hAnsi="inherit" w:cs="Times New Roman"/>
                      <w:sz w:val="24"/>
                      <w:szCs w:val="24"/>
                      <w:lang w:eastAsia="en-GB"/>
                    </w:rPr>
                    <w:t>.</w:t>
                  </w:r>
                </w:p>
                <w:p w14:paraId="52DC605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If the delay in initial activation of active power frequency response is greater than two seconds, the power-generating facility owner shall provide technical evidence demonstrating why a longer time is needed.</w:t>
                  </w:r>
                </w:p>
                <w:p w14:paraId="6B68162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For power-generating modules without inertia, the relevant TSO may specify a shorter time than two seconds. If the power-generating facility owner cannot meet this requirement they shall provide technical evidence demonstrating why a longer time is needed for the initial activation of active power frequency response;</w:t>
                  </w:r>
                </w:p>
                <w:p w14:paraId="13260938" w14:textId="77777777" w:rsidR="003B7AE9" w:rsidRPr="00BD0415" w:rsidRDefault="003B7AE9" w:rsidP="003B7AE9">
                  <w:pPr>
                    <w:spacing w:before="240" w:after="120" w:line="240" w:lineRule="auto"/>
                    <w:jc w:val="both"/>
                    <w:rPr>
                      <w:rFonts w:ascii="inherit" w:eastAsia="Times New Roman" w:hAnsi="inherit" w:cs="Times New Roman"/>
                      <w:b/>
                      <w:bCs/>
                      <w:sz w:val="24"/>
                      <w:szCs w:val="24"/>
                      <w:lang w:eastAsia="en-GB"/>
                    </w:rPr>
                  </w:pPr>
                  <w:r w:rsidRPr="00BD0415">
                    <w:rPr>
                      <w:rFonts w:ascii="inherit" w:eastAsia="Times New Roman" w:hAnsi="inherit" w:cs="Times New Roman"/>
                      <w:b/>
                      <w:bCs/>
                      <w:i/>
                      <w:iCs/>
                      <w:sz w:val="24"/>
                      <w:szCs w:val="24"/>
                      <w:lang w:eastAsia="en-GB"/>
                    </w:rPr>
                    <w:t>Figure 6</w:t>
                  </w:r>
                </w:p>
                <w:p w14:paraId="353C6E5B" w14:textId="77777777" w:rsidR="003B7AE9" w:rsidRPr="00BD0415" w:rsidRDefault="003B7AE9" w:rsidP="003B7AE9">
                  <w:pPr>
                    <w:spacing w:before="240" w:after="120" w:line="240" w:lineRule="auto"/>
                    <w:jc w:val="both"/>
                    <w:rPr>
                      <w:rFonts w:ascii="inherit" w:eastAsia="Times New Roman" w:hAnsi="inherit" w:cs="Times New Roman"/>
                      <w:b/>
                      <w:bCs/>
                      <w:sz w:val="24"/>
                      <w:szCs w:val="24"/>
                      <w:lang w:eastAsia="en-GB"/>
                    </w:rPr>
                  </w:pPr>
                  <w:r w:rsidRPr="00BD0415">
                    <w:rPr>
                      <w:rFonts w:ascii="inherit" w:eastAsia="Times New Roman" w:hAnsi="inherit" w:cs="Times New Roman"/>
                      <w:b/>
                      <w:bCs/>
                      <w:sz w:val="24"/>
                      <w:szCs w:val="24"/>
                      <w:lang w:eastAsia="en-GB"/>
                    </w:rPr>
                    <w:t>Active power frequency response capability</w:t>
                  </w:r>
                </w:p>
                <w:p w14:paraId="6A6257B2" w14:textId="77777777" w:rsidR="003B7AE9" w:rsidRPr="00BD0415" w:rsidRDefault="003B7AE9" w:rsidP="003B7AE9">
                  <w:pPr>
                    <w:spacing w:after="0" w:line="240" w:lineRule="auto"/>
                    <w:rPr>
                      <w:rFonts w:ascii="inherit" w:eastAsia="Times New Roman" w:hAnsi="inherit" w:cs="Times New Roman"/>
                      <w:sz w:val="24"/>
                      <w:szCs w:val="24"/>
                      <w:lang w:eastAsia="en-GB"/>
                    </w:rPr>
                  </w:pPr>
                  <w:r w:rsidRPr="00BD0415">
                    <w:rPr>
                      <w:rFonts w:ascii="inherit" w:eastAsia="Times New Roman" w:hAnsi="inherit" w:cs="Times New Roman"/>
                      <w:noProof/>
                      <w:sz w:val="24"/>
                      <w:szCs w:val="24"/>
                      <w:lang w:eastAsia="en-GB"/>
                    </w:rPr>
                    <w:drawing>
                      <wp:inline distT="0" distB="0" distL="0" distR="0" wp14:anchorId="33468005" wp14:editId="32AA1310">
                        <wp:extent cx="5181600" cy="3289300"/>
                        <wp:effectExtent l="0" t="0" r="0" b="6350"/>
                        <wp:docPr id="26" name="Picture 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181600" cy="3289300"/>
                                </a:xfrm>
                                <a:prstGeom prst="rect">
                                  <a:avLst/>
                                </a:prstGeom>
                                <a:noFill/>
                                <a:ln>
                                  <a:noFill/>
                                </a:ln>
                              </pic:spPr>
                            </pic:pic>
                          </a:graphicData>
                        </a:graphic>
                      </wp:inline>
                    </w:drawing>
                  </w:r>
                </w:p>
                <w:p w14:paraId="59CB422C" w14:textId="4794B3B0"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i/>
                      <w:iCs/>
                      <w:sz w:val="24"/>
                      <w:szCs w:val="24"/>
                      <w:lang w:eastAsia="en-GB"/>
                    </w:rPr>
                    <w:t>P</w:t>
                  </w:r>
                  <w:r w:rsidRPr="00BD0415">
                    <w:rPr>
                      <w:rFonts w:ascii="inherit" w:eastAsia="Times New Roman" w:hAnsi="inherit" w:cs="Times New Roman"/>
                      <w:i/>
                      <w:iCs/>
                      <w:sz w:val="17"/>
                      <w:szCs w:val="17"/>
                      <w:vertAlign w:val="subscript"/>
                      <w:lang w:eastAsia="en-GB"/>
                    </w:rPr>
                    <w:t>max</w:t>
                  </w:r>
                  <w:r w:rsidRPr="00BD0415">
                    <w:rPr>
                      <w:rFonts w:ascii="inherit" w:eastAsia="Times New Roman" w:hAnsi="inherit" w:cs="Times New Roman"/>
                      <w:i/>
                      <w:iCs/>
                      <w:sz w:val="24"/>
                      <w:szCs w:val="24"/>
                      <w:lang w:eastAsia="en-GB"/>
                    </w:rPr>
                    <w:t> </w:t>
                  </w:r>
                  <w:r w:rsidRPr="00BD0415">
                    <w:rPr>
                      <w:rFonts w:ascii="inherit" w:eastAsia="Times New Roman" w:hAnsi="inherit" w:cs="Times New Roman"/>
                      <w:sz w:val="24"/>
                      <w:szCs w:val="24"/>
                      <w:lang w:eastAsia="en-GB"/>
                    </w:rPr>
                    <w:t>is the maximum capacity to which Δ</w:t>
                  </w:r>
                  <w:r w:rsidRPr="00BD0415">
                    <w:rPr>
                      <w:rFonts w:ascii="inherit" w:eastAsia="Times New Roman" w:hAnsi="inherit" w:cs="Times New Roman"/>
                      <w:i/>
                      <w:iCs/>
                      <w:sz w:val="24"/>
                      <w:szCs w:val="24"/>
                      <w:lang w:eastAsia="en-GB"/>
                    </w:rPr>
                    <w:t>Ρ</w:t>
                  </w:r>
                  <w:r w:rsidRPr="00BD0415">
                    <w:rPr>
                      <w:rFonts w:ascii="inherit" w:eastAsia="Times New Roman" w:hAnsi="inherit" w:cs="Times New Roman"/>
                      <w:sz w:val="24"/>
                      <w:szCs w:val="24"/>
                      <w:lang w:eastAsia="en-GB"/>
                    </w:rPr>
                    <w:t> relates. ΔΡ is the change in active power output from the power-generating module. The power-generating module has to provide active power output ΔΡ up to the point ΔΡ</w:t>
                  </w:r>
                  <w:r w:rsidRPr="00BD0415">
                    <w:rPr>
                      <w:rFonts w:ascii="inherit" w:eastAsia="Times New Roman" w:hAnsi="inherit" w:cs="Times New Roman"/>
                      <w:sz w:val="17"/>
                      <w:szCs w:val="17"/>
                      <w:vertAlign w:val="subscript"/>
                      <w:lang w:eastAsia="en-GB"/>
                    </w:rPr>
                    <w:t>1</w:t>
                  </w:r>
                  <w:r w:rsidRPr="00BD0415">
                    <w:rPr>
                      <w:rFonts w:ascii="inherit" w:eastAsia="Times New Roman" w:hAnsi="inherit" w:cs="Times New Roman"/>
                      <w:sz w:val="24"/>
                      <w:szCs w:val="24"/>
                      <w:lang w:eastAsia="en-GB"/>
                    </w:rPr>
                    <w:t> in accordance with the times t</w:t>
                  </w:r>
                  <w:r w:rsidRPr="00BD0415">
                    <w:rPr>
                      <w:rFonts w:ascii="inherit" w:eastAsia="Times New Roman" w:hAnsi="inherit" w:cs="Times New Roman"/>
                      <w:sz w:val="17"/>
                      <w:szCs w:val="17"/>
                      <w:vertAlign w:val="subscript"/>
                      <w:lang w:eastAsia="en-GB"/>
                    </w:rPr>
                    <w:t>1</w:t>
                  </w:r>
                  <w:r w:rsidRPr="00BD0415">
                    <w:rPr>
                      <w:rFonts w:ascii="inherit" w:eastAsia="Times New Roman" w:hAnsi="inherit" w:cs="Times New Roman"/>
                      <w:sz w:val="24"/>
                      <w:szCs w:val="24"/>
                      <w:lang w:eastAsia="en-GB"/>
                    </w:rPr>
                    <w:t> and t</w:t>
                  </w:r>
                  <w:r w:rsidRPr="00BD0415">
                    <w:rPr>
                      <w:rFonts w:ascii="inherit" w:eastAsia="Times New Roman" w:hAnsi="inherit" w:cs="Times New Roman"/>
                      <w:sz w:val="17"/>
                      <w:szCs w:val="17"/>
                      <w:vertAlign w:val="subscript"/>
                      <w:lang w:eastAsia="en-GB"/>
                    </w:rPr>
                    <w:t>2</w:t>
                  </w:r>
                  <w:r w:rsidRPr="00BD0415">
                    <w:rPr>
                      <w:rFonts w:ascii="inherit" w:eastAsia="Times New Roman" w:hAnsi="inherit" w:cs="Times New Roman"/>
                      <w:sz w:val="24"/>
                      <w:szCs w:val="24"/>
                      <w:lang w:eastAsia="en-GB"/>
                    </w:rPr>
                    <w:t> with the values of ΔΡ</w:t>
                  </w:r>
                  <w:r w:rsidRPr="00BD0415">
                    <w:rPr>
                      <w:rFonts w:ascii="inherit" w:eastAsia="Times New Roman" w:hAnsi="inherit" w:cs="Times New Roman"/>
                      <w:sz w:val="17"/>
                      <w:szCs w:val="17"/>
                      <w:vertAlign w:val="subscript"/>
                      <w:lang w:eastAsia="en-GB"/>
                    </w:rPr>
                    <w:t>1</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1</w:t>
                  </w:r>
                  <w:r w:rsidRPr="00BD0415">
                    <w:rPr>
                      <w:rFonts w:ascii="inherit" w:eastAsia="Times New Roman" w:hAnsi="inherit" w:cs="Times New Roman"/>
                      <w:sz w:val="24"/>
                      <w:szCs w:val="24"/>
                      <w:lang w:eastAsia="en-GB"/>
                    </w:rPr>
                    <w:t>and t</w:t>
                  </w:r>
                  <w:r w:rsidRPr="00BD0415">
                    <w:rPr>
                      <w:rFonts w:ascii="inherit" w:eastAsia="Times New Roman" w:hAnsi="inherit" w:cs="Times New Roman"/>
                      <w:sz w:val="17"/>
                      <w:szCs w:val="17"/>
                      <w:vertAlign w:val="subscript"/>
                      <w:lang w:eastAsia="en-GB"/>
                    </w:rPr>
                    <w:t>2</w:t>
                  </w:r>
                  <w:r w:rsidRPr="00BD0415">
                    <w:rPr>
                      <w:rFonts w:ascii="inherit" w:eastAsia="Times New Roman" w:hAnsi="inherit" w:cs="Times New Roman"/>
                      <w:sz w:val="24"/>
                      <w:szCs w:val="24"/>
                      <w:lang w:eastAsia="en-GB"/>
                    </w:rPr>
                    <w:t> being specified by the relevant TSO according to Table 5. t</w:t>
                  </w:r>
                  <w:r w:rsidRPr="00BD0415">
                    <w:rPr>
                      <w:rFonts w:ascii="inherit" w:eastAsia="Times New Roman" w:hAnsi="inherit" w:cs="Times New Roman"/>
                      <w:sz w:val="17"/>
                      <w:szCs w:val="17"/>
                      <w:vertAlign w:val="subscript"/>
                      <w:lang w:eastAsia="en-GB"/>
                    </w:rPr>
                    <w:t>1</w:t>
                  </w:r>
                  <w:r w:rsidRPr="00BD0415">
                    <w:rPr>
                      <w:rFonts w:ascii="inherit" w:eastAsia="Times New Roman" w:hAnsi="inherit" w:cs="Times New Roman"/>
                      <w:sz w:val="24"/>
                      <w:szCs w:val="24"/>
                      <w:lang w:eastAsia="en-GB"/>
                    </w:rPr>
                    <w:t> is the initial delay. t</w:t>
                  </w:r>
                  <w:r w:rsidRPr="00BD0415">
                    <w:rPr>
                      <w:rFonts w:ascii="inherit" w:eastAsia="Times New Roman" w:hAnsi="inherit" w:cs="Times New Roman"/>
                      <w:sz w:val="17"/>
                      <w:szCs w:val="17"/>
                      <w:vertAlign w:val="subscript"/>
                      <w:lang w:eastAsia="en-GB"/>
                    </w:rPr>
                    <w:t>2</w:t>
                  </w:r>
                  <w:r w:rsidRPr="00BD0415">
                    <w:rPr>
                      <w:rFonts w:ascii="inherit" w:eastAsia="Times New Roman" w:hAnsi="inherit" w:cs="Times New Roman"/>
                      <w:sz w:val="24"/>
                      <w:szCs w:val="24"/>
                      <w:lang w:eastAsia="en-GB"/>
                    </w:rPr>
                    <w:t> is the time for full activation.</w:t>
                  </w:r>
                  <w:ins w:id="243" w:author="Author">
                    <w:r w:rsidR="004A14E9">
                      <w:rPr>
                        <w:rFonts w:ascii="inherit" w:eastAsia="Times New Roman" w:hAnsi="inherit" w:cs="Times New Roman"/>
                        <w:sz w:val="24"/>
                        <w:szCs w:val="24"/>
                        <w:lang w:eastAsia="en-GB"/>
                      </w:rPr>
                      <w:t xml:space="preserve"> </w:t>
                    </w:r>
                    <w:commentRangeStart w:id="244"/>
                    <w:r w:rsidR="004A14E9">
                      <w:rPr>
                        <w:rFonts w:ascii="inherit" w:eastAsia="Times New Roman" w:hAnsi="inherit" w:cs="Times New Roman"/>
                        <w:sz w:val="24"/>
                        <w:szCs w:val="24"/>
                        <w:lang w:eastAsia="en-GB"/>
                      </w:rPr>
                      <w:t>The</w:t>
                    </w:r>
                    <w:commentRangeEnd w:id="244"/>
                    <w:r w:rsidR="00BE1CD8">
                      <w:rPr>
                        <w:rStyle w:val="CommentReference"/>
                      </w:rPr>
                      <w:commentReference w:id="244"/>
                    </w:r>
                    <w:r w:rsidR="004A14E9">
                      <w:rPr>
                        <w:rFonts w:ascii="inherit" w:eastAsia="Times New Roman" w:hAnsi="inherit" w:cs="Times New Roman"/>
                        <w:sz w:val="24"/>
                        <w:szCs w:val="24"/>
                        <w:lang w:eastAsia="en-GB"/>
                      </w:rPr>
                      <w:t xml:space="preserve"> curve shall be intended as a target</w:t>
                    </w:r>
                    <w:r w:rsidR="00391666">
                      <w:rPr>
                        <w:rFonts w:ascii="inherit" w:eastAsia="Times New Roman" w:hAnsi="inherit" w:cs="Times New Roman"/>
                        <w:sz w:val="24"/>
                        <w:szCs w:val="24"/>
                        <w:lang w:eastAsia="en-GB"/>
                      </w:rPr>
                      <w:t xml:space="preserve"> lower limit characteristic.</w:t>
                    </w:r>
                  </w:ins>
                </w:p>
              </w:tc>
            </w:tr>
          </w:tbl>
          <w:p w14:paraId="2239707E"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BD0415" w14:paraId="7FDCA8A3" w14:textId="77777777">
              <w:tc>
                <w:tcPr>
                  <w:tcW w:w="0" w:type="auto"/>
                  <w:shd w:val="clear" w:color="auto" w:fill="auto"/>
                  <w:hideMark/>
                </w:tcPr>
                <w:p w14:paraId="109D438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(v)</w:t>
                  </w:r>
                </w:p>
              </w:tc>
              <w:tc>
                <w:tcPr>
                  <w:tcW w:w="0" w:type="auto"/>
                  <w:shd w:val="clear" w:color="auto" w:fill="auto"/>
                  <w:hideMark/>
                </w:tcPr>
                <w:p w14:paraId="7C345CE5" w14:textId="2B0E0A94" w:rsidR="003B7AE9" w:rsidRPr="00BD0415" w:rsidRDefault="003B7AE9" w:rsidP="00A25430">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power-generating module shall be capable of providing full active power frequency response for a period of between 15 and 30 minutes as specified by the relevant TSO</w:t>
                  </w:r>
                  <w:r w:rsidR="00A25430">
                    <w:rPr>
                      <w:rFonts w:ascii="inherit" w:eastAsia="Times New Roman" w:hAnsi="inherit" w:cs="Times New Roman"/>
                      <w:sz w:val="24"/>
                      <w:szCs w:val="24"/>
                      <w:lang w:eastAsia="en-GB"/>
                    </w:rPr>
                    <w:t xml:space="preserve"> </w:t>
                  </w:r>
                  <w:r w:rsidR="00A25430" w:rsidRPr="003629D7">
                    <w:rPr>
                      <w:rFonts w:ascii="inherit" w:eastAsia="Times New Roman" w:hAnsi="inherit" w:cs="Times New Roman"/>
                      <w:sz w:val="24"/>
                      <w:szCs w:val="24"/>
                      <w:lang w:eastAsia="en-GB"/>
                    </w:rPr>
                    <w:t>in coordination with the TSOs of the same synchronous area</w:t>
                  </w:r>
                  <w:r w:rsidRPr="00BD0415">
                    <w:rPr>
                      <w:rFonts w:ascii="inherit" w:eastAsia="Times New Roman" w:hAnsi="inherit" w:cs="Times New Roman"/>
                      <w:sz w:val="24"/>
                      <w:szCs w:val="24"/>
                      <w:lang w:eastAsia="en-GB"/>
                    </w:rPr>
                    <w:t xml:space="preserve">. </w:t>
                  </w:r>
                  <w:r w:rsidR="00A25430" w:rsidRPr="003629D7">
                    <w:rPr>
                      <w:rFonts w:ascii="inherit" w:eastAsia="Times New Roman" w:hAnsi="inherit" w:cs="Times New Roman"/>
                      <w:sz w:val="24"/>
                      <w:szCs w:val="24"/>
                      <w:lang w:eastAsia="en-GB"/>
                    </w:rPr>
                    <w:t xml:space="preserve">Unless, where agreed between the relevant TSO and the power-generating facility owner, contribution is limited </w:t>
                  </w:r>
                  <w:r w:rsidR="00A25430">
                    <w:rPr>
                      <w:rFonts w:ascii="inherit" w:eastAsia="Times New Roman" w:hAnsi="inherit" w:cs="Times New Roman"/>
                      <w:sz w:val="24"/>
                      <w:szCs w:val="24"/>
                      <w:lang w:eastAsia="en-GB"/>
                    </w:rPr>
                    <w:t xml:space="preserve">only </w:t>
                  </w:r>
                  <w:r w:rsidR="00A25430" w:rsidRPr="003629D7">
                    <w:rPr>
                      <w:rFonts w:ascii="inherit" w:eastAsia="Times New Roman" w:hAnsi="inherit" w:cs="Times New Roman"/>
                      <w:sz w:val="24"/>
                      <w:szCs w:val="24"/>
                      <w:lang w:eastAsia="en-GB"/>
                    </w:rPr>
                    <w:t xml:space="preserve">by the maximum energy content of the electricity storage module or </w:t>
                  </w:r>
                  <w:r w:rsidRPr="00BD0415">
                    <w:rPr>
                      <w:rFonts w:ascii="inherit" w:eastAsia="Times New Roman" w:hAnsi="inherit" w:cs="Times New Roman"/>
                      <w:sz w:val="24"/>
                      <w:szCs w:val="24"/>
                      <w:lang w:eastAsia="en-GB"/>
                    </w:rPr>
                    <w:t>primary energy source of the power-generating module;</w:t>
                  </w:r>
                </w:p>
              </w:tc>
            </w:tr>
          </w:tbl>
          <w:p w14:paraId="4F3E6156"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BD0415" w14:paraId="73B4923D" w14:textId="77777777">
              <w:tc>
                <w:tcPr>
                  <w:tcW w:w="0" w:type="auto"/>
                  <w:shd w:val="clear" w:color="auto" w:fill="auto"/>
                  <w:hideMark/>
                </w:tcPr>
                <w:p w14:paraId="2728FE4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(vi)</w:t>
                  </w:r>
                </w:p>
              </w:tc>
              <w:tc>
                <w:tcPr>
                  <w:tcW w:w="0" w:type="auto"/>
                  <w:shd w:val="clear" w:color="auto" w:fill="auto"/>
                  <w:hideMark/>
                </w:tcPr>
                <w:p w14:paraId="6AAFC20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within the time limits laid down in point (v) of paragraph 2(d), active power control must not have any adverse impact on the active power frequency response of power-generating modules;</w:t>
                  </w:r>
                </w:p>
              </w:tc>
            </w:tr>
            <w:tr w:rsidR="001D04E7" w:rsidRPr="00BD0415" w14:paraId="2C964F75" w14:textId="77777777">
              <w:tc>
                <w:tcPr>
                  <w:tcW w:w="0" w:type="auto"/>
                  <w:shd w:val="clear" w:color="auto" w:fill="auto"/>
                </w:tcPr>
                <w:p w14:paraId="60FC2D29" w14:textId="02EA4B31" w:rsidR="001D04E7" w:rsidRPr="00BD0415" w:rsidRDefault="001D04E7"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(vii)</w:t>
                  </w:r>
                </w:p>
              </w:tc>
              <w:tc>
                <w:tcPr>
                  <w:tcW w:w="0" w:type="auto"/>
                  <w:shd w:val="clear" w:color="auto" w:fill="auto"/>
                </w:tcPr>
                <w:p w14:paraId="455D6FC9" w14:textId="3452AA14" w:rsidR="001D04E7" w:rsidRPr="00BD0415" w:rsidRDefault="001D04E7"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parameters specified by the relevant TSO in accordance with points (i), (ii), (iii)</w:t>
                  </w:r>
                  <w:r>
                    <w:rPr>
                      <w:rFonts w:ascii="inherit" w:eastAsia="Times New Roman" w:hAnsi="inherit" w:cs="Times New Roman"/>
                      <w:sz w:val="24"/>
                      <w:szCs w:val="24"/>
                      <w:lang w:eastAsia="en-GB"/>
                    </w:rPr>
                    <w:t>, (iv)</w:t>
                  </w:r>
                  <w:r w:rsidRPr="00BD0415">
                    <w:rPr>
                      <w:rFonts w:ascii="inherit" w:eastAsia="Times New Roman" w:hAnsi="inherit" w:cs="Times New Roman"/>
                      <w:sz w:val="24"/>
                      <w:szCs w:val="24"/>
                      <w:lang w:eastAsia="en-GB"/>
                    </w:rPr>
                    <w:t xml:space="preserve"> and (v) shall be notified to the relevant regulatory authority. The modalities of that notification shall be specified in accordance with the applicable national regulatory framework;</w:t>
                  </w:r>
                </w:p>
              </w:tc>
            </w:tr>
          </w:tbl>
          <w:p w14:paraId="715B115D"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5"/>
              <w:gridCol w:w="8204"/>
            </w:tblGrid>
            <w:tr w:rsidR="003B7AE9" w:rsidRPr="00BD0415" w14:paraId="338F6D2F" w14:textId="77777777">
              <w:tc>
                <w:tcPr>
                  <w:tcW w:w="0" w:type="auto"/>
                  <w:shd w:val="clear" w:color="auto" w:fill="auto"/>
                  <w:hideMark/>
                </w:tcPr>
                <w:p w14:paraId="4DB60981" w14:textId="52CA6836" w:rsidR="003B7AE9" w:rsidRPr="00BD0415" w:rsidRDefault="001D04E7"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(viii)</w:t>
                  </w:r>
                </w:p>
              </w:tc>
              <w:tc>
                <w:tcPr>
                  <w:tcW w:w="0" w:type="auto"/>
                  <w:shd w:val="clear" w:color="auto" w:fill="auto"/>
                  <w:hideMark/>
                </w:tcPr>
                <w:p w14:paraId="5B978948" w14:textId="1C2B81ED" w:rsidR="003B7AE9" w:rsidRPr="00BD0415" w:rsidRDefault="001D04E7" w:rsidP="003B7AE9">
                  <w:pPr>
                    <w:spacing w:before="120" w:after="0" w:line="240" w:lineRule="auto"/>
                    <w:jc w:val="both"/>
                    <w:rPr>
                      <w:rFonts w:ascii="inherit" w:eastAsia="Times New Roman" w:hAnsi="inherit" w:cs="Times New Roman"/>
                      <w:sz w:val="24"/>
                      <w:szCs w:val="24"/>
                      <w:lang w:eastAsia="en-GB"/>
                    </w:rPr>
                  </w:pPr>
                  <w:r w:rsidRPr="005C757A">
                    <w:rPr>
                      <w:rFonts w:ascii="inherit" w:eastAsia="Times New Roman" w:hAnsi="inherit" w:cs="Times New Roman"/>
                      <w:sz w:val="24"/>
                      <w:szCs w:val="24"/>
                      <w:lang w:eastAsia="en-GB"/>
                    </w:rPr>
                    <w:t>stable operation of the power-generating module during FSM operation shall be ensured.</w:t>
                  </w:r>
                </w:p>
                <w:p w14:paraId="5F7A6CD1" w14:textId="77777777" w:rsidR="003B7AE9" w:rsidRPr="00BD0415" w:rsidRDefault="003B7AE9" w:rsidP="003B7AE9">
                  <w:pPr>
                    <w:spacing w:before="120" w:after="120" w:line="240" w:lineRule="auto"/>
                    <w:jc w:val="center"/>
                    <w:rPr>
                      <w:rFonts w:ascii="inherit" w:eastAsia="Times New Roman" w:hAnsi="inherit" w:cs="Times New Roman"/>
                      <w:sz w:val="24"/>
                      <w:szCs w:val="24"/>
                      <w:lang w:eastAsia="en-GB"/>
                    </w:rPr>
                  </w:pPr>
                  <w:r w:rsidRPr="00BD0415">
                    <w:rPr>
                      <w:rFonts w:ascii="inherit" w:eastAsia="Times New Roman" w:hAnsi="inherit" w:cs="Times New Roman"/>
                      <w:i/>
                      <w:iCs/>
                      <w:sz w:val="24"/>
                      <w:szCs w:val="24"/>
                      <w:lang w:eastAsia="en-GB"/>
                    </w:rPr>
                    <w:t>Table 5</w:t>
                  </w:r>
                </w:p>
                <w:p w14:paraId="76AD69B6" w14:textId="77777777" w:rsidR="003B7AE9" w:rsidRPr="00BD0415" w:rsidRDefault="003B7AE9" w:rsidP="003B7AE9">
                  <w:pPr>
                    <w:spacing w:before="120" w:after="120" w:line="240" w:lineRule="auto"/>
                    <w:jc w:val="center"/>
                    <w:rPr>
                      <w:rFonts w:ascii="inherit" w:eastAsia="Times New Roman" w:hAnsi="inherit" w:cs="Times New Roman"/>
                      <w:sz w:val="24"/>
                      <w:szCs w:val="24"/>
                      <w:lang w:eastAsia="en-GB"/>
                    </w:rPr>
                  </w:pPr>
                  <w:r w:rsidRPr="00BD0415">
                    <w:rPr>
                      <w:rFonts w:ascii="inherit" w:eastAsia="Times New Roman" w:hAnsi="inherit" w:cs="Times New Roman"/>
                      <w:b/>
                      <w:bCs/>
                      <w:sz w:val="24"/>
                      <w:szCs w:val="24"/>
                      <w:lang w:eastAsia="en-GB"/>
                    </w:rPr>
                    <w:t>Parameters for full activation of active power frequency response resulting from frequency step change (explanation for Figure 6)</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77"/>
                    <w:gridCol w:w="3911"/>
                  </w:tblGrid>
                  <w:tr w:rsidR="003B7AE9" w:rsidRPr="00BD0415" w14:paraId="2CED87C7" w14:textId="77777777" w:rsidTr="00C824EB">
                    <w:tc>
                      <w:tcPr>
                        <w:tcW w:w="427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D5882" w14:textId="77777777"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r w:rsidRPr="00BD0415">
                          <w:rPr>
                            <w:rFonts w:ascii="inherit" w:eastAsia="Times New Roman" w:hAnsi="inherit" w:cs="Times New Roman"/>
                            <w:b/>
                            <w:bCs/>
                            <w:lang w:eastAsia="en-GB"/>
                          </w:rPr>
                          <w:t>Parameters</w:t>
                        </w:r>
                      </w:p>
                    </w:tc>
                    <w:tc>
                      <w:tcPr>
                        <w:tcW w:w="391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F97AEB" w14:textId="77777777"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r w:rsidRPr="00BD0415">
                          <w:rPr>
                            <w:rFonts w:ascii="inherit" w:eastAsia="Times New Roman" w:hAnsi="inherit" w:cs="Times New Roman"/>
                            <w:b/>
                            <w:bCs/>
                            <w:lang w:eastAsia="en-GB"/>
                          </w:rPr>
                          <w:t>Ranges or values</w:t>
                        </w:r>
                      </w:p>
                    </w:tc>
                  </w:tr>
                  <w:tr w:rsidR="003B7AE9" w:rsidRPr="00BD0415" w14:paraId="08B3E40F" w14:textId="77777777" w:rsidTr="00C824EB">
                    <w:tc>
                      <w:tcPr>
                        <w:tcW w:w="427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7EA141" w14:textId="77777777" w:rsidR="003B7AE9" w:rsidRPr="00BD0415" w:rsidRDefault="003B7AE9" w:rsidP="003B7AE9">
                        <w:pPr>
                          <w:spacing w:after="300" w:line="240" w:lineRule="auto"/>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Active power range related to maximum capacity (frequency response range)</w:t>
                        </w:r>
                      </w:p>
                      <w:p w14:paraId="27FD0ACA" w14:textId="77777777" w:rsidR="003B7AE9" w:rsidRPr="00BD0415" w:rsidRDefault="003B7AE9" w:rsidP="003B7AE9">
                        <w:pPr>
                          <w:spacing w:after="150" w:line="240" w:lineRule="auto"/>
                          <w:rPr>
                            <w:rFonts w:ascii="inherit" w:eastAsia="Times New Roman" w:hAnsi="inherit" w:cs="Times New Roman"/>
                            <w:sz w:val="24"/>
                            <w:szCs w:val="24"/>
                            <w:lang w:eastAsia="en-GB"/>
                          </w:rPr>
                        </w:pPr>
                        <w:r w:rsidRPr="00BD0415">
                          <w:rPr>
                            <w:rFonts w:ascii="inherit" w:eastAsia="Times New Roman" w:hAnsi="inherit" w:cs="Times New Roman"/>
                            <w:noProof/>
                            <w:sz w:val="24"/>
                            <w:szCs w:val="24"/>
                            <w:lang w:eastAsia="en-GB"/>
                          </w:rPr>
                          <w:drawing>
                            <wp:inline distT="0" distB="0" distL="0" distR="0" wp14:anchorId="41AA1F16" wp14:editId="36775367">
                              <wp:extent cx="603250" cy="552450"/>
                              <wp:effectExtent l="0" t="0" r="6350" b="0"/>
                              <wp:docPr id="27" name="Picture 2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rmula"/>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391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93A87F"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1,5-10 %</w:t>
                        </w:r>
                      </w:p>
                    </w:tc>
                  </w:tr>
                  <w:tr w:rsidR="003B7AE9" w:rsidRPr="00BD0415" w14:paraId="1CFD5D9E" w14:textId="77777777" w:rsidTr="00C824EB">
                    <w:tc>
                      <w:tcPr>
                        <w:tcW w:w="427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40D7B5"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For power-generating modules with inertia, the maximum admissible initial delay </w:t>
                        </w:r>
                        <w:r w:rsidRPr="00BD0415">
                          <w:rPr>
                            <w:rFonts w:ascii="inherit" w:eastAsia="Times New Roman" w:hAnsi="inherit" w:cs="Times New Roman"/>
                            <w:i/>
                            <w:iCs/>
                            <w:lang w:eastAsia="en-GB"/>
                          </w:rPr>
                          <w:t>t</w:t>
                        </w:r>
                        <w:r w:rsidRPr="00BD0415">
                          <w:rPr>
                            <w:rFonts w:ascii="inherit" w:eastAsia="Times New Roman" w:hAnsi="inherit" w:cs="Times New Roman"/>
                            <w:lang w:eastAsia="en-GB"/>
                          </w:rPr>
                          <w:t> </w:t>
                        </w:r>
                        <w:r w:rsidRPr="00BD0415">
                          <w:rPr>
                            <w:rFonts w:ascii="inherit" w:eastAsia="Times New Roman" w:hAnsi="inherit" w:cs="Times New Roman"/>
                            <w:sz w:val="15"/>
                            <w:szCs w:val="15"/>
                            <w:vertAlign w:val="subscript"/>
                            <w:lang w:eastAsia="en-GB"/>
                          </w:rPr>
                          <w:t>1</w:t>
                        </w:r>
                        <w:r w:rsidRPr="00BD0415">
                          <w:rPr>
                            <w:rFonts w:ascii="inherit" w:eastAsia="Times New Roman" w:hAnsi="inherit" w:cs="Times New Roman"/>
                            <w:lang w:eastAsia="en-GB"/>
                          </w:rPr>
                          <w:t> unless justified otherwise in line with Article 15(2)(d)(iv)</w:t>
                        </w:r>
                      </w:p>
                    </w:tc>
                    <w:tc>
                      <w:tcPr>
                        <w:tcW w:w="391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026CC"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2 seconds</w:t>
                        </w:r>
                      </w:p>
                    </w:tc>
                  </w:tr>
                  <w:tr w:rsidR="003B7AE9" w:rsidRPr="00BD0415" w14:paraId="059355DE" w14:textId="77777777" w:rsidTr="00C824EB">
                    <w:tc>
                      <w:tcPr>
                        <w:tcW w:w="427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FD3364"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For power-generating modules without inertia, the maximum admissible initial delay </w:t>
                        </w:r>
                        <w:r w:rsidRPr="00BD0415">
                          <w:rPr>
                            <w:rFonts w:ascii="inherit" w:eastAsia="Times New Roman" w:hAnsi="inherit" w:cs="Times New Roman"/>
                            <w:i/>
                            <w:iCs/>
                            <w:lang w:eastAsia="en-GB"/>
                          </w:rPr>
                          <w:t>t</w:t>
                        </w:r>
                        <w:r w:rsidRPr="00BD0415">
                          <w:rPr>
                            <w:rFonts w:ascii="inherit" w:eastAsia="Times New Roman" w:hAnsi="inherit" w:cs="Times New Roman"/>
                            <w:lang w:eastAsia="en-GB"/>
                          </w:rPr>
                          <w:t> </w:t>
                        </w:r>
                        <w:r w:rsidRPr="00BD0415">
                          <w:rPr>
                            <w:rFonts w:ascii="inherit" w:eastAsia="Times New Roman" w:hAnsi="inherit" w:cs="Times New Roman"/>
                            <w:sz w:val="15"/>
                            <w:szCs w:val="15"/>
                            <w:vertAlign w:val="subscript"/>
                            <w:lang w:eastAsia="en-GB"/>
                          </w:rPr>
                          <w:t>1</w:t>
                        </w:r>
                        <w:r w:rsidRPr="00BD0415">
                          <w:rPr>
                            <w:rFonts w:ascii="inherit" w:eastAsia="Times New Roman" w:hAnsi="inherit" w:cs="Times New Roman"/>
                            <w:lang w:eastAsia="en-GB"/>
                          </w:rPr>
                          <w:t> unless justified otherwise in line with Article 15(2)(d)(iv)</w:t>
                        </w:r>
                      </w:p>
                    </w:tc>
                    <w:tc>
                      <w:tcPr>
                        <w:tcW w:w="391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957A0"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as specified by the relevant TSO.</w:t>
                        </w:r>
                      </w:p>
                    </w:tc>
                  </w:tr>
                  <w:tr w:rsidR="003B7AE9" w:rsidRPr="00BD0415" w14:paraId="59776A7F" w14:textId="77777777" w:rsidTr="00C824EB">
                    <w:tc>
                      <w:tcPr>
                        <w:tcW w:w="427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1D6BB" w14:textId="200C6097" w:rsidR="003B7AE9" w:rsidRPr="00BD0415" w:rsidRDefault="00122E8A" w:rsidP="003B7AE9">
                        <w:pPr>
                          <w:spacing w:before="60" w:after="60" w:line="240" w:lineRule="auto"/>
                          <w:rPr>
                            <w:rFonts w:ascii="inherit" w:eastAsia="Times New Roman" w:hAnsi="inherit" w:cs="Times New Roman"/>
                            <w:lang w:eastAsia="en-GB"/>
                          </w:rPr>
                        </w:pPr>
                        <w:ins w:id="245" w:author="Author">
                          <w:r>
                            <w:rPr>
                              <w:rFonts w:ascii="inherit" w:eastAsia="Times New Roman" w:hAnsi="inherit" w:cs="Times New Roman"/>
                              <w:lang w:eastAsia="en-GB"/>
                            </w:rPr>
                            <w:t xml:space="preserve">Target </w:t>
                          </w:r>
                        </w:ins>
                        <w:r w:rsidR="003B7AE9" w:rsidRPr="00BD0415">
                          <w:rPr>
                            <w:rFonts w:ascii="inherit" w:eastAsia="Times New Roman" w:hAnsi="inherit" w:cs="Times New Roman"/>
                            <w:lang w:eastAsia="en-GB"/>
                          </w:rPr>
                          <w:t>Maximum admissible choice of full activation time </w:t>
                        </w:r>
                        <w:r w:rsidR="003B7AE9" w:rsidRPr="00BD0415">
                          <w:rPr>
                            <w:rFonts w:ascii="inherit" w:eastAsia="Times New Roman" w:hAnsi="inherit" w:cs="Times New Roman"/>
                            <w:i/>
                            <w:iCs/>
                            <w:lang w:eastAsia="en-GB"/>
                          </w:rPr>
                          <w:t>t</w:t>
                        </w:r>
                        <w:r w:rsidR="003B7AE9" w:rsidRPr="00BD0415">
                          <w:rPr>
                            <w:rFonts w:ascii="inherit" w:eastAsia="Times New Roman" w:hAnsi="inherit" w:cs="Times New Roman"/>
                            <w:lang w:eastAsia="en-GB"/>
                          </w:rPr>
                          <w:t> </w:t>
                        </w:r>
                        <w:r w:rsidR="003B7AE9" w:rsidRPr="00BD0415">
                          <w:rPr>
                            <w:rFonts w:ascii="inherit" w:eastAsia="Times New Roman" w:hAnsi="inherit" w:cs="Times New Roman"/>
                            <w:sz w:val="15"/>
                            <w:szCs w:val="15"/>
                            <w:vertAlign w:val="subscript"/>
                            <w:lang w:eastAsia="en-GB"/>
                          </w:rPr>
                          <w:t>2</w:t>
                        </w:r>
                        <w:r w:rsidR="003B7AE9" w:rsidRPr="00BD0415">
                          <w:rPr>
                            <w:rFonts w:ascii="inherit" w:eastAsia="Times New Roman" w:hAnsi="inherit" w:cs="Times New Roman"/>
                            <w:lang w:eastAsia="en-GB"/>
                          </w:rPr>
                          <w:t>, unless longer activation times are allowed by the relevant TSO for reasons of system stability</w:t>
                        </w:r>
                        <w:ins w:id="246" w:author="Author">
                          <w:r w:rsidR="00065739">
                            <w:rPr>
                              <w:rFonts w:ascii="inherit" w:eastAsia="Times New Roman" w:hAnsi="inherit" w:cs="Times New Roman"/>
                              <w:lang w:eastAsia="en-GB"/>
                            </w:rPr>
                            <w:t xml:space="preserve"> and </w:t>
                          </w:r>
                          <w:r w:rsidR="005C5F37">
                            <w:rPr>
                              <w:rFonts w:ascii="inherit" w:eastAsia="Times New Roman" w:hAnsi="inherit" w:cs="Times New Roman"/>
                              <w:lang w:eastAsia="en-GB"/>
                            </w:rPr>
                            <w:t xml:space="preserve">PGM </w:t>
                          </w:r>
                          <w:r w:rsidR="00065739">
                            <w:rPr>
                              <w:rFonts w:ascii="inherit" w:eastAsia="Times New Roman" w:hAnsi="inherit" w:cs="Times New Roman"/>
                              <w:lang w:eastAsia="en-GB"/>
                            </w:rPr>
                            <w:t xml:space="preserve">technology </w:t>
                          </w:r>
                          <w:commentRangeStart w:id="247"/>
                          <w:r w:rsidR="00065739">
                            <w:rPr>
                              <w:rFonts w:ascii="inherit" w:eastAsia="Times New Roman" w:hAnsi="inherit" w:cs="Times New Roman"/>
                              <w:lang w:eastAsia="en-GB"/>
                            </w:rPr>
                            <w:t>capabilit</w:t>
                          </w:r>
                          <w:del w:id="248" w:author="Author">
                            <w:r w:rsidR="00065739" w:rsidDel="00437C1F">
                              <w:rPr>
                                <w:rFonts w:ascii="inherit" w:eastAsia="Times New Roman" w:hAnsi="inherit" w:cs="Times New Roman"/>
                                <w:lang w:eastAsia="en-GB"/>
                              </w:rPr>
                              <w:delText>y</w:delText>
                            </w:r>
                          </w:del>
                          <w:commentRangeEnd w:id="247"/>
                          <w:r w:rsidR="00CB102D">
                            <w:rPr>
                              <w:rStyle w:val="CommentReference"/>
                            </w:rPr>
                            <w:commentReference w:id="247"/>
                          </w:r>
                          <w:r w:rsidR="00437C1F">
                            <w:rPr>
                              <w:rFonts w:ascii="inherit" w:eastAsia="Times New Roman" w:hAnsi="inherit" w:cs="Times New Roman"/>
                              <w:lang w:eastAsia="en-GB"/>
                            </w:rPr>
                            <w:t>ies</w:t>
                          </w:r>
                        </w:ins>
                      </w:p>
                    </w:tc>
                    <w:tc>
                      <w:tcPr>
                        <w:tcW w:w="391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2C5BF" w14:textId="4D1C9C87" w:rsidR="00A86867" w:rsidDel="0053028A" w:rsidRDefault="003B7AE9" w:rsidP="0053028A">
                        <w:pPr>
                          <w:spacing w:before="60" w:after="60" w:line="240" w:lineRule="auto"/>
                          <w:rPr>
                            <w:del w:id="249" w:author="Author"/>
                            <w:rFonts w:ascii="inherit" w:eastAsia="Times New Roman" w:hAnsi="inherit" w:cs="Times New Roman"/>
                            <w:lang w:eastAsia="en-GB"/>
                          </w:rPr>
                        </w:pPr>
                        <w:r w:rsidRPr="00BD0415">
                          <w:rPr>
                            <w:rFonts w:ascii="inherit" w:eastAsia="Times New Roman" w:hAnsi="inherit" w:cs="Times New Roman"/>
                            <w:lang w:eastAsia="en-GB"/>
                          </w:rPr>
                          <w:t>30 seconds</w:t>
                        </w:r>
                        <w:r w:rsidR="00A86867" w:rsidRPr="000362F1">
                          <w:rPr>
                            <w:rFonts w:ascii="inherit" w:eastAsia="Times New Roman" w:hAnsi="inherit" w:cs="Times New Roman"/>
                            <w:lang w:eastAsia="en-GB"/>
                          </w:rPr>
                          <w:t xml:space="preserve"> </w:t>
                        </w:r>
                        <w:del w:id="250" w:author="Author">
                          <w:r w:rsidR="00A86867" w:rsidRPr="000362F1" w:rsidDel="0053028A">
                            <w:rPr>
                              <w:rFonts w:ascii="inherit" w:eastAsia="Times New Roman" w:hAnsi="inherit" w:cs="Times New Roman"/>
                              <w:lang w:eastAsia="en-GB"/>
                            </w:rPr>
                            <w:delText>for SA Continental Europe and SA Nordic.</w:delText>
                          </w:r>
                        </w:del>
                      </w:p>
                      <w:p w14:paraId="5EA7766F" w14:textId="311903FB" w:rsidR="003B7AE9" w:rsidRPr="00BD0415" w:rsidRDefault="00A86867" w:rsidP="0053028A">
                        <w:pPr>
                          <w:spacing w:before="60" w:after="60" w:line="240" w:lineRule="auto"/>
                          <w:rPr>
                            <w:rFonts w:ascii="inherit" w:eastAsia="Times New Roman" w:hAnsi="inherit" w:cs="Times New Roman"/>
                            <w:lang w:eastAsia="en-GB"/>
                          </w:rPr>
                        </w:pPr>
                        <w:del w:id="251" w:author="Author">
                          <w:r w:rsidRPr="000362F1" w:rsidDel="00BE6A1B">
                            <w:rPr>
                              <w:rFonts w:ascii="inherit" w:eastAsia="Times New Roman" w:hAnsi="inherit" w:cs="Times New Roman"/>
                              <w:lang w:eastAsia="en-GB"/>
                            </w:rPr>
                            <w:delText>5</w:delText>
                          </w:r>
                          <w:r w:rsidRPr="000362F1" w:rsidDel="0053028A">
                            <w:rPr>
                              <w:rFonts w:ascii="inherit" w:eastAsia="Times New Roman" w:hAnsi="inherit" w:cs="Times New Roman"/>
                              <w:lang w:eastAsia="en-GB"/>
                            </w:rPr>
                            <w:delText xml:space="preserve"> sec for SA Ireland and Northern Ireland</w:delText>
                          </w:r>
                        </w:del>
                      </w:p>
                    </w:tc>
                  </w:tr>
                </w:tbl>
                <w:p w14:paraId="553D811F"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205C85A2"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6953C656"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5FA54A00" w14:textId="77777777" w:rsidTr="003B7AE9">
        <w:tc>
          <w:tcPr>
            <w:tcW w:w="0" w:type="auto"/>
            <w:shd w:val="clear" w:color="auto" w:fill="auto"/>
            <w:hideMark/>
          </w:tcPr>
          <w:p w14:paraId="4DECC60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(e)</w:t>
            </w:r>
          </w:p>
        </w:tc>
        <w:tc>
          <w:tcPr>
            <w:tcW w:w="0" w:type="auto"/>
            <w:shd w:val="clear" w:color="auto" w:fill="auto"/>
            <w:hideMark/>
          </w:tcPr>
          <w:p w14:paraId="0F76E7BF" w14:textId="2B3D0635"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with regard to frequency restoration control, the power-generating module shall provide functionalities complying with specifications </w:t>
            </w:r>
            <w:r w:rsidR="009F5F0D">
              <w:rPr>
                <w:rFonts w:ascii="inherit" w:eastAsia="Times New Roman" w:hAnsi="inherit" w:cs="Times New Roman"/>
                <w:sz w:val="24"/>
                <w:szCs w:val="24"/>
                <w:lang w:eastAsia="en-GB"/>
              </w:rPr>
              <w:t xml:space="preserve">as </w:t>
            </w:r>
            <w:r w:rsidRPr="00BD0415">
              <w:rPr>
                <w:rFonts w:ascii="inherit" w:eastAsia="Times New Roman" w:hAnsi="inherit" w:cs="Times New Roman"/>
                <w:sz w:val="24"/>
                <w:szCs w:val="24"/>
                <w:lang w:eastAsia="en-GB"/>
              </w:rPr>
              <w:t>specified by the relevant TSO, aiming at restoring frequency to its nominal value or maintaining power exchange flows between control areas at their scheduled values;</w:t>
            </w:r>
          </w:p>
        </w:tc>
      </w:tr>
    </w:tbl>
    <w:p w14:paraId="6314C401"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BD0415" w14:paraId="460804E7" w14:textId="77777777" w:rsidTr="003B7AE9">
        <w:tc>
          <w:tcPr>
            <w:tcW w:w="0" w:type="auto"/>
            <w:shd w:val="clear" w:color="auto" w:fill="auto"/>
            <w:hideMark/>
          </w:tcPr>
          <w:p w14:paraId="2EB04AA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(f)</w:t>
            </w:r>
          </w:p>
        </w:tc>
        <w:tc>
          <w:tcPr>
            <w:tcW w:w="0" w:type="auto"/>
            <w:shd w:val="clear" w:color="auto" w:fill="auto"/>
            <w:hideMark/>
          </w:tcPr>
          <w:p w14:paraId="3C2DD9C4" w14:textId="489AB026"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with regard to disconnection due to underfrequency, power-generating facilities capable of acting as a load, including pump-storage power-generating </w:t>
            </w:r>
            <w:r w:rsidR="00C86D03">
              <w:rPr>
                <w:rFonts w:ascii="inherit" w:eastAsia="Times New Roman" w:hAnsi="inherit" w:cs="Times New Roman"/>
                <w:sz w:val="24"/>
                <w:szCs w:val="24"/>
                <w:lang w:eastAsia="en-GB"/>
              </w:rPr>
              <w:t>modules and electricity storage modules</w:t>
            </w:r>
            <w:r w:rsidRPr="00BD0415">
              <w:rPr>
                <w:rFonts w:ascii="inherit" w:eastAsia="Times New Roman" w:hAnsi="inherit" w:cs="Times New Roman"/>
                <w:sz w:val="24"/>
                <w:szCs w:val="24"/>
                <w:lang w:eastAsia="en-GB"/>
              </w:rPr>
              <w:t>, shall be capable of disconnecting their load in case of underfrequency. The requirement referred to in this point does not extend to auxiliary supply;</w:t>
            </w:r>
          </w:p>
        </w:tc>
      </w:tr>
    </w:tbl>
    <w:p w14:paraId="3CB0DD72"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BD0415" w14:paraId="79FDA553" w14:textId="77777777" w:rsidTr="003B7AE9">
        <w:tc>
          <w:tcPr>
            <w:tcW w:w="0" w:type="auto"/>
            <w:shd w:val="clear" w:color="auto" w:fill="auto"/>
            <w:hideMark/>
          </w:tcPr>
          <w:p w14:paraId="682C3BD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(g)</w:t>
            </w:r>
          </w:p>
        </w:tc>
        <w:tc>
          <w:tcPr>
            <w:tcW w:w="0" w:type="auto"/>
            <w:shd w:val="clear" w:color="auto" w:fill="auto"/>
            <w:hideMark/>
          </w:tcPr>
          <w:p w14:paraId="0400E11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with regard to real-time monitoring of FSM:</w:t>
            </w:r>
          </w:p>
          <w:tbl>
            <w:tblPr>
              <w:tblW w:w="5000" w:type="pct"/>
              <w:tblCellMar>
                <w:left w:w="0" w:type="dxa"/>
                <w:right w:w="0" w:type="dxa"/>
              </w:tblCellMar>
              <w:tblLook w:val="04A0" w:firstRow="1" w:lastRow="0" w:firstColumn="1" w:lastColumn="0" w:noHBand="0" w:noVBand="1"/>
            </w:tblPr>
            <w:tblGrid>
              <w:gridCol w:w="250"/>
              <w:gridCol w:w="8474"/>
            </w:tblGrid>
            <w:tr w:rsidR="003B7AE9" w:rsidRPr="00BD0415" w14:paraId="090C4A91" w14:textId="77777777">
              <w:tc>
                <w:tcPr>
                  <w:tcW w:w="0" w:type="auto"/>
                  <w:shd w:val="clear" w:color="auto" w:fill="auto"/>
                  <w:hideMark/>
                </w:tcPr>
                <w:p w14:paraId="30C78FA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72DF269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to monitor the operation of active power frequency response, the communication interface shall be equipped to transfer in real time and in a secured manner from the power-generating facility to the network control centre of the relevant system operator or the relevant TSO, at the request of the relevant system operator or the relevant TSO, at least the following signals:</w:t>
                  </w:r>
                </w:p>
                <w:tbl>
                  <w:tblPr>
                    <w:tblW w:w="5000" w:type="pct"/>
                    <w:tblCellMar>
                      <w:left w:w="0" w:type="dxa"/>
                      <w:right w:w="0" w:type="dxa"/>
                    </w:tblCellMar>
                    <w:tblLook w:val="04A0" w:firstRow="1" w:lastRow="0" w:firstColumn="1" w:lastColumn="0" w:noHBand="0" w:noVBand="1"/>
                  </w:tblPr>
                  <w:tblGrid>
                    <w:gridCol w:w="635"/>
                    <w:gridCol w:w="7839"/>
                  </w:tblGrid>
                  <w:tr w:rsidR="003B7AE9" w:rsidRPr="00BD0415" w14:paraId="5F853DF3" w14:textId="77777777">
                    <w:tc>
                      <w:tcPr>
                        <w:tcW w:w="0" w:type="auto"/>
                        <w:shd w:val="clear" w:color="auto" w:fill="auto"/>
                        <w:hideMark/>
                      </w:tcPr>
                      <w:p w14:paraId="75D8C47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17F650C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status signal of FSM (on/off),</w:t>
                        </w:r>
                      </w:p>
                    </w:tc>
                  </w:tr>
                </w:tbl>
                <w:p w14:paraId="15A68FD0"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0"/>
                    <w:gridCol w:w="7884"/>
                  </w:tblGrid>
                  <w:tr w:rsidR="003B7AE9" w:rsidRPr="00BD0415" w14:paraId="166BDB12" w14:textId="77777777">
                    <w:tc>
                      <w:tcPr>
                        <w:tcW w:w="0" w:type="auto"/>
                        <w:shd w:val="clear" w:color="auto" w:fill="auto"/>
                        <w:hideMark/>
                      </w:tcPr>
                      <w:p w14:paraId="31E7CDB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24CAE2C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scheduled active power output,</w:t>
                        </w:r>
                      </w:p>
                    </w:tc>
                  </w:tr>
                </w:tbl>
                <w:p w14:paraId="42BFFA09"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76"/>
                    <w:gridCol w:w="7998"/>
                  </w:tblGrid>
                  <w:tr w:rsidR="003B7AE9" w:rsidRPr="00BD0415" w14:paraId="1A9D2244" w14:textId="77777777">
                    <w:tc>
                      <w:tcPr>
                        <w:tcW w:w="0" w:type="auto"/>
                        <w:shd w:val="clear" w:color="auto" w:fill="auto"/>
                        <w:hideMark/>
                      </w:tcPr>
                      <w:p w14:paraId="59E8037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34D997B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actual value of the active power output,</w:t>
                        </w:r>
                      </w:p>
                    </w:tc>
                  </w:tr>
                </w:tbl>
                <w:p w14:paraId="193850B0"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4"/>
                    <w:gridCol w:w="8170"/>
                  </w:tblGrid>
                  <w:tr w:rsidR="003B7AE9" w:rsidRPr="00BD0415" w14:paraId="5B65C495" w14:textId="77777777">
                    <w:tc>
                      <w:tcPr>
                        <w:tcW w:w="0" w:type="auto"/>
                        <w:shd w:val="clear" w:color="auto" w:fill="auto"/>
                        <w:hideMark/>
                      </w:tcPr>
                      <w:p w14:paraId="207C3C7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59277FF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actual parameter settings for active power frequency response,</w:t>
                        </w:r>
                      </w:p>
                    </w:tc>
                  </w:tr>
                </w:tbl>
                <w:p w14:paraId="6A336064"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37"/>
                    <w:gridCol w:w="7637"/>
                  </w:tblGrid>
                  <w:tr w:rsidR="003B7AE9" w:rsidRPr="00BD0415" w14:paraId="27DD5130" w14:textId="77777777">
                    <w:tc>
                      <w:tcPr>
                        <w:tcW w:w="0" w:type="auto"/>
                        <w:shd w:val="clear" w:color="auto" w:fill="auto"/>
                        <w:hideMark/>
                      </w:tcPr>
                      <w:p w14:paraId="5005DB7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0BC1E0E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droop and deadband;</w:t>
                        </w:r>
                      </w:p>
                    </w:tc>
                  </w:tr>
                </w:tbl>
                <w:p w14:paraId="7080676A"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3795564C"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7"/>
            </w:tblGrid>
            <w:tr w:rsidR="003B7AE9" w:rsidRPr="00BD0415" w14:paraId="054CF511" w14:textId="77777777">
              <w:tc>
                <w:tcPr>
                  <w:tcW w:w="0" w:type="auto"/>
                  <w:shd w:val="clear" w:color="auto" w:fill="auto"/>
                  <w:hideMark/>
                </w:tcPr>
                <w:p w14:paraId="771C6F3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18E4318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relevant system operator and the relevant TSO shall specify additional signals to be provided by the power-generating facility by monitoring and recording devices in order to verify the performance of the active power frequency response provision of participating power-generating modules.</w:t>
                  </w:r>
                </w:p>
              </w:tc>
            </w:tr>
          </w:tbl>
          <w:p w14:paraId="74624BAA"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6114E49D" w14:textId="739D19C1" w:rsidR="003B7AE9" w:rsidRPr="00BD0415" w:rsidRDefault="00B027DE"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252" w:author="Author">
        <w:del w:id="253" w:author="Author">
          <w:r w:rsidDel="00D23815">
            <w:rPr>
              <w:rFonts w:ascii="inherit" w:eastAsia="Times New Roman" w:hAnsi="inherit" w:cs="Times New Roman"/>
              <w:color w:val="000000"/>
              <w:sz w:val="24"/>
              <w:szCs w:val="24"/>
              <w:lang w:eastAsia="en-GB"/>
            </w:rPr>
            <w:delText xml:space="preserve"> </w:delText>
          </w:r>
          <w:commentRangeStart w:id="254"/>
          <w:r w:rsidRPr="003D572C" w:rsidDel="00D23815">
            <w:rPr>
              <w:rFonts w:ascii="inherit" w:eastAsia="Times New Roman" w:hAnsi="inherit" w:cs="Times New Roman"/>
              <w:strike/>
              <w:color w:val="000000"/>
              <w:sz w:val="24"/>
              <w:szCs w:val="24"/>
              <w:lang w:eastAsia="en-GB"/>
              <w:rPrChange w:id="255" w:author="Author">
                <w:rPr>
                  <w:rFonts w:ascii="inherit" w:eastAsia="Times New Roman" w:hAnsi="inherit" w:cs="Times New Roman"/>
                  <w:color w:val="000000"/>
                  <w:sz w:val="24"/>
                  <w:szCs w:val="24"/>
                  <w:lang w:eastAsia="en-GB"/>
                </w:rPr>
              </w:rPrChange>
            </w:rPr>
            <w:delText>and in agreement with Plant facility owner</w:delText>
          </w:r>
        </w:del>
      </w:ins>
      <w:commentRangeEnd w:id="254"/>
      <w:r w:rsidR="008E0100">
        <w:rPr>
          <w:rStyle w:val="CommentReference"/>
        </w:rPr>
        <w:commentReference w:id="254"/>
      </w:r>
    </w:p>
    <w:p w14:paraId="79933D0A" w14:textId="6CF1ECA2" w:rsidR="003B7AE9" w:rsidRPr="00BD0415" w:rsidRDefault="00B76F92"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3</w:t>
      </w:r>
      <w:r w:rsidR="003B7AE9" w:rsidRPr="00BD0415">
        <w:rPr>
          <w:rFonts w:ascii="inherit" w:eastAsia="Times New Roman" w:hAnsi="inherit" w:cs="Times New Roman"/>
          <w:color w:val="000000"/>
          <w:sz w:val="24"/>
          <w:szCs w:val="24"/>
          <w:lang w:eastAsia="en-GB"/>
        </w:rPr>
        <w:t>.   Type C power-generating modules shall fulfil the following requirements relating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337D49F3" w14:textId="77777777" w:rsidTr="003B7AE9">
        <w:tc>
          <w:tcPr>
            <w:tcW w:w="0" w:type="auto"/>
            <w:shd w:val="clear" w:color="auto" w:fill="auto"/>
            <w:hideMark/>
          </w:tcPr>
          <w:p w14:paraId="209998F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3F8D86E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in the event of power oscillations, power-generating modules shall retain steady-state stability when operating at any operating point of the P-Q-capability diagram;</w:t>
            </w:r>
          </w:p>
        </w:tc>
      </w:tr>
    </w:tbl>
    <w:p w14:paraId="688AB6AF"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4E67874E" w14:textId="77777777" w:rsidTr="003B7AE9">
        <w:tc>
          <w:tcPr>
            <w:tcW w:w="0" w:type="auto"/>
            <w:shd w:val="clear" w:color="auto" w:fill="auto"/>
            <w:hideMark/>
          </w:tcPr>
          <w:p w14:paraId="2C8F356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0CFFDA5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without prejudice to paragraph 4 and 5 of Article 13, power-generating modules shall be capable of remaining connected to the network and operating without power reduction, as long as voltage and frequency remain within the specified limits pursuant to this Regulation;</w:t>
            </w:r>
          </w:p>
        </w:tc>
      </w:tr>
    </w:tbl>
    <w:p w14:paraId="74BE9D6A"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7D52C3C8" w14:textId="77777777" w:rsidTr="003B7AE9">
        <w:tc>
          <w:tcPr>
            <w:tcW w:w="0" w:type="auto"/>
            <w:shd w:val="clear" w:color="auto" w:fill="auto"/>
            <w:hideMark/>
          </w:tcPr>
          <w:p w14:paraId="4FA9E2C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436E662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power-generating modules shall be capable of remaining connected to the network during single-phase or three-phase auto-reclosures on meshed network lines, if applicable to the network to which they are connected. The details of that capability shall be subject to coordination and agreements on protection schemes and settings as referred to in point (b) of Article 14(5).</w:t>
            </w:r>
          </w:p>
        </w:tc>
      </w:tr>
    </w:tbl>
    <w:p w14:paraId="6B2DBE06" w14:textId="180FF5DF" w:rsidR="003B7AE9" w:rsidRPr="00BD0415" w:rsidRDefault="00B76F92"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4</w:t>
      </w:r>
      <w:r w:rsidR="003B7AE9" w:rsidRPr="00BD0415">
        <w:rPr>
          <w:rFonts w:ascii="inherit" w:eastAsia="Times New Roman" w:hAnsi="inherit" w:cs="Times New Roman"/>
          <w:color w:val="000000"/>
          <w:sz w:val="24"/>
          <w:szCs w:val="24"/>
          <w:lang w:eastAsia="en-GB"/>
        </w:rPr>
        <w:t>.   Type C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49CDCC06" w14:textId="77777777" w:rsidTr="003B7AE9">
        <w:tc>
          <w:tcPr>
            <w:tcW w:w="0" w:type="auto"/>
            <w:shd w:val="clear" w:color="auto" w:fill="auto"/>
            <w:hideMark/>
          </w:tcPr>
          <w:p w14:paraId="54DFDB7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2AF29A9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with regard to black start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BD0415" w14:paraId="19CDE785" w14:textId="77777777">
              <w:tc>
                <w:tcPr>
                  <w:tcW w:w="0" w:type="auto"/>
                  <w:shd w:val="clear" w:color="auto" w:fill="auto"/>
                  <w:hideMark/>
                </w:tcPr>
                <w:p w14:paraId="3820E46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60E7059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black start capability is not mandatory without prejudice to the Member State's rights to introduce obligatory rules in order to ensure system security;</w:t>
                  </w:r>
                </w:p>
              </w:tc>
            </w:tr>
          </w:tbl>
          <w:p w14:paraId="0B378A40"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BD0415" w14:paraId="136FECC0" w14:textId="77777777">
              <w:tc>
                <w:tcPr>
                  <w:tcW w:w="0" w:type="auto"/>
                  <w:shd w:val="clear" w:color="auto" w:fill="auto"/>
                  <w:hideMark/>
                </w:tcPr>
                <w:p w14:paraId="6CBF5DD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047EE6F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power-generating facility owners shall, at the request of the relevant TSO, provide a quotation for providing black start capability. The relevant TSO may make such a request if it considers system security to be at risk due to a lack of black start capability in its control area;</w:t>
                  </w:r>
                </w:p>
              </w:tc>
            </w:tr>
          </w:tbl>
          <w:p w14:paraId="47DA32C1"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BD0415" w14:paraId="60FD3F0A" w14:textId="77777777">
              <w:tc>
                <w:tcPr>
                  <w:tcW w:w="0" w:type="auto"/>
                  <w:shd w:val="clear" w:color="auto" w:fill="auto"/>
                  <w:hideMark/>
                </w:tcPr>
                <w:p w14:paraId="18D9E80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7AA6830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 power-generating module with black start capability shall be capable of starting from shutdown without any external electrical energy supply within a time frame specified by the relevant system operator in coordination with the relevant TSO;</w:t>
                  </w:r>
                </w:p>
              </w:tc>
            </w:tr>
          </w:tbl>
          <w:p w14:paraId="6E6855F2"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BD0415" w14:paraId="529036A5" w14:textId="77777777">
              <w:tc>
                <w:tcPr>
                  <w:tcW w:w="0" w:type="auto"/>
                  <w:shd w:val="clear" w:color="auto" w:fill="auto"/>
                  <w:hideMark/>
                </w:tcPr>
                <w:p w14:paraId="33B613A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(iv)</w:t>
                  </w:r>
                </w:p>
              </w:tc>
              <w:tc>
                <w:tcPr>
                  <w:tcW w:w="0" w:type="auto"/>
                  <w:shd w:val="clear" w:color="auto" w:fill="auto"/>
                  <w:hideMark/>
                </w:tcPr>
                <w:p w14:paraId="6B1CFFDA" w14:textId="6419AE63"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 power-generating module with black start capability shall be able to synchronise within the frequency limits laid down in point (a) of Article 13(</w:t>
                  </w:r>
                  <w:r w:rsidR="00790F3D">
                    <w:rPr>
                      <w:rFonts w:ascii="inherit" w:eastAsia="Times New Roman" w:hAnsi="inherit" w:cs="Times New Roman"/>
                      <w:sz w:val="24"/>
                      <w:szCs w:val="24"/>
                      <w:lang w:eastAsia="en-GB"/>
                    </w:rPr>
                    <w:t>2</w:t>
                  </w:r>
                  <w:r w:rsidRPr="00BD0415">
                    <w:rPr>
                      <w:rFonts w:ascii="inherit" w:eastAsia="Times New Roman" w:hAnsi="inherit" w:cs="Times New Roman"/>
                      <w:sz w:val="24"/>
                      <w:szCs w:val="24"/>
                      <w:lang w:eastAsia="en-GB"/>
                    </w:rPr>
                    <w:t xml:space="preserve">) </w:t>
                  </w:r>
                  <w:r w:rsidR="00492569" w:rsidRPr="00D96561">
                    <w:rPr>
                      <w:rFonts w:ascii="inherit" w:eastAsia="Times New Roman" w:hAnsi="inherit" w:cs="Times New Roman"/>
                      <w:sz w:val="24"/>
                      <w:szCs w:val="24"/>
                      <w:lang w:eastAsia="en-GB"/>
                    </w:rPr>
                    <w:t>and within the voltage limits laid down in Article 1</w:t>
                  </w:r>
                  <w:r w:rsidR="005B4073">
                    <w:rPr>
                      <w:rFonts w:ascii="inherit" w:eastAsia="Times New Roman" w:hAnsi="inherit" w:cs="Times New Roman"/>
                      <w:sz w:val="24"/>
                      <w:szCs w:val="24"/>
                      <w:lang w:eastAsia="en-GB"/>
                    </w:rPr>
                    <w:t>4</w:t>
                  </w:r>
                  <w:r w:rsidR="00492569" w:rsidRPr="00D96561">
                    <w:rPr>
                      <w:rFonts w:ascii="inherit" w:eastAsia="Times New Roman" w:hAnsi="inherit" w:cs="Times New Roman"/>
                      <w:sz w:val="24"/>
                      <w:szCs w:val="24"/>
                      <w:lang w:eastAsia="en-GB"/>
                    </w:rPr>
                    <w:t>(</w:t>
                  </w:r>
                  <w:r w:rsidR="005B4073">
                    <w:rPr>
                      <w:rFonts w:ascii="inherit" w:eastAsia="Times New Roman" w:hAnsi="inherit" w:cs="Times New Roman"/>
                      <w:sz w:val="24"/>
                      <w:szCs w:val="24"/>
                      <w:lang w:eastAsia="en-GB"/>
                    </w:rPr>
                    <w:t>2</w:t>
                  </w:r>
                  <w:r w:rsidR="00492569" w:rsidRPr="00D96561">
                    <w:rPr>
                      <w:rFonts w:ascii="inherit" w:eastAsia="Times New Roman" w:hAnsi="inherit" w:cs="Times New Roman"/>
                      <w:sz w:val="24"/>
                      <w:szCs w:val="24"/>
                      <w:lang w:eastAsia="en-GB"/>
                    </w:rPr>
                    <w:t>)</w:t>
                  </w:r>
                  <w:commentRangeStart w:id="256"/>
                  <w:commentRangeEnd w:id="256"/>
                  <w:r w:rsidR="00B37820">
                    <w:rPr>
                      <w:rStyle w:val="CommentReference"/>
                    </w:rPr>
                    <w:commentReference w:id="256"/>
                  </w:r>
                  <w:r w:rsidRPr="00BD0415">
                    <w:rPr>
                      <w:rFonts w:ascii="inherit" w:eastAsia="Times New Roman" w:hAnsi="inherit" w:cs="Times New Roman"/>
                      <w:sz w:val="24"/>
                      <w:szCs w:val="24"/>
                      <w:lang w:eastAsia="en-GB"/>
                    </w:rPr>
                    <w:t>;</w:t>
                  </w:r>
                  <w:ins w:id="257" w:author="Author">
                    <w:r w:rsidR="008D1DB5">
                      <w:rPr>
                        <w:rFonts w:ascii="inherit" w:eastAsia="Times New Roman" w:hAnsi="inherit" w:cs="Times New Roman"/>
                        <w:sz w:val="24"/>
                        <w:szCs w:val="24"/>
                        <w:lang w:eastAsia="en-GB"/>
                      </w:rPr>
                      <w:t xml:space="preserve"> </w:t>
                    </w:r>
                    <w:r w:rsidR="00941B7E">
                      <w:rPr>
                        <w:rFonts w:ascii="inherit" w:eastAsia="Times New Roman" w:hAnsi="inherit" w:cs="Times New Roman"/>
                        <w:sz w:val="24"/>
                        <w:szCs w:val="24"/>
                        <w:lang w:eastAsia="en-GB"/>
                      </w:rPr>
                      <w:t xml:space="preserve">black start sequence shall be </w:t>
                    </w:r>
                    <w:del w:id="258" w:author="Author">
                      <w:r w:rsidR="00941B7E" w:rsidDel="00116748">
                        <w:rPr>
                          <w:rFonts w:ascii="inherit" w:eastAsia="Times New Roman" w:hAnsi="inherit" w:cs="Times New Roman"/>
                          <w:sz w:val="24"/>
                          <w:szCs w:val="24"/>
                          <w:lang w:eastAsia="en-GB"/>
                        </w:rPr>
                        <w:delText>discussed</w:delText>
                      </w:r>
                    </w:del>
                    <w:r w:rsidR="00116748">
                      <w:rPr>
                        <w:rFonts w:ascii="inherit" w:eastAsia="Times New Roman" w:hAnsi="inherit" w:cs="Times New Roman"/>
                        <w:sz w:val="24"/>
                        <w:szCs w:val="24"/>
                        <w:lang w:eastAsia="en-GB"/>
                      </w:rPr>
                      <w:t>agreed</w:t>
                    </w:r>
                    <w:r w:rsidR="00941B7E">
                      <w:rPr>
                        <w:rFonts w:ascii="inherit" w:eastAsia="Times New Roman" w:hAnsi="inherit" w:cs="Times New Roman"/>
                        <w:sz w:val="24"/>
                        <w:szCs w:val="24"/>
                        <w:lang w:eastAsia="en-GB"/>
                      </w:rPr>
                      <w:t xml:space="preserve"> </w:t>
                    </w:r>
                    <w:r w:rsidR="00CA6198">
                      <w:rPr>
                        <w:rFonts w:ascii="inherit" w:eastAsia="Times New Roman" w:hAnsi="inherit" w:cs="Times New Roman"/>
                        <w:sz w:val="24"/>
                        <w:szCs w:val="24"/>
                        <w:lang w:eastAsia="en-GB"/>
                      </w:rPr>
                      <w:t>between RSO and Power Generating Facility owner to avoid incorrect operation</w:t>
                    </w:r>
                  </w:ins>
                </w:p>
              </w:tc>
            </w:tr>
          </w:tbl>
          <w:p w14:paraId="018D39E0"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BD0415" w14:paraId="78DD55E7" w14:textId="77777777">
              <w:tc>
                <w:tcPr>
                  <w:tcW w:w="0" w:type="auto"/>
                  <w:shd w:val="clear" w:color="auto" w:fill="auto"/>
                  <w:hideMark/>
                </w:tcPr>
                <w:p w14:paraId="21F2095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(v)</w:t>
                  </w:r>
                </w:p>
              </w:tc>
              <w:tc>
                <w:tcPr>
                  <w:tcW w:w="0" w:type="auto"/>
                  <w:shd w:val="clear" w:color="auto" w:fill="auto"/>
                  <w:hideMark/>
                </w:tcPr>
                <w:p w14:paraId="5D5DF719" w14:textId="4843E8CD"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a power-generating module with black start capability shall be capable of automatically regulating </w:t>
                  </w:r>
                  <w:r w:rsidR="00931712" w:rsidRPr="00B265FB">
                    <w:rPr>
                      <w:rFonts w:ascii="inherit" w:eastAsia="Times New Roman" w:hAnsi="inherit" w:cs="Times New Roman"/>
                      <w:sz w:val="24"/>
                      <w:szCs w:val="24"/>
                      <w:lang w:eastAsia="en-GB"/>
                    </w:rPr>
                    <w:t>the voltage at the connection point</w:t>
                  </w:r>
                  <w:ins w:id="259" w:author="Author">
                    <w:r w:rsidR="00D5227A">
                      <w:rPr>
                        <w:rFonts w:ascii="inherit" w:eastAsia="Times New Roman" w:hAnsi="inherit" w:cs="Times New Roman"/>
                        <w:sz w:val="24"/>
                        <w:szCs w:val="24"/>
                        <w:lang w:eastAsia="en-GB"/>
                      </w:rPr>
                      <w:t xml:space="preserve"> or in the plant facility</w:t>
                    </w:r>
                  </w:ins>
                  <w:r w:rsidR="00931712" w:rsidRPr="00B265FB">
                    <w:rPr>
                      <w:rFonts w:ascii="inherit" w:eastAsia="Times New Roman" w:hAnsi="inherit" w:cs="Times New Roman"/>
                      <w:sz w:val="24"/>
                      <w:szCs w:val="24"/>
                      <w:lang w:eastAsia="en-GB"/>
                    </w:rPr>
                    <w:t xml:space="preserve"> to limit the magnitude of voltage changes </w:t>
                  </w:r>
                  <w:r w:rsidRPr="00BD0415">
                    <w:rPr>
                      <w:rFonts w:ascii="inherit" w:eastAsia="Times New Roman" w:hAnsi="inherit" w:cs="Times New Roman"/>
                      <w:sz w:val="24"/>
                      <w:szCs w:val="24"/>
                      <w:lang w:eastAsia="en-GB"/>
                    </w:rPr>
                    <w:t>caused by connection of demand</w:t>
                  </w:r>
                  <w:ins w:id="260" w:author="Author">
                    <w:r w:rsidR="00012480">
                      <w:rPr>
                        <w:rFonts w:ascii="inherit" w:eastAsia="Times New Roman" w:hAnsi="inherit" w:cs="Times New Roman"/>
                        <w:sz w:val="24"/>
                        <w:szCs w:val="24"/>
                        <w:lang w:eastAsia="en-GB"/>
                      </w:rPr>
                      <w:t xml:space="preserve">, when the </w:t>
                    </w:r>
                    <w:r w:rsidR="00B94AB1">
                      <w:rPr>
                        <w:rFonts w:ascii="inherit" w:eastAsia="Times New Roman" w:hAnsi="inherit" w:cs="Times New Roman"/>
                        <w:sz w:val="24"/>
                        <w:szCs w:val="24"/>
                        <w:lang w:eastAsia="en-GB"/>
                      </w:rPr>
                      <w:t>PGM</w:t>
                    </w:r>
                    <w:r w:rsidR="00012480">
                      <w:rPr>
                        <w:rFonts w:ascii="inherit" w:eastAsia="Times New Roman" w:hAnsi="inherit" w:cs="Times New Roman"/>
                        <w:sz w:val="24"/>
                        <w:szCs w:val="24"/>
                        <w:lang w:eastAsia="en-GB"/>
                      </w:rPr>
                      <w:t xml:space="preserve"> is still not </w:t>
                    </w:r>
                    <w:commentRangeStart w:id="261"/>
                    <w:r w:rsidR="00012480">
                      <w:rPr>
                        <w:rFonts w:ascii="inherit" w:eastAsia="Times New Roman" w:hAnsi="inherit" w:cs="Times New Roman"/>
                        <w:sz w:val="24"/>
                        <w:szCs w:val="24"/>
                        <w:lang w:eastAsia="en-GB"/>
                      </w:rPr>
                      <w:t>interconnected to the grid</w:t>
                    </w:r>
                    <w:commentRangeEnd w:id="261"/>
                    <w:r w:rsidR="007161B9">
                      <w:rPr>
                        <w:rStyle w:val="CommentReference"/>
                      </w:rPr>
                      <w:commentReference w:id="261"/>
                    </w:r>
                  </w:ins>
                  <w:r w:rsidRPr="00BD0415">
                    <w:rPr>
                      <w:rFonts w:ascii="inherit" w:eastAsia="Times New Roman" w:hAnsi="inherit" w:cs="Times New Roman"/>
                      <w:sz w:val="24"/>
                      <w:szCs w:val="24"/>
                      <w:lang w:eastAsia="en-GB"/>
                    </w:rPr>
                    <w:t>;</w:t>
                  </w:r>
                </w:p>
              </w:tc>
            </w:tr>
          </w:tbl>
          <w:p w14:paraId="5E3582F1"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BD0415" w14:paraId="7C385C33" w14:textId="77777777">
              <w:tc>
                <w:tcPr>
                  <w:tcW w:w="0" w:type="auto"/>
                  <w:shd w:val="clear" w:color="auto" w:fill="auto"/>
                  <w:hideMark/>
                </w:tcPr>
                <w:p w14:paraId="45ED337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(vi)</w:t>
                  </w:r>
                </w:p>
              </w:tc>
              <w:tc>
                <w:tcPr>
                  <w:tcW w:w="0" w:type="auto"/>
                  <w:shd w:val="clear" w:color="auto" w:fill="auto"/>
                  <w:hideMark/>
                </w:tcPr>
                <w:p w14:paraId="37DD1761" w14:textId="205DD25E"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 power-generating module with black start capability shall</w:t>
                  </w:r>
                  <w:r w:rsidR="00931712">
                    <w:rPr>
                      <w:rFonts w:ascii="inherit" w:eastAsia="Times New Roman" w:hAnsi="inherit" w:cs="Times New Roman"/>
                      <w:sz w:val="24"/>
                      <w:szCs w:val="24"/>
                      <w:lang w:eastAsia="en-GB"/>
                    </w:rPr>
                    <w:t xml:space="preserve"> at least</w:t>
                  </w:r>
                  <w:r w:rsidRPr="00BD0415">
                    <w:rPr>
                      <w:rFonts w:ascii="inherit" w:eastAsia="Times New Roman" w:hAnsi="inherit" w:cs="Times New Roman"/>
                      <w:sz w:val="24"/>
                      <w:szCs w:val="24"/>
                      <w:lang w:eastAsia="en-GB"/>
                    </w:rPr>
                    <w:t>:</w:t>
                  </w:r>
                </w:p>
                <w:tbl>
                  <w:tblPr>
                    <w:tblW w:w="5000" w:type="pct"/>
                    <w:tblCellMar>
                      <w:left w:w="0" w:type="dxa"/>
                      <w:right w:w="0" w:type="dxa"/>
                    </w:tblCellMar>
                    <w:tblLook w:val="04A0" w:firstRow="1" w:lastRow="0" w:firstColumn="1" w:lastColumn="0" w:noHBand="0" w:noVBand="1"/>
                  </w:tblPr>
                  <w:tblGrid>
                    <w:gridCol w:w="240"/>
                    <w:gridCol w:w="8114"/>
                  </w:tblGrid>
                  <w:tr w:rsidR="00B940E8" w:rsidRPr="00BD0415" w14:paraId="1DF06BAC" w14:textId="77777777">
                    <w:tc>
                      <w:tcPr>
                        <w:tcW w:w="0" w:type="auto"/>
                        <w:shd w:val="clear" w:color="auto" w:fill="auto"/>
                        <w:hideMark/>
                      </w:tcPr>
                      <w:p w14:paraId="37D6BD5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442A183B" w14:textId="646D9DDB"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be capable of </w:t>
                        </w:r>
                        <w:ins w:id="262" w:author="Author">
                          <w:r w:rsidR="00B940E8">
                            <w:rPr>
                              <w:rFonts w:ascii="inherit" w:eastAsia="Times New Roman" w:hAnsi="inherit" w:cs="Times New Roman"/>
                              <w:sz w:val="24"/>
                              <w:szCs w:val="24"/>
                              <w:lang w:eastAsia="en-GB"/>
                            </w:rPr>
                            <w:t xml:space="preserve">frequency control </w:t>
                          </w:r>
                        </w:ins>
                        <w:del w:id="263" w:author="Author">
                          <w:r w:rsidRPr="00BD0415" w:rsidDel="00B940E8">
                            <w:rPr>
                              <w:rFonts w:ascii="inherit" w:eastAsia="Times New Roman" w:hAnsi="inherit" w:cs="Times New Roman"/>
                              <w:sz w:val="24"/>
                              <w:szCs w:val="24"/>
                              <w:lang w:eastAsia="en-GB"/>
                            </w:rPr>
                            <w:delText>regulating</w:delText>
                          </w:r>
                        </w:del>
                        <w:ins w:id="264" w:author="Author">
                          <w:r w:rsidR="00B940E8">
                            <w:rPr>
                              <w:rFonts w:ascii="inherit" w:eastAsia="Times New Roman" w:hAnsi="inherit" w:cs="Times New Roman"/>
                              <w:sz w:val="24"/>
                              <w:szCs w:val="24"/>
                              <w:lang w:eastAsia="en-GB"/>
                            </w:rPr>
                            <w:t xml:space="preserve"> when connect</w:t>
                          </w:r>
                          <w:r w:rsidR="00806B93">
                            <w:rPr>
                              <w:rFonts w:ascii="inherit" w:eastAsia="Times New Roman" w:hAnsi="inherit" w:cs="Times New Roman"/>
                              <w:sz w:val="24"/>
                              <w:szCs w:val="24"/>
                              <w:lang w:eastAsia="en-GB"/>
                            </w:rPr>
                            <w:t>ing demand</w:t>
                          </w:r>
                        </w:ins>
                        <w:del w:id="265" w:author="Author">
                          <w:r w:rsidRPr="00BD0415" w:rsidDel="00806B93">
                            <w:rPr>
                              <w:rFonts w:ascii="inherit" w:eastAsia="Times New Roman" w:hAnsi="inherit" w:cs="Times New Roman"/>
                              <w:sz w:val="24"/>
                              <w:szCs w:val="24"/>
                              <w:lang w:eastAsia="en-GB"/>
                            </w:rPr>
                            <w:delText xml:space="preserve"> load connections in block load,</w:delText>
                          </w:r>
                        </w:del>
                        <w:ins w:id="266" w:author="Author">
                          <w:r w:rsidR="00AB0904">
                            <w:rPr>
                              <w:rFonts w:ascii="inherit" w:eastAsia="Times New Roman" w:hAnsi="inherit" w:cs="Times New Roman"/>
                              <w:sz w:val="24"/>
                              <w:szCs w:val="24"/>
                              <w:lang w:eastAsia="en-GB"/>
                            </w:rPr>
                            <w:t xml:space="preserve"> and </w:t>
                          </w:r>
                          <w:r w:rsidR="00806B93">
                            <w:rPr>
                              <w:rFonts w:ascii="inherit" w:eastAsia="Times New Roman" w:hAnsi="inherit" w:cs="Times New Roman"/>
                              <w:sz w:val="24"/>
                              <w:szCs w:val="24"/>
                              <w:lang w:eastAsia="en-GB"/>
                            </w:rPr>
                            <w:t xml:space="preserve">when PGM is still not interconnected to the grid, </w:t>
                          </w:r>
                        </w:ins>
                      </w:p>
                    </w:tc>
                  </w:tr>
                </w:tbl>
                <w:p w14:paraId="2B5F6FF7"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BD0415" w14:paraId="7BD056A7" w14:textId="77777777">
                    <w:tc>
                      <w:tcPr>
                        <w:tcW w:w="0" w:type="auto"/>
                        <w:shd w:val="clear" w:color="auto" w:fill="auto"/>
                        <w:hideMark/>
                      </w:tcPr>
                      <w:p w14:paraId="07571F5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345A0075" w14:textId="46877F90"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be capable </w:t>
                        </w:r>
                        <w:ins w:id="267" w:author="Author">
                          <w:del w:id="268" w:author="Author">
                            <w:r w:rsidR="004135E4" w:rsidDel="008D1DB5">
                              <w:rPr>
                                <w:rFonts w:ascii="inherit" w:eastAsia="Times New Roman" w:hAnsi="inherit" w:cs="Times New Roman"/>
                                <w:sz w:val="24"/>
                                <w:szCs w:val="24"/>
                                <w:lang w:eastAsia="en-GB"/>
                              </w:rPr>
                              <w:delText>t</w:delText>
                            </w:r>
                          </w:del>
                          <w:r w:rsidR="004135E4">
                            <w:rPr>
                              <w:rFonts w:ascii="inherit" w:eastAsia="Times New Roman" w:hAnsi="inherit" w:cs="Times New Roman"/>
                              <w:sz w:val="24"/>
                              <w:szCs w:val="24"/>
                              <w:lang w:eastAsia="en-GB"/>
                            </w:rPr>
                            <w:t>o</w:t>
                          </w:r>
                          <w:r w:rsidR="008D1DB5">
                            <w:rPr>
                              <w:rFonts w:ascii="inherit" w:eastAsia="Times New Roman" w:hAnsi="inherit" w:cs="Times New Roman"/>
                              <w:sz w:val="24"/>
                              <w:szCs w:val="24"/>
                              <w:lang w:eastAsia="en-GB"/>
                            </w:rPr>
                            <w:t>f</w:t>
                          </w:r>
                          <w:r w:rsidR="004135E4">
                            <w:rPr>
                              <w:rFonts w:ascii="inherit" w:eastAsia="Times New Roman" w:hAnsi="inherit" w:cs="Times New Roman"/>
                              <w:sz w:val="24"/>
                              <w:szCs w:val="24"/>
                              <w:lang w:eastAsia="en-GB"/>
                            </w:rPr>
                            <w:t xml:space="preserve"> </w:t>
                          </w:r>
                          <w:r w:rsidR="00247079">
                            <w:rPr>
                              <w:rFonts w:ascii="inherit" w:eastAsia="Times New Roman" w:hAnsi="inherit" w:cs="Times New Roman"/>
                              <w:sz w:val="24"/>
                              <w:szCs w:val="24"/>
                              <w:lang w:eastAsia="en-GB"/>
                            </w:rPr>
                            <w:t>frequency</w:t>
                          </w:r>
                          <w:r w:rsidR="00247079" w:rsidRPr="00BD0415">
                            <w:rPr>
                              <w:rFonts w:ascii="inherit" w:eastAsia="Times New Roman" w:hAnsi="inherit" w:cs="Times New Roman"/>
                              <w:sz w:val="24"/>
                              <w:szCs w:val="24"/>
                              <w:lang w:eastAsia="en-GB"/>
                            </w:rPr>
                            <w:t xml:space="preserve"> </w:t>
                          </w:r>
                          <w:r w:rsidR="004135E4">
                            <w:rPr>
                              <w:rFonts w:ascii="inherit" w:eastAsia="Times New Roman" w:hAnsi="inherit" w:cs="Times New Roman"/>
                              <w:sz w:val="24"/>
                              <w:szCs w:val="24"/>
                              <w:lang w:eastAsia="en-GB"/>
                            </w:rPr>
                            <w:t xml:space="preserve">control </w:t>
                          </w:r>
                          <w:del w:id="269" w:author="Author">
                            <w:r w:rsidR="004135E4" w:rsidDel="00247079">
                              <w:rPr>
                                <w:rFonts w:ascii="inherit" w:eastAsia="Times New Roman" w:hAnsi="inherit" w:cs="Times New Roman"/>
                                <w:sz w:val="24"/>
                                <w:szCs w:val="24"/>
                                <w:lang w:eastAsia="en-GB"/>
                              </w:rPr>
                              <w:delText>frequency</w:delText>
                            </w:r>
                            <w:r w:rsidRPr="00BD0415" w:rsidDel="00247079">
                              <w:rPr>
                                <w:rFonts w:ascii="inherit" w:eastAsia="Times New Roman" w:hAnsi="inherit" w:cs="Times New Roman"/>
                                <w:sz w:val="24"/>
                                <w:szCs w:val="24"/>
                                <w:lang w:eastAsia="en-GB"/>
                              </w:rPr>
                              <w:delText xml:space="preserve"> </w:delText>
                            </w:r>
                          </w:del>
                        </w:ins>
                        <w:del w:id="270" w:author="Author">
                          <w:r w:rsidRPr="00BD0415" w:rsidDel="00D07202">
                            <w:rPr>
                              <w:rFonts w:ascii="inherit" w:eastAsia="Times New Roman" w:hAnsi="inherit" w:cs="Times New Roman"/>
                              <w:sz w:val="24"/>
                              <w:szCs w:val="24"/>
                              <w:lang w:eastAsia="en-GB"/>
                            </w:rPr>
                            <w:delText>of operating in LFSM-O and LFSM-U</w:delText>
                          </w:r>
                          <w:r w:rsidR="00366070" w:rsidDel="00D07202">
                            <w:rPr>
                              <w:rFonts w:ascii="inherit" w:eastAsia="Times New Roman" w:hAnsi="inherit" w:cs="Times New Roman"/>
                              <w:sz w:val="24"/>
                              <w:szCs w:val="24"/>
                              <w:lang w:eastAsia="en-GB"/>
                            </w:rPr>
                            <w:delText xml:space="preserve"> </w:delText>
                          </w:r>
                        </w:del>
                        <w:r w:rsidR="00366070" w:rsidRPr="00BD0415">
                          <w:rPr>
                            <w:rFonts w:ascii="inherit" w:eastAsia="Times New Roman" w:hAnsi="inherit" w:cs="Times New Roman"/>
                            <w:sz w:val="24"/>
                            <w:szCs w:val="24"/>
                            <w:lang w:eastAsia="en-GB"/>
                          </w:rPr>
                          <w:t>during the system restoration phase</w:t>
                        </w:r>
                        <w:r w:rsidRPr="00BD0415">
                          <w:rPr>
                            <w:rFonts w:ascii="inherit" w:eastAsia="Times New Roman" w:hAnsi="inherit" w:cs="Times New Roman"/>
                            <w:sz w:val="24"/>
                            <w:szCs w:val="24"/>
                            <w:lang w:eastAsia="en-GB"/>
                          </w:rPr>
                          <w:t xml:space="preserve">, </w:t>
                        </w:r>
                        <w:del w:id="271" w:author="Author">
                          <w:r w:rsidRPr="00BD0415" w:rsidDel="00D07202">
                            <w:rPr>
                              <w:rFonts w:ascii="inherit" w:eastAsia="Times New Roman" w:hAnsi="inherit" w:cs="Times New Roman"/>
                              <w:sz w:val="24"/>
                              <w:szCs w:val="24"/>
                              <w:lang w:eastAsia="en-GB"/>
                            </w:rPr>
                            <w:delText>as specified in point (c) of paragraph 2 and Article 13(</w:delText>
                          </w:r>
                          <w:r w:rsidR="00790F3D" w:rsidDel="00D07202">
                            <w:rPr>
                              <w:rFonts w:ascii="inherit" w:eastAsia="Times New Roman" w:hAnsi="inherit" w:cs="Times New Roman"/>
                              <w:sz w:val="24"/>
                              <w:szCs w:val="24"/>
                              <w:lang w:eastAsia="en-GB"/>
                            </w:rPr>
                            <w:delText>3</w:delText>
                          </w:r>
                          <w:r w:rsidRPr="00BD0415" w:rsidDel="00D07202">
                            <w:rPr>
                              <w:rFonts w:ascii="inherit" w:eastAsia="Times New Roman" w:hAnsi="inherit" w:cs="Times New Roman"/>
                              <w:sz w:val="24"/>
                              <w:szCs w:val="24"/>
                              <w:lang w:eastAsia="en-GB"/>
                            </w:rPr>
                            <w:delText>2)</w:delText>
                          </w:r>
                        </w:del>
                        <w:r w:rsidRPr="00BD0415">
                          <w:rPr>
                            <w:rFonts w:ascii="inherit" w:eastAsia="Times New Roman" w:hAnsi="inherit" w:cs="Times New Roman"/>
                            <w:sz w:val="24"/>
                            <w:szCs w:val="24"/>
                            <w:lang w:eastAsia="en-GB"/>
                          </w:rPr>
                          <w:t>,</w:t>
                        </w:r>
                        <w:ins w:id="272" w:author="Author">
                          <w:r w:rsidR="00F94ABA">
                            <w:rPr>
                              <w:rFonts w:ascii="inherit" w:eastAsia="Times New Roman" w:hAnsi="inherit" w:cs="Times New Roman"/>
                              <w:sz w:val="24"/>
                              <w:szCs w:val="24"/>
                              <w:lang w:eastAsia="en-GB"/>
                            </w:rPr>
                            <w:t xml:space="preserve"> </w:t>
                          </w:r>
                          <w:del w:id="273" w:author="Author">
                            <w:r w:rsidR="00F94ABA" w:rsidDel="00BD5D07">
                              <w:rPr>
                                <w:rFonts w:ascii="inherit" w:eastAsia="Times New Roman" w:hAnsi="inherit" w:cs="Times New Roman"/>
                                <w:sz w:val="24"/>
                                <w:szCs w:val="24"/>
                                <w:lang w:eastAsia="en-GB"/>
                              </w:rPr>
                              <w:delText>switching from speed control mode</w:delText>
                            </w:r>
                          </w:del>
                          <w:r w:rsidR="00F94ABA">
                            <w:rPr>
                              <w:rFonts w:ascii="inherit" w:eastAsia="Times New Roman" w:hAnsi="inherit" w:cs="Times New Roman"/>
                              <w:sz w:val="24"/>
                              <w:szCs w:val="24"/>
                              <w:lang w:eastAsia="en-GB"/>
                            </w:rPr>
                            <w:t>,</w:t>
                          </w:r>
                          <w:r w:rsidR="00B73650">
                            <w:rPr>
                              <w:rFonts w:ascii="inherit" w:eastAsia="Times New Roman" w:hAnsi="inherit" w:cs="Times New Roman"/>
                              <w:sz w:val="24"/>
                              <w:szCs w:val="24"/>
                              <w:lang w:eastAsia="en-GB"/>
                            </w:rPr>
                            <w:t>. Frequency control mode shall be defined in the system restoration procedure</w:t>
                          </w:r>
                          <w:r w:rsidR="002E2DCB">
                            <w:rPr>
                              <w:rFonts w:ascii="inherit" w:eastAsia="Times New Roman" w:hAnsi="inherit" w:cs="Times New Roman"/>
                              <w:sz w:val="24"/>
                              <w:szCs w:val="24"/>
                              <w:lang w:eastAsia="en-GB"/>
                            </w:rPr>
                            <w:t xml:space="preserve"> and process.</w:t>
                          </w:r>
                          <w:r w:rsidR="00572932">
                            <w:rPr>
                              <w:rFonts w:ascii="inherit" w:eastAsia="Times New Roman" w:hAnsi="inherit" w:cs="Times New Roman"/>
                              <w:sz w:val="24"/>
                              <w:szCs w:val="24"/>
                              <w:lang w:eastAsia="en-GB"/>
                            </w:rPr>
                            <w:t xml:space="preserve"> Frequency control </w:t>
                          </w:r>
                          <w:r w:rsidR="00EE705E">
                            <w:rPr>
                              <w:rFonts w:ascii="inherit" w:eastAsia="Times New Roman" w:hAnsi="inherit" w:cs="Times New Roman"/>
                              <w:sz w:val="24"/>
                              <w:szCs w:val="24"/>
                              <w:lang w:eastAsia="en-GB"/>
                            </w:rPr>
                            <w:t>is limited to load acceptability by the generating unit which shall be previously agreed between RSO and Power Generating Facility Owner</w:t>
                          </w:r>
                          <w:r w:rsidR="008C46D6">
                            <w:rPr>
                              <w:rFonts w:ascii="inherit" w:eastAsia="Times New Roman" w:hAnsi="inherit" w:cs="Times New Roman"/>
                              <w:sz w:val="24"/>
                              <w:szCs w:val="24"/>
                              <w:lang w:eastAsia="en-GB"/>
                            </w:rPr>
                            <w:t>;</w:t>
                          </w:r>
                        </w:ins>
                      </w:p>
                    </w:tc>
                  </w:tr>
                </w:tbl>
                <w:p w14:paraId="02992FD2"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BD0415" w14:paraId="168FADC4" w14:textId="77777777">
                    <w:tc>
                      <w:tcPr>
                        <w:tcW w:w="0" w:type="auto"/>
                        <w:shd w:val="clear" w:color="auto" w:fill="auto"/>
                        <w:hideMark/>
                      </w:tcPr>
                      <w:p w14:paraId="49CC352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3A20C76F" w14:textId="3287C7E0"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control frequency in case of overfrequency and underfrequency within the whole active power output range between minimum regulating level and maximum capacity as well as at houseload level</w:t>
                        </w:r>
                        <w:ins w:id="274" w:author="Author">
                          <w:r w:rsidR="003649A8">
                            <w:rPr>
                              <w:rFonts w:ascii="inherit" w:eastAsia="Times New Roman" w:hAnsi="inherit" w:cs="Times New Roman"/>
                              <w:sz w:val="24"/>
                              <w:szCs w:val="24"/>
                              <w:lang w:eastAsia="en-GB"/>
                            </w:rPr>
                            <w:t xml:space="preserve">; however load acceptability shall be previously agreed </w:t>
                          </w:r>
                          <w:r w:rsidR="005554B9">
                            <w:rPr>
                              <w:rFonts w:ascii="inherit" w:eastAsia="Times New Roman" w:hAnsi="inherit" w:cs="Times New Roman"/>
                              <w:sz w:val="24"/>
                              <w:szCs w:val="24"/>
                              <w:lang w:eastAsia="en-GB"/>
                            </w:rPr>
                            <w:t xml:space="preserve">between RSO and the Power Generating Facility owner </w:t>
                          </w:r>
                          <w:r w:rsidR="003649A8">
                            <w:rPr>
                              <w:rFonts w:ascii="inherit" w:eastAsia="Times New Roman" w:hAnsi="inherit" w:cs="Times New Roman"/>
                              <w:sz w:val="24"/>
                              <w:szCs w:val="24"/>
                              <w:lang w:eastAsia="en-GB"/>
                            </w:rPr>
                            <w:t>and it is typical</w:t>
                          </w:r>
                          <w:r w:rsidR="00AE28E8">
                            <w:rPr>
                              <w:rFonts w:ascii="inherit" w:eastAsia="Times New Roman" w:hAnsi="inherit" w:cs="Times New Roman"/>
                              <w:sz w:val="24"/>
                              <w:szCs w:val="24"/>
                              <w:lang w:eastAsia="en-GB"/>
                            </w:rPr>
                            <w:t>ly</w:t>
                          </w:r>
                          <w:r w:rsidR="003649A8">
                            <w:rPr>
                              <w:rFonts w:ascii="inherit" w:eastAsia="Times New Roman" w:hAnsi="inherit" w:cs="Times New Roman"/>
                              <w:sz w:val="24"/>
                              <w:szCs w:val="24"/>
                              <w:lang w:eastAsia="en-GB"/>
                            </w:rPr>
                            <w:t xml:space="preserve"> function of the type of </w:t>
                          </w:r>
                          <w:r w:rsidR="0079152B">
                            <w:rPr>
                              <w:rFonts w:ascii="inherit" w:eastAsia="Times New Roman" w:hAnsi="inherit" w:cs="Times New Roman"/>
                              <w:sz w:val="24"/>
                              <w:szCs w:val="24"/>
                              <w:lang w:eastAsia="en-GB"/>
                            </w:rPr>
                            <w:t>demand</w:t>
                          </w:r>
                          <w:r w:rsidR="003649A8">
                            <w:rPr>
                              <w:rFonts w:ascii="inherit" w:eastAsia="Times New Roman" w:hAnsi="inherit" w:cs="Times New Roman"/>
                              <w:sz w:val="24"/>
                              <w:szCs w:val="24"/>
                              <w:lang w:eastAsia="en-GB"/>
                            </w:rPr>
                            <w:t xml:space="preserve"> to be connected and </w:t>
                          </w:r>
                          <w:r w:rsidR="00520949">
                            <w:rPr>
                              <w:rFonts w:ascii="inherit" w:eastAsia="Times New Roman" w:hAnsi="inherit" w:cs="Times New Roman"/>
                              <w:sz w:val="24"/>
                              <w:szCs w:val="24"/>
                              <w:lang w:eastAsia="en-GB"/>
                            </w:rPr>
                            <w:t>of the PGM loading status,</w:t>
                          </w:r>
                        </w:ins>
                        <w:del w:id="275" w:author="Author">
                          <w:r w:rsidRPr="00BD0415" w:rsidDel="003649A8">
                            <w:rPr>
                              <w:rFonts w:ascii="inherit" w:eastAsia="Times New Roman" w:hAnsi="inherit" w:cs="Times New Roman"/>
                              <w:sz w:val="24"/>
                              <w:szCs w:val="24"/>
                              <w:lang w:eastAsia="en-GB"/>
                            </w:rPr>
                            <w:delText>,</w:delText>
                          </w:r>
                        </w:del>
                      </w:p>
                    </w:tc>
                  </w:tr>
                </w:tbl>
                <w:p w14:paraId="2109F3C6"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BD0415" w14:paraId="081A9BE7" w14:textId="77777777">
                    <w:tc>
                      <w:tcPr>
                        <w:tcW w:w="0" w:type="auto"/>
                        <w:shd w:val="clear" w:color="auto" w:fill="auto"/>
                        <w:hideMark/>
                      </w:tcPr>
                      <w:p w14:paraId="15D9B5E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5C24BAAE" w14:textId="28C64951"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be capable of </w:t>
                        </w:r>
                        <w:commentRangeStart w:id="276"/>
                        <w:del w:id="277" w:author="Author">
                          <w:r w:rsidRPr="00BD0415" w:rsidDel="00B37820">
                            <w:rPr>
                              <w:rFonts w:ascii="inherit" w:eastAsia="Times New Roman" w:hAnsi="inherit" w:cs="Times New Roman"/>
                              <w:sz w:val="24"/>
                              <w:szCs w:val="24"/>
                              <w:lang w:eastAsia="en-GB"/>
                            </w:rPr>
                            <w:delText>parallel</w:delText>
                          </w:r>
                        </w:del>
                        <w:commentRangeEnd w:id="276"/>
                        <w:r w:rsidR="00A23CA5">
                          <w:rPr>
                            <w:rStyle w:val="CommentReference"/>
                          </w:rPr>
                          <w:commentReference w:id="276"/>
                        </w:r>
                        <w:del w:id="278" w:author="Author">
                          <w:r w:rsidRPr="00BD0415" w:rsidDel="00B37820">
                            <w:rPr>
                              <w:rFonts w:ascii="inherit" w:eastAsia="Times New Roman" w:hAnsi="inherit" w:cs="Times New Roman"/>
                              <w:sz w:val="24"/>
                              <w:szCs w:val="24"/>
                              <w:lang w:eastAsia="en-GB"/>
                            </w:rPr>
                            <w:delText xml:space="preserve"> </w:delText>
                          </w:r>
                        </w:del>
                        <w:r w:rsidRPr="00BD0415">
                          <w:rPr>
                            <w:rFonts w:ascii="inherit" w:eastAsia="Times New Roman" w:hAnsi="inherit" w:cs="Times New Roman"/>
                            <w:sz w:val="24"/>
                            <w:szCs w:val="24"/>
                            <w:lang w:eastAsia="en-GB"/>
                          </w:rPr>
                          <w:t xml:space="preserve">operation of a few power-generating modules within one island, </w:t>
                        </w:r>
                        <w:commentRangeStart w:id="279"/>
                        <w:ins w:id="280" w:author="Author">
                          <w:r w:rsidR="0039263B">
                            <w:rPr>
                              <w:rFonts w:ascii="inherit" w:eastAsia="Times New Roman" w:hAnsi="inherit" w:cs="Times New Roman"/>
                              <w:sz w:val="24"/>
                              <w:szCs w:val="24"/>
                              <w:lang w:eastAsia="en-GB"/>
                            </w:rPr>
                            <w:t>as de</w:t>
                          </w:r>
                          <w:r w:rsidR="00356B2A">
                            <w:rPr>
                              <w:rFonts w:ascii="inherit" w:eastAsia="Times New Roman" w:hAnsi="inherit" w:cs="Times New Roman"/>
                              <w:sz w:val="24"/>
                              <w:szCs w:val="24"/>
                              <w:lang w:eastAsia="en-GB"/>
                            </w:rPr>
                            <w:t>fined in the island condition of operation</w:t>
                          </w:r>
                          <w:commentRangeEnd w:id="279"/>
                          <w:r w:rsidR="00AF3EA6">
                            <w:rPr>
                              <w:rStyle w:val="CommentReference"/>
                            </w:rPr>
                            <w:commentReference w:id="279"/>
                          </w:r>
                          <w:r w:rsidR="00356B2A">
                            <w:rPr>
                              <w:rFonts w:ascii="inherit" w:eastAsia="Times New Roman" w:hAnsi="inherit" w:cs="Times New Roman"/>
                              <w:sz w:val="24"/>
                              <w:szCs w:val="24"/>
                              <w:lang w:eastAsia="en-GB"/>
                            </w:rPr>
                            <w:t xml:space="preserve">, </w:t>
                          </w:r>
                        </w:ins>
                        <w:r w:rsidRPr="00BD0415">
                          <w:rPr>
                            <w:rFonts w:ascii="inherit" w:eastAsia="Times New Roman" w:hAnsi="inherit" w:cs="Times New Roman"/>
                            <w:sz w:val="24"/>
                            <w:szCs w:val="24"/>
                            <w:lang w:eastAsia="en-GB"/>
                          </w:rPr>
                          <w:t>and</w:t>
                        </w:r>
                      </w:p>
                    </w:tc>
                  </w:tr>
                </w:tbl>
                <w:p w14:paraId="7FDB959A"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BD0415" w14:paraId="7F1DE81D" w14:textId="77777777">
                    <w:tc>
                      <w:tcPr>
                        <w:tcW w:w="0" w:type="auto"/>
                        <w:shd w:val="clear" w:color="auto" w:fill="auto"/>
                        <w:hideMark/>
                      </w:tcPr>
                      <w:p w14:paraId="260726F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7B6F7D11" w14:textId="31A71BCA" w:rsidR="003B7AE9" w:rsidRPr="00BD0415" w:rsidRDefault="0071756B" w:rsidP="003B7AE9">
                        <w:pPr>
                          <w:spacing w:before="120" w:after="0" w:line="240" w:lineRule="auto"/>
                          <w:jc w:val="both"/>
                          <w:rPr>
                            <w:rFonts w:ascii="inherit" w:eastAsia="Times New Roman" w:hAnsi="inherit" w:cs="Times New Roman"/>
                            <w:sz w:val="24"/>
                            <w:szCs w:val="24"/>
                            <w:lang w:eastAsia="en-GB"/>
                          </w:rPr>
                        </w:pPr>
                        <w:commentRangeStart w:id="281"/>
                        <w:ins w:id="282" w:author="Author">
                          <w:r>
                            <w:rPr>
                              <w:rFonts w:ascii="inherit" w:eastAsia="Times New Roman" w:hAnsi="inherit" w:cs="Times New Roman"/>
                              <w:sz w:val="24"/>
                              <w:szCs w:val="24"/>
                              <w:lang w:eastAsia="en-GB"/>
                            </w:rPr>
                            <w:t xml:space="preserve">Automatic </w:t>
                          </w:r>
                        </w:ins>
                        <w:r w:rsidR="003B7AE9" w:rsidRPr="00BD0415">
                          <w:rPr>
                            <w:rFonts w:ascii="inherit" w:eastAsia="Times New Roman" w:hAnsi="inherit" w:cs="Times New Roman"/>
                            <w:sz w:val="24"/>
                            <w:szCs w:val="24"/>
                            <w:lang w:eastAsia="en-GB"/>
                          </w:rPr>
                          <w:t xml:space="preserve">control voltage </w:t>
                        </w:r>
                        <w:del w:id="283" w:author="Author">
                          <w:r w:rsidR="003B7AE9" w:rsidRPr="00BD0415" w:rsidDel="0071756B">
                            <w:rPr>
                              <w:rFonts w:ascii="inherit" w:eastAsia="Times New Roman" w:hAnsi="inherit" w:cs="Times New Roman"/>
                              <w:sz w:val="24"/>
                              <w:szCs w:val="24"/>
                              <w:lang w:eastAsia="en-GB"/>
                            </w:rPr>
                            <w:delText xml:space="preserve">automatically </w:delText>
                          </w:r>
                        </w:del>
                        <w:r w:rsidR="003B7AE9" w:rsidRPr="00BD0415">
                          <w:rPr>
                            <w:rFonts w:ascii="inherit" w:eastAsia="Times New Roman" w:hAnsi="inherit" w:cs="Times New Roman"/>
                            <w:sz w:val="24"/>
                            <w:szCs w:val="24"/>
                            <w:lang w:eastAsia="en-GB"/>
                          </w:rPr>
                          <w:t>during the system restoration phase</w:t>
                        </w:r>
                        <w:ins w:id="284" w:author="Author">
                          <w:r>
                            <w:rPr>
                              <w:rFonts w:ascii="inherit" w:eastAsia="Times New Roman" w:hAnsi="inherit" w:cs="Times New Roman"/>
                              <w:sz w:val="24"/>
                              <w:szCs w:val="24"/>
                              <w:lang w:eastAsia="en-GB"/>
                            </w:rPr>
                            <w:t xml:space="preserve"> when the Power Generating Module is not interconnected to the grid</w:t>
                          </w:r>
                          <w:commentRangeEnd w:id="281"/>
                          <w:r w:rsidR="00744C34">
                            <w:rPr>
                              <w:rStyle w:val="CommentReference"/>
                            </w:rPr>
                            <w:commentReference w:id="281"/>
                          </w:r>
                        </w:ins>
                        <w:r w:rsidR="003B7AE9" w:rsidRPr="00BD0415">
                          <w:rPr>
                            <w:rFonts w:ascii="inherit" w:eastAsia="Times New Roman" w:hAnsi="inherit" w:cs="Times New Roman"/>
                            <w:sz w:val="24"/>
                            <w:szCs w:val="24"/>
                            <w:lang w:eastAsia="en-GB"/>
                          </w:rPr>
                          <w:t>;</w:t>
                        </w:r>
                      </w:p>
                    </w:tc>
                  </w:tr>
                </w:tbl>
                <w:p w14:paraId="395E92F4"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19360E42"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7718D80B"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2884BEA1" w14:textId="77777777" w:rsidTr="003B7AE9">
        <w:tc>
          <w:tcPr>
            <w:tcW w:w="0" w:type="auto"/>
            <w:shd w:val="clear" w:color="auto" w:fill="auto"/>
            <w:hideMark/>
          </w:tcPr>
          <w:p w14:paraId="0F25245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1EF011AC" w14:textId="3BE4EC8A"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with regard to the capability to take part in island operation: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BD0415" w14:paraId="509D7FAB" w14:textId="77777777">
              <w:tc>
                <w:tcPr>
                  <w:tcW w:w="0" w:type="auto"/>
                  <w:shd w:val="clear" w:color="auto" w:fill="auto"/>
                  <w:hideMark/>
                </w:tcPr>
                <w:p w14:paraId="7AE2B4D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663FC51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power-generating modules shall be capable of taking part in island operation if required by the relevant system operator in coordination with the relevant TSO and:</w:t>
                  </w:r>
                </w:p>
                <w:tbl>
                  <w:tblPr>
                    <w:tblW w:w="5000" w:type="pct"/>
                    <w:tblCellMar>
                      <w:left w:w="0" w:type="dxa"/>
                      <w:right w:w="0" w:type="dxa"/>
                    </w:tblCellMar>
                    <w:tblLook w:val="04A0" w:firstRow="1" w:lastRow="0" w:firstColumn="1" w:lastColumn="0" w:noHBand="0" w:noVBand="1"/>
                  </w:tblPr>
                  <w:tblGrid>
                    <w:gridCol w:w="240"/>
                    <w:gridCol w:w="8221"/>
                  </w:tblGrid>
                  <w:tr w:rsidR="003B7AE9" w:rsidRPr="00BD0415" w14:paraId="46CDA4B0" w14:textId="77777777">
                    <w:tc>
                      <w:tcPr>
                        <w:tcW w:w="0" w:type="auto"/>
                        <w:shd w:val="clear" w:color="auto" w:fill="auto"/>
                        <w:hideMark/>
                      </w:tcPr>
                      <w:p w14:paraId="3779C7D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55F583C9" w14:textId="7046DC55"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frequency limits for island operation shall be those established in accordance with point (a) of Article 13(</w:t>
                        </w:r>
                        <w:r w:rsidR="00790F3D">
                          <w:rPr>
                            <w:rFonts w:ascii="inherit" w:eastAsia="Times New Roman" w:hAnsi="inherit" w:cs="Times New Roman"/>
                            <w:sz w:val="24"/>
                            <w:szCs w:val="24"/>
                            <w:lang w:eastAsia="en-GB"/>
                          </w:rPr>
                          <w:t>2</w:t>
                        </w:r>
                        <w:r w:rsidRPr="00BD0415">
                          <w:rPr>
                            <w:rFonts w:ascii="inherit" w:eastAsia="Times New Roman" w:hAnsi="inherit" w:cs="Times New Roman"/>
                            <w:sz w:val="24"/>
                            <w:szCs w:val="24"/>
                            <w:lang w:eastAsia="en-GB"/>
                          </w:rPr>
                          <w:t>),</w:t>
                        </w:r>
                      </w:p>
                    </w:tc>
                  </w:tr>
                </w:tbl>
                <w:p w14:paraId="5A33D8A4"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BD0415" w14:paraId="5F3225E3" w14:textId="77777777">
                    <w:tc>
                      <w:tcPr>
                        <w:tcW w:w="0" w:type="auto"/>
                        <w:shd w:val="clear" w:color="auto" w:fill="auto"/>
                        <w:hideMark/>
                      </w:tcPr>
                      <w:p w14:paraId="120AEA3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47C80344" w14:textId="5FC030CF"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voltage limits for island operation shall be those established in accordance </w:t>
                        </w:r>
                        <w:r w:rsidRPr="00790F3D">
                          <w:rPr>
                            <w:rFonts w:ascii="inherit" w:eastAsia="Times New Roman" w:hAnsi="inherit" w:cs="Times New Roman"/>
                            <w:sz w:val="24"/>
                            <w:szCs w:val="24"/>
                            <w:lang w:eastAsia="en-GB"/>
                          </w:rPr>
                          <w:t xml:space="preserve">with </w:t>
                        </w:r>
                        <w:r w:rsidR="00523A77" w:rsidRPr="00790F3D">
                          <w:rPr>
                            <w:rFonts w:ascii="inherit" w:eastAsia="Times New Roman" w:hAnsi="inherit" w:cs="Times New Roman"/>
                            <w:sz w:val="24"/>
                            <w:szCs w:val="24"/>
                            <w:lang w:eastAsia="en-GB"/>
                          </w:rPr>
                          <w:t xml:space="preserve">paragraph </w:t>
                        </w:r>
                        <w:r w:rsidRPr="00790F3D">
                          <w:rPr>
                            <w:rFonts w:ascii="inherit" w:eastAsia="Times New Roman" w:hAnsi="inherit" w:cs="Times New Roman"/>
                            <w:sz w:val="24"/>
                            <w:szCs w:val="24"/>
                            <w:lang w:eastAsia="en-GB"/>
                          </w:rPr>
                          <w:t>(3) o</w:t>
                        </w:r>
                        <w:r w:rsidRPr="00BD0415">
                          <w:rPr>
                            <w:rFonts w:ascii="inherit" w:eastAsia="Times New Roman" w:hAnsi="inherit" w:cs="Times New Roman"/>
                            <w:sz w:val="24"/>
                            <w:szCs w:val="24"/>
                            <w:lang w:eastAsia="en-GB"/>
                          </w:rPr>
                          <w:t xml:space="preserve">r Article </w:t>
                        </w:r>
                        <w:r w:rsidR="000A34C6">
                          <w:rPr>
                            <w:rFonts w:ascii="inherit" w:eastAsia="Times New Roman" w:hAnsi="inherit" w:cs="Times New Roman"/>
                            <w:sz w:val="24"/>
                            <w:szCs w:val="24"/>
                            <w:lang w:eastAsia="en-GB"/>
                          </w:rPr>
                          <w:t>1</w:t>
                        </w:r>
                        <w:r w:rsidR="00246995">
                          <w:rPr>
                            <w:rFonts w:ascii="inherit" w:eastAsia="Times New Roman" w:hAnsi="inherit" w:cs="Times New Roman"/>
                            <w:sz w:val="24"/>
                            <w:szCs w:val="24"/>
                            <w:lang w:eastAsia="en-GB"/>
                          </w:rPr>
                          <w:t>4</w:t>
                        </w:r>
                        <w:r w:rsidR="000A34C6">
                          <w:rPr>
                            <w:rFonts w:ascii="inherit" w:eastAsia="Times New Roman" w:hAnsi="inherit" w:cs="Times New Roman"/>
                            <w:sz w:val="24"/>
                            <w:szCs w:val="24"/>
                            <w:lang w:eastAsia="en-GB"/>
                          </w:rPr>
                          <w:t>(</w:t>
                        </w:r>
                        <w:r w:rsidR="00246995">
                          <w:rPr>
                            <w:rFonts w:ascii="inherit" w:eastAsia="Times New Roman" w:hAnsi="inherit" w:cs="Times New Roman"/>
                            <w:sz w:val="24"/>
                            <w:szCs w:val="24"/>
                            <w:lang w:eastAsia="en-GB"/>
                          </w:rPr>
                          <w:t>2</w:t>
                        </w:r>
                        <w:r w:rsidR="000A34C6">
                          <w:rPr>
                            <w:rFonts w:ascii="inherit" w:eastAsia="Times New Roman" w:hAnsi="inherit" w:cs="Times New Roman"/>
                            <w:sz w:val="24"/>
                            <w:szCs w:val="24"/>
                            <w:lang w:eastAsia="en-GB"/>
                          </w:rPr>
                          <w:t>)</w:t>
                        </w:r>
                        <w:r w:rsidRPr="00BD0415">
                          <w:rPr>
                            <w:rFonts w:ascii="inherit" w:eastAsia="Times New Roman" w:hAnsi="inherit" w:cs="Times New Roman"/>
                            <w:sz w:val="24"/>
                            <w:szCs w:val="24"/>
                            <w:lang w:eastAsia="en-GB"/>
                          </w:rPr>
                          <w:t>, where applicable;</w:t>
                        </w:r>
                      </w:p>
                    </w:tc>
                  </w:tr>
                </w:tbl>
                <w:p w14:paraId="21E45BAB"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4537A713"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BD0415" w14:paraId="2B74175A" w14:textId="77777777">
              <w:tc>
                <w:tcPr>
                  <w:tcW w:w="0" w:type="auto"/>
                  <w:shd w:val="clear" w:color="auto" w:fill="auto"/>
                  <w:hideMark/>
                </w:tcPr>
                <w:p w14:paraId="0311699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4E0C3F43" w14:textId="5629E411"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power-generating modules shall be able to operate</w:t>
                  </w:r>
                  <w:r w:rsidR="000A34C6">
                    <w:rPr>
                      <w:rFonts w:ascii="inherit" w:eastAsia="Times New Roman" w:hAnsi="inherit" w:cs="Times New Roman"/>
                      <w:sz w:val="24"/>
                      <w:szCs w:val="24"/>
                      <w:lang w:eastAsia="en-GB"/>
                    </w:rPr>
                    <w:t xml:space="preserve"> stably</w:t>
                  </w:r>
                  <w:r w:rsidRPr="00BD0415">
                    <w:rPr>
                      <w:rFonts w:ascii="inherit" w:eastAsia="Times New Roman" w:hAnsi="inherit" w:cs="Times New Roman"/>
                      <w:sz w:val="24"/>
                      <w:szCs w:val="24"/>
                      <w:lang w:eastAsia="en-GB"/>
                    </w:rPr>
                    <w:t xml:space="preserve"> in FSM during island operation, as specified in point (d) of paragraph 2.</w:t>
                  </w:r>
                </w:p>
                <w:p w14:paraId="46E3C7C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In the event of a power surplus, power-generating modules shall be capable of reducing the active power output from a previous operating point to any new operating point within the P-Q-capability diagram. In that regard, the power-generating module shall be capable of reducing active power output as much as inherently technically feasible, but to at least 55 % of its maximum capacity;</w:t>
                  </w:r>
                </w:p>
              </w:tc>
            </w:tr>
          </w:tbl>
          <w:p w14:paraId="1FB0AD6A"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BD0415" w14:paraId="09D98021" w14:textId="77777777">
              <w:tc>
                <w:tcPr>
                  <w:tcW w:w="0" w:type="auto"/>
                  <w:shd w:val="clear" w:color="auto" w:fill="auto"/>
                  <w:hideMark/>
                </w:tcPr>
                <w:p w14:paraId="57F98D8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1BB85675" w14:textId="5F3FDADD" w:rsidR="003B7AE9" w:rsidRPr="00BD0415" w:rsidRDefault="000A34C6" w:rsidP="003B7AE9">
                  <w:pPr>
                    <w:spacing w:before="120" w:after="0" w:line="240" w:lineRule="auto"/>
                    <w:jc w:val="both"/>
                    <w:rPr>
                      <w:rFonts w:ascii="inherit" w:eastAsia="Times New Roman" w:hAnsi="inherit" w:cs="Times New Roman"/>
                      <w:sz w:val="24"/>
                      <w:szCs w:val="24"/>
                      <w:lang w:eastAsia="en-GB"/>
                    </w:rPr>
                  </w:pPr>
                  <w:r w:rsidRPr="004B61F5">
                    <w:rPr>
                      <w:rFonts w:ascii="inherit" w:eastAsia="Times New Roman" w:hAnsi="inherit" w:cs="Times New Roman"/>
                      <w:sz w:val="24"/>
                      <w:szCs w:val="24"/>
                      <w:lang w:eastAsia="en-GB"/>
                    </w:rPr>
                    <w:t>the voltage control system of a SPGM, as specified in Article 17 (2) (b) and 19 (2), or voltage control mode of a PPM, as specified in Article 21 (5) (d), shall be able to stably operate during island operation;</w:t>
                  </w:r>
                </w:p>
              </w:tc>
            </w:tr>
          </w:tbl>
          <w:p w14:paraId="7815193F"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BD0415" w14:paraId="0F5CBDBF" w14:textId="77777777">
              <w:tc>
                <w:tcPr>
                  <w:tcW w:w="0" w:type="auto"/>
                  <w:shd w:val="clear" w:color="auto" w:fill="auto"/>
                  <w:hideMark/>
                </w:tcPr>
                <w:p w14:paraId="5C768CF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(iv)</w:t>
                  </w:r>
                </w:p>
              </w:tc>
              <w:tc>
                <w:tcPr>
                  <w:tcW w:w="0" w:type="auto"/>
                  <w:shd w:val="clear" w:color="auto" w:fill="auto"/>
                  <w:hideMark/>
                </w:tcPr>
                <w:p w14:paraId="4B0B6634" w14:textId="2FBC2FD2"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power-generating modules shall be able to operate</w:t>
                  </w:r>
                  <w:r w:rsidR="000A34C6">
                    <w:rPr>
                      <w:rFonts w:ascii="inherit" w:eastAsia="Times New Roman" w:hAnsi="inherit" w:cs="Times New Roman"/>
                      <w:sz w:val="24"/>
                      <w:szCs w:val="24"/>
                      <w:lang w:eastAsia="en-GB"/>
                    </w:rPr>
                    <w:t xml:space="preserve"> stably</w:t>
                  </w:r>
                  <w:r w:rsidRPr="00BD0415">
                    <w:rPr>
                      <w:rFonts w:ascii="inherit" w:eastAsia="Times New Roman" w:hAnsi="inherit" w:cs="Times New Roman"/>
                      <w:sz w:val="24"/>
                      <w:szCs w:val="24"/>
                      <w:lang w:eastAsia="en-GB"/>
                    </w:rPr>
                    <w:t xml:space="preserve"> in </w:t>
                  </w:r>
                  <w:del w:id="285" w:author="Author">
                    <w:r w:rsidRPr="00BD0415" w:rsidDel="00E90C4B">
                      <w:rPr>
                        <w:rFonts w:ascii="inherit" w:eastAsia="Times New Roman" w:hAnsi="inherit" w:cs="Times New Roman"/>
                        <w:sz w:val="24"/>
                        <w:szCs w:val="24"/>
                        <w:lang w:eastAsia="en-GB"/>
                      </w:rPr>
                      <w:delText>LFSM-O and LFSM-</w:delText>
                    </w:r>
                    <w:commentRangeStart w:id="286"/>
                    <w:r w:rsidRPr="00BD0415" w:rsidDel="00E90C4B">
                      <w:rPr>
                        <w:rFonts w:ascii="inherit" w:eastAsia="Times New Roman" w:hAnsi="inherit" w:cs="Times New Roman"/>
                        <w:sz w:val="24"/>
                        <w:szCs w:val="24"/>
                        <w:lang w:eastAsia="en-GB"/>
                      </w:rPr>
                      <w:delText>U</w:delText>
                    </w:r>
                  </w:del>
                  <w:commentRangeEnd w:id="286"/>
                  <w:r w:rsidR="00F744E3">
                    <w:rPr>
                      <w:rStyle w:val="CommentReference"/>
                    </w:rPr>
                    <w:commentReference w:id="286"/>
                  </w:r>
                  <w:del w:id="287" w:author="Author">
                    <w:r w:rsidRPr="00BD0415" w:rsidDel="00E90C4B">
                      <w:rPr>
                        <w:rFonts w:ascii="inherit" w:eastAsia="Times New Roman" w:hAnsi="inherit" w:cs="Times New Roman"/>
                        <w:sz w:val="24"/>
                        <w:szCs w:val="24"/>
                        <w:lang w:eastAsia="en-GB"/>
                      </w:rPr>
                      <w:delText xml:space="preserve"> </w:delText>
                    </w:r>
                  </w:del>
                  <w:r w:rsidRPr="00BD0415">
                    <w:rPr>
                      <w:rFonts w:ascii="inherit" w:eastAsia="Times New Roman" w:hAnsi="inherit" w:cs="Times New Roman"/>
                      <w:sz w:val="24"/>
                      <w:szCs w:val="24"/>
                      <w:lang w:eastAsia="en-GB"/>
                    </w:rPr>
                    <w:t>during island operation, as specified in point (c) of paragraph 2 and Article 13(</w:t>
                  </w:r>
                  <w:r w:rsidR="00790F3D">
                    <w:rPr>
                      <w:rFonts w:ascii="inherit" w:eastAsia="Times New Roman" w:hAnsi="inherit" w:cs="Times New Roman"/>
                      <w:sz w:val="24"/>
                      <w:szCs w:val="24"/>
                      <w:lang w:eastAsia="en-GB"/>
                    </w:rPr>
                    <w:t>3</w:t>
                  </w:r>
                  <w:r w:rsidRPr="00BD0415">
                    <w:rPr>
                      <w:rFonts w:ascii="inherit" w:eastAsia="Times New Roman" w:hAnsi="inherit" w:cs="Times New Roman"/>
                      <w:sz w:val="24"/>
                      <w:szCs w:val="24"/>
                      <w:lang w:eastAsia="en-GB"/>
                    </w:rPr>
                    <w:t>);</w:t>
                  </w:r>
                </w:p>
              </w:tc>
            </w:tr>
            <w:tr w:rsidR="000C4F56" w:rsidRPr="00BD0415" w14:paraId="0AF6EC98" w14:textId="77777777">
              <w:tc>
                <w:tcPr>
                  <w:tcW w:w="0" w:type="auto"/>
                  <w:shd w:val="clear" w:color="auto" w:fill="auto"/>
                </w:tcPr>
                <w:p w14:paraId="55AD7B5D" w14:textId="4682C02E" w:rsidR="000C4F56" w:rsidRPr="00BD0415" w:rsidRDefault="000C4F56" w:rsidP="000C4F56">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(v)</w:t>
                  </w:r>
                </w:p>
              </w:tc>
              <w:tc>
                <w:tcPr>
                  <w:tcW w:w="0" w:type="auto"/>
                  <w:shd w:val="clear" w:color="auto" w:fill="auto"/>
                </w:tcPr>
                <w:p w14:paraId="7B627387" w14:textId="187B5584" w:rsidR="000C4F56" w:rsidRPr="00BD0415" w:rsidRDefault="000C4F56" w:rsidP="000C4F56">
                  <w:pPr>
                    <w:spacing w:before="120" w:after="0" w:line="240" w:lineRule="auto"/>
                    <w:jc w:val="both"/>
                    <w:rPr>
                      <w:rFonts w:ascii="inherit" w:eastAsia="Times New Roman" w:hAnsi="inherit" w:cs="Times New Roman"/>
                      <w:sz w:val="24"/>
                      <w:szCs w:val="24"/>
                      <w:lang w:eastAsia="en-GB"/>
                    </w:rPr>
                  </w:pPr>
                  <w:r w:rsidRPr="00953471">
                    <w:rPr>
                      <w:rFonts w:ascii="inherit" w:eastAsia="Times New Roman" w:hAnsi="inherit" w:cs="Times New Roman"/>
                      <w:sz w:val="24"/>
                      <w:szCs w:val="24"/>
                      <w:lang w:eastAsia="en-GB"/>
                    </w:rPr>
                    <w:t>the power-generating module control schemes, including FSM, LFSM-O, LFSM-U and voltage control system (</w:t>
                  </w:r>
                  <w:r>
                    <w:rPr>
                      <w:rFonts w:ascii="inherit" w:eastAsia="Times New Roman" w:hAnsi="inherit" w:cs="Times New Roman"/>
                      <w:sz w:val="24"/>
                      <w:szCs w:val="24"/>
                      <w:lang w:eastAsia="en-GB"/>
                    </w:rPr>
                    <w:t>synchronous power-generating modules</w:t>
                  </w:r>
                  <w:r w:rsidRPr="00953471">
                    <w:rPr>
                      <w:rFonts w:ascii="inherit" w:eastAsia="Times New Roman" w:hAnsi="inherit" w:cs="Times New Roman"/>
                      <w:sz w:val="24"/>
                      <w:szCs w:val="24"/>
                      <w:lang w:eastAsia="en-GB"/>
                    </w:rPr>
                    <w:t>) or voltage control mode (</w:t>
                  </w:r>
                  <w:r>
                    <w:rPr>
                      <w:rFonts w:ascii="inherit" w:eastAsia="Times New Roman" w:hAnsi="inherit" w:cs="Times New Roman"/>
                      <w:sz w:val="24"/>
                      <w:szCs w:val="24"/>
                      <w:lang w:eastAsia="en-GB"/>
                    </w:rPr>
                    <w:t>power park modules</w:t>
                  </w:r>
                  <w:r w:rsidRPr="00953471">
                    <w:rPr>
                      <w:rFonts w:ascii="inherit" w:eastAsia="Times New Roman" w:hAnsi="inherit" w:cs="Times New Roman"/>
                      <w:sz w:val="24"/>
                      <w:szCs w:val="24"/>
                      <w:lang w:eastAsia="en-GB"/>
                    </w:rPr>
                    <w:t>) shall be able to continuously and stably operate during the transition from interconnected system operation to island operation</w:t>
                  </w:r>
                  <w:ins w:id="288" w:author="Author">
                    <w:r w:rsidR="00D77030">
                      <w:rPr>
                        <w:rFonts w:ascii="inherit" w:eastAsia="Times New Roman" w:hAnsi="inherit" w:cs="Times New Roman"/>
                        <w:sz w:val="24"/>
                        <w:szCs w:val="24"/>
                        <w:lang w:eastAsia="en-GB"/>
                      </w:rPr>
                      <w:t xml:space="preserve">. The transition can </w:t>
                    </w:r>
                    <w:r w:rsidR="00CB250E">
                      <w:rPr>
                        <w:rFonts w:ascii="inherit" w:eastAsia="Times New Roman" w:hAnsi="inherit" w:cs="Times New Roman"/>
                        <w:sz w:val="24"/>
                        <w:szCs w:val="24"/>
                        <w:lang w:eastAsia="en-GB"/>
                      </w:rPr>
                      <w:t xml:space="preserve">require control mode change. </w:t>
                    </w:r>
                    <w:r w:rsidR="00504D07">
                      <w:rPr>
                        <w:rFonts w:ascii="inherit" w:eastAsia="Times New Roman" w:hAnsi="inherit" w:cs="Times New Roman"/>
                        <w:sz w:val="24"/>
                        <w:szCs w:val="24"/>
                        <w:lang w:eastAsia="en-GB"/>
                      </w:rPr>
                      <w:t xml:space="preserve">The method for </w:t>
                    </w:r>
                    <w:r w:rsidR="00704A37">
                      <w:rPr>
                        <w:rFonts w:ascii="inherit" w:eastAsia="Times New Roman" w:hAnsi="inherit" w:cs="Times New Roman"/>
                        <w:sz w:val="24"/>
                        <w:szCs w:val="24"/>
                        <w:lang w:eastAsia="en-GB"/>
                      </w:rPr>
                      <w:t xml:space="preserve">detecting a change from interconnected system operation to island operation </w:t>
                    </w:r>
                    <w:r w:rsidR="008400CD">
                      <w:rPr>
                        <w:rFonts w:ascii="inherit" w:eastAsia="Times New Roman" w:hAnsi="inherit" w:cs="Times New Roman"/>
                        <w:sz w:val="24"/>
                        <w:szCs w:val="24"/>
                        <w:lang w:eastAsia="en-GB"/>
                      </w:rPr>
                      <w:t>shall be agreed between power generating facility owner and the relevant system operator</w:t>
                    </w:r>
                    <w:r w:rsidR="005A162E">
                      <w:rPr>
                        <w:rFonts w:ascii="inherit" w:eastAsia="Times New Roman" w:hAnsi="inherit" w:cs="Times New Roman"/>
                        <w:sz w:val="24"/>
                        <w:szCs w:val="24"/>
                        <w:lang w:eastAsia="en-GB"/>
                      </w:rPr>
                      <w:t xml:space="preserve"> and it can rely on switchgear position s</w:t>
                    </w:r>
                    <w:r w:rsidR="00DF3D27">
                      <w:rPr>
                        <w:rFonts w:ascii="inherit" w:eastAsia="Times New Roman" w:hAnsi="inherit" w:cs="Times New Roman"/>
                        <w:sz w:val="24"/>
                        <w:szCs w:val="24"/>
                        <w:lang w:eastAsia="en-GB"/>
                      </w:rPr>
                      <w:t xml:space="preserve">ignals. The RSO and TSO shall be able to identify the status of its grid and associated </w:t>
                    </w:r>
                    <w:commentRangeStart w:id="289"/>
                    <w:r w:rsidR="00DF3D27">
                      <w:rPr>
                        <w:rFonts w:ascii="inherit" w:eastAsia="Times New Roman" w:hAnsi="inherit" w:cs="Times New Roman"/>
                        <w:sz w:val="24"/>
                        <w:szCs w:val="24"/>
                        <w:lang w:eastAsia="en-GB"/>
                      </w:rPr>
                      <w:t>connections.</w:t>
                    </w:r>
                    <w:r w:rsidR="00CB250E">
                      <w:rPr>
                        <w:rFonts w:ascii="inherit" w:eastAsia="Times New Roman" w:hAnsi="inherit" w:cs="Times New Roman"/>
                        <w:sz w:val="24"/>
                        <w:szCs w:val="24"/>
                        <w:lang w:eastAsia="en-GB"/>
                      </w:rPr>
                      <w:t xml:space="preserve"> </w:t>
                    </w:r>
                  </w:ins>
                  <w:r w:rsidRPr="00953471">
                    <w:rPr>
                      <w:rFonts w:ascii="inherit" w:eastAsia="Times New Roman" w:hAnsi="inherit" w:cs="Times New Roman"/>
                      <w:sz w:val="24"/>
                      <w:szCs w:val="24"/>
                      <w:lang w:eastAsia="en-GB"/>
                    </w:rPr>
                    <w:t xml:space="preserve"> </w:t>
                  </w:r>
                  <w:commentRangeEnd w:id="289"/>
                  <w:r w:rsidR="00BF1623">
                    <w:rPr>
                      <w:rStyle w:val="CommentReference"/>
                    </w:rPr>
                    <w:commentReference w:id="289"/>
                  </w:r>
                  <w:del w:id="290" w:author="Author">
                    <w:r w:rsidRPr="00953471" w:rsidDel="00D77030">
                      <w:rPr>
                        <w:rFonts w:ascii="inherit" w:eastAsia="Times New Roman" w:hAnsi="inherit" w:cs="Times New Roman"/>
                        <w:sz w:val="24"/>
                        <w:szCs w:val="24"/>
                        <w:lang w:eastAsia="en-GB"/>
                      </w:rPr>
                      <w:delText>without relying on information provided by the relevant system operator. Information on how robustness is achieved during the transition from interconnected system operation to island operation shall be with shared with the relevant system operator or TSO.</w:delText>
                    </w:r>
                  </w:del>
                </w:p>
              </w:tc>
            </w:tr>
            <w:tr w:rsidR="000C4F56" w:rsidRPr="00BD0415" w14:paraId="6436C69E" w14:textId="77777777">
              <w:tc>
                <w:tcPr>
                  <w:tcW w:w="0" w:type="auto"/>
                  <w:shd w:val="clear" w:color="auto" w:fill="auto"/>
                </w:tcPr>
                <w:p w14:paraId="0C39C33C" w14:textId="246E96F5" w:rsidR="000C4F56" w:rsidRDefault="000C4F56" w:rsidP="000C4F56">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(vi)</w:t>
                  </w:r>
                </w:p>
              </w:tc>
              <w:tc>
                <w:tcPr>
                  <w:tcW w:w="0" w:type="auto"/>
                  <w:shd w:val="clear" w:color="auto" w:fill="auto"/>
                </w:tcPr>
                <w:p w14:paraId="1F037F49" w14:textId="473894DC" w:rsidR="000C4F56" w:rsidRPr="00953471" w:rsidRDefault="000C4F56" w:rsidP="000C4F56">
                  <w:pPr>
                    <w:spacing w:before="120" w:after="0" w:line="240" w:lineRule="auto"/>
                    <w:jc w:val="both"/>
                    <w:rPr>
                      <w:rFonts w:ascii="inherit" w:eastAsia="Times New Roman" w:hAnsi="inherit" w:cs="Times New Roman"/>
                      <w:sz w:val="24"/>
                      <w:szCs w:val="24"/>
                      <w:lang w:eastAsia="en-GB"/>
                    </w:rPr>
                  </w:pPr>
                  <w:r w:rsidRPr="0021753C">
                    <w:rPr>
                      <w:rFonts w:ascii="inherit" w:eastAsia="Times New Roman" w:hAnsi="inherit" w:cs="Times New Roman"/>
                      <w:sz w:val="24"/>
                      <w:szCs w:val="24"/>
                      <w:lang w:eastAsia="en-GB"/>
                    </w:rPr>
                    <w:t>power-generation module shall be capable to regulate active power between houseload operation level and minimum stable operating level for a minimum operation time. The minimum operation time shall be specified by the relevant system operator in coordination with the relevant TSO, taking into consideration the specific characteristics of prime mover</w:t>
                  </w:r>
                  <w:ins w:id="291" w:author="Author">
                    <w:r w:rsidR="00B31187">
                      <w:rPr>
                        <w:rFonts w:ascii="inherit" w:eastAsia="Times New Roman" w:hAnsi="inherit" w:cs="Times New Roman"/>
                        <w:sz w:val="24"/>
                        <w:szCs w:val="24"/>
                        <w:lang w:eastAsia="en-GB"/>
                      </w:rPr>
                      <w:t xml:space="preserve"> or </w:t>
                    </w:r>
                    <w:commentRangeStart w:id="292"/>
                    <w:r w:rsidR="00B31187">
                      <w:rPr>
                        <w:rFonts w:ascii="inherit" w:eastAsia="Times New Roman" w:hAnsi="inherit" w:cs="Times New Roman"/>
                        <w:sz w:val="24"/>
                        <w:szCs w:val="24"/>
                        <w:lang w:eastAsia="en-GB"/>
                      </w:rPr>
                      <w:t>PGM</w:t>
                    </w:r>
                  </w:ins>
                  <w:r w:rsidRPr="0021753C">
                    <w:rPr>
                      <w:rFonts w:ascii="inherit" w:eastAsia="Times New Roman" w:hAnsi="inherit" w:cs="Times New Roman"/>
                      <w:sz w:val="24"/>
                      <w:szCs w:val="24"/>
                      <w:lang w:eastAsia="en-GB"/>
                    </w:rPr>
                    <w:t xml:space="preserve"> </w:t>
                  </w:r>
                  <w:commentRangeEnd w:id="292"/>
                  <w:r w:rsidR="00111AE5">
                    <w:rPr>
                      <w:rStyle w:val="CommentReference"/>
                    </w:rPr>
                    <w:commentReference w:id="292"/>
                  </w:r>
                  <w:r w:rsidRPr="0021753C">
                    <w:rPr>
                      <w:rFonts w:ascii="inherit" w:eastAsia="Times New Roman" w:hAnsi="inherit" w:cs="Times New Roman"/>
                      <w:sz w:val="24"/>
                      <w:szCs w:val="24"/>
                      <w:lang w:eastAsia="en-GB"/>
                    </w:rPr>
                    <w:t>technology.</w:t>
                  </w:r>
                </w:p>
              </w:tc>
            </w:tr>
          </w:tbl>
          <w:p w14:paraId="73E80E97"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0791DF10"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2CACEDCD" w14:textId="77777777" w:rsidTr="003B7AE9">
        <w:tc>
          <w:tcPr>
            <w:tcW w:w="0" w:type="auto"/>
            <w:shd w:val="clear" w:color="auto" w:fill="auto"/>
            <w:hideMark/>
          </w:tcPr>
          <w:p w14:paraId="0227219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32412B60" w14:textId="0E1B70DB"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with regard to quick re-synchronisation capability:</w:t>
            </w:r>
          </w:p>
          <w:tbl>
            <w:tblPr>
              <w:tblW w:w="5000" w:type="pct"/>
              <w:tblCellMar>
                <w:left w:w="0" w:type="dxa"/>
                <w:right w:w="0" w:type="dxa"/>
              </w:tblCellMar>
              <w:tblLook w:val="04A0" w:firstRow="1" w:lastRow="0" w:firstColumn="1" w:lastColumn="0" w:noHBand="0" w:noVBand="1"/>
            </w:tblPr>
            <w:tblGrid>
              <w:gridCol w:w="250"/>
              <w:gridCol w:w="8486"/>
            </w:tblGrid>
            <w:tr w:rsidR="003B7AE9" w:rsidRPr="00BD0415" w14:paraId="16F2609C" w14:textId="77777777">
              <w:tc>
                <w:tcPr>
                  <w:tcW w:w="0" w:type="auto"/>
                  <w:shd w:val="clear" w:color="auto" w:fill="auto"/>
                  <w:hideMark/>
                </w:tcPr>
                <w:p w14:paraId="0929C33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2232EE72" w14:textId="67698984"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in case of disconnection of the power-generating module from the network, the power-generating module shall be capable of </w:t>
                  </w:r>
                  <w:commentRangeStart w:id="293"/>
                  <w:r w:rsidRPr="00BD0415">
                    <w:rPr>
                      <w:rFonts w:ascii="inherit" w:eastAsia="Times New Roman" w:hAnsi="inherit" w:cs="Times New Roman"/>
                      <w:sz w:val="24"/>
                      <w:szCs w:val="24"/>
                      <w:lang w:eastAsia="en-GB"/>
                    </w:rPr>
                    <w:t xml:space="preserve">quick </w:t>
                  </w:r>
                  <w:commentRangeEnd w:id="293"/>
                  <w:r w:rsidR="007714D2">
                    <w:rPr>
                      <w:rStyle w:val="CommentReference"/>
                    </w:rPr>
                    <w:commentReference w:id="293"/>
                  </w:r>
                  <w:r w:rsidRPr="00BD0415">
                    <w:rPr>
                      <w:rFonts w:ascii="inherit" w:eastAsia="Times New Roman" w:hAnsi="inherit" w:cs="Times New Roman"/>
                      <w:sz w:val="24"/>
                      <w:szCs w:val="24"/>
                      <w:lang w:eastAsia="en-GB"/>
                    </w:rPr>
                    <w:t>re-synchronisation</w:t>
                  </w:r>
                  <w:ins w:id="294" w:author="Author">
                    <w:r w:rsidR="00F80E33">
                      <w:rPr>
                        <w:rFonts w:ascii="inherit" w:eastAsia="Times New Roman" w:hAnsi="inherit" w:cs="Times New Roman"/>
                        <w:sz w:val="24"/>
                        <w:szCs w:val="24"/>
                        <w:lang w:eastAsia="en-GB"/>
                      </w:rPr>
                      <w:t xml:space="preserve">, </w:t>
                    </w:r>
                    <w:r w:rsidR="00BA42ED">
                      <w:rPr>
                        <w:rFonts w:ascii="inherit" w:eastAsia="Times New Roman" w:hAnsi="inherit" w:cs="Times New Roman"/>
                        <w:sz w:val="24"/>
                        <w:szCs w:val="24"/>
                        <w:lang w:eastAsia="en-GB"/>
                      </w:rPr>
                      <w:t xml:space="preserve">in </w:t>
                    </w:r>
                    <w:r w:rsidR="00F80E33">
                      <w:rPr>
                        <w:rFonts w:ascii="inherit" w:eastAsia="Times New Roman" w:hAnsi="inherit" w:cs="Times New Roman"/>
                        <w:sz w:val="24"/>
                        <w:szCs w:val="24"/>
                        <w:lang w:eastAsia="en-GB"/>
                      </w:rPr>
                      <w:t>less than 15min,</w:t>
                    </w:r>
                  </w:ins>
                  <w:r w:rsidRPr="00BD0415">
                    <w:rPr>
                      <w:rFonts w:ascii="inherit" w:eastAsia="Times New Roman" w:hAnsi="inherit" w:cs="Times New Roman"/>
                      <w:sz w:val="24"/>
                      <w:szCs w:val="24"/>
                      <w:lang w:eastAsia="en-GB"/>
                    </w:rPr>
                    <w:t xml:space="preserve"> in line with the protection strategy agreed between the relevant system operator in coordination with the relevant TSO and the power-generating facility;</w:t>
                  </w:r>
                </w:p>
              </w:tc>
            </w:tr>
          </w:tbl>
          <w:p w14:paraId="6B71084D"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BD0415" w14:paraId="28A4D6C2" w14:textId="77777777">
              <w:tc>
                <w:tcPr>
                  <w:tcW w:w="0" w:type="auto"/>
                  <w:shd w:val="clear" w:color="auto" w:fill="auto"/>
                  <w:hideMark/>
                </w:tcPr>
                <w:p w14:paraId="6A5864B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5C1B915F" w14:textId="19A582DF"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a power-generating module with a minimum re-synchronisation time greater than 15 minutes after its disconnection from any external power supply must be designed to trip to houseload from any operating point in its P-Q-capability diagram. In this case, the identification of houseload operation </w:t>
                  </w:r>
                  <w:del w:id="295" w:author="Author">
                    <w:r w:rsidRPr="00BD0415" w:rsidDel="00D42F1E">
                      <w:rPr>
                        <w:rFonts w:ascii="inherit" w:eastAsia="Times New Roman" w:hAnsi="inherit" w:cs="Times New Roman"/>
                        <w:sz w:val="24"/>
                        <w:szCs w:val="24"/>
                        <w:lang w:eastAsia="en-GB"/>
                      </w:rPr>
                      <w:delText xml:space="preserve">must </w:delText>
                    </w:r>
                    <w:commentRangeStart w:id="296"/>
                    <w:r w:rsidRPr="00BD0415" w:rsidDel="00D42F1E">
                      <w:rPr>
                        <w:rFonts w:ascii="inherit" w:eastAsia="Times New Roman" w:hAnsi="inherit" w:cs="Times New Roman"/>
                        <w:sz w:val="24"/>
                        <w:szCs w:val="24"/>
                        <w:lang w:eastAsia="en-GB"/>
                      </w:rPr>
                      <w:delText>not</w:delText>
                    </w:r>
                  </w:del>
                  <w:ins w:id="297" w:author="Author">
                    <w:r w:rsidR="00D42F1E">
                      <w:rPr>
                        <w:rFonts w:ascii="inherit" w:eastAsia="Times New Roman" w:hAnsi="inherit" w:cs="Times New Roman"/>
                        <w:sz w:val="24"/>
                        <w:szCs w:val="24"/>
                        <w:lang w:eastAsia="en-GB"/>
                      </w:rPr>
                      <w:t>may</w:t>
                    </w:r>
                  </w:ins>
                  <w:r w:rsidRPr="00BD0415">
                    <w:rPr>
                      <w:rFonts w:ascii="inherit" w:eastAsia="Times New Roman" w:hAnsi="inherit" w:cs="Times New Roman"/>
                      <w:sz w:val="24"/>
                      <w:szCs w:val="24"/>
                      <w:lang w:eastAsia="en-GB"/>
                    </w:rPr>
                    <w:t xml:space="preserve"> </w:t>
                  </w:r>
                  <w:commentRangeEnd w:id="296"/>
                  <w:r w:rsidR="00104EDD">
                    <w:rPr>
                      <w:rStyle w:val="CommentReference"/>
                    </w:rPr>
                    <w:commentReference w:id="296"/>
                  </w:r>
                  <w:r w:rsidRPr="00BD0415">
                    <w:rPr>
                      <w:rFonts w:ascii="inherit" w:eastAsia="Times New Roman" w:hAnsi="inherit" w:cs="Times New Roman"/>
                      <w:sz w:val="24"/>
                      <w:szCs w:val="24"/>
                      <w:lang w:eastAsia="en-GB"/>
                    </w:rPr>
                    <w:t xml:space="preserve">be based </w:t>
                  </w:r>
                  <w:ins w:id="298" w:author="Author">
                    <w:r w:rsidR="005B1E6D">
                      <w:rPr>
                        <w:rFonts w:ascii="inherit" w:eastAsia="Times New Roman" w:hAnsi="inherit" w:cs="Times New Roman"/>
                        <w:sz w:val="24"/>
                        <w:szCs w:val="24"/>
                        <w:lang w:eastAsia="en-GB"/>
                      </w:rPr>
                      <w:t>also</w:t>
                    </w:r>
                  </w:ins>
                  <w:del w:id="299" w:author="Author">
                    <w:r w:rsidRPr="00BD0415" w:rsidDel="00D42F1E">
                      <w:rPr>
                        <w:rFonts w:ascii="inherit" w:eastAsia="Times New Roman" w:hAnsi="inherit" w:cs="Times New Roman"/>
                        <w:sz w:val="24"/>
                        <w:szCs w:val="24"/>
                        <w:lang w:eastAsia="en-GB"/>
                      </w:rPr>
                      <w:delText xml:space="preserve">solely </w:delText>
                    </w:r>
                  </w:del>
                  <w:r w:rsidRPr="00BD0415">
                    <w:rPr>
                      <w:rFonts w:ascii="inherit" w:eastAsia="Times New Roman" w:hAnsi="inherit" w:cs="Times New Roman"/>
                      <w:sz w:val="24"/>
                      <w:szCs w:val="24"/>
                      <w:lang w:eastAsia="en-GB"/>
                    </w:rPr>
                    <w:t xml:space="preserve">on the </w:t>
                  </w:r>
                  <w:r w:rsidR="000C4F56" w:rsidRPr="007C1F2A">
                    <w:rPr>
                      <w:rFonts w:ascii="inherit" w:eastAsia="Times New Roman" w:hAnsi="inherit" w:cs="Times New Roman"/>
                      <w:sz w:val="24"/>
                      <w:szCs w:val="24"/>
                      <w:lang w:eastAsia="en-GB"/>
                    </w:rPr>
                    <w:t>position signals of the system operator's switchgear</w:t>
                  </w:r>
                  <w:r w:rsidRPr="00BD0415">
                    <w:rPr>
                      <w:rFonts w:ascii="inherit" w:eastAsia="Times New Roman" w:hAnsi="inherit" w:cs="Times New Roman"/>
                      <w:sz w:val="24"/>
                      <w:szCs w:val="24"/>
                      <w:lang w:eastAsia="en-GB"/>
                    </w:rPr>
                    <w:t>;</w:t>
                  </w:r>
                </w:p>
              </w:tc>
            </w:tr>
          </w:tbl>
          <w:p w14:paraId="56CFA3DF"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BD0415" w14:paraId="566AE5D1" w14:textId="77777777">
              <w:tc>
                <w:tcPr>
                  <w:tcW w:w="0" w:type="auto"/>
                  <w:shd w:val="clear" w:color="auto" w:fill="auto"/>
                  <w:hideMark/>
                </w:tcPr>
                <w:p w14:paraId="76CE823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6B6680D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power-generating modules shall be capable of continuing operation following tripping to houseload, irrespective of any auxiliary connection to the external network. The minimum operation time shall be specified by the relevant system operator in coordination with the relevant TSO, taking into consideration the specific characteristics of prime mover technology.</w:t>
                  </w:r>
                </w:p>
              </w:tc>
            </w:tr>
            <w:tr w:rsidR="001F45A0" w:rsidRPr="00BD0415" w14:paraId="35E4592F" w14:textId="77777777">
              <w:tc>
                <w:tcPr>
                  <w:tcW w:w="0" w:type="auto"/>
                  <w:shd w:val="clear" w:color="auto" w:fill="auto"/>
                </w:tcPr>
                <w:p w14:paraId="1663F6F4" w14:textId="0DDB391E" w:rsidR="001F45A0" w:rsidRPr="00BD0415" w:rsidRDefault="001F45A0" w:rsidP="001F45A0">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(iv)</w:t>
                  </w:r>
                </w:p>
              </w:tc>
              <w:tc>
                <w:tcPr>
                  <w:tcW w:w="0" w:type="auto"/>
                  <w:shd w:val="clear" w:color="auto" w:fill="auto"/>
                </w:tcPr>
                <w:p w14:paraId="2E2AEAD3" w14:textId="77777777" w:rsidR="001F45A0" w:rsidRDefault="001F45A0" w:rsidP="001F45A0">
                  <w:pPr>
                    <w:spacing w:before="120" w:after="0" w:line="240" w:lineRule="auto"/>
                    <w:jc w:val="both"/>
                    <w:rPr>
                      <w:rFonts w:ascii="inherit" w:eastAsia="Times New Roman" w:hAnsi="inherit" w:cs="Times New Roman"/>
                      <w:sz w:val="24"/>
                      <w:szCs w:val="24"/>
                      <w:lang w:eastAsia="en-GB"/>
                    </w:rPr>
                  </w:pPr>
                  <w:r w:rsidRPr="007C1F2A">
                    <w:rPr>
                      <w:rFonts w:ascii="inherit" w:eastAsia="Times New Roman" w:hAnsi="inherit" w:cs="Times New Roman"/>
                      <w:sz w:val="24"/>
                      <w:szCs w:val="24"/>
                      <w:lang w:eastAsia="en-GB"/>
                    </w:rPr>
                    <w:t>Power-generating module capable of tripping to houseload shall, at the request of the relevant TSO, be able to provide:</w:t>
                  </w:r>
                </w:p>
                <w:p w14:paraId="3F7F5999" w14:textId="7D9A5197" w:rsidR="001F45A0" w:rsidRDefault="001F45A0" w:rsidP="001F45A0">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r w:rsidRPr="007C1F2A">
                    <w:rPr>
                      <w:rFonts w:ascii="inherit" w:eastAsia="Times New Roman" w:hAnsi="inherit" w:cs="Times New Roman"/>
                      <w:sz w:val="24"/>
                      <w:szCs w:val="24"/>
                      <w:lang w:eastAsia="en-GB"/>
                    </w:rPr>
                    <w:t xml:space="preserve">houseload operation during a prolonged period of time, as agreed </w:t>
                  </w:r>
                  <w:r w:rsidRPr="00A13A2F">
                    <w:rPr>
                      <w:rFonts w:ascii="inherit" w:eastAsia="Times New Roman" w:hAnsi="inherit" w:cs="Times New Roman"/>
                      <w:sz w:val="24"/>
                      <w:szCs w:val="24"/>
                      <w:lang w:eastAsia="en-GB"/>
                    </w:rPr>
                    <w:t xml:space="preserve">between the relevant </w:t>
                  </w:r>
                  <w:r>
                    <w:rPr>
                      <w:rFonts w:ascii="inherit" w:eastAsia="Times New Roman" w:hAnsi="inherit" w:cs="Times New Roman"/>
                      <w:sz w:val="24"/>
                      <w:szCs w:val="24"/>
                      <w:lang w:eastAsia="en-GB"/>
                    </w:rPr>
                    <w:t>TSO</w:t>
                  </w:r>
                  <w:r w:rsidRPr="00A13A2F">
                    <w:rPr>
                      <w:rFonts w:ascii="inherit" w:eastAsia="Times New Roman" w:hAnsi="inherit" w:cs="Times New Roman"/>
                      <w:sz w:val="24"/>
                      <w:szCs w:val="24"/>
                      <w:lang w:eastAsia="en-GB"/>
                    </w:rPr>
                    <w:t xml:space="preserve"> and the power-generating facility owner</w:t>
                  </w:r>
                  <w:r w:rsidRPr="007C1F2A">
                    <w:rPr>
                      <w:rFonts w:ascii="inherit" w:eastAsia="Times New Roman" w:hAnsi="inherit" w:cs="Times New Roman"/>
                      <w:sz w:val="24"/>
                      <w:szCs w:val="24"/>
                      <w:lang w:eastAsia="en-GB"/>
                    </w:rPr>
                    <w:t xml:space="preserve">, that is longer than the minimum operation time as required in point (iii) </w:t>
                  </w:r>
                  <w:r w:rsidRPr="00B20048">
                    <w:rPr>
                      <w:rFonts w:ascii="inherit" w:eastAsia="Times New Roman" w:hAnsi="inherit" w:cs="Times New Roman"/>
                      <w:sz w:val="24"/>
                      <w:szCs w:val="24"/>
                      <w:lang w:eastAsia="en-GB"/>
                    </w:rPr>
                    <w:t xml:space="preserve">of </w:t>
                  </w:r>
                  <w:r w:rsidR="00523A77" w:rsidRPr="00B20048">
                    <w:rPr>
                      <w:rFonts w:ascii="inherit" w:eastAsia="Times New Roman" w:hAnsi="inherit" w:cs="Times New Roman"/>
                      <w:sz w:val="24"/>
                      <w:szCs w:val="24"/>
                      <w:lang w:eastAsia="en-GB"/>
                    </w:rPr>
                    <w:t>paragraph</w:t>
                  </w:r>
                  <w:r w:rsidRPr="007C1F2A">
                    <w:rPr>
                      <w:rFonts w:ascii="inherit" w:eastAsia="Times New Roman" w:hAnsi="inherit" w:cs="Times New Roman"/>
                      <w:sz w:val="24"/>
                      <w:szCs w:val="24"/>
                      <w:lang w:eastAsia="en-GB"/>
                    </w:rPr>
                    <w:t>(4)(c), and</w:t>
                  </w:r>
                </w:p>
                <w:p w14:paraId="140599A7" w14:textId="243910FB" w:rsidR="001F45A0" w:rsidRPr="00BD0415" w:rsidRDefault="001F45A0" w:rsidP="001F45A0">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r w:rsidRPr="007C1F2A">
                    <w:rPr>
                      <w:rFonts w:ascii="inherit" w:eastAsia="Times New Roman" w:hAnsi="inherit" w:cs="Times New Roman"/>
                      <w:sz w:val="24"/>
                      <w:szCs w:val="24"/>
                      <w:lang w:eastAsia="en-GB"/>
                    </w:rPr>
                    <w:t xml:space="preserve">the capabilities defined </w:t>
                  </w:r>
                  <w:r w:rsidRPr="00B20048">
                    <w:rPr>
                      <w:rFonts w:ascii="inherit" w:eastAsia="Times New Roman" w:hAnsi="inherit" w:cs="Times New Roman"/>
                      <w:sz w:val="24"/>
                      <w:szCs w:val="24"/>
                      <w:lang w:eastAsia="en-GB"/>
                    </w:rPr>
                    <w:t xml:space="preserve">in </w:t>
                  </w:r>
                  <w:r w:rsidR="00523A77" w:rsidRPr="00B20048">
                    <w:rPr>
                      <w:rFonts w:ascii="inherit" w:eastAsia="Times New Roman" w:hAnsi="inherit" w:cs="Times New Roman"/>
                      <w:sz w:val="24"/>
                      <w:szCs w:val="24"/>
                      <w:lang w:eastAsia="en-GB"/>
                    </w:rPr>
                    <w:t>paragraph</w:t>
                  </w:r>
                  <w:r w:rsidRPr="007C1F2A">
                    <w:rPr>
                      <w:rFonts w:ascii="inherit" w:eastAsia="Times New Roman" w:hAnsi="inherit" w:cs="Times New Roman"/>
                      <w:sz w:val="24"/>
                      <w:szCs w:val="24"/>
                      <w:lang w:eastAsia="en-GB"/>
                    </w:rPr>
                    <w:t xml:space="preserve"> 15</w:t>
                  </w:r>
                  <w:r>
                    <w:rPr>
                      <w:rFonts w:ascii="inherit" w:eastAsia="Times New Roman" w:hAnsi="inherit" w:cs="Times New Roman"/>
                      <w:sz w:val="24"/>
                      <w:szCs w:val="24"/>
                      <w:lang w:eastAsia="en-GB"/>
                    </w:rPr>
                    <w:t>(</w:t>
                  </w:r>
                  <w:r w:rsidRPr="007C1F2A">
                    <w:rPr>
                      <w:rFonts w:ascii="inherit" w:eastAsia="Times New Roman" w:hAnsi="inherit" w:cs="Times New Roman"/>
                      <w:sz w:val="24"/>
                      <w:szCs w:val="24"/>
                      <w:lang w:eastAsia="en-GB"/>
                    </w:rPr>
                    <w:t>4</w:t>
                  </w:r>
                  <w:r>
                    <w:rPr>
                      <w:rFonts w:ascii="inherit" w:eastAsia="Times New Roman" w:hAnsi="inherit" w:cs="Times New Roman"/>
                      <w:sz w:val="24"/>
                      <w:szCs w:val="24"/>
                      <w:lang w:eastAsia="en-GB"/>
                    </w:rPr>
                    <w:t>)(</w:t>
                  </w:r>
                  <w:r w:rsidRPr="007C1F2A">
                    <w:rPr>
                      <w:rFonts w:ascii="inherit" w:eastAsia="Times New Roman" w:hAnsi="inherit" w:cs="Times New Roman"/>
                      <w:sz w:val="24"/>
                      <w:szCs w:val="24"/>
                      <w:lang w:eastAsia="en-GB"/>
                    </w:rPr>
                    <w:t>a</w:t>
                  </w:r>
                  <w:r>
                    <w:rPr>
                      <w:rFonts w:ascii="inherit" w:eastAsia="Times New Roman" w:hAnsi="inherit" w:cs="Times New Roman"/>
                      <w:sz w:val="24"/>
                      <w:szCs w:val="24"/>
                      <w:lang w:eastAsia="en-GB"/>
                    </w:rPr>
                    <w:t>)(</w:t>
                  </w:r>
                  <w:r w:rsidRPr="007C1F2A">
                    <w:rPr>
                      <w:rFonts w:ascii="inherit" w:eastAsia="Times New Roman" w:hAnsi="inherit" w:cs="Times New Roman"/>
                      <w:sz w:val="24"/>
                      <w:szCs w:val="24"/>
                      <w:lang w:eastAsia="en-GB"/>
                    </w:rPr>
                    <w:t>iv</w:t>
                  </w:r>
                  <w:r>
                    <w:rPr>
                      <w:rFonts w:ascii="inherit" w:eastAsia="Times New Roman" w:hAnsi="inherit" w:cs="Times New Roman"/>
                      <w:sz w:val="24"/>
                      <w:szCs w:val="24"/>
                      <w:lang w:eastAsia="en-GB"/>
                    </w:rPr>
                    <w:t>),</w:t>
                  </w:r>
                  <w:r w:rsidRPr="007C1F2A">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w:t>
                  </w:r>
                  <w:r w:rsidRPr="007C1F2A">
                    <w:rPr>
                      <w:rFonts w:ascii="inherit" w:eastAsia="Times New Roman" w:hAnsi="inherit" w:cs="Times New Roman"/>
                      <w:sz w:val="24"/>
                      <w:szCs w:val="24"/>
                      <w:lang w:eastAsia="en-GB"/>
                    </w:rPr>
                    <w:t>v</w:t>
                  </w:r>
                  <w:r>
                    <w:rPr>
                      <w:rFonts w:ascii="inherit" w:eastAsia="Times New Roman" w:hAnsi="inherit" w:cs="Times New Roman"/>
                      <w:sz w:val="24"/>
                      <w:szCs w:val="24"/>
                      <w:lang w:eastAsia="en-GB"/>
                    </w:rPr>
                    <w:t>)</w:t>
                  </w:r>
                  <w:r w:rsidRPr="007C1F2A">
                    <w:rPr>
                      <w:rFonts w:ascii="inherit" w:eastAsia="Times New Roman" w:hAnsi="inherit" w:cs="Times New Roman"/>
                      <w:sz w:val="24"/>
                      <w:szCs w:val="24"/>
                      <w:lang w:eastAsia="en-GB"/>
                    </w:rPr>
                    <w:t xml:space="preserve"> and </w:t>
                  </w:r>
                  <w:r>
                    <w:rPr>
                      <w:rFonts w:ascii="inherit" w:eastAsia="Times New Roman" w:hAnsi="inherit" w:cs="Times New Roman"/>
                      <w:sz w:val="24"/>
                      <w:szCs w:val="24"/>
                      <w:lang w:eastAsia="en-GB"/>
                    </w:rPr>
                    <w:t>(</w:t>
                  </w:r>
                  <w:r w:rsidRPr="007C1F2A">
                    <w:rPr>
                      <w:rFonts w:ascii="inherit" w:eastAsia="Times New Roman" w:hAnsi="inherit" w:cs="Times New Roman"/>
                      <w:sz w:val="24"/>
                      <w:szCs w:val="24"/>
                      <w:lang w:eastAsia="en-GB"/>
                    </w:rPr>
                    <w:t>vi</w:t>
                  </w:r>
                  <w:r>
                    <w:rPr>
                      <w:rFonts w:ascii="inherit" w:eastAsia="Times New Roman" w:hAnsi="inherit" w:cs="Times New Roman"/>
                      <w:sz w:val="24"/>
                      <w:szCs w:val="24"/>
                      <w:lang w:eastAsia="en-GB"/>
                    </w:rPr>
                    <w:t>)</w:t>
                  </w:r>
                  <w:r w:rsidRPr="007C1F2A">
                    <w:rPr>
                      <w:rFonts w:ascii="inherit" w:eastAsia="Times New Roman" w:hAnsi="inherit" w:cs="Times New Roman"/>
                      <w:sz w:val="24"/>
                      <w:szCs w:val="24"/>
                      <w:lang w:eastAsia="en-GB"/>
                    </w:rPr>
                    <w:t>.</w:t>
                  </w:r>
                </w:p>
              </w:tc>
            </w:tr>
          </w:tbl>
          <w:p w14:paraId="5DFF780A"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012BA6F8" w14:textId="620A41D0" w:rsidR="003B7AE9" w:rsidRPr="00BD0415" w:rsidRDefault="009B6DAB"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5</w:t>
      </w:r>
      <w:r w:rsidR="003B7AE9" w:rsidRPr="00BD0415">
        <w:rPr>
          <w:rFonts w:ascii="inherit" w:eastAsia="Times New Roman" w:hAnsi="inherit" w:cs="Times New Roman"/>
          <w:color w:val="000000"/>
          <w:sz w:val="24"/>
          <w:szCs w:val="24"/>
          <w:lang w:eastAsia="en-GB"/>
        </w:rPr>
        <w:t>.   T</w:t>
      </w:r>
      <w:r w:rsidR="001E50B3">
        <w:rPr>
          <w:rFonts w:ascii="inherit" w:eastAsia="Times New Roman" w:hAnsi="inherit" w:cs="Times New Roman"/>
          <w:color w:val="000000"/>
          <w:sz w:val="24"/>
          <w:szCs w:val="24"/>
          <w:lang w:eastAsia="en-GB"/>
        </w:rPr>
        <w:t>he</w:t>
      </w:r>
      <w:r w:rsidR="003B7AE9" w:rsidRPr="00BD0415">
        <w:rPr>
          <w:rFonts w:ascii="inherit" w:eastAsia="Times New Roman" w:hAnsi="inherit" w:cs="Times New Roman"/>
          <w:color w:val="000000"/>
          <w:sz w:val="24"/>
          <w:szCs w:val="24"/>
          <w:lang w:eastAsia="en-GB"/>
        </w:rPr>
        <w:t xml:space="preserve"> power-generating module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2D83F3E7" w14:textId="77777777" w:rsidTr="003B7AE9">
        <w:tc>
          <w:tcPr>
            <w:tcW w:w="0" w:type="auto"/>
            <w:shd w:val="clear" w:color="auto" w:fill="auto"/>
            <w:hideMark/>
          </w:tcPr>
          <w:p w14:paraId="02B1353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6354210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with regard to loss of angular stability or loss of control, a power-generating module shall be capable of disconnecting automatically from the network in order to help preserve system security or to prevent damage to the power-generating module. The power-generating facility owner and the relevant system operator in coordination with the relevant TSO shall agree on the criteria for detecting loss of angular stability or loss of control;</w:t>
            </w:r>
          </w:p>
        </w:tc>
      </w:tr>
    </w:tbl>
    <w:p w14:paraId="3A30B4CB"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128BF4EE" w14:textId="77777777" w:rsidTr="003B7AE9">
        <w:tc>
          <w:tcPr>
            <w:tcW w:w="0" w:type="auto"/>
            <w:shd w:val="clear" w:color="auto" w:fill="auto"/>
            <w:hideMark/>
          </w:tcPr>
          <w:p w14:paraId="79949B5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551889B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with regard to instrumentation: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BD0415" w14:paraId="1D88B7F8" w14:textId="77777777">
              <w:tc>
                <w:tcPr>
                  <w:tcW w:w="0" w:type="auto"/>
                  <w:shd w:val="clear" w:color="auto" w:fill="auto"/>
                  <w:hideMark/>
                </w:tcPr>
                <w:p w14:paraId="2968DA6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3690350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power-generating facilities shall be equipped with a facility to provide fault recording and monitoring of dynamic system behaviour. This facility shall record the following parameters:</w:t>
                  </w:r>
                </w:p>
                <w:tbl>
                  <w:tblPr>
                    <w:tblW w:w="5000" w:type="pct"/>
                    <w:tblCellMar>
                      <w:left w:w="0" w:type="dxa"/>
                      <w:right w:w="0" w:type="dxa"/>
                    </w:tblCellMar>
                    <w:tblLook w:val="04A0" w:firstRow="1" w:lastRow="0" w:firstColumn="1" w:lastColumn="0" w:noHBand="0" w:noVBand="1"/>
                  </w:tblPr>
                  <w:tblGrid>
                    <w:gridCol w:w="1958"/>
                    <w:gridCol w:w="6503"/>
                  </w:tblGrid>
                  <w:tr w:rsidR="003B7AE9" w:rsidRPr="00BD0415" w14:paraId="1EA8DA8D" w14:textId="77777777">
                    <w:tc>
                      <w:tcPr>
                        <w:tcW w:w="0" w:type="auto"/>
                        <w:shd w:val="clear" w:color="auto" w:fill="auto"/>
                        <w:hideMark/>
                      </w:tcPr>
                      <w:p w14:paraId="554E440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369574A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voltage,</w:t>
                        </w:r>
                      </w:p>
                    </w:tc>
                  </w:tr>
                </w:tbl>
                <w:p w14:paraId="4ED50952"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57"/>
                    <w:gridCol w:w="7204"/>
                  </w:tblGrid>
                  <w:tr w:rsidR="003B7AE9" w:rsidRPr="00BD0415" w14:paraId="2A8A2C32" w14:textId="77777777">
                    <w:tc>
                      <w:tcPr>
                        <w:tcW w:w="0" w:type="auto"/>
                        <w:shd w:val="clear" w:color="auto" w:fill="auto"/>
                        <w:hideMark/>
                      </w:tcPr>
                      <w:p w14:paraId="5DD36E2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1336709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active power,</w:t>
                        </w:r>
                      </w:p>
                    </w:tc>
                  </w:tr>
                </w:tbl>
                <w:p w14:paraId="11CE3DC1"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95"/>
                    <w:gridCol w:w="7566"/>
                  </w:tblGrid>
                  <w:tr w:rsidR="003B7AE9" w:rsidRPr="00BD0415" w14:paraId="561F9B66" w14:textId="77777777">
                    <w:tc>
                      <w:tcPr>
                        <w:tcW w:w="0" w:type="auto"/>
                        <w:shd w:val="clear" w:color="auto" w:fill="auto"/>
                        <w:hideMark/>
                      </w:tcPr>
                      <w:p w14:paraId="3023C27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66E7652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reactive power, and</w:t>
                        </w:r>
                      </w:p>
                    </w:tc>
                  </w:tr>
                </w:tbl>
                <w:p w14:paraId="15996DED"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38"/>
                    <w:gridCol w:w="6923"/>
                  </w:tblGrid>
                  <w:tr w:rsidR="003B7AE9" w:rsidRPr="00BD0415" w14:paraId="1019C254" w14:textId="77777777">
                    <w:tc>
                      <w:tcPr>
                        <w:tcW w:w="0" w:type="auto"/>
                        <w:shd w:val="clear" w:color="auto" w:fill="auto"/>
                        <w:hideMark/>
                      </w:tcPr>
                      <w:p w14:paraId="3A1AD6B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32AC1E7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frequency.</w:t>
                        </w:r>
                      </w:p>
                    </w:tc>
                  </w:tr>
                </w:tbl>
                <w:p w14:paraId="4740D71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relevant system operator shall have the right to specify quality of supply parameters to be complied with on condition that reasonable prior notice is given;</w:t>
                  </w:r>
                </w:p>
              </w:tc>
            </w:tr>
          </w:tbl>
          <w:p w14:paraId="21066F6D"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55"/>
              <w:gridCol w:w="4356"/>
            </w:tblGrid>
            <w:tr w:rsidR="009B6DAB" w:rsidRPr="00BD0415" w14:paraId="36C0944C" w14:textId="77777777">
              <w:tc>
                <w:tcPr>
                  <w:tcW w:w="0" w:type="auto"/>
                  <w:shd w:val="clear" w:color="auto" w:fill="auto"/>
                  <w:hideMark/>
                </w:tcPr>
                <w:p w14:paraId="0EED6345" w14:textId="3E8BBCDA" w:rsidR="009B6DAB" w:rsidRPr="00BD0415" w:rsidRDefault="009B6DAB" w:rsidP="009B6DAB">
                  <w:pPr>
                    <w:spacing w:before="120" w:after="0" w:line="240" w:lineRule="auto"/>
                    <w:jc w:val="both"/>
                    <w:rPr>
                      <w:rFonts w:ascii="inherit" w:eastAsia="Times New Roman" w:hAnsi="inherit" w:cs="Times New Roman"/>
                      <w:sz w:val="24"/>
                      <w:szCs w:val="24"/>
                      <w:lang w:eastAsia="en-GB"/>
                    </w:rPr>
                  </w:pPr>
                </w:p>
              </w:tc>
              <w:tc>
                <w:tcPr>
                  <w:tcW w:w="0" w:type="auto"/>
                  <w:shd w:val="clear" w:color="auto" w:fill="auto"/>
                  <w:hideMark/>
                </w:tcPr>
                <w:p w14:paraId="44060A29" w14:textId="454E1E26" w:rsidR="009B6DAB" w:rsidRPr="00BD0415" w:rsidRDefault="009B6DAB" w:rsidP="009B6DAB">
                  <w:pPr>
                    <w:spacing w:before="120" w:after="0" w:line="240" w:lineRule="auto"/>
                    <w:jc w:val="both"/>
                    <w:rPr>
                      <w:rFonts w:ascii="inherit" w:eastAsia="Times New Roman" w:hAnsi="inherit" w:cs="Times New Roman"/>
                      <w:sz w:val="24"/>
                      <w:szCs w:val="24"/>
                      <w:lang w:eastAsia="en-GB"/>
                    </w:rPr>
                  </w:pPr>
                </w:p>
              </w:tc>
            </w:tr>
          </w:tbl>
          <w:p w14:paraId="1505F371"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BD0415" w14:paraId="1D7784EE" w14:textId="77777777">
              <w:tc>
                <w:tcPr>
                  <w:tcW w:w="0" w:type="auto"/>
                  <w:shd w:val="clear" w:color="auto" w:fill="auto"/>
                  <w:hideMark/>
                </w:tcPr>
                <w:p w14:paraId="2058E2A3" w14:textId="60E77730" w:rsidR="003B7AE9" w:rsidRPr="00BD0415" w:rsidRDefault="003B7AE9" w:rsidP="003B7AE9">
                  <w:pPr>
                    <w:spacing w:before="120" w:after="0" w:line="240" w:lineRule="auto"/>
                    <w:jc w:val="both"/>
                    <w:rPr>
                      <w:rFonts w:ascii="inherit" w:eastAsia="Times New Roman" w:hAnsi="inherit" w:cs="Times New Roman"/>
                      <w:sz w:val="24"/>
                      <w:szCs w:val="24"/>
                      <w:lang w:eastAsia="en-GB"/>
                    </w:rPr>
                  </w:pPr>
                  <w:del w:id="300" w:author="Author">
                    <w:r w:rsidRPr="00BD0415" w:rsidDel="00B0468C">
                      <w:rPr>
                        <w:rFonts w:ascii="inherit" w:eastAsia="Times New Roman" w:hAnsi="inherit" w:cs="Times New Roman"/>
                        <w:sz w:val="24"/>
                        <w:szCs w:val="24"/>
                        <w:lang w:eastAsia="en-GB"/>
                      </w:rPr>
                      <w:delText>(ii)</w:delText>
                    </w:r>
                  </w:del>
                </w:p>
              </w:tc>
              <w:tc>
                <w:tcPr>
                  <w:tcW w:w="0" w:type="auto"/>
                  <w:shd w:val="clear" w:color="auto" w:fill="auto"/>
                  <w:hideMark/>
                </w:tcPr>
                <w:p w14:paraId="0CFB3D9E" w14:textId="364CC28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del w:id="301" w:author="Author">
                    <w:r w:rsidRPr="00BD0415" w:rsidDel="00C72D7E">
                      <w:rPr>
                        <w:rFonts w:ascii="inherit" w:eastAsia="Times New Roman" w:hAnsi="inherit" w:cs="Times New Roman"/>
                        <w:sz w:val="24"/>
                        <w:szCs w:val="24"/>
                        <w:lang w:eastAsia="en-GB"/>
                      </w:rPr>
                      <w:delText xml:space="preserve">the dynamic system behaviour monitoring shall include an oscillation trigger specified by the relevant system operator in coordination with the relevant TSO, with the purpose of detecting poorly damped power </w:delText>
                    </w:r>
                    <w:commentRangeStart w:id="302"/>
                    <w:r w:rsidRPr="00BD0415" w:rsidDel="00C72D7E">
                      <w:rPr>
                        <w:rFonts w:ascii="inherit" w:eastAsia="Times New Roman" w:hAnsi="inherit" w:cs="Times New Roman"/>
                        <w:sz w:val="24"/>
                        <w:szCs w:val="24"/>
                        <w:lang w:eastAsia="en-GB"/>
                      </w:rPr>
                      <w:delText>oscillations</w:delText>
                    </w:r>
                  </w:del>
                  <w:commentRangeEnd w:id="302"/>
                  <w:r w:rsidR="00737548">
                    <w:rPr>
                      <w:rStyle w:val="CommentReference"/>
                    </w:rPr>
                    <w:commentReference w:id="302"/>
                  </w:r>
                  <w:del w:id="303" w:author="Author">
                    <w:r w:rsidRPr="00BD0415" w:rsidDel="00C72D7E">
                      <w:rPr>
                        <w:rFonts w:ascii="inherit" w:eastAsia="Times New Roman" w:hAnsi="inherit" w:cs="Times New Roman"/>
                        <w:sz w:val="24"/>
                        <w:szCs w:val="24"/>
                        <w:lang w:eastAsia="en-GB"/>
                      </w:rPr>
                      <w:delText>;</w:delText>
                    </w:r>
                  </w:del>
                </w:p>
              </w:tc>
            </w:tr>
          </w:tbl>
          <w:p w14:paraId="0D337096"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55"/>
              <w:gridCol w:w="4356"/>
            </w:tblGrid>
            <w:tr w:rsidR="003B7AE9" w:rsidRPr="00BD0415" w14:paraId="3DED7838" w14:textId="77777777" w:rsidTr="009B6DAB">
              <w:tc>
                <w:tcPr>
                  <w:tcW w:w="0" w:type="auto"/>
                  <w:shd w:val="clear" w:color="auto" w:fill="auto"/>
                </w:tcPr>
                <w:p w14:paraId="0972E0F8" w14:textId="2AD44F0B" w:rsidR="003B7AE9" w:rsidRPr="00BD0415" w:rsidRDefault="003B7AE9" w:rsidP="003B7AE9">
                  <w:pPr>
                    <w:spacing w:before="120" w:after="0" w:line="240" w:lineRule="auto"/>
                    <w:jc w:val="both"/>
                    <w:rPr>
                      <w:rFonts w:ascii="inherit" w:eastAsia="Times New Roman" w:hAnsi="inherit" w:cs="Times New Roman"/>
                      <w:sz w:val="24"/>
                      <w:szCs w:val="24"/>
                      <w:lang w:eastAsia="en-GB"/>
                    </w:rPr>
                  </w:pPr>
                </w:p>
              </w:tc>
              <w:tc>
                <w:tcPr>
                  <w:tcW w:w="0" w:type="auto"/>
                  <w:shd w:val="clear" w:color="auto" w:fill="auto"/>
                </w:tcPr>
                <w:p w14:paraId="172D3F98" w14:textId="459FBAB6" w:rsidR="003B7AE9" w:rsidRPr="00BD0415" w:rsidRDefault="003B7AE9" w:rsidP="003B7AE9">
                  <w:pPr>
                    <w:spacing w:before="120" w:after="0" w:line="240" w:lineRule="auto"/>
                    <w:jc w:val="both"/>
                    <w:rPr>
                      <w:rFonts w:ascii="inherit" w:eastAsia="Times New Roman" w:hAnsi="inherit" w:cs="Times New Roman"/>
                      <w:sz w:val="24"/>
                      <w:szCs w:val="24"/>
                      <w:lang w:eastAsia="en-GB"/>
                    </w:rPr>
                  </w:pPr>
                </w:p>
              </w:tc>
            </w:tr>
          </w:tbl>
          <w:p w14:paraId="5A29D98E" w14:textId="6BD692BD"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1E4007DC"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3DB82C3D" w14:textId="77777777" w:rsidTr="003B7AE9">
        <w:tc>
          <w:tcPr>
            <w:tcW w:w="0" w:type="auto"/>
            <w:shd w:val="clear" w:color="auto" w:fill="auto"/>
            <w:hideMark/>
          </w:tcPr>
          <w:p w14:paraId="197A3BA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014EEFA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with regard to the simulation models:</w:t>
            </w:r>
          </w:p>
          <w:tbl>
            <w:tblPr>
              <w:tblW w:w="5000" w:type="pct"/>
              <w:tblCellMar>
                <w:left w:w="0" w:type="dxa"/>
                <w:right w:w="0" w:type="dxa"/>
              </w:tblCellMar>
              <w:tblLook w:val="04A0" w:firstRow="1" w:lastRow="0" w:firstColumn="1" w:lastColumn="0" w:noHBand="0" w:noVBand="1"/>
            </w:tblPr>
            <w:tblGrid>
              <w:gridCol w:w="250"/>
              <w:gridCol w:w="8486"/>
            </w:tblGrid>
            <w:tr w:rsidR="003B7AE9" w:rsidRPr="00BD0415" w14:paraId="60755119" w14:textId="77777777">
              <w:tc>
                <w:tcPr>
                  <w:tcW w:w="0" w:type="auto"/>
                  <w:shd w:val="clear" w:color="auto" w:fill="auto"/>
                  <w:hideMark/>
                </w:tcPr>
                <w:p w14:paraId="4C4D854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54FFE9C9" w14:textId="1BCAADD6"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at the request of the relevant system operator or the relevant TSO, the power-generating facility owner shall provide simulation models which properly reflect the behaviour of the power-generating module </w:t>
                  </w:r>
                  <w:r w:rsidR="00807B8D">
                    <w:rPr>
                      <w:rFonts w:ascii="inherit" w:eastAsia="Times New Roman" w:hAnsi="inherit" w:cs="Times New Roman"/>
                      <w:sz w:val="24"/>
                      <w:szCs w:val="24"/>
                      <w:lang w:eastAsia="en-GB"/>
                    </w:rPr>
                    <w:t xml:space="preserve">for the relevant study purpose </w:t>
                  </w:r>
                  <w:r w:rsidRPr="00BD0415">
                    <w:rPr>
                      <w:rFonts w:ascii="inherit" w:eastAsia="Times New Roman" w:hAnsi="inherit" w:cs="Times New Roman"/>
                      <w:sz w:val="24"/>
                      <w:szCs w:val="24"/>
                      <w:lang w:eastAsia="en-GB"/>
                    </w:rPr>
                    <w:t>in both steady-state and dynamic simulations (</w:t>
                  </w:r>
                  <w:r w:rsidR="00807B8D">
                    <w:rPr>
                      <w:rFonts w:ascii="inherit" w:eastAsia="Times New Roman" w:hAnsi="inherit" w:cs="Times New Roman"/>
                      <w:sz w:val="24"/>
                      <w:szCs w:val="24"/>
                      <w:lang w:eastAsia="en-GB"/>
                    </w:rPr>
                    <w:t>root mean square</w:t>
                  </w:r>
                  <w:r w:rsidRPr="00BD0415">
                    <w:rPr>
                      <w:rFonts w:ascii="inherit" w:eastAsia="Times New Roman" w:hAnsi="inherit" w:cs="Times New Roman"/>
                      <w:sz w:val="24"/>
                      <w:szCs w:val="24"/>
                      <w:lang w:eastAsia="en-GB"/>
                    </w:rPr>
                    <w:t>) or in electromagnetic transient simulations.</w:t>
                  </w:r>
                  <w:r w:rsidR="00807B8D">
                    <w:rPr>
                      <w:rFonts w:ascii="inherit" w:eastAsia="Times New Roman" w:hAnsi="inherit" w:cs="Times New Roman"/>
                      <w:sz w:val="24"/>
                      <w:szCs w:val="24"/>
                      <w:lang w:eastAsia="en-GB"/>
                    </w:rPr>
                    <w:t xml:space="preserve"> </w:t>
                  </w:r>
                  <w:r w:rsidR="00807B8D" w:rsidRPr="00807B8D">
                    <w:rPr>
                      <w:rFonts w:ascii="inherit" w:eastAsia="Times New Roman" w:hAnsi="inherit" w:cs="Times New Roman"/>
                      <w:sz w:val="24"/>
                      <w:szCs w:val="24"/>
                      <w:lang w:eastAsia="en-GB"/>
                    </w:rPr>
                    <w:t>The simulation model requirements and data provided shall not violate manufactures intellectual property</w:t>
                  </w:r>
                  <w:r w:rsidR="00807B8D">
                    <w:rPr>
                      <w:rFonts w:ascii="inherit" w:eastAsia="Times New Roman" w:hAnsi="inherit" w:cs="Times New Roman"/>
                      <w:sz w:val="24"/>
                      <w:szCs w:val="24"/>
                      <w:lang w:eastAsia="en-GB"/>
                    </w:rPr>
                    <w:t>.</w:t>
                  </w:r>
                </w:p>
                <w:p w14:paraId="78B8B143" w14:textId="698BA874"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power-generating facility owner shall ensure that the models provided have been verified against the results of compliance tests referred to in Chapters 2, 3 and 4 of Title IV, and shall notify the results of the verification to the relevant system operator or relevant TSO. Member States may require that such verification be carried out by an authorised certifier;</w:t>
                  </w:r>
                  <w:ins w:id="304" w:author="Author">
                    <w:r w:rsidR="008E64F7">
                      <w:rPr>
                        <w:rFonts w:ascii="inherit" w:eastAsia="Times New Roman" w:hAnsi="inherit" w:cs="Times New Roman"/>
                        <w:sz w:val="24"/>
                        <w:szCs w:val="24"/>
                        <w:lang w:eastAsia="en-GB"/>
                      </w:rPr>
                      <w:t xml:space="preserve"> when the test shall be carried out at the Plant Facility</w:t>
                    </w:r>
                    <w:r w:rsidR="005103D1">
                      <w:rPr>
                        <w:rFonts w:ascii="inherit" w:eastAsia="Times New Roman" w:hAnsi="inherit" w:cs="Times New Roman"/>
                        <w:sz w:val="24"/>
                        <w:szCs w:val="24"/>
                        <w:lang w:eastAsia="en-GB"/>
                      </w:rPr>
                      <w:t>, t</w:t>
                    </w:r>
                    <w:r w:rsidR="005103D1" w:rsidRPr="005103D1">
                      <w:rPr>
                        <w:rFonts w:ascii="inherit" w:eastAsia="Times New Roman" w:hAnsi="inherit" w:cs="Times New Roman"/>
                        <w:sz w:val="24"/>
                        <w:szCs w:val="24"/>
                        <w:lang w:eastAsia="en-GB"/>
                      </w:rPr>
                      <w:t xml:space="preserve">he relevant system operator shall cooperate and not unduly delay the verification of the model through </w:t>
                    </w:r>
                    <w:commentRangeStart w:id="305"/>
                    <w:r w:rsidR="005103D1" w:rsidRPr="005103D1">
                      <w:rPr>
                        <w:rFonts w:ascii="inherit" w:eastAsia="Times New Roman" w:hAnsi="inherit" w:cs="Times New Roman"/>
                        <w:sz w:val="24"/>
                        <w:szCs w:val="24"/>
                        <w:lang w:eastAsia="en-GB"/>
                      </w:rPr>
                      <w:t>tests</w:t>
                    </w:r>
                    <w:commentRangeEnd w:id="305"/>
                    <w:r w:rsidR="00F426C0">
                      <w:rPr>
                        <w:rStyle w:val="CommentReference"/>
                      </w:rPr>
                      <w:commentReference w:id="305"/>
                    </w:r>
                    <w:r w:rsidR="005103D1" w:rsidRPr="005103D1">
                      <w:rPr>
                        <w:rFonts w:ascii="inherit" w:eastAsia="Times New Roman" w:hAnsi="inherit" w:cs="Times New Roman"/>
                        <w:sz w:val="24"/>
                        <w:szCs w:val="24"/>
                        <w:lang w:eastAsia="en-GB"/>
                      </w:rPr>
                      <w:t>.</w:t>
                    </w:r>
                  </w:ins>
                </w:p>
              </w:tc>
            </w:tr>
          </w:tbl>
          <w:p w14:paraId="0FB50C5E"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BD0415" w14:paraId="7A7B5029" w14:textId="77777777">
              <w:tc>
                <w:tcPr>
                  <w:tcW w:w="0" w:type="auto"/>
                  <w:shd w:val="clear" w:color="auto" w:fill="auto"/>
                  <w:hideMark/>
                </w:tcPr>
                <w:p w14:paraId="2FA8354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631101C4" w14:textId="581F235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w:t>
                  </w:r>
                  <w:r w:rsidR="00EA03CF">
                    <w:rPr>
                      <w:rFonts w:ascii="inherit" w:eastAsia="Times New Roman" w:hAnsi="inherit" w:cs="Times New Roman"/>
                      <w:sz w:val="24"/>
                      <w:szCs w:val="24"/>
                      <w:lang w:eastAsia="en-GB"/>
                    </w:rPr>
                    <w:t>synchronous power-generating module simulation</w:t>
                  </w:r>
                  <w:r w:rsidRPr="00BD0415">
                    <w:rPr>
                      <w:rFonts w:ascii="inherit" w:eastAsia="Times New Roman" w:hAnsi="inherit" w:cs="Times New Roman"/>
                      <w:sz w:val="24"/>
                      <w:szCs w:val="24"/>
                      <w:lang w:eastAsia="en-GB"/>
                    </w:rPr>
                    <w:t xml:space="preserve"> models provided by the power-generating facility owner shall contain the following sub-models, depending on the existence of the individual components:</w:t>
                  </w:r>
                </w:p>
                <w:tbl>
                  <w:tblPr>
                    <w:tblW w:w="5000" w:type="pct"/>
                    <w:tblCellMar>
                      <w:left w:w="0" w:type="dxa"/>
                      <w:right w:w="0" w:type="dxa"/>
                    </w:tblCellMar>
                    <w:tblLook w:val="04A0" w:firstRow="1" w:lastRow="0" w:firstColumn="1" w:lastColumn="0" w:noHBand="0" w:noVBand="1"/>
                  </w:tblPr>
                  <w:tblGrid>
                    <w:gridCol w:w="636"/>
                    <w:gridCol w:w="7716"/>
                  </w:tblGrid>
                  <w:tr w:rsidR="003B7AE9" w:rsidRPr="00BD0415" w14:paraId="1D0E3A72" w14:textId="77777777">
                    <w:tc>
                      <w:tcPr>
                        <w:tcW w:w="0" w:type="auto"/>
                        <w:shd w:val="clear" w:color="auto" w:fill="auto"/>
                        <w:hideMark/>
                      </w:tcPr>
                      <w:p w14:paraId="1E7DAAA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5608721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alternator and prime mover,</w:t>
                        </w:r>
                      </w:p>
                    </w:tc>
                  </w:tr>
                </w:tbl>
                <w:p w14:paraId="45E4E993"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06"/>
                    <w:gridCol w:w="7646"/>
                  </w:tblGrid>
                  <w:tr w:rsidR="003B7AE9" w:rsidRPr="00BD0415" w14:paraId="1F0109DF" w14:textId="77777777">
                    <w:tc>
                      <w:tcPr>
                        <w:tcW w:w="0" w:type="auto"/>
                        <w:shd w:val="clear" w:color="auto" w:fill="auto"/>
                        <w:hideMark/>
                      </w:tcPr>
                      <w:p w14:paraId="79E1952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5E23D07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speed and power control,</w:t>
                        </w:r>
                      </w:p>
                    </w:tc>
                  </w:tr>
                </w:tbl>
                <w:p w14:paraId="05E48309"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2"/>
                  </w:tblGrid>
                  <w:tr w:rsidR="003B7AE9" w:rsidRPr="00BD0415" w14:paraId="29E3BA68" w14:textId="77777777">
                    <w:tc>
                      <w:tcPr>
                        <w:tcW w:w="0" w:type="auto"/>
                        <w:shd w:val="clear" w:color="auto" w:fill="auto"/>
                        <w:hideMark/>
                      </w:tcPr>
                      <w:p w14:paraId="2A83ADA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18A916FE" w14:textId="766DD9D2"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voltage control, including, if applicable, power system stabiliser (‘PSS’) function and excitation control system,</w:t>
                        </w:r>
                      </w:p>
                    </w:tc>
                  </w:tr>
                </w:tbl>
                <w:p w14:paraId="20730119"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2"/>
                  </w:tblGrid>
                  <w:tr w:rsidR="003B7AE9" w:rsidRPr="00BD0415" w14:paraId="04A74A71" w14:textId="77777777">
                    <w:tc>
                      <w:tcPr>
                        <w:tcW w:w="0" w:type="auto"/>
                        <w:shd w:val="clear" w:color="auto" w:fill="auto"/>
                        <w:hideMark/>
                      </w:tcPr>
                      <w:p w14:paraId="76FDE35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0507507C" w14:textId="497BBCCA" w:rsidR="002D3474" w:rsidRPr="00BD0415" w:rsidRDefault="003B7AE9" w:rsidP="003B7AE9">
                        <w:pPr>
                          <w:spacing w:before="120" w:after="0" w:line="240" w:lineRule="auto"/>
                          <w:jc w:val="both"/>
                          <w:rPr>
                            <w:rFonts w:ascii="inherit" w:eastAsia="Times New Roman" w:hAnsi="inherit" w:cs="Times New Roman"/>
                            <w:sz w:val="24"/>
                            <w:szCs w:val="24"/>
                            <w:lang w:eastAsia="en-GB"/>
                          </w:rPr>
                        </w:pPr>
                        <w:commentRangeStart w:id="306"/>
                        <w:r w:rsidRPr="00BD0415">
                          <w:rPr>
                            <w:rFonts w:ascii="inherit" w:eastAsia="Times New Roman" w:hAnsi="inherit" w:cs="Times New Roman"/>
                            <w:sz w:val="24"/>
                            <w:szCs w:val="24"/>
                            <w:lang w:eastAsia="en-GB"/>
                          </w:rPr>
                          <w:t xml:space="preserve">power-generating module protection </w:t>
                        </w:r>
                        <w:del w:id="307" w:author="Author">
                          <w:r w:rsidRPr="00BD0415" w:rsidDel="0011087A">
                            <w:rPr>
                              <w:rFonts w:ascii="inherit" w:eastAsia="Times New Roman" w:hAnsi="inherit" w:cs="Times New Roman"/>
                              <w:sz w:val="24"/>
                              <w:szCs w:val="24"/>
                              <w:lang w:eastAsia="en-GB"/>
                            </w:rPr>
                            <w:delText>models</w:delText>
                          </w:r>
                        </w:del>
                        <w:commentRangeEnd w:id="306"/>
                        <w:r w:rsidR="0011087A">
                          <w:rPr>
                            <w:rStyle w:val="CommentReference"/>
                          </w:rPr>
                          <w:commentReference w:id="306"/>
                        </w:r>
                        <w:ins w:id="308" w:author="Author">
                          <w:r w:rsidR="0011087A">
                            <w:rPr>
                              <w:rFonts w:ascii="inherit" w:eastAsia="Times New Roman" w:hAnsi="inherit" w:cs="Times New Roman"/>
                              <w:sz w:val="24"/>
                              <w:szCs w:val="24"/>
                              <w:lang w:eastAsia="en-GB"/>
                            </w:rPr>
                            <w:t>settings</w:t>
                          </w:r>
                        </w:ins>
                        <w:r w:rsidRPr="00BD0415">
                          <w:rPr>
                            <w:rFonts w:ascii="inherit" w:eastAsia="Times New Roman" w:hAnsi="inherit" w:cs="Times New Roman"/>
                            <w:sz w:val="24"/>
                            <w:szCs w:val="24"/>
                            <w:lang w:eastAsia="en-GB"/>
                          </w:rPr>
                          <w:t>, as agreed between the relevant system operator and the power-generating facility owner</w:t>
                        </w:r>
                        <w:r w:rsidR="00EA03CF">
                          <w:rPr>
                            <w:rFonts w:ascii="inherit" w:eastAsia="Times New Roman" w:hAnsi="inherit" w:cs="Times New Roman"/>
                            <w:sz w:val="24"/>
                            <w:szCs w:val="24"/>
                            <w:lang w:eastAsia="en-GB"/>
                          </w:rPr>
                          <w:t>;</w:t>
                        </w:r>
                      </w:p>
                    </w:tc>
                  </w:tr>
                </w:tbl>
                <w:p w14:paraId="20DF76AB"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
                    <w:gridCol w:w="8346"/>
                  </w:tblGrid>
                  <w:tr w:rsidR="003B7AE9" w:rsidRPr="00BD0415" w14:paraId="473354BA" w14:textId="77777777">
                    <w:tc>
                      <w:tcPr>
                        <w:tcW w:w="0" w:type="auto"/>
                        <w:shd w:val="clear" w:color="auto" w:fill="auto"/>
                        <w:hideMark/>
                      </w:tcPr>
                      <w:p w14:paraId="37D838A4" w14:textId="2B066741" w:rsidR="003B7AE9" w:rsidRPr="00BD0415" w:rsidRDefault="003B7AE9" w:rsidP="003B7AE9">
                        <w:pPr>
                          <w:spacing w:before="120" w:after="0" w:line="240" w:lineRule="auto"/>
                          <w:jc w:val="both"/>
                          <w:rPr>
                            <w:rFonts w:ascii="inherit" w:eastAsia="Times New Roman" w:hAnsi="inherit" w:cs="Times New Roman"/>
                            <w:sz w:val="24"/>
                            <w:szCs w:val="24"/>
                            <w:lang w:eastAsia="en-GB"/>
                          </w:rPr>
                        </w:pPr>
                      </w:p>
                    </w:tc>
                    <w:tc>
                      <w:tcPr>
                        <w:tcW w:w="0" w:type="auto"/>
                        <w:shd w:val="clear" w:color="auto" w:fill="auto"/>
                        <w:hideMark/>
                      </w:tcPr>
                      <w:p w14:paraId="7D01C018" w14:textId="2FB3E23C" w:rsidR="003B7AE9" w:rsidRPr="00BD0415" w:rsidRDefault="003B7AE9" w:rsidP="003B7AE9">
                        <w:pPr>
                          <w:spacing w:before="120" w:after="0" w:line="240" w:lineRule="auto"/>
                          <w:jc w:val="both"/>
                          <w:rPr>
                            <w:rFonts w:ascii="inherit" w:eastAsia="Times New Roman" w:hAnsi="inherit" w:cs="Times New Roman"/>
                            <w:sz w:val="24"/>
                            <w:szCs w:val="24"/>
                            <w:lang w:eastAsia="en-GB"/>
                          </w:rPr>
                        </w:pPr>
                      </w:p>
                    </w:tc>
                  </w:tr>
                  <w:tr w:rsidR="003366FB" w:rsidRPr="00BD0415" w14:paraId="5A069AB2" w14:textId="77777777">
                    <w:trPr>
                      <w:ins w:id="309" w:author="Author"/>
                    </w:trPr>
                    <w:tc>
                      <w:tcPr>
                        <w:tcW w:w="0" w:type="auto"/>
                        <w:shd w:val="clear" w:color="auto" w:fill="auto"/>
                      </w:tcPr>
                      <w:p w14:paraId="4D1D328A" w14:textId="77777777" w:rsidR="003366FB" w:rsidRPr="00BD0415" w:rsidRDefault="003366FB" w:rsidP="003B7AE9">
                        <w:pPr>
                          <w:spacing w:before="120" w:after="0" w:line="240" w:lineRule="auto"/>
                          <w:jc w:val="both"/>
                          <w:rPr>
                            <w:ins w:id="310" w:author="Author"/>
                            <w:rFonts w:ascii="inherit" w:eastAsia="Times New Roman" w:hAnsi="inherit" w:cs="Times New Roman"/>
                            <w:sz w:val="24"/>
                            <w:szCs w:val="24"/>
                            <w:lang w:eastAsia="en-GB"/>
                          </w:rPr>
                        </w:pPr>
                      </w:p>
                    </w:tc>
                    <w:tc>
                      <w:tcPr>
                        <w:tcW w:w="0" w:type="auto"/>
                        <w:shd w:val="clear" w:color="auto" w:fill="auto"/>
                      </w:tcPr>
                      <w:p w14:paraId="7428BDCF" w14:textId="3092D9E3" w:rsidR="003366FB" w:rsidRPr="00BD0415" w:rsidRDefault="003366FB" w:rsidP="003B7AE9">
                        <w:pPr>
                          <w:spacing w:before="120" w:after="0" w:line="240" w:lineRule="auto"/>
                          <w:jc w:val="both"/>
                          <w:rPr>
                            <w:ins w:id="311" w:author="Author"/>
                            <w:rFonts w:ascii="inherit" w:eastAsia="Times New Roman" w:hAnsi="inherit" w:cs="Times New Roman"/>
                            <w:sz w:val="24"/>
                            <w:szCs w:val="24"/>
                            <w:lang w:eastAsia="en-GB"/>
                          </w:rPr>
                        </w:pPr>
                        <w:ins w:id="312" w:author="Author">
                          <w:r>
                            <w:rPr>
                              <w:rFonts w:ascii="inherit" w:eastAsia="Times New Roman" w:hAnsi="inherit" w:cs="Times New Roman"/>
                              <w:sz w:val="24"/>
                              <w:szCs w:val="24"/>
                              <w:lang w:eastAsia="en-GB"/>
                            </w:rPr>
                            <w:t xml:space="preserve">The power generating module simulation models shall be </w:t>
                          </w:r>
                          <w:r w:rsidR="00F770AA">
                            <w:rPr>
                              <w:rFonts w:ascii="inherit" w:eastAsia="Times New Roman" w:hAnsi="inherit" w:cs="Times New Roman"/>
                              <w:sz w:val="24"/>
                              <w:szCs w:val="24"/>
                              <w:lang w:eastAsia="en-GB"/>
                            </w:rPr>
                            <w:t>structured as such that Proprietary Information are not disclosed, for example by using encrypted model</w:t>
                          </w:r>
                          <w:r w:rsidR="009012D4">
                            <w:rPr>
                              <w:rFonts w:ascii="inherit" w:eastAsia="Times New Roman" w:hAnsi="inherit" w:cs="Times New Roman"/>
                              <w:sz w:val="24"/>
                              <w:szCs w:val="24"/>
                              <w:lang w:eastAsia="en-GB"/>
                            </w:rPr>
                            <w:t xml:space="preserve">; Manufacturer </w:t>
                          </w:r>
                          <w:commentRangeStart w:id="313"/>
                          <w:r w:rsidR="009012D4">
                            <w:rPr>
                              <w:rFonts w:ascii="inherit" w:eastAsia="Times New Roman" w:hAnsi="inherit" w:cs="Times New Roman"/>
                              <w:sz w:val="24"/>
                              <w:szCs w:val="24"/>
                              <w:lang w:eastAsia="en-GB"/>
                            </w:rPr>
                            <w:t xml:space="preserve">non disclosure agreement </w:t>
                          </w:r>
                          <w:commentRangeEnd w:id="313"/>
                          <w:r w:rsidR="00385440">
                            <w:rPr>
                              <w:rStyle w:val="CommentReference"/>
                            </w:rPr>
                            <w:commentReference w:id="313"/>
                          </w:r>
                          <w:r w:rsidR="009012D4">
                            <w:rPr>
                              <w:rFonts w:ascii="inherit" w:eastAsia="Times New Roman" w:hAnsi="inherit" w:cs="Times New Roman"/>
                              <w:sz w:val="24"/>
                              <w:szCs w:val="24"/>
                              <w:lang w:eastAsia="en-GB"/>
                            </w:rPr>
                            <w:t xml:space="preserve">shall </w:t>
                          </w:r>
                          <w:r w:rsidR="00124532">
                            <w:rPr>
                              <w:rFonts w:ascii="inherit" w:eastAsia="Times New Roman" w:hAnsi="inherit" w:cs="Times New Roman"/>
                              <w:sz w:val="24"/>
                              <w:szCs w:val="24"/>
                              <w:lang w:eastAsia="en-GB"/>
                            </w:rPr>
                            <w:t>be undersigned by DSO, RSO and TSO so that performance capabilities cannot be disclosed.</w:t>
                          </w:r>
                        </w:ins>
                      </w:p>
                    </w:tc>
                  </w:tr>
                </w:tbl>
                <w:p w14:paraId="17462EBA"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r w:rsidR="00951152" w:rsidRPr="00BD0415" w14:paraId="1A1588A2" w14:textId="77777777">
              <w:tc>
                <w:tcPr>
                  <w:tcW w:w="0" w:type="auto"/>
                  <w:shd w:val="clear" w:color="auto" w:fill="auto"/>
                </w:tcPr>
                <w:p w14:paraId="1574152F" w14:textId="4C6A0157" w:rsidR="00951152" w:rsidRPr="00BD0415" w:rsidRDefault="00951152"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(iii)</w:t>
                  </w:r>
                </w:p>
              </w:tc>
              <w:tc>
                <w:tcPr>
                  <w:tcW w:w="0" w:type="auto"/>
                  <w:shd w:val="clear" w:color="auto" w:fill="auto"/>
                </w:tcPr>
                <w:p w14:paraId="6F629E09" w14:textId="3F04A499" w:rsidR="00951152" w:rsidRDefault="00951152" w:rsidP="00951152">
                  <w:pPr>
                    <w:spacing w:before="120" w:after="0" w:line="240" w:lineRule="auto"/>
                    <w:jc w:val="both"/>
                    <w:rPr>
                      <w:rFonts w:ascii="inherit" w:eastAsia="Times New Roman" w:hAnsi="inherit" w:cs="Times New Roman"/>
                      <w:sz w:val="24"/>
                      <w:szCs w:val="24"/>
                      <w:lang w:eastAsia="en-GB"/>
                    </w:rPr>
                  </w:pPr>
                  <w:r w:rsidRPr="0090707E">
                    <w:rPr>
                      <w:rFonts w:ascii="inherit" w:eastAsia="Times New Roman" w:hAnsi="inherit" w:cs="Times New Roman"/>
                      <w:sz w:val="24"/>
                      <w:szCs w:val="24"/>
                      <w:lang w:eastAsia="en-GB"/>
                    </w:rPr>
                    <w:t>For the purpose of electromechanical dynamic simulations (RMS simulation studies) the relevant system operator or the relevant TSO shall have the right to specify the power park modules simulation model requirements. Without prejudice to the Member State's rights to introduce additional requirements, the simulation models of the power park modules provided by the power generation facility owner shall:</w:t>
                  </w:r>
                </w:p>
                <w:p w14:paraId="3555A519" w14:textId="77777777" w:rsidR="00951152" w:rsidRPr="00800E83" w:rsidRDefault="00951152" w:rsidP="00D8332B">
                  <w:pPr>
                    <w:spacing w:before="120" w:after="0" w:line="240" w:lineRule="auto"/>
                    <w:ind w:left="720"/>
                    <w:jc w:val="both"/>
                    <w:rPr>
                      <w:rFonts w:ascii="inherit" w:eastAsia="Times New Roman" w:hAnsi="inherit" w:cs="Times New Roman"/>
                      <w:sz w:val="24"/>
                      <w:szCs w:val="24"/>
                      <w:lang w:eastAsia="en-GB"/>
                    </w:rPr>
                  </w:pPr>
                  <w:r w:rsidRPr="00800E83">
                    <w:rPr>
                      <w:rFonts w:ascii="inherit" w:eastAsia="Times New Roman" w:hAnsi="inherit" w:cs="Times New Roman"/>
                      <w:sz w:val="24"/>
                      <w:szCs w:val="24"/>
                      <w:lang w:eastAsia="en-GB"/>
                    </w:rPr>
                    <w:t>-</w:t>
                  </w:r>
                  <w:r w:rsidRPr="00800E83">
                    <w:rPr>
                      <w:rFonts w:ascii="inherit" w:eastAsia="Times New Roman" w:hAnsi="inherit" w:cs="Times New Roman"/>
                      <w:sz w:val="24"/>
                      <w:szCs w:val="24"/>
                      <w:lang w:eastAsia="en-GB"/>
                    </w:rPr>
                    <w:tab/>
                    <w:t xml:space="preserve">be valid for the specified operating range and all control modes of the power-generating facility; </w:t>
                  </w:r>
                </w:p>
                <w:p w14:paraId="31AB843A" w14:textId="77777777" w:rsidR="00951152" w:rsidRPr="00800E83" w:rsidRDefault="00951152" w:rsidP="00D8332B">
                  <w:pPr>
                    <w:spacing w:before="120" w:after="0" w:line="240" w:lineRule="auto"/>
                    <w:ind w:left="720"/>
                    <w:jc w:val="both"/>
                    <w:rPr>
                      <w:rFonts w:ascii="inherit" w:eastAsia="Times New Roman" w:hAnsi="inherit" w:cs="Times New Roman"/>
                      <w:sz w:val="24"/>
                      <w:szCs w:val="24"/>
                      <w:lang w:eastAsia="en-GB"/>
                    </w:rPr>
                  </w:pPr>
                  <w:r w:rsidRPr="00800E83">
                    <w:rPr>
                      <w:rFonts w:ascii="inherit" w:eastAsia="Times New Roman" w:hAnsi="inherit" w:cs="Times New Roman"/>
                      <w:sz w:val="24"/>
                      <w:szCs w:val="24"/>
                      <w:lang w:eastAsia="en-GB"/>
                    </w:rPr>
                    <w:t>-</w:t>
                  </w:r>
                  <w:r w:rsidRPr="00800E83">
                    <w:rPr>
                      <w:rFonts w:ascii="inherit" w:eastAsia="Times New Roman" w:hAnsi="inherit" w:cs="Times New Roman"/>
                      <w:sz w:val="24"/>
                      <w:szCs w:val="24"/>
                      <w:lang w:eastAsia="en-GB"/>
                    </w:rPr>
                    <w:tab/>
                    <w:t xml:space="preserve">include a proper representation of the converter modules and its control systems (including the synchronization module) that influence the dynamic behaviour of the power-generating module in the specified time frame; </w:t>
                  </w:r>
                </w:p>
                <w:p w14:paraId="1BFC7E3D" w14:textId="77777777" w:rsidR="00951152" w:rsidRPr="00800E83" w:rsidRDefault="00951152" w:rsidP="00D8332B">
                  <w:pPr>
                    <w:spacing w:before="120" w:after="0" w:line="240" w:lineRule="auto"/>
                    <w:ind w:left="720"/>
                    <w:jc w:val="both"/>
                    <w:rPr>
                      <w:rFonts w:ascii="inherit" w:eastAsia="Times New Roman" w:hAnsi="inherit" w:cs="Times New Roman"/>
                      <w:sz w:val="24"/>
                      <w:szCs w:val="24"/>
                      <w:lang w:eastAsia="en-GB"/>
                    </w:rPr>
                  </w:pPr>
                  <w:r w:rsidRPr="00800E83">
                    <w:rPr>
                      <w:rFonts w:ascii="inherit" w:eastAsia="Times New Roman" w:hAnsi="inherit" w:cs="Times New Roman"/>
                      <w:sz w:val="24"/>
                      <w:szCs w:val="24"/>
                      <w:lang w:eastAsia="en-GB"/>
                    </w:rPr>
                    <w:t>-</w:t>
                  </w:r>
                  <w:r w:rsidRPr="00800E83">
                    <w:rPr>
                      <w:rFonts w:ascii="inherit" w:eastAsia="Times New Roman" w:hAnsi="inherit" w:cs="Times New Roman"/>
                      <w:sz w:val="24"/>
                      <w:szCs w:val="24"/>
                      <w:lang w:eastAsia="en-GB"/>
                    </w:rPr>
                    <w:tab/>
                    <w:t xml:space="preserve">be open source generic model for cross border network stability studies; </w:t>
                  </w:r>
                </w:p>
                <w:p w14:paraId="4083A37B" w14:textId="302B57AD" w:rsidR="00951152" w:rsidRPr="00800E83" w:rsidRDefault="00951152" w:rsidP="00D8332B">
                  <w:pPr>
                    <w:spacing w:before="120" w:after="0" w:line="240" w:lineRule="auto"/>
                    <w:ind w:left="720"/>
                    <w:jc w:val="both"/>
                    <w:rPr>
                      <w:rFonts w:ascii="inherit" w:eastAsia="Times New Roman" w:hAnsi="inherit" w:cs="Times New Roman"/>
                      <w:sz w:val="24"/>
                      <w:szCs w:val="24"/>
                      <w:lang w:eastAsia="en-GB"/>
                    </w:rPr>
                  </w:pPr>
                  <w:r w:rsidRPr="00800E83">
                    <w:rPr>
                      <w:rFonts w:ascii="inherit" w:eastAsia="Times New Roman" w:hAnsi="inherit" w:cs="Times New Roman"/>
                      <w:sz w:val="24"/>
                      <w:szCs w:val="24"/>
                      <w:lang w:eastAsia="en-GB"/>
                    </w:rPr>
                    <w:t>-</w:t>
                  </w:r>
                  <w:r w:rsidRPr="00800E83">
                    <w:rPr>
                      <w:rFonts w:ascii="inherit" w:eastAsia="Times New Roman" w:hAnsi="inherit" w:cs="Times New Roman"/>
                      <w:sz w:val="24"/>
                      <w:szCs w:val="24"/>
                      <w:lang w:eastAsia="en-GB"/>
                    </w:rPr>
                    <w:tab/>
                    <w:t>in the case that encrypted detailed RMS models are accepted by the relevant TSO, the relevant TSO shall specify the requirements of the model encryption according to national regulations (for example use of source code, the model structure and the signal interfaces to be observable in the network studies);</w:t>
                  </w:r>
                </w:p>
                <w:p w14:paraId="215D79C7" w14:textId="15237DCD" w:rsidR="00951152" w:rsidRPr="00BD0415" w:rsidRDefault="00951152" w:rsidP="00951152">
                  <w:pPr>
                    <w:spacing w:before="120" w:after="0" w:line="240" w:lineRule="auto"/>
                    <w:ind w:left="720"/>
                    <w:jc w:val="both"/>
                    <w:rPr>
                      <w:rFonts w:ascii="inherit" w:eastAsia="Times New Roman" w:hAnsi="inherit" w:cs="Times New Roman"/>
                      <w:sz w:val="24"/>
                      <w:szCs w:val="24"/>
                      <w:lang w:eastAsia="en-GB"/>
                    </w:rPr>
                  </w:pPr>
                  <w:r w:rsidRPr="00800E83">
                    <w:rPr>
                      <w:rFonts w:ascii="inherit" w:eastAsia="Times New Roman" w:hAnsi="inherit" w:cs="Times New Roman"/>
                      <w:sz w:val="24"/>
                      <w:szCs w:val="24"/>
                      <w:lang w:eastAsia="en-GB"/>
                    </w:rPr>
                    <w:t>-</w:t>
                  </w:r>
                  <w:r w:rsidRPr="00800E83">
                    <w:rPr>
                      <w:rFonts w:ascii="inherit" w:eastAsia="Times New Roman" w:hAnsi="inherit" w:cs="Times New Roman"/>
                      <w:sz w:val="24"/>
                      <w:szCs w:val="24"/>
                      <w:lang w:eastAsia="en-GB"/>
                    </w:rPr>
                    <w:tab/>
                    <w:t>include the relevant protection function models;</w:t>
                  </w:r>
                </w:p>
              </w:tc>
            </w:tr>
            <w:tr w:rsidR="00951152" w:rsidRPr="00BD0415" w14:paraId="07672300" w14:textId="77777777">
              <w:tc>
                <w:tcPr>
                  <w:tcW w:w="0" w:type="auto"/>
                  <w:shd w:val="clear" w:color="auto" w:fill="auto"/>
                </w:tcPr>
                <w:p w14:paraId="0DD35F98" w14:textId="194FA899" w:rsidR="00951152" w:rsidRDefault="00951152"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(iv)</w:t>
                  </w:r>
                </w:p>
              </w:tc>
              <w:tc>
                <w:tcPr>
                  <w:tcW w:w="0" w:type="auto"/>
                  <w:shd w:val="clear" w:color="auto" w:fill="auto"/>
                </w:tcPr>
                <w:p w14:paraId="674A70CF" w14:textId="22FAE56D" w:rsidR="00951152" w:rsidRPr="00951152" w:rsidRDefault="00951152" w:rsidP="00951152">
                  <w:pPr>
                    <w:spacing w:before="120" w:after="0" w:line="240" w:lineRule="auto"/>
                    <w:jc w:val="both"/>
                    <w:rPr>
                      <w:rFonts w:ascii="inherit" w:eastAsia="Times New Roman" w:hAnsi="inherit" w:cs="Times New Roman"/>
                      <w:sz w:val="24"/>
                      <w:szCs w:val="24"/>
                      <w:lang w:eastAsia="en-GB"/>
                    </w:rPr>
                  </w:pPr>
                  <w:r w:rsidRPr="00951152">
                    <w:rPr>
                      <w:rFonts w:ascii="inherit" w:eastAsia="Times New Roman" w:hAnsi="inherit" w:cs="Times New Roman"/>
                      <w:sz w:val="24"/>
                      <w:szCs w:val="24"/>
                      <w:lang w:eastAsia="en-GB"/>
                    </w:rPr>
                    <w:t xml:space="preserve">For the purpose of time domain electromagnetic transient (EMT) simulations the relevant system operator or the relevant TSO shall have the right </w:t>
                  </w:r>
                  <w:r w:rsidRPr="009A1037">
                    <w:rPr>
                      <w:rFonts w:ascii="inherit" w:eastAsia="Times New Roman" w:hAnsi="inherit" w:cs="Times New Roman"/>
                      <w:sz w:val="24"/>
                      <w:szCs w:val="24"/>
                      <w:lang w:eastAsia="en-GB"/>
                    </w:rPr>
                    <w:t xml:space="preserve">to specify the </w:t>
                  </w:r>
                  <w:r w:rsidR="007C2A38" w:rsidRPr="009A1037">
                    <w:rPr>
                      <w:rFonts w:ascii="inherit" w:eastAsia="Times New Roman" w:hAnsi="inherit" w:cs="Times New Roman"/>
                      <w:sz w:val="24"/>
                      <w:szCs w:val="24"/>
                      <w:lang w:eastAsia="en-GB"/>
                    </w:rPr>
                    <w:t xml:space="preserve">model requirements of </w:t>
                  </w:r>
                  <w:r w:rsidRPr="009A1037">
                    <w:rPr>
                      <w:rFonts w:ascii="inherit" w:eastAsia="Times New Roman" w:hAnsi="inherit" w:cs="Times New Roman"/>
                      <w:sz w:val="24"/>
                      <w:szCs w:val="24"/>
                      <w:lang w:eastAsia="en-GB"/>
                    </w:rPr>
                    <w:t>the power park module.  Without prejudice to the</w:t>
                  </w:r>
                  <w:r w:rsidRPr="00951152">
                    <w:rPr>
                      <w:rFonts w:ascii="inherit" w:eastAsia="Times New Roman" w:hAnsi="inherit" w:cs="Times New Roman"/>
                      <w:sz w:val="24"/>
                      <w:szCs w:val="24"/>
                      <w:lang w:eastAsia="en-GB"/>
                    </w:rPr>
                    <w:t xml:space="preserve"> Member State's rights to introduce additional requirements, the models shall contain the following:</w:t>
                  </w:r>
                </w:p>
                <w:p w14:paraId="2DD6AFDC" w14:textId="77777777" w:rsidR="00951152" w:rsidRPr="00951152" w:rsidRDefault="00951152" w:rsidP="00951152">
                  <w:pPr>
                    <w:spacing w:before="120" w:after="0" w:line="240" w:lineRule="auto"/>
                    <w:ind w:left="720"/>
                    <w:jc w:val="both"/>
                    <w:rPr>
                      <w:rFonts w:ascii="inherit" w:eastAsia="Times New Roman" w:hAnsi="inherit" w:cs="Times New Roman"/>
                      <w:sz w:val="24"/>
                      <w:szCs w:val="24"/>
                      <w:lang w:eastAsia="en-GB"/>
                    </w:rPr>
                  </w:pPr>
                  <w:r w:rsidRPr="00951152">
                    <w:rPr>
                      <w:rFonts w:ascii="inherit" w:eastAsia="Times New Roman" w:hAnsi="inherit" w:cs="Times New Roman"/>
                      <w:sz w:val="24"/>
                      <w:szCs w:val="24"/>
                      <w:lang w:eastAsia="en-GB"/>
                    </w:rPr>
                    <w:t>-</w:t>
                  </w:r>
                  <w:r w:rsidRPr="00951152">
                    <w:rPr>
                      <w:rFonts w:ascii="inherit" w:eastAsia="Times New Roman" w:hAnsi="inherit" w:cs="Times New Roman"/>
                      <w:sz w:val="24"/>
                      <w:szCs w:val="24"/>
                      <w:lang w:eastAsia="en-GB"/>
                    </w:rPr>
                    <w:tab/>
                    <w:t xml:space="preserve">be valid in the frequency range 0.2 Hz – 2500 Hz for relevant interaction studies. The validity of the PPM model shall be ensured for the given frequency range at the connection point; </w:t>
                  </w:r>
                </w:p>
                <w:p w14:paraId="20254BAA" w14:textId="77777777" w:rsidR="00951152" w:rsidRPr="00951152" w:rsidRDefault="00951152" w:rsidP="00951152">
                  <w:pPr>
                    <w:spacing w:before="120" w:after="0" w:line="240" w:lineRule="auto"/>
                    <w:ind w:left="720"/>
                    <w:jc w:val="both"/>
                    <w:rPr>
                      <w:rFonts w:ascii="inherit" w:eastAsia="Times New Roman" w:hAnsi="inherit" w:cs="Times New Roman"/>
                      <w:sz w:val="24"/>
                      <w:szCs w:val="24"/>
                      <w:lang w:eastAsia="en-GB"/>
                    </w:rPr>
                  </w:pPr>
                  <w:r w:rsidRPr="00951152">
                    <w:rPr>
                      <w:rFonts w:ascii="inherit" w:eastAsia="Times New Roman" w:hAnsi="inherit" w:cs="Times New Roman"/>
                      <w:sz w:val="24"/>
                      <w:szCs w:val="24"/>
                      <w:lang w:eastAsia="en-GB"/>
                    </w:rPr>
                    <w:t>-</w:t>
                  </w:r>
                  <w:r w:rsidRPr="00951152">
                    <w:rPr>
                      <w:rFonts w:ascii="inherit" w:eastAsia="Times New Roman" w:hAnsi="inherit" w:cs="Times New Roman"/>
                      <w:sz w:val="24"/>
                      <w:szCs w:val="24"/>
                      <w:lang w:eastAsia="en-GB"/>
                    </w:rPr>
                    <w:tab/>
                    <w:t xml:space="preserve">be valid for specified operating range and control modes of the PPM in  the positive, negative and in the zero phase sequence; </w:t>
                  </w:r>
                </w:p>
                <w:p w14:paraId="51D469D6" w14:textId="77777777" w:rsidR="00951152" w:rsidRPr="00951152" w:rsidRDefault="00951152" w:rsidP="00951152">
                  <w:pPr>
                    <w:spacing w:before="120" w:after="0" w:line="240" w:lineRule="auto"/>
                    <w:ind w:left="720"/>
                    <w:jc w:val="both"/>
                    <w:rPr>
                      <w:rFonts w:ascii="inherit" w:eastAsia="Times New Roman" w:hAnsi="inherit" w:cs="Times New Roman"/>
                      <w:sz w:val="24"/>
                      <w:szCs w:val="24"/>
                      <w:lang w:eastAsia="en-GB"/>
                    </w:rPr>
                  </w:pPr>
                  <w:r w:rsidRPr="00951152">
                    <w:rPr>
                      <w:rFonts w:ascii="inherit" w:eastAsia="Times New Roman" w:hAnsi="inherit" w:cs="Times New Roman"/>
                      <w:sz w:val="24"/>
                      <w:szCs w:val="24"/>
                      <w:lang w:eastAsia="en-GB"/>
                    </w:rPr>
                    <w:t>-</w:t>
                  </w:r>
                  <w:r w:rsidRPr="00951152">
                    <w:rPr>
                      <w:rFonts w:ascii="inherit" w:eastAsia="Times New Roman" w:hAnsi="inherit" w:cs="Times New Roman"/>
                      <w:sz w:val="24"/>
                      <w:szCs w:val="24"/>
                      <w:lang w:eastAsia="en-GB"/>
                    </w:rPr>
                    <w:tab/>
                    <w:t>reproduce the detailed response of the power-generating module and its control blocks during balanced and unbalanced AC network faults in the valid frequency range;</w:t>
                  </w:r>
                </w:p>
                <w:p w14:paraId="5CED0F9B" w14:textId="77777777" w:rsidR="00951152" w:rsidRPr="00951152" w:rsidRDefault="00951152" w:rsidP="00951152">
                  <w:pPr>
                    <w:spacing w:before="120" w:after="0" w:line="240" w:lineRule="auto"/>
                    <w:ind w:left="720"/>
                    <w:jc w:val="both"/>
                    <w:rPr>
                      <w:rFonts w:ascii="inherit" w:eastAsia="Times New Roman" w:hAnsi="inherit" w:cs="Times New Roman"/>
                      <w:sz w:val="24"/>
                      <w:szCs w:val="24"/>
                      <w:lang w:eastAsia="en-GB"/>
                    </w:rPr>
                  </w:pPr>
                  <w:r w:rsidRPr="00951152">
                    <w:rPr>
                      <w:rFonts w:ascii="inherit" w:eastAsia="Times New Roman" w:hAnsi="inherit" w:cs="Times New Roman"/>
                      <w:sz w:val="24"/>
                      <w:szCs w:val="24"/>
                      <w:lang w:eastAsia="en-GB"/>
                    </w:rPr>
                    <w:t>-</w:t>
                  </w:r>
                  <w:r w:rsidRPr="00951152">
                    <w:rPr>
                      <w:rFonts w:ascii="inherit" w:eastAsia="Times New Roman" w:hAnsi="inherit" w:cs="Times New Roman"/>
                      <w:sz w:val="24"/>
                      <w:szCs w:val="24"/>
                      <w:lang w:eastAsia="en-GB"/>
                    </w:rPr>
                    <w:tab/>
                    <w:t>include the power plant level control and the power plant relevant functionalities if applicable;</w:t>
                  </w:r>
                </w:p>
                <w:p w14:paraId="0D7C977C" w14:textId="77777777" w:rsidR="00951152" w:rsidRPr="00951152" w:rsidRDefault="00951152" w:rsidP="00951152">
                  <w:pPr>
                    <w:spacing w:before="120" w:after="0" w:line="240" w:lineRule="auto"/>
                    <w:ind w:left="720"/>
                    <w:jc w:val="both"/>
                    <w:rPr>
                      <w:rFonts w:ascii="inherit" w:eastAsia="Times New Roman" w:hAnsi="inherit" w:cs="Times New Roman"/>
                      <w:sz w:val="24"/>
                      <w:szCs w:val="24"/>
                      <w:lang w:eastAsia="en-GB"/>
                    </w:rPr>
                  </w:pPr>
                  <w:r w:rsidRPr="00951152">
                    <w:rPr>
                      <w:rFonts w:ascii="inherit" w:eastAsia="Times New Roman" w:hAnsi="inherit" w:cs="Times New Roman"/>
                      <w:sz w:val="24"/>
                      <w:szCs w:val="24"/>
                      <w:lang w:eastAsia="en-GB"/>
                    </w:rPr>
                    <w:t>-</w:t>
                  </w:r>
                  <w:r w:rsidRPr="00951152">
                    <w:rPr>
                      <w:rFonts w:ascii="inherit" w:eastAsia="Times New Roman" w:hAnsi="inherit" w:cs="Times New Roman"/>
                      <w:sz w:val="24"/>
                      <w:szCs w:val="24"/>
                      <w:lang w:eastAsia="en-GB"/>
                    </w:rPr>
                    <w:tab/>
                    <w:t>include the frequency dependence of the lines and/or cables in the power-generating facility;</w:t>
                  </w:r>
                </w:p>
                <w:p w14:paraId="7FCC3248" w14:textId="77777777" w:rsidR="00951152" w:rsidRPr="00951152" w:rsidRDefault="00951152" w:rsidP="00951152">
                  <w:pPr>
                    <w:spacing w:before="120" w:after="0" w:line="240" w:lineRule="auto"/>
                    <w:ind w:left="720"/>
                    <w:jc w:val="both"/>
                    <w:rPr>
                      <w:rFonts w:ascii="inherit" w:eastAsia="Times New Roman" w:hAnsi="inherit" w:cs="Times New Roman"/>
                      <w:sz w:val="24"/>
                      <w:szCs w:val="24"/>
                      <w:lang w:eastAsia="en-GB"/>
                    </w:rPr>
                  </w:pPr>
                  <w:r w:rsidRPr="00951152">
                    <w:rPr>
                      <w:rFonts w:ascii="inherit" w:eastAsia="Times New Roman" w:hAnsi="inherit" w:cs="Times New Roman"/>
                      <w:sz w:val="24"/>
                      <w:szCs w:val="24"/>
                      <w:lang w:eastAsia="en-GB"/>
                    </w:rPr>
                    <w:t>-</w:t>
                  </w:r>
                  <w:r w:rsidRPr="00951152">
                    <w:rPr>
                      <w:rFonts w:ascii="inherit" w:eastAsia="Times New Roman" w:hAnsi="inherit" w:cs="Times New Roman"/>
                      <w:sz w:val="24"/>
                      <w:szCs w:val="24"/>
                      <w:lang w:eastAsia="en-GB"/>
                    </w:rPr>
                    <w:tab/>
                    <w:t>represent the PPM transformers model including saturation, resistors, filter, breaker and AC arrester in the valid frequency;</w:t>
                  </w:r>
                </w:p>
                <w:p w14:paraId="57B1E3E0" w14:textId="77777777" w:rsidR="00951152" w:rsidRPr="00951152" w:rsidRDefault="00951152" w:rsidP="00951152">
                  <w:pPr>
                    <w:spacing w:before="120" w:after="0" w:line="240" w:lineRule="auto"/>
                    <w:ind w:left="720"/>
                    <w:jc w:val="both"/>
                    <w:rPr>
                      <w:rFonts w:ascii="inherit" w:eastAsia="Times New Roman" w:hAnsi="inherit" w:cs="Times New Roman"/>
                      <w:sz w:val="24"/>
                      <w:szCs w:val="24"/>
                      <w:lang w:eastAsia="en-GB"/>
                    </w:rPr>
                  </w:pPr>
                  <w:r w:rsidRPr="00951152">
                    <w:rPr>
                      <w:rFonts w:ascii="inherit" w:eastAsia="Times New Roman" w:hAnsi="inherit" w:cs="Times New Roman"/>
                      <w:sz w:val="24"/>
                      <w:szCs w:val="24"/>
                      <w:lang w:eastAsia="en-GB"/>
                    </w:rPr>
                    <w:t>-</w:t>
                  </w:r>
                  <w:r w:rsidRPr="00951152">
                    <w:rPr>
                      <w:rFonts w:ascii="inherit" w:eastAsia="Times New Roman" w:hAnsi="inherit" w:cs="Times New Roman"/>
                      <w:sz w:val="24"/>
                      <w:szCs w:val="24"/>
                      <w:lang w:eastAsia="en-GB"/>
                    </w:rPr>
                    <w:tab/>
                    <w:t xml:space="preserve">include all the relevant protection function models for the relevant interaction studies; </w:t>
                  </w:r>
                </w:p>
                <w:p w14:paraId="5E7FDB9E" w14:textId="77777777" w:rsidR="00951152" w:rsidRPr="00951152" w:rsidRDefault="00951152" w:rsidP="00951152">
                  <w:pPr>
                    <w:spacing w:before="120" w:after="0" w:line="240" w:lineRule="auto"/>
                    <w:ind w:left="720"/>
                    <w:jc w:val="both"/>
                    <w:rPr>
                      <w:rFonts w:ascii="inherit" w:eastAsia="Times New Roman" w:hAnsi="inherit" w:cs="Times New Roman"/>
                      <w:sz w:val="24"/>
                      <w:szCs w:val="24"/>
                      <w:lang w:eastAsia="en-GB"/>
                    </w:rPr>
                  </w:pPr>
                  <w:r w:rsidRPr="00951152">
                    <w:rPr>
                      <w:rFonts w:ascii="inherit" w:eastAsia="Times New Roman" w:hAnsi="inherit" w:cs="Times New Roman"/>
                      <w:sz w:val="24"/>
                      <w:szCs w:val="24"/>
                      <w:lang w:eastAsia="en-GB"/>
                    </w:rPr>
                    <w:t>-</w:t>
                  </w:r>
                  <w:r w:rsidRPr="00951152">
                    <w:rPr>
                      <w:rFonts w:ascii="inherit" w:eastAsia="Times New Roman" w:hAnsi="inherit" w:cs="Times New Roman"/>
                      <w:sz w:val="24"/>
                      <w:szCs w:val="24"/>
                      <w:lang w:eastAsia="en-GB"/>
                    </w:rPr>
                    <w:tab/>
                    <w:t>be capable to be used for the numerical calculation of the frequency dependent impedance of PPM at the connection point (impedance amplitude and impedance phase angle ) in the frequency range that the model is valid);</w:t>
                  </w:r>
                </w:p>
                <w:p w14:paraId="010712C1" w14:textId="6A193508" w:rsidR="00951152" w:rsidRPr="0090707E" w:rsidRDefault="00951152" w:rsidP="00951152">
                  <w:pPr>
                    <w:spacing w:before="120" w:after="0" w:line="240" w:lineRule="auto"/>
                    <w:jc w:val="both"/>
                    <w:rPr>
                      <w:rFonts w:ascii="inherit" w:eastAsia="Times New Roman" w:hAnsi="inherit" w:cs="Times New Roman"/>
                      <w:sz w:val="24"/>
                      <w:szCs w:val="24"/>
                      <w:lang w:eastAsia="en-GB"/>
                    </w:rPr>
                  </w:pPr>
                  <w:r w:rsidRPr="00951152">
                    <w:rPr>
                      <w:rFonts w:ascii="inherit" w:eastAsia="Times New Roman" w:hAnsi="inherit" w:cs="Times New Roman"/>
                      <w:sz w:val="24"/>
                      <w:szCs w:val="24"/>
                      <w:lang w:eastAsia="en-GB"/>
                    </w:rPr>
                    <w:t>In the case that encrypted detailed EMT models are accepted by the relevant system operator or the relevant TSO, the relevant system operator or the relevant TSO shall have the right to specify the model encryption based on national regulations (for example the model structure and the signal interfaces to be observable in the network studies);</w:t>
                  </w:r>
                </w:p>
              </w:tc>
            </w:tr>
            <w:tr w:rsidR="005A5490" w:rsidRPr="00BD0415" w14:paraId="7E9A0793" w14:textId="77777777">
              <w:tc>
                <w:tcPr>
                  <w:tcW w:w="0" w:type="auto"/>
                  <w:shd w:val="clear" w:color="auto" w:fill="auto"/>
                </w:tcPr>
                <w:p w14:paraId="65596F4D" w14:textId="2CDC9400" w:rsidR="005A5490" w:rsidRDefault="005A5490"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(v)</w:t>
                  </w:r>
                </w:p>
              </w:tc>
              <w:tc>
                <w:tcPr>
                  <w:tcW w:w="0" w:type="auto"/>
                  <w:shd w:val="clear" w:color="auto" w:fill="auto"/>
                </w:tcPr>
                <w:p w14:paraId="0EF7B7D7" w14:textId="30879FBE" w:rsidR="005A5490" w:rsidRPr="00A83DE6" w:rsidRDefault="005A5490" w:rsidP="005A5490">
                  <w:pPr>
                    <w:spacing w:before="120" w:after="0" w:line="240" w:lineRule="auto"/>
                    <w:jc w:val="both"/>
                    <w:rPr>
                      <w:rFonts w:ascii="inherit" w:eastAsia="Times New Roman" w:hAnsi="inherit" w:cs="Times New Roman"/>
                      <w:sz w:val="24"/>
                      <w:szCs w:val="24"/>
                      <w:lang w:eastAsia="en-GB"/>
                    </w:rPr>
                  </w:pPr>
                  <w:r w:rsidRPr="00A83DE6">
                    <w:rPr>
                      <w:rFonts w:ascii="inherit" w:eastAsia="Times New Roman" w:hAnsi="inherit" w:cs="Times New Roman"/>
                      <w:sz w:val="24"/>
                      <w:szCs w:val="24"/>
                      <w:lang w:eastAsia="en-GB"/>
                    </w:rPr>
                    <w:t>For the purpose of frequency domain simulations for the risk assessment of the resonance stability of the power park module, the relevant system operator or the relevant TSO shall have the right to request from the power-generating facility owner the frequency dependent impedance model of the power-generating f</w:t>
                  </w:r>
                  <w:r>
                    <w:rPr>
                      <w:rFonts w:ascii="inherit" w:eastAsia="Times New Roman" w:hAnsi="inherit" w:cs="Times New Roman"/>
                      <w:sz w:val="24"/>
                      <w:szCs w:val="24"/>
                      <w:lang w:eastAsia="en-GB"/>
                    </w:rPr>
                    <w:t>acility at the connection point</w:t>
                  </w:r>
                  <w:r w:rsidRPr="00A83DE6">
                    <w:rPr>
                      <w:rFonts w:ascii="inherit" w:eastAsia="Times New Roman" w:hAnsi="inherit" w:cs="Times New Roman"/>
                      <w:sz w:val="24"/>
                      <w:szCs w:val="24"/>
                      <w:lang w:eastAsia="en-GB"/>
                    </w:rPr>
                    <w:t>. Without prejudice to the Member State's rights to introduce additional requirements, the following requirements shall apply:</w:t>
                  </w:r>
                </w:p>
                <w:p w14:paraId="50546CBA" w14:textId="77777777" w:rsidR="005A5490" w:rsidRPr="00A83DE6" w:rsidRDefault="005A5490" w:rsidP="00F02ADF">
                  <w:pPr>
                    <w:spacing w:before="120" w:after="0" w:line="240" w:lineRule="auto"/>
                    <w:ind w:left="720"/>
                    <w:jc w:val="both"/>
                    <w:rPr>
                      <w:rFonts w:ascii="inherit" w:eastAsia="Times New Roman" w:hAnsi="inherit" w:cs="Times New Roman"/>
                      <w:sz w:val="24"/>
                      <w:szCs w:val="24"/>
                      <w:lang w:eastAsia="en-GB"/>
                    </w:rPr>
                  </w:pPr>
                  <w:r w:rsidRPr="00A83DE6">
                    <w:rPr>
                      <w:rFonts w:ascii="inherit" w:eastAsia="Times New Roman" w:hAnsi="inherit" w:cs="Times New Roman"/>
                      <w:sz w:val="24"/>
                      <w:szCs w:val="24"/>
                      <w:lang w:eastAsia="en-GB"/>
                    </w:rPr>
                    <w:t>- The impedance model of the power-generating facility shall be requested at least in the range 5.0 Hz - 2500Hz; As an additional requirement, the relevant system operator or the relevant TSO can extend the required applicability of the model to up to 9 000 Hz.</w:t>
                  </w:r>
                </w:p>
                <w:p w14:paraId="51DBE932" w14:textId="77777777" w:rsidR="005A5490" w:rsidRPr="00A83DE6" w:rsidRDefault="005A5490" w:rsidP="00F02ADF">
                  <w:pPr>
                    <w:spacing w:before="120" w:after="0" w:line="240" w:lineRule="auto"/>
                    <w:ind w:left="720"/>
                    <w:jc w:val="both"/>
                    <w:rPr>
                      <w:rFonts w:ascii="inherit" w:eastAsia="Times New Roman" w:hAnsi="inherit" w:cs="Times New Roman"/>
                      <w:sz w:val="24"/>
                      <w:szCs w:val="24"/>
                      <w:lang w:eastAsia="en-GB"/>
                    </w:rPr>
                  </w:pPr>
                  <w:r w:rsidRPr="00A83DE6">
                    <w:rPr>
                      <w:rFonts w:ascii="inherit" w:eastAsia="Times New Roman" w:hAnsi="inherit" w:cs="Times New Roman"/>
                      <w:sz w:val="24"/>
                      <w:szCs w:val="24"/>
                      <w:lang w:eastAsia="en-GB"/>
                    </w:rPr>
                    <w:t>- The relevant system operator or the relevant TSO shall have the right to request the calculation of the impedance model of the power-generating facility either numerically (using the EMT model) or analytically (using transfer function);</w:t>
                  </w:r>
                </w:p>
                <w:p w14:paraId="7C8E03E5" w14:textId="77777777" w:rsidR="005A5490" w:rsidRPr="00A83DE6" w:rsidRDefault="005A5490" w:rsidP="00F02ADF">
                  <w:pPr>
                    <w:spacing w:before="120" w:after="0" w:line="240" w:lineRule="auto"/>
                    <w:ind w:left="720"/>
                    <w:jc w:val="both"/>
                    <w:rPr>
                      <w:rFonts w:ascii="inherit" w:eastAsia="Times New Roman" w:hAnsi="inherit" w:cs="Times New Roman"/>
                      <w:sz w:val="24"/>
                      <w:szCs w:val="24"/>
                      <w:lang w:eastAsia="en-GB"/>
                    </w:rPr>
                  </w:pPr>
                  <w:r w:rsidRPr="00A83DE6">
                    <w:rPr>
                      <w:rFonts w:ascii="inherit" w:eastAsia="Times New Roman" w:hAnsi="inherit" w:cs="Times New Roman"/>
                      <w:sz w:val="24"/>
                      <w:szCs w:val="24"/>
                      <w:lang w:eastAsia="en-GB"/>
                    </w:rPr>
                    <w:t>- The relevant system operator or the relevant TSO shall have the right to request the impedance profile of the power-generating facility at the connection point through the whole operating range and control modes of operation;</w:t>
                  </w:r>
                </w:p>
                <w:p w14:paraId="6F385522" w14:textId="77777777" w:rsidR="005A5490" w:rsidRPr="00A83DE6" w:rsidRDefault="005A5490" w:rsidP="00F02ADF">
                  <w:pPr>
                    <w:spacing w:before="120" w:after="0" w:line="240" w:lineRule="auto"/>
                    <w:ind w:left="720"/>
                    <w:jc w:val="both"/>
                    <w:rPr>
                      <w:rFonts w:ascii="inherit" w:eastAsia="Times New Roman" w:hAnsi="inherit" w:cs="Times New Roman"/>
                      <w:sz w:val="24"/>
                      <w:szCs w:val="24"/>
                      <w:lang w:eastAsia="en-GB"/>
                    </w:rPr>
                  </w:pPr>
                  <w:r w:rsidRPr="00A83DE6">
                    <w:rPr>
                      <w:rFonts w:ascii="inherit" w:eastAsia="Times New Roman" w:hAnsi="inherit" w:cs="Times New Roman"/>
                      <w:sz w:val="24"/>
                      <w:szCs w:val="24"/>
                      <w:lang w:eastAsia="en-GB"/>
                    </w:rPr>
                    <w:t xml:space="preserve">- The impedance model of the power-generating facility shall be provided for  the positive, negative and for the zero phase sequence; </w:t>
                  </w:r>
                </w:p>
                <w:p w14:paraId="5F26FDC0" w14:textId="77777777" w:rsidR="005A5490" w:rsidRPr="00A83DE6" w:rsidRDefault="005A5490" w:rsidP="00F02ADF">
                  <w:pPr>
                    <w:spacing w:before="120" w:after="0" w:line="240" w:lineRule="auto"/>
                    <w:ind w:left="720"/>
                    <w:jc w:val="both"/>
                    <w:rPr>
                      <w:rFonts w:ascii="inherit" w:eastAsia="Times New Roman" w:hAnsi="inherit" w:cs="Times New Roman"/>
                      <w:sz w:val="24"/>
                      <w:szCs w:val="24"/>
                      <w:lang w:eastAsia="en-GB"/>
                    </w:rPr>
                  </w:pPr>
                  <w:r w:rsidRPr="00A83DE6">
                    <w:rPr>
                      <w:rFonts w:ascii="inherit" w:eastAsia="Times New Roman" w:hAnsi="inherit" w:cs="Times New Roman"/>
                      <w:sz w:val="24"/>
                      <w:szCs w:val="24"/>
                      <w:lang w:eastAsia="en-GB"/>
                    </w:rPr>
                    <w:t>- The power-generating facility owner shall take into account the influence of the power-generating module control and measurement system as other parts of the power-generating module which influences the output impedance in the specified frequency range;</w:t>
                  </w:r>
                </w:p>
                <w:p w14:paraId="330FC234" w14:textId="75E18716" w:rsidR="005A5490" w:rsidRPr="00951152" w:rsidRDefault="005A5490" w:rsidP="005A5490">
                  <w:pPr>
                    <w:spacing w:before="120" w:after="0" w:line="240" w:lineRule="auto"/>
                    <w:ind w:left="720"/>
                    <w:jc w:val="both"/>
                    <w:rPr>
                      <w:rFonts w:ascii="inherit" w:eastAsia="Times New Roman" w:hAnsi="inherit" w:cs="Times New Roman"/>
                      <w:sz w:val="24"/>
                      <w:szCs w:val="24"/>
                      <w:lang w:eastAsia="en-GB"/>
                    </w:rPr>
                  </w:pPr>
                  <w:r w:rsidRPr="00A83DE6">
                    <w:rPr>
                      <w:rFonts w:ascii="inherit" w:eastAsia="Times New Roman" w:hAnsi="inherit" w:cs="Times New Roman"/>
                      <w:sz w:val="24"/>
                      <w:szCs w:val="24"/>
                      <w:lang w:eastAsia="en-GB"/>
                    </w:rPr>
                    <w:t>- The power-generating facility owner shall specify and justify simplifications made in the calculation of the impedance model.</w:t>
                  </w:r>
                </w:p>
              </w:tc>
            </w:tr>
          </w:tbl>
          <w:p w14:paraId="67BF36BE"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BD0415" w14:paraId="3AC7E512" w14:textId="77777777">
              <w:tc>
                <w:tcPr>
                  <w:tcW w:w="0" w:type="auto"/>
                  <w:shd w:val="clear" w:color="auto" w:fill="auto"/>
                  <w:hideMark/>
                </w:tcPr>
                <w:p w14:paraId="2DA40EFC" w14:textId="0E4040F8"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r w:rsidR="002F52B5">
                    <w:rPr>
                      <w:rFonts w:ascii="inherit" w:eastAsia="Times New Roman" w:hAnsi="inherit" w:cs="Times New Roman"/>
                      <w:sz w:val="24"/>
                      <w:szCs w:val="24"/>
                      <w:lang w:eastAsia="en-GB"/>
                    </w:rPr>
                    <w:t>vi</w:t>
                  </w:r>
                  <w:r w:rsidRPr="00BD0415">
                    <w:rPr>
                      <w:rFonts w:ascii="inherit" w:eastAsia="Times New Roman" w:hAnsi="inherit" w:cs="Times New Roman"/>
                      <w:sz w:val="24"/>
                      <w:szCs w:val="24"/>
                      <w:lang w:eastAsia="en-GB"/>
                    </w:rPr>
                    <w:t>)</w:t>
                  </w:r>
                </w:p>
              </w:tc>
              <w:tc>
                <w:tcPr>
                  <w:tcW w:w="0" w:type="auto"/>
                  <w:shd w:val="clear" w:color="auto" w:fill="auto"/>
                  <w:hideMark/>
                </w:tcPr>
                <w:p w14:paraId="09DFABF9" w14:textId="685C6A78"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request by the relevant system operator referred to in point</w:t>
                  </w:r>
                  <w:r w:rsidR="00C01D75">
                    <w:rPr>
                      <w:rFonts w:ascii="inherit" w:eastAsia="Times New Roman" w:hAnsi="inherit" w:cs="Times New Roman"/>
                      <w:sz w:val="24"/>
                      <w:szCs w:val="24"/>
                      <w:lang w:eastAsia="en-GB"/>
                    </w:rPr>
                    <w:t>s</w:t>
                  </w:r>
                  <w:r w:rsidRPr="00BD0415">
                    <w:rPr>
                      <w:rFonts w:ascii="inherit" w:eastAsia="Times New Roman" w:hAnsi="inherit" w:cs="Times New Roman"/>
                      <w:sz w:val="24"/>
                      <w:szCs w:val="24"/>
                      <w:lang w:eastAsia="en-GB"/>
                    </w:rPr>
                    <w:t xml:space="preserve"> (i) </w:t>
                  </w:r>
                  <w:r w:rsidR="00C01D75">
                    <w:rPr>
                      <w:rFonts w:ascii="inherit" w:eastAsia="Times New Roman" w:hAnsi="inherit" w:cs="Times New Roman"/>
                      <w:sz w:val="24"/>
                      <w:szCs w:val="24"/>
                      <w:lang w:eastAsia="en-GB"/>
                    </w:rPr>
                    <w:t xml:space="preserve">and (ii) </w:t>
                  </w:r>
                  <w:r w:rsidRPr="00BD0415">
                    <w:rPr>
                      <w:rFonts w:ascii="inherit" w:eastAsia="Times New Roman" w:hAnsi="inherit" w:cs="Times New Roman"/>
                      <w:sz w:val="24"/>
                      <w:szCs w:val="24"/>
                      <w:lang w:eastAsia="en-GB"/>
                    </w:rPr>
                    <w:t>shall be coordinated with the relevant TSO. It shall include:</w:t>
                  </w:r>
                </w:p>
                <w:tbl>
                  <w:tblPr>
                    <w:tblW w:w="5000" w:type="pct"/>
                    <w:tblCellMar>
                      <w:left w:w="0" w:type="dxa"/>
                      <w:right w:w="0" w:type="dxa"/>
                    </w:tblCellMar>
                    <w:tblLook w:val="04A0" w:firstRow="1" w:lastRow="0" w:firstColumn="1" w:lastColumn="0" w:noHBand="0" w:noVBand="1"/>
                  </w:tblPr>
                  <w:tblGrid>
                    <w:gridCol w:w="399"/>
                    <w:gridCol w:w="7966"/>
                  </w:tblGrid>
                  <w:tr w:rsidR="003B7AE9" w:rsidRPr="00BD0415" w14:paraId="03C71077" w14:textId="77777777">
                    <w:tc>
                      <w:tcPr>
                        <w:tcW w:w="0" w:type="auto"/>
                        <w:shd w:val="clear" w:color="auto" w:fill="auto"/>
                        <w:hideMark/>
                      </w:tcPr>
                      <w:p w14:paraId="64D51B7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5E8A896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format in which models are to be provided,</w:t>
                        </w:r>
                      </w:p>
                    </w:tc>
                  </w:tr>
                </w:tbl>
                <w:p w14:paraId="06CF4DFF"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54"/>
                    <w:gridCol w:w="8111"/>
                  </w:tblGrid>
                  <w:tr w:rsidR="003B7AE9" w:rsidRPr="00BD0415" w14:paraId="37159224" w14:textId="77777777">
                    <w:tc>
                      <w:tcPr>
                        <w:tcW w:w="0" w:type="auto"/>
                        <w:shd w:val="clear" w:color="auto" w:fill="auto"/>
                        <w:hideMark/>
                      </w:tcPr>
                      <w:p w14:paraId="59EFDBE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61D4AD9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provision of documentation on a model's structure and block diagrams,</w:t>
                        </w:r>
                      </w:p>
                    </w:tc>
                  </w:tr>
                </w:tbl>
                <w:p w14:paraId="51943FB3"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25"/>
                  </w:tblGrid>
                  <w:tr w:rsidR="003B7AE9" w:rsidRPr="00BD0415" w14:paraId="4F10B740" w14:textId="77777777">
                    <w:tc>
                      <w:tcPr>
                        <w:tcW w:w="0" w:type="auto"/>
                        <w:shd w:val="clear" w:color="auto" w:fill="auto"/>
                        <w:hideMark/>
                      </w:tcPr>
                      <w:p w14:paraId="3F5CA0F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5F976BD5" w14:textId="4C9E199D" w:rsidR="003B7AE9" w:rsidRPr="00BD0415" w:rsidRDefault="003B7AE9" w:rsidP="003B7AE9">
                        <w:pPr>
                          <w:spacing w:before="120" w:after="0" w:line="240" w:lineRule="auto"/>
                          <w:jc w:val="both"/>
                          <w:rPr>
                            <w:rFonts w:ascii="inherit" w:eastAsia="Times New Roman" w:hAnsi="inherit" w:cs="Times New Roman"/>
                            <w:sz w:val="24"/>
                            <w:szCs w:val="24"/>
                            <w:lang w:eastAsia="en-GB"/>
                          </w:rPr>
                        </w:pPr>
                        <w:commentRangeStart w:id="314"/>
                        <w:del w:id="315" w:author="Author">
                          <w:r w:rsidRPr="00BD0415" w:rsidDel="00875C1F">
                            <w:rPr>
                              <w:rFonts w:ascii="inherit" w:eastAsia="Times New Roman" w:hAnsi="inherit" w:cs="Times New Roman"/>
                              <w:sz w:val="24"/>
                              <w:szCs w:val="24"/>
                              <w:lang w:eastAsia="en-GB"/>
                            </w:rPr>
                            <w:delText>an estimate of the minimum and maximum short circuit capacity at the connection point, expressed in MVA, as an equivalent of the network</w:delText>
                          </w:r>
                        </w:del>
                        <w:commentRangeEnd w:id="314"/>
                        <w:r w:rsidR="00875C1F">
                          <w:rPr>
                            <w:rStyle w:val="CommentReference"/>
                          </w:rPr>
                          <w:commentReference w:id="314"/>
                        </w:r>
                        <w:r w:rsidRPr="00BD0415">
                          <w:rPr>
                            <w:rFonts w:ascii="inherit" w:eastAsia="Times New Roman" w:hAnsi="inherit" w:cs="Times New Roman"/>
                            <w:sz w:val="24"/>
                            <w:szCs w:val="24"/>
                            <w:lang w:eastAsia="en-GB"/>
                          </w:rPr>
                          <w:t>;</w:t>
                        </w:r>
                      </w:p>
                    </w:tc>
                  </w:tr>
                </w:tbl>
                <w:p w14:paraId="4F52E92B"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21ABC433"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98"/>
            </w:tblGrid>
            <w:tr w:rsidR="003B7AE9" w:rsidRPr="00BD0415" w14:paraId="798F38F1" w14:textId="77777777">
              <w:tc>
                <w:tcPr>
                  <w:tcW w:w="0" w:type="auto"/>
                  <w:shd w:val="clear" w:color="auto" w:fill="auto"/>
                  <w:hideMark/>
                </w:tcPr>
                <w:p w14:paraId="55929824" w14:textId="520930AD"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(v</w:t>
                  </w:r>
                  <w:r w:rsidR="002F52B5">
                    <w:rPr>
                      <w:rFonts w:ascii="inherit" w:eastAsia="Times New Roman" w:hAnsi="inherit" w:cs="Times New Roman"/>
                      <w:sz w:val="24"/>
                      <w:szCs w:val="24"/>
                      <w:lang w:eastAsia="en-GB"/>
                    </w:rPr>
                    <w:t>ii</w:t>
                  </w:r>
                  <w:r w:rsidRPr="00BD0415">
                    <w:rPr>
                      <w:rFonts w:ascii="inherit" w:eastAsia="Times New Roman" w:hAnsi="inherit" w:cs="Times New Roman"/>
                      <w:sz w:val="24"/>
                      <w:szCs w:val="24"/>
                      <w:lang w:eastAsia="en-GB"/>
                    </w:rPr>
                    <w:t>)</w:t>
                  </w:r>
                </w:p>
              </w:tc>
              <w:tc>
                <w:tcPr>
                  <w:tcW w:w="0" w:type="auto"/>
                  <w:shd w:val="clear" w:color="auto" w:fill="auto"/>
                  <w:hideMark/>
                </w:tcPr>
                <w:p w14:paraId="1CE0411C" w14:textId="77777777" w:rsidR="002E57D6" w:rsidRDefault="003B7AE9" w:rsidP="003B7AE9">
                  <w:pPr>
                    <w:spacing w:before="120" w:after="0" w:line="240" w:lineRule="auto"/>
                    <w:jc w:val="both"/>
                    <w:rPr>
                      <w:ins w:id="316" w:author="Autho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power-generating facility owner shall provide recordings of the power-generating module's performance to the relevant system operator or relevant TSO if requested. The relevant system operator or relevant TSO may make such a request, in order to compare the response of the models with those recordings;</w:t>
                  </w:r>
                </w:p>
                <w:p w14:paraId="73E37F15" w14:textId="2C782D76" w:rsidR="002E57D6" w:rsidRPr="00BD0415" w:rsidRDefault="002E57D6" w:rsidP="003B7AE9">
                  <w:pPr>
                    <w:spacing w:before="120" w:after="0" w:line="240" w:lineRule="auto"/>
                    <w:jc w:val="both"/>
                    <w:rPr>
                      <w:rFonts w:ascii="inherit" w:eastAsia="Times New Roman" w:hAnsi="inherit" w:cs="Times New Roman"/>
                      <w:sz w:val="24"/>
                      <w:szCs w:val="24"/>
                      <w:lang w:eastAsia="en-GB"/>
                    </w:rPr>
                  </w:pPr>
                  <w:ins w:id="317" w:author="Author">
                    <w:r>
                      <w:rPr>
                        <w:rFonts w:ascii="inherit" w:eastAsia="Times New Roman" w:hAnsi="inherit" w:cs="Times New Roman"/>
                        <w:sz w:val="24"/>
                        <w:szCs w:val="24"/>
                        <w:lang w:eastAsia="en-GB"/>
                      </w:rPr>
                      <w:t xml:space="preserve">(viii) </w:t>
                    </w:r>
                    <w:r w:rsidR="00CA43CB">
                      <w:rPr>
                        <w:rFonts w:ascii="inherit" w:eastAsia="Times New Roman" w:hAnsi="inherit" w:cs="Times New Roman"/>
                        <w:sz w:val="24"/>
                        <w:szCs w:val="24"/>
                        <w:lang w:eastAsia="en-GB"/>
                      </w:rPr>
                      <w:t xml:space="preserve">the relevant system operator shall adopt simulation software </w:t>
                    </w:r>
                    <w:r w:rsidR="007E3BE2">
                      <w:rPr>
                        <w:rFonts w:ascii="inherit" w:eastAsia="Times New Roman" w:hAnsi="inherit" w:cs="Times New Roman"/>
                        <w:sz w:val="24"/>
                        <w:szCs w:val="24"/>
                        <w:lang w:eastAsia="en-GB"/>
                      </w:rPr>
                      <w:t xml:space="preserve">which can accept simulation model </w:t>
                    </w:r>
                    <w:r w:rsidR="00060167">
                      <w:rPr>
                        <w:rFonts w:ascii="inherit" w:eastAsia="Times New Roman" w:hAnsi="inherit" w:cs="Times New Roman"/>
                        <w:sz w:val="24"/>
                        <w:szCs w:val="24"/>
                        <w:lang w:eastAsia="en-GB"/>
                      </w:rPr>
                      <w:t>defined in other simulation software in common use; such simulation software shall be compatible with previous versions of the same software</w:t>
                    </w:r>
                    <w:r w:rsidR="008F78C1">
                      <w:rPr>
                        <w:rFonts w:ascii="inherit" w:eastAsia="Times New Roman" w:hAnsi="inherit" w:cs="Times New Roman"/>
                        <w:sz w:val="24"/>
                        <w:szCs w:val="24"/>
                        <w:lang w:eastAsia="en-GB"/>
                      </w:rPr>
                      <w:t xml:space="preserve"> and ensure seamless performance of the simulation </w:t>
                    </w:r>
                    <w:commentRangeStart w:id="318"/>
                    <w:r w:rsidR="008F78C1">
                      <w:rPr>
                        <w:rFonts w:ascii="inherit" w:eastAsia="Times New Roman" w:hAnsi="inherit" w:cs="Times New Roman"/>
                        <w:sz w:val="24"/>
                        <w:szCs w:val="24"/>
                        <w:lang w:eastAsia="en-GB"/>
                      </w:rPr>
                      <w:t>model</w:t>
                    </w:r>
                    <w:commentRangeEnd w:id="318"/>
                    <w:r w:rsidR="001C5F94">
                      <w:rPr>
                        <w:rStyle w:val="CommentReference"/>
                      </w:rPr>
                      <w:commentReference w:id="318"/>
                    </w:r>
                    <w:r w:rsidR="008F78C1">
                      <w:rPr>
                        <w:rFonts w:ascii="inherit" w:eastAsia="Times New Roman" w:hAnsi="inherit" w:cs="Times New Roman"/>
                        <w:sz w:val="24"/>
                        <w:szCs w:val="24"/>
                        <w:lang w:eastAsia="en-GB"/>
                      </w:rPr>
                      <w:t>.</w:t>
                    </w:r>
                    <w:r w:rsidR="00321F92">
                      <w:rPr>
                        <w:rFonts w:ascii="inherit" w:eastAsia="Times New Roman" w:hAnsi="inherit" w:cs="Times New Roman"/>
                        <w:sz w:val="24"/>
                        <w:szCs w:val="24"/>
                        <w:lang w:eastAsia="en-GB"/>
                      </w:rPr>
                      <w:t xml:space="preserve"> </w:t>
                    </w:r>
                    <w:r w:rsidR="00C12121">
                      <w:rPr>
                        <w:rFonts w:ascii="inherit" w:eastAsia="Times New Roman" w:hAnsi="inherit" w:cs="Times New Roman"/>
                        <w:sz w:val="24"/>
                        <w:szCs w:val="24"/>
                        <w:lang w:eastAsia="en-GB"/>
                      </w:rPr>
                      <w:t xml:space="preserve"> </w:t>
                    </w:r>
                  </w:ins>
                </w:p>
              </w:tc>
            </w:tr>
          </w:tbl>
          <w:p w14:paraId="0688808C" w14:textId="21C84EC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5D85EE89"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6A7F2E93" w14:textId="77777777" w:rsidTr="003B7AE9">
        <w:tc>
          <w:tcPr>
            <w:tcW w:w="0" w:type="auto"/>
            <w:shd w:val="clear" w:color="auto" w:fill="auto"/>
            <w:hideMark/>
          </w:tcPr>
          <w:p w14:paraId="761CD77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w:t>
            </w:r>
          </w:p>
        </w:tc>
        <w:tc>
          <w:tcPr>
            <w:tcW w:w="0" w:type="auto"/>
            <w:shd w:val="clear" w:color="auto" w:fill="auto"/>
            <w:hideMark/>
          </w:tcPr>
          <w:p w14:paraId="4B828D9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with regard to the installation of devices for system operation and devices for system security, if the relevant system operator or the relevant TSO considers that it is necessary to install additional devices in a power-generating facility in order to preserve or restore system operation or security, the relevant system operator or relevant TSO and the power-generating facility owner shall investigate that matter and agree on an appropriate solution;</w:t>
            </w:r>
          </w:p>
        </w:tc>
      </w:tr>
    </w:tbl>
    <w:p w14:paraId="2C2AB13E"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01B5562D" w14:textId="77777777" w:rsidTr="003B7AE9">
        <w:tc>
          <w:tcPr>
            <w:tcW w:w="0" w:type="auto"/>
            <w:shd w:val="clear" w:color="auto" w:fill="auto"/>
            <w:hideMark/>
          </w:tcPr>
          <w:p w14:paraId="7CDE6A5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(e)</w:t>
            </w:r>
          </w:p>
        </w:tc>
        <w:tc>
          <w:tcPr>
            <w:tcW w:w="0" w:type="auto"/>
            <w:shd w:val="clear" w:color="auto" w:fill="auto"/>
            <w:hideMark/>
          </w:tcPr>
          <w:p w14:paraId="7BA19A9C" w14:textId="393BE33B"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relevant system operator shall specify, in coordination with the relevant TSO, minimum and maximum limits on rates of change of active power output (ramping limits) in both </w:t>
            </w:r>
            <w:del w:id="319" w:author="Author">
              <w:r w:rsidRPr="00BD0415" w:rsidDel="00721219">
                <w:rPr>
                  <w:rFonts w:ascii="inherit" w:eastAsia="Times New Roman" w:hAnsi="inherit" w:cs="Times New Roman"/>
                  <w:sz w:val="24"/>
                  <w:szCs w:val="24"/>
                  <w:lang w:eastAsia="en-GB"/>
                </w:rPr>
                <w:delText xml:space="preserve">an </w:delText>
              </w:r>
            </w:del>
            <w:r w:rsidRPr="00BD0415">
              <w:rPr>
                <w:rFonts w:ascii="inherit" w:eastAsia="Times New Roman" w:hAnsi="inherit" w:cs="Times New Roman"/>
                <w:sz w:val="24"/>
                <w:szCs w:val="24"/>
                <w:lang w:eastAsia="en-GB"/>
              </w:rPr>
              <w:t>up and down direction of change of active power output for a power-generating module, taking into consideration the specific characteristics of prime mover technology</w:t>
            </w:r>
            <w:ins w:id="320" w:author="Author">
              <w:r w:rsidR="00167487">
                <w:rPr>
                  <w:rFonts w:ascii="inherit" w:eastAsia="Times New Roman" w:hAnsi="inherit" w:cs="Times New Roman"/>
                  <w:sz w:val="24"/>
                  <w:szCs w:val="24"/>
                  <w:lang w:eastAsia="en-GB"/>
                </w:rPr>
                <w:t>, during normal operation</w:t>
              </w:r>
            </w:ins>
            <w:r w:rsidRPr="00BD0415">
              <w:rPr>
                <w:rFonts w:ascii="inherit" w:eastAsia="Times New Roman" w:hAnsi="inherit" w:cs="Times New Roman"/>
                <w:sz w:val="24"/>
                <w:szCs w:val="24"/>
                <w:lang w:eastAsia="en-GB"/>
              </w:rPr>
              <w:t>;</w:t>
            </w:r>
          </w:p>
        </w:tc>
      </w:tr>
    </w:tbl>
    <w:p w14:paraId="24B7A76F"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BD0415" w14:paraId="7018E44E" w14:textId="77777777" w:rsidTr="003B7AE9">
        <w:tc>
          <w:tcPr>
            <w:tcW w:w="0" w:type="auto"/>
            <w:shd w:val="clear" w:color="auto" w:fill="auto"/>
            <w:hideMark/>
          </w:tcPr>
          <w:p w14:paraId="349F11D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(f)</w:t>
            </w:r>
          </w:p>
        </w:tc>
        <w:tc>
          <w:tcPr>
            <w:tcW w:w="0" w:type="auto"/>
            <w:shd w:val="clear" w:color="auto" w:fill="auto"/>
            <w:hideMark/>
          </w:tcPr>
          <w:p w14:paraId="557B23CA" w14:textId="2076E404" w:rsidR="00F83912"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earthing arrangement of the neutral-point at the network side of step-up transformers shall comply with the specifications of the relevant system operator.</w:t>
            </w:r>
          </w:p>
        </w:tc>
      </w:tr>
    </w:tbl>
    <w:p w14:paraId="05FB8212" w14:textId="77777777" w:rsidR="003B7AE9" w:rsidRPr="00BD0415" w:rsidRDefault="003B7AE9" w:rsidP="006277B6">
      <w:pPr>
        <w:pStyle w:val="Heading2"/>
      </w:pPr>
      <w:r w:rsidRPr="00BD0415">
        <w:t>Article 16</w:t>
      </w:r>
    </w:p>
    <w:p w14:paraId="1CB9983A"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General requirements for type D power-generating modules</w:t>
      </w:r>
    </w:p>
    <w:p w14:paraId="17119894" w14:textId="0FCEC329"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w:t>
      </w:r>
      <w:r w:rsidR="003942D1" w:rsidRPr="003942D1">
        <w:rPr>
          <w:rFonts w:ascii="inherit" w:eastAsia="Times New Roman" w:hAnsi="inherit" w:cs="Times New Roman"/>
          <w:color w:val="000000"/>
          <w:sz w:val="24"/>
          <w:szCs w:val="24"/>
          <w:lang w:eastAsia="en-GB"/>
        </w:rPr>
        <w:t>Type D power-generating modules shall fulfil the requirements laid down in Articles 13, 14 and 15, except for</w:t>
      </w:r>
      <w:r w:rsidR="003942D1" w:rsidRPr="003942D1" w:rsidDel="003942D1">
        <w:rPr>
          <w:rFonts w:ascii="inherit" w:eastAsia="Times New Roman" w:hAnsi="inherit" w:cs="Times New Roman"/>
          <w:color w:val="000000"/>
          <w:sz w:val="24"/>
          <w:szCs w:val="24"/>
          <w:lang w:eastAsia="en-GB"/>
        </w:rPr>
        <w:t xml:space="preserve"> </w:t>
      </w:r>
      <w:r w:rsidRPr="00BD0415">
        <w:rPr>
          <w:rFonts w:ascii="inherit" w:eastAsia="Times New Roman" w:hAnsi="inherit" w:cs="Times New Roman"/>
          <w:color w:val="000000"/>
          <w:sz w:val="24"/>
          <w:szCs w:val="24"/>
          <w:lang w:eastAsia="en-GB"/>
        </w:rPr>
        <w:t xml:space="preserve">Article 13(2)(b), (6) and (7), </w:t>
      </w:r>
      <w:r w:rsidR="003942D1" w:rsidRPr="003942D1">
        <w:rPr>
          <w:rFonts w:ascii="inherit" w:eastAsia="Times New Roman" w:hAnsi="inherit" w:cs="Times New Roman"/>
          <w:color w:val="000000"/>
          <w:sz w:val="24"/>
          <w:szCs w:val="24"/>
          <w:lang w:eastAsia="en-GB"/>
        </w:rPr>
        <w:t>Article 14(5)(d)(iii)</w:t>
      </w:r>
      <w:r w:rsidR="003942D1">
        <w:rPr>
          <w:rFonts w:ascii="inherit" w:eastAsia="Times New Roman" w:hAnsi="inherit" w:cs="Times New Roman"/>
          <w:color w:val="000000"/>
          <w:sz w:val="24"/>
          <w:szCs w:val="24"/>
          <w:lang w:eastAsia="en-GB"/>
        </w:rPr>
        <w:t xml:space="preserve"> and</w:t>
      </w:r>
      <w:r w:rsidR="003942D1" w:rsidRPr="003942D1">
        <w:rPr>
          <w:rFonts w:ascii="inherit" w:eastAsia="Times New Roman" w:hAnsi="inherit" w:cs="Times New Roman"/>
          <w:color w:val="000000"/>
          <w:sz w:val="24"/>
          <w:szCs w:val="24"/>
          <w:lang w:eastAsia="en-GB"/>
        </w:rPr>
        <w:t xml:space="preserve"> </w:t>
      </w:r>
      <w:r w:rsidRPr="00BD0415">
        <w:rPr>
          <w:rFonts w:ascii="inherit" w:eastAsia="Times New Roman" w:hAnsi="inherit" w:cs="Times New Roman"/>
          <w:color w:val="000000"/>
          <w:sz w:val="24"/>
          <w:szCs w:val="24"/>
          <w:lang w:eastAsia="en-GB"/>
        </w:rPr>
        <w:t>Article 15(3).</w:t>
      </w:r>
    </w:p>
    <w:p w14:paraId="19171F63" w14:textId="6542F2E3"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w:t>
      </w:r>
      <w:commentRangeStart w:id="321"/>
      <w:r w:rsidRPr="00BD0415">
        <w:rPr>
          <w:rFonts w:ascii="inherit" w:eastAsia="Times New Roman" w:hAnsi="inherit" w:cs="Times New Roman"/>
          <w:color w:val="000000"/>
          <w:sz w:val="24"/>
          <w:szCs w:val="24"/>
          <w:lang w:eastAsia="en-GB"/>
        </w:rPr>
        <w:t>.   </w:t>
      </w:r>
      <w:r w:rsidR="003942D1" w:rsidRPr="003942D1">
        <w:rPr>
          <w:rFonts w:ascii="inherit" w:eastAsia="Times New Roman" w:hAnsi="inherit" w:cs="Times New Roman"/>
          <w:color w:val="000000"/>
          <w:sz w:val="24"/>
          <w:szCs w:val="24"/>
          <w:lang w:eastAsia="en-GB"/>
        </w:rPr>
        <w:t xml:space="preserve">With regard to voltage stability and without prejudice to Article </w:t>
      </w:r>
      <w:r w:rsidR="00246995">
        <w:rPr>
          <w:rFonts w:ascii="inherit" w:eastAsia="Times New Roman" w:hAnsi="inherit" w:cs="Times New Roman"/>
          <w:color w:val="000000"/>
          <w:sz w:val="24"/>
          <w:szCs w:val="24"/>
          <w:lang w:eastAsia="en-GB"/>
        </w:rPr>
        <w:t>14</w:t>
      </w:r>
      <w:r w:rsidR="003942D1" w:rsidRPr="003942D1">
        <w:rPr>
          <w:rFonts w:ascii="inherit" w:eastAsia="Times New Roman" w:hAnsi="inherit" w:cs="Times New Roman"/>
          <w:color w:val="000000"/>
          <w:sz w:val="24"/>
          <w:szCs w:val="24"/>
          <w:lang w:eastAsia="en-GB"/>
        </w:rPr>
        <w:t>(</w:t>
      </w:r>
      <w:r w:rsidR="00246995">
        <w:rPr>
          <w:rFonts w:ascii="inherit" w:eastAsia="Times New Roman" w:hAnsi="inherit" w:cs="Times New Roman"/>
          <w:color w:val="000000"/>
          <w:sz w:val="24"/>
          <w:szCs w:val="24"/>
          <w:lang w:eastAsia="en-GB"/>
        </w:rPr>
        <w:t>2</w:t>
      </w:r>
      <w:r w:rsidR="003942D1" w:rsidRPr="003942D1">
        <w:rPr>
          <w:rFonts w:ascii="inherit" w:eastAsia="Times New Roman" w:hAnsi="inherit" w:cs="Times New Roman"/>
          <w:color w:val="000000"/>
          <w:sz w:val="24"/>
          <w:szCs w:val="24"/>
          <w:lang w:eastAsia="en-GB"/>
        </w:rPr>
        <w:t xml:space="preserve">), the relevant system operator in coordination with the relevant TSO shall </w:t>
      </w:r>
      <w:del w:id="322" w:author="Author">
        <w:r w:rsidR="003942D1" w:rsidRPr="003942D1" w:rsidDel="005C3B40">
          <w:rPr>
            <w:rFonts w:ascii="inherit" w:eastAsia="Times New Roman" w:hAnsi="inherit" w:cs="Times New Roman"/>
            <w:color w:val="000000"/>
            <w:sz w:val="24"/>
            <w:szCs w:val="24"/>
            <w:lang w:eastAsia="en-GB"/>
          </w:rPr>
          <w:delText>have the right to specify</w:delText>
        </w:r>
      </w:del>
      <w:ins w:id="323" w:author="Author">
        <w:r w:rsidR="005C3B40">
          <w:rPr>
            <w:rFonts w:ascii="inherit" w:eastAsia="Times New Roman" w:hAnsi="inherit" w:cs="Times New Roman"/>
            <w:color w:val="000000"/>
            <w:sz w:val="24"/>
            <w:szCs w:val="24"/>
            <w:lang w:eastAsia="en-GB"/>
          </w:rPr>
          <w:t>define</w:t>
        </w:r>
      </w:ins>
      <w:r w:rsidR="003942D1" w:rsidRPr="003942D1">
        <w:rPr>
          <w:rFonts w:ascii="inherit" w:eastAsia="Times New Roman" w:hAnsi="inherit" w:cs="Times New Roman"/>
          <w:color w:val="000000"/>
          <w:sz w:val="24"/>
          <w:szCs w:val="24"/>
          <w:lang w:eastAsia="en-GB"/>
        </w:rPr>
        <w:t xml:space="preserve"> voltages at the connection point at which type D power-generating module is capable of automatic disconnection. The terms and settings for automatic disconnection shall be agreed between the relevant system operator and the power-generating facility owner</w:t>
      </w:r>
      <w:commentRangeEnd w:id="321"/>
      <w:r w:rsidR="0039732A">
        <w:rPr>
          <w:rStyle w:val="CommentReference"/>
        </w:rPr>
        <w:commentReference w:id="321"/>
      </w:r>
      <w:r w:rsidR="003942D1" w:rsidRPr="003942D1">
        <w:rPr>
          <w:rFonts w:ascii="inherit" w:eastAsia="Times New Roman" w:hAnsi="inherit" w:cs="Times New Roman"/>
          <w:color w:val="000000"/>
          <w:sz w:val="24"/>
          <w:szCs w:val="24"/>
          <w:lang w:eastAsia="en-GB"/>
        </w:rPr>
        <w:t>.</w:t>
      </w:r>
    </w:p>
    <w:p w14:paraId="124343AD" w14:textId="27CA80F3"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Type D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65D21831" w14:textId="77777777" w:rsidTr="003B7AE9">
        <w:tc>
          <w:tcPr>
            <w:tcW w:w="0" w:type="auto"/>
            <w:shd w:val="clear" w:color="auto" w:fill="auto"/>
            <w:hideMark/>
          </w:tcPr>
          <w:p w14:paraId="3987F24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2F67657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with regard to fault-ride-through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BD0415" w14:paraId="56D2B23C" w14:textId="77777777">
              <w:tc>
                <w:tcPr>
                  <w:tcW w:w="0" w:type="auto"/>
                  <w:shd w:val="clear" w:color="auto" w:fill="auto"/>
                  <w:hideMark/>
                </w:tcPr>
                <w:p w14:paraId="2CAD4D5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0F7DEAA4" w14:textId="01CB47D3"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power-generating modules</w:t>
                  </w:r>
                  <w:r w:rsidR="008F3307">
                    <w:rPr>
                      <w:rFonts w:ascii="inherit" w:eastAsia="Times New Roman" w:hAnsi="inherit" w:cs="Times New Roman"/>
                      <w:sz w:val="24"/>
                      <w:szCs w:val="24"/>
                      <w:lang w:eastAsia="en-GB"/>
                    </w:rPr>
                    <w:t>, when operating above their minimum stable operating level,</w:t>
                  </w:r>
                  <w:r w:rsidRPr="00BD0415">
                    <w:rPr>
                      <w:rFonts w:ascii="inherit" w:eastAsia="Times New Roman" w:hAnsi="inherit" w:cs="Times New Roman"/>
                      <w:sz w:val="24"/>
                      <w:szCs w:val="24"/>
                      <w:lang w:eastAsia="en-GB"/>
                    </w:rPr>
                    <w:t xml:space="preserve"> shall be capable of staying connected to the network and continuing to operate stably after the power system has been disturbed by </w:t>
                  </w:r>
                  <w:del w:id="324" w:author="Author">
                    <w:r w:rsidRPr="00BD0415" w:rsidDel="004F2A7C">
                      <w:rPr>
                        <w:rFonts w:ascii="inherit" w:eastAsia="Times New Roman" w:hAnsi="inherit" w:cs="Times New Roman"/>
                        <w:sz w:val="24"/>
                        <w:szCs w:val="24"/>
                        <w:lang w:eastAsia="en-GB"/>
                      </w:rPr>
                      <w:delText xml:space="preserve">secured </w:delText>
                    </w:r>
                  </w:del>
                  <w:r w:rsidRPr="00BD0415">
                    <w:rPr>
                      <w:rFonts w:ascii="inherit" w:eastAsia="Times New Roman" w:hAnsi="inherit" w:cs="Times New Roman"/>
                      <w:sz w:val="24"/>
                      <w:szCs w:val="24"/>
                      <w:lang w:eastAsia="en-GB"/>
                    </w:rPr>
                    <w:t>faults. That capability shall be in accordance with a voltage-against-time profile at the connection point for fault conditions specified by the relevant TSO.</w:t>
                  </w:r>
                </w:p>
                <w:p w14:paraId="6C9F40B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p w14:paraId="34835E1D" w14:textId="6CB78E5B"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That lower limit shall be specified by the relevant TSO, using the parameters set out in Figure 3 and within the ranges set out </w:t>
                  </w:r>
                  <w:r w:rsidR="001544D6" w:rsidRPr="003B7AE9">
                    <w:rPr>
                      <w:rFonts w:ascii="inherit" w:eastAsia="Times New Roman" w:hAnsi="inherit" w:cs="Times New Roman"/>
                      <w:sz w:val="24"/>
                      <w:szCs w:val="24"/>
                      <w:lang w:eastAsia="en-GB"/>
                    </w:rPr>
                    <w:t>in Tables 7.1</w:t>
                  </w:r>
                  <w:r w:rsidR="001544D6">
                    <w:rPr>
                      <w:rFonts w:ascii="inherit" w:eastAsia="Times New Roman" w:hAnsi="inherit" w:cs="Times New Roman"/>
                      <w:sz w:val="24"/>
                      <w:szCs w:val="24"/>
                      <w:lang w:eastAsia="en-GB"/>
                    </w:rPr>
                    <w:t>.1, 7.1.2, 7.2.1,</w:t>
                  </w:r>
                  <w:r w:rsidR="001544D6" w:rsidRPr="003B7AE9">
                    <w:rPr>
                      <w:rFonts w:ascii="inherit" w:eastAsia="Times New Roman" w:hAnsi="inherit" w:cs="Times New Roman"/>
                      <w:sz w:val="24"/>
                      <w:szCs w:val="24"/>
                      <w:lang w:eastAsia="en-GB"/>
                    </w:rPr>
                    <w:t xml:space="preserve"> and 7.2</w:t>
                  </w:r>
                  <w:r w:rsidR="001544D6">
                    <w:rPr>
                      <w:rFonts w:ascii="inherit" w:eastAsia="Times New Roman" w:hAnsi="inherit" w:cs="Times New Roman"/>
                      <w:sz w:val="24"/>
                      <w:szCs w:val="24"/>
                      <w:lang w:eastAsia="en-GB"/>
                    </w:rPr>
                    <w:t>.2</w:t>
                  </w:r>
                  <w:r w:rsidR="001544D6" w:rsidRPr="003B7AE9">
                    <w:rPr>
                      <w:rFonts w:ascii="inherit" w:eastAsia="Times New Roman" w:hAnsi="inherit" w:cs="Times New Roman"/>
                      <w:sz w:val="24"/>
                      <w:szCs w:val="24"/>
                      <w:lang w:eastAsia="en-GB"/>
                    </w:rPr>
                    <w:t xml:space="preserve"> </w:t>
                  </w:r>
                  <w:r w:rsidRPr="00BD0415">
                    <w:rPr>
                      <w:rFonts w:ascii="inherit" w:eastAsia="Times New Roman" w:hAnsi="inherit" w:cs="Times New Roman"/>
                      <w:sz w:val="24"/>
                      <w:szCs w:val="24"/>
                      <w:lang w:eastAsia="en-GB"/>
                    </w:rPr>
                    <w:t>for type D power-generating modules connected at or above the 110 kV level.</w:t>
                  </w:r>
                </w:p>
                <w:p w14:paraId="2EBE5514" w14:textId="6BAC4760"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That lower limit shall also be specified by the relevant TSO, using parameters set out in Figure 3 and within the ranges set out in Tables 3.1</w:t>
                  </w:r>
                  <w:r w:rsidR="001544D6">
                    <w:rPr>
                      <w:rFonts w:ascii="inherit" w:eastAsia="Times New Roman" w:hAnsi="inherit" w:cs="Times New Roman"/>
                      <w:sz w:val="24"/>
                      <w:szCs w:val="24"/>
                      <w:lang w:eastAsia="en-GB"/>
                    </w:rPr>
                    <w:t>.1, 3.1.2, 3.2.1</w:t>
                  </w:r>
                  <w:r w:rsidRPr="00BD0415">
                    <w:rPr>
                      <w:rFonts w:ascii="inherit" w:eastAsia="Times New Roman" w:hAnsi="inherit" w:cs="Times New Roman"/>
                      <w:sz w:val="24"/>
                      <w:szCs w:val="24"/>
                      <w:lang w:eastAsia="en-GB"/>
                    </w:rPr>
                    <w:t xml:space="preserve"> and 3.2</w:t>
                  </w:r>
                  <w:r w:rsidR="001544D6">
                    <w:rPr>
                      <w:rFonts w:ascii="inherit" w:eastAsia="Times New Roman" w:hAnsi="inherit" w:cs="Times New Roman"/>
                      <w:sz w:val="24"/>
                      <w:szCs w:val="24"/>
                      <w:lang w:eastAsia="en-GB"/>
                    </w:rPr>
                    <w:t>.2</w:t>
                  </w:r>
                  <w:r w:rsidRPr="00BD0415">
                    <w:rPr>
                      <w:rFonts w:ascii="inherit" w:eastAsia="Times New Roman" w:hAnsi="inherit" w:cs="Times New Roman"/>
                      <w:sz w:val="24"/>
                      <w:szCs w:val="24"/>
                      <w:lang w:eastAsia="en-GB"/>
                    </w:rPr>
                    <w:t xml:space="preserve"> for type D power-generating modules connected below the 110 kV level;</w:t>
                  </w:r>
                </w:p>
              </w:tc>
            </w:tr>
          </w:tbl>
          <w:p w14:paraId="6C0C9D0F"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BD0415" w14:paraId="57D43F81" w14:textId="77777777">
              <w:tc>
                <w:tcPr>
                  <w:tcW w:w="0" w:type="auto"/>
                  <w:shd w:val="clear" w:color="auto" w:fill="auto"/>
                  <w:hideMark/>
                </w:tcPr>
                <w:p w14:paraId="3AF22C8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77A410D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each TSO shall specify the pre-fault and post-fault conditions for the fault-ride-through capability referred to in point (iv) of Article 14(3)(a). The specified pre-fault and post-fault conditions for the fault-ride-through capability shall be made publicly available;</w:t>
                  </w:r>
                </w:p>
                <w:p w14:paraId="6C26C5FE" w14:textId="2A7A3DB7" w:rsidR="003B7AE9" w:rsidRPr="00BD0415" w:rsidRDefault="003B7AE9" w:rsidP="003B7AE9">
                  <w:pPr>
                    <w:spacing w:before="120" w:after="120" w:line="240" w:lineRule="auto"/>
                    <w:jc w:val="center"/>
                    <w:rPr>
                      <w:rFonts w:ascii="inherit" w:eastAsia="Times New Roman" w:hAnsi="inherit" w:cs="Times New Roman"/>
                      <w:sz w:val="24"/>
                      <w:szCs w:val="24"/>
                      <w:lang w:eastAsia="en-GB"/>
                    </w:rPr>
                  </w:pPr>
                  <w:r w:rsidRPr="00BD0415">
                    <w:rPr>
                      <w:rFonts w:ascii="inherit" w:eastAsia="Times New Roman" w:hAnsi="inherit" w:cs="Times New Roman"/>
                      <w:i/>
                      <w:iCs/>
                      <w:sz w:val="24"/>
                      <w:szCs w:val="24"/>
                      <w:lang w:eastAsia="en-GB"/>
                    </w:rPr>
                    <w:t>Table 7.1</w:t>
                  </w:r>
                  <w:r w:rsidR="009F7C66">
                    <w:rPr>
                      <w:rFonts w:ascii="inherit" w:eastAsia="Times New Roman" w:hAnsi="inherit" w:cs="Times New Roman"/>
                      <w:i/>
                      <w:iCs/>
                      <w:sz w:val="24"/>
                      <w:szCs w:val="24"/>
                      <w:lang w:eastAsia="en-GB"/>
                    </w:rPr>
                    <w:t>.1</w:t>
                  </w:r>
                </w:p>
                <w:p w14:paraId="2686A2FA" w14:textId="58DD3896" w:rsidR="003B7AE9" w:rsidRPr="00BD0415" w:rsidRDefault="009F7C66" w:rsidP="003B7AE9">
                  <w:pPr>
                    <w:spacing w:before="120" w:after="120" w:line="240" w:lineRule="auto"/>
                    <w:jc w:val="center"/>
                    <w:rPr>
                      <w:rFonts w:ascii="inherit" w:eastAsia="Times New Roman" w:hAnsi="inherit" w:cs="Times New Roman"/>
                      <w:sz w:val="24"/>
                      <w:szCs w:val="24"/>
                      <w:lang w:eastAsia="en-GB"/>
                    </w:rPr>
                  </w:pPr>
                  <w:r>
                    <w:rPr>
                      <w:rFonts w:ascii="inherit" w:eastAsia="Times New Roman" w:hAnsi="inherit" w:cs="Times New Roman"/>
                      <w:b/>
                      <w:bCs/>
                      <w:sz w:val="24"/>
                      <w:szCs w:val="24"/>
                      <w:lang w:eastAsia="en-GB"/>
                    </w:rPr>
                    <w:t>Voltage p</w:t>
                  </w:r>
                  <w:r w:rsidR="003B7AE9" w:rsidRPr="00BD0415">
                    <w:rPr>
                      <w:rFonts w:ascii="inherit" w:eastAsia="Times New Roman" w:hAnsi="inherit" w:cs="Times New Roman"/>
                      <w:b/>
                      <w:bCs/>
                      <w:sz w:val="24"/>
                      <w:szCs w:val="24"/>
                      <w:lang w:eastAsia="en-GB"/>
                    </w:rPr>
                    <w:t>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617"/>
                    <w:gridCol w:w="1940"/>
                    <w:gridCol w:w="611"/>
                    <w:gridCol w:w="1224"/>
                  </w:tblGrid>
                  <w:tr w:rsidR="003B7AE9" w:rsidRPr="00BD0415" w14:paraId="44C060EE" w14:textId="77777777" w:rsidTr="00637650">
                    <w:tc>
                      <w:tcPr>
                        <w:tcW w:w="6557"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27147C" w14:textId="77777777"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r w:rsidRPr="00BD0415">
                          <w:rPr>
                            <w:rFonts w:ascii="inherit" w:eastAsia="Times New Roman" w:hAnsi="inherit" w:cs="Times New Roman"/>
                            <w:b/>
                            <w:bCs/>
                            <w:lang w:eastAsia="en-GB"/>
                          </w:rPr>
                          <w:t>Voltage parameters (pu)</w:t>
                        </w:r>
                      </w:p>
                    </w:tc>
                    <w:tc>
                      <w:tcPr>
                        <w:tcW w:w="1835"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4498D58" w14:textId="39D0B254"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p>
                    </w:tc>
                  </w:tr>
                  <w:tr w:rsidR="003B7AE9" w:rsidRPr="00BD0415" w14:paraId="6351BA66" w14:textId="77777777" w:rsidTr="00637650">
                    <w:tc>
                      <w:tcPr>
                        <w:tcW w:w="46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535CF6"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w:t>
                        </w:r>
                        <w:r w:rsidRPr="00BD0415">
                          <w:rPr>
                            <w:rFonts w:ascii="inherit" w:eastAsia="Times New Roman" w:hAnsi="inherit" w:cs="Times New Roman"/>
                            <w:sz w:val="15"/>
                            <w:szCs w:val="15"/>
                            <w:vertAlign w:val="subscript"/>
                            <w:lang w:eastAsia="en-GB"/>
                          </w:rPr>
                          <w:t>ret</w:t>
                        </w:r>
                        <w:r w:rsidRPr="00BD0415">
                          <w:rPr>
                            <w:rFonts w:ascii="inherit" w:eastAsia="Times New Roman" w:hAnsi="inherit" w:cs="Times New Roman"/>
                            <w:lang w:eastAsia="en-GB"/>
                          </w:rPr>
                          <w:t>:</w:t>
                        </w:r>
                      </w:p>
                    </w:tc>
                    <w:tc>
                      <w:tcPr>
                        <w:tcW w:w="194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1FC51"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w:t>
                        </w:r>
                      </w:p>
                    </w:tc>
                    <w:tc>
                      <w:tcPr>
                        <w:tcW w:w="61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2D99D0C" w14:textId="0BCB117C" w:rsidR="003B7AE9" w:rsidRPr="00BD0415" w:rsidRDefault="003B7AE9" w:rsidP="003B7AE9">
                        <w:pPr>
                          <w:spacing w:before="60" w:after="60" w:line="240" w:lineRule="auto"/>
                          <w:rPr>
                            <w:rFonts w:ascii="inherit" w:eastAsia="Times New Roman" w:hAnsi="inherit" w:cs="Times New Roman"/>
                            <w:lang w:eastAsia="en-GB"/>
                          </w:rPr>
                        </w:pPr>
                      </w:p>
                    </w:tc>
                    <w:tc>
                      <w:tcPr>
                        <w:tcW w:w="12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16AA53C" w14:textId="086A809E" w:rsidR="003B7AE9" w:rsidRPr="00BD0415" w:rsidRDefault="003B7AE9" w:rsidP="003B7AE9">
                        <w:pPr>
                          <w:spacing w:before="60" w:after="60" w:line="240" w:lineRule="auto"/>
                          <w:rPr>
                            <w:rFonts w:ascii="inherit" w:eastAsia="Times New Roman" w:hAnsi="inherit" w:cs="Times New Roman"/>
                            <w:lang w:eastAsia="en-GB"/>
                          </w:rPr>
                        </w:pPr>
                      </w:p>
                    </w:tc>
                  </w:tr>
                  <w:tr w:rsidR="003B7AE9" w:rsidRPr="00BD0415" w14:paraId="654EBFAE" w14:textId="77777777" w:rsidTr="00637650">
                    <w:tc>
                      <w:tcPr>
                        <w:tcW w:w="46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8BF75"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w:t>
                        </w:r>
                        <w:r w:rsidRPr="00BD0415">
                          <w:rPr>
                            <w:rFonts w:ascii="inherit" w:eastAsia="Times New Roman" w:hAnsi="inherit" w:cs="Times New Roman"/>
                            <w:sz w:val="15"/>
                            <w:szCs w:val="15"/>
                            <w:vertAlign w:val="subscript"/>
                            <w:lang w:eastAsia="en-GB"/>
                          </w:rPr>
                          <w:t>clear</w:t>
                        </w:r>
                        <w:r w:rsidRPr="00BD0415">
                          <w:rPr>
                            <w:rFonts w:ascii="inherit" w:eastAsia="Times New Roman" w:hAnsi="inherit" w:cs="Times New Roman"/>
                            <w:lang w:eastAsia="en-GB"/>
                          </w:rPr>
                          <w:t>:</w:t>
                        </w:r>
                      </w:p>
                    </w:tc>
                    <w:tc>
                      <w:tcPr>
                        <w:tcW w:w="194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85D4A1"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0,25</w:t>
                        </w:r>
                      </w:p>
                    </w:tc>
                    <w:tc>
                      <w:tcPr>
                        <w:tcW w:w="61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B3AF842" w14:textId="39A2954D" w:rsidR="003B7AE9" w:rsidRPr="00BD0415" w:rsidRDefault="003B7AE9" w:rsidP="003B7AE9">
                        <w:pPr>
                          <w:spacing w:before="60" w:after="60" w:line="240" w:lineRule="auto"/>
                          <w:rPr>
                            <w:rFonts w:ascii="inherit" w:eastAsia="Times New Roman" w:hAnsi="inherit" w:cs="Times New Roman"/>
                            <w:lang w:eastAsia="en-GB"/>
                          </w:rPr>
                        </w:pPr>
                      </w:p>
                    </w:tc>
                    <w:tc>
                      <w:tcPr>
                        <w:tcW w:w="12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052D8A9" w14:textId="7F9EC964" w:rsidR="003B7AE9" w:rsidRPr="00BD0415" w:rsidRDefault="003B7AE9" w:rsidP="003B7AE9">
                        <w:pPr>
                          <w:spacing w:before="60" w:after="60" w:line="240" w:lineRule="auto"/>
                          <w:rPr>
                            <w:rFonts w:ascii="inherit" w:eastAsia="Times New Roman" w:hAnsi="inherit" w:cs="Times New Roman"/>
                            <w:lang w:eastAsia="en-GB"/>
                          </w:rPr>
                        </w:pPr>
                      </w:p>
                    </w:tc>
                  </w:tr>
                  <w:tr w:rsidR="003B7AE9" w:rsidRPr="00BD0415" w14:paraId="48501F65" w14:textId="77777777" w:rsidTr="00637650">
                    <w:tc>
                      <w:tcPr>
                        <w:tcW w:w="46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C72D2"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w:t>
                        </w:r>
                        <w:r w:rsidRPr="00BD0415">
                          <w:rPr>
                            <w:rFonts w:ascii="inherit" w:eastAsia="Times New Roman" w:hAnsi="inherit" w:cs="Times New Roman"/>
                            <w:sz w:val="15"/>
                            <w:szCs w:val="15"/>
                            <w:vertAlign w:val="subscript"/>
                            <w:lang w:eastAsia="en-GB"/>
                          </w:rPr>
                          <w:t>rec1</w:t>
                        </w:r>
                        <w:r w:rsidRPr="00BD0415">
                          <w:rPr>
                            <w:rFonts w:ascii="inherit" w:eastAsia="Times New Roman" w:hAnsi="inherit" w:cs="Times New Roman"/>
                            <w:lang w:eastAsia="en-GB"/>
                          </w:rPr>
                          <w:t>:</w:t>
                        </w:r>
                      </w:p>
                    </w:tc>
                    <w:tc>
                      <w:tcPr>
                        <w:tcW w:w="194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D9862"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0,5-0,7</w:t>
                        </w:r>
                      </w:p>
                    </w:tc>
                    <w:tc>
                      <w:tcPr>
                        <w:tcW w:w="61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E7BED59" w14:textId="3D4D1D7E" w:rsidR="003B7AE9" w:rsidRPr="00BD0415" w:rsidRDefault="003B7AE9" w:rsidP="003B7AE9">
                        <w:pPr>
                          <w:spacing w:before="60" w:after="60" w:line="240" w:lineRule="auto"/>
                          <w:rPr>
                            <w:rFonts w:ascii="inherit" w:eastAsia="Times New Roman" w:hAnsi="inherit" w:cs="Times New Roman"/>
                            <w:lang w:eastAsia="en-GB"/>
                          </w:rPr>
                        </w:pPr>
                      </w:p>
                    </w:tc>
                    <w:tc>
                      <w:tcPr>
                        <w:tcW w:w="12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34D5204" w14:textId="6CD9A8F3" w:rsidR="003B7AE9" w:rsidRPr="00BD0415" w:rsidRDefault="003B7AE9" w:rsidP="003B7AE9">
                        <w:pPr>
                          <w:spacing w:before="60" w:after="60" w:line="240" w:lineRule="auto"/>
                          <w:rPr>
                            <w:rFonts w:ascii="inherit" w:eastAsia="Times New Roman" w:hAnsi="inherit" w:cs="Times New Roman"/>
                            <w:lang w:eastAsia="en-GB"/>
                          </w:rPr>
                        </w:pPr>
                      </w:p>
                    </w:tc>
                  </w:tr>
                  <w:tr w:rsidR="003B7AE9" w:rsidRPr="00BD0415" w14:paraId="0DC3AE05" w14:textId="77777777" w:rsidTr="00637650">
                    <w:tc>
                      <w:tcPr>
                        <w:tcW w:w="46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14B85"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w:t>
                        </w:r>
                        <w:r w:rsidRPr="00BD0415">
                          <w:rPr>
                            <w:rFonts w:ascii="inherit" w:eastAsia="Times New Roman" w:hAnsi="inherit" w:cs="Times New Roman"/>
                            <w:sz w:val="15"/>
                            <w:szCs w:val="15"/>
                            <w:vertAlign w:val="subscript"/>
                            <w:lang w:eastAsia="en-GB"/>
                          </w:rPr>
                          <w:t>rec2</w:t>
                        </w:r>
                        <w:r w:rsidRPr="00BD0415">
                          <w:rPr>
                            <w:rFonts w:ascii="inherit" w:eastAsia="Times New Roman" w:hAnsi="inherit" w:cs="Times New Roman"/>
                            <w:lang w:eastAsia="en-GB"/>
                          </w:rPr>
                          <w:t>:</w:t>
                        </w:r>
                      </w:p>
                    </w:tc>
                    <w:tc>
                      <w:tcPr>
                        <w:tcW w:w="194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4B1864" w14:textId="753364C4" w:rsidR="003B7AE9" w:rsidRPr="00BD0415" w:rsidRDefault="009F7C66" w:rsidP="003B7AE9">
                        <w:pPr>
                          <w:spacing w:before="60" w:after="60" w:line="240" w:lineRule="auto"/>
                          <w:rPr>
                            <w:rFonts w:ascii="inherit" w:eastAsia="Times New Roman" w:hAnsi="inherit" w:cs="Times New Roman"/>
                            <w:lang w:eastAsia="en-GB"/>
                          </w:rPr>
                        </w:pPr>
                        <w:r w:rsidRPr="00423405">
                          <w:rPr>
                            <w:rFonts w:ascii="inherit" w:eastAsia="Times New Roman" w:hAnsi="inherit" w:cs="Times New Roman"/>
                            <w:lang w:eastAsia="en-GB"/>
                          </w:rPr>
                          <w:t xml:space="preserve">Minimum </w:t>
                        </w:r>
                        <w:commentRangeStart w:id="325"/>
                        <w:ins w:id="326" w:author="Author">
                          <w:r w:rsidR="00DA64C2">
                            <w:rPr>
                              <w:rFonts w:ascii="inherit" w:eastAsia="Times New Roman" w:hAnsi="inherit" w:cs="Times New Roman"/>
                              <w:lang w:eastAsia="en-GB"/>
                            </w:rPr>
                            <w:t xml:space="preserve">unlimited </w:t>
                          </w:r>
                          <w:commentRangeEnd w:id="325"/>
                          <w:r w:rsidR="00E506B1">
                            <w:rPr>
                              <w:rStyle w:val="CommentReference"/>
                            </w:rPr>
                            <w:commentReference w:id="325"/>
                          </w:r>
                        </w:ins>
                        <w:r w:rsidRPr="00423405">
                          <w:rPr>
                            <w:rFonts w:ascii="inherit" w:eastAsia="Times New Roman" w:hAnsi="inherit" w:cs="Times New Roman"/>
                            <w:lang w:eastAsia="en-GB"/>
                          </w:rPr>
                          <w:t xml:space="preserve">voltage specified in </w:t>
                        </w:r>
                        <w:r>
                          <w:rPr>
                            <w:rFonts w:ascii="inherit" w:eastAsia="Times New Roman" w:hAnsi="inherit" w:cs="Times New Roman"/>
                            <w:lang w:eastAsia="en-GB"/>
                          </w:rPr>
                          <w:t>A</w:t>
                        </w:r>
                        <w:r w:rsidRPr="00423405">
                          <w:rPr>
                            <w:rFonts w:ascii="inherit" w:eastAsia="Times New Roman" w:hAnsi="inherit" w:cs="Times New Roman"/>
                            <w:lang w:eastAsia="en-GB"/>
                          </w:rPr>
                          <w:t>rticle 1</w:t>
                        </w:r>
                        <w:r w:rsidR="009C6571">
                          <w:rPr>
                            <w:rFonts w:ascii="inherit" w:eastAsia="Times New Roman" w:hAnsi="inherit" w:cs="Times New Roman"/>
                            <w:lang w:eastAsia="en-GB"/>
                          </w:rPr>
                          <w:t>4</w:t>
                        </w:r>
                        <w:r w:rsidRPr="00423405">
                          <w:rPr>
                            <w:rFonts w:ascii="inherit" w:eastAsia="Times New Roman" w:hAnsi="inherit" w:cs="Times New Roman"/>
                            <w:lang w:eastAsia="en-GB"/>
                          </w:rPr>
                          <w:t>(</w:t>
                        </w:r>
                        <w:r w:rsidR="009C6571">
                          <w:rPr>
                            <w:rFonts w:ascii="inherit" w:eastAsia="Times New Roman" w:hAnsi="inherit" w:cs="Times New Roman"/>
                            <w:lang w:eastAsia="en-GB"/>
                          </w:rPr>
                          <w:t>2</w:t>
                        </w:r>
                        <w:r w:rsidRPr="00423405">
                          <w:rPr>
                            <w:rFonts w:ascii="inherit" w:eastAsia="Times New Roman" w:hAnsi="inherit" w:cs="Times New Roman"/>
                            <w:lang w:eastAsia="en-GB"/>
                          </w:rPr>
                          <w:t>)</w:t>
                        </w:r>
                      </w:p>
                    </w:tc>
                    <w:tc>
                      <w:tcPr>
                        <w:tcW w:w="61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7F37D75" w14:textId="15751AC5" w:rsidR="003B7AE9" w:rsidRPr="00BD0415" w:rsidRDefault="003B7AE9" w:rsidP="003B7AE9">
                        <w:pPr>
                          <w:spacing w:before="60" w:after="60" w:line="240" w:lineRule="auto"/>
                          <w:rPr>
                            <w:rFonts w:ascii="inherit" w:eastAsia="Times New Roman" w:hAnsi="inherit" w:cs="Times New Roman"/>
                            <w:lang w:eastAsia="en-GB"/>
                          </w:rPr>
                        </w:pPr>
                      </w:p>
                    </w:tc>
                    <w:tc>
                      <w:tcPr>
                        <w:tcW w:w="12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320D622" w14:textId="738FA15C" w:rsidR="003B7AE9" w:rsidRPr="00BD0415" w:rsidRDefault="003B7AE9" w:rsidP="003B7AE9">
                        <w:pPr>
                          <w:spacing w:before="60" w:after="60" w:line="240" w:lineRule="auto"/>
                          <w:rPr>
                            <w:rFonts w:ascii="inherit" w:eastAsia="Times New Roman" w:hAnsi="inherit" w:cs="Times New Roman"/>
                            <w:lang w:eastAsia="en-GB"/>
                          </w:rPr>
                        </w:pPr>
                      </w:p>
                    </w:tc>
                  </w:tr>
                </w:tbl>
                <w:p w14:paraId="26F7BD3A" w14:textId="0C00F504" w:rsidR="003B7AE9" w:rsidRDefault="003B7AE9" w:rsidP="003B7AE9">
                  <w:pPr>
                    <w:spacing w:after="150" w:line="240" w:lineRule="auto"/>
                    <w:rPr>
                      <w:rFonts w:ascii="inherit" w:eastAsia="Times New Roman" w:hAnsi="inherit" w:cs="Times New Roman"/>
                      <w:sz w:val="24"/>
                      <w:szCs w:val="24"/>
                      <w:lang w:eastAsia="en-GB"/>
                    </w:rPr>
                  </w:pPr>
                </w:p>
                <w:p w14:paraId="7873DE25" w14:textId="77777777" w:rsidR="009F7C66" w:rsidRPr="00423405" w:rsidRDefault="009F7C66" w:rsidP="009F7C66">
                  <w:pPr>
                    <w:spacing w:after="150" w:line="240" w:lineRule="auto"/>
                    <w:jc w:val="center"/>
                    <w:rPr>
                      <w:rFonts w:ascii="inherit" w:eastAsia="Times New Roman" w:hAnsi="inherit" w:cs="Times New Roman"/>
                      <w:i/>
                      <w:iCs/>
                      <w:sz w:val="24"/>
                      <w:szCs w:val="24"/>
                      <w:lang w:eastAsia="en-GB"/>
                    </w:rPr>
                  </w:pPr>
                  <w:r w:rsidRPr="00423405">
                    <w:rPr>
                      <w:rFonts w:ascii="inherit" w:eastAsia="Times New Roman" w:hAnsi="inherit" w:cs="Times New Roman"/>
                      <w:i/>
                      <w:iCs/>
                      <w:sz w:val="24"/>
                      <w:szCs w:val="24"/>
                      <w:lang w:eastAsia="en-GB"/>
                    </w:rPr>
                    <w:t>Table 7.1.2</w:t>
                  </w:r>
                </w:p>
                <w:p w14:paraId="101E2236" w14:textId="77777777" w:rsidR="009F7C66" w:rsidRPr="00423405" w:rsidRDefault="009F7C66" w:rsidP="009F7C66">
                  <w:pPr>
                    <w:spacing w:after="150" w:line="240" w:lineRule="auto"/>
                    <w:jc w:val="center"/>
                    <w:rPr>
                      <w:rFonts w:ascii="inherit" w:eastAsia="Times New Roman" w:hAnsi="inherit" w:cs="Times New Roman"/>
                      <w:b/>
                      <w:bCs/>
                      <w:sz w:val="24"/>
                      <w:szCs w:val="24"/>
                      <w:lang w:eastAsia="en-GB"/>
                    </w:rPr>
                  </w:pPr>
                  <w:r w:rsidRPr="00423405">
                    <w:rPr>
                      <w:rFonts w:ascii="inherit" w:eastAsia="Times New Roman" w:hAnsi="inherit" w:cs="Times New Roman"/>
                      <w:b/>
                      <w:bCs/>
                      <w:sz w:val="24"/>
                      <w:szCs w:val="24"/>
                      <w:lang w:eastAsia="en-GB"/>
                    </w:rPr>
                    <w:t>Time 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966"/>
                    <w:gridCol w:w="5426"/>
                  </w:tblGrid>
                  <w:tr w:rsidR="009F7C66" w:rsidRPr="003B7AE9" w14:paraId="4EA502D1" w14:textId="77777777" w:rsidTr="0014336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133354" w14:textId="77777777" w:rsidR="009F7C66" w:rsidRPr="003B7AE9" w:rsidRDefault="009F7C66" w:rsidP="009F7C66">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9F7C66" w:rsidRPr="003B7AE9" w14:paraId="5D421766" w14:textId="77777777" w:rsidTr="0014336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69FBF2" w14:textId="77777777" w:rsidR="009F7C66" w:rsidRPr="003B7AE9" w:rsidRDefault="009F7C66" w:rsidP="009F7C66">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33B99" w14:textId="658719F8" w:rsidR="009F7C66" w:rsidRPr="003B7AE9" w:rsidRDefault="009F7C66" w:rsidP="009F7C66">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0,14-0,15 (or 0,14-0,25 if </w:t>
                        </w:r>
                        <w:r w:rsidR="00797010">
                          <w:rPr>
                            <w:rFonts w:ascii="inherit" w:eastAsia="Times New Roman" w:hAnsi="inherit" w:cs="Times New Roman"/>
                            <w:lang w:eastAsia="en-GB"/>
                          </w:rPr>
                          <w:t xml:space="preserve">justified by the </w:t>
                        </w:r>
                        <w:r w:rsidRPr="003B7AE9">
                          <w:rPr>
                            <w:rFonts w:ascii="inherit" w:eastAsia="Times New Roman" w:hAnsi="inherit" w:cs="Times New Roman"/>
                            <w:lang w:eastAsia="en-GB"/>
                          </w:rPr>
                          <w:t xml:space="preserve">system protection and secure operation </w:t>
                        </w:r>
                        <w:r w:rsidR="00797010">
                          <w:rPr>
                            <w:rFonts w:ascii="inherit" w:eastAsia="Times New Roman" w:hAnsi="inherit" w:cs="Times New Roman"/>
                            <w:lang w:eastAsia="en-GB"/>
                          </w:rPr>
                          <w:t>needs</w:t>
                        </w:r>
                        <w:r w:rsidRPr="003B7AE9">
                          <w:rPr>
                            <w:rFonts w:ascii="inherit" w:eastAsia="Times New Roman" w:hAnsi="inherit" w:cs="Times New Roman"/>
                            <w:lang w:eastAsia="en-GB"/>
                          </w:rPr>
                          <w:t>)</w:t>
                        </w:r>
                      </w:p>
                    </w:tc>
                  </w:tr>
                  <w:tr w:rsidR="009F7C66" w:rsidRPr="00BA4DD7" w14:paraId="7896F7C3" w14:textId="77777777" w:rsidTr="0014336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89472" w14:textId="77777777" w:rsidR="009F7C66" w:rsidRPr="00E427A7" w:rsidRDefault="009F7C66" w:rsidP="009F7C66">
                        <w:pPr>
                          <w:spacing w:before="60" w:after="60" w:line="240" w:lineRule="auto"/>
                          <w:rPr>
                            <w:rFonts w:ascii="inherit" w:eastAsia="Times New Roman" w:hAnsi="inherit" w:cs="Times New Roman"/>
                            <w:lang w:val="fr-FR" w:eastAsia="en-GB"/>
                          </w:rPr>
                        </w:pPr>
                        <w:r w:rsidRPr="00E427A7">
                          <w:rPr>
                            <w:rFonts w:ascii="inherit" w:eastAsia="Times New Roman" w:hAnsi="inherit" w:cs="Times New Roman"/>
                            <w:lang w:val="fr-FR" w:eastAsia="en-GB"/>
                          </w:rPr>
                          <w:t>t</w:t>
                        </w:r>
                        <w:r w:rsidRPr="00E427A7">
                          <w:rPr>
                            <w:rFonts w:ascii="inherit" w:eastAsia="Times New Roman" w:hAnsi="inherit" w:cs="Times New Roman"/>
                            <w:sz w:val="15"/>
                            <w:szCs w:val="15"/>
                            <w:vertAlign w:val="subscript"/>
                            <w:lang w:val="fr-FR" w:eastAsia="en-GB"/>
                          </w:rPr>
                          <w:t>rec1</w:t>
                        </w:r>
                        <w:r w:rsidRPr="00E427A7">
                          <w:rPr>
                            <w:rFonts w:ascii="inherit" w:eastAsia="Times New Roman" w:hAnsi="inherit" w:cs="Times New Roman"/>
                            <w:lang w:val="fr-FR"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B3C4EF" w14:textId="77777777" w:rsidR="009F7C66" w:rsidRPr="00E427A7" w:rsidRDefault="009F7C66" w:rsidP="009F7C66">
                        <w:pPr>
                          <w:spacing w:before="60" w:after="60" w:line="240" w:lineRule="auto"/>
                          <w:rPr>
                            <w:rFonts w:ascii="inherit" w:eastAsia="Times New Roman" w:hAnsi="inherit" w:cs="Times New Roman"/>
                            <w:lang w:val="fr-FR" w:eastAsia="en-GB"/>
                          </w:rPr>
                        </w:pPr>
                        <w:r w:rsidRPr="00E427A7">
                          <w:rPr>
                            <w:rFonts w:ascii="inherit" w:eastAsia="Times New Roman" w:hAnsi="inherit" w:cs="Times New Roman"/>
                            <w:lang w:val="fr-FR" w:eastAsia="en-GB"/>
                          </w:rPr>
                          <w:t>t</w:t>
                        </w:r>
                        <w:r w:rsidRPr="00E427A7">
                          <w:rPr>
                            <w:rFonts w:ascii="inherit" w:eastAsia="Times New Roman" w:hAnsi="inherit" w:cs="Times New Roman"/>
                            <w:sz w:val="15"/>
                            <w:szCs w:val="15"/>
                            <w:vertAlign w:val="subscript"/>
                            <w:lang w:val="fr-FR" w:eastAsia="en-GB"/>
                          </w:rPr>
                          <w:t>clear</w:t>
                        </w:r>
                        <w:r w:rsidRPr="00E427A7">
                          <w:rPr>
                            <w:rFonts w:ascii="inherit" w:eastAsia="Times New Roman" w:hAnsi="inherit" w:cs="Times New Roman"/>
                            <w:lang w:val="fr-FR" w:eastAsia="en-GB"/>
                          </w:rPr>
                          <w:t>-0,45</w:t>
                        </w:r>
                      </w:p>
                    </w:tc>
                  </w:tr>
                  <w:tr w:rsidR="009F7C66" w:rsidRPr="00BA4DD7" w14:paraId="5E1238B7" w14:textId="77777777" w:rsidTr="0014336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ABE61B" w14:textId="77777777" w:rsidR="009F7C66" w:rsidRPr="00E427A7" w:rsidRDefault="009F7C66" w:rsidP="009F7C66">
                        <w:pPr>
                          <w:spacing w:before="60" w:after="60" w:line="240" w:lineRule="auto"/>
                          <w:rPr>
                            <w:rFonts w:ascii="inherit" w:eastAsia="Times New Roman" w:hAnsi="inherit" w:cs="Times New Roman"/>
                            <w:lang w:val="fr-FR" w:eastAsia="en-GB"/>
                          </w:rPr>
                        </w:pPr>
                        <w:r w:rsidRPr="00E427A7">
                          <w:rPr>
                            <w:rFonts w:ascii="inherit" w:eastAsia="Times New Roman" w:hAnsi="inherit" w:cs="Times New Roman"/>
                            <w:lang w:val="fr-FR" w:eastAsia="en-GB"/>
                          </w:rPr>
                          <w:t>t</w:t>
                        </w:r>
                        <w:r w:rsidRPr="00E427A7">
                          <w:rPr>
                            <w:rFonts w:ascii="inherit" w:eastAsia="Times New Roman" w:hAnsi="inherit" w:cs="Times New Roman"/>
                            <w:sz w:val="15"/>
                            <w:szCs w:val="15"/>
                            <w:vertAlign w:val="subscript"/>
                            <w:lang w:val="fr-FR" w:eastAsia="en-GB"/>
                          </w:rPr>
                          <w:t>rec2</w:t>
                        </w:r>
                        <w:r w:rsidRPr="00E427A7">
                          <w:rPr>
                            <w:rFonts w:ascii="inherit" w:eastAsia="Times New Roman" w:hAnsi="inherit" w:cs="Times New Roman"/>
                            <w:lang w:val="fr-FR"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A773CD" w14:textId="77777777" w:rsidR="009F7C66" w:rsidRPr="00E427A7" w:rsidRDefault="009F7C66" w:rsidP="009F7C66">
                        <w:pPr>
                          <w:spacing w:before="60" w:after="60" w:line="240" w:lineRule="auto"/>
                          <w:rPr>
                            <w:rFonts w:ascii="inherit" w:eastAsia="Times New Roman" w:hAnsi="inherit" w:cs="Times New Roman"/>
                            <w:lang w:val="fr-FR" w:eastAsia="en-GB"/>
                          </w:rPr>
                        </w:pPr>
                        <w:r w:rsidRPr="00E427A7">
                          <w:rPr>
                            <w:rFonts w:ascii="inherit" w:eastAsia="Times New Roman" w:hAnsi="inherit" w:cs="Times New Roman"/>
                            <w:lang w:val="fr-FR" w:eastAsia="en-GB"/>
                          </w:rPr>
                          <w:t>t</w:t>
                        </w:r>
                        <w:r w:rsidRPr="00E427A7">
                          <w:rPr>
                            <w:rFonts w:ascii="inherit" w:eastAsia="Times New Roman" w:hAnsi="inherit" w:cs="Times New Roman"/>
                            <w:sz w:val="15"/>
                            <w:szCs w:val="15"/>
                            <w:vertAlign w:val="subscript"/>
                            <w:lang w:val="fr-FR" w:eastAsia="en-GB"/>
                          </w:rPr>
                          <w:t>rec1</w:t>
                        </w:r>
                        <w:r w:rsidRPr="00E427A7">
                          <w:rPr>
                            <w:rFonts w:ascii="inherit" w:eastAsia="Times New Roman" w:hAnsi="inherit" w:cs="Times New Roman"/>
                            <w:lang w:val="fr-FR" w:eastAsia="en-GB"/>
                          </w:rPr>
                          <w:t>-0,7</w:t>
                        </w:r>
                      </w:p>
                    </w:tc>
                  </w:tr>
                  <w:tr w:rsidR="009F7C66" w:rsidRPr="00BA4DD7" w14:paraId="4493321C" w14:textId="77777777" w:rsidTr="0014336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16BBFD" w14:textId="77777777" w:rsidR="009F7C66" w:rsidRPr="00686E9D" w:rsidRDefault="009F7C66" w:rsidP="009F7C66">
                        <w:pPr>
                          <w:spacing w:before="60" w:after="60" w:line="240" w:lineRule="auto"/>
                          <w:rPr>
                            <w:rFonts w:ascii="inherit" w:eastAsia="Times New Roman" w:hAnsi="inherit" w:cs="Times New Roman"/>
                            <w:lang w:val="fr-FR" w:eastAsia="en-GB"/>
                          </w:rPr>
                        </w:pPr>
                        <w:r w:rsidRPr="00686E9D">
                          <w:rPr>
                            <w:rFonts w:ascii="inherit" w:eastAsia="Times New Roman" w:hAnsi="inherit" w:cs="Times New Roman"/>
                            <w:lang w:val="fr-FR" w:eastAsia="en-GB"/>
                          </w:rPr>
                          <w:t>t</w:t>
                        </w:r>
                        <w:r w:rsidRPr="00686E9D">
                          <w:rPr>
                            <w:rFonts w:ascii="inherit" w:eastAsia="Times New Roman" w:hAnsi="inherit" w:cs="Times New Roman"/>
                            <w:sz w:val="15"/>
                            <w:szCs w:val="15"/>
                            <w:vertAlign w:val="subscript"/>
                            <w:lang w:val="fr-FR" w:eastAsia="en-GB"/>
                          </w:rPr>
                          <w:t>rec3</w:t>
                        </w:r>
                        <w:r w:rsidRPr="00686E9D">
                          <w:rPr>
                            <w:rFonts w:ascii="inherit" w:eastAsia="Times New Roman" w:hAnsi="inherit" w:cs="Times New Roman"/>
                            <w:lang w:val="fr-FR"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6CE40" w14:textId="77777777" w:rsidR="009F7C66" w:rsidRPr="00686E9D" w:rsidRDefault="009F7C66" w:rsidP="009F7C66">
                        <w:pPr>
                          <w:spacing w:before="60" w:after="60" w:line="240" w:lineRule="auto"/>
                          <w:rPr>
                            <w:rFonts w:ascii="inherit" w:eastAsia="Times New Roman" w:hAnsi="inherit" w:cs="Times New Roman"/>
                            <w:lang w:val="fr-FR" w:eastAsia="en-GB"/>
                          </w:rPr>
                        </w:pPr>
                        <w:r w:rsidRPr="00686E9D">
                          <w:rPr>
                            <w:rFonts w:ascii="inherit" w:eastAsia="Times New Roman" w:hAnsi="inherit" w:cs="Times New Roman"/>
                            <w:lang w:val="fr-FR" w:eastAsia="en-GB"/>
                          </w:rPr>
                          <w:t>t</w:t>
                        </w:r>
                        <w:r w:rsidRPr="00686E9D">
                          <w:rPr>
                            <w:rFonts w:ascii="inherit" w:eastAsia="Times New Roman" w:hAnsi="inherit" w:cs="Times New Roman"/>
                            <w:sz w:val="15"/>
                            <w:szCs w:val="15"/>
                            <w:vertAlign w:val="subscript"/>
                            <w:lang w:val="fr-FR" w:eastAsia="en-GB"/>
                          </w:rPr>
                          <w:t>rec2</w:t>
                        </w:r>
                        <w:r w:rsidRPr="00686E9D">
                          <w:rPr>
                            <w:rFonts w:ascii="inherit" w:eastAsia="Times New Roman" w:hAnsi="inherit" w:cs="Times New Roman"/>
                            <w:lang w:val="fr-FR" w:eastAsia="en-GB"/>
                          </w:rPr>
                          <w:t>-1,5</w:t>
                        </w:r>
                      </w:p>
                    </w:tc>
                  </w:tr>
                </w:tbl>
                <w:p w14:paraId="1BC44CA8" w14:textId="77777777" w:rsidR="009F7C66" w:rsidRPr="00686E9D" w:rsidRDefault="009F7C66" w:rsidP="003B7AE9">
                  <w:pPr>
                    <w:spacing w:after="150" w:line="240" w:lineRule="auto"/>
                    <w:rPr>
                      <w:rFonts w:ascii="inherit" w:eastAsia="Times New Roman" w:hAnsi="inherit" w:cs="Times New Roman"/>
                      <w:sz w:val="24"/>
                      <w:szCs w:val="24"/>
                      <w:lang w:val="fr-FR" w:eastAsia="en-GB"/>
                    </w:rPr>
                  </w:pPr>
                </w:p>
                <w:p w14:paraId="09231185" w14:textId="4918878C" w:rsidR="003B7AE9" w:rsidRPr="00686E9D" w:rsidRDefault="003B7AE9" w:rsidP="003B7AE9">
                  <w:pPr>
                    <w:spacing w:before="120" w:after="120" w:line="240" w:lineRule="auto"/>
                    <w:jc w:val="center"/>
                    <w:rPr>
                      <w:rFonts w:ascii="inherit" w:eastAsia="Times New Roman" w:hAnsi="inherit" w:cs="Times New Roman"/>
                      <w:sz w:val="24"/>
                      <w:szCs w:val="24"/>
                      <w:lang w:val="fr-FR" w:eastAsia="en-GB"/>
                    </w:rPr>
                  </w:pPr>
                  <w:r w:rsidRPr="00686E9D">
                    <w:rPr>
                      <w:rFonts w:ascii="inherit" w:eastAsia="Times New Roman" w:hAnsi="inherit" w:cs="Times New Roman"/>
                      <w:i/>
                      <w:sz w:val="24"/>
                      <w:szCs w:val="24"/>
                      <w:lang w:val="fr-FR" w:eastAsia="en-GB"/>
                    </w:rPr>
                    <w:t>Table 7.2</w:t>
                  </w:r>
                  <w:r w:rsidR="009F7C66" w:rsidRPr="00686E9D">
                    <w:rPr>
                      <w:rFonts w:ascii="inherit" w:eastAsia="Times New Roman" w:hAnsi="inherit" w:cs="Times New Roman"/>
                      <w:i/>
                      <w:sz w:val="24"/>
                      <w:szCs w:val="24"/>
                      <w:lang w:val="fr-FR" w:eastAsia="en-GB"/>
                    </w:rPr>
                    <w:t>.1</w:t>
                  </w:r>
                </w:p>
                <w:p w14:paraId="2163DEAE" w14:textId="682E2C8C" w:rsidR="003B7AE9" w:rsidRPr="00BD0415" w:rsidRDefault="009F7C66" w:rsidP="003B7AE9">
                  <w:pPr>
                    <w:spacing w:before="120" w:after="120" w:line="240" w:lineRule="auto"/>
                    <w:jc w:val="center"/>
                    <w:rPr>
                      <w:rFonts w:ascii="inherit" w:eastAsia="Times New Roman" w:hAnsi="inherit" w:cs="Times New Roman"/>
                      <w:sz w:val="24"/>
                      <w:szCs w:val="24"/>
                      <w:lang w:eastAsia="en-GB"/>
                    </w:rPr>
                  </w:pPr>
                  <w:r>
                    <w:rPr>
                      <w:rFonts w:ascii="inherit" w:eastAsia="Times New Roman" w:hAnsi="inherit" w:cs="Times New Roman"/>
                      <w:b/>
                      <w:bCs/>
                      <w:sz w:val="24"/>
                      <w:szCs w:val="24"/>
                      <w:lang w:eastAsia="en-GB"/>
                    </w:rPr>
                    <w:t>Voltage p</w:t>
                  </w:r>
                  <w:r w:rsidR="003B7AE9" w:rsidRPr="00BD0415">
                    <w:rPr>
                      <w:rFonts w:ascii="inherit" w:eastAsia="Times New Roman" w:hAnsi="inherit" w:cs="Times New Roman"/>
                      <w:b/>
                      <w:bCs/>
                      <w:sz w:val="24"/>
                      <w:szCs w:val="24"/>
                      <w:lang w:eastAsia="en-GB"/>
                    </w:rPr>
                    <w:t>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759"/>
                    <w:gridCol w:w="1798"/>
                    <w:gridCol w:w="611"/>
                    <w:gridCol w:w="1224"/>
                  </w:tblGrid>
                  <w:tr w:rsidR="003B7AE9" w:rsidRPr="00BD0415" w14:paraId="2732488E" w14:textId="77777777" w:rsidTr="009F7C66">
                    <w:tc>
                      <w:tcPr>
                        <w:tcW w:w="6557"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627801" w14:textId="77777777"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r w:rsidRPr="00BD0415">
                          <w:rPr>
                            <w:rFonts w:ascii="inherit" w:eastAsia="Times New Roman" w:hAnsi="inherit" w:cs="Times New Roman"/>
                            <w:b/>
                            <w:bCs/>
                            <w:lang w:eastAsia="en-GB"/>
                          </w:rPr>
                          <w:t>Voltage parameters (pu)</w:t>
                        </w:r>
                      </w:p>
                    </w:tc>
                    <w:tc>
                      <w:tcPr>
                        <w:tcW w:w="1835"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FA27A15" w14:textId="35F90E6B"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p>
                    </w:tc>
                  </w:tr>
                  <w:tr w:rsidR="003B7AE9" w:rsidRPr="00BD0415" w14:paraId="4ACC673B" w14:textId="77777777" w:rsidTr="009F7C66">
                    <w:tc>
                      <w:tcPr>
                        <w:tcW w:w="475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1629A8"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w:t>
                        </w:r>
                        <w:r w:rsidRPr="00BD0415">
                          <w:rPr>
                            <w:rFonts w:ascii="inherit" w:eastAsia="Times New Roman" w:hAnsi="inherit" w:cs="Times New Roman"/>
                            <w:sz w:val="15"/>
                            <w:szCs w:val="15"/>
                            <w:vertAlign w:val="subscript"/>
                            <w:lang w:eastAsia="en-GB"/>
                          </w:rPr>
                          <w:t>ret</w:t>
                        </w:r>
                        <w:r w:rsidRPr="00BD0415">
                          <w:rPr>
                            <w:rFonts w:ascii="inherit" w:eastAsia="Times New Roman" w:hAnsi="inherit" w:cs="Times New Roman"/>
                            <w:lang w:eastAsia="en-GB"/>
                          </w:rPr>
                          <w:t>:</w:t>
                        </w:r>
                      </w:p>
                    </w:tc>
                    <w:tc>
                      <w:tcPr>
                        <w:tcW w:w="179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8E31B"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w:t>
                        </w:r>
                      </w:p>
                    </w:tc>
                    <w:tc>
                      <w:tcPr>
                        <w:tcW w:w="61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73D4AD1" w14:textId="086EBB10" w:rsidR="003B7AE9" w:rsidRPr="00BD0415" w:rsidRDefault="003B7AE9" w:rsidP="003B7AE9">
                        <w:pPr>
                          <w:spacing w:before="60" w:after="60" w:line="240" w:lineRule="auto"/>
                          <w:rPr>
                            <w:rFonts w:ascii="inherit" w:eastAsia="Times New Roman" w:hAnsi="inherit" w:cs="Times New Roman"/>
                            <w:lang w:eastAsia="en-GB"/>
                          </w:rPr>
                        </w:pPr>
                      </w:p>
                    </w:tc>
                    <w:tc>
                      <w:tcPr>
                        <w:tcW w:w="12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56BFCC1" w14:textId="1B0AFB1A" w:rsidR="003B7AE9" w:rsidRPr="00BD0415" w:rsidRDefault="003B7AE9" w:rsidP="003B7AE9">
                        <w:pPr>
                          <w:spacing w:before="60" w:after="60" w:line="240" w:lineRule="auto"/>
                          <w:rPr>
                            <w:rFonts w:ascii="inherit" w:eastAsia="Times New Roman" w:hAnsi="inherit" w:cs="Times New Roman"/>
                            <w:lang w:eastAsia="en-GB"/>
                          </w:rPr>
                        </w:pPr>
                      </w:p>
                    </w:tc>
                  </w:tr>
                  <w:tr w:rsidR="003B7AE9" w:rsidRPr="00BD0415" w14:paraId="289E14B2" w14:textId="77777777" w:rsidTr="009F7C66">
                    <w:tc>
                      <w:tcPr>
                        <w:tcW w:w="475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A12AA9"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w:t>
                        </w:r>
                        <w:r w:rsidRPr="00BD0415">
                          <w:rPr>
                            <w:rFonts w:ascii="inherit" w:eastAsia="Times New Roman" w:hAnsi="inherit" w:cs="Times New Roman"/>
                            <w:sz w:val="15"/>
                            <w:szCs w:val="15"/>
                            <w:vertAlign w:val="subscript"/>
                            <w:lang w:eastAsia="en-GB"/>
                          </w:rPr>
                          <w:t>clear</w:t>
                        </w:r>
                        <w:r w:rsidRPr="00BD0415">
                          <w:rPr>
                            <w:rFonts w:ascii="inherit" w:eastAsia="Times New Roman" w:hAnsi="inherit" w:cs="Times New Roman"/>
                            <w:lang w:eastAsia="en-GB"/>
                          </w:rPr>
                          <w:t>:</w:t>
                        </w:r>
                      </w:p>
                    </w:tc>
                    <w:tc>
                      <w:tcPr>
                        <w:tcW w:w="179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EE6246"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w:t>
                        </w:r>
                        <w:r w:rsidRPr="00BD0415">
                          <w:rPr>
                            <w:rFonts w:ascii="inherit" w:eastAsia="Times New Roman" w:hAnsi="inherit" w:cs="Times New Roman"/>
                            <w:sz w:val="15"/>
                            <w:szCs w:val="15"/>
                            <w:vertAlign w:val="subscript"/>
                            <w:lang w:eastAsia="en-GB"/>
                          </w:rPr>
                          <w:t>ret</w:t>
                        </w:r>
                      </w:p>
                    </w:tc>
                    <w:tc>
                      <w:tcPr>
                        <w:tcW w:w="61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F3CD8D7" w14:textId="0465115D" w:rsidR="003B7AE9" w:rsidRPr="00BD0415" w:rsidRDefault="003B7AE9" w:rsidP="003B7AE9">
                        <w:pPr>
                          <w:spacing w:before="60" w:after="60" w:line="240" w:lineRule="auto"/>
                          <w:rPr>
                            <w:rFonts w:ascii="inherit" w:eastAsia="Times New Roman" w:hAnsi="inherit" w:cs="Times New Roman"/>
                            <w:lang w:eastAsia="en-GB"/>
                          </w:rPr>
                        </w:pPr>
                      </w:p>
                    </w:tc>
                    <w:tc>
                      <w:tcPr>
                        <w:tcW w:w="12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C579FE6" w14:textId="26A6F9FB" w:rsidR="003B7AE9" w:rsidRPr="00BD0415" w:rsidRDefault="003B7AE9" w:rsidP="003B7AE9">
                        <w:pPr>
                          <w:spacing w:before="60" w:after="60" w:line="240" w:lineRule="auto"/>
                          <w:rPr>
                            <w:rFonts w:ascii="inherit" w:eastAsia="Times New Roman" w:hAnsi="inherit" w:cs="Times New Roman"/>
                            <w:lang w:eastAsia="en-GB"/>
                          </w:rPr>
                        </w:pPr>
                      </w:p>
                    </w:tc>
                  </w:tr>
                  <w:tr w:rsidR="003B7AE9" w:rsidRPr="00BD0415" w14:paraId="31EE0E23" w14:textId="77777777" w:rsidTr="009F7C66">
                    <w:tc>
                      <w:tcPr>
                        <w:tcW w:w="475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8CB7D8"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w:t>
                        </w:r>
                        <w:r w:rsidRPr="00BD0415">
                          <w:rPr>
                            <w:rFonts w:ascii="inherit" w:eastAsia="Times New Roman" w:hAnsi="inherit" w:cs="Times New Roman"/>
                            <w:sz w:val="15"/>
                            <w:szCs w:val="15"/>
                            <w:vertAlign w:val="subscript"/>
                            <w:lang w:eastAsia="en-GB"/>
                          </w:rPr>
                          <w:t>rec1</w:t>
                        </w:r>
                        <w:r w:rsidRPr="00BD0415">
                          <w:rPr>
                            <w:rFonts w:ascii="inherit" w:eastAsia="Times New Roman" w:hAnsi="inherit" w:cs="Times New Roman"/>
                            <w:lang w:eastAsia="en-GB"/>
                          </w:rPr>
                          <w:t>:</w:t>
                        </w:r>
                      </w:p>
                    </w:tc>
                    <w:tc>
                      <w:tcPr>
                        <w:tcW w:w="179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75C8BC"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w:t>
                        </w:r>
                        <w:r w:rsidRPr="00BD0415">
                          <w:rPr>
                            <w:rFonts w:ascii="inherit" w:eastAsia="Times New Roman" w:hAnsi="inherit" w:cs="Times New Roman"/>
                            <w:sz w:val="15"/>
                            <w:szCs w:val="15"/>
                            <w:vertAlign w:val="subscript"/>
                            <w:lang w:eastAsia="en-GB"/>
                          </w:rPr>
                          <w:t>clear</w:t>
                        </w:r>
                      </w:p>
                    </w:tc>
                    <w:tc>
                      <w:tcPr>
                        <w:tcW w:w="61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9A2CA62" w14:textId="56D56E8B" w:rsidR="003B7AE9" w:rsidRPr="00BD0415" w:rsidRDefault="003B7AE9" w:rsidP="003B7AE9">
                        <w:pPr>
                          <w:spacing w:before="60" w:after="60" w:line="240" w:lineRule="auto"/>
                          <w:rPr>
                            <w:rFonts w:ascii="inherit" w:eastAsia="Times New Roman" w:hAnsi="inherit" w:cs="Times New Roman"/>
                            <w:lang w:eastAsia="en-GB"/>
                          </w:rPr>
                        </w:pPr>
                      </w:p>
                    </w:tc>
                    <w:tc>
                      <w:tcPr>
                        <w:tcW w:w="12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53AF5A2" w14:textId="4BAABE1B" w:rsidR="003B7AE9" w:rsidRPr="00BD0415" w:rsidRDefault="003B7AE9" w:rsidP="003B7AE9">
                        <w:pPr>
                          <w:spacing w:before="60" w:after="60" w:line="240" w:lineRule="auto"/>
                          <w:rPr>
                            <w:rFonts w:ascii="inherit" w:eastAsia="Times New Roman" w:hAnsi="inherit" w:cs="Times New Roman"/>
                            <w:lang w:eastAsia="en-GB"/>
                          </w:rPr>
                        </w:pPr>
                      </w:p>
                    </w:tc>
                  </w:tr>
                  <w:tr w:rsidR="003B7AE9" w:rsidRPr="00BD0415" w14:paraId="7E9B0249" w14:textId="77777777" w:rsidTr="009F7C66">
                    <w:tc>
                      <w:tcPr>
                        <w:tcW w:w="475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A116BB"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U</w:t>
                        </w:r>
                        <w:r w:rsidRPr="00BD0415">
                          <w:rPr>
                            <w:rFonts w:ascii="inherit" w:eastAsia="Times New Roman" w:hAnsi="inherit" w:cs="Times New Roman"/>
                            <w:sz w:val="15"/>
                            <w:szCs w:val="15"/>
                            <w:vertAlign w:val="subscript"/>
                            <w:lang w:eastAsia="en-GB"/>
                          </w:rPr>
                          <w:t>rec2</w:t>
                        </w:r>
                        <w:r w:rsidRPr="00BD0415">
                          <w:rPr>
                            <w:rFonts w:ascii="inherit" w:eastAsia="Times New Roman" w:hAnsi="inherit" w:cs="Times New Roman"/>
                            <w:lang w:eastAsia="en-GB"/>
                          </w:rPr>
                          <w:t>:</w:t>
                        </w:r>
                      </w:p>
                    </w:tc>
                    <w:tc>
                      <w:tcPr>
                        <w:tcW w:w="179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F1B863" w14:textId="704BFC34" w:rsidR="003B7AE9" w:rsidRPr="00BD0415" w:rsidRDefault="009F7C66" w:rsidP="003B7AE9">
                        <w:pPr>
                          <w:spacing w:before="60" w:after="60" w:line="240" w:lineRule="auto"/>
                          <w:rPr>
                            <w:rFonts w:ascii="inherit" w:eastAsia="Times New Roman" w:hAnsi="inherit" w:cs="Times New Roman"/>
                            <w:lang w:eastAsia="en-GB"/>
                          </w:rPr>
                        </w:pPr>
                        <w:r w:rsidRPr="004B411F">
                          <w:rPr>
                            <w:rFonts w:ascii="inherit" w:eastAsia="Times New Roman" w:hAnsi="inherit" w:cs="Times New Roman"/>
                            <w:lang w:eastAsia="en-GB"/>
                          </w:rPr>
                          <w:t xml:space="preserve">Minimum </w:t>
                        </w:r>
                        <w:ins w:id="327" w:author="Author">
                          <w:r w:rsidR="000D4290">
                            <w:rPr>
                              <w:rFonts w:ascii="inherit" w:eastAsia="Times New Roman" w:hAnsi="inherit" w:cs="Times New Roman"/>
                              <w:lang w:eastAsia="en-GB"/>
                            </w:rPr>
                            <w:t xml:space="preserve">unlimited </w:t>
                          </w:r>
                        </w:ins>
                        <w:r w:rsidRPr="004B411F">
                          <w:rPr>
                            <w:rFonts w:ascii="inherit" w:eastAsia="Times New Roman" w:hAnsi="inherit" w:cs="Times New Roman"/>
                            <w:lang w:eastAsia="en-GB"/>
                          </w:rPr>
                          <w:t xml:space="preserve">voltage specified in </w:t>
                        </w:r>
                        <w:r>
                          <w:rPr>
                            <w:rFonts w:ascii="inherit" w:eastAsia="Times New Roman" w:hAnsi="inherit" w:cs="Times New Roman"/>
                            <w:lang w:eastAsia="en-GB"/>
                          </w:rPr>
                          <w:t>A</w:t>
                        </w:r>
                        <w:r w:rsidRPr="004B411F">
                          <w:rPr>
                            <w:rFonts w:ascii="inherit" w:eastAsia="Times New Roman" w:hAnsi="inherit" w:cs="Times New Roman"/>
                            <w:lang w:eastAsia="en-GB"/>
                          </w:rPr>
                          <w:t>rticle 1</w:t>
                        </w:r>
                        <w:r w:rsidR="009C6571">
                          <w:rPr>
                            <w:rFonts w:ascii="inherit" w:eastAsia="Times New Roman" w:hAnsi="inherit" w:cs="Times New Roman"/>
                            <w:lang w:eastAsia="en-GB"/>
                          </w:rPr>
                          <w:t>4</w:t>
                        </w:r>
                        <w:r w:rsidRPr="004B411F">
                          <w:rPr>
                            <w:rFonts w:ascii="inherit" w:eastAsia="Times New Roman" w:hAnsi="inherit" w:cs="Times New Roman"/>
                            <w:lang w:eastAsia="en-GB"/>
                          </w:rPr>
                          <w:t>(</w:t>
                        </w:r>
                        <w:r w:rsidR="009C6571">
                          <w:rPr>
                            <w:rFonts w:ascii="inherit" w:eastAsia="Times New Roman" w:hAnsi="inherit" w:cs="Times New Roman"/>
                            <w:lang w:eastAsia="en-GB"/>
                          </w:rPr>
                          <w:t>2</w:t>
                        </w:r>
                        <w:r w:rsidRPr="004B411F">
                          <w:rPr>
                            <w:rFonts w:ascii="inherit" w:eastAsia="Times New Roman" w:hAnsi="inherit" w:cs="Times New Roman"/>
                            <w:lang w:eastAsia="en-GB"/>
                          </w:rPr>
                          <w:t>)</w:t>
                        </w:r>
                      </w:p>
                    </w:tc>
                    <w:tc>
                      <w:tcPr>
                        <w:tcW w:w="61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E3B6723" w14:textId="3278A287" w:rsidR="003B7AE9" w:rsidRPr="00BD0415" w:rsidRDefault="003B7AE9" w:rsidP="003B7AE9">
                        <w:pPr>
                          <w:spacing w:before="60" w:after="60" w:line="240" w:lineRule="auto"/>
                          <w:rPr>
                            <w:rFonts w:ascii="inherit" w:eastAsia="Times New Roman" w:hAnsi="inherit" w:cs="Times New Roman"/>
                            <w:lang w:eastAsia="en-GB"/>
                          </w:rPr>
                        </w:pPr>
                      </w:p>
                    </w:tc>
                    <w:tc>
                      <w:tcPr>
                        <w:tcW w:w="12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7F073E6" w14:textId="58FFD1A9" w:rsidR="003B7AE9" w:rsidRPr="00BD0415" w:rsidRDefault="003B7AE9" w:rsidP="003B7AE9">
                        <w:pPr>
                          <w:spacing w:before="60" w:after="60" w:line="240" w:lineRule="auto"/>
                          <w:rPr>
                            <w:rFonts w:ascii="inherit" w:eastAsia="Times New Roman" w:hAnsi="inherit" w:cs="Times New Roman"/>
                            <w:lang w:eastAsia="en-GB"/>
                          </w:rPr>
                        </w:pPr>
                      </w:p>
                    </w:tc>
                  </w:tr>
                </w:tbl>
                <w:p w14:paraId="1F53FC99" w14:textId="77777777" w:rsidR="003B7AE9" w:rsidRDefault="003B7AE9" w:rsidP="003B7AE9">
                  <w:pPr>
                    <w:spacing w:after="0" w:line="240" w:lineRule="auto"/>
                    <w:rPr>
                      <w:rFonts w:ascii="inherit" w:eastAsia="Times New Roman" w:hAnsi="inherit" w:cs="Times New Roman"/>
                      <w:sz w:val="24"/>
                      <w:szCs w:val="24"/>
                      <w:lang w:eastAsia="en-GB"/>
                    </w:rPr>
                  </w:pPr>
                </w:p>
                <w:p w14:paraId="52C7244A" w14:textId="77777777" w:rsidR="009F7C66" w:rsidRPr="004B411F" w:rsidRDefault="009F7C66" w:rsidP="009F7C66">
                  <w:pPr>
                    <w:spacing w:after="0" w:line="240" w:lineRule="auto"/>
                    <w:jc w:val="center"/>
                    <w:rPr>
                      <w:rFonts w:ascii="inherit" w:eastAsia="Times New Roman" w:hAnsi="inherit" w:cs="Times New Roman"/>
                      <w:i/>
                      <w:iCs/>
                      <w:sz w:val="24"/>
                      <w:szCs w:val="24"/>
                      <w:lang w:eastAsia="en-GB"/>
                    </w:rPr>
                  </w:pPr>
                  <w:r w:rsidRPr="004B411F">
                    <w:rPr>
                      <w:rFonts w:ascii="inherit" w:eastAsia="Times New Roman" w:hAnsi="inherit" w:cs="Times New Roman"/>
                      <w:i/>
                      <w:iCs/>
                      <w:sz w:val="24"/>
                      <w:szCs w:val="24"/>
                      <w:lang w:eastAsia="en-GB"/>
                    </w:rPr>
                    <w:t>Table 7.2.2</w:t>
                  </w:r>
                </w:p>
                <w:p w14:paraId="3CC81BA7" w14:textId="77777777" w:rsidR="009F7C66" w:rsidRPr="004B411F" w:rsidRDefault="009F7C66" w:rsidP="009F7C66">
                  <w:pPr>
                    <w:spacing w:after="0" w:line="240" w:lineRule="auto"/>
                    <w:jc w:val="center"/>
                    <w:rPr>
                      <w:rFonts w:ascii="inherit" w:eastAsia="Times New Roman" w:hAnsi="inherit" w:cs="Times New Roman"/>
                      <w:b/>
                      <w:bCs/>
                      <w:sz w:val="24"/>
                      <w:szCs w:val="24"/>
                      <w:lang w:eastAsia="en-GB"/>
                    </w:rPr>
                  </w:pPr>
                  <w:r w:rsidRPr="004B411F">
                    <w:rPr>
                      <w:rFonts w:ascii="inherit" w:eastAsia="Times New Roman" w:hAnsi="inherit" w:cs="Times New Roman"/>
                      <w:b/>
                      <w:bCs/>
                      <w:sz w:val="24"/>
                      <w:szCs w:val="24"/>
                      <w:lang w:eastAsia="en-GB"/>
                    </w:rPr>
                    <w:t>Time 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966"/>
                    <w:gridCol w:w="5426"/>
                  </w:tblGrid>
                  <w:tr w:rsidR="009F7C66" w:rsidRPr="003B7AE9" w14:paraId="2D8E69AC" w14:textId="77777777" w:rsidTr="0014336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D9974E" w14:textId="77777777" w:rsidR="009F7C66" w:rsidRPr="003B7AE9" w:rsidRDefault="009F7C66" w:rsidP="009F7C66">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9F7C66" w:rsidRPr="003B7AE9" w14:paraId="3EFA29A5" w14:textId="77777777" w:rsidTr="0014336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78B942" w14:textId="77777777" w:rsidR="009F7C66" w:rsidRPr="003B7AE9" w:rsidRDefault="009F7C66" w:rsidP="009F7C66">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6807A5" w14:textId="564FDD1C" w:rsidR="009F7C66" w:rsidRPr="003B7AE9" w:rsidRDefault="009F7C66" w:rsidP="009F7C66">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0,14-0,15 (or 0,14-0,25 if </w:t>
                        </w:r>
                        <w:r w:rsidR="00797010">
                          <w:rPr>
                            <w:rFonts w:ascii="inherit" w:eastAsia="Times New Roman" w:hAnsi="inherit" w:cs="Times New Roman"/>
                            <w:lang w:eastAsia="en-GB"/>
                          </w:rPr>
                          <w:t xml:space="preserve">justified by the </w:t>
                        </w:r>
                        <w:r w:rsidRPr="003B7AE9">
                          <w:rPr>
                            <w:rFonts w:ascii="inherit" w:eastAsia="Times New Roman" w:hAnsi="inherit" w:cs="Times New Roman"/>
                            <w:lang w:eastAsia="en-GB"/>
                          </w:rPr>
                          <w:t xml:space="preserve">system protection and secure operation </w:t>
                        </w:r>
                        <w:r w:rsidR="00797010">
                          <w:rPr>
                            <w:rFonts w:ascii="inherit" w:eastAsia="Times New Roman" w:hAnsi="inherit" w:cs="Times New Roman"/>
                            <w:lang w:eastAsia="en-GB"/>
                          </w:rPr>
                          <w:t>needs</w:t>
                        </w:r>
                        <w:r w:rsidRPr="003B7AE9">
                          <w:rPr>
                            <w:rFonts w:ascii="inherit" w:eastAsia="Times New Roman" w:hAnsi="inherit" w:cs="Times New Roman"/>
                            <w:lang w:eastAsia="en-GB"/>
                          </w:rPr>
                          <w:t>)</w:t>
                        </w:r>
                      </w:p>
                    </w:tc>
                  </w:tr>
                  <w:tr w:rsidR="009F7C66" w:rsidRPr="003B7AE9" w14:paraId="162D82E9" w14:textId="77777777" w:rsidTr="0014336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1C7D94" w14:textId="77777777" w:rsidR="009F7C66" w:rsidRPr="003B7AE9" w:rsidRDefault="009F7C66" w:rsidP="009F7C66">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0A5A0D" w14:textId="77777777" w:rsidR="009F7C66" w:rsidRPr="003B7AE9" w:rsidRDefault="009F7C66" w:rsidP="009F7C66">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9F7C66" w:rsidRPr="003B7AE9" w14:paraId="1FEB6040" w14:textId="77777777" w:rsidTr="0014336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03E47B" w14:textId="77777777" w:rsidR="009F7C66" w:rsidRPr="003B7AE9" w:rsidRDefault="009F7C66" w:rsidP="009F7C66">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613999" w14:textId="77777777" w:rsidR="009F7C66" w:rsidRPr="003B7AE9" w:rsidRDefault="009F7C66" w:rsidP="009F7C66">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9F7C66" w:rsidRPr="003B7AE9" w14:paraId="33E93D78" w14:textId="77777777" w:rsidTr="0014336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D83D89" w14:textId="77777777" w:rsidR="009F7C66" w:rsidRPr="003B7AE9" w:rsidRDefault="009F7C66" w:rsidP="009F7C66">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BD72C8" w14:textId="77777777" w:rsidR="009F7C66" w:rsidRPr="003B7AE9" w:rsidRDefault="009F7C66" w:rsidP="009F7C66">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1BB3B284" w14:textId="61B2B198" w:rsidR="009F7C66" w:rsidRPr="00BD0415" w:rsidRDefault="009F7C66" w:rsidP="003B7AE9">
                  <w:pPr>
                    <w:spacing w:after="0" w:line="240" w:lineRule="auto"/>
                    <w:rPr>
                      <w:rFonts w:ascii="inherit" w:eastAsia="Times New Roman" w:hAnsi="inherit" w:cs="Times New Roman"/>
                      <w:sz w:val="24"/>
                      <w:szCs w:val="24"/>
                      <w:lang w:eastAsia="en-GB"/>
                    </w:rPr>
                  </w:pPr>
                </w:p>
              </w:tc>
            </w:tr>
          </w:tbl>
          <w:p w14:paraId="049511A2"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47F6ED50"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2A630EAB" w14:textId="77777777" w:rsidTr="003B7AE9">
        <w:tc>
          <w:tcPr>
            <w:tcW w:w="0" w:type="auto"/>
            <w:shd w:val="clear" w:color="auto" w:fill="auto"/>
            <w:hideMark/>
          </w:tcPr>
          <w:p w14:paraId="66FAE3E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4206574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of Article 14(3)(a) regarding:</w:t>
            </w:r>
          </w:p>
          <w:tbl>
            <w:tblPr>
              <w:tblW w:w="5000" w:type="pct"/>
              <w:tblCellMar>
                <w:left w:w="0" w:type="dxa"/>
                <w:right w:w="0" w:type="dxa"/>
              </w:tblCellMar>
              <w:tblLook w:val="04A0" w:firstRow="1" w:lastRow="0" w:firstColumn="1" w:lastColumn="0" w:noHBand="0" w:noVBand="1"/>
            </w:tblPr>
            <w:tblGrid>
              <w:gridCol w:w="250"/>
              <w:gridCol w:w="8461"/>
            </w:tblGrid>
            <w:tr w:rsidR="003B7AE9" w:rsidRPr="00BD0415" w14:paraId="1D918040" w14:textId="77777777">
              <w:tc>
                <w:tcPr>
                  <w:tcW w:w="0" w:type="auto"/>
                  <w:shd w:val="clear" w:color="auto" w:fill="auto"/>
                  <w:hideMark/>
                </w:tcPr>
                <w:p w14:paraId="084F45B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643342A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pre-fault minimum short circuit capacity at each connection point expressed in MVA;</w:t>
                  </w:r>
                </w:p>
              </w:tc>
            </w:tr>
          </w:tbl>
          <w:p w14:paraId="71F1E0D4"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BD0415" w14:paraId="1288CCEC" w14:textId="77777777">
              <w:tc>
                <w:tcPr>
                  <w:tcW w:w="0" w:type="auto"/>
                  <w:shd w:val="clear" w:color="auto" w:fill="auto"/>
                  <w:hideMark/>
                </w:tcPr>
                <w:p w14:paraId="674B0D1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454210B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pre-fault operating point of the power-generating module expressed as active power output and reactive power output at the connection point and voltage at the connection point; and</w:t>
                  </w:r>
                </w:p>
              </w:tc>
            </w:tr>
          </w:tbl>
          <w:p w14:paraId="252A3E4C"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BD0415" w14:paraId="3ECBBBE3" w14:textId="77777777">
              <w:tc>
                <w:tcPr>
                  <w:tcW w:w="0" w:type="auto"/>
                  <w:shd w:val="clear" w:color="auto" w:fill="auto"/>
                  <w:hideMark/>
                </w:tcPr>
                <w:p w14:paraId="60A4A4C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2753395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post-fault minimum short circuit capacity at each connection point expressed in MVA;</w:t>
                  </w:r>
                </w:p>
              </w:tc>
            </w:tr>
          </w:tbl>
          <w:p w14:paraId="28F3C1EB"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353675BC"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2E229470" w14:textId="77777777" w:rsidTr="003B7AE9">
        <w:tc>
          <w:tcPr>
            <w:tcW w:w="0" w:type="auto"/>
            <w:shd w:val="clear" w:color="auto" w:fill="auto"/>
            <w:hideMark/>
          </w:tcPr>
          <w:p w14:paraId="054F8F4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58396D4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fault-ride-through capabilities in case of asymmetrical faults shall be specified by each TSO.</w:t>
            </w:r>
          </w:p>
        </w:tc>
      </w:tr>
    </w:tbl>
    <w:p w14:paraId="7FA55D62"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4.   Type D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4F687B80" w14:textId="77777777" w:rsidTr="003B7AE9">
        <w:tc>
          <w:tcPr>
            <w:tcW w:w="0" w:type="auto"/>
            <w:shd w:val="clear" w:color="auto" w:fill="auto"/>
            <w:hideMark/>
          </w:tcPr>
          <w:p w14:paraId="05FC6A7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3F8E413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with regard to synchronisation, when starting a power-generating module, synchronisation shall be performed by the power-generating facility owner only after authorisation by the relevant system operator;</w:t>
            </w:r>
          </w:p>
        </w:tc>
      </w:tr>
    </w:tbl>
    <w:p w14:paraId="7656B0E4"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7A2CD6EF" w14:textId="77777777" w:rsidTr="003B7AE9">
        <w:tc>
          <w:tcPr>
            <w:tcW w:w="0" w:type="auto"/>
            <w:shd w:val="clear" w:color="auto" w:fill="auto"/>
            <w:hideMark/>
          </w:tcPr>
          <w:p w14:paraId="76CD216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3687289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power-generating module shall be equipped with the necessary synchronisation facilities;</w:t>
            </w:r>
          </w:p>
        </w:tc>
      </w:tr>
    </w:tbl>
    <w:p w14:paraId="253E83DD"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180AA44F" w14:textId="77777777" w:rsidTr="003B7AE9">
        <w:tc>
          <w:tcPr>
            <w:tcW w:w="0" w:type="auto"/>
            <w:shd w:val="clear" w:color="auto" w:fill="auto"/>
            <w:hideMark/>
          </w:tcPr>
          <w:p w14:paraId="6A5584A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6DCE226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synchronisation of power-generating modules shall be possible at frequencies within the ranges set out in Table 2;</w:t>
            </w:r>
          </w:p>
        </w:tc>
      </w:tr>
    </w:tbl>
    <w:p w14:paraId="6B4E2AE9"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18B95051" w14:textId="77777777" w:rsidTr="003B7AE9">
        <w:tc>
          <w:tcPr>
            <w:tcW w:w="0" w:type="auto"/>
            <w:shd w:val="clear" w:color="auto" w:fill="auto"/>
            <w:hideMark/>
          </w:tcPr>
          <w:p w14:paraId="30D1200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w:t>
            </w:r>
          </w:p>
        </w:tc>
        <w:tc>
          <w:tcPr>
            <w:tcW w:w="0" w:type="auto"/>
            <w:shd w:val="clear" w:color="auto" w:fill="auto"/>
            <w:hideMark/>
          </w:tcPr>
          <w:p w14:paraId="61C6C89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relevant system operator and the power-generating facility owner shall agree on the settings of synchronisation devices to be concluded prior to operation of the power-generating module. This agreement shall cover:</w:t>
            </w:r>
          </w:p>
          <w:tbl>
            <w:tblPr>
              <w:tblW w:w="5000" w:type="pct"/>
              <w:tblCellMar>
                <w:left w:w="0" w:type="dxa"/>
                <w:right w:w="0" w:type="dxa"/>
              </w:tblCellMar>
              <w:tblLook w:val="04A0" w:firstRow="1" w:lastRow="0" w:firstColumn="1" w:lastColumn="0" w:noHBand="0" w:noVBand="1"/>
            </w:tblPr>
            <w:tblGrid>
              <w:gridCol w:w="2052"/>
              <w:gridCol w:w="6657"/>
            </w:tblGrid>
            <w:tr w:rsidR="003B7AE9" w:rsidRPr="00BD0415" w14:paraId="16555EC3" w14:textId="77777777">
              <w:tc>
                <w:tcPr>
                  <w:tcW w:w="0" w:type="auto"/>
                  <w:shd w:val="clear" w:color="auto" w:fill="auto"/>
                  <w:hideMark/>
                </w:tcPr>
                <w:p w14:paraId="220B3CF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242E112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voltage;</w:t>
                  </w:r>
                </w:p>
              </w:tc>
            </w:tr>
          </w:tbl>
          <w:p w14:paraId="642124E5"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957"/>
              <w:gridCol w:w="6752"/>
            </w:tblGrid>
            <w:tr w:rsidR="003B7AE9" w:rsidRPr="00BD0415" w14:paraId="37D29178" w14:textId="77777777">
              <w:tc>
                <w:tcPr>
                  <w:tcW w:w="0" w:type="auto"/>
                  <w:shd w:val="clear" w:color="auto" w:fill="auto"/>
                  <w:hideMark/>
                </w:tcPr>
                <w:p w14:paraId="66915F0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71F7505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frequency;</w:t>
                  </w:r>
                </w:p>
              </w:tc>
            </w:tr>
          </w:tbl>
          <w:p w14:paraId="24237D57"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457"/>
              <w:gridCol w:w="7252"/>
            </w:tblGrid>
            <w:tr w:rsidR="003B7AE9" w:rsidRPr="00BD0415" w14:paraId="1DFD31FC" w14:textId="77777777">
              <w:tc>
                <w:tcPr>
                  <w:tcW w:w="0" w:type="auto"/>
                  <w:shd w:val="clear" w:color="auto" w:fill="auto"/>
                  <w:hideMark/>
                </w:tcPr>
                <w:p w14:paraId="008C36C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1E1EC87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phase angle range;</w:t>
                  </w:r>
                </w:p>
              </w:tc>
            </w:tr>
          </w:tbl>
          <w:p w14:paraId="15734ABB"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77"/>
              <w:gridCol w:w="7132"/>
            </w:tblGrid>
            <w:tr w:rsidR="003B7AE9" w:rsidRPr="00BD0415" w14:paraId="0EB249DF" w14:textId="77777777">
              <w:tc>
                <w:tcPr>
                  <w:tcW w:w="0" w:type="auto"/>
                  <w:shd w:val="clear" w:color="auto" w:fill="auto"/>
                  <w:hideMark/>
                </w:tcPr>
                <w:p w14:paraId="0306B04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(iv)</w:t>
                  </w:r>
                </w:p>
              </w:tc>
              <w:tc>
                <w:tcPr>
                  <w:tcW w:w="0" w:type="auto"/>
                  <w:shd w:val="clear" w:color="auto" w:fill="auto"/>
                  <w:hideMark/>
                </w:tcPr>
                <w:p w14:paraId="32A568C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phase sequence;</w:t>
                  </w:r>
                </w:p>
              </w:tc>
            </w:tr>
          </w:tbl>
          <w:p w14:paraId="68C8A41F"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82"/>
              <w:gridCol w:w="8027"/>
            </w:tblGrid>
            <w:tr w:rsidR="003B7AE9" w:rsidRPr="00BD0415" w14:paraId="19E32EDA" w14:textId="77777777">
              <w:tc>
                <w:tcPr>
                  <w:tcW w:w="0" w:type="auto"/>
                  <w:shd w:val="clear" w:color="auto" w:fill="auto"/>
                  <w:hideMark/>
                </w:tcPr>
                <w:p w14:paraId="744D32F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(v)</w:t>
                  </w:r>
                </w:p>
              </w:tc>
              <w:tc>
                <w:tcPr>
                  <w:tcW w:w="0" w:type="auto"/>
                  <w:shd w:val="clear" w:color="auto" w:fill="auto"/>
                  <w:hideMark/>
                </w:tcPr>
                <w:p w14:paraId="50A9B72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deviation of voltage and frequency.</w:t>
                  </w:r>
                </w:p>
              </w:tc>
            </w:tr>
          </w:tbl>
          <w:p w14:paraId="3B892E13"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184AFCDC" w14:textId="77777777" w:rsidR="003B7AE9" w:rsidRPr="00BD0415"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i/>
          <w:iCs/>
          <w:color w:val="000000"/>
          <w:sz w:val="24"/>
          <w:szCs w:val="24"/>
          <w:lang w:eastAsia="en-GB"/>
        </w:rPr>
        <w:t>CHAPTER 2</w:t>
      </w:r>
    </w:p>
    <w:p w14:paraId="0FD337B3" w14:textId="77777777" w:rsidR="003B7AE9" w:rsidRPr="006277B6" w:rsidRDefault="003B7AE9" w:rsidP="006277B6">
      <w:pPr>
        <w:pStyle w:val="Heading1"/>
        <w:rPr>
          <w:i/>
          <w:iCs/>
        </w:rPr>
      </w:pPr>
      <w:r w:rsidRPr="006277B6">
        <w:rPr>
          <w:i/>
          <w:iCs/>
        </w:rPr>
        <w:t>Requirements for synchronous power-generating modules</w:t>
      </w:r>
    </w:p>
    <w:p w14:paraId="5892F87B" w14:textId="70F22939" w:rsidR="00EE1A54" w:rsidRDefault="00EE1A54" w:rsidP="006277B6">
      <w:pPr>
        <w:pStyle w:val="Heading2"/>
      </w:pPr>
      <w:r>
        <w:t>Article X</w:t>
      </w:r>
    </w:p>
    <w:p w14:paraId="37765C0A" w14:textId="74BC0572" w:rsidR="00EE1A54" w:rsidRDefault="00EE1A54" w:rsidP="00EE1A54">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Requirements for type </w:t>
      </w:r>
      <w:r>
        <w:rPr>
          <w:rFonts w:ascii="inherit" w:eastAsia="Times New Roman" w:hAnsi="inherit" w:cs="Times New Roman"/>
          <w:b/>
          <w:bCs/>
          <w:color w:val="000000"/>
          <w:sz w:val="24"/>
          <w:szCs w:val="24"/>
          <w:lang w:eastAsia="en-GB"/>
        </w:rPr>
        <w:t>A</w:t>
      </w:r>
      <w:r w:rsidRPr="003B7AE9">
        <w:rPr>
          <w:rFonts w:ascii="inherit" w:eastAsia="Times New Roman" w:hAnsi="inherit" w:cs="Times New Roman"/>
          <w:b/>
          <w:bCs/>
          <w:color w:val="000000"/>
          <w:sz w:val="24"/>
          <w:szCs w:val="24"/>
          <w:lang w:eastAsia="en-GB"/>
        </w:rPr>
        <w:t xml:space="preserve"> synchronous power-generating modules</w:t>
      </w:r>
    </w:p>
    <w:p w14:paraId="236B18DD" w14:textId="77777777" w:rsidR="00EE1A54" w:rsidRPr="00792E87" w:rsidRDefault="00EE1A54" w:rsidP="00EE1A54">
      <w:pPr>
        <w:spacing w:after="0"/>
        <w:jc w:val="both"/>
        <w:rPr>
          <w:rFonts w:ascii="inherit" w:hAnsi="inherit"/>
          <w:sz w:val="24"/>
          <w:szCs w:val="24"/>
        </w:rPr>
      </w:pPr>
    </w:p>
    <w:p w14:paraId="10DC216B" w14:textId="00B91FF4" w:rsidR="00EE1A54" w:rsidRPr="00BF3BC4" w:rsidRDefault="003B1547" w:rsidP="00792E87">
      <w:pPr>
        <w:spacing w:after="0" w:line="240" w:lineRule="auto"/>
        <w:jc w:val="both"/>
        <w:rPr>
          <w:rFonts w:ascii="inherit" w:hAnsi="inherit"/>
          <w:sz w:val="24"/>
          <w:szCs w:val="24"/>
        </w:rPr>
      </w:pPr>
      <w:r>
        <w:rPr>
          <w:rFonts w:ascii="inherit" w:hAnsi="inherit"/>
          <w:sz w:val="24"/>
          <w:szCs w:val="24"/>
        </w:rPr>
        <w:t>1</w:t>
      </w:r>
      <w:r w:rsidR="00EE1A54" w:rsidRPr="00792E87">
        <w:rPr>
          <w:rFonts w:ascii="inherit" w:hAnsi="inherit"/>
          <w:sz w:val="24"/>
          <w:szCs w:val="24"/>
        </w:rPr>
        <w:t>. The relevant TSO</w:t>
      </w:r>
      <w:r w:rsidR="00EE1A54" w:rsidRPr="00792E87">
        <w:rPr>
          <w:rFonts w:ascii="inherit" w:hAnsi="inherit"/>
          <w:b/>
          <w:sz w:val="24"/>
          <w:szCs w:val="24"/>
        </w:rPr>
        <w:t xml:space="preserve"> </w:t>
      </w:r>
      <w:r w:rsidR="00EE1A54" w:rsidRPr="00792E87">
        <w:rPr>
          <w:rFonts w:ascii="inherit" w:hAnsi="inherit"/>
          <w:sz w:val="24"/>
          <w:szCs w:val="24"/>
        </w:rPr>
        <w:t>shall specify if fault-ride-through capabilities shall be required for Type A synchronous power generating modules</w:t>
      </w:r>
      <w:r w:rsidR="00EE1A54">
        <w:rPr>
          <w:rFonts w:ascii="inherit" w:hAnsi="inherit"/>
          <w:sz w:val="24"/>
          <w:szCs w:val="24"/>
        </w:rPr>
        <w:t xml:space="preserve">. </w:t>
      </w:r>
      <w:r w:rsidR="00EE1A54">
        <w:rPr>
          <w:rFonts w:ascii="inherit" w:hAnsi="inherit"/>
          <w:color w:val="231F20"/>
          <w:sz w:val="24"/>
          <w:szCs w:val="24"/>
        </w:rPr>
        <w:t>Where</w:t>
      </w:r>
      <w:r w:rsidR="00EE1A54" w:rsidRPr="00BF3BC4">
        <w:rPr>
          <w:rFonts w:ascii="inherit" w:hAnsi="inherit"/>
          <w:color w:val="231F20"/>
          <w:sz w:val="24"/>
          <w:szCs w:val="24"/>
        </w:rPr>
        <w:t xml:space="preserve"> fault-ride-through capability of a Type A synchronous power generating module is required by the relevant TSO, the relevant TSO shall specify the following capabilities:</w:t>
      </w:r>
    </w:p>
    <w:p w14:paraId="67FAC40F" w14:textId="5F399F6B" w:rsidR="00EE1A54" w:rsidRDefault="00EE1A54" w:rsidP="00EE1A54">
      <w:pPr>
        <w:pStyle w:val="ListParagraph"/>
        <w:spacing w:after="0"/>
        <w:ind w:left="360"/>
        <w:jc w:val="both"/>
        <w:rPr>
          <w:rFonts w:ascii="inherit" w:hAnsi="inherit"/>
          <w:color w:val="231F20"/>
        </w:rPr>
      </w:pPr>
      <w:r>
        <w:rPr>
          <w:rFonts w:ascii="inherit" w:hAnsi="inherit"/>
          <w:color w:val="231F20"/>
          <w:sz w:val="24"/>
          <w:szCs w:val="24"/>
        </w:rPr>
        <w:t xml:space="preserve">(a) </w:t>
      </w:r>
      <w:r w:rsidRPr="00973D53">
        <w:rPr>
          <w:rFonts w:ascii="inherit" w:hAnsi="inherit"/>
          <w:color w:val="231F20"/>
          <w:sz w:val="24"/>
          <w:szCs w:val="24"/>
        </w:rPr>
        <w:t>The synchronous power generating module shall be capable of staying connected to the network and continuing to operate stably after the power system has been disturbed by faults on the transmission system according to a voltage-against-time-profile in line with Figure 3 at the connection point and with the set points in Tables X.1.1 and X.1.2;</w:t>
      </w:r>
    </w:p>
    <w:p w14:paraId="1A406A83" w14:textId="77777777" w:rsidR="00EE1A54" w:rsidRPr="00973D53" w:rsidRDefault="00EE1A54" w:rsidP="00973D53">
      <w:pPr>
        <w:pStyle w:val="ListParagraph"/>
        <w:spacing w:after="0"/>
        <w:ind w:left="360"/>
        <w:jc w:val="both"/>
        <w:rPr>
          <w:rFonts w:ascii="inherit" w:hAnsi="inherit"/>
          <w:color w:val="231F20"/>
          <w:sz w:val="24"/>
          <w:szCs w:val="24"/>
        </w:rPr>
      </w:pPr>
    </w:p>
    <w:p w14:paraId="3442EF1E" w14:textId="2D2658AC" w:rsidR="00EE1A54" w:rsidRDefault="00EE1A54" w:rsidP="00EE1A54">
      <w:pPr>
        <w:spacing w:after="0"/>
        <w:ind w:left="360"/>
        <w:jc w:val="both"/>
        <w:rPr>
          <w:rFonts w:ascii="inherit" w:hAnsi="inherit"/>
          <w:color w:val="231F20"/>
        </w:rPr>
      </w:pPr>
      <w:r>
        <w:rPr>
          <w:rFonts w:ascii="inherit" w:hAnsi="inherit"/>
          <w:color w:val="231F20"/>
          <w:sz w:val="24"/>
          <w:szCs w:val="24"/>
        </w:rPr>
        <w:t xml:space="preserve">(b) </w:t>
      </w:r>
      <w:r w:rsidRPr="00973D53">
        <w:rPr>
          <w:rFonts w:ascii="inherit" w:hAnsi="inherit"/>
          <w:color w:val="231F20"/>
          <w:sz w:val="24"/>
          <w:szCs w:val="24"/>
        </w:rPr>
        <w:t xml:space="preserve">the voltage-against-time-profile expresses a lower limit of the actual profile of the phase-to-phase voltages </w:t>
      </w:r>
      <w:r w:rsidR="00534DEC" w:rsidRPr="007307C4">
        <w:rPr>
          <w:rFonts w:ascii="inherit" w:eastAsia="Times New Roman" w:hAnsi="inherit" w:cs="Times New Roman"/>
          <w:color w:val="000000"/>
          <w:sz w:val="24"/>
          <w:szCs w:val="24"/>
          <w:lang w:eastAsia="en-GB"/>
        </w:rPr>
        <w:t xml:space="preserve">(or single phase to neutral voltages for single phase </w:t>
      </w:r>
      <w:r w:rsidR="00534DEC">
        <w:rPr>
          <w:rFonts w:ascii="inherit" w:hAnsi="inherit"/>
          <w:sz w:val="24"/>
          <w:szCs w:val="24"/>
        </w:rPr>
        <w:t>t</w:t>
      </w:r>
      <w:r w:rsidR="00534DEC" w:rsidRPr="00792E87">
        <w:rPr>
          <w:rFonts w:ascii="inherit" w:hAnsi="inherit"/>
          <w:sz w:val="24"/>
          <w:szCs w:val="24"/>
        </w:rPr>
        <w:t>ype A synchronous power generating modules</w:t>
      </w:r>
      <w:r w:rsidR="00534DEC" w:rsidRPr="007307C4">
        <w:rPr>
          <w:rFonts w:ascii="inherit" w:eastAsia="Times New Roman" w:hAnsi="inherit" w:cs="Times New Roman"/>
          <w:color w:val="000000"/>
          <w:sz w:val="24"/>
          <w:szCs w:val="24"/>
          <w:lang w:eastAsia="en-GB"/>
        </w:rPr>
        <w:t>)</w:t>
      </w:r>
      <w:r w:rsidR="00534DEC">
        <w:rPr>
          <w:rFonts w:ascii="inherit" w:eastAsia="Times New Roman" w:hAnsi="inherit" w:cs="Times New Roman"/>
          <w:color w:val="000000"/>
          <w:sz w:val="24"/>
          <w:szCs w:val="24"/>
          <w:lang w:eastAsia="en-GB"/>
        </w:rPr>
        <w:t xml:space="preserve"> </w:t>
      </w:r>
      <w:r w:rsidRPr="00973D53">
        <w:rPr>
          <w:rFonts w:ascii="inherit" w:hAnsi="inherit"/>
          <w:color w:val="231F20"/>
          <w:sz w:val="24"/>
          <w:szCs w:val="24"/>
        </w:rPr>
        <w:t>on the network voltage level at the connection point during a symmetrical fault, as a function of time before, during and after the fault;</w:t>
      </w:r>
    </w:p>
    <w:p w14:paraId="06DC2F56" w14:textId="77777777" w:rsidR="00EE1A54" w:rsidRPr="00973D53" w:rsidRDefault="00EE1A54" w:rsidP="00973D53">
      <w:pPr>
        <w:spacing w:after="0" w:line="240" w:lineRule="auto"/>
        <w:ind w:left="360"/>
        <w:jc w:val="both"/>
        <w:rPr>
          <w:rFonts w:ascii="inherit" w:hAnsi="inherit"/>
          <w:color w:val="231F20"/>
          <w:sz w:val="24"/>
          <w:szCs w:val="24"/>
        </w:rPr>
      </w:pPr>
    </w:p>
    <w:p w14:paraId="4810BD20" w14:textId="15F43157" w:rsidR="00EE1A54" w:rsidRPr="00973D53" w:rsidRDefault="00EE1A54" w:rsidP="00973D53">
      <w:pPr>
        <w:widowControl w:val="0"/>
        <w:tabs>
          <w:tab w:val="left" w:pos="783"/>
        </w:tabs>
        <w:autoSpaceDE w:val="0"/>
        <w:autoSpaceDN w:val="0"/>
        <w:spacing w:after="0" w:line="240" w:lineRule="auto"/>
        <w:ind w:left="360" w:right="124"/>
        <w:jc w:val="both"/>
        <w:rPr>
          <w:rFonts w:ascii="inherit" w:hAnsi="inherit"/>
          <w:sz w:val="24"/>
          <w:szCs w:val="24"/>
        </w:rPr>
      </w:pPr>
      <w:r>
        <w:rPr>
          <w:rFonts w:ascii="inherit" w:hAnsi="inherit"/>
          <w:color w:val="231F20"/>
          <w:sz w:val="24"/>
          <w:szCs w:val="24"/>
        </w:rPr>
        <w:t xml:space="preserve">(c) </w:t>
      </w:r>
      <w:r w:rsidRPr="00973D53">
        <w:rPr>
          <w:rFonts w:ascii="inherit" w:hAnsi="inherit"/>
          <w:color w:val="231F20"/>
          <w:sz w:val="24"/>
          <w:szCs w:val="24"/>
        </w:rPr>
        <w:t>each</w:t>
      </w:r>
      <w:r w:rsidRPr="00973D53">
        <w:rPr>
          <w:rFonts w:ascii="inherit" w:hAnsi="inherit"/>
          <w:color w:val="231F20"/>
          <w:spacing w:val="-10"/>
          <w:sz w:val="24"/>
          <w:szCs w:val="24"/>
        </w:rPr>
        <w:t xml:space="preserve"> </w:t>
      </w:r>
      <w:r w:rsidRPr="00973D53">
        <w:rPr>
          <w:rFonts w:ascii="inherit" w:hAnsi="inherit"/>
          <w:color w:val="231F20"/>
          <w:sz w:val="24"/>
          <w:szCs w:val="24"/>
        </w:rPr>
        <w:t>TSO</w:t>
      </w:r>
      <w:r w:rsidRPr="00973D53">
        <w:rPr>
          <w:rFonts w:ascii="inherit" w:hAnsi="inherit"/>
          <w:color w:val="231F20"/>
          <w:spacing w:val="-8"/>
          <w:sz w:val="24"/>
          <w:szCs w:val="24"/>
        </w:rPr>
        <w:t xml:space="preserve"> </w:t>
      </w:r>
      <w:r w:rsidR="00C87DB7">
        <w:rPr>
          <w:rFonts w:ascii="inherit" w:eastAsia="Times New Roman" w:hAnsi="inherit" w:cs="Times New Roman"/>
          <w:color w:val="000000"/>
          <w:sz w:val="24"/>
          <w:szCs w:val="24"/>
          <w:lang w:eastAsia="en-GB"/>
        </w:rPr>
        <w:t xml:space="preserve">in coordination with the relevant system operator </w:t>
      </w:r>
      <w:r w:rsidRPr="00973D53">
        <w:rPr>
          <w:rFonts w:ascii="inherit" w:hAnsi="inherit"/>
          <w:color w:val="231F20"/>
          <w:sz w:val="24"/>
          <w:szCs w:val="24"/>
        </w:rPr>
        <w:t>shall</w:t>
      </w:r>
      <w:r w:rsidRPr="00973D53">
        <w:rPr>
          <w:rFonts w:ascii="inherit" w:hAnsi="inherit"/>
          <w:color w:val="231F20"/>
          <w:spacing w:val="-7"/>
          <w:sz w:val="24"/>
          <w:szCs w:val="24"/>
        </w:rPr>
        <w:t xml:space="preserve"> </w:t>
      </w:r>
      <w:r w:rsidRPr="00973D53">
        <w:rPr>
          <w:rFonts w:ascii="inherit" w:hAnsi="inherit"/>
          <w:color w:val="231F20"/>
          <w:sz w:val="24"/>
          <w:szCs w:val="24"/>
        </w:rPr>
        <w:t>specify</w:t>
      </w:r>
      <w:r w:rsidRPr="00973D53">
        <w:rPr>
          <w:rFonts w:ascii="inherit" w:hAnsi="inherit"/>
          <w:color w:val="231F20"/>
          <w:spacing w:val="-8"/>
          <w:sz w:val="24"/>
          <w:szCs w:val="24"/>
        </w:rPr>
        <w:t xml:space="preserve"> </w:t>
      </w:r>
      <w:r w:rsidRPr="00973D53">
        <w:rPr>
          <w:rFonts w:ascii="inherit" w:hAnsi="inherit"/>
          <w:color w:val="231F20"/>
          <w:sz w:val="24"/>
          <w:szCs w:val="24"/>
        </w:rPr>
        <w:t>and</w:t>
      </w:r>
      <w:r w:rsidRPr="00973D53">
        <w:rPr>
          <w:rFonts w:ascii="inherit" w:hAnsi="inherit"/>
          <w:color w:val="231F20"/>
          <w:spacing w:val="-8"/>
          <w:sz w:val="24"/>
          <w:szCs w:val="24"/>
        </w:rPr>
        <w:t xml:space="preserve"> </w:t>
      </w:r>
      <w:r w:rsidRPr="00973D53">
        <w:rPr>
          <w:rFonts w:ascii="inherit" w:hAnsi="inherit"/>
          <w:color w:val="231F20"/>
          <w:sz w:val="24"/>
          <w:szCs w:val="24"/>
        </w:rPr>
        <w:t>make</w:t>
      </w:r>
      <w:r w:rsidRPr="00973D53">
        <w:rPr>
          <w:rFonts w:ascii="inherit" w:hAnsi="inherit"/>
          <w:color w:val="231F20"/>
          <w:spacing w:val="-9"/>
          <w:sz w:val="24"/>
          <w:szCs w:val="24"/>
        </w:rPr>
        <w:t xml:space="preserve"> </w:t>
      </w:r>
      <w:r w:rsidRPr="00973D53">
        <w:rPr>
          <w:rFonts w:ascii="inherit" w:hAnsi="inherit"/>
          <w:color w:val="231F20"/>
          <w:sz w:val="24"/>
          <w:szCs w:val="24"/>
        </w:rPr>
        <w:t>publicly</w:t>
      </w:r>
      <w:r w:rsidRPr="00973D53">
        <w:rPr>
          <w:rFonts w:ascii="inherit" w:hAnsi="inherit"/>
          <w:color w:val="231F20"/>
          <w:spacing w:val="-8"/>
          <w:sz w:val="24"/>
          <w:szCs w:val="24"/>
        </w:rPr>
        <w:t xml:space="preserve"> </w:t>
      </w:r>
      <w:r w:rsidRPr="00973D53">
        <w:rPr>
          <w:rFonts w:ascii="inherit" w:hAnsi="inherit"/>
          <w:color w:val="231F20"/>
          <w:sz w:val="24"/>
          <w:szCs w:val="24"/>
        </w:rPr>
        <w:t>available</w:t>
      </w:r>
      <w:r w:rsidRPr="00973D53">
        <w:rPr>
          <w:rFonts w:ascii="inherit" w:hAnsi="inherit"/>
          <w:color w:val="231F20"/>
          <w:spacing w:val="-8"/>
          <w:sz w:val="24"/>
          <w:szCs w:val="24"/>
        </w:rPr>
        <w:t xml:space="preserve"> </w:t>
      </w:r>
      <w:r w:rsidRPr="00973D53">
        <w:rPr>
          <w:rFonts w:ascii="inherit" w:hAnsi="inherit"/>
          <w:color w:val="231F20"/>
          <w:sz w:val="24"/>
          <w:szCs w:val="24"/>
        </w:rPr>
        <w:t>the</w:t>
      </w:r>
      <w:r w:rsidRPr="00973D53">
        <w:rPr>
          <w:rFonts w:ascii="inherit" w:hAnsi="inherit"/>
          <w:color w:val="231F20"/>
          <w:spacing w:val="-8"/>
          <w:sz w:val="24"/>
          <w:szCs w:val="24"/>
        </w:rPr>
        <w:t xml:space="preserve"> </w:t>
      </w:r>
      <w:r w:rsidRPr="00973D53">
        <w:rPr>
          <w:rFonts w:ascii="inherit" w:hAnsi="inherit"/>
          <w:color w:val="231F20"/>
          <w:sz w:val="24"/>
          <w:szCs w:val="24"/>
        </w:rPr>
        <w:t>pre-fault</w:t>
      </w:r>
      <w:r w:rsidRPr="00973D53">
        <w:rPr>
          <w:rFonts w:ascii="inherit" w:hAnsi="inherit"/>
          <w:color w:val="231F20"/>
          <w:spacing w:val="-9"/>
          <w:sz w:val="24"/>
          <w:szCs w:val="24"/>
        </w:rPr>
        <w:t xml:space="preserve"> </w:t>
      </w:r>
      <w:r w:rsidRPr="00973D53">
        <w:rPr>
          <w:rFonts w:ascii="inherit" w:hAnsi="inherit"/>
          <w:color w:val="231F20"/>
          <w:sz w:val="24"/>
          <w:szCs w:val="24"/>
        </w:rPr>
        <w:t>and</w:t>
      </w:r>
      <w:r w:rsidRPr="00973D53">
        <w:rPr>
          <w:rFonts w:ascii="inherit" w:hAnsi="inherit"/>
          <w:color w:val="231F20"/>
          <w:spacing w:val="-7"/>
          <w:sz w:val="24"/>
          <w:szCs w:val="24"/>
        </w:rPr>
        <w:t xml:space="preserve"> </w:t>
      </w:r>
      <w:r w:rsidRPr="00973D53">
        <w:rPr>
          <w:rFonts w:ascii="inherit" w:hAnsi="inherit"/>
          <w:color w:val="231F20"/>
          <w:sz w:val="24"/>
          <w:szCs w:val="24"/>
        </w:rPr>
        <w:t>post-fault</w:t>
      </w:r>
      <w:r w:rsidRPr="00973D53">
        <w:rPr>
          <w:rFonts w:ascii="inherit" w:hAnsi="inherit"/>
          <w:color w:val="231F20"/>
          <w:spacing w:val="-8"/>
          <w:sz w:val="24"/>
          <w:szCs w:val="24"/>
        </w:rPr>
        <w:t xml:space="preserve"> </w:t>
      </w:r>
      <w:r w:rsidRPr="00973D53">
        <w:rPr>
          <w:rFonts w:ascii="inherit" w:hAnsi="inherit"/>
          <w:color w:val="231F20"/>
          <w:sz w:val="24"/>
          <w:szCs w:val="24"/>
        </w:rPr>
        <w:t>conditions</w:t>
      </w:r>
      <w:r w:rsidRPr="00973D53">
        <w:rPr>
          <w:rFonts w:ascii="inherit" w:hAnsi="inherit"/>
          <w:color w:val="231F20"/>
          <w:spacing w:val="-8"/>
          <w:sz w:val="24"/>
          <w:szCs w:val="24"/>
        </w:rPr>
        <w:t xml:space="preserve"> </w:t>
      </w:r>
      <w:r w:rsidRPr="00973D53">
        <w:rPr>
          <w:rFonts w:ascii="inherit" w:hAnsi="inherit"/>
          <w:color w:val="231F20"/>
          <w:sz w:val="24"/>
          <w:szCs w:val="24"/>
        </w:rPr>
        <w:t>for</w:t>
      </w:r>
      <w:r w:rsidRPr="00973D53">
        <w:rPr>
          <w:rFonts w:ascii="inherit" w:hAnsi="inherit"/>
          <w:color w:val="231F20"/>
          <w:spacing w:val="-6"/>
          <w:sz w:val="24"/>
          <w:szCs w:val="24"/>
        </w:rPr>
        <w:t xml:space="preserve"> </w:t>
      </w:r>
      <w:r w:rsidRPr="00973D53">
        <w:rPr>
          <w:rFonts w:ascii="inherit" w:hAnsi="inherit"/>
          <w:color w:val="231F20"/>
          <w:sz w:val="24"/>
          <w:szCs w:val="24"/>
        </w:rPr>
        <w:t>the</w:t>
      </w:r>
      <w:r w:rsidRPr="00973D53">
        <w:rPr>
          <w:rFonts w:ascii="inherit" w:hAnsi="inherit"/>
          <w:color w:val="231F20"/>
          <w:spacing w:val="-8"/>
          <w:sz w:val="24"/>
          <w:szCs w:val="24"/>
        </w:rPr>
        <w:t xml:space="preserve"> </w:t>
      </w:r>
      <w:r w:rsidRPr="00973D53">
        <w:rPr>
          <w:rFonts w:ascii="inherit" w:hAnsi="inherit"/>
          <w:color w:val="231F20"/>
          <w:sz w:val="24"/>
          <w:szCs w:val="24"/>
        </w:rPr>
        <w:t>fault-ride- through capability in terms</w:t>
      </w:r>
      <w:r w:rsidRPr="00973D53">
        <w:rPr>
          <w:rFonts w:ascii="inherit" w:hAnsi="inherit"/>
          <w:color w:val="231F20"/>
          <w:spacing w:val="12"/>
          <w:sz w:val="24"/>
          <w:szCs w:val="24"/>
        </w:rPr>
        <w:t xml:space="preserve"> </w:t>
      </w:r>
      <w:r w:rsidRPr="00973D53">
        <w:rPr>
          <w:rFonts w:ascii="inherit" w:hAnsi="inherit"/>
          <w:color w:val="231F20"/>
          <w:sz w:val="24"/>
          <w:szCs w:val="24"/>
        </w:rPr>
        <w:t>of:</w:t>
      </w:r>
    </w:p>
    <w:p w14:paraId="45344805" w14:textId="77777777" w:rsidR="00EE1A54" w:rsidRPr="00973D53" w:rsidRDefault="00EE1A54" w:rsidP="00EE1A54">
      <w:pPr>
        <w:pStyle w:val="ListParagraph"/>
        <w:widowControl w:val="0"/>
        <w:numPr>
          <w:ilvl w:val="2"/>
          <w:numId w:val="14"/>
        </w:numPr>
        <w:tabs>
          <w:tab w:val="left" w:pos="1063"/>
        </w:tabs>
        <w:autoSpaceDE w:val="0"/>
        <w:autoSpaceDN w:val="0"/>
        <w:spacing w:after="0" w:line="240" w:lineRule="auto"/>
        <w:ind w:hanging="280"/>
        <w:contextualSpacing w:val="0"/>
        <w:jc w:val="both"/>
        <w:rPr>
          <w:rFonts w:ascii="inherit" w:hAnsi="inherit"/>
          <w:sz w:val="24"/>
          <w:szCs w:val="24"/>
        </w:rPr>
      </w:pPr>
      <w:r w:rsidRPr="00973D53">
        <w:rPr>
          <w:rFonts w:ascii="inherit" w:hAnsi="inherit"/>
          <w:color w:val="231F20"/>
          <w:sz w:val="24"/>
          <w:szCs w:val="24"/>
        </w:rPr>
        <w:t>the calculation of the pre-fault minimum short circuit capacity at the connection</w:t>
      </w:r>
      <w:r w:rsidRPr="00973D53">
        <w:rPr>
          <w:rFonts w:ascii="inherit" w:hAnsi="inherit"/>
          <w:color w:val="231F20"/>
          <w:spacing w:val="35"/>
          <w:sz w:val="24"/>
          <w:szCs w:val="24"/>
        </w:rPr>
        <w:t xml:space="preserve"> </w:t>
      </w:r>
      <w:r w:rsidRPr="00973D53">
        <w:rPr>
          <w:rFonts w:ascii="inherit" w:hAnsi="inherit"/>
          <w:color w:val="231F20"/>
          <w:sz w:val="24"/>
          <w:szCs w:val="24"/>
        </w:rPr>
        <w:t>point,</w:t>
      </w:r>
    </w:p>
    <w:p w14:paraId="01BBC807" w14:textId="77777777" w:rsidR="00EE1A54" w:rsidRPr="00973D53" w:rsidRDefault="00EE1A54" w:rsidP="00EE1A54">
      <w:pPr>
        <w:pStyle w:val="ListParagraph"/>
        <w:widowControl w:val="0"/>
        <w:numPr>
          <w:ilvl w:val="2"/>
          <w:numId w:val="14"/>
        </w:numPr>
        <w:tabs>
          <w:tab w:val="left" w:pos="1063"/>
        </w:tabs>
        <w:autoSpaceDE w:val="0"/>
        <w:autoSpaceDN w:val="0"/>
        <w:spacing w:after="0" w:line="240" w:lineRule="auto"/>
        <w:ind w:right="124" w:hanging="280"/>
        <w:contextualSpacing w:val="0"/>
        <w:jc w:val="both"/>
        <w:rPr>
          <w:rFonts w:ascii="inherit" w:hAnsi="inherit"/>
          <w:sz w:val="24"/>
          <w:szCs w:val="24"/>
        </w:rPr>
      </w:pPr>
      <w:r w:rsidRPr="00973D53">
        <w:rPr>
          <w:rFonts w:ascii="inherit" w:hAnsi="inherit"/>
          <w:color w:val="231F20"/>
          <w:w w:val="95"/>
          <w:sz w:val="24"/>
          <w:szCs w:val="24"/>
        </w:rPr>
        <w:t>pre-fault</w:t>
      </w:r>
      <w:r w:rsidRPr="00973D53">
        <w:rPr>
          <w:rFonts w:ascii="inherit" w:hAnsi="inherit"/>
          <w:color w:val="231F20"/>
          <w:spacing w:val="-5"/>
          <w:w w:val="95"/>
          <w:sz w:val="24"/>
          <w:szCs w:val="24"/>
        </w:rPr>
        <w:t xml:space="preserve"> </w:t>
      </w:r>
      <w:r w:rsidRPr="00973D53">
        <w:rPr>
          <w:rFonts w:ascii="inherit" w:hAnsi="inherit"/>
          <w:color w:val="231F20"/>
          <w:w w:val="95"/>
          <w:sz w:val="24"/>
          <w:szCs w:val="24"/>
        </w:rPr>
        <w:t>active</w:t>
      </w:r>
      <w:r w:rsidRPr="00973D53">
        <w:rPr>
          <w:rFonts w:ascii="inherit" w:hAnsi="inherit"/>
          <w:color w:val="231F20"/>
          <w:spacing w:val="-1"/>
          <w:w w:val="95"/>
          <w:sz w:val="24"/>
          <w:szCs w:val="24"/>
        </w:rPr>
        <w:t xml:space="preserve"> </w:t>
      </w:r>
      <w:r w:rsidRPr="00973D53">
        <w:rPr>
          <w:rFonts w:ascii="inherit" w:hAnsi="inherit"/>
          <w:color w:val="231F20"/>
          <w:w w:val="95"/>
          <w:sz w:val="24"/>
          <w:szCs w:val="24"/>
        </w:rPr>
        <w:t>and</w:t>
      </w:r>
      <w:r w:rsidRPr="00973D53">
        <w:rPr>
          <w:rFonts w:ascii="inherit" w:hAnsi="inherit"/>
          <w:color w:val="231F20"/>
          <w:spacing w:val="-2"/>
          <w:w w:val="95"/>
          <w:sz w:val="24"/>
          <w:szCs w:val="24"/>
        </w:rPr>
        <w:t xml:space="preserve"> </w:t>
      </w:r>
      <w:r w:rsidRPr="00973D53">
        <w:rPr>
          <w:rFonts w:ascii="inherit" w:hAnsi="inherit"/>
          <w:color w:val="231F20"/>
          <w:w w:val="95"/>
          <w:sz w:val="24"/>
          <w:szCs w:val="24"/>
        </w:rPr>
        <w:t>reactive</w:t>
      </w:r>
      <w:r w:rsidRPr="00973D53">
        <w:rPr>
          <w:rFonts w:ascii="inherit" w:hAnsi="inherit"/>
          <w:color w:val="231F20"/>
          <w:spacing w:val="-3"/>
          <w:w w:val="95"/>
          <w:sz w:val="24"/>
          <w:szCs w:val="24"/>
        </w:rPr>
        <w:t xml:space="preserve"> </w:t>
      </w:r>
      <w:r w:rsidRPr="00973D53">
        <w:rPr>
          <w:rFonts w:ascii="inherit" w:hAnsi="inherit"/>
          <w:color w:val="231F20"/>
          <w:w w:val="95"/>
          <w:sz w:val="24"/>
          <w:szCs w:val="24"/>
        </w:rPr>
        <w:t>power</w:t>
      </w:r>
      <w:r w:rsidRPr="00973D53">
        <w:rPr>
          <w:rFonts w:ascii="inherit" w:hAnsi="inherit"/>
          <w:color w:val="231F20"/>
          <w:spacing w:val="-2"/>
          <w:w w:val="95"/>
          <w:sz w:val="24"/>
          <w:szCs w:val="24"/>
        </w:rPr>
        <w:t xml:space="preserve"> </w:t>
      </w:r>
      <w:r w:rsidRPr="00973D53">
        <w:rPr>
          <w:rFonts w:ascii="inherit" w:hAnsi="inherit"/>
          <w:color w:val="231F20"/>
          <w:w w:val="95"/>
          <w:sz w:val="24"/>
          <w:szCs w:val="24"/>
        </w:rPr>
        <w:t>operating</w:t>
      </w:r>
      <w:r w:rsidRPr="00973D53">
        <w:rPr>
          <w:rFonts w:ascii="inherit" w:hAnsi="inherit"/>
          <w:color w:val="231F20"/>
          <w:spacing w:val="-2"/>
          <w:w w:val="95"/>
          <w:sz w:val="24"/>
          <w:szCs w:val="24"/>
        </w:rPr>
        <w:t xml:space="preserve"> </w:t>
      </w:r>
      <w:r w:rsidRPr="00973D53">
        <w:rPr>
          <w:rFonts w:ascii="inherit" w:hAnsi="inherit"/>
          <w:color w:val="231F20"/>
          <w:w w:val="95"/>
          <w:sz w:val="24"/>
          <w:szCs w:val="24"/>
        </w:rPr>
        <w:t>point</w:t>
      </w:r>
      <w:r w:rsidRPr="00973D53">
        <w:rPr>
          <w:rFonts w:ascii="inherit" w:hAnsi="inherit"/>
          <w:color w:val="231F20"/>
          <w:spacing w:val="-4"/>
          <w:w w:val="95"/>
          <w:sz w:val="24"/>
          <w:szCs w:val="24"/>
        </w:rPr>
        <w:t xml:space="preserve"> </w:t>
      </w:r>
      <w:r w:rsidRPr="00973D53">
        <w:rPr>
          <w:rFonts w:ascii="inherit" w:hAnsi="inherit"/>
          <w:color w:val="231F20"/>
          <w:w w:val="95"/>
          <w:sz w:val="24"/>
          <w:szCs w:val="24"/>
        </w:rPr>
        <w:t>of the</w:t>
      </w:r>
      <w:r w:rsidRPr="00973D53">
        <w:rPr>
          <w:rFonts w:ascii="inherit" w:hAnsi="inherit"/>
          <w:color w:val="231F20"/>
          <w:spacing w:val="-2"/>
          <w:w w:val="95"/>
          <w:sz w:val="24"/>
          <w:szCs w:val="24"/>
        </w:rPr>
        <w:t xml:space="preserve"> </w:t>
      </w:r>
      <w:r w:rsidRPr="00973D53">
        <w:rPr>
          <w:rFonts w:ascii="inherit" w:hAnsi="inherit"/>
          <w:color w:val="231F20"/>
          <w:w w:val="95"/>
          <w:sz w:val="24"/>
          <w:szCs w:val="24"/>
        </w:rPr>
        <w:t>power-generating</w:t>
      </w:r>
      <w:r w:rsidRPr="00973D53">
        <w:rPr>
          <w:rFonts w:ascii="inherit" w:hAnsi="inherit"/>
          <w:color w:val="231F20"/>
          <w:spacing w:val="-3"/>
          <w:w w:val="95"/>
          <w:sz w:val="24"/>
          <w:szCs w:val="24"/>
        </w:rPr>
        <w:t xml:space="preserve"> </w:t>
      </w:r>
      <w:r w:rsidRPr="00973D53">
        <w:rPr>
          <w:rFonts w:ascii="inherit" w:hAnsi="inherit"/>
          <w:color w:val="231F20"/>
          <w:w w:val="95"/>
          <w:sz w:val="24"/>
          <w:szCs w:val="24"/>
        </w:rPr>
        <w:t>module</w:t>
      </w:r>
      <w:r w:rsidRPr="00973D53">
        <w:rPr>
          <w:rFonts w:ascii="inherit" w:hAnsi="inherit"/>
          <w:color w:val="231F20"/>
          <w:spacing w:val="-2"/>
          <w:w w:val="95"/>
          <w:sz w:val="24"/>
          <w:szCs w:val="24"/>
        </w:rPr>
        <w:t xml:space="preserve"> </w:t>
      </w:r>
      <w:r w:rsidRPr="00973D53">
        <w:rPr>
          <w:rFonts w:ascii="inherit" w:hAnsi="inherit"/>
          <w:color w:val="231F20"/>
          <w:w w:val="95"/>
          <w:sz w:val="24"/>
          <w:szCs w:val="24"/>
        </w:rPr>
        <w:t>at</w:t>
      </w:r>
      <w:r w:rsidRPr="00973D53">
        <w:rPr>
          <w:rFonts w:ascii="inherit" w:hAnsi="inherit"/>
          <w:color w:val="231F20"/>
          <w:spacing w:val="-2"/>
          <w:w w:val="95"/>
          <w:sz w:val="24"/>
          <w:szCs w:val="24"/>
        </w:rPr>
        <w:t xml:space="preserve"> </w:t>
      </w:r>
      <w:r w:rsidRPr="00973D53">
        <w:rPr>
          <w:rFonts w:ascii="inherit" w:hAnsi="inherit"/>
          <w:color w:val="231F20"/>
          <w:w w:val="95"/>
          <w:sz w:val="24"/>
          <w:szCs w:val="24"/>
        </w:rPr>
        <w:t>the</w:t>
      </w:r>
      <w:r w:rsidRPr="00973D53">
        <w:rPr>
          <w:rFonts w:ascii="inherit" w:hAnsi="inherit"/>
          <w:color w:val="231F20"/>
          <w:spacing w:val="-3"/>
          <w:w w:val="95"/>
          <w:sz w:val="24"/>
          <w:szCs w:val="24"/>
        </w:rPr>
        <w:t xml:space="preserve"> </w:t>
      </w:r>
      <w:r w:rsidRPr="00973D53">
        <w:rPr>
          <w:rFonts w:ascii="inherit" w:hAnsi="inherit"/>
          <w:color w:val="231F20"/>
          <w:w w:val="95"/>
          <w:sz w:val="24"/>
          <w:szCs w:val="24"/>
        </w:rPr>
        <w:t>connection</w:t>
      </w:r>
      <w:r w:rsidRPr="00973D53">
        <w:rPr>
          <w:rFonts w:ascii="inherit" w:hAnsi="inherit"/>
          <w:color w:val="231F20"/>
          <w:spacing w:val="-4"/>
          <w:w w:val="95"/>
          <w:sz w:val="24"/>
          <w:szCs w:val="24"/>
        </w:rPr>
        <w:t xml:space="preserve"> </w:t>
      </w:r>
      <w:r w:rsidRPr="00973D53">
        <w:rPr>
          <w:rFonts w:ascii="inherit" w:hAnsi="inherit"/>
          <w:color w:val="231F20"/>
          <w:w w:val="95"/>
          <w:sz w:val="24"/>
          <w:szCs w:val="24"/>
        </w:rPr>
        <w:t xml:space="preserve">point </w:t>
      </w:r>
      <w:r w:rsidRPr="00973D53">
        <w:rPr>
          <w:rFonts w:ascii="inherit" w:hAnsi="inherit"/>
          <w:color w:val="231F20"/>
          <w:sz w:val="24"/>
          <w:szCs w:val="24"/>
        </w:rPr>
        <w:t>and voltage at the</w:t>
      </w:r>
      <w:r w:rsidRPr="00973D53">
        <w:rPr>
          <w:rFonts w:ascii="inherit" w:hAnsi="inherit"/>
          <w:color w:val="231F20"/>
          <w:spacing w:val="-9"/>
          <w:sz w:val="24"/>
          <w:szCs w:val="24"/>
        </w:rPr>
        <w:t xml:space="preserve"> </w:t>
      </w:r>
      <w:r w:rsidRPr="00973D53">
        <w:rPr>
          <w:rFonts w:ascii="inherit" w:hAnsi="inherit"/>
          <w:color w:val="231F20"/>
          <w:sz w:val="24"/>
          <w:szCs w:val="24"/>
        </w:rPr>
        <w:t>connection point, and</w:t>
      </w:r>
    </w:p>
    <w:p w14:paraId="1BF570B7" w14:textId="6C29D2E8" w:rsidR="00EE1A54" w:rsidRPr="00973D53" w:rsidRDefault="00EE1A54" w:rsidP="00EE1A54">
      <w:pPr>
        <w:pStyle w:val="ListParagraph"/>
        <w:widowControl w:val="0"/>
        <w:numPr>
          <w:ilvl w:val="2"/>
          <w:numId w:val="14"/>
        </w:numPr>
        <w:tabs>
          <w:tab w:val="left" w:pos="1063"/>
        </w:tabs>
        <w:autoSpaceDE w:val="0"/>
        <w:autoSpaceDN w:val="0"/>
        <w:spacing w:after="0" w:line="240" w:lineRule="auto"/>
        <w:ind w:hanging="280"/>
        <w:contextualSpacing w:val="0"/>
        <w:jc w:val="both"/>
        <w:rPr>
          <w:rFonts w:ascii="inherit" w:hAnsi="inherit"/>
          <w:sz w:val="24"/>
          <w:szCs w:val="24"/>
        </w:rPr>
      </w:pPr>
      <w:r w:rsidRPr="00973D53">
        <w:rPr>
          <w:rFonts w:ascii="inherit" w:hAnsi="inherit"/>
          <w:color w:val="231F20"/>
          <w:sz w:val="24"/>
          <w:szCs w:val="24"/>
        </w:rPr>
        <w:t>calculation of the post-fault minimum short circuit capacity at the</w:t>
      </w:r>
      <w:r w:rsidRPr="00973D53">
        <w:rPr>
          <w:rFonts w:ascii="inherit" w:hAnsi="inherit"/>
          <w:color w:val="231F20"/>
          <w:spacing w:val="6"/>
          <w:sz w:val="24"/>
          <w:szCs w:val="24"/>
        </w:rPr>
        <w:t xml:space="preserve"> </w:t>
      </w:r>
      <w:r w:rsidRPr="00973D53">
        <w:rPr>
          <w:rFonts w:ascii="inherit" w:hAnsi="inherit"/>
          <w:color w:val="231F20"/>
          <w:sz w:val="24"/>
          <w:szCs w:val="24"/>
        </w:rPr>
        <w:t>connection point;</w:t>
      </w:r>
    </w:p>
    <w:p w14:paraId="31F1CA7D" w14:textId="77777777" w:rsidR="00EE1A54" w:rsidRPr="00973D53" w:rsidRDefault="00EE1A54" w:rsidP="00973D53">
      <w:pPr>
        <w:jc w:val="both"/>
        <w:rPr>
          <w:rFonts w:ascii="inherit" w:hAnsi="inherit"/>
          <w:sz w:val="24"/>
          <w:szCs w:val="24"/>
          <w:lang w:eastAsia="en-GB"/>
        </w:rPr>
      </w:pPr>
    </w:p>
    <w:p w14:paraId="23F1FC1F" w14:textId="77777777" w:rsidR="00EE1A54" w:rsidRPr="00120717" w:rsidRDefault="00EE1A54" w:rsidP="00EE1A54">
      <w:pPr>
        <w:shd w:val="clear" w:color="auto" w:fill="FFFFFF"/>
        <w:spacing w:before="60" w:after="120" w:line="240" w:lineRule="auto"/>
        <w:jc w:val="center"/>
        <w:rPr>
          <w:rFonts w:ascii="inherit" w:eastAsia="Times New Roman" w:hAnsi="inherit" w:cs="Times New Roman"/>
          <w:b/>
          <w:bCs/>
          <w:color w:val="000000"/>
          <w:sz w:val="24"/>
          <w:szCs w:val="24"/>
          <w:lang w:eastAsia="en-GB"/>
        </w:rPr>
      </w:pPr>
    </w:p>
    <w:p w14:paraId="1561FB85" w14:textId="77777777" w:rsidR="00EE1A54" w:rsidRPr="00973D53" w:rsidRDefault="00EE1A54" w:rsidP="00EE1A54">
      <w:pPr>
        <w:ind w:left="752" w:right="98"/>
        <w:jc w:val="center"/>
        <w:rPr>
          <w:rFonts w:ascii="inherit" w:hAnsi="inherit"/>
          <w:sz w:val="24"/>
          <w:szCs w:val="24"/>
        </w:rPr>
      </w:pPr>
      <w:r w:rsidRPr="00973D53">
        <w:rPr>
          <w:rFonts w:ascii="inherit" w:hAnsi="inherit"/>
          <w:i/>
          <w:iCs/>
          <w:color w:val="231F20"/>
          <w:spacing w:val="-3"/>
          <w:w w:val="95"/>
          <w:sz w:val="24"/>
          <w:szCs w:val="24"/>
        </w:rPr>
        <w:t>Table</w:t>
      </w:r>
      <w:r w:rsidRPr="00973D53">
        <w:rPr>
          <w:rFonts w:ascii="inherit" w:hAnsi="inherit"/>
          <w:i/>
          <w:iCs/>
          <w:color w:val="231F20"/>
          <w:spacing w:val="-9"/>
          <w:w w:val="95"/>
          <w:sz w:val="24"/>
          <w:szCs w:val="24"/>
        </w:rPr>
        <w:t xml:space="preserve"> x</w:t>
      </w:r>
      <w:r w:rsidRPr="00973D53">
        <w:rPr>
          <w:rFonts w:ascii="inherit" w:hAnsi="inherit"/>
          <w:i/>
          <w:iCs/>
          <w:color w:val="231F20"/>
          <w:w w:val="95"/>
          <w:sz w:val="24"/>
          <w:szCs w:val="24"/>
        </w:rPr>
        <w:t>.1.1</w:t>
      </w:r>
    </w:p>
    <w:p w14:paraId="6AFAD104" w14:textId="77777777" w:rsidR="00EE1A54" w:rsidRPr="00973D53" w:rsidRDefault="00EE1A54" w:rsidP="00EE1A54">
      <w:pPr>
        <w:ind w:left="752" w:right="98"/>
        <w:jc w:val="center"/>
        <w:rPr>
          <w:rFonts w:ascii="inherit" w:eastAsia="Cambria" w:hAnsi="inherit"/>
          <w:b/>
          <w:bCs/>
          <w:color w:val="231F20"/>
          <w:sz w:val="24"/>
          <w:szCs w:val="24"/>
          <w:lang w:val="en-US" w:bidi="en-US"/>
        </w:rPr>
      </w:pPr>
      <w:r w:rsidRPr="00973D53">
        <w:rPr>
          <w:rFonts w:ascii="inherit" w:eastAsia="Cambria" w:hAnsi="inherit"/>
          <w:b/>
          <w:bCs/>
          <w:color w:val="231F20"/>
          <w:w w:val="95"/>
          <w:sz w:val="24"/>
          <w:szCs w:val="24"/>
          <w:lang w:val="en-US" w:bidi="en-US"/>
        </w:rPr>
        <w:t xml:space="preserve">Voltage parameters for Figure </w:t>
      </w:r>
      <w:r>
        <w:rPr>
          <w:rFonts w:ascii="inherit" w:eastAsia="Cambria" w:hAnsi="inherit"/>
          <w:b/>
          <w:bCs/>
          <w:color w:val="231F20"/>
          <w:w w:val="95"/>
          <w:sz w:val="24"/>
          <w:szCs w:val="24"/>
          <w:lang w:val="en-US" w:bidi="en-US"/>
        </w:rPr>
        <w:t>3</w:t>
      </w:r>
      <w:r w:rsidRPr="00973D53">
        <w:rPr>
          <w:rFonts w:ascii="inherit" w:eastAsia="Cambria" w:hAnsi="inherit"/>
          <w:b/>
          <w:bCs/>
          <w:color w:val="231F20"/>
          <w:w w:val="95"/>
          <w:sz w:val="24"/>
          <w:szCs w:val="24"/>
          <w:lang w:val="en-US" w:bidi="en-US"/>
        </w:rPr>
        <w:t xml:space="preserve"> for fault-ride-through capability of synchronous power-generating modules</w:t>
      </w:r>
    </w:p>
    <w:tbl>
      <w:tblPr>
        <w:tblStyle w:val="TableGrid"/>
        <w:tblW w:w="0" w:type="auto"/>
        <w:jc w:val="center"/>
        <w:tblLook w:val="01E0" w:firstRow="1" w:lastRow="1" w:firstColumn="1" w:lastColumn="1" w:noHBand="0" w:noVBand="0"/>
      </w:tblPr>
      <w:tblGrid>
        <w:gridCol w:w="945"/>
        <w:gridCol w:w="2047"/>
      </w:tblGrid>
      <w:tr w:rsidR="00EE1A54" w:rsidRPr="00120717" w14:paraId="0A309903" w14:textId="77777777" w:rsidTr="007F3A6E">
        <w:trPr>
          <w:jc w:val="center"/>
        </w:trPr>
        <w:tc>
          <w:tcPr>
            <w:tcW w:w="2809" w:type="dxa"/>
            <w:gridSpan w:val="2"/>
          </w:tcPr>
          <w:p w14:paraId="33316D08" w14:textId="77777777" w:rsidR="00EE1A54" w:rsidRPr="00973D53" w:rsidRDefault="00EE1A54" w:rsidP="007F3A6E">
            <w:pPr>
              <w:pStyle w:val="TableParagraph"/>
              <w:ind w:left="0"/>
              <w:jc w:val="left"/>
              <w:rPr>
                <w:rFonts w:ascii="inherit" w:hAnsi="inherit" w:cs="Times New Roman"/>
                <w:b/>
                <w:bCs/>
                <w:sz w:val="24"/>
                <w:szCs w:val="24"/>
              </w:rPr>
            </w:pPr>
            <w:r w:rsidRPr="00973D53">
              <w:rPr>
                <w:rFonts w:ascii="inherit" w:hAnsi="inherit" w:cs="Times New Roman"/>
                <w:b/>
                <w:bCs/>
                <w:color w:val="231F20"/>
                <w:sz w:val="24"/>
                <w:szCs w:val="24"/>
              </w:rPr>
              <w:t>Voltage parameters (pu</w:t>
            </w:r>
            <w:r w:rsidRPr="00973D53">
              <w:rPr>
                <w:rFonts w:ascii="inherit" w:hAnsi="inherit" w:cs="Times New Roman"/>
                <w:b/>
                <w:bCs/>
                <w:color w:val="231F20"/>
                <w:sz w:val="24"/>
                <w:szCs w:val="24"/>
                <w:lang w:val="en-GB"/>
              </w:rPr>
              <w:t>)</w:t>
            </w:r>
          </w:p>
        </w:tc>
      </w:tr>
      <w:tr w:rsidR="00EE1A54" w:rsidRPr="00120717" w14:paraId="6A5D6DDC" w14:textId="77777777" w:rsidTr="007F3A6E">
        <w:trPr>
          <w:jc w:val="center"/>
        </w:trPr>
        <w:tc>
          <w:tcPr>
            <w:tcW w:w="762" w:type="dxa"/>
          </w:tcPr>
          <w:p w14:paraId="056AB80C" w14:textId="77777777" w:rsidR="00EE1A54" w:rsidRPr="00973D53" w:rsidRDefault="00EE1A54" w:rsidP="007F3A6E">
            <w:pPr>
              <w:pStyle w:val="TableParagraph"/>
              <w:ind w:left="5"/>
              <w:jc w:val="left"/>
              <w:rPr>
                <w:rFonts w:ascii="inherit" w:hAnsi="inherit" w:cs="Times New Roman"/>
                <w:sz w:val="24"/>
                <w:szCs w:val="24"/>
              </w:rPr>
            </w:pPr>
            <w:r w:rsidRPr="00973D53">
              <w:rPr>
                <w:rFonts w:ascii="inherit" w:hAnsi="inherit" w:cs="Times New Roman"/>
                <w:color w:val="231F20"/>
                <w:position w:val="5"/>
                <w:sz w:val="24"/>
                <w:szCs w:val="24"/>
              </w:rPr>
              <w:t>U</w:t>
            </w:r>
            <w:r w:rsidRPr="00973D53">
              <w:rPr>
                <w:rFonts w:ascii="inherit" w:hAnsi="inherit" w:cs="Times New Roman"/>
                <w:color w:val="231F20"/>
                <w:sz w:val="24"/>
                <w:szCs w:val="24"/>
              </w:rPr>
              <w:t>ret</w:t>
            </w:r>
            <w:r w:rsidRPr="00973D53">
              <w:rPr>
                <w:rFonts w:ascii="inherit" w:hAnsi="inherit" w:cs="Times New Roman"/>
                <w:color w:val="231F20"/>
                <w:position w:val="5"/>
                <w:sz w:val="24"/>
                <w:szCs w:val="24"/>
              </w:rPr>
              <w:t>:</w:t>
            </w:r>
          </w:p>
        </w:tc>
        <w:tc>
          <w:tcPr>
            <w:tcW w:w="2047" w:type="dxa"/>
          </w:tcPr>
          <w:p w14:paraId="6A23616C" w14:textId="77777777" w:rsidR="00EE1A54" w:rsidRPr="00973D53" w:rsidRDefault="00EE1A54" w:rsidP="007F3A6E">
            <w:pPr>
              <w:pStyle w:val="TableParagraph"/>
              <w:ind w:left="88"/>
              <w:jc w:val="left"/>
              <w:rPr>
                <w:rFonts w:ascii="inherit" w:hAnsi="inherit" w:cs="Times New Roman"/>
                <w:sz w:val="24"/>
                <w:szCs w:val="24"/>
              </w:rPr>
            </w:pPr>
            <w:r w:rsidRPr="00973D53">
              <w:rPr>
                <w:rFonts w:ascii="inherit" w:hAnsi="inherit" w:cs="Times New Roman"/>
                <w:color w:val="231F20"/>
                <w:sz w:val="24"/>
                <w:szCs w:val="24"/>
              </w:rPr>
              <w:t>0,3</w:t>
            </w:r>
            <w:r w:rsidRPr="00973D53">
              <w:rPr>
                <w:rFonts w:ascii="inherit" w:hAnsi="inherit" w:cs="Times New Roman"/>
                <w:sz w:val="24"/>
                <w:szCs w:val="24"/>
              </w:rPr>
              <w:t xml:space="preserve"> </w:t>
            </w:r>
          </w:p>
        </w:tc>
      </w:tr>
      <w:tr w:rsidR="00EE1A54" w:rsidRPr="00120717" w14:paraId="45B1CDA4" w14:textId="77777777" w:rsidTr="007F3A6E">
        <w:trPr>
          <w:jc w:val="center"/>
        </w:trPr>
        <w:tc>
          <w:tcPr>
            <w:tcW w:w="762" w:type="dxa"/>
          </w:tcPr>
          <w:p w14:paraId="1D4C73E8" w14:textId="77777777" w:rsidR="00EE1A54" w:rsidRPr="00973D53" w:rsidRDefault="00EE1A54" w:rsidP="007F3A6E">
            <w:pPr>
              <w:pStyle w:val="TableParagraph"/>
              <w:ind w:left="5"/>
              <w:jc w:val="left"/>
              <w:rPr>
                <w:rFonts w:ascii="inherit" w:hAnsi="inherit" w:cs="Times New Roman"/>
                <w:sz w:val="24"/>
                <w:szCs w:val="24"/>
              </w:rPr>
            </w:pPr>
            <w:r w:rsidRPr="00973D53">
              <w:rPr>
                <w:rFonts w:ascii="inherit" w:hAnsi="inherit" w:cs="Times New Roman"/>
                <w:color w:val="231F20"/>
                <w:position w:val="5"/>
                <w:sz w:val="24"/>
                <w:szCs w:val="24"/>
              </w:rPr>
              <w:t>U</w:t>
            </w:r>
            <w:r w:rsidRPr="00973D53">
              <w:rPr>
                <w:rFonts w:ascii="inherit" w:hAnsi="inherit" w:cs="Times New Roman"/>
                <w:color w:val="231F20"/>
                <w:sz w:val="24"/>
                <w:szCs w:val="24"/>
              </w:rPr>
              <w:t>clear</w:t>
            </w:r>
            <w:r w:rsidRPr="00973D53">
              <w:rPr>
                <w:rFonts w:ascii="inherit" w:hAnsi="inherit" w:cs="Times New Roman"/>
                <w:color w:val="231F20"/>
                <w:position w:val="5"/>
                <w:sz w:val="24"/>
                <w:szCs w:val="24"/>
              </w:rPr>
              <w:t>:</w:t>
            </w:r>
          </w:p>
        </w:tc>
        <w:tc>
          <w:tcPr>
            <w:tcW w:w="2047" w:type="dxa"/>
          </w:tcPr>
          <w:p w14:paraId="19073CBD" w14:textId="77777777" w:rsidR="00EE1A54" w:rsidRPr="00973D53" w:rsidRDefault="00EE1A54" w:rsidP="007F3A6E">
            <w:pPr>
              <w:pStyle w:val="TableParagraph"/>
              <w:ind w:left="88"/>
              <w:jc w:val="left"/>
              <w:rPr>
                <w:rFonts w:ascii="inherit" w:hAnsi="inherit" w:cs="Times New Roman"/>
                <w:sz w:val="24"/>
                <w:szCs w:val="24"/>
              </w:rPr>
            </w:pPr>
            <w:r w:rsidRPr="00973D53">
              <w:rPr>
                <w:rFonts w:ascii="inherit" w:hAnsi="inherit" w:cs="Times New Roman"/>
                <w:color w:val="231F20"/>
                <w:sz w:val="24"/>
                <w:szCs w:val="24"/>
              </w:rPr>
              <w:t>0,7</w:t>
            </w:r>
          </w:p>
        </w:tc>
      </w:tr>
      <w:tr w:rsidR="00EE1A54" w:rsidRPr="00120717" w14:paraId="2FC7E21E" w14:textId="77777777" w:rsidTr="007F3A6E">
        <w:trPr>
          <w:jc w:val="center"/>
        </w:trPr>
        <w:tc>
          <w:tcPr>
            <w:tcW w:w="762" w:type="dxa"/>
          </w:tcPr>
          <w:p w14:paraId="512AE225" w14:textId="77777777" w:rsidR="00EE1A54" w:rsidRPr="00973D53" w:rsidRDefault="00EE1A54" w:rsidP="007F3A6E">
            <w:pPr>
              <w:pStyle w:val="TableParagraph"/>
              <w:ind w:left="5"/>
              <w:jc w:val="left"/>
              <w:rPr>
                <w:rFonts w:ascii="inherit" w:hAnsi="inherit" w:cs="Times New Roman"/>
                <w:sz w:val="24"/>
                <w:szCs w:val="24"/>
              </w:rPr>
            </w:pPr>
            <w:r w:rsidRPr="00973D53">
              <w:rPr>
                <w:rFonts w:ascii="inherit" w:hAnsi="inherit" w:cs="Times New Roman"/>
                <w:color w:val="231F20"/>
                <w:position w:val="5"/>
                <w:sz w:val="24"/>
                <w:szCs w:val="24"/>
              </w:rPr>
              <w:t>U</w:t>
            </w:r>
            <w:r w:rsidRPr="00973D53">
              <w:rPr>
                <w:rFonts w:ascii="inherit" w:hAnsi="inherit" w:cs="Times New Roman"/>
                <w:color w:val="231F20"/>
                <w:sz w:val="24"/>
                <w:szCs w:val="24"/>
              </w:rPr>
              <w:t>rec1</w:t>
            </w:r>
            <w:r w:rsidRPr="00973D53">
              <w:rPr>
                <w:rFonts w:ascii="inherit" w:hAnsi="inherit" w:cs="Times New Roman"/>
                <w:color w:val="231F20"/>
                <w:position w:val="5"/>
                <w:sz w:val="24"/>
                <w:szCs w:val="24"/>
              </w:rPr>
              <w:t>:</w:t>
            </w:r>
          </w:p>
        </w:tc>
        <w:tc>
          <w:tcPr>
            <w:tcW w:w="2047" w:type="dxa"/>
          </w:tcPr>
          <w:p w14:paraId="75328FE9" w14:textId="77777777" w:rsidR="00EE1A54" w:rsidRPr="00973D53" w:rsidRDefault="00EE1A54" w:rsidP="007F3A6E">
            <w:pPr>
              <w:pStyle w:val="TableParagraph"/>
              <w:ind w:left="88"/>
              <w:jc w:val="left"/>
              <w:rPr>
                <w:rFonts w:ascii="inherit" w:hAnsi="inherit" w:cs="Times New Roman"/>
                <w:sz w:val="24"/>
                <w:szCs w:val="24"/>
              </w:rPr>
            </w:pPr>
            <w:r w:rsidRPr="00973D53">
              <w:rPr>
                <w:rFonts w:ascii="inherit" w:hAnsi="inherit" w:cs="Times New Roman"/>
                <w:color w:val="231F20"/>
                <w:position w:val="5"/>
                <w:sz w:val="24"/>
                <w:szCs w:val="24"/>
              </w:rPr>
              <w:t>U</w:t>
            </w:r>
            <w:r w:rsidRPr="00973D53">
              <w:rPr>
                <w:rFonts w:ascii="inherit" w:hAnsi="inherit" w:cs="Times New Roman"/>
                <w:color w:val="231F20"/>
                <w:position w:val="5"/>
                <w:sz w:val="24"/>
                <w:szCs w:val="24"/>
                <w:vertAlign w:val="subscript"/>
              </w:rPr>
              <w:t>clear</w:t>
            </w:r>
          </w:p>
        </w:tc>
      </w:tr>
      <w:tr w:rsidR="00EE1A54" w:rsidRPr="00120717" w14:paraId="2C3EF466" w14:textId="77777777" w:rsidTr="007F3A6E">
        <w:trPr>
          <w:jc w:val="center"/>
        </w:trPr>
        <w:tc>
          <w:tcPr>
            <w:tcW w:w="762" w:type="dxa"/>
          </w:tcPr>
          <w:p w14:paraId="223A7822" w14:textId="77777777" w:rsidR="00EE1A54" w:rsidRPr="00973D53" w:rsidRDefault="00EE1A54" w:rsidP="007F3A6E">
            <w:pPr>
              <w:pStyle w:val="TableParagraph"/>
              <w:ind w:left="5"/>
              <w:jc w:val="left"/>
              <w:rPr>
                <w:rFonts w:ascii="inherit" w:hAnsi="inherit" w:cs="Times New Roman"/>
                <w:color w:val="231F20"/>
                <w:sz w:val="24"/>
                <w:szCs w:val="24"/>
              </w:rPr>
            </w:pPr>
            <w:r w:rsidRPr="00973D53">
              <w:rPr>
                <w:rFonts w:ascii="inherit" w:hAnsi="inherit" w:cs="Times New Roman"/>
                <w:color w:val="231F20"/>
                <w:position w:val="5"/>
                <w:sz w:val="24"/>
                <w:szCs w:val="24"/>
              </w:rPr>
              <w:t>U</w:t>
            </w:r>
            <w:r w:rsidRPr="00973D53">
              <w:rPr>
                <w:rFonts w:ascii="inherit" w:hAnsi="inherit" w:cs="Times New Roman"/>
                <w:color w:val="231F20"/>
                <w:sz w:val="24"/>
                <w:szCs w:val="24"/>
              </w:rPr>
              <w:t>rec2</w:t>
            </w:r>
            <w:r w:rsidRPr="00973D53">
              <w:rPr>
                <w:rFonts w:ascii="inherit" w:hAnsi="inherit" w:cs="Times New Roman"/>
                <w:color w:val="231F20"/>
                <w:position w:val="5"/>
                <w:sz w:val="24"/>
                <w:szCs w:val="24"/>
              </w:rPr>
              <w:t>:</w:t>
            </w:r>
          </w:p>
        </w:tc>
        <w:tc>
          <w:tcPr>
            <w:tcW w:w="2047" w:type="dxa"/>
          </w:tcPr>
          <w:p w14:paraId="381F8505" w14:textId="77777777" w:rsidR="00EE1A54" w:rsidRPr="00973D53" w:rsidRDefault="00EE1A54" w:rsidP="007F3A6E">
            <w:pPr>
              <w:pStyle w:val="TableParagraph"/>
              <w:ind w:left="88"/>
              <w:jc w:val="left"/>
              <w:rPr>
                <w:rFonts w:ascii="inherit" w:hAnsi="inherit" w:cs="Times New Roman"/>
                <w:color w:val="231F20"/>
                <w:position w:val="5"/>
                <w:sz w:val="24"/>
                <w:szCs w:val="24"/>
              </w:rPr>
            </w:pPr>
            <w:r w:rsidRPr="00973D53">
              <w:rPr>
                <w:rFonts w:ascii="inherit" w:hAnsi="inherit" w:cs="Times New Roman"/>
                <w:color w:val="231F20"/>
                <w:sz w:val="24"/>
                <w:szCs w:val="24"/>
              </w:rPr>
              <w:t>0,85</w:t>
            </w:r>
          </w:p>
        </w:tc>
      </w:tr>
    </w:tbl>
    <w:p w14:paraId="0632AFE5" w14:textId="77777777" w:rsidR="00EE1A54" w:rsidRPr="00973D53" w:rsidRDefault="00EE1A54" w:rsidP="00EE1A54">
      <w:pPr>
        <w:ind w:left="752" w:right="98"/>
        <w:jc w:val="center"/>
        <w:rPr>
          <w:rFonts w:ascii="inherit" w:eastAsia="Cambria" w:hAnsi="inherit"/>
          <w:color w:val="231F20"/>
          <w:sz w:val="24"/>
          <w:szCs w:val="24"/>
          <w:lang w:val="en-US"/>
        </w:rPr>
      </w:pPr>
    </w:p>
    <w:p w14:paraId="61929891" w14:textId="77777777" w:rsidR="00EE1A54" w:rsidRPr="00973D53" w:rsidRDefault="00EE1A54" w:rsidP="00EE1A54">
      <w:pPr>
        <w:ind w:left="752" w:right="98"/>
        <w:jc w:val="center"/>
        <w:rPr>
          <w:rFonts w:ascii="inherit" w:hAnsi="inherit"/>
          <w:i/>
          <w:iCs/>
          <w:color w:val="231F20"/>
          <w:spacing w:val="-3"/>
          <w:w w:val="95"/>
          <w:sz w:val="24"/>
          <w:szCs w:val="24"/>
        </w:rPr>
      </w:pPr>
    </w:p>
    <w:p w14:paraId="4FF3CB3E" w14:textId="77777777" w:rsidR="00EE1A54" w:rsidRPr="00973D53" w:rsidRDefault="00EE1A54" w:rsidP="00EE1A54">
      <w:pPr>
        <w:ind w:left="752" w:right="98"/>
        <w:jc w:val="center"/>
        <w:rPr>
          <w:rFonts w:ascii="inherit" w:hAnsi="inherit"/>
          <w:i/>
          <w:iCs/>
          <w:color w:val="231F20"/>
          <w:sz w:val="24"/>
          <w:szCs w:val="24"/>
        </w:rPr>
      </w:pPr>
      <w:r w:rsidRPr="00973D53">
        <w:rPr>
          <w:rFonts w:ascii="inherit" w:hAnsi="inherit"/>
          <w:i/>
          <w:iCs/>
          <w:color w:val="231F20"/>
          <w:spacing w:val="-3"/>
          <w:w w:val="95"/>
          <w:sz w:val="24"/>
          <w:szCs w:val="24"/>
        </w:rPr>
        <w:t>Table</w:t>
      </w:r>
      <w:r w:rsidRPr="00973D53">
        <w:rPr>
          <w:rFonts w:ascii="inherit" w:hAnsi="inherit"/>
          <w:i/>
          <w:iCs/>
          <w:color w:val="231F20"/>
          <w:spacing w:val="-9"/>
          <w:w w:val="95"/>
          <w:sz w:val="24"/>
          <w:szCs w:val="24"/>
        </w:rPr>
        <w:t xml:space="preserve"> </w:t>
      </w:r>
      <w:r w:rsidRPr="00973D53">
        <w:rPr>
          <w:rFonts w:ascii="inherit" w:hAnsi="inherit"/>
          <w:i/>
          <w:iCs/>
          <w:color w:val="231F20"/>
          <w:w w:val="95"/>
          <w:sz w:val="24"/>
          <w:szCs w:val="24"/>
        </w:rPr>
        <w:t>X.1.2</w:t>
      </w:r>
    </w:p>
    <w:p w14:paraId="56C8D7D3" w14:textId="77777777" w:rsidR="00EE1A54" w:rsidRPr="00973D53" w:rsidRDefault="00EE1A54" w:rsidP="00EE1A54">
      <w:pPr>
        <w:ind w:left="752" w:right="98"/>
        <w:jc w:val="center"/>
        <w:rPr>
          <w:rFonts w:ascii="inherit" w:eastAsia="Cambria" w:hAnsi="inherit"/>
          <w:b/>
          <w:bCs/>
          <w:color w:val="231F20"/>
          <w:sz w:val="24"/>
          <w:szCs w:val="24"/>
          <w:lang w:val="en-US"/>
        </w:rPr>
      </w:pPr>
      <w:r w:rsidRPr="00973D53">
        <w:rPr>
          <w:rFonts w:ascii="inherit" w:eastAsia="Cambria" w:hAnsi="inherit"/>
          <w:b/>
          <w:bCs/>
          <w:color w:val="231F20"/>
          <w:w w:val="95"/>
          <w:sz w:val="24"/>
          <w:szCs w:val="24"/>
          <w:lang w:val="en-US" w:bidi="en-US"/>
        </w:rPr>
        <w:t xml:space="preserve">Time parameters for Figure </w:t>
      </w:r>
      <w:r>
        <w:rPr>
          <w:rFonts w:ascii="inherit" w:eastAsia="Cambria" w:hAnsi="inherit"/>
          <w:b/>
          <w:bCs/>
          <w:color w:val="231F20"/>
          <w:w w:val="95"/>
          <w:sz w:val="24"/>
          <w:szCs w:val="24"/>
          <w:lang w:val="en-US" w:bidi="en-US"/>
        </w:rPr>
        <w:t>3</w:t>
      </w:r>
      <w:r w:rsidRPr="00973D53">
        <w:rPr>
          <w:rFonts w:ascii="inherit" w:eastAsia="Cambria" w:hAnsi="inherit"/>
          <w:b/>
          <w:bCs/>
          <w:color w:val="231F20"/>
          <w:w w:val="95"/>
          <w:sz w:val="24"/>
          <w:szCs w:val="24"/>
          <w:lang w:val="en-US" w:bidi="en-US"/>
        </w:rPr>
        <w:t xml:space="preserve"> for fault-ride-through capability of synchronous power-generating modules</w:t>
      </w:r>
    </w:p>
    <w:p w14:paraId="720C8C5F" w14:textId="77777777" w:rsidR="00EE1A54" w:rsidRPr="00973D53" w:rsidRDefault="00EE1A54" w:rsidP="00EE1A54">
      <w:pPr>
        <w:pStyle w:val="BodyText"/>
        <w:rPr>
          <w:rFonts w:ascii="inherit" w:hAnsi="inherit"/>
          <w:i/>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3686"/>
      </w:tblGrid>
      <w:tr w:rsidR="00EE1A54" w:rsidRPr="00120717" w14:paraId="3F791544" w14:textId="77777777" w:rsidTr="007F3A6E">
        <w:trPr>
          <w:jc w:val="center"/>
        </w:trPr>
        <w:tc>
          <w:tcPr>
            <w:tcW w:w="4387" w:type="dxa"/>
            <w:gridSpan w:val="2"/>
          </w:tcPr>
          <w:p w14:paraId="667206BB" w14:textId="77777777" w:rsidR="00EE1A54" w:rsidRPr="00973D53" w:rsidRDefault="00EE1A54" w:rsidP="007F3A6E">
            <w:pPr>
              <w:pStyle w:val="TableParagraph"/>
              <w:spacing w:before="112" w:line="228" w:lineRule="auto"/>
              <w:ind w:left="88"/>
              <w:rPr>
                <w:rFonts w:ascii="inherit" w:hAnsi="inherit" w:cs="Times New Roman"/>
                <w:b/>
                <w:bCs/>
                <w:sz w:val="24"/>
                <w:szCs w:val="24"/>
              </w:rPr>
            </w:pPr>
            <w:r w:rsidRPr="00973D53">
              <w:rPr>
                <w:rFonts w:ascii="inherit" w:hAnsi="inherit" w:cs="Times New Roman"/>
                <w:b/>
                <w:bCs/>
                <w:color w:val="231F20"/>
                <w:sz w:val="24"/>
                <w:szCs w:val="24"/>
              </w:rPr>
              <w:t>Time parameters (seconds)</w:t>
            </w:r>
          </w:p>
        </w:tc>
      </w:tr>
      <w:tr w:rsidR="00EE1A54" w:rsidRPr="00120717" w14:paraId="124E84BF" w14:textId="77777777" w:rsidTr="007F3A6E">
        <w:trPr>
          <w:jc w:val="center"/>
        </w:trPr>
        <w:tc>
          <w:tcPr>
            <w:tcW w:w="701" w:type="dxa"/>
          </w:tcPr>
          <w:p w14:paraId="2331A9AC" w14:textId="77777777" w:rsidR="00EE1A54" w:rsidRPr="00973D53" w:rsidRDefault="00EE1A54" w:rsidP="007F3A6E">
            <w:pPr>
              <w:pStyle w:val="TableParagraph"/>
              <w:spacing w:before="102"/>
              <w:ind w:left="88"/>
              <w:jc w:val="left"/>
              <w:rPr>
                <w:rFonts w:ascii="inherit" w:hAnsi="inherit" w:cs="Times New Roman"/>
                <w:sz w:val="24"/>
                <w:szCs w:val="24"/>
              </w:rPr>
            </w:pPr>
            <w:r w:rsidRPr="00973D53">
              <w:rPr>
                <w:rFonts w:ascii="inherit" w:hAnsi="inherit" w:cs="Times New Roman"/>
                <w:color w:val="231F20"/>
                <w:position w:val="5"/>
                <w:sz w:val="24"/>
                <w:szCs w:val="24"/>
              </w:rPr>
              <w:t>t</w:t>
            </w:r>
            <w:r w:rsidRPr="00973D53">
              <w:rPr>
                <w:rFonts w:ascii="inherit" w:hAnsi="inherit" w:cs="Times New Roman"/>
                <w:color w:val="231F20"/>
                <w:sz w:val="24"/>
                <w:szCs w:val="24"/>
              </w:rPr>
              <w:t>clear</w:t>
            </w:r>
            <w:r w:rsidRPr="00973D53">
              <w:rPr>
                <w:rFonts w:ascii="inherit" w:hAnsi="inherit" w:cs="Times New Roman"/>
                <w:color w:val="231F20"/>
                <w:position w:val="5"/>
                <w:sz w:val="24"/>
                <w:szCs w:val="24"/>
              </w:rPr>
              <w:t>:</w:t>
            </w:r>
          </w:p>
        </w:tc>
        <w:tc>
          <w:tcPr>
            <w:tcW w:w="3686" w:type="dxa"/>
          </w:tcPr>
          <w:p w14:paraId="4346E867" w14:textId="77777777" w:rsidR="00EE1A54" w:rsidRPr="00973D53" w:rsidRDefault="00EE1A54" w:rsidP="007F3A6E">
            <w:pPr>
              <w:pStyle w:val="TableParagraph"/>
              <w:spacing w:before="100"/>
              <w:ind w:left="88"/>
              <w:jc w:val="left"/>
              <w:rPr>
                <w:rFonts w:ascii="inherit" w:hAnsi="inherit" w:cs="Times New Roman"/>
                <w:sz w:val="24"/>
                <w:szCs w:val="24"/>
              </w:rPr>
            </w:pPr>
            <w:r w:rsidRPr="00973D53">
              <w:rPr>
                <w:rFonts w:ascii="inherit" w:hAnsi="inherit" w:cs="Times New Roman"/>
                <w:color w:val="231F20"/>
                <w:w w:val="95"/>
                <w:sz w:val="24"/>
                <w:szCs w:val="24"/>
              </w:rPr>
              <w:t>0,15</w:t>
            </w:r>
          </w:p>
        </w:tc>
      </w:tr>
      <w:tr w:rsidR="00EE1A54" w:rsidRPr="00120717" w14:paraId="3DCF5007" w14:textId="77777777" w:rsidTr="007F3A6E">
        <w:trPr>
          <w:jc w:val="center"/>
        </w:trPr>
        <w:tc>
          <w:tcPr>
            <w:tcW w:w="701" w:type="dxa"/>
          </w:tcPr>
          <w:p w14:paraId="6947583E" w14:textId="77777777" w:rsidR="00EE1A54" w:rsidRPr="00973D53" w:rsidRDefault="00EE1A54" w:rsidP="007F3A6E">
            <w:pPr>
              <w:pStyle w:val="TableParagraph"/>
              <w:spacing w:before="100"/>
              <w:ind w:left="88"/>
              <w:jc w:val="left"/>
              <w:rPr>
                <w:rFonts w:ascii="inherit" w:hAnsi="inherit" w:cs="Times New Roman"/>
                <w:sz w:val="24"/>
                <w:szCs w:val="24"/>
              </w:rPr>
            </w:pPr>
            <w:r w:rsidRPr="00973D53">
              <w:rPr>
                <w:rFonts w:ascii="inherit" w:hAnsi="inherit" w:cs="Times New Roman"/>
                <w:color w:val="231F20"/>
                <w:position w:val="5"/>
                <w:sz w:val="24"/>
                <w:szCs w:val="24"/>
              </w:rPr>
              <w:t>t</w:t>
            </w:r>
            <w:r w:rsidRPr="00973D53">
              <w:rPr>
                <w:rFonts w:ascii="inherit" w:hAnsi="inherit" w:cs="Times New Roman"/>
                <w:color w:val="231F20"/>
                <w:sz w:val="24"/>
                <w:szCs w:val="24"/>
              </w:rPr>
              <w:t>rec1</w:t>
            </w:r>
            <w:r w:rsidRPr="00973D53">
              <w:rPr>
                <w:rFonts w:ascii="inherit" w:hAnsi="inherit" w:cs="Times New Roman"/>
                <w:color w:val="231F20"/>
                <w:position w:val="5"/>
                <w:sz w:val="24"/>
                <w:szCs w:val="24"/>
              </w:rPr>
              <w:t>:</w:t>
            </w:r>
          </w:p>
        </w:tc>
        <w:tc>
          <w:tcPr>
            <w:tcW w:w="3686" w:type="dxa"/>
          </w:tcPr>
          <w:p w14:paraId="71113FF3" w14:textId="77777777" w:rsidR="00EE1A54" w:rsidRPr="00973D53" w:rsidRDefault="00EE1A54" w:rsidP="007F3A6E">
            <w:pPr>
              <w:pStyle w:val="TableParagraph"/>
              <w:spacing w:before="100"/>
              <w:ind w:left="88"/>
              <w:jc w:val="left"/>
              <w:rPr>
                <w:rFonts w:ascii="inherit" w:hAnsi="inherit" w:cs="Times New Roman"/>
                <w:sz w:val="24"/>
                <w:szCs w:val="24"/>
              </w:rPr>
            </w:pPr>
            <w:r w:rsidRPr="00973D53">
              <w:rPr>
                <w:rFonts w:ascii="inherit" w:hAnsi="inherit" w:cs="Times New Roman"/>
                <w:color w:val="231F20"/>
                <w:position w:val="5"/>
                <w:sz w:val="24"/>
                <w:szCs w:val="24"/>
              </w:rPr>
              <w:t>t</w:t>
            </w:r>
            <w:r w:rsidRPr="00973D53">
              <w:rPr>
                <w:rFonts w:ascii="inherit" w:hAnsi="inherit" w:cs="Times New Roman"/>
                <w:color w:val="231F20"/>
                <w:sz w:val="24"/>
                <w:szCs w:val="24"/>
              </w:rPr>
              <w:t>clear</w:t>
            </w:r>
          </w:p>
        </w:tc>
      </w:tr>
      <w:tr w:rsidR="00EE1A54" w:rsidRPr="00120717" w14:paraId="7E8BE7C9" w14:textId="77777777" w:rsidTr="007F3A6E">
        <w:trPr>
          <w:jc w:val="center"/>
        </w:trPr>
        <w:tc>
          <w:tcPr>
            <w:tcW w:w="701" w:type="dxa"/>
          </w:tcPr>
          <w:p w14:paraId="553DF508" w14:textId="77777777" w:rsidR="00EE1A54" w:rsidRPr="00973D53" w:rsidRDefault="00EE1A54" w:rsidP="007F3A6E">
            <w:pPr>
              <w:pStyle w:val="TableParagraph"/>
              <w:spacing w:before="100"/>
              <w:ind w:left="88"/>
              <w:jc w:val="left"/>
              <w:rPr>
                <w:rFonts w:ascii="inherit" w:hAnsi="inherit" w:cs="Times New Roman"/>
                <w:color w:val="231F20"/>
                <w:position w:val="5"/>
                <w:sz w:val="24"/>
                <w:szCs w:val="24"/>
              </w:rPr>
            </w:pPr>
            <w:r w:rsidRPr="00973D53">
              <w:rPr>
                <w:rFonts w:ascii="inherit" w:hAnsi="inherit" w:cs="Times New Roman"/>
                <w:color w:val="231F20"/>
                <w:position w:val="5"/>
                <w:sz w:val="24"/>
                <w:szCs w:val="24"/>
              </w:rPr>
              <w:t>t</w:t>
            </w:r>
            <w:r w:rsidRPr="00973D53">
              <w:rPr>
                <w:rFonts w:ascii="inherit" w:hAnsi="inherit" w:cs="Times New Roman"/>
                <w:color w:val="231F20"/>
                <w:sz w:val="24"/>
                <w:szCs w:val="24"/>
              </w:rPr>
              <w:t>rec2</w:t>
            </w:r>
          </w:p>
        </w:tc>
        <w:tc>
          <w:tcPr>
            <w:tcW w:w="3686" w:type="dxa"/>
          </w:tcPr>
          <w:p w14:paraId="44EE219A" w14:textId="77777777" w:rsidR="00EE1A54" w:rsidRPr="00973D53" w:rsidRDefault="00EE1A54" w:rsidP="007F3A6E">
            <w:pPr>
              <w:pStyle w:val="TableParagraph"/>
              <w:spacing w:before="100"/>
              <w:ind w:left="88"/>
              <w:jc w:val="left"/>
              <w:rPr>
                <w:rFonts w:ascii="inherit" w:hAnsi="inherit" w:cs="Times New Roman"/>
                <w:color w:val="231F20"/>
                <w:position w:val="5"/>
                <w:sz w:val="24"/>
                <w:szCs w:val="24"/>
              </w:rPr>
            </w:pPr>
            <w:r w:rsidRPr="00973D53">
              <w:rPr>
                <w:rFonts w:ascii="inherit" w:hAnsi="inherit" w:cs="Times New Roman"/>
                <w:color w:val="231F20"/>
                <w:position w:val="5"/>
                <w:sz w:val="24"/>
                <w:szCs w:val="24"/>
              </w:rPr>
              <w:t>0,7</w:t>
            </w:r>
          </w:p>
        </w:tc>
      </w:tr>
      <w:tr w:rsidR="00EE1A54" w:rsidRPr="00120717" w14:paraId="0A1A1129" w14:textId="77777777" w:rsidTr="007F3A6E">
        <w:trPr>
          <w:jc w:val="center"/>
        </w:trPr>
        <w:tc>
          <w:tcPr>
            <w:tcW w:w="701" w:type="dxa"/>
          </w:tcPr>
          <w:p w14:paraId="5847F7DD" w14:textId="77777777" w:rsidR="00EE1A54" w:rsidRPr="00973D53" w:rsidRDefault="00EE1A54" w:rsidP="007F3A6E">
            <w:pPr>
              <w:pStyle w:val="TableParagraph"/>
              <w:spacing w:before="100"/>
              <w:ind w:left="88"/>
              <w:jc w:val="left"/>
              <w:rPr>
                <w:rFonts w:ascii="inherit" w:hAnsi="inherit" w:cs="Times New Roman"/>
                <w:color w:val="231F20"/>
                <w:position w:val="5"/>
                <w:sz w:val="24"/>
                <w:szCs w:val="24"/>
              </w:rPr>
            </w:pPr>
            <w:r w:rsidRPr="00973D53">
              <w:rPr>
                <w:rFonts w:ascii="inherit" w:hAnsi="inherit" w:cs="Times New Roman"/>
                <w:color w:val="231F20"/>
                <w:position w:val="5"/>
                <w:sz w:val="24"/>
                <w:szCs w:val="24"/>
              </w:rPr>
              <w:t>t</w:t>
            </w:r>
            <w:r w:rsidRPr="00973D53">
              <w:rPr>
                <w:rFonts w:ascii="inherit" w:hAnsi="inherit" w:cs="Times New Roman"/>
                <w:color w:val="231F20"/>
                <w:sz w:val="24"/>
                <w:szCs w:val="24"/>
              </w:rPr>
              <w:t>rec3</w:t>
            </w:r>
          </w:p>
        </w:tc>
        <w:tc>
          <w:tcPr>
            <w:tcW w:w="3686" w:type="dxa"/>
          </w:tcPr>
          <w:p w14:paraId="5BFCBE36" w14:textId="77777777" w:rsidR="00EE1A54" w:rsidRPr="00973D53" w:rsidRDefault="00EE1A54" w:rsidP="007F3A6E">
            <w:pPr>
              <w:pStyle w:val="TableParagraph"/>
              <w:spacing w:before="100"/>
              <w:ind w:left="88"/>
              <w:jc w:val="left"/>
              <w:rPr>
                <w:rFonts w:ascii="inherit" w:hAnsi="inherit" w:cs="Times New Roman"/>
                <w:color w:val="231F20"/>
                <w:position w:val="5"/>
                <w:sz w:val="24"/>
                <w:szCs w:val="24"/>
              </w:rPr>
            </w:pPr>
            <w:r w:rsidRPr="00973D53">
              <w:rPr>
                <w:rFonts w:ascii="inherit" w:hAnsi="inherit" w:cs="Times New Roman"/>
                <w:color w:val="231F20"/>
                <w:position w:val="5"/>
                <w:sz w:val="24"/>
                <w:szCs w:val="24"/>
              </w:rPr>
              <w:t>1,5</w:t>
            </w:r>
          </w:p>
        </w:tc>
      </w:tr>
    </w:tbl>
    <w:p w14:paraId="251108D2" w14:textId="77777777" w:rsidR="00EE1A54" w:rsidRPr="00973D53" w:rsidRDefault="00EE1A54" w:rsidP="00EE1A54">
      <w:pPr>
        <w:ind w:left="752" w:right="98"/>
        <w:jc w:val="center"/>
        <w:rPr>
          <w:rFonts w:ascii="inherit" w:hAnsi="inherit"/>
          <w:i/>
          <w:iCs/>
          <w:color w:val="231F20"/>
          <w:spacing w:val="-3"/>
          <w:w w:val="95"/>
          <w:sz w:val="24"/>
          <w:szCs w:val="24"/>
          <w:highlight w:val="yellow"/>
        </w:rPr>
      </w:pPr>
    </w:p>
    <w:p w14:paraId="198C193D" w14:textId="77A4F10C" w:rsidR="00EE1A54" w:rsidRPr="00973D53" w:rsidRDefault="00EE1A54" w:rsidP="00973D53">
      <w:pPr>
        <w:shd w:val="clear" w:color="auto" w:fill="FFFFFF"/>
        <w:spacing w:before="60" w:after="120" w:line="240" w:lineRule="auto"/>
        <w:ind w:left="720"/>
        <w:jc w:val="both"/>
        <w:rPr>
          <w:rFonts w:ascii="inherit" w:eastAsia="Times New Roman" w:hAnsi="inherit" w:cs="Times New Roman"/>
          <w:color w:val="000000"/>
          <w:sz w:val="24"/>
          <w:szCs w:val="24"/>
          <w:lang w:eastAsia="en-GB"/>
        </w:rPr>
      </w:pPr>
      <w:r w:rsidRPr="00973D53">
        <w:rPr>
          <w:rFonts w:ascii="inherit" w:eastAsia="Times New Roman" w:hAnsi="inherit" w:cs="Times New Roman"/>
          <w:color w:val="000000"/>
          <w:sz w:val="24"/>
          <w:szCs w:val="24"/>
          <w:lang w:eastAsia="en-GB"/>
        </w:rPr>
        <w:t>(</w:t>
      </w:r>
      <w:r>
        <w:rPr>
          <w:rFonts w:ascii="inherit" w:eastAsia="Times New Roman" w:hAnsi="inherit" w:cs="Times New Roman"/>
          <w:color w:val="000000"/>
          <w:sz w:val="24"/>
          <w:szCs w:val="24"/>
          <w:lang w:eastAsia="en-GB"/>
        </w:rPr>
        <w:t>d</w:t>
      </w:r>
      <w:r w:rsidRPr="00973D53">
        <w:rPr>
          <w:rFonts w:ascii="inherit" w:eastAsia="Times New Roman" w:hAnsi="inherit" w:cs="Times New Roman"/>
          <w:color w:val="000000"/>
          <w:sz w:val="24"/>
          <w:szCs w:val="24"/>
          <w:lang w:eastAsia="en-GB"/>
        </w:rPr>
        <w:t>)</w:t>
      </w:r>
      <w:r w:rsidRPr="00973D53">
        <w:rPr>
          <w:rFonts w:ascii="inherit" w:eastAsia="Times New Roman" w:hAnsi="inherit" w:cs="Times New Roman"/>
          <w:color w:val="000000"/>
          <w:sz w:val="24"/>
          <w:szCs w:val="24"/>
          <w:lang w:eastAsia="en-GB"/>
        </w:rPr>
        <w:tab/>
        <w:t>the synchronous power-generating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 The protection schemes and settings for internal electrical faults must not jeopardise fault-ride- through performance;</w:t>
      </w:r>
    </w:p>
    <w:p w14:paraId="2EB0EE70" w14:textId="3B98C560" w:rsidR="00EE1A54" w:rsidRPr="00973D53" w:rsidRDefault="00EE1A54" w:rsidP="00973D53">
      <w:pPr>
        <w:shd w:val="clear" w:color="auto" w:fill="FFFFFF"/>
        <w:spacing w:before="60" w:after="120" w:line="240" w:lineRule="auto"/>
        <w:ind w:left="720"/>
        <w:jc w:val="both"/>
        <w:rPr>
          <w:rFonts w:ascii="inherit" w:eastAsia="Times New Roman" w:hAnsi="inherit" w:cs="Times New Roman"/>
          <w:color w:val="000000"/>
          <w:sz w:val="24"/>
          <w:szCs w:val="24"/>
          <w:lang w:eastAsia="en-GB"/>
        </w:rPr>
      </w:pPr>
      <w:r w:rsidRPr="00973D53">
        <w:rPr>
          <w:rFonts w:ascii="inherit" w:eastAsia="Times New Roman" w:hAnsi="inherit" w:cs="Times New Roman"/>
          <w:color w:val="000000"/>
          <w:sz w:val="24"/>
          <w:szCs w:val="24"/>
          <w:lang w:eastAsia="en-GB"/>
        </w:rPr>
        <w:t>(</w:t>
      </w:r>
      <w:r>
        <w:rPr>
          <w:rFonts w:ascii="inherit" w:eastAsia="Times New Roman" w:hAnsi="inherit" w:cs="Times New Roman"/>
          <w:color w:val="000000"/>
          <w:sz w:val="24"/>
          <w:szCs w:val="24"/>
          <w:lang w:eastAsia="en-GB"/>
        </w:rPr>
        <w:t>e</w:t>
      </w:r>
      <w:r w:rsidRPr="00973D53">
        <w:rPr>
          <w:rFonts w:ascii="inherit" w:eastAsia="Times New Roman" w:hAnsi="inherit" w:cs="Times New Roman"/>
          <w:color w:val="000000"/>
          <w:sz w:val="24"/>
          <w:szCs w:val="24"/>
          <w:lang w:eastAsia="en-GB"/>
        </w:rPr>
        <w:t>)</w:t>
      </w:r>
      <w:r w:rsidRPr="00973D53">
        <w:rPr>
          <w:rFonts w:ascii="inherit" w:eastAsia="Times New Roman" w:hAnsi="inherit" w:cs="Times New Roman"/>
          <w:color w:val="000000"/>
          <w:sz w:val="24"/>
          <w:szCs w:val="24"/>
          <w:lang w:eastAsia="en-GB"/>
        </w:rPr>
        <w:tab/>
        <w:t xml:space="preserve">without prejudice to </w:t>
      </w:r>
      <w:r>
        <w:rPr>
          <w:rFonts w:ascii="inherit" w:eastAsia="Times New Roman" w:hAnsi="inherit" w:cs="Times New Roman"/>
          <w:color w:val="000000"/>
          <w:sz w:val="24"/>
          <w:szCs w:val="24"/>
          <w:lang w:eastAsia="en-GB"/>
        </w:rPr>
        <w:t>paragraph</w:t>
      </w:r>
      <w:r w:rsidRPr="00973D53">
        <w:rPr>
          <w:rFonts w:ascii="inherit" w:eastAsia="Times New Roman" w:hAnsi="inherit" w:cs="Times New Roman"/>
          <w:color w:val="000000"/>
          <w:sz w:val="24"/>
          <w:szCs w:val="24"/>
          <w:lang w:eastAsia="en-GB"/>
        </w:rPr>
        <w:t xml:space="preserve"> (vi) of paragraph 3(a), undervoltage protection (either fault-ride-through capability or minimum voltage specified at the connection point voltage) shall be set by the power-generating facility owner according to the widest possible technical capability of the power-generating module, unless the relevant system operator requires narrower settings in accordance with point (b) of paragraph 5. The settings shall be justified by the power-generating facility owner in accordance with this principle</w:t>
      </w:r>
      <w:r w:rsidR="007023F0">
        <w:rPr>
          <w:rFonts w:ascii="inherit" w:eastAsia="Times New Roman" w:hAnsi="inherit" w:cs="Times New Roman"/>
          <w:color w:val="000000"/>
          <w:sz w:val="24"/>
          <w:szCs w:val="24"/>
          <w:lang w:eastAsia="en-GB"/>
        </w:rPr>
        <w:t>.</w:t>
      </w:r>
    </w:p>
    <w:p w14:paraId="1805ABE2" w14:textId="77777777" w:rsidR="00EE1A54" w:rsidRPr="00973D53" w:rsidRDefault="00EE1A54" w:rsidP="00973D53"/>
    <w:p w14:paraId="350C9536" w14:textId="77777777" w:rsidR="003B7AE9" w:rsidRPr="00BD0415" w:rsidRDefault="003B7AE9" w:rsidP="006277B6">
      <w:pPr>
        <w:pStyle w:val="Heading2"/>
      </w:pPr>
      <w:r w:rsidRPr="00BD0415">
        <w:t>Article 17</w:t>
      </w:r>
    </w:p>
    <w:p w14:paraId="3EC50186"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Requirements for type B synchronous power-generating modules</w:t>
      </w:r>
    </w:p>
    <w:p w14:paraId="26D84168" w14:textId="6E458ABE"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1.   Type B synchronous power-generating modules shall fulfil the requirements listed in Articles 13, except for Article 13(2)(b), </w:t>
      </w:r>
      <w:r w:rsidR="009F3F39">
        <w:rPr>
          <w:rFonts w:ascii="inherit" w:eastAsia="Times New Roman" w:hAnsi="inherit" w:cs="Times New Roman"/>
          <w:color w:val="000000"/>
          <w:sz w:val="24"/>
          <w:szCs w:val="24"/>
          <w:lang w:eastAsia="en-GB"/>
        </w:rPr>
        <w:t xml:space="preserve">Article 13(8), </w:t>
      </w:r>
      <w:r w:rsidRPr="00BD0415">
        <w:rPr>
          <w:rFonts w:ascii="inherit" w:eastAsia="Times New Roman" w:hAnsi="inherit" w:cs="Times New Roman"/>
          <w:color w:val="000000"/>
          <w:sz w:val="24"/>
          <w:szCs w:val="24"/>
          <w:lang w:eastAsia="en-GB"/>
        </w:rPr>
        <w:t xml:space="preserve">and </w:t>
      </w:r>
      <w:r w:rsidR="00734C51" w:rsidRPr="00B7693E">
        <w:rPr>
          <w:rFonts w:ascii="inherit" w:eastAsia="Times New Roman" w:hAnsi="inherit" w:cs="Times New Roman"/>
          <w:color w:val="000000"/>
          <w:sz w:val="24"/>
          <w:szCs w:val="24"/>
          <w:lang w:eastAsia="en-GB"/>
        </w:rPr>
        <w:t xml:space="preserve">Article </w:t>
      </w:r>
      <w:r w:rsidRPr="00B7693E">
        <w:rPr>
          <w:rFonts w:ascii="inherit" w:eastAsia="Times New Roman" w:hAnsi="inherit" w:cs="Times New Roman"/>
          <w:color w:val="000000"/>
          <w:sz w:val="24"/>
          <w:szCs w:val="24"/>
          <w:lang w:eastAsia="en-GB"/>
        </w:rPr>
        <w:t>14.</w:t>
      </w:r>
    </w:p>
    <w:p w14:paraId="5151F072"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Type B synchronous power-generating modules shall fulfil the following additional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099AE678" w14:textId="77777777" w:rsidTr="003B7AE9">
        <w:tc>
          <w:tcPr>
            <w:tcW w:w="0" w:type="auto"/>
            <w:shd w:val="clear" w:color="auto" w:fill="auto"/>
            <w:hideMark/>
          </w:tcPr>
          <w:p w14:paraId="4F82320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50C751D3" w14:textId="590B7DD3"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3D572C">
              <w:rPr>
                <w:rFonts w:ascii="inherit" w:eastAsia="Times New Roman" w:hAnsi="inherit" w:cs="Times New Roman"/>
                <w:sz w:val="24"/>
                <w:szCs w:val="24"/>
                <w:highlight w:val="yellow"/>
                <w:lang w:eastAsia="en-GB"/>
                <w:rPrChange w:id="328" w:author="Author">
                  <w:rPr>
                    <w:rFonts w:ascii="inherit" w:eastAsia="Times New Roman" w:hAnsi="inherit" w:cs="Times New Roman"/>
                    <w:sz w:val="24"/>
                    <w:szCs w:val="24"/>
                    <w:lang w:eastAsia="en-GB"/>
                  </w:rPr>
                </w:rPrChange>
              </w:rPr>
              <w:t xml:space="preserve">with regard to reactive power capability, the relevant system operator shall have the right to specify the capability of a synchronous power-generating module to </w:t>
            </w:r>
            <w:r w:rsidR="009F3F39" w:rsidRPr="003D572C">
              <w:rPr>
                <w:rFonts w:ascii="inherit" w:eastAsia="Times New Roman" w:hAnsi="inherit" w:cs="Times New Roman"/>
                <w:sz w:val="24"/>
                <w:szCs w:val="24"/>
                <w:highlight w:val="yellow"/>
                <w:lang w:eastAsia="en-GB"/>
                <w:rPrChange w:id="329" w:author="Author">
                  <w:rPr>
                    <w:rFonts w:ascii="inherit" w:eastAsia="Times New Roman" w:hAnsi="inherit" w:cs="Times New Roman"/>
                    <w:sz w:val="24"/>
                    <w:szCs w:val="24"/>
                    <w:lang w:eastAsia="en-GB"/>
                  </w:rPr>
                </w:rPrChange>
              </w:rPr>
              <w:t xml:space="preserve">supply and absorb </w:t>
            </w:r>
            <w:r w:rsidR="009F3F39" w:rsidRPr="003D572C" w:rsidDel="009F3F39">
              <w:rPr>
                <w:rFonts w:ascii="inherit" w:eastAsia="Times New Roman" w:hAnsi="inherit" w:cs="Times New Roman"/>
                <w:sz w:val="24"/>
                <w:szCs w:val="24"/>
                <w:highlight w:val="yellow"/>
                <w:lang w:eastAsia="en-GB"/>
                <w:rPrChange w:id="330" w:author="Author">
                  <w:rPr>
                    <w:rFonts w:ascii="inherit" w:eastAsia="Times New Roman" w:hAnsi="inherit" w:cs="Times New Roman"/>
                    <w:sz w:val="24"/>
                    <w:szCs w:val="24"/>
                    <w:lang w:eastAsia="en-GB"/>
                  </w:rPr>
                </w:rPrChange>
              </w:rPr>
              <w:t xml:space="preserve"> </w:t>
            </w:r>
            <w:r w:rsidRPr="003D572C">
              <w:rPr>
                <w:rFonts w:ascii="inherit" w:eastAsia="Times New Roman" w:hAnsi="inherit" w:cs="Times New Roman"/>
                <w:sz w:val="24"/>
                <w:szCs w:val="24"/>
                <w:highlight w:val="yellow"/>
                <w:lang w:eastAsia="en-GB"/>
                <w:rPrChange w:id="331" w:author="Author">
                  <w:rPr>
                    <w:rFonts w:ascii="inherit" w:eastAsia="Times New Roman" w:hAnsi="inherit" w:cs="Times New Roman"/>
                    <w:sz w:val="24"/>
                    <w:szCs w:val="24"/>
                    <w:lang w:eastAsia="en-GB"/>
                  </w:rPr>
                </w:rPrChange>
              </w:rPr>
              <w:t xml:space="preserve">reactive </w:t>
            </w:r>
            <w:commentRangeStart w:id="332"/>
            <w:r w:rsidRPr="003D572C">
              <w:rPr>
                <w:rFonts w:ascii="inherit" w:eastAsia="Times New Roman" w:hAnsi="inherit" w:cs="Times New Roman"/>
                <w:sz w:val="24"/>
                <w:szCs w:val="24"/>
                <w:highlight w:val="yellow"/>
                <w:lang w:eastAsia="en-GB"/>
                <w:rPrChange w:id="333" w:author="Author">
                  <w:rPr>
                    <w:rFonts w:ascii="inherit" w:eastAsia="Times New Roman" w:hAnsi="inherit" w:cs="Times New Roman"/>
                    <w:sz w:val="24"/>
                    <w:szCs w:val="24"/>
                    <w:lang w:eastAsia="en-GB"/>
                  </w:rPr>
                </w:rPrChange>
              </w:rPr>
              <w:t>power</w:t>
            </w:r>
            <w:commentRangeEnd w:id="332"/>
            <w:r w:rsidR="00596313">
              <w:rPr>
                <w:rStyle w:val="CommentReference"/>
              </w:rPr>
              <w:commentReference w:id="332"/>
            </w:r>
            <w:r w:rsidRPr="003D572C">
              <w:rPr>
                <w:rFonts w:ascii="inherit" w:eastAsia="Times New Roman" w:hAnsi="inherit" w:cs="Times New Roman"/>
                <w:sz w:val="24"/>
                <w:szCs w:val="24"/>
                <w:highlight w:val="yellow"/>
                <w:lang w:eastAsia="en-GB"/>
                <w:rPrChange w:id="334" w:author="Author">
                  <w:rPr>
                    <w:rFonts w:ascii="inherit" w:eastAsia="Times New Roman" w:hAnsi="inherit" w:cs="Times New Roman"/>
                    <w:sz w:val="24"/>
                    <w:szCs w:val="24"/>
                    <w:lang w:eastAsia="en-GB"/>
                  </w:rPr>
                </w:rPrChange>
              </w:rPr>
              <w:t>;</w:t>
            </w:r>
            <w:ins w:id="335" w:author="Author">
              <w:r w:rsidR="00FF04CE">
                <w:rPr>
                  <w:rFonts w:ascii="inherit" w:eastAsia="Times New Roman" w:hAnsi="inherit" w:cs="Times New Roman"/>
                  <w:sz w:val="24"/>
                  <w:szCs w:val="24"/>
                  <w:lang w:eastAsia="en-GB"/>
                </w:rPr>
                <w:t xml:space="preserve"> The capability limits shall in no case exceed limits as specified for Type C and Type D and in general their definition shall take in consideration </w:t>
              </w:r>
              <w:r w:rsidR="004D78A4">
                <w:rPr>
                  <w:rFonts w:ascii="inherit" w:eastAsia="Times New Roman" w:hAnsi="inherit" w:cs="Times New Roman"/>
                  <w:sz w:val="24"/>
                  <w:szCs w:val="24"/>
                  <w:lang w:eastAsia="en-GB"/>
                </w:rPr>
                <w:t>typical values for the technology.</w:t>
              </w:r>
            </w:ins>
          </w:p>
        </w:tc>
      </w:tr>
    </w:tbl>
    <w:p w14:paraId="168842C4"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5F0A4C5C" w14:textId="77777777" w:rsidTr="003B7AE9">
        <w:tc>
          <w:tcPr>
            <w:tcW w:w="0" w:type="auto"/>
            <w:shd w:val="clear" w:color="auto" w:fill="auto"/>
            <w:hideMark/>
          </w:tcPr>
          <w:p w14:paraId="04762363" w14:textId="4800A73B"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4297CFBD" w14:textId="6B07A7B4" w:rsidR="00032A3B" w:rsidRDefault="003B7AE9" w:rsidP="00032A3B">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with regard to voltage control, </w:t>
            </w:r>
            <w:r w:rsidR="00032A3B">
              <w:rPr>
                <w:rFonts w:ascii="inherit" w:eastAsia="Times New Roman" w:hAnsi="inherit" w:cs="Times New Roman"/>
                <w:sz w:val="24"/>
                <w:szCs w:val="24"/>
                <w:lang w:eastAsia="en-GB"/>
              </w:rPr>
              <w:t>type B</w:t>
            </w:r>
            <w:r w:rsidRPr="00BD0415">
              <w:rPr>
                <w:rFonts w:ascii="inherit" w:eastAsia="Times New Roman" w:hAnsi="inherit" w:cs="Times New Roman"/>
                <w:sz w:val="24"/>
                <w:szCs w:val="24"/>
                <w:lang w:eastAsia="en-GB"/>
              </w:rPr>
              <w:t xml:space="preserve"> synchronous power-generating module</w:t>
            </w:r>
            <w:r w:rsidR="00032A3B">
              <w:rPr>
                <w:rFonts w:ascii="inherit" w:eastAsia="Times New Roman" w:hAnsi="inherit" w:cs="Times New Roman"/>
                <w:sz w:val="24"/>
                <w:szCs w:val="24"/>
                <w:lang w:eastAsia="en-GB"/>
              </w:rPr>
              <w:t>s</w:t>
            </w:r>
            <w:r w:rsidRPr="00BD0415">
              <w:rPr>
                <w:rFonts w:ascii="inherit" w:eastAsia="Times New Roman" w:hAnsi="inherit" w:cs="Times New Roman"/>
                <w:sz w:val="24"/>
                <w:szCs w:val="24"/>
                <w:lang w:eastAsia="en-GB"/>
              </w:rPr>
              <w:t xml:space="preserve"> shall be equipped </w:t>
            </w:r>
            <w:commentRangeStart w:id="336"/>
            <w:r w:rsidRPr="00BD0415">
              <w:rPr>
                <w:rFonts w:ascii="inherit" w:eastAsia="Times New Roman" w:hAnsi="inherit" w:cs="Times New Roman"/>
                <w:sz w:val="24"/>
                <w:szCs w:val="24"/>
                <w:lang w:eastAsia="en-GB"/>
              </w:rPr>
              <w:t xml:space="preserve">with a </w:t>
            </w:r>
            <w:r w:rsidR="00032A3B">
              <w:rPr>
                <w:rFonts w:ascii="inherit" w:eastAsia="Times New Roman" w:hAnsi="inherit" w:cs="Times New Roman"/>
                <w:sz w:val="24"/>
                <w:szCs w:val="24"/>
                <w:lang w:eastAsia="en-GB"/>
              </w:rPr>
              <w:t>voltage</w:t>
            </w:r>
            <w:r w:rsidRPr="00BD0415">
              <w:rPr>
                <w:rFonts w:ascii="inherit" w:eastAsia="Times New Roman" w:hAnsi="inherit" w:cs="Times New Roman"/>
                <w:sz w:val="24"/>
                <w:szCs w:val="24"/>
                <w:lang w:eastAsia="en-GB"/>
              </w:rPr>
              <w:t xml:space="preserve"> control system that can provide constant alternator terminal voltage at a selectable setpoint</w:t>
            </w:r>
            <w:ins w:id="337" w:author="Author">
              <w:r w:rsidR="00766AB0">
                <w:rPr>
                  <w:rFonts w:ascii="inherit" w:eastAsia="Times New Roman" w:hAnsi="inherit" w:cs="Times New Roman"/>
                  <w:sz w:val="24"/>
                  <w:szCs w:val="24"/>
                  <w:lang w:eastAsia="en-GB"/>
                </w:rPr>
                <w:t xml:space="preserve">. </w:t>
              </w:r>
              <w:commentRangeStart w:id="338"/>
              <w:r w:rsidR="00766AB0">
                <w:rPr>
                  <w:rFonts w:ascii="inherit" w:eastAsia="Times New Roman" w:hAnsi="inherit" w:cs="Times New Roman"/>
                  <w:color w:val="000000"/>
                  <w:sz w:val="24"/>
                  <w:szCs w:val="24"/>
                  <w:lang w:eastAsia="en-GB"/>
                </w:rPr>
                <w:t xml:space="preserve">reactive power </w:t>
              </w:r>
              <w:r w:rsidR="009B6A0B">
                <w:rPr>
                  <w:rFonts w:ascii="inherit" w:eastAsia="Times New Roman" w:hAnsi="inherit" w:cs="Times New Roman"/>
                  <w:color w:val="000000"/>
                  <w:sz w:val="24"/>
                  <w:szCs w:val="24"/>
                  <w:lang w:eastAsia="en-GB"/>
                </w:rPr>
                <w:t>and</w:t>
              </w:r>
              <w:r w:rsidR="00766AB0">
                <w:rPr>
                  <w:rFonts w:ascii="inherit" w:eastAsia="Times New Roman" w:hAnsi="inherit" w:cs="Times New Roman"/>
                  <w:color w:val="000000"/>
                  <w:sz w:val="24"/>
                  <w:szCs w:val="24"/>
                  <w:lang w:eastAsia="en-GB"/>
                </w:rPr>
                <w:t xml:space="preserve"> power </w:t>
              </w:r>
              <w:commentRangeStart w:id="339"/>
              <w:r w:rsidR="00766AB0">
                <w:rPr>
                  <w:rFonts w:ascii="inherit" w:eastAsia="Times New Roman" w:hAnsi="inherit" w:cs="Times New Roman"/>
                  <w:color w:val="000000"/>
                  <w:sz w:val="24"/>
                  <w:szCs w:val="24"/>
                  <w:lang w:eastAsia="en-GB"/>
                </w:rPr>
                <w:t>factor</w:t>
              </w:r>
              <w:commentRangeEnd w:id="339"/>
              <w:r w:rsidR="00766AB0">
                <w:rPr>
                  <w:rStyle w:val="CommentReference"/>
                </w:rPr>
                <w:commentReference w:id="339"/>
              </w:r>
              <w:r w:rsidR="00766AB0" w:rsidRPr="002C7031">
                <w:rPr>
                  <w:rFonts w:ascii="inherit" w:eastAsia="Times New Roman" w:hAnsi="inherit" w:cs="Times New Roman"/>
                  <w:color w:val="000000"/>
                  <w:sz w:val="24"/>
                  <w:szCs w:val="24"/>
                  <w:lang w:eastAsia="en-GB"/>
                </w:rPr>
                <w:t xml:space="preserve"> </w:t>
              </w:r>
              <w:r w:rsidR="00766AB0">
                <w:rPr>
                  <w:rFonts w:ascii="inherit" w:eastAsia="Times New Roman" w:hAnsi="inherit" w:cs="Times New Roman"/>
                  <w:color w:val="000000"/>
                  <w:sz w:val="24"/>
                  <w:szCs w:val="24"/>
                  <w:lang w:eastAsia="en-GB"/>
                </w:rPr>
                <w:t>control</w:t>
              </w:r>
            </w:ins>
            <w:r w:rsidRPr="00BD0415">
              <w:rPr>
                <w:rFonts w:ascii="inherit" w:eastAsia="Times New Roman" w:hAnsi="inherit" w:cs="Times New Roman"/>
                <w:sz w:val="24"/>
                <w:szCs w:val="24"/>
                <w:lang w:eastAsia="en-GB"/>
              </w:rPr>
              <w:t xml:space="preserve"> </w:t>
            </w:r>
            <w:commentRangeEnd w:id="338"/>
            <w:r w:rsidR="00A1175C">
              <w:rPr>
                <w:rStyle w:val="CommentReference"/>
              </w:rPr>
              <w:commentReference w:id="338"/>
            </w:r>
            <w:r w:rsidRPr="00BD0415">
              <w:rPr>
                <w:rFonts w:ascii="inherit" w:eastAsia="Times New Roman" w:hAnsi="inherit" w:cs="Times New Roman"/>
                <w:sz w:val="24"/>
                <w:szCs w:val="24"/>
                <w:lang w:eastAsia="en-GB"/>
              </w:rPr>
              <w:t xml:space="preserve">without instability over the entire </w:t>
            </w:r>
            <w:commentRangeStart w:id="340"/>
            <w:r w:rsidRPr="00BD0415">
              <w:rPr>
                <w:rFonts w:ascii="inherit" w:eastAsia="Times New Roman" w:hAnsi="inherit" w:cs="Times New Roman"/>
                <w:sz w:val="24"/>
                <w:szCs w:val="24"/>
                <w:lang w:eastAsia="en-GB"/>
              </w:rPr>
              <w:t xml:space="preserve">operating range </w:t>
            </w:r>
            <w:commentRangeEnd w:id="340"/>
            <w:r w:rsidR="00936B1B">
              <w:rPr>
                <w:rStyle w:val="CommentReference"/>
              </w:rPr>
              <w:commentReference w:id="340"/>
            </w:r>
            <w:r w:rsidRPr="00BD0415">
              <w:rPr>
                <w:rFonts w:ascii="inherit" w:eastAsia="Times New Roman" w:hAnsi="inherit" w:cs="Times New Roman"/>
                <w:sz w:val="24"/>
                <w:szCs w:val="24"/>
                <w:lang w:eastAsia="en-GB"/>
              </w:rPr>
              <w:t>of the synchronous power-generating module.</w:t>
            </w:r>
            <w:r w:rsidR="00032A3B">
              <w:rPr>
                <w:rFonts w:ascii="inherit" w:eastAsia="Times New Roman" w:hAnsi="inherit" w:cs="Times New Roman"/>
                <w:sz w:val="24"/>
                <w:szCs w:val="24"/>
                <w:lang w:eastAsia="en-GB"/>
              </w:rPr>
              <w:t xml:space="preserve"> </w:t>
            </w:r>
            <w:r w:rsidR="00032A3B" w:rsidRPr="00F56839">
              <w:rPr>
                <w:rFonts w:ascii="inherit" w:eastAsia="Times New Roman" w:hAnsi="inherit" w:cs="Times New Roman"/>
                <w:sz w:val="24"/>
                <w:szCs w:val="24"/>
                <w:lang w:eastAsia="en-GB"/>
              </w:rPr>
              <w:t>The voltage control system</w:t>
            </w:r>
            <w:commentRangeEnd w:id="336"/>
            <w:r w:rsidR="009A7085">
              <w:rPr>
                <w:rStyle w:val="CommentReference"/>
              </w:rPr>
              <w:commentReference w:id="336"/>
            </w:r>
            <w:r w:rsidR="00032A3B" w:rsidRPr="00F56839">
              <w:rPr>
                <w:rFonts w:ascii="inherit" w:eastAsia="Times New Roman" w:hAnsi="inherit" w:cs="Times New Roman"/>
                <w:sz w:val="24"/>
                <w:szCs w:val="24"/>
                <w:lang w:eastAsia="en-GB"/>
              </w:rPr>
              <w:t xml:space="preserve"> shall include at least:</w:t>
            </w:r>
          </w:p>
          <w:p w14:paraId="550962DF" w14:textId="09CF5660" w:rsidR="00032A3B" w:rsidRPr="00F56839" w:rsidRDefault="00032A3B" w:rsidP="00032A3B">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r w:rsidRPr="00F56839">
              <w:rPr>
                <w:rFonts w:ascii="inherit" w:eastAsia="Times New Roman" w:hAnsi="inherit" w:cs="Times New Roman"/>
                <w:sz w:val="24"/>
                <w:szCs w:val="24"/>
                <w:lang w:eastAsia="en-GB"/>
              </w:rPr>
              <w:t xml:space="preserve">i) an underexcitation limiter to prevent the </w:t>
            </w:r>
            <w:r w:rsidRPr="00455E9C">
              <w:rPr>
                <w:rFonts w:ascii="inherit" w:eastAsia="Times New Roman" w:hAnsi="inherit" w:cs="Times New Roman"/>
                <w:color w:val="000000"/>
                <w:sz w:val="24"/>
                <w:szCs w:val="24"/>
                <w:lang w:eastAsia="en-GB"/>
              </w:rPr>
              <w:t xml:space="preserve">automatic voltage regulator </w:t>
            </w:r>
            <w:r>
              <w:rPr>
                <w:rFonts w:ascii="inherit" w:eastAsia="Times New Roman" w:hAnsi="inherit" w:cs="Times New Roman"/>
                <w:color w:val="000000"/>
                <w:sz w:val="24"/>
                <w:szCs w:val="24"/>
                <w:lang w:eastAsia="en-GB"/>
              </w:rPr>
              <w:t>(‘</w:t>
            </w:r>
            <w:r w:rsidRPr="00F56839">
              <w:rPr>
                <w:rFonts w:ascii="inherit" w:eastAsia="Times New Roman" w:hAnsi="inherit" w:cs="Times New Roman"/>
                <w:sz w:val="24"/>
                <w:szCs w:val="24"/>
                <w:lang w:eastAsia="en-GB"/>
              </w:rPr>
              <w:t>AVR</w:t>
            </w:r>
            <w:r>
              <w:rPr>
                <w:rFonts w:ascii="inherit" w:eastAsia="Times New Roman" w:hAnsi="inherit" w:cs="Times New Roman"/>
                <w:sz w:val="24"/>
                <w:szCs w:val="24"/>
                <w:lang w:eastAsia="en-GB"/>
              </w:rPr>
              <w:t>’)</w:t>
            </w:r>
            <w:r w:rsidRPr="00F56839">
              <w:rPr>
                <w:rFonts w:ascii="inherit" w:eastAsia="Times New Roman" w:hAnsi="inherit" w:cs="Times New Roman"/>
                <w:sz w:val="24"/>
                <w:szCs w:val="24"/>
                <w:lang w:eastAsia="en-GB"/>
              </w:rPr>
              <w:t xml:space="preserve"> from reducing the alternator excitation to a level which would endanger angular stability;</w:t>
            </w:r>
          </w:p>
          <w:p w14:paraId="433839B2" w14:textId="6422DD5A" w:rsidR="003B7AE9" w:rsidRPr="00BD0415" w:rsidRDefault="00032A3B" w:rsidP="00032A3B">
            <w:pPr>
              <w:spacing w:before="120" w:after="0" w:line="240" w:lineRule="auto"/>
              <w:jc w:val="both"/>
              <w:rPr>
                <w:rFonts w:ascii="inherit" w:eastAsia="Times New Roman" w:hAnsi="inherit" w:cs="Times New Roman"/>
                <w:sz w:val="24"/>
                <w:szCs w:val="24"/>
                <w:lang w:eastAsia="en-GB"/>
              </w:rPr>
            </w:pPr>
            <w:r w:rsidRPr="00F56839">
              <w:rPr>
                <w:rFonts w:ascii="inherit" w:eastAsia="Times New Roman" w:hAnsi="inherit" w:cs="Times New Roman"/>
                <w:sz w:val="24"/>
                <w:szCs w:val="24"/>
                <w:lang w:eastAsia="en-GB"/>
              </w:rPr>
              <w:t>(ii) an overexcitation limiter, to ensure that the alternator excitation is not limited to less than the maximum value that can be achieved, whilst ensuring that the synchronous power-generating module is operating within its design limits</w:t>
            </w:r>
            <w:r>
              <w:rPr>
                <w:rFonts w:ascii="inherit" w:eastAsia="Times New Roman" w:hAnsi="inherit" w:cs="Times New Roman"/>
                <w:sz w:val="24"/>
                <w:szCs w:val="24"/>
                <w:lang w:eastAsia="en-GB"/>
              </w:rPr>
              <w:t>.</w:t>
            </w:r>
          </w:p>
        </w:tc>
      </w:tr>
    </w:tbl>
    <w:p w14:paraId="29205870"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With regard to robustness, type B synchronous power-generating modules shall be capable of providing post-fault active power recovery. The relevant TSO shall specify the magnitude and time for active power recovery.</w:t>
      </w:r>
    </w:p>
    <w:p w14:paraId="58ED938F" w14:textId="77777777" w:rsidR="003B7AE9" w:rsidRPr="00BD0415" w:rsidRDefault="003B7AE9" w:rsidP="006277B6">
      <w:pPr>
        <w:pStyle w:val="Heading2"/>
      </w:pPr>
      <w:r w:rsidRPr="00BD0415">
        <w:t>Article 18</w:t>
      </w:r>
    </w:p>
    <w:p w14:paraId="2D42AABE"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Requirements for type C synchronous power-generating modules</w:t>
      </w:r>
    </w:p>
    <w:p w14:paraId="719D1409" w14:textId="2E653E8E"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Type C synchronous power-generating modules shall fulfil the requirements laid down in Articles 13, 14, 15 and 17, except for Article 13(2)(b)</w:t>
      </w:r>
      <w:r w:rsidR="00032A3B">
        <w:rPr>
          <w:rFonts w:ascii="inherit" w:eastAsia="Times New Roman" w:hAnsi="inherit" w:cs="Times New Roman"/>
          <w:color w:val="000000"/>
          <w:sz w:val="24"/>
          <w:szCs w:val="24"/>
          <w:lang w:eastAsia="en-GB"/>
        </w:rPr>
        <w:t>,</w:t>
      </w:r>
      <w:r w:rsidRPr="00BD0415">
        <w:rPr>
          <w:rFonts w:ascii="inherit" w:eastAsia="Times New Roman" w:hAnsi="inherit" w:cs="Times New Roman"/>
          <w:color w:val="000000"/>
          <w:sz w:val="24"/>
          <w:szCs w:val="24"/>
          <w:lang w:eastAsia="en-GB"/>
        </w:rPr>
        <w:t xml:space="preserve"> </w:t>
      </w:r>
      <w:r w:rsidR="00032A3B">
        <w:rPr>
          <w:rFonts w:ascii="inherit" w:eastAsia="Times New Roman" w:hAnsi="inherit" w:cs="Times New Roman"/>
          <w:color w:val="000000"/>
          <w:sz w:val="24"/>
          <w:szCs w:val="24"/>
          <w:lang w:eastAsia="en-GB"/>
        </w:rPr>
        <w:t xml:space="preserve">Article </w:t>
      </w:r>
      <w:r w:rsidRPr="00BD0415">
        <w:rPr>
          <w:rFonts w:ascii="inherit" w:eastAsia="Times New Roman" w:hAnsi="inherit" w:cs="Times New Roman"/>
          <w:color w:val="000000"/>
          <w:sz w:val="24"/>
          <w:szCs w:val="24"/>
          <w:lang w:eastAsia="en-GB"/>
        </w:rPr>
        <w:t>13(6)</w:t>
      </w:r>
      <w:r w:rsidR="00032A3B">
        <w:rPr>
          <w:rFonts w:ascii="inherit" w:eastAsia="Times New Roman" w:hAnsi="inherit" w:cs="Times New Roman"/>
          <w:color w:val="000000"/>
          <w:sz w:val="24"/>
          <w:szCs w:val="24"/>
          <w:lang w:eastAsia="en-GB"/>
        </w:rPr>
        <w:t>, Article 13(8)</w:t>
      </w:r>
      <w:r w:rsidRPr="00BD0415">
        <w:rPr>
          <w:rFonts w:ascii="inherit" w:eastAsia="Times New Roman" w:hAnsi="inherit" w:cs="Times New Roman"/>
          <w:color w:val="000000"/>
          <w:sz w:val="24"/>
          <w:szCs w:val="24"/>
          <w:lang w:eastAsia="en-GB"/>
        </w:rPr>
        <w:t xml:space="preserve"> and Article 17(2)(a).</w:t>
      </w:r>
    </w:p>
    <w:p w14:paraId="32169561" w14:textId="5C1C4F89"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Type C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7C746AF4" w14:textId="77777777" w:rsidTr="003B7AE9">
        <w:tc>
          <w:tcPr>
            <w:tcW w:w="0" w:type="auto"/>
            <w:shd w:val="clear" w:color="auto" w:fill="auto"/>
            <w:hideMark/>
          </w:tcPr>
          <w:p w14:paraId="276D8AA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306DB98F" w14:textId="7B73EA14" w:rsidR="003B7AE9" w:rsidRPr="00BD0415" w:rsidRDefault="003B7AE9" w:rsidP="003B7AE9">
            <w:pPr>
              <w:spacing w:before="120" w:after="0" w:line="240" w:lineRule="auto"/>
              <w:jc w:val="both"/>
              <w:rPr>
                <w:rFonts w:ascii="inherit" w:eastAsia="Times New Roman" w:hAnsi="inherit" w:cs="Times New Roman"/>
                <w:sz w:val="24"/>
                <w:szCs w:val="24"/>
                <w:lang w:eastAsia="en-GB"/>
              </w:rPr>
            </w:pPr>
            <w:commentRangeStart w:id="341"/>
            <w:del w:id="342" w:author="Author">
              <w:r w:rsidRPr="00BD0415" w:rsidDel="002A5005">
                <w:rPr>
                  <w:rFonts w:ascii="inherit" w:eastAsia="Times New Roman" w:hAnsi="inherit" w:cs="Times New Roman"/>
                  <w:sz w:val="24"/>
                  <w:szCs w:val="24"/>
                  <w:lang w:eastAsia="en-GB"/>
                </w:rPr>
                <w:delText>with regard to reactive power capability, the relevant system operator may specify supplementary reactive power to be provided if the connection point of a synchronous power-generating module is neither located at the high-voltage terminals of the step-up transformer to the voltage level of the connection point nor at the alternator terminals, if no step-up transformer exists. This supplementary reactive power shall compensate the reactive power demand of the high-voltage line or cable between the high-voltage terminals of the step-up transformer of the synchronous power-generating module or its alternator terminals, if no step-up transformer exists, and the connection point and shall be provided by the responsible owner of that line or cable</w:delText>
              </w:r>
            </w:del>
            <w:commentRangeEnd w:id="341"/>
            <w:r w:rsidR="003838E7">
              <w:rPr>
                <w:rStyle w:val="CommentReference"/>
              </w:rPr>
              <w:commentReference w:id="341"/>
            </w:r>
            <w:r w:rsidRPr="00BD0415">
              <w:rPr>
                <w:rFonts w:ascii="inherit" w:eastAsia="Times New Roman" w:hAnsi="inherit" w:cs="Times New Roman"/>
                <w:sz w:val="24"/>
                <w:szCs w:val="24"/>
                <w:lang w:eastAsia="en-GB"/>
              </w:rPr>
              <w:t>;</w:t>
            </w:r>
          </w:p>
        </w:tc>
      </w:tr>
    </w:tbl>
    <w:p w14:paraId="193801D6"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721"/>
      </w:tblGrid>
      <w:tr w:rsidR="003B7AE9" w:rsidRPr="00BD0415" w14:paraId="770EDC51" w14:textId="77777777" w:rsidTr="2F3D3F37">
        <w:tc>
          <w:tcPr>
            <w:tcW w:w="236" w:type="pct"/>
            <w:shd w:val="clear" w:color="auto" w:fill="auto"/>
            <w:hideMark/>
          </w:tcPr>
          <w:p w14:paraId="14AB3780" w14:textId="77777777" w:rsidR="003B7AE9" w:rsidRPr="00BD0415" w:rsidRDefault="003B7AE9" w:rsidP="007214C5">
            <w:pPr>
              <w:spacing w:before="120" w:after="0" w:line="240" w:lineRule="auto"/>
              <w:ind w:right="-127"/>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4764" w:type="pct"/>
            <w:shd w:val="clear" w:color="auto" w:fill="auto"/>
            <w:hideMark/>
          </w:tcPr>
          <w:p w14:paraId="077CEB4A" w14:textId="77777777" w:rsidR="003B7AE9" w:rsidRPr="00BD0415" w:rsidRDefault="003B7AE9" w:rsidP="007214C5">
            <w:pPr>
              <w:spacing w:before="120" w:after="0" w:line="240" w:lineRule="auto"/>
              <w:ind w:left="127"/>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1"/>
            </w:tblGrid>
            <w:tr w:rsidR="003B7AE9" w:rsidRPr="00BD0415" w14:paraId="583EB336" w14:textId="77777777">
              <w:tc>
                <w:tcPr>
                  <w:tcW w:w="0" w:type="auto"/>
                  <w:shd w:val="clear" w:color="auto" w:fill="auto"/>
                  <w:hideMark/>
                </w:tcPr>
                <w:p w14:paraId="5E5B3BCA" w14:textId="77777777" w:rsidR="003B7AE9" w:rsidRPr="00BD0415" w:rsidRDefault="003B7AE9" w:rsidP="007214C5">
                  <w:pPr>
                    <w:spacing w:before="120" w:after="0" w:line="240" w:lineRule="auto"/>
                    <w:ind w:right="-23"/>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6D11A047" w14:textId="54F6BCE3" w:rsidR="003B7AE9" w:rsidRPr="00BD0415" w:rsidRDefault="003B7AE9" w:rsidP="00DB5A63">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For that purpose the relevant system operator shall specify a U-Q/P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-profile within the boundaries of which the synchronous power-generating module shall be capable of providing reactive power at its maximum capacity. The specified U-Q/P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 xml:space="preserve"> profile </w:t>
                  </w:r>
                  <w:del w:id="343" w:author="Author">
                    <w:r w:rsidRPr="00BD0415" w:rsidDel="00F67C16">
                      <w:rPr>
                        <w:rFonts w:ascii="inherit" w:eastAsia="Times New Roman" w:hAnsi="inherit" w:cs="Times New Roman"/>
                        <w:sz w:val="24"/>
                        <w:szCs w:val="24"/>
                        <w:lang w:eastAsia="en-GB"/>
                      </w:rPr>
                      <w:delText>may take any shape</w:delText>
                    </w:r>
                  </w:del>
                  <w:ins w:id="344" w:author="Author">
                    <w:r w:rsidR="00F67C16">
                      <w:rPr>
                        <w:rFonts w:ascii="inherit" w:eastAsia="Times New Roman" w:hAnsi="inherit" w:cs="Times New Roman"/>
                        <w:sz w:val="24"/>
                        <w:szCs w:val="24"/>
                        <w:lang w:eastAsia="en-GB"/>
                      </w:rPr>
                      <w:t xml:space="preserve">shall have the shape </w:t>
                    </w:r>
                    <w:r w:rsidR="00CE5D15">
                      <w:rPr>
                        <w:rFonts w:ascii="inherit" w:eastAsia="Times New Roman" w:hAnsi="inherit" w:cs="Times New Roman"/>
                        <w:sz w:val="24"/>
                        <w:szCs w:val="24"/>
                        <w:lang w:eastAsia="en-GB"/>
                      </w:rPr>
                      <w:t xml:space="preserve">similar to the one </w:t>
                    </w:r>
                    <w:r w:rsidR="00F67C16">
                      <w:rPr>
                        <w:rFonts w:ascii="inherit" w:eastAsia="Times New Roman" w:hAnsi="inherit" w:cs="Times New Roman"/>
                        <w:sz w:val="24"/>
                        <w:szCs w:val="24"/>
                        <w:lang w:eastAsia="en-GB"/>
                      </w:rPr>
                      <w:t>described in Fig 7</w:t>
                    </w:r>
                  </w:ins>
                  <w:r w:rsidRPr="00BD0415">
                    <w:rPr>
                      <w:rFonts w:ascii="inherit" w:eastAsia="Times New Roman" w:hAnsi="inherit" w:cs="Times New Roman"/>
                      <w:sz w:val="24"/>
                      <w:szCs w:val="24"/>
                      <w:lang w:eastAsia="en-GB"/>
                    </w:rPr>
                    <w:t xml:space="preserve">, having regard to the potential costs of delivering the capability to </w:t>
                  </w:r>
                  <w:r w:rsidR="00DB5A63">
                    <w:rPr>
                      <w:rFonts w:ascii="inherit" w:eastAsia="Times New Roman" w:hAnsi="inherit" w:cs="Times New Roman"/>
                      <w:sz w:val="24"/>
                      <w:szCs w:val="24"/>
                      <w:lang w:eastAsia="en-GB"/>
                    </w:rPr>
                    <w:t>supply</w:t>
                  </w:r>
                  <w:r w:rsidR="00DB5A63" w:rsidRPr="00BD0415">
                    <w:rPr>
                      <w:rFonts w:ascii="inherit" w:eastAsia="Times New Roman" w:hAnsi="inherit" w:cs="Times New Roman"/>
                      <w:sz w:val="24"/>
                      <w:szCs w:val="24"/>
                      <w:lang w:eastAsia="en-GB"/>
                    </w:rPr>
                    <w:t xml:space="preserve"> </w:t>
                  </w:r>
                  <w:r w:rsidRPr="00BD0415">
                    <w:rPr>
                      <w:rFonts w:ascii="inherit" w:eastAsia="Times New Roman" w:hAnsi="inherit" w:cs="Times New Roman"/>
                      <w:sz w:val="24"/>
                      <w:szCs w:val="24"/>
                      <w:lang w:eastAsia="en-GB"/>
                    </w:rPr>
                    <w:t xml:space="preserve">reactive power at high voltages and </w:t>
                  </w:r>
                  <w:r w:rsidR="00DB5A63">
                    <w:rPr>
                      <w:rFonts w:ascii="inherit" w:eastAsia="Times New Roman" w:hAnsi="inherit" w:cs="Times New Roman"/>
                      <w:sz w:val="24"/>
                      <w:szCs w:val="24"/>
                      <w:lang w:eastAsia="en-GB"/>
                    </w:rPr>
                    <w:t xml:space="preserve">absorb </w:t>
                  </w:r>
                  <w:r w:rsidRPr="00BD0415">
                    <w:rPr>
                      <w:rFonts w:ascii="inherit" w:eastAsia="Times New Roman" w:hAnsi="inherit" w:cs="Times New Roman"/>
                      <w:sz w:val="24"/>
                      <w:szCs w:val="24"/>
                      <w:lang w:eastAsia="en-GB"/>
                    </w:rPr>
                    <w:t>reactive power at low voltages;</w:t>
                  </w:r>
                </w:p>
              </w:tc>
            </w:tr>
          </w:tbl>
          <w:p w14:paraId="786DFC59"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8970" w:type="dxa"/>
              <w:tblCellMar>
                <w:left w:w="0" w:type="dxa"/>
                <w:right w:w="0" w:type="dxa"/>
              </w:tblCellMar>
              <w:tblLook w:val="04A0" w:firstRow="1" w:lastRow="0" w:firstColumn="1" w:lastColumn="0" w:noHBand="0" w:noVBand="1"/>
            </w:tblPr>
            <w:tblGrid>
              <w:gridCol w:w="534"/>
              <w:gridCol w:w="8436"/>
            </w:tblGrid>
            <w:tr w:rsidR="003B7AE9" w:rsidRPr="00BD0415" w14:paraId="7FDB1A38" w14:textId="77777777" w:rsidTr="2F3D3F37">
              <w:tc>
                <w:tcPr>
                  <w:tcW w:w="308" w:type="pct"/>
                  <w:shd w:val="clear" w:color="auto" w:fill="auto"/>
                  <w:hideMark/>
                </w:tcPr>
                <w:p w14:paraId="2E76EB7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2333843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U-Q/P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-profile shall be specified by the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96"/>
                  </w:tblGrid>
                  <w:tr w:rsidR="003B7AE9" w:rsidRPr="00BD0415" w14:paraId="6D851CDC" w14:textId="77777777">
                    <w:tc>
                      <w:tcPr>
                        <w:tcW w:w="0" w:type="auto"/>
                        <w:shd w:val="clear" w:color="auto" w:fill="auto"/>
                        <w:hideMark/>
                      </w:tcPr>
                      <w:p w14:paraId="0A63882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276BCC3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U-Q/P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-profile shall not exceed the U-Q/P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-profile envelope, represented by the inner envelope in Figure 7,</w:t>
                        </w:r>
                      </w:p>
                    </w:tc>
                  </w:tr>
                </w:tbl>
                <w:p w14:paraId="26B11271"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96"/>
                  </w:tblGrid>
                  <w:tr w:rsidR="003B7AE9" w:rsidRPr="00BD0415" w14:paraId="26286A6A" w14:textId="77777777">
                    <w:tc>
                      <w:tcPr>
                        <w:tcW w:w="0" w:type="auto"/>
                        <w:shd w:val="clear" w:color="auto" w:fill="auto"/>
                        <w:hideMark/>
                      </w:tcPr>
                      <w:p w14:paraId="721D4FE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698ECBA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dimensions of the U-Q/P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-profile envelope (Q/P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 range and voltage range) shall be within the range specified for each synchronous area in Table 8, and</w:t>
                        </w:r>
                      </w:p>
                    </w:tc>
                  </w:tr>
                </w:tbl>
                <w:p w14:paraId="778731AE"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96"/>
                  </w:tblGrid>
                  <w:tr w:rsidR="003B7AE9" w:rsidRPr="00BD0415" w14:paraId="3683E8F1" w14:textId="77777777">
                    <w:tc>
                      <w:tcPr>
                        <w:tcW w:w="0" w:type="auto"/>
                        <w:shd w:val="clear" w:color="auto" w:fill="auto"/>
                        <w:hideMark/>
                      </w:tcPr>
                      <w:p w14:paraId="1889E3D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7CF74E4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position of the U-Q/P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-profile envelope shall be within the limits of the fixed outer envelope in Figure 7;</w:t>
                        </w:r>
                      </w:p>
                    </w:tc>
                  </w:tr>
                </w:tbl>
                <w:p w14:paraId="7D8C40E3" w14:textId="45241116" w:rsidR="003B7AE9" w:rsidRPr="00BD0415" w:rsidRDefault="003B7AE9" w:rsidP="003B7AE9">
                  <w:pPr>
                    <w:spacing w:before="240" w:after="120" w:line="240" w:lineRule="auto"/>
                    <w:jc w:val="both"/>
                    <w:rPr>
                      <w:rFonts w:ascii="inherit" w:eastAsia="Times New Roman" w:hAnsi="inherit" w:cs="Times New Roman"/>
                      <w:b/>
                      <w:bCs/>
                      <w:sz w:val="24"/>
                      <w:szCs w:val="24"/>
                      <w:lang w:eastAsia="en-GB"/>
                    </w:rPr>
                  </w:pPr>
                  <w:r w:rsidRPr="00BD0415">
                    <w:rPr>
                      <w:rFonts w:ascii="inherit" w:eastAsia="Times New Roman" w:hAnsi="inherit" w:cs="Times New Roman"/>
                      <w:b/>
                      <w:bCs/>
                      <w:i/>
                      <w:iCs/>
                      <w:sz w:val="24"/>
                      <w:szCs w:val="24"/>
                      <w:lang w:eastAsia="en-GB"/>
                    </w:rPr>
                    <w:t>Figure 7</w:t>
                  </w:r>
                </w:p>
                <w:p w14:paraId="08A22E6B" w14:textId="77777777" w:rsidR="003B7AE9" w:rsidRPr="00BD0415" w:rsidRDefault="003B7AE9" w:rsidP="003B7AE9">
                  <w:pPr>
                    <w:spacing w:before="240" w:after="120" w:line="240" w:lineRule="auto"/>
                    <w:jc w:val="both"/>
                    <w:rPr>
                      <w:rFonts w:ascii="inherit" w:eastAsia="Times New Roman" w:hAnsi="inherit" w:cs="Times New Roman"/>
                      <w:b/>
                      <w:bCs/>
                      <w:sz w:val="24"/>
                      <w:szCs w:val="24"/>
                      <w:lang w:eastAsia="en-GB"/>
                    </w:rPr>
                  </w:pPr>
                  <w:r w:rsidRPr="00BD0415">
                    <w:rPr>
                      <w:rFonts w:ascii="inherit" w:eastAsia="Times New Roman" w:hAnsi="inherit" w:cs="Times New Roman"/>
                      <w:b/>
                      <w:bCs/>
                      <w:sz w:val="24"/>
                      <w:szCs w:val="24"/>
                      <w:lang w:eastAsia="en-GB"/>
                    </w:rPr>
                    <w:t>U-Q/P</w:t>
                  </w:r>
                  <w:r w:rsidRPr="00BD0415">
                    <w:rPr>
                      <w:rFonts w:ascii="inherit" w:eastAsia="Times New Roman" w:hAnsi="inherit" w:cs="Times New Roman"/>
                      <w:b/>
                      <w:bCs/>
                      <w:sz w:val="17"/>
                      <w:szCs w:val="17"/>
                      <w:vertAlign w:val="subscript"/>
                      <w:lang w:eastAsia="en-GB"/>
                    </w:rPr>
                    <w:t>max</w:t>
                  </w:r>
                  <w:r w:rsidRPr="00BD0415">
                    <w:rPr>
                      <w:rFonts w:ascii="inherit" w:eastAsia="Times New Roman" w:hAnsi="inherit" w:cs="Times New Roman"/>
                      <w:b/>
                      <w:bCs/>
                      <w:sz w:val="24"/>
                      <w:szCs w:val="24"/>
                      <w:lang w:eastAsia="en-GB"/>
                    </w:rPr>
                    <w:t>-profile of a synchronous power-generating module</w:t>
                  </w:r>
                </w:p>
                <w:p w14:paraId="50DB6C5A" w14:textId="09264803" w:rsidR="003B7AE9" w:rsidRPr="00BD0415" w:rsidRDefault="4630E4A9" w:rsidP="003B7AE9">
                  <w:pPr>
                    <w:spacing w:after="0" w:line="240" w:lineRule="auto"/>
                    <w:rPr>
                      <w:rFonts w:ascii="inherit" w:eastAsia="Times New Roman" w:hAnsi="inherit" w:cs="Times New Roman"/>
                      <w:sz w:val="24"/>
                      <w:szCs w:val="24"/>
                      <w:lang w:eastAsia="en-GB"/>
                    </w:rPr>
                  </w:pPr>
                  <w:r>
                    <w:rPr>
                      <w:noProof/>
                    </w:rPr>
                    <w:drawing>
                      <wp:inline distT="0" distB="0" distL="0" distR="0" wp14:anchorId="11BE90F1" wp14:editId="757696EA">
                        <wp:extent cx="5357182" cy="2794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30">
                                  <a:extLst>
                                    <a:ext uri="{28A0092B-C50C-407E-A947-70E740481C1C}">
                                      <a14:useLocalDpi xmlns:a14="http://schemas.microsoft.com/office/drawing/2010/main" val="0"/>
                                    </a:ext>
                                  </a:extLst>
                                </a:blip>
                                <a:stretch>
                                  <a:fillRect/>
                                </a:stretch>
                              </pic:blipFill>
                              <pic:spPr>
                                <a:xfrm>
                                  <a:off x="0" y="0"/>
                                  <a:ext cx="5357182" cy="2794000"/>
                                </a:xfrm>
                                <a:prstGeom prst="rect">
                                  <a:avLst/>
                                </a:prstGeom>
                              </pic:spPr>
                            </pic:pic>
                          </a:graphicData>
                        </a:graphic>
                      </wp:inline>
                    </w:drawing>
                  </w:r>
                </w:p>
                <w:p w14:paraId="0CD89C5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diagram represents boundaries of a U-Q/P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-profile by the voltage at the connection point, expressed by the ratio of its actual value and the reference 1 pu value, against the ratio of the reactive power (Q) and the maximum capacity (P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 The position, size and shape of the inner envelope are indicative.</w:t>
                  </w:r>
                </w:p>
                <w:p w14:paraId="6CF2F27F" w14:textId="77777777" w:rsidR="003B7AE9" w:rsidRPr="00BD0415" w:rsidRDefault="003B7AE9" w:rsidP="003B7AE9">
                  <w:pPr>
                    <w:spacing w:before="120" w:after="120" w:line="240" w:lineRule="auto"/>
                    <w:jc w:val="center"/>
                    <w:rPr>
                      <w:rFonts w:ascii="inherit" w:eastAsia="Times New Roman" w:hAnsi="inherit" w:cs="Times New Roman"/>
                      <w:sz w:val="24"/>
                      <w:szCs w:val="24"/>
                      <w:lang w:eastAsia="en-GB"/>
                    </w:rPr>
                  </w:pPr>
                  <w:r w:rsidRPr="00BD0415">
                    <w:rPr>
                      <w:rFonts w:ascii="inherit" w:eastAsia="Times New Roman" w:hAnsi="inherit" w:cs="Times New Roman"/>
                      <w:i/>
                      <w:iCs/>
                      <w:sz w:val="24"/>
                      <w:szCs w:val="24"/>
                      <w:lang w:eastAsia="en-GB"/>
                    </w:rPr>
                    <w:t>Table 8</w:t>
                  </w:r>
                </w:p>
                <w:p w14:paraId="3F4DEF1E" w14:textId="77777777" w:rsidR="003B7AE9" w:rsidRPr="00BD0415" w:rsidRDefault="003B7AE9" w:rsidP="003B7AE9">
                  <w:pPr>
                    <w:spacing w:before="120" w:after="120" w:line="240" w:lineRule="auto"/>
                    <w:jc w:val="center"/>
                    <w:rPr>
                      <w:rFonts w:ascii="inherit" w:eastAsia="Times New Roman" w:hAnsi="inherit" w:cs="Times New Roman"/>
                      <w:sz w:val="24"/>
                      <w:szCs w:val="24"/>
                      <w:lang w:eastAsia="en-GB"/>
                    </w:rPr>
                  </w:pPr>
                  <w:r w:rsidRPr="00BD0415">
                    <w:rPr>
                      <w:rFonts w:ascii="inherit" w:eastAsia="Times New Roman" w:hAnsi="inherit" w:cs="Times New Roman"/>
                      <w:b/>
                      <w:bCs/>
                      <w:sz w:val="24"/>
                      <w:szCs w:val="24"/>
                      <w:lang w:eastAsia="en-GB"/>
                    </w:rPr>
                    <w:t>Parameters for the inner envelope in Figure 7</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080"/>
                    <w:gridCol w:w="3267"/>
                    <w:gridCol w:w="3073"/>
                  </w:tblGrid>
                  <w:tr w:rsidR="003B7AE9" w:rsidRPr="00BD0415" w14:paraId="2CD3FBDC" w14:textId="77777777" w:rsidTr="00F92314">
                    <w:tc>
                      <w:tcPr>
                        <w:tcW w:w="20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DB2AD7" w14:textId="77777777"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r w:rsidRPr="00BD0415">
                          <w:rPr>
                            <w:rFonts w:ascii="inherit" w:eastAsia="Times New Roman" w:hAnsi="inherit" w:cs="Times New Roman"/>
                            <w:b/>
                            <w:bCs/>
                            <w:lang w:eastAsia="en-GB"/>
                          </w:rPr>
                          <w:t>Synchronous area</w:t>
                        </w:r>
                      </w:p>
                    </w:tc>
                    <w:tc>
                      <w:tcPr>
                        <w:tcW w:w="326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0744E3" w14:textId="77777777"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r w:rsidRPr="00BD0415">
                          <w:rPr>
                            <w:rFonts w:ascii="inherit" w:eastAsia="Times New Roman" w:hAnsi="inherit" w:cs="Times New Roman"/>
                            <w:b/>
                            <w:bCs/>
                            <w:lang w:eastAsia="en-GB"/>
                          </w:rPr>
                          <w:t>Maximum range of Q/P</w:t>
                        </w:r>
                        <w:r w:rsidRPr="00BD0415">
                          <w:rPr>
                            <w:rFonts w:ascii="inherit" w:eastAsia="Times New Roman" w:hAnsi="inherit" w:cs="Times New Roman"/>
                            <w:b/>
                            <w:bCs/>
                            <w:sz w:val="15"/>
                            <w:szCs w:val="15"/>
                            <w:vertAlign w:val="subscript"/>
                            <w:lang w:eastAsia="en-GB"/>
                          </w:rPr>
                          <w:t>max</w:t>
                        </w:r>
                      </w:p>
                    </w:tc>
                    <w:tc>
                      <w:tcPr>
                        <w:tcW w:w="306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EA7695" w14:textId="43CC56FA"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r w:rsidRPr="00BD0415">
                          <w:rPr>
                            <w:rFonts w:ascii="inherit" w:eastAsia="Times New Roman" w:hAnsi="inherit" w:cs="Times New Roman"/>
                            <w:b/>
                            <w:bCs/>
                            <w:lang w:eastAsia="en-GB"/>
                          </w:rPr>
                          <w:t>Maximum range of steady-state voltage in PU</w:t>
                        </w:r>
                      </w:p>
                    </w:tc>
                  </w:tr>
                  <w:tr w:rsidR="003B7AE9" w:rsidRPr="00BD0415" w14:paraId="342DFBD5" w14:textId="77777777" w:rsidTr="00F92314">
                    <w:tc>
                      <w:tcPr>
                        <w:tcW w:w="20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71F692"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Continental Europe</w:t>
                        </w:r>
                      </w:p>
                    </w:tc>
                    <w:tc>
                      <w:tcPr>
                        <w:tcW w:w="326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1C1A"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0,95</w:t>
                        </w:r>
                      </w:p>
                    </w:tc>
                    <w:tc>
                      <w:tcPr>
                        <w:tcW w:w="306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BDBDA"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0,225</w:t>
                        </w:r>
                      </w:p>
                    </w:tc>
                  </w:tr>
                  <w:tr w:rsidR="003B7AE9" w:rsidRPr="00BD0415" w14:paraId="44B28CDC" w14:textId="77777777" w:rsidTr="00F92314">
                    <w:tc>
                      <w:tcPr>
                        <w:tcW w:w="20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22F8B6"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Nordic</w:t>
                        </w:r>
                      </w:p>
                    </w:tc>
                    <w:tc>
                      <w:tcPr>
                        <w:tcW w:w="326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C5241"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0,95</w:t>
                        </w:r>
                      </w:p>
                    </w:tc>
                    <w:tc>
                      <w:tcPr>
                        <w:tcW w:w="306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DC7649" w14:textId="11318945" w:rsidR="003B7AE9" w:rsidRPr="00BD0415" w:rsidRDefault="00F92314"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BD0415" w14:paraId="25E3ADDA" w14:textId="77777777" w:rsidTr="00F92314">
                    <w:tc>
                      <w:tcPr>
                        <w:tcW w:w="20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65763"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Ireland and Northern Ireland</w:t>
                        </w:r>
                      </w:p>
                    </w:tc>
                    <w:tc>
                      <w:tcPr>
                        <w:tcW w:w="326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32A6F"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1,08</w:t>
                        </w:r>
                      </w:p>
                    </w:tc>
                    <w:tc>
                      <w:tcPr>
                        <w:tcW w:w="306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5FCA60"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0,218</w:t>
                        </w:r>
                      </w:p>
                    </w:tc>
                  </w:tr>
                  <w:tr w:rsidR="003B7AE9" w:rsidRPr="00BD0415" w14:paraId="3C9AC3D7" w14:textId="77777777" w:rsidTr="00F92314">
                    <w:tc>
                      <w:tcPr>
                        <w:tcW w:w="20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14A1B"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Baltic</w:t>
                        </w:r>
                      </w:p>
                    </w:tc>
                    <w:tc>
                      <w:tcPr>
                        <w:tcW w:w="326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4B358"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1,0</w:t>
                        </w:r>
                      </w:p>
                    </w:tc>
                    <w:tc>
                      <w:tcPr>
                        <w:tcW w:w="306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F10006"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0,220</w:t>
                        </w:r>
                      </w:p>
                    </w:tc>
                  </w:tr>
                </w:tbl>
                <w:p w14:paraId="1857EAE5"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1389DE0B"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37"/>
            </w:tblGrid>
            <w:tr w:rsidR="003B7AE9" w:rsidRPr="00BD0415" w14:paraId="04F58A81" w14:textId="77777777">
              <w:tc>
                <w:tcPr>
                  <w:tcW w:w="0" w:type="auto"/>
                  <w:shd w:val="clear" w:color="auto" w:fill="auto"/>
                  <w:hideMark/>
                </w:tcPr>
                <w:p w14:paraId="2B17FDA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526B99BB" w14:textId="31D7AA56"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reactive power provision capability requirement applies at the connection point. </w:t>
                  </w:r>
                  <w:r w:rsidR="00F92314" w:rsidRPr="00D405AC">
                    <w:rPr>
                      <w:rFonts w:ascii="inherit" w:eastAsia="Times New Roman" w:hAnsi="inherit" w:cs="Times New Roman"/>
                      <w:sz w:val="24"/>
                      <w:szCs w:val="24"/>
                      <w:lang w:eastAsia="en-GB"/>
                    </w:rPr>
                    <w:t xml:space="preserve">The voltage range represents the difference between the highest and lowest values at a certain value of Q/Pmax. </w:t>
                  </w:r>
                  <w:r w:rsidRPr="00BD0415">
                    <w:rPr>
                      <w:rFonts w:ascii="inherit" w:eastAsia="Times New Roman" w:hAnsi="inherit" w:cs="Times New Roman"/>
                      <w:sz w:val="24"/>
                      <w:szCs w:val="24"/>
                      <w:lang w:eastAsia="en-GB"/>
                    </w:rPr>
                    <w:t>The full reactive power range is therefore not expected to be available across the range of steady-state voltages;</w:t>
                  </w:r>
                </w:p>
              </w:tc>
            </w:tr>
          </w:tbl>
          <w:p w14:paraId="5ACF3C19"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0"/>
            </w:tblGrid>
            <w:tr w:rsidR="003B7AE9" w:rsidRPr="00BD0415" w14:paraId="7CA8475A" w14:textId="77777777">
              <w:tc>
                <w:tcPr>
                  <w:tcW w:w="0" w:type="auto"/>
                  <w:shd w:val="clear" w:color="auto" w:fill="auto"/>
                  <w:hideMark/>
                </w:tcPr>
                <w:p w14:paraId="5B415EA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(iv)</w:t>
                  </w:r>
                </w:p>
              </w:tc>
              <w:tc>
                <w:tcPr>
                  <w:tcW w:w="0" w:type="auto"/>
                  <w:shd w:val="clear" w:color="auto" w:fill="auto"/>
                  <w:hideMark/>
                </w:tcPr>
                <w:p w14:paraId="75D80E4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synchronous power-generating module shall be capable of moving to any operating point within its U-Q/P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 profile in appropriate timescales to target values requested by the relevant system operator;</w:t>
                  </w:r>
                </w:p>
              </w:tc>
            </w:tr>
          </w:tbl>
          <w:p w14:paraId="5EC64340"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1027091D"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79EA101A" w14:textId="77777777" w:rsidTr="003B7AE9">
        <w:tc>
          <w:tcPr>
            <w:tcW w:w="0" w:type="auto"/>
            <w:shd w:val="clear" w:color="auto" w:fill="auto"/>
            <w:hideMark/>
          </w:tcPr>
          <w:p w14:paraId="4495506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2F3AB2C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with regard to reactive power capability below maximum capacity, when operating at an active power output below the maximum capacity (P &lt; 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 the synchronous power-generating modules shall be capable of operating at every possible operating point in the P-Q-capability diagram of the alternator of that synchronous power-generating module, at least down to minimum stable operating level. Even at reduced active power output, reactive power supply at the connection point shall correspond fully to the P-Q-capability diagram of the alternator of that synchronous power-generating module, taking the auxiliary supply power and the active and reactive power losses of the step-up transformer, if applicable, into account.</w:t>
            </w:r>
          </w:p>
        </w:tc>
      </w:tr>
      <w:tr w:rsidR="00676B47" w:rsidRPr="00BD0415" w14:paraId="62970955" w14:textId="77777777" w:rsidTr="003B7AE9">
        <w:tc>
          <w:tcPr>
            <w:tcW w:w="0" w:type="auto"/>
            <w:shd w:val="clear" w:color="auto" w:fill="auto"/>
          </w:tcPr>
          <w:p w14:paraId="7840D673" w14:textId="6FBA8422" w:rsidR="00676B47" w:rsidRPr="00BD0415" w:rsidRDefault="00676B47" w:rsidP="00676B47">
            <w:pPr>
              <w:spacing w:before="120" w:after="0" w:line="240" w:lineRule="auto"/>
              <w:jc w:val="both"/>
              <w:rPr>
                <w:rFonts w:ascii="inherit" w:eastAsia="Times New Roman" w:hAnsi="inherit" w:cs="Times New Roman"/>
                <w:sz w:val="24"/>
                <w:szCs w:val="24"/>
                <w:lang w:eastAsia="en-GB"/>
              </w:rPr>
            </w:pPr>
          </w:p>
        </w:tc>
        <w:tc>
          <w:tcPr>
            <w:tcW w:w="0" w:type="auto"/>
            <w:shd w:val="clear" w:color="auto" w:fill="auto"/>
          </w:tcPr>
          <w:p w14:paraId="6A6FEAFE" w14:textId="47D4BB4B" w:rsidR="00676B47" w:rsidRPr="00BD0415" w:rsidRDefault="00676B47" w:rsidP="00676B47">
            <w:pPr>
              <w:spacing w:before="120" w:after="0" w:line="240" w:lineRule="auto"/>
              <w:jc w:val="both"/>
              <w:rPr>
                <w:rFonts w:ascii="inherit" w:eastAsia="Times New Roman" w:hAnsi="inherit" w:cs="Times New Roman"/>
                <w:sz w:val="24"/>
                <w:szCs w:val="24"/>
                <w:lang w:eastAsia="en-GB"/>
              </w:rPr>
            </w:pPr>
          </w:p>
        </w:tc>
      </w:tr>
    </w:tbl>
    <w:p w14:paraId="2378A70A" w14:textId="77777777" w:rsidR="003B7AE9" w:rsidRPr="00BD0415" w:rsidRDefault="003B7AE9" w:rsidP="007214C5">
      <w:pPr>
        <w:pStyle w:val="Heading2"/>
      </w:pPr>
      <w:r w:rsidRPr="00BD0415">
        <w:t>Article 19</w:t>
      </w:r>
    </w:p>
    <w:p w14:paraId="66ACEC31"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Requirements for type D synchronous power-generating modules</w:t>
      </w:r>
    </w:p>
    <w:p w14:paraId="12EE1189" w14:textId="0B912FFE"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1.   Type D synchronous power-generating modules shall fulfil the requirements laid down in Article 13, except for Article 13(2)(b), </w:t>
      </w:r>
      <w:r w:rsidR="009A2F81">
        <w:rPr>
          <w:rFonts w:ascii="inherit" w:eastAsia="Times New Roman" w:hAnsi="inherit" w:cs="Times New Roman"/>
          <w:color w:val="000000"/>
          <w:sz w:val="24"/>
          <w:szCs w:val="24"/>
          <w:lang w:eastAsia="en-GB"/>
        </w:rPr>
        <w:t>Article 13</w:t>
      </w:r>
      <w:r w:rsidRPr="00BD0415">
        <w:rPr>
          <w:rFonts w:ascii="inherit" w:eastAsia="Times New Roman" w:hAnsi="inherit" w:cs="Times New Roman"/>
          <w:color w:val="000000"/>
          <w:sz w:val="24"/>
          <w:szCs w:val="24"/>
          <w:lang w:eastAsia="en-GB"/>
        </w:rPr>
        <w:t>(6)</w:t>
      </w:r>
      <w:r w:rsidR="009A2F81">
        <w:rPr>
          <w:rFonts w:ascii="inherit" w:eastAsia="Times New Roman" w:hAnsi="inherit" w:cs="Times New Roman"/>
          <w:color w:val="000000"/>
          <w:sz w:val="24"/>
          <w:szCs w:val="24"/>
          <w:lang w:eastAsia="en-GB"/>
        </w:rPr>
        <w:t>, Article 13</w:t>
      </w:r>
      <w:r w:rsidRPr="00BD0415">
        <w:rPr>
          <w:rFonts w:ascii="inherit" w:eastAsia="Times New Roman" w:hAnsi="inherit" w:cs="Times New Roman"/>
          <w:color w:val="000000"/>
          <w:sz w:val="24"/>
          <w:szCs w:val="24"/>
          <w:lang w:eastAsia="en-GB"/>
        </w:rPr>
        <w:t>(7)</w:t>
      </w:r>
      <w:r w:rsidR="00F22C83">
        <w:rPr>
          <w:rFonts w:ascii="inherit" w:eastAsia="Times New Roman" w:hAnsi="inherit" w:cs="Times New Roman"/>
          <w:color w:val="000000"/>
          <w:sz w:val="24"/>
          <w:szCs w:val="24"/>
          <w:lang w:eastAsia="en-GB"/>
        </w:rPr>
        <w:t xml:space="preserve"> and</w:t>
      </w:r>
      <w:r w:rsidRPr="00BD0415">
        <w:rPr>
          <w:rFonts w:ascii="inherit" w:eastAsia="Times New Roman" w:hAnsi="inherit" w:cs="Times New Roman"/>
          <w:color w:val="000000"/>
          <w:sz w:val="24"/>
          <w:szCs w:val="24"/>
          <w:lang w:eastAsia="en-GB"/>
        </w:rPr>
        <w:t xml:space="preserve"> </w:t>
      </w:r>
      <w:r w:rsidR="009A2F81">
        <w:rPr>
          <w:rFonts w:ascii="inherit" w:eastAsia="Times New Roman" w:hAnsi="inherit" w:cs="Times New Roman"/>
          <w:color w:val="000000"/>
          <w:sz w:val="24"/>
          <w:szCs w:val="24"/>
          <w:lang w:eastAsia="en-GB"/>
        </w:rPr>
        <w:t xml:space="preserve">Article 13(8), </w:t>
      </w:r>
      <w:r w:rsidRPr="00BD0415">
        <w:rPr>
          <w:rFonts w:ascii="inherit" w:eastAsia="Times New Roman" w:hAnsi="inherit" w:cs="Times New Roman"/>
          <w:color w:val="000000"/>
          <w:sz w:val="24"/>
          <w:szCs w:val="24"/>
          <w:lang w:eastAsia="en-GB"/>
        </w:rPr>
        <w:t>Article 14</w:t>
      </w:r>
      <w:r w:rsidR="0034274A">
        <w:rPr>
          <w:rFonts w:ascii="inherit" w:eastAsia="Times New Roman" w:hAnsi="inherit" w:cs="Times New Roman"/>
          <w:color w:val="000000"/>
          <w:sz w:val="24"/>
          <w:szCs w:val="24"/>
          <w:lang w:eastAsia="en-GB"/>
        </w:rPr>
        <w:t>,</w:t>
      </w:r>
      <w:r w:rsidRPr="00BD0415">
        <w:rPr>
          <w:rFonts w:ascii="inherit" w:eastAsia="Times New Roman" w:hAnsi="inherit" w:cs="Times New Roman"/>
          <w:color w:val="000000"/>
          <w:sz w:val="24"/>
          <w:szCs w:val="24"/>
          <w:lang w:eastAsia="en-GB"/>
        </w:rPr>
        <w:t xml:space="preserve"> Article 15, except for Article 15(3), Article 16, Article 17, except for Article 17(2) and Article 18.</w:t>
      </w:r>
      <w:r w:rsidR="000C0A00">
        <w:rPr>
          <w:rFonts w:ascii="inherit" w:eastAsia="Times New Roman" w:hAnsi="inherit" w:cs="Times New Roman"/>
          <w:color w:val="000000"/>
          <w:sz w:val="24"/>
          <w:szCs w:val="24"/>
          <w:lang w:eastAsia="en-GB"/>
        </w:rPr>
        <w:t xml:space="preserve"> </w:t>
      </w:r>
    </w:p>
    <w:p w14:paraId="5223604D" w14:textId="01B1E9B4" w:rsid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Type D synchronous power-generating modules shall fulfil the following additional requirements in relation to voltage stability:</w:t>
      </w:r>
    </w:p>
    <w:p w14:paraId="5ECF1A9A" w14:textId="71B881C5" w:rsidR="009A2F81" w:rsidRPr="00455E9C" w:rsidRDefault="009A2F81" w:rsidP="009A2F81">
      <w:pPr>
        <w:shd w:val="clear" w:color="auto" w:fill="FFFFFF"/>
        <w:spacing w:before="120" w:after="0" w:line="240" w:lineRule="auto"/>
        <w:jc w:val="both"/>
        <w:rPr>
          <w:rFonts w:ascii="inherit" w:eastAsia="Times New Roman" w:hAnsi="inherit" w:cs="Times New Roman"/>
          <w:color w:val="000000"/>
          <w:sz w:val="24"/>
          <w:szCs w:val="24"/>
          <w:lang w:eastAsia="en-GB"/>
        </w:rPr>
      </w:pPr>
      <w:r w:rsidRPr="00455E9C">
        <w:rPr>
          <w:rFonts w:ascii="inherit" w:eastAsia="Times New Roman" w:hAnsi="inherit" w:cs="Times New Roman"/>
          <w:color w:val="000000"/>
          <w:sz w:val="24"/>
          <w:szCs w:val="24"/>
          <w:lang w:eastAsia="en-GB"/>
        </w:rPr>
        <w:t>(a)</w:t>
      </w:r>
      <w:r w:rsidRPr="00455E9C">
        <w:rPr>
          <w:rFonts w:ascii="inherit" w:eastAsia="Times New Roman" w:hAnsi="inherit" w:cs="Times New Roman"/>
          <w:color w:val="000000"/>
          <w:sz w:val="24"/>
          <w:szCs w:val="24"/>
          <w:lang w:eastAsia="en-GB"/>
        </w:rPr>
        <w:tab/>
      </w:r>
      <w:commentRangeStart w:id="345"/>
      <w:r>
        <w:rPr>
          <w:rFonts w:ascii="inherit" w:eastAsia="Times New Roman" w:hAnsi="inherit" w:cs="Times New Roman"/>
          <w:color w:val="000000"/>
          <w:sz w:val="24"/>
          <w:szCs w:val="24"/>
          <w:lang w:eastAsia="en-GB"/>
        </w:rPr>
        <w:t xml:space="preserve">equipped with an </w:t>
      </w:r>
      <w:r w:rsidRPr="00455E9C">
        <w:rPr>
          <w:rFonts w:ascii="inherit" w:eastAsia="Times New Roman" w:hAnsi="inherit" w:cs="Times New Roman"/>
          <w:color w:val="000000"/>
          <w:sz w:val="24"/>
          <w:szCs w:val="24"/>
          <w:lang w:eastAsia="en-GB"/>
        </w:rPr>
        <w:t>A</w:t>
      </w:r>
      <w:ins w:id="346" w:author="Author">
        <w:r w:rsidR="00176443">
          <w:rPr>
            <w:rFonts w:ascii="inherit" w:eastAsia="Times New Roman" w:hAnsi="inherit" w:cs="Times New Roman"/>
            <w:color w:val="000000"/>
            <w:sz w:val="24"/>
            <w:szCs w:val="24"/>
            <w:lang w:eastAsia="en-GB"/>
          </w:rPr>
          <w:t xml:space="preserve">utomatic </w:t>
        </w:r>
      </w:ins>
      <w:r w:rsidRPr="00455E9C">
        <w:rPr>
          <w:rFonts w:ascii="inherit" w:eastAsia="Times New Roman" w:hAnsi="inherit" w:cs="Times New Roman"/>
          <w:color w:val="000000"/>
          <w:sz w:val="24"/>
          <w:szCs w:val="24"/>
          <w:lang w:eastAsia="en-GB"/>
        </w:rPr>
        <w:t>V</w:t>
      </w:r>
      <w:ins w:id="347" w:author="Author">
        <w:r w:rsidR="00176443">
          <w:rPr>
            <w:rFonts w:ascii="inherit" w:eastAsia="Times New Roman" w:hAnsi="inherit" w:cs="Times New Roman"/>
            <w:color w:val="000000"/>
            <w:sz w:val="24"/>
            <w:szCs w:val="24"/>
            <w:lang w:eastAsia="en-GB"/>
          </w:rPr>
          <w:t xml:space="preserve">oltage </w:t>
        </w:r>
      </w:ins>
      <w:r w:rsidRPr="00455E9C">
        <w:rPr>
          <w:rFonts w:ascii="inherit" w:eastAsia="Times New Roman" w:hAnsi="inherit" w:cs="Times New Roman"/>
          <w:color w:val="000000"/>
          <w:sz w:val="24"/>
          <w:szCs w:val="24"/>
          <w:lang w:eastAsia="en-GB"/>
        </w:rPr>
        <w:t>R</w:t>
      </w:r>
      <w:ins w:id="348" w:author="Author">
        <w:r w:rsidR="00176443">
          <w:rPr>
            <w:rFonts w:ascii="inherit" w:eastAsia="Times New Roman" w:hAnsi="inherit" w:cs="Times New Roman"/>
            <w:color w:val="000000"/>
            <w:sz w:val="24"/>
            <w:szCs w:val="24"/>
            <w:lang w:eastAsia="en-GB"/>
          </w:rPr>
          <w:t>egulator</w:t>
        </w:r>
      </w:ins>
      <w:r w:rsidRPr="00455E9C">
        <w:rPr>
          <w:rFonts w:ascii="inherit" w:eastAsia="Times New Roman" w:hAnsi="inherit" w:cs="Times New Roman"/>
          <w:color w:val="000000"/>
          <w:sz w:val="24"/>
          <w:szCs w:val="24"/>
          <w:lang w:eastAsia="en-GB"/>
        </w:rPr>
        <w:t xml:space="preserve"> </w:t>
      </w:r>
      <w:r>
        <w:rPr>
          <w:rFonts w:ascii="inherit" w:eastAsia="Times New Roman" w:hAnsi="inherit" w:cs="Times New Roman"/>
          <w:color w:val="000000"/>
          <w:sz w:val="24"/>
          <w:szCs w:val="24"/>
          <w:lang w:eastAsia="en-GB"/>
        </w:rPr>
        <w:t>having</w:t>
      </w:r>
      <w:commentRangeEnd w:id="345"/>
      <w:r w:rsidR="00F6705B">
        <w:rPr>
          <w:rStyle w:val="CommentReference"/>
        </w:rPr>
        <w:commentReference w:id="345"/>
      </w:r>
      <w:r>
        <w:rPr>
          <w:rFonts w:ascii="inherit" w:eastAsia="Times New Roman" w:hAnsi="inherit" w:cs="Times New Roman"/>
          <w:color w:val="000000"/>
          <w:sz w:val="24"/>
          <w:szCs w:val="24"/>
          <w:lang w:eastAsia="en-GB"/>
        </w:rPr>
        <w:t>:</w:t>
      </w:r>
      <w:r w:rsidRPr="00455E9C">
        <w:rPr>
          <w:rFonts w:ascii="inherit" w:eastAsia="Times New Roman" w:hAnsi="inherit" w:cs="Times New Roman"/>
          <w:color w:val="000000"/>
          <w:sz w:val="24"/>
          <w:szCs w:val="24"/>
          <w:lang w:eastAsia="en-GB"/>
        </w:rPr>
        <w:t xml:space="preserve"> </w:t>
      </w:r>
    </w:p>
    <w:p w14:paraId="4A3C5CDD" w14:textId="77777777" w:rsidR="009A2F81" w:rsidRPr="00455E9C" w:rsidRDefault="009A2F81" w:rsidP="009A2F81">
      <w:pPr>
        <w:shd w:val="clear" w:color="auto" w:fill="FFFFFF"/>
        <w:spacing w:before="120" w:after="0" w:line="240" w:lineRule="auto"/>
        <w:ind w:left="720"/>
        <w:jc w:val="both"/>
        <w:rPr>
          <w:rFonts w:ascii="inherit" w:eastAsia="Times New Roman" w:hAnsi="inherit" w:cs="Times New Roman"/>
          <w:color w:val="000000"/>
          <w:sz w:val="24"/>
          <w:szCs w:val="24"/>
          <w:lang w:eastAsia="en-GB"/>
        </w:rPr>
      </w:pPr>
      <w:r w:rsidRPr="00455E9C">
        <w:rPr>
          <w:rFonts w:ascii="inherit" w:eastAsia="Times New Roman" w:hAnsi="inherit" w:cs="Times New Roman"/>
          <w:color w:val="000000"/>
          <w:sz w:val="24"/>
          <w:szCs w:val="24"/>
          <w:lang w:eastAsia="en-GB"/>
        </w:rPr>
        <w:t>(i)</w:t>
      </w:r>
      <w:r w:rsidRPr="00455E9C">
        <w:rPr>
          <w:rFonts w:ascii="inherit" w:eastAsia="Times New Roman" w:hAnsi="inherit" w:cs="Times New Roman"/>
          <w:color w:val="000000"/>
          <w:sz w:val="24"/>
          <w:szCs w:val="24"/>
          <w:lang w:eastAsia="en-GB"/>
        </w:rPr>
        <w:tab/>
        <w:t>an underexcitation limiter to prevent the AVR from reducing the alternator excitation to a level which would endanger angular stability;</w:t>
      </w:r>
    </w:p>
    <w:p w14:paraId="08C358BD" w14:textId="77777777" w:rsidR="009A2F81" w:rsidRPr="00455E9C" w:rsidRDefault="009A2F81" w:rsidP="009A2F81">
      <w:pPr>
        <w:shd w:val="clear" w:color="auto" w:fill="FFFFFF"/>
        <w:spacing w:before="120" w:after="0" w:line="240" w:lineRule="auto"/>
        <w:ind w:left="720"/>
        <w:jc w:val="both"/>
        <w:rPr>
          <w:rFonts w:ascii="inherit" w:eastAsia="Times New Roman" w:hAnsi="inherit" w:cs="Times New Roman"/>
          <w:color w:val="000000"/>
          <w:sz w:val="24"/>
          <w:szCs w:val="24"/>
          <w:lang w:eastAsia="en-GB"/>
        </w:rPr>
      </w:pPr>
      <w:r w:rsidRPr="00455E9C">
        <w:rPr>
          <w:rFonts w:ascii="inherit" w:eastAsia="Times New Roman" w:hAnsi="inherit" w:cs="Times New Roman"/>
          <w:color w:val="000000"/>
          <w:sz w:val="24"/>
          <w:szCs w:val="24"/>
          <w:lang w:eastAsia="en-GB"/>
        </w:rPr>
        <w:t>(ii)</w:t>
      </w:r>
      <w:r w:rsidRPr="00455E9C">
        <w:rPr>
          <w:rFonts w:ascii="inherit" w:eastAsia="Times New Roman" w:hAnsi="inherit" w:cs="Times New Roman"/>
          <w:color w:val="000000"/>
          <w:sz w:val="24"/>
          <w:szCs w:val="24"/>
          <w:lang w:eastAsia="en-GB"/>
        </w:rPr>
        <w:tab/>
        <w:t xml:space="preserve"> an overexcitation limiter to ensure that the alternator excitation is not limited to less than the maximum value that can be achieved, whilst ensuring that the synchronous power-generating module is operating within its design limits;</w:t>
      </w:r>
    </w:p>
    <w:p w14:paraId="215F4462" w14:textId="6C9ABCBE" w:rsidR="009A2F81" w:rsidRPr="00BD0415" w:rsidRDefault="009A2F81" w:rsidP="1D5F6695">
      <w:pPr>
        <w:shd w:val="clear" w:color="auto" w:fill="FFFFFF" w:themeFill="background1"/>
        <w:spacing w:before="120" w:after="0" w:line="240" w:lineRule="auto"/>
        <w:ind w:left="720"/>
        <w:jc w:val="both"/>
        <w:rPr>
          <w:rFonts w:ascii="inherit" w:eastAsia="Times New Roman" w:hAnsi="inherit" w:cs="Times New Roman"/>
          <w:color w:val="000000"/>
          <w:sz w:val="24"/>
          <w:szCs w:val="24"/>
          <w:lang w:eastAsia="en-GB"/>
        </w:rPr>
      </w:pPr>
      <w:r w:rsidRPr="1D5F6695">
        <w:rPr>
          <w:rFonts w:ascii="inherit" w:eastAsia="Times New Roman" w:hAnsi="inherit" w:cs="Times New Roman"/>
          <w:color w:val="000000" w:themeColor="text1"/>
          <w:sz w:val="24"/>
          <w:szCs w:val="24"/>
          <w:lang w:eastAsia="en-GB"/>
        </w:rPr>
        <w:t>(iii)</w:t>
      </w:r>
      <w:r>
        <w:tab/>
      </w:r>
      <w:r w:rsidRPr="1D5F6695">
        <w:rPr>
          <w:rFonts w:ascii="inherit" w:eastAsia="Times New Roman" w:hAnsi="inherit" w:cs="Times New Roman"/>
          <w:color w:val="000000" w:themeColor="text1"/>
          <w:sz w:val="24"/>
          <w:szCs w:val="24"/>
          <w:lang w:eastAsia="en-GB"/>
        </w:rPr>
        <w:t xml:space="preserve"> a PSS function to attenuate power oscillations.</w:t>
      </w:r>
      <w:r w:rsidRPr="00C651C7">
        <w:t xml:space="preserve"> </w:t>
      </w:r>
      <w:r w:rsidRPr="1D5F6695">
        <w:rPr>
          <w:rFonts w:ascii="inherit" w:eastAsia="Times New Roman" w:hAnsi="inherit" w:cs="Times New Roman"/>
          <w:color w:val="000000" w:themeColor="text1"/>
          <w:sz w:val="24"/>
          <w:szCs w:val="24"/>
          <w:lang w:eastAsia="en-GB"/>
        </w:rPr>
        <w:t xml:space="preserve">The PSS shall have the capability to damp inter-area power oscillations in the frequency range of, at least, </w:t>
      </w:r>
      <w:commentRangeStart w:id="349"/>
      <w:r w:rsidRPr="1D5F6695">
        <w:rPr>
          <w:rFonts w:ascii="inherit" w:eastAsia="Times New Roman" w:hAnsi="inherit" w:cs="Times New Roman"/>
          <w:color w:val="000000" w:themeColor="text1"/>
          <w:sz w:val="24"/>
          <w:szCs w:val="24"/>
          <w:lang w:eastAsia="en-GB"/>
        </w:rPr>
        <w:t>0,</w:t>
      </w:r>
      <w:ins w:id="350" w:author="Author">
        <w:r w:rsidR="5E7B952C" w:rsidRPr="1D5F6695">
          <w:rPr>
            <w:rFonts w:ascii="inherit" w:eastAsia="Times New Roman" w:hAnsi="inherit" w:cs="Times New Roman"/>
            <w:color w:val="000000" w:themeColor="text1"/>
            <w:sz w:val="24"/>
            <w:szCs w:val="24"/>
            <w:lang w:eastAsia="en-GB"/>
          </w:rPr>
          <w:t>3</w:t>
        </w:r>
        <w:r w:rsidRPr="00C651C7">
          <w:rPr>
            <w:rFonts w:ascii="inherit" w:eastAsia="Times New Roman" w:hAnsi="inherit" w:cs="Times New Roman"/>
            <w:color w:val="000000"/>
            <w:sz w:val="24"/>
            <w:szCs w:val="24"/>
            <w:lang w:eastAsia="en-GB"/>
          </w:rPr>
          <w:t xml:space="preserve">– </w:t>
        </w:r>
      </w:ins>
      <w:commentRangeEnd w:id="349"/>
      <w:r w:rsidR="00E4573D">
        <w:rPr>
          <w:rStyle w:val="CommentReference"/>
        </w:rPr>
        <w:commentReference w:id="349"/>
      </w:r>
      <w:ins w:id="351" w:author="Author">
        <w:r w:rsidRPr="00C651C7">
          <w:rPr>
            <w:rFonts w:ascii="inherit" w:eastAsia="Times New Roman" w:hAnsi="inherit" w:cs="Times New Roman"/>
            <w:color w:val="000000"/>
            <w:sz w:val="24"/>
            <w:szCs w:val="24"/>
            <w:lang w:eastAsia="en-GB"/>
          </w:rPr>
          <w:t xml:space="preserve">1,0 Hz. The relevant TSO shall have </w:t>
        </w:r>
        <w:r>
          <w:rPr>
            <w:rFonts w:ascii="inherit" w:eastAsia="Times New Roman" w:hAnsi="inherit" w:cs="Times New Roman"/>
            <w:color w:val="000000"/>
            <w:sz w:val="24"/>
            <w:szCs w:val="24"/>
            <w:lang w:eastAsia="en-GB"/>
          </w:rPr>
          <w:t xml:space="preserve">the </w:t>
        </w:r>
        <w:r w:rsidRPr="00C651C7">
          <w:rPr>
            <w:rFonts w:ascii="inherit" w:eastAsia="Times New Roman" w:hAnsi="inherit" w:cs="Times New Roman"/>
            <w:color w:val="000000"/>
            <w:sz w:val="24"/>
            <w:szCs w:val="24"/>
            <w:lang w:eastAsia="en-GB"/>
          </w:rPr>
          <w:t>right to request and approve the tuning of the PSS by the power-generating facility owner to damp the inter</w:t>
        </w:r>
        <w:r>
          <w:rPr>
            <w:rFonts w:ascii="inherit" w:eastAsia="Times New Roman" w:hAnsi="inherit" w:cs="Times New Roman"/>
            <w:color w:val="000000"/>
            <w:sz w:val="24"/>
            <w:szCs w:val="24"/>
            <w:lang w:eastAsia="en-GB"/>
          </w:rPr>
          <w:t>-</w:t>
        </w:r>
        <w:r w:rsidRPr="00C651C7">
          <w:rPr>
            <w:rFonts w:ascii="inherit" w:eastAsia="Times New Roman" w:hAnsi="inherit" w:cs="Times New Roman"/>
            <w:color w:val="000000"/>
            <w:sz w:val="24"/>
            <w:szCs w:val="24"/>
            <w:lang w:eastAsia="en-GB"/>
          </w:rPr>
          <w:t xml:space="preserve">area oscillation mode based on frequency ranges </w:t>
        </w:r>
        <w:r w:rsidR="00CB4220">
          <w:rPr>
            <w:rFonts w:ascii="inherit" w:eastAsia="Times New Roman" w:hAnsi="inherit" w:cs="Times New Roman"/>
            <w:color w:val="000000"/>
            <w:sz w:val="24"/>
            <w:szCs w:val="24"/>
            <w:lang w:eastAsia="en-GB"/>
          </w:rPr>
          <w:t xml:space="preserve">and system information </w:t>
        </w:r>
        <w:r w:rsidRPr="00C651C7">
          <w:rPr>
            <w:rFonts w:ascii="inherit" w:eastAsia="Times New Roman" w:hAnsi="inherit" w:cs="Times New Roman"/>
            <w:color w:val="000000"/>
            <w:sz w:val="24"/>
            <w:szCs w:val="24"/>
            <w:lang w:eastAsia="en-GB"/>
          </w:rPr>
          <w:t>specified by the relevant TSO in coordination with adjacent TSO</w:t>
        </w:r>
        <w:r>
          <w:rPr>
            <w:rFonts w:ascii="inherit" w:eastAsia="Times New Roman" w:hAnsi="inherit" w:cs="Times New Roman"/>
            <w:color w:val="000000"/>
            <w:sz w:val="24"/>
            <w:szCs w:val="24"/>
            <w:lang w:eastAsia="en-GB"/>
          </w:rPr>
          <w:t xml:space="preserve"> or TSOs</w:t>
        </w:r>
        <w:r w:rsidRPr="00C651C7">
          <w:rPr>
            <w:rFonts w:ascii="inherit" w:eastAsia="Times New Roman" w:hAnsi="inherit" w:cs="Times New Roman"/>
            <w:color w:val="000000"/>
            <w:sz w:val="24"/>
            <w:szCs w:val="24"/>
            <w:lang w:eastAsia="en-GB"/>
          </w:rPr>
          <w:t xml:space="preserve">. The relevant TSO shall have right to request the tuning of the PSS by power-generating facility owner to damp the local oscillation mode, in which the </w:t>
        </w:r>
        <w:r w:rsidRPr="003B7AE9">
          <w:rPr>
            <w:rFonts w:ascii="inherit" w:eastAsia="Times New Roman" w:hAnsi="inherit" w:cs="Times New Roman"/>
            <w:color w:val="000000"/>
            <w:sz w:val="24"/>
            <w:szCs w:val="24"/>
            <w:lang w:eastAsia="en-GB"/>
          </w:rPr>
          <w:t xml:space="preserve">synchronous power-generating modules </w:t>
        </w:r>
        <w:r w:rsidRPr="00C651C7">
          <w:rPr>
            <w:rFonts w:ascii="inherit" w:eastAsia="Times New Roman" w:hAnsi="inherit" w:cs="Times New Roman"/>
            <w:color w:val="000000"/>
            <w:sz w:val="24"/>
            <w:szCs w:val="24"/>
            <w:lang w:eastAsia="en-GB"/>
          </w:rPr>
          <w:t>is oscillating against the grid</w:t>
        </w:r>
        <w:r w:rsidR="00E1524A">
          <w:rPr>
            <w:rFonts w:ascii="inherit" w:eastAsia="Times New Roman" w:hAnsi="inherit" w:cs="Times New Roman"/>
            <w:color w:val="000000"/>
            <w:sz w:val="24"/>
            <w:szCs w:val="24"/>
            <w:lang w:eastAsia="en-GB"/>
          </w:rPr>
          <w:t xml:space="preserve">, which is represented as an infinite grid or </w:t>
        </w:r>
        <w:r>
          <w:rPr>
            <w:rFonts w:ascii="inherit" w:eastAsia="Times New Roman" w:hAnsi="inherit" w:cs="Times New Roman"/>
            <w:color w:val="000000"/>
            <w:sz w:val="24"/>
            <w:szCs w:val="24"/>
            <w:lang w:eastAsia="en-GB"/>
          </w:rPr>
          <w:t xml:space="preserve">with the </w:t>
        </w:r>
        <w:r w:rsidR="00E1524A">
          <w:rPr>
            <w:rFonts w:ascii="inherit" w:eastAsia="Times New Roman" w:hAnsi="inherit" w:cs="Times New Roman"/>
            <w:color w:val="000000"/>
            <w:sz w:val="24"/>
            <w:szCs w:val="24"/>
            <w:lang w:eastAsia="en-GB"/>
          </w:rPr>
          <w:t>characteristics as provided</w:t>
        </w:r>
        <w:r>
          <w:rPr>
            <w:rFonts w:ascii="inherit" w:eastAsia="Times New Roman" w:hAnsi="inherit" w:cs="Times New Roman"/>
            <w:color w:val="000000"/>
            <w:sz w:val="24"/>
            <w:szCs w:val="24"/>
            <w:lang w:eastAsia="en-GB"/>
          </w:rPr>
          <w:t xml:space="preserve"> by </w:t>
        </w:r>
        <w:r w:rsidRPr="00455E9C">
          <w:rPr>
            <w:rFonts w:ascii="inherit" w:eastAsia="Times New Roman" w:hAnsi="inherit" w:cs="Times New Roman"/>
            <w:color w:val="000000"/>
            <w:sz w:val="24"/>
            <w:szCs w:val="24"/>
            <w:lang w:eastAsia="en-GB"/>
          </w:rPr>
          <w:t xml:space="preserve">the relevant </w:t>
        </w:r>
        <w:commentRangeStart w:id="352"/>
        <w:r w:rsidRPr="00455E9C">
          <w:rPr>
            <w:rFonts w:ascii="inherit" w:eastAsia="Times New Roman" w:hAnsi="inherit" w:cs="Times New Roman"/>
            <w:color w:val="000000"/>
            <w:sz w:val="24"/>
            <w:szCs w:val="24"/>
            <w:lang w:eastAsia="en-GB"/>
          </w:rPr>
          <w:t>TSO</w:t>
        </w:r>
        <w:commentRangeEnd w:id="352"/>
        <w:r w:rsidR="00FE141C">
          <w:rPr>
            <w:rStyle w:val="CommentReference"/>
          </w:rPr>
          <w:commentReference w:id="352"/>
        </w:r>
        <w:r w:rsidRPr="00455E9C">
          <w:rPr>
            <w:rFonts w:ascii="inherit" w:eastAsia="Times New Roman" w:hAnsi="inherit" w:cs="Times New Roman"/>
            <w:color w:val="000000"/>
            <w:sz w:val="24"/>
            <w:szCs w:val="24"/>
            <w:lang w:eastAsia="en-GB"/>
          </w:rPr>
          <w:t>.</w:t>
        </w:r>
        <w:r w:rsidR="00F36F7A">
          <w:rPr>
            <w:rFonts w:ascii="inherit" w:eastAsia="Times New Roman" w:hAnsi="inherit" w:cs="Times New Roman"/>
            <w:color w:val="000000"/>
            <w:sz w:val="24"/>
            <w:szCs w:val="24"/>
            <w:lang w:eastAsia="en-GB"/>
          </w:rPr>
          <w:t xml:space="preserve"> </w:t>
        </w:r>
        <w:commentRangeStart w:id="353"/>
        <w:r w:rsidR="00F36F7A">
          <w:rPr>
            <w:rFonts w:ascii="inherit" w:eastAsia="Times New Roman" w:hAnsi="inherit" w:cs="Times New Roman"/>
            <w:color w:val="000000"/>
            <w:sz w:val="24"/>
            <w:szCs w:val="24"/>
            <w:lang w:eastAsia="en-GB"/>
          </w:rPr>
          <w:t>The TSO shall define a lower limit active power threshold for which the PSS is requested</w:t>
        </w:r>
        <w:r w:rsidR="00C86B57">
          <w:rPr>
            <w:rFonts w:ascii="inherit" w:eastAsia="Times New Roman" w:hAnsi="inherit" w:cs="Times New Roman"/>
            <w:color w:val="000000"/>
            <w:sz w:val="24"/>
            <w:szCs w:val="24"/>
            <w:lang w:eastAsia="en-GB"/>
          </w:rPr>
          <w:t>, but not below 20 MW</w:t>
        </w:r>
        <w:r w:rsidR="0002231B">
          <w:rPr>
            <w:rFonts w:ascii="inherit" w:eastAsia="Times New Roman" w:hAnsi="inherit" w:cs="Times New Roman"/>
            <w:color w:val="000000"/>
            <w:sz w:val="24"/>
            <w:szCs w:val="24"/>
            <w:lang w:eastAsia="en-GB"/>
          </w:rPr>
          <w:t>.</w:t>
        </w:r>
        <w:commentRangeEnd w:id="353"/>
        <w:r w:rsidR="00407CEB">
          <w:rPr>
            <w:rStyle w:val="CommentReference"/>
          </w:rPr>
          <w:commentReference w:id="353"/>
        </w:r>
      </w:ins>
    </w:p>
    <w:p w14:paraId="5373D0B3"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The relevant TSO and the power-generating facility owner shall enter into an agreement regarding technical capabilities of the power-generating module to aid angular stability under fault conditions.</w:t>
      </w:r>
    </w:p>
    <w:p w14:paraId="6EA80AB1" w14:textId="77777777" w:rsidR="00760256" w:rsidRDefault="000C0A00"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4. With regard to frequency stability</w:t>
      </w:r>
      <w:r w:rsidR="00760256">
        <w:rPr>
          <w:rFonts w:ascii="inherit" w:eastAsia="Times New Roman" w:hAnsi="inherit" w:cs="Times New Roman"/>
          <w:color w:val="000000"/>
          <w:sz w:val="24"/>
          <w:szCs w:val="24"/>
          <w:lang w:eastAsia="en-GB"/>
        </w:rPr>
        <w:t>:</w:t>
      </w:r>
      <w:r>
        <w:rPr>
          <w:rFonts w:ascii="inherit" w:eastAsia="Times New Roman" w:hAnsi="inherit" w:cs="Times New Roman"/>
          <w:color w:val="000000"/>
          <w:sz w:val="24"/>
          <w:szCs w:val="24"/>
          <w:lang w:eastAsia="en-GB"/>
        </w:rPr>
        <w:t xml:space="preserve"> </w:t>
      </w:r>
    </w:p>
    <w:p w14:paraId="575E678E" w14:textId="1EADE88E" w:rsidR="00760256" w:rsidRDefault="00760256"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(a) </w:t>
      </w:r>
      <w:r w:rsidR="000C0A00">
        <w:rPr>
          <w:rFonts w:ascii="inherit" w:eastAsia="Times New Roman" w:hAnsi="inherit" w:cs="Times New Roman"/>
          <w:color w:val="000000"/>
          <w:sz w:val="24"/>
          <w:szCs w:val="24"/>
          <w:lang w:eastAsia="en-GB"/>
        </w:rPr>
        <w:t>requirement laid down in Article 13(</w:t>
      </w:r>
      <w:r w:rsidR="00D20BD1">
        <w:rPr>
          <w:rFonts w:ascii="inherit" w:eastAsia="Times New Roman" w:hAnsi="inherit" w:cs="Times New Roman"/>
          <w:color w:val="000000"/>
          <w:sz w:val="24"/>
          <w:szCs w:val="24"/>
          <w:lang w:eastAsia="en-GB"/>
        </w:rPr>
        <w:t>2</w:t>
      </w:r>
      <w:r w:rsidR="000C0A00">
        <w:rPr>
          <w:rFonts w:ascii="inherit" w:eastAsia="Times New Roman" w:hAnsi="inherit" w:cs="Times New Roman"/>
          <w:color w:val="000000"/>
          <w:sz w:val="24"/>
          <w:szCs w:val="24"/>
          <w:lang w:eastAsia="en-GB"/>
        </w:rPr>
        <w:t>)(b) shall not apply to a synchronous power-generating module</w:t>
      </w:r>
      <w:r>
        <w:rPr>
          <w:rFonts w:ascii="inherit" w:eastAsia="Times New Roman" w:hAnsi="inherit" w:cs="Times New Roman"/>
          <w:color w:val="000000"/>
          <w:sz w:val="24"/>
          <w:szCs w:val="24"/>
          <w:lang w:eastAsia="en-GB"/>
        </w:rPr>
        <w:t>s</w:t>
      </w:r>
      <w:del w:id="354" w:author="Author">
        <w:r w:rsidR="000C0A00" w:rsidDel="007C1D83">
          <w:rPr>
            <w:rFonts w:ascii="inherit" w:eastAsia="Times New Roman" w:hAnsi="inherit" w:cs="Times New Roman"/>
            <w:color w:val="000000"/>
            <w:sz w:val="24"/>
            <w:szCs w:val="24"/>
            <w:lang w:eastAsia="en-GB"/>
          </w:rPr>
          <w:delText xml:space="preserve"> </w:delText>
        </w:r>
        <w:commentRangeStart w:id="355"/>
        <w:r w:rsidR="000C0A00" w:rsidDel="007C1D83">
          <w:rPr>
            <w:rFonts w:ascii="inherit" w:eastAsia="Times New Roman" w:hAnsi="inherit" w:cs="Times New Roman"/>
            <w:color w:val="000000"/>
            <w:sz w:val="24"/>
            <w:szCs w:val="24"/>
            <w:lang w:eastAsia="en-GB"/>
          </w:rPr>
          <w:delText xml:space="preserve">with maximum capacity </w:delText>
        </w:r>
        <w:r w:rsidR="008F0731" w:rsidDel="007C1D83">
          <w:rPr>
            <w:rFonts w:ascii="inherit" w:eastAsia="Times New Roman" w:hAnsi="inherit" w:cs="Times New Roman"/>
            <w:color w:val="000000"/>
            <w:sz w:val="24"/>
            <w:szCs w:val="24"/>
            <w:lang w:eastAsia="en-GB"/>
          </w:rPr>
          <w:delText xml:space="preserve">larger than or equal to </w:delText>
        </w:r>
        <w:r w:rsidR="000C0A00" w:rsidRPr="003D572C" w:rsidDel="007C1D83">
          <w:rPr>
            <w:rFonts w:ascii="inherit" w:eastAsia="Times New Roman" w:hAnsi="inherit" w:cs="Times New Roman"/>
            <w:color w:val="000000"/>
            <w:sz w:val="24"/>
            <w:szCs w:val="24"/>
            <w:highlight w:val="yellow"/>
            <w:lang w:eastAsia="en-GB"/>
            <w:rPrChange w:id="356" w:author="Author">
              <w:rPr>
                <w:rFonts w:ascii="inherit" w:eastAsia="Times New Roman" w:hAnsi="inherit" w:cs="Times New Roman"/>
                <w:color w:val="000000"/>
                <w:sz w:val="24"/>
                <w:szCs w:val="24"/>
                <w:lang w:eastAsia="en-GB"/>
              </w:rPr>
            </w:rPrChange>
          </w:rPr>
          <w:delText>400</w:delText>
        </w:r>
        <w:r w:rsidR="005B2A40" w:rsidRPr="003D572C" w:rsidDel="007C1D83">
          <w:rPr>
            <w:rFonts w:ascii="inherit" w:eastAsia="Times New Roman" w:hAnsi="inherit" w:cs="Times New Roman"/>
            <w:color w:val="000000"/>
            <w:sz w:val="24"/>
            <w:szCs w:val="24"/>
            <w:highlight w:val="yellow"/>
            <w:lang w:eastAsia="en-GB"/>
            <w:rPrChange w:id="357" w:author="Author">
              <w:rPr>
                <w:rFonts w:ascii="inherit" w:eastAsia="Times New Roman" w:hAnsi="inherit" w:cs="Times New Roman"/>
                <w:color w:val="000000"/>
                <w:sz w:val="24"/>
                <w:szCs w:val="24"/>
                <w:lang w:eastAsia="en-GB"/>
              </w:rPr>
            </w:rPrChange>
          </w:rPr>
          <w:delText xml:space="preserve"> </w:delText>
        </w:r>
        <w:r w:rsidR="000C0A00" w:rsidRPr="003D572C" w:rsidDel="007C1D83">
          <w:rPr>
            <w:rFonts w:ascii="inherit" w:eastAsia="Times New Roman" w:hAnsi="inherit" w:cs="Times New Roman"/>
            <w:color w:val="000000"/>
            <w:sz w:val="24"/>
            <w:szCs w:val="24"/>
            <w:highlight w:val="yellow"/>
            <w:lang w:eastAsia="en-GB"/>
            <w:rPrChange w:id="358" w:author="Author">
              <w:rPr>
                <w:rFonts w:ascii="inherit" w:eastAsia="Times New Roman" w:hAnsi="inherit" w:cs="Times New Roman"/>
                <w:color w:val="000000"/>
                <w:sz w:val="24"/>
                <w:szCs w:val="24"/>
                <w:lang w:eastAsia="en-GB"/>
              </w:rPr>
            </w:rPrChange>
          </w:rPr>
          <w:delText>MW</w:delText>
        </w:r>
      </w:del>
      <w:commentRangeEnd w:id="355"/>
      <w:r w:rsidR="00F56742">
        <w:rPr>
          <w:rStyle w:val="CommentReference"/>
        </w:rPr>
        <w:commentReference w:id="355"/>
      </w:r>
      <w:r w:rsidRPr="0005203C">
        <w:rPr>
          <w:rFonts w:ascii="inherit" w:eastAsia="Times New Roman" w:hAnsi="inherit" w:cs="Times New Roman"/>
          <w:color w:val="000000"/>
          <w:sz w:val="24"/>
          <w:szCs w:val="24"/>
          <w:lang w:eastAsia="en-GB"/>
        </w:rPr>
        <w:t>;</w:t>
      </w:r>
      <w:r w:rsidR="008F0731">
        <w:rPr>
          <w:rFonts w:ascii="inherit" w:eastAsia="Times New Roman" w:hAnsi="inherit" w:cs="Times New Roman"/>
          <w:color w:val="000000"/>
          <w:sz w:val="24"/>
          <w:szCs w:val="24"/>
          <w:lang w:eastAsia="en-GB"/>
        </w:rPr>
        <w:t xml:space="preserve"> </w:t>
      </w:r>
    </w:p>
    <w:p w14:paraId="0A887FB4" w14:textId="50A6B1AE" w:rsidR="00760256" w:rsidRDefault="00760256"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(b) </w:t>
      </w:r>
      <w:r w:rsidR="008F0731">
        <w:rPr>
          <w:rFonts w:ascii="inherit" w:eastAsia="Times New Roman" w:hAnsi="inherit" w:cs="Times New Roman"/>
          <w:color w:val="000000"/>
          <w:sz w:val="24"/>
          <w:szCs w:val="24"/>
          <w:lang w:eastAsia="en-GB"/>
        </w:rPr>
        <w:t>synchronous power-generating module</w:t>
      </w:r>
      <w:r w:rsidR="00B6793B">
        <w:rPr>
          <w:rFonts w:ascii="inherit" w:eastAsia="Times New Roman" w:hAnsi="inherit" w:cs="Times New Roman"/>
          <w:color w:val="000000"/>
          <w:sz w:val="24"/>
          <w:szCs w:val="24"/>
          <w:lang w:eastAsia="en-GB"/>
        </w:rPr>
        <w:t>s</w:t>
      </w:r>
      <w:r>
        <w:rPr>
          <w:rFonts w:ascii="inherit" w:eastAsia="Times New Roman" w:hAnsi="inherit" w:cs="Times New Roman"/>
          <w:color w:val="000000"/>
          <w:sz w:val="24"/>
          <w:szCs w:val="24"/>
          <w:lang w:eastAsia="en-GB"/>
        </w:rPr>
        <w:t xml:space="preserve"> </w:t>
      </w:r>
      <w:del w:id="359" w:author="Author">
        <w:r w:rsidR="00FB43FC" w:rsidDel="007C1D83">
          <w:rPr>
            <w:rFonts w:ascii="inherit" w:eastAsia="Times New Roman" w:hAnsi="inherit" w:cs="Times New Roman"/>
            <w:color w:val="000000"/>
            <w:sz w:val="24"/>
            <w:szCs w:val="24"/>
            <w:lang w:eastAsia="en-GB"/>
          </w:rPr>
          <w:delText xml:space="preserve">with maximum capacity larger than or equal to 400 MW </w:delText>
        </w:r>
      </w:del>
      <w:r w:rsidR="008F0731">
        <w:rPr>
          <w:rFonts w:ascii="inherit" w:eastAsia="Times New Roman" w:hAnsi="inherit" w:cs="Times New Roman"/>
          <w:color w:val="000000"/>
          <w:sz w:val="24"/>
          <w:szCs w:val="24"/>
          <w:lang w:eastAsia="en-GB"/>
        </w:rPr>
        <w:t xml:space="preserve">shall be capable of staying connected to the network and operate at rate-of-change-of-frequency up to </w:t>
      </w:r>
      <w:r w:rsidR="008F0731" w:rsidRPr="008F0731">
        <w:rPr>
          <w:rFonts w:ascii="inherit" w:eastAsia="Times New Roman" w:hAnsi="inherit" w:cs="Times New Roman"/>
          <w:color w:val="000000"/>
          <w:sz w:val="24"/>
          <w:szCs w:val="24"/>
          <w:lang w:eastAsia="en-GB"/>
        </w:rPr>
        <w:t>±</w:t>
      </w:r>
      <w:r w:rsidR="008F0731">
        <w:rPr>
          <w:rFonts w:ascii="inherit" w:eastAsia="Times New Roman" w:hAnsi="inherit" w:cs="Times New Roman"/>
          <w:color w:val="000000"/>
          <w:sz w:val="24"/>
          <w:szCs w:val="24"/>
          <w:lang w:eastAsia="en-GB"/>
        </w:rPr>
        <w:t>1,0 Hz/s over a period of 0,5 s</w:t>
      </w:r>
      <w:r>
        <w:rPr>
          <w:rFonts w:ascii="inherit" w:eastAsia="Times New Roman" w:hAnsi="inherit" w:cs="Times New Roman"/>
          <w:color w:val="000000"/>
          <w:sz w:val="24"/>
          <w:szCs w:val="24"/>
          <w:lang w:eastAsia="en-GB"/>
        </w:rPr>
        <w:t>;</w:t>
      </w:r>
    </w:p>
    <w:p w14:paraId="748A9C2B" w14:textId="50FEB1BF" w:rsidR="000C0A00" w:rsidRPr="00BD0415" w:rsidRDefault="00760256"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(c) </w:t>
      </w:r>
      <w:r>
        <w:rPr>
          <w:rFonts w:ascii="inherit" w:eastAsia="Times New Roman" w:hAnsi="inherit" w:cs="Times New Roman"/>
          <w:sz w:val="24"/>
          <w:szCs w:val="24"/>
          <w:lang w:eastAsia="en-GB"/>
        </w:rPr>
        <w:t>i</w:t>
      </w:r>
      <w:r w:rsidRPr="00562B2B">
        <w:rPr>
          <w:rFonts w:ascii="inherit" w:eastAsia="Times New Roman" w:hAnsi="inherit" w:cs="Times New Roman"/>
          <w:sz w:val="24"/>
          <w:szCs w:val="24"/>
          <w:lang w:eastAsia="en-GB"/>
        </w:rPr>
        <w:t xml:space="preserve">f the rate-of-change-of-frequency is used for loss of mains protection, </w:t>
      </w:r>
      <w:r w:rsidRPr="005B412D">
        <w:rPr>
          <w:rFonts w:ascii="inherit" w:eastAsia="Times New Roman" w:hAnsi="inherit" w:cs="Times New Roman"/>
          <w:sz w:val="24"/>
          <w:szCs w:val="24"/>
          <w:lang w:eastAsia="en-GB"/>
        </w:rPr>
        <w:t xml:space="preserve">the </w:t>
      </w:r>
      <w:r w:rsidR="00216FCB" w:rsidRPr="005B412D">
        <w:rPr>
          <w:rFonts w:ascii="inherit" w:eastAsia="Times New Roman" w:hAnsi="inherit" w:cs="Times New Roman"/>
          <w:sz w:val="24"/>
          <w:szCs w:val="24"/>
          <w:lang w:eastAsia="en-GB"/>
        </w:rPr>
        <w:t xml:space="preserve">relevant system operator, in coordination with the relevant TSO, </w:t>
      </w:r>
      <w:ins w:id="360" w:author="Author">
        <w:r w:rsidR="0043259D">
          <w:rPr>
            <w:rFonts w:ascii="inherit" w:eastAsia="Times New Roman" w:hAnsi="inherit" w:cs="Times New Roman"/>
            <w:sz w:val="24"/>
            <w:szCs w:val="24"/>
            <w:lang w:eastAsia="en-GB"/>
          </w:rPr>
          <w:t>and in agreement with Power Generat</w:t>
        </w:r>
        <w:r w:rsidR="00C56D87">
          <w:rPr>
            <w:rFonts w:ascii="inherit" w:eastAsia="Times New Roman" w:hAnsi="inherit" w:cs="Times New Roman"/>
            <w:sz w:val="24"/>
            <w:szCs w:val="24"/>
            <w:lang w:eastAsia="en-GB"/>
          </w:rPr>
          <w:t xml:space="preserve">ing Facility owner </w:t>
        </w:r>
      </w:ins>
      <w:r w:rsidR="00216FCB" w:rsidRPr="005B412D">
        <w:rPr>
          <w:rFonts w:ascii="inherit" w:eastAsia="Times New Roman" w:hAnsi="inherit" w:cs="Times New Roman"/>
          <w:sz w:val="24"/>
          <w:szCs w:val="24"/>
          <w:lang w:eastAsia="en-GB"/>
        </w:rPr>
        <w:t xml:space="preserve">shall specify the threshold of this </w:t>
      </w:r>
      <w:r w:rsidRPr="005B412D">
        <w:rPr>
          <w:rFonts w:ascii="inherit" w:eastAsia="Times New Roman" w:hAnsi="inherit" w:cs="Times New Roman"/>
          <w:sz w:val="24"/>
          <w:szCs w:val="24"/>
          <w:lang w:eastAsia="en-GB"/>
        </w:rPr>
        <w:t>rate-of-change-of-frequency</w:t>
      </w:r>
      <w:r w:rsidR="00216FCB" w:rsidRPr="005B412D">
        <w:rPr>
          <w:rFonts w:ascii="inherit" w:eastAsia="Times New Roman" w:hAnsi="inherit" w:cs="Times New Roman"/>
          <w:sz w:val="24"/>
          <w:szCs w:val="24"/>
          <w:lang w:eastAsia="en-GB"/>
        </w:rPr>
        <w:t>-type loss of mains protection</w:t>
      </w:r>
      <w:r>
        <w:rPr>
          <w:rFonts w:ascii="inherit" w:eastAsia="Times New Roman" w:hAnsi="inherit" w:cs="Times New Roman"/>
          <w:color w:val="000000"/>
          <w:sz w:val="24"/>
          <w:szCs w:val="24"/>
          <w:lang w:eastAsia="en-GB"/>
        </w:rPr>
        <w:t>.</w:t>
      </w:r>
    </w:p>
    <w:p w14:paraId="1D1A4616" w14:textId="77777777" w:rsidR="003B7AE9" w:rsidRPr="00BD0415"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i/>
          <w:iCs/>
          <w:color w:val="000000"/>
          <w:sz w:val="24"/>
          <w:szCs w:val="24"/>
          <w:lang w:eastAsia="en-GB"/>
        </w:rPr>
        <w:t>CHAPTER 3</w:t>
      </w:r>
    </w:p>
    <w:p w14:paraId="13FF726B" w14:textId="77777777" w:rsidR="003B7AE9" w:rsidRPr="007214C5" w:rsidRDefault="003B7AE9" w:rsidP="007214C5">
      <w:pPr>
        <w:pStyle w:val="Heading1"/>
        <w:rPr>
          <w:i/>
          <w:iCs/>
        </w:rPr>
      </w:pPr>
      <w:r w:rsidRPr="007214C5">
        <w:rPr>
          <w:i/>
          <w:iCs/>
        </w:rPr>
        <w:t>Requirements for power park modules</w:t>
      </w:r>
    </w:p>
    <w:p w14:paraId="60BA96D8" w14:textId="77777777" w:rsidR="00637921" w:rsidRPr="00637921" w:rsidRDefault="00637921" w:rsidP="00BF3BC4">
      <w:pPr>
        <w:pStyle w:val="Heading2"/>
      </w:pPr>
      <w:r w:rsidRPr="00637921">
        <w:t>Article Y</w:t>
      </w:r>
    </w:p>
    <w:p w14:paraId="7139CFB5" w14:textId="2C4D5ED4" w:rsidR="00637921" w:rsidRPr="00637921" w:rsidRDefault="00637921" w:rsidP="00637921">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637921">
        <w:rPr>
          <w:rFonts w:ascii="inherit" w:eastAsia="Times New Roman" w:hAnsi="inherit" w:cs="Times New Roman"/>
          <w:b/>
          <w:bCs/>
          <w:color w:val="000000"/>
          <w:sz w:val="24"/>
          <w:szCs w:val="24"/>
          <w:lang w:eastAsia="en-GB"/>
        </w:rPr>
        <w:t>Requirements for type A power park modules</w:t>
      </w:r>
    </w:p>
    <w:p w14:paraId="34C4E09B" w14:textId="4D9E1553" w:rsidR="00DF679F" w:rsidRDefault="00DF679F" w:rsidP="00637921">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6EEC3CE9" w14:textId="2502865D" w:rsidR="00637921" w:rsidRPr="00637921" w:rsidRDefault="008F768A" w:rsidP="00637921">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1</w:t>
      </w:r>
      <w:r w:rsidR="00637921" w:rsidRPr="00637921">
        <w:rPr>
          <w:rFonts w:ascii="inherit" w:eastAsia="Times New Roman" w:hAnsi="inherit" w:cs="Times New Roman"/>
          <w:color w:val="000000"/>
          <w:sz w:val="24"/>
          <w:szCs w:val="24"/>
          <w:lang w:eastAsia="en-GB"/>
        </w:rPr>
        <w:t>. The power park module shall be capable of staying connected to the network and continuing to operate stably after the power system has been disturbed by faults on the transmission system according to a voltage-against-time-profile in line with Figure 3 at the connection point and with the set points in Tables X.</w:t>
      </w:r>
      <w:r w:rsidR="00B06693">
        <w:rPr>
          <w:rFonts w:ascii="inherit" w:eastAsia="Times New Roman" w:hAnsi="inherit" w:cs="Times New Roman"/>
          <w:color w:val="000000"/>
          <w:sz w:val="24"/>
          <w:szCs w:val="24"/>
          <w:lang w:eastAsia="en-GB"/>
        </w:rPr>
        <w:t>2</w:t>
      </w:r>
      <w:r w:rsidR="00637921" w:rsidRPr="00637921">
        <w:rPr>
          <w:rFonts w:ascii="inherit" w:eastAsia="Times New Roman" w:hAnsi="inherit" w:cs="Times New Roman"/>
          <w:color w:val="000000"/>
          <w:sz w:val="24"/>
          <w:szCs w:val="24"/>
          <w:lang w:eastAsia="en-GB"/>
        </w:rPr>
        <w:t>.1 and X.</w:t>
      </w:r>
      <w:r w:rsidR="00B06693">
        <w:rPr>
          <w:rFonts w:ascii="inherit" w:eastAsia="Times New Roman" w:hAnsi="inherit" w:cs="Times New Roman"/>
          <w:color w:val="000000"/>
          <w:sz w:val="24"/>
          <w:szCs w:val="24"/>
          <w:lang w:eastAsia="en-GB"/>
        </w:rPr>
        <w:t>2</w:t>
      </w:r>
      <w:r w:rsidR="00637921" w:rsidRPr="00637921">
        <w:rPr>
          <w:rFonts w:ascii="inherit" w:eastAsia="Times New Roman" w:hAnsi="inherit" w:cs="Times New Roman"/>
          <w:color w:val="000000"/>
          <w:sz w:val="24"/>
          <w:szCs w:val="24"/>
          <w:lang w:eastAsia="en-GB"/>
        </w:rPr>
        <w:t>.2.</w:t>
      </w:r>
    </w:p>
    <w:p w14:paraId="77E997C0" w14:textId="6CE96FE7" w:rsidR="00637921" w:rsidRPr="00637921" w:rsidRDefault="008F768A" w:rsidP="00637921">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2</w:t>
      </w:r>
      <w:r w:rsidR="00637921" w:rsidRPr="00637921">
        <w:rPr>
          <w:rFonts w:ascii="inherit" w:eastAsia="Times New Roman" w:hAnsi="inherit" w:cs="Times New Roman"/>
          <w:color w:val="000000"/>
          <w:sz w:val="24"/>
          <w:szCs w:val="24"/>
          <w:lang w:eastAsia="en-GB"/>
        </w:rPr>
        <w:t xml:space="preserve">. The voltage-against-time-profile expresses a lower limit of the actual profile of the phase-to-phase voltages </w:t>
      </w:r>
      <w:r w:rsidR="00534DEC" w:rsidRPr="007307C4">
        <w:rPr>
          <w:rFonts w:ascii="inherit" w:eastAsia="Times New Roman" w:hAnsi="inherit" w:cs="Times New Roman"/>
          <w:color w:val="000000"/>
          <w:sz w:val="24"/>
          <w:szCs w:val="24"/>
          <w:lang w:eastAsia="en-GB"/>
        </w:rPr>
        <w:t xml:space="preserve">(or single phase to neutral voltages for single phase </w:t>
      </w:r>
      <w:r w:rsidR="00534DEC">
        <w:rPr>
          <w:rFonts w:ascii="inherit" w:hAnsi="inherit"/>
          <w:sz w:val="24"/>
          <w:szCs w:val="24"/>
        </w:rPr>
        <w:t>t</w:t>
      </w:r>
      <w:r w:rsidR="00534DEC" w:rsidRPr="00792E87">
        <w:rPr>
          <w:rFonts w:ascii="inherit" w:hAnsi="inherit"/>
          <w:sz w:val="24"/>
          <w:szCs w:val="24"/>
        </w:rPr>
        <w:t xml:space="preserve">ype A </w:t>
      </w:r>
      <w:r w:rsidR="00534DEC">
        <w:rPr>
          <w:rFonts w:ascii="inherit" w:hAnsi="inherit"/>
          <w:sz w:val="24"/>
          <w:szCs w:val="24"/>
        </w:rPr>
        <w:t>power park</w:t>
      </w:r>
      <w:r w:rsidR="00534DEC" w:rsidRPr="00792E87">
        <w:rPr>
          <w:rFonts w:ascii="inherit" w:hAnsi="inherit"/>
          <w:sz w:val="24"/>
          <w:szCs w:val="24"/>
        </w:rPr>
        <w:t xml:space="preserve"> modules</w:t>
      </w:r>
      <w:r w:rsidR="00534DEC" w:rsidRPr="007307C4">
        <w:rPr>
          <w:rFonts w:ascii="inherit" w:eastAsia="Times New Roman" w:hAnsi="inherit" w:cs="Times New Roman"/>
          <w:color w:val="000000"/>
          <w:sz w:val="24"/>
          <w:szCs w:val="24"/>
          <w:lang w:eastAsia="en-GB"/>
        </w:rPr>
        <w:t>)</w:t>
      </w:r>
      <w:r w:rsidR="00534DEC">
        <w:rPr>
          <w:rFonts w:ascii="inherit" w:eastAsia="Times New Roman" w:hAnsi="inherit" w:cs="Times New Roman"/>
          <w:color w:val="000000"/>
          <w:sz w:val="24"/>
          <w:szCs w:val="24"/>
          <w:lang w:eastAsia="en-GB"/>
        </w:rPr>
        <w:t xml:space="preserve"> </w:t>
      </w:r>
      <w:r w:rsidR="00637921" w:rsidRPr="00637921">
        <w:rPr>
          <w:rFonts w:ascii="inherit" w:eastAsia="Times New Roman" w:hAnsi="inherit" w:cs="Times New Roman"/>
          <w:color w:val="000000"/>
          <w:sz w:val="24"/>
          <w:szCs w:val="24"/>
          <w:lang w:eastAsia="en-GB"/>
        </w:rPr>
        <w:t>on the network voltage level at the connection point during a symmetrical fault, as a function of time before, during and after the fault.</w:t>
      </w:r>
    </w:p>
    <w:p w14:paraId="576F8A2C" w14:textId="5276F41E" w:rsidR="00637921" w:rsidRPr="00637921" w:rsidRDefault="008F768A" w:rsidP="00637921">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3</w:t>
      </w:r>
      <w:r w:rsidR="00637921" w:rsidRPr="00637921">
        <w:rPr>
          <w:rFonts w:ascii="inherit" w:eastAsia="Times New Roman" w:hAnsi="inherit" w:cs="Times New Roman"/>
          <w:color w:val="000000"/>
          <w:sz w:val="24"/>
          <w:szCs w:val="24"/>
          <w:lang w:eastAsia="en-GB"/>
        </w:rPr>
        <w:t>. Each TSO</w:t>
      </w:r>
      <w:r w:rsidR="00734C51">
        <w:rPr>
          <w:rFonts w:ascii="inherit" w:eastAsia="Times New Roman" w:hAnsi="inherit" w:cs="Times New Roman"/>
          <w:color w:val="000000"/>
          <w:sz w:val="24"/>
          <w:szCs w:val="24"/>
          <w:lang w:eastAsia="en-GB"/>
        </w:rPr>
        <w:t>,</w:t>
      </w:r>
      <w:r w:rsidR="00637921" w:rsidRPr="00637921">
        <w:rPr>
          <w:rFonts w:ascii="inherit" w:eastAsia="Times New Roman" w:hAnsi="inherit" w:cs="Times New Roman"/>
          <w:color w:val="000000"/>
          <w:sz w:val="24"/>
          <w:szCs w:val="24"/>
          <w:lang w:eastAsia="en-GB"/>
        </w:rPr>
        <w:t xml:space="preserve"> </w:t>
      </w:r>
      <w:r w:rsidR="00C87DB7">
        <w:rPr>
          <w:rFonts w:ascii="inherit" w:eastAsia="Times New Roman" w:hAnsi="inherit" w:cs="Times New Roman"/>
          <w:color w:val="000000"/>
          <w:sz w:val="24"/>
          <w:szCs w:val="24"/>
          <w:lang w:eastAsia="en-GB"/>
        </w:rPr>
        <w:t>in coordination with the relevant system operator</w:t>
      </w:r>
      <w:r w:rsidR="00734C51">
        <w:rPr>
          <w:rFonts w:ascii="inherit" w:eastAsia="Times New Roman" w:hAnsi="inherit" w:cs="Times New Roman"/>
          <w:color w:val="000000"/>
          <w:sz w:val="24"/>
          <w:szCs w:val="24"/>
          <w:lang w:eastAsia="en-GB"/>
        </w:rPr>
        <w:t>,</w:t>
      </w:r>
      <w:r w:rsidR="00C87DB7">
        <w:rPr>
          <w:rFonts w:ascii="inherit" w:eastAsia="Times New Roman" w:hAnsi="inherit" w:cs="Times New Roman"/>
          <w:color w:val="000000"/>
          <w:sz w:val="24"/>
          <w:szCs w:val="24"/>
          <w:lang w:eastAsia="en-GB"/>
        </w:rPr>
        <w:t xml:space="preserve"> </w:t>
      </w:r>
      <w:r w:rsidR="00637921" w:rsidRPr="00637921">
        <w:rPr>
          <w:rFonts w:ascii="inherit" w:eastAsia="Times New Roman" w:hAnsi="inherit" w:cs="Times New Roman"/>
          <w:color w:val="000000"/>
          <w:sz w:val="24"/>
          <w:szCs w:val="24"/>
          <w:lang w:eastAsia="en-GB"/>
        </w:rPr>
        <w:t>shall specify and make publicly available the pre-fault and post-fault conditions for the fault-ride-through capability in terms of:</w:t>
      </w:r>
    </w:p>
    <w:p w14:paraId="6D14A9B3" w14:textId="77777777" w:rsidR="00637921" w:rsidRPr="00637921" w:rsidRDefault="00637921" w:rsidP="00BF3BC4">
      <w:pPr>
        <w:shd w:val="clear" w:color="auto" w:fill="FFFFFF"/>
        <w:spacing w:before="120" w:after="0" w:line="240" w:lineRule="auto"/>
        <w:ind w:left="720"/>
        <w:jc w:val="both"/>
        <w:rPr>
          <w:rFonts w:ascii="inherit" w:eastAsia="Times New Roman" w:hAnsi="inherit" w:cs="Times New Roman"/>
          <w:color w:val="000000"/>
          <w:sz w:val="24"/>
          <w:szCs w:val="24"/>
          <w:lang w:eastAsia="en-GB"/>
        </w:rPr>
      </w:pPr>
      <w:r w:rsidRPr="00637921">
        <w:rPr>
          <w:rFonts w:ascii="inherit" w:eastAsia="Times New Roman" w:hAnsi="inherit" w:cs="Times New Roman"/>
          <w:color w:val="000000"/>
          <w:sz w:val="24"/>
          <w:szCs w:val="24"/>
          <w:lang w:eastAsia="en-GB"/>
        </w:rPr>
        <w:t>(a)</w:t>
      </w:r>
      <w:r w:rsidRPr="00637921">
        <w:rPr>
          <w:rFonts w:ascii="inherit" w:eastAsia="Times New Roman" w:hAnsi="inherit" w:cs="Times New Roman"/>
          <w:color w:val="000000"/>
          <w:sz w:val="24"/>
          <w:szCs w:val="24"/>
          <w:lang w:eastAsia="en-GB"/>
        </w:rPr>
        <w:tab/>
        <w:t>the calculation of the pre-fault minimum short circuit capacity at the connection point,</w:t>
      </w:r>
    </w:p>
    <w:p w14:paraId="4CBF3190" w14:textId="77777777" w:rsidR="00637921" w:rsidRPr="00637921" w:rsidRDefault="00637921" w:rsidP="00BF3BC4">
      <w:pPr>
        <w:shd w:val="clear" w:color="auto" w:fill="FFFFFF"/>
        <w:spacing w:before="120" w:after="0" w:line="240" w:lineRule="auto"/>
        <w:ind w:left="720"/>
        <w:jc w:val="both"/>
        <w:rPr>
          <w:rFonts w:ascii="inherit" w:eastAsia="Times New Roman" w:hAnsi="inherit" w:cs="Times New Roman"/>
          <w:color w:val="000000"/>
          <w:sz w:val="24"/>
          <w:szCs w:val="24"/>
          <w:lang w:eastAsia="en-GB"/>
        </w:rPr>
      </w:pPr>
      <w:r w:rsidRPr="00637921">
        <w:rPr>
          <w:rFonts w:ascii="inherit" w:eastAsia="Times New Roman" w:hAnsi="inherit" w:cs="Times New Roman"/>
          <w:color w:val="000000"/>
          <w:sz w:val="24"/>
          <w:szCs w:val="24"/>
          <w:lang w:eastAsia="en-GB"/>
        </w:rPr>
        <w:t>(b)</w:t>
      </w:r>
      <w:r w:rsidRPr="00637921">
        <w:rPr>
          <w:rFonts w:ascii="inherit" w:eastAsia="Times New Roman" w:hAnsi="inherit" w:cs="Times New Roman"/>
          <w:color w:val="000000"/>
          <w:sz w:val="24"/>
          <w:szCs w:val="24"/>
          <w:lang w:eastAsia="en-GB"/>
        </w:rPr>
        <w:tab/>
        <w:t>pre-fault active and reactive power operating point of the power-generating module at the connection point and voltage at the connection point, and</w:t>
      </w:r>
    </w:p>
    <w:p w14:paraId="5DDD2CC4" w14:textId="179AEE1D" w:rsidR="00637921" w:rsidRPr="00637921" w:rsidRDefault="00637921" w:rsidP="00BF3BC4">
      <w:pPr>
        <w:shd w:val="clear" w:color="auto" w:fill="FFFFFF"/>
        <w:spacing w:before="120" w:after="0" w:line="240" w:lineRule="auto"/>
        <w:ind w:left="720"/>
        <w:jc w:val="both"/>
        <w:rPr>
          <w:rFonts w:ascii="inherit" w:eastAsia="Times New Roman" w:hAnsi="inherit" w:cs="Times New Roman"/>
          <w:color w:val="000000"/>
          <w:sz w:val="24"/>
          <w:szCs w:val="24"/>
          <w:lang w:eastAsia="en-GB"/>
        </w:rPr>
      </w:pPr>
      <w:r w:rsidRPr="00637921">
        <w:rPr>
          <w:rFonts w:ascii="inherit" w:eastAsia="Times New Roman" w:hAnsi="inherit" w:cs="Times New Roman"/>
          <w:color w:val="000000"/>
          <w:sz w:val="24"/>
          <w:szCs w:val="24"/>
          <w:lang w:eastAsia="en-GB"/>
        </w:rPr>
        <w:t>(c)</w:t>
      </w:r>
      <w:r w:rsidRPr="00637921">
        <w:rPr>
          <w:rFonts w:ascii="inherit" w:eastAsia="Times New Roman" w:hAnsi="inherit" w:cs="Times New Roman"/>
          <w:color w:val="000000"/>
          <w:sz w:val="24"/>
          <w:szCs w:val="24"/>
          <w:lang w:eastAsia="en-GB"/>
        </w:rPr>
        <w:tab/>
        <w:t>calculation of the post-fault minimum short circuit capacity at the connection point;</w:t>
      </w:r>
    </w:p>
    <w:p w14:paraId="090B31AD" w14:textId="77777777" w:rsidR="00637921" w:rsidRPr="00637921" w:rsidRDefault="00637921" w:rsidP="00637921">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0D7D5E7E" w14:textId="21602CB7" w:rsidR="00637921" w:rsidRPr="00637921" w:rsidRDefault="008F768A" w:rsidP="00637921">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4</w:t>
      </w:r>
      <w:r w:rsidR="00637921" w:rsidRPr="00637921">
        <w:rPr>
          <w:rFonts w:ascii="inherit" w:eastAsia="Times New Roman" w:hAnsi="inherit" w:cs="Times New Roman"/>
          <w:color w:val="000000"/>
          <w:sz w:val="24"/>
          <w:szCs w:val="24"/>
          <w:lang w:eastAsia="en-GB"/>
        </w:rPr>
        <w:t xml:space="preserve">. When the network voltage resumes, after the fault has been cleared to a value within the voltage range of 0,85pu – 1,1pu, the </w:t>
      </w:r>
      <w:r w:rsidR="003E426C">
        <w:rPr>
          <w:rFonts w:ascii="inherit" w:eastAsia="Times New Roman" w:hAnsi="inherit" w:cs="Times New Roman"/>
          <w:color w:val="000000"/>
          <w:sz w:val="24"/>
          <w:szCs w:val="24"/>
          <w:lang w:eastAsia="en-GB"/>
        </w:rPr>
        <w:t>power park module</w:t>
      </w:r>
      <w:r w:rsidR="00637921" w:rsidRPr="00637921">
        <w:rPr>
          <w:rFonts w:ascii="inherit" w:eastAsia="Times New Roman" w:hAnsi="inherit" w:cs="Times New Roman"/>
          <w:color w:val="000000"/>
          <w:sz w:val="24"/>
          <w:szCs w:val="24"/>
          <w:lang w:eastAsia="en-GB"/>
        </w:rPr>
        <w:t xml:space="preserve"> shall recover its active power output level to its pre-fault value. The recovery time shall not exceed a maximum of 1s.</w:t>
      </w:r>
    </w:p>
    <w:p w14:paraId="1D9EB46F" w14:textId="77777777" w:rsidR="00637921" w:rsidRPr="00637921" w:rsidRDefault="00637921" w:rsidP="00637921">
      <w:pPr>
        <w:ind w:left="752" w:right="98"/>
        <w:jc w:val="center"/>
        <w:rPr>
          <w:i/>
          <w:iCs/>
          <w:color w:val="231F20"/>
          <w:spacing w:val="-3"/>
          <w:w w:val="95"/>
          <w:highlight w:val="yellow"/>
        </w:rPr>
      </w:pPr>
    </w:p>
    <w:p w14:paraId="6C7CC3B0" w14:textId="2F3BB785" w:rsidR="00637921" w:rsidRPr="00637921" w:rsidRDefault="00637921" w:rsidP="00637921">
      <w:pPr>
        <w:ind w:left="752" w:right="98"/>
        <w:jc w:val="center"/>
        <w:rPr>
          <w:rFonts w:ascii="inherit" w:hAnsi="inherit"/>
          <w:sz w:val="24"/>
          <w:szCs w:val="24"/>
        </w:rPr>
      </w:pPr>
      <w:r w:rsidRPr="00637921">
        <w:rPr>
          <w:rFonts w:ascii="inherit" w:hAnsi="inherit"/>
          <w:i/>
          <w:iCs/>
          <w:color w:val="231F20"/>
          <w:spacing w:val="-3"/>
          <w:w w:val="95"/>
          <w:sz w:val="24"/>
          <w:szCs w:val="24"/>
        </w:rPr>
        <w:t>Table</w:t>
      </w:r>
      <w:r w:rsidRPr="00637921">
        <w:rPr>
          <w:rFonts w:ascii="inherit" w:hAnsi="inherit"/>
          <w:i/>
          <w:iCs/>
          <w:color w:val="231F20"/>
          <w:spacing w:val="-9"/>
          <w:w w:val="95"/>
          <w:sz w:val="24"/>
          <w:szCs w:val="24"/>
        </w:rPr>
        <w:t xml:space="preserve"> x</w:t>
      </w:r>
      <w:r w:rsidRPr="00637921">
        <w:rPr>
          <w:rFonts w:ascii="inherit" w:hAnsi="inherit"/>
          <w:i/>
          <w:iCs/>
          <w:color w:val="231F20"/>
          <w:w w:val="95"/>
          <w:sz w:val="24"/>
          <w:szCs w:val="24"/>
        </w:rPr>
        <w:t>.2.1</w:t>
      </w:r>
    </w:p>
    <w:p w14:paraId="096C2E14" w14:textId="77777777" w:rsidR="00637921" w:rsidRPr="00637921" w:rsidRDefault="00637921" w:rsidP="00637921">
      <w:pPr>
        <w:ind w:left="752" w:right="98"/>
        <w:jc w:val="center"/>
        <w:rPr>
          <w:rFonts w:ascii="inherit" w:eastAsia="Cambria" w:hAnsi="inherit"/>
          <w:b/>
          <w:bCs/>
          <w:color w:val="231F20"/>
          <w:sz w:val="24"/>
          <w:szCs w:val="24"/>
          <w:lang w:val="en-US"/>
        </w:rPr>
      </w:pPr>
      <w:r w:rsidRPr="00637921">
        <w:rPr>
          <w:rFonts w:ascii="inherit" w:eastAsia="Cambria" w:hAnsi="inherit"/>
          <w:b/>
          <w:bCs/>
          <w:color w:val="231F20"/>
          <w:w w:val="95"/>
          <w:sz w:val="24"/>
          <w:szCs w:val="24"/>
          <w:lang w:val="en-US" w:bidi="en-US"/>
        </w:rPr>
        <w:t>Voltage parameters for Figure 3 for fault-ride-through capability of power park modules</w:t>
      </w:r>
    </w:p>
    <w:p w14:paraId="1630618D" w14:textId="77777777" w:rsidR="00637921" w:rsidRPr="00637921" w:rsidRDefault="00637921" w:rsidP="00637921">
      <w:pPr>
        <w:spacing w:before="9" w:after="120"/>
        <w:rPr>
          <w:rFonts w:ascii="inherit" w:hAnsi="inherit"/>
          <w:b/>
          <w:sz w:val="24"/>
          <w:szCs w:val="24"/>
        </w:rPr>
      </w:pPr>
    </w:p>
    <w:tbl>
      <w:tblPr>
        <w:tblStyle w:val="TableGrid"/>
        <w:tblW w:w="0" w:type="auto"/>
        <w:jc w:val="center"/>
        <w:tblLook w:val="01E0" w:firstRow="1" w:lastRow="1" w:firstColumn="1" w:lastColumn="1" w:noHBand="0" w:noVBand="0"/>
      </w:tblPr>
      <w:tblGrid>
        <w:gridCol w:w="945"/>
        <w:gridCol w:w="2047"/>
      </w:tblGrid>
      <w:tr w:rsidR="00637921" w:rsidRPr="00637921" w14:paraId="00855A8E" w14:textId="77777777" w:rsidTr="007F3A6E">
        <w:trPr>
          <w:jc w:val="center"/>
        </w:trPr>
        <w:tc>
          <w:tcPr>
            <w:tcW w:w="2809" w:type="dxa"/>
            <w:gridSpan w:val="2"/>
          </w:tcPr>
          <w:p w14:paraId="591B1F1C" w14:textId="77777777" w:rsidR="00637921" w:rsidRPr="00637921" w:rsidRDefault="00637921" w:rsidP="00637921">
            <w:pPr>
              <w:widowControl w:val="0"/>
              <w:autoSpaceDE w:val="0"/>
              <w:autoSpaceDN w:val="0"/>
              <w:spacing w:after="160" w:line="259" w:lineRule="auto"/>
              <w:rPr>
                <w:rFonts w:ascii="inherit" w:eastAsia="Cambria" w:hAnsi="inherit" w:cs="Times New Roman"/>
                <w:b/>
                <w:bCs/>
                <w:sz w:val="24"/>
                <w:szCs w:val="24"/>
                <w:lang w:val="en-US" w:bidi="en-US"/>
              </w:rPr>
            </w:pPr>
            <w:r w:rsidRPr="00637921">
              <w:rPr>
                <w:rFonts w:ascii="inherit" w:eastAsia="Cambria" w:hAnsi="inherit" w:cs="Times New Roman"/>
                <w:b/>
                <w:bCs/>
                <w:color w:val="231F20"/>
                <w:sz w:val="24"/>
                <w:szCs w:val="24"/>
                <w:lang w:val="en-US" w:bidi="en-US"/>
              </w:rPr>
              <w:t>Voltage parameters (pu)</w:t>
            </w:r>
          </w:p>
        </w:tc>
      </w:tr>
      <w:tr w:rsidR="00637921" w:rsidRPr="00637921" w14:paraId="3DE36963" w14:textId="77777777" w:rsidTr="007F3A6E">
        <w:trPr>
          <w:jc w:val="center"/>
        </w:trPr>
        <w:tc>
          <w:tcPr>
            <w:tcW w:w="762" w:type="dxa"/>
          </w:tcPr>
          <w:p w14:paraId="16EFA3D9" w14:textId="77777777" w:rsidR="00637921" w:rsidRPr="00637921" w:rsidRDefault="00637921" w:rsidP="00637921">
            <w:pPr>
              <w:widowControl w:val="0"/>
              <w:autoSpaceDE w:val="0"/>
              <w:autoSpaceDN w:val="0"/>
              <w:spacing w:after="160" w:line="259" w:lineRule="auto"/>
              <w:ind w:left="5"/>
              <w:rPr>
                <w:rFonts w:ascii="inherit" w:eastAsia="Cambria" w:hAnsi="inherit" w:cs="Times New Roman"/>
                <w:sz w:val="24"/>
                <w:szCs w:val="24"/>
                <w:lang w:val="en-US" w:bidi="en-US"/>
              </w:rPr>
            </w:pPr>
            <w:r w:rsidRPr="00637921">
              <w:rPr>
                <w:rFonts w:ascii="inherit" w:eastAsia="Cambria" w:hAnsi="inherit" w:cs="Times New Roman"/>
                <w:color w:val="231F20"/>
                <w:position w:val="5"/>
                <w:sz w:val="24"/>
                <w:szCs w:val="24"/>
                <w:lang w:val="en-US" w:bidi="en-US"/>
              </w:rPr>
              <w:t>U</w:t>
            </w:r>
            <w:r w:rsidRPr="00637921">
              <w:rPr>
                <w:rFonts w:ascii="inherit" w:eastAsia="Cambria" w:hAnsi="inherit" w:cs="Times New Roman"/>
                <w:color w:val="231F20"/>
                <w:sz w:val="24"/>
                <w:szCs w:val="24"/>
                <w:lang w:val="en-US" w:bidi="en-US"/>
              </w:rPr>
              <w:t>ret</w:t>
            </w:r>
            <w:r w:rsidRPr="00637921">
              <w:rPr>
                <w:rFonts w:ascii="inherit" w:eastAsia="Cambria" w:hAnsi="inherit" w:cs="Times New Roman"/>
                <w:color w:val="231F20"/>
                <w:position w:val="5"/>
                <w:sz w:val="24"/>
                <w:szCs w:val="24"/>
                <w:lang w:val="en-US" w:bidi="en-US"/>
              </w:rPr>
              <w:t>:</w:t>
            </w:r>
          </w:p>
        </w:tc>
        <w:tc>
          <w:tcPr>
            <w:tcW w:w="2047" w:type="dxa"/>
          </w:tcPr>
          <w:p w14:paraId="026D8066" w14:textId="77777777" w:rsidR="00637921" w:rsidRPr="00637921" w:rsidRDefault="00637921" w:rsidP="00637921">
            <w:pPr>
              <w:widowControl w:val="0"/>
              <w:autoSpaceDE w:val="0"/>
              <w:autoSpaceDN w:val="0"/>
              <w:spacing w:after="160" w:line="259" w:lineRule="auto"/>
              <w:ind w:left="88"/>
              <w:rPr>
                <w:rFonts w:ascii="inherit" w:eastAsia="Cambria" w:hAnsi="inherit" w:cs="Times New Roman"/>
                <w:sz w:val="24"/>
                <w:szCs w:val="24"/>
                <w:lang w:val="en-US" w:bidi="en-US"/>
              </w:rPr>
            </w:pPr>
            <w:r w:rsidRPr="00637921">
              <w:rPr>
                <w:rFonts w:ascii="inherit" w:eastAsia="Cambria" w:hAnsi="inherit" w:cs="Times New Roman"/>
                <w:color w:val="231F20"/>
                <w:sz w:val="24"/>
                <w:szCs w:val="24"/>
                <w:lang w:val="en-US" w:bidi="en-US"/>
              </w:rPr>
              <w:t>0,15</w:t>
            </w:r>
            <w:r w:rsidRPr="00637921">
              <w:rPr>
                <w:rFonts w:ascii="inherit" w:eastAsia="Cambria" w:hAnsi="inherit" w:cs="Times New Roman"/>
                <w:sz w:val="24"/>
                <w:szCs w:val="24"/>
                <w:lang w:val="en-US" w:bidi="en-US"/>
              </w:rPr>
              <w:t xml:space="preserve"> </w:t>
            </w:r>
          </w:p>
        </w:tc>
      </w:tr>
      <w:tr w:rsidR="00637921" w:rsidRPr="00637921" w14:paraId="41C7E6D0" w14:textId="77777777" w:rsidTr="007F3A6E">
        <w:trPr>
          <w:jc w:val="center"/>
        </w:trPr>
        <w:tc>
          <w:tcPr>
            <w:tcW w:w="762" w:type="dxa"/>
          </w:tcPr>
          <w:p w14:paraId="584ED01F" w14:textId="77777777" w:rsidR="00637921" w:rsidRPr="00637921" w:rsidRDefault="00637921" w:rsidP="00637921">
            <w:pPr>
              <w:widowControl w:val="0"/>
              <w:autoSpaceDE w:val="0"/>
              <w:autoSpaceDN w:val="0"/>
              <w:spacing w:after="160" w:line="259" w:lineRule="auto"/>
              <w:ind w:left="5"/>
              <w:rPr>
                <w:rFonts w:ascii="inherit" w:eastAsia="Cambria" w:hAnsi="inherit" w:cs="Times New Roman"/>
                <w:sz w:val="24"/>
                <w:szCs w:val="24"/>
                <w:lang w:val="en-US" w:bidi="en-US"/>
              </w:rPr>
            </w:pPr>
            <w:r w:rsidRPr="00637921">
              <w:rPr>
                <w:rFonts w:ascii="inherit" w:eastAsia="Cambria" w:hAnsi="inherit" w:cs="Times New Roman"/>
                <w:color w:val="231F20"/>
                <w:position w:val="5"/>
                <w:sz w:val="24"/>
                <w:szCs w:val="24"/>
                <w:lang w:val="en-US" w:bidi="en-US"/>
              </w:rPr>
              <w:t>U</w:t>
            </w:r>
            <w:r w:rsidRPr="00637921">
              <w:rPr>
                <w:rFonts w:ascii="inherit" w:eastAsia="Cambria" w:hAnsi="inherit" w:cs="Times New Roman"/>
                <w:color w:val="231F20"/>
                <w:sz w:val="24"/>
                <w:szCs w:val="24"/>
                <w:lang w:val="en-US" w:bidi="en-US"/>
              </w:rPr>
              <w:t>clear</w:t>
            </w:r>
            <w:r w:rsidRPr="00637921">
              <w:rPr>
                <w:rFonts w:ascii="inherit" w:eastAsia="Cambria" w:hAnsi="inherit" w:cs="Times New Roman"/>
                <w:color w:val="231F20"/>
                <w:position w:val="5"/>
                <w:sz w:val="24"/>
                <w:szCs w:val="24"/>
                <w:lang w:val="en-US" w:bidi="en-US"/>
              </w:rPr>
              <w:t>:</w:t>
            </w:r>
          </w:p>
        </w:tc>
        <w:tc>
          <w:tcPr>
            <w:tcW w:w="2047" w:type="dxa"/>
          </w:tcPr>
          <w:p w14:paraId="6293238E" w14:textId="77777777" w:rsidR="00637921" w:rsidRPr="00637921" w:rsidRDefault="00637921" w:rsidP="00637921">
            <w:pPr>
              <w:widowControl w:val="0"/>
              <w:autoSpaceDE w:val="0"/>
              <w:autoSpaceDN w:val="0"/>
              <w:spacing w:after="160" w:line="259" w:lineRule="auto"/>
              <w:ind w:left="88"/>
              <w:rPr>
                <w:rFonts w:ascii="inherit" w:eastAsia="Cambria" w:hAnsi="inherit" w:cs="Times New Roman"/>
                <w:sz w:val="24"/>
                <w:szCs w:val="24"/>
                <w:lang w:val="en-US" w:bidi="en-US"/>
              </w:rPr>
            </w:pPr>
            <w:r w:rsidRPr="00637921">
              <w:rPr>
                <w:rFonts w:ascii="inherit" w:eastAsia="Cambria" w:hAnsi="inherit" w:cs="Times New Roman"/>
                <w:color w:val="231F20"/>
                <w:position w:val="5"/>
                <w:sz w:val="24"/>
                <w:szCs w:val="24"/>
                <w:lang w:val="en-US" w:bidi="en-US"/>
              </w:rPr>
              <w:t>U</w:t>
            </w:r>
            <w:r w:rsidRPr="00637921">
              <w:rPr>
                <w:rFonts w:ascii="inherit" w:eastAsia="Cambria" w:hAnsi="inherit" w:cs="Times New Roman"/>
                <w:color w:val="231F20"/>
                <w:sz w:val="24"/>
                <w:szCs w:val="24"/>
                <w:lang w:val="en-US" w:bidi="en-US"/>
              </w:rPr>
              <w:t>ret</w:t>
            </w:r>
          </w:p>
        </w:tc>
      </w:tr>
      <w:tr w:rsidR="00637921" w:rsidRPr="00637921" w14:paraId="373CC4A9" w14:textId="77777777" w:rsidTr="007F3A6E">
        <w:trPr>
          <w:jc w:val="center"/>
        </w:trPr>
        <w:tc>
          <w:tcPr>
            <w:tcW w:w="762" w:type="dxa"/>
          </w:tcPr>
          <w:p w14:paraId="2CEE8671" w14:textId="77777777" w:rsidR="00637921" w:rsidRPr="00637921" w:rsidRDefault="00637921" w:rsidP="00637921">
            <w:pPr>
              <w:widowControl w:val="0"/>
              <w:autoSpaceDE w:val="0"/>
              <w:autoSpaceDN w:val="0"/>
              <w:spacing w:after="160" w:line="259" w:lineRule="auto"/>
              <w:ind w:left="5"/>
              <w:rPr>
                <w:rFonts w:ascii="inherit" w:eastAsia="Cambria" w:hAnsi="inherit" w:cs="Times New Roman"/>
                <w:sz w:val="24"/>
                <w:szCs w:val="24"/>
                <w:lang w:val="en-US" w:bidi="en-US"/>
              </w:rPr>
            </w:pPr>
            <w:r w:rsidRPr="00637921">
              <w:rPr>
                <w:rFonts w:ascii="inherit" w:eastAsia="Cambria" w:hAnsi="inherit" w:cs="Times New Roman"/>
                <w:color w:val="231F20"/>
                <w:position w:val="5"/>
                <w:sz w:val="24"/>
                <w:szCs w:val="24"/>
                <w:lang w:val="en-US" w:bidi="en-US"/>
              </w:rPr>
              <w:t>U</w:t>
            </w:r>
            <w:r w:rsidRPr="00637921">
              <w:rPr>
                <w:rFonts w:ascii="inherit" w:eastAsia="Cambria" w:hAnsi="inherit" w:cs="Times New Roman"/>
                <w:color w:val="231F20"/>
                <w:sz w:val="24"/>
                <w:szCs w:val="24"/>
                <w:lang w:val="en-US" w:bidi="en-US"/>
              </w:rPr>
              <w:t>rec1</w:t>
            </w:r>
            <w:r w:rsidRPr="00637921">
              <w:rPr>
                <w:rFonts w:ascii="inherit" w:eastAsia="Cambria" w:hAnsi="inherit" w:cs="Times New Roman"/>
                <w:color w:val="231F20"/>
                <w:position w:val="5"/>
                <w:sz w:val="24"/>
                <w:szCs w:val="24"/>
                <w:lang w:val="en-US" w:bidi="en-US"/>
              </w:rPr>
              <w:t>:</w:t>
            </w:r>
          </w:p>
        </w:tc>
        <w:tc>
          <w:tcPr>
            <w:tcW w:w="2047" w:type="dxa"/>
          </w:tcPr>
          <w:p w14:paraId="55A85E76" w14:textId="77777777" w:rsidR="00637921" w:rsidRPr="00637921" w:rsidRDefault="00637921" w:rsidP="00637921">
            <w:pPr>
              <w:widowControl w:val="0"/>
              <w:autoSpaceDE w:val="0"/>
              <w:autoSpaceDN w:val="0"/>
              <w:spacing w:after="160" w:line="259" w:lineRule="auto"/>
              <w:ind w:left="88"/>
              <w:rPr>
                <w:rFonts w:ascii="inherit" w:eastAsia="Cambria" w:hAnsi="inherit" w:cs="Times New Roman"/>
                <w:sz w:val="24"/>
                <w:szCs w:val="24"/>
                <w:lang w:val="en-US" w:bidi="en-US"/>
              </w:rPr>
            </w:pPr>
            <w:r w:rsidRPr="00637921">
              <w:rPr>
                <w:rFonts w:ascii="inherit" w:eastAsia="Cambria" w:hAnsi="inherit" w:cs="Times New Roman"/>
                <w:color w:val="231F20"/>
                <w:position w:val="5"/>
                <w:sz w:val="24"/>
                <w:szCs w:val="24"/>
                <w:lang w:val="en-US" w:bidi="en-US"/>
              </w:rPr>
              <w:t>U</w:t>
            </w:r>
            <w:r w:rsidRPr="00637921">
              <w:rPr>
                <w:rFonts w:ascii="inherit" w:eastAsia="Cambria" w:hAnsi="inherit" w:cs="Times New Roman"/>
                <w:color w:val="231F20"/>
                <w:position w:val="5"/>
                <w:sz w:val="24"/>
                <w:szCs w:val="24"/>
                <w:vertAlign w:val="subscript"/>
                <w:lang w:val="en-US" w:bidi="en-US"/>
              </w:rPr>
              <w:t>clear</w:t>
            </w:r>
          </w:p>
        </w:tc>
      </w:tr>
      <w:tr w:rsidR="00637921" w:rsidRPr="00637921" w14:paraId="1460D88D" w14:textId="77777777" w:rsidTr="007F3A6E">
        <w:trPr>
          <w:jc w:val="center"/>
        </w:trPr>
        <w:tc>
          <w:tcPr>
            <w:tcW w:w="762" w:type="dxa"/>
          </w:tcPr>
          <w:p w14:paraId="31516189" w14:textId="77777777" w:rsidR="00637921" w:rsidRPr="00637921" w:rsidRDefault="00637921" w:rsidP="00637921">
            <w:pPr>
              <w:widowControl w:val="0"/>
              <w:autoSpaceDE w:val="0"/>
              <w:autoSpaceDN w:val="0"/>
              <w:spacing w:after="160" w:line="259" w:lineRule="auto"/>
              <w:ind w:left="5"/>
              <w:rPr>
                <w:rFonts w:ascii="inherit" w:eastAsia="Cambria" w:hAnsi="inherit" w:cs="Times New Roman"/>
                <w:color w:val="231F20"/>
                <w:sz w:val="24"/>
                <w:szCs w:val="24"/>
                <w:lang w:val="en-US" w:bidi="en-US"/>
              </w:rPr>
            </w:pPr>
            <w:r w:rsidRPr="00637921">
              <w:rPr>
                <w:rFonts w:ascii="inherit" w:eastAsia="Cambria" w:hAnsi="inherit" w:cs="Times New Roman"/>
                <w:color w:val="231F20"/>
                <w:position w:val="5"/>
                <w:sz w:val="24"/>
                <w:szCs w:val="24"/>
                <w:lang w:val="en-US" w:bidi="en-US"/>
              </w:rPr>
              <w:t>U</w:t>
            </w:r>
            <w:r w:rsidRPr="00637921">
              <w:rPr>
                <w:rFonts w:ascii="inherit" w:eastAsia="Cambria" w:hAnsi="inherit" w:cs="Times New Roman"/>
                <w:color w:val="231F20"/>
                <w:sz w:val="24"/>
                <w:szCs w:val="24"/>
                <w:lang w:val="en-US" w:bidi="en-US"/>
              </w:rPr>
              <w:t>rec2</w:t>
            </w:r>
            <w:r w:rsidRPr="00637921">
              <w:rPr>
                <w:rFonts w:ascii="inherit" w:eastAsia="Cambria" w:hAnsi="inherit" w:cs="Times New Roman"/>
                <w:color w:val="231F20"/>
                <w:position w:val="5"/>
                <w:sz w:val="24"/>
                <w:szCs w:val="24"/>
                <w:lang w:val="en-US" w:bidi="en-US"/>
              </w:rPr>
              <w:t>:</w:t>
            </w:r>
          </w:p>
        </w:tc>
        <w:tc>
          <w:tcPr>
            <w:tcW w:w="2047" w:type="dxa"/>
          </w:tcPr>
          <w:p w14:paraId="1A178BF4" w14:textId="77777777" w:rsidR="00637921" w:rsidRPr="00637921" w:rsidRDefault="00637921" w:rsidP="00637921">
            <w:pPr>
              <w:widowControl w:val="0"/>
              <w:autoSpaceDE w:val="0"/>
              <w:autoSpaceDN w:val="0"/>
              <w:spacing w:after="160" w:line="259" w:lineRule="auto"/>
              <w:ind w:left="88"/>
              <w:rPr>
                <w:rFonts w:ascii="inherit" w:eastAsia="Cambria" w:hAnsi="inherit" w:cs="Times New Roman"/>
                <w:color w:val="231F20"/>
                <w:sz w:val="24"/>
                <w:szCs w:val="24"/>
                <w:lang w:val="en-US" w:bidi="en-US"/>
              </w:rPr>
            </w:pPr>
            <w:r w:rsidRPr="00637921">
              <w:rPr>
                <w:rFonts w:ascii="inherit" w:eastAsia="Cambria" w:hAnsi="inherit" w:cs="Times New Roman"/>
                <w:color w:val="231F20"/>
                <w:sz w:val="24"/>
                <w:szCs w:val="24"/>
                <w:lang w:val="en-US" w:bidi="en-US"/>
              </w:rPr>
              <w:t>0,85</w:t>
            </w:r>
          </w:p>
        </w:tc>
      </w:tr>
    </w:tbl>
    <w:p w14:paraId="62604295" w14:textId="77777777" w:rsidR="00637921" w:rsidRPr="00637921" w:rsidRDefault="00637921" w:rsidP="00637921">
      <w:pPr>
        <w:spacing w:before="8" w:after="120"/>
        <w:rPr>
          <w:rFonts w:ascii="inherit" w:hAnsi="inherit"/>
          <w:b/>
          <w:sz w:val="24"/>
          <w:szCs w:val="24"/>
        </w:rPr>
      </w:pPr>
    </w:p>
    <w:p w14:paraId="21E73229" w14:textId="77777777" w:rsidR="00637921" w:rsidRPr="00637921" w:rsidRDefault="00637921" w:rsidP="00637921">
      <w:pPr>
        <w:ind w:left="752" w:right="98"/>
        <w:jc w:val="center"/>
        <w:rPr>
          <w:rFonts w:ascii="inherit" w:hAnsi="inherit"/>
          <w:i/>
          <w:iCs/>
          <w:color w:val="231F20"/>
          <w:spacing w:val="-3"/>
          <w:w w:val="95"/>
          <w:sz w:val="24"/>
          <w:szCs w:val="24"/>
        </w:rPr>
      </w:pPr>
    </w:p>
    <w:p w14:paraId="3D7C152E" w14:textId="77777777" w:rsidR="00637921" w:rsidRPr="00637921" w:rsidRDefault="00637921" w:rsidP="00637921">
      <w:pPr>
        <w:ind w:left="752" w:right="98"/>
        <w:jc w:val="center"/>
        <w:rPr>
          <w:rFonts w:ascii="inherit" w:hAnsi="inherit"/>
          <w:i/>
          <w:iCs/>
          <w:color w:val="231F20"/>
          <w:spacing w:val="-3"/>
          <w:w w:val="95"/>
          <w:sz w:val="24"/>
          <w:szCs w:val="24"/>
        </w:rPr>
      </w:pPr>
    </w:p>
    <w:p w14:paraId="5C4547B9" w14:textId="77777777" w:rsidR="00637921" w:rsidRPr="00637921" w:rsidRDefault="00637921" w:rsidP="00637921">
      <w:pPr>
        <w:ind w:left="752" w:right="98"/>
        <w:jc w:val="center"/>
        <w:rPr>
          <w:rFonts w:ascii="inherit" w:hAnsi="inherit"/>
          <w:sz w:val="24"/>
          <w:szCs w:val="24"/>
        </w:rPr>
      </w:pPr>
      <w:r w:rsidRPr="00637921">
        <w:rPr>
          <w:rFonts w:ascii="inherit" w:hAnsi="inherit"/>
          <w:i/>
          <w:iCs/>
          <w:color w:val="231F20"/>
          <w:spacing w:val="-3"/>
          <w:w w:val="95"/>
          <w:sz w:val="24"/>
          <w:szCs w:val="24"/>
        </w:rPr>
        <w:t>Table</w:t>
      </w:r>
      <w:r w:rsidRPr="00637921">
        <w:rPr>
          <w:rFonts w:ascii="inherit" w:hAnsi="inherit"/>
          <w:i/>
          <w:iCs/>
          <w:color w:val="231F20"/>
          <w:spacing w:val="-9"/>
          <w:w w:val="95"/>
          <w:sz w:val="24"/>
          <w:szCs w:val="24"/>
        </w:rPr>
        <w:t xml:space="preserve"> </w:t>
      </w:r>
      <w:r w:rsidRPr="00637921">
        <w:rPr>
          <w:rFonts w:ascii="inherit" w:hAnsi="inherit"/>
          <w:i/>
          <w:iCs/>
          <w:color w:val="231F20"/>
          <w:w w:val="95"/>
          <w:sz w:val="24"/>
          <w:szCs w:val="24"/>
        </w:rPr>
        <w:t>X.2.2</w:t>
      </w:r>
    </w:p>
    <w:p w14:paraId="68DD5F05" w14:textId="20FC2E41" w:rsidR="00637921" w:rsidRPr="00637921" w:rsidRDefault="00637921" w:rsidP="00637921">
      <w:pPr>
        <w:ind w:left="752" w:right="98"/>
        <w:jc w:val="center"/>
        <w:rPr>
          <w:rFonts w:ascii="inherit" w:eastAsia="Cambria" w:hAnsi="inherit"/>
          <w:b/>
          <w:bCs/>
          <w:color w:val="231F20"/>
          <w:sz w:val="24"/>
          <w:szCs w:val="24"/>
          <w:lang w:val="en-US"/>
        </w:rPr>
      </w:pPr>
      <w:r w:rsidRPr="00637921">
        <w:rPr>
          <w:rFonts w:ascii="inherit" w:eastAsia="Cambria" w:hAnsi="inherit"/>
          <w:b/>
          <w:bCs/>
          <w:color w:val="231F20"/>
          <w:w w:val="95"/>
          <w:sz w:val="24"/>
          <w:szCs w:val="24"/>
          <w:lang w:val="en-US" w:bidi="en-US"/>
        </w:rPr>
        <w:t>Time parameters for Figure 3 for fault-ride-through capability of power park modules</w:t>
      </w:r>
    </w:p>
    <w:tbl>
      <w:tblPr>
        <w:tblStyle w:val="TableGrid"/>
        <w:tblW w:w="0" w:type="auto"/>
        <w:jc w:val="center"/>
        <w:tblLook w:val="01E0" w:firstRow="1" w:lastRow="1" w:firstColumn="1" w:lastColumn="1" w:noHBand="0" w:noVBand="0"/>
      </w:tblPr>
      <w:tblGrid>
        <w:gridCol w:w="956"/>
        <w:gridCol w:w="3686"/>
      </w:tblGrid>
      <w:tr w:rsidR="00637921" w:rsidRPr="00637921" w14:paraId="1A99A0E0" w14:textId="77777777" w:rsidTr="007F3A6E">
        <w:trPr>
          <w:jc w:val="center"/>
        </w:trPr>
        <w:tc>
          <w:tcPr>
            <w:tcW w:w="4642" w:type="dxa"/>
            <w:gridSpan w:val="2"/>
          </w:tcPr>
          <w:p w14:paraId="0F93225A" w14:textId="77777777" w:rsidR="00637921" w:rsidRPr="00637921" w:rsidRDefault="00637921" w:rsidP="00637921">
            <w:pPr>
              <w:widowControl w:val="0"/>
              <w:autoSpaceDE w:val="0"/>
              <w:autoSpaceDN w:val="0"/>
              <w:spacing w:before="112" w:after="160" w:line="228" w:lineRule="auto"/>
              <w:ind w:left="88"/>
              <w:jc w:val="center"/>
              <w:rPr>
                <w:rFonts w:ascii="inherit" w:eastAsia="Cambria" w:hAnsi="inherit" w:cs="Times New Roman"/>
                <w:b/>
                <w:bCs/>
                <w:sz w:val="24"/>
                <w:szCs w:val="24"/>
                <w:lang w:val="en-US" w:bidi="en-US"/>
              </w:rPr>
            </w:pPr>
            <w:r w:rsidRPr="00637921">
              <w:rPr>
                <w:rFonts w:ascii="inherit" w:eastAsia="Cambria" w:hAnsi="inherit" w:cs="Times New Roman"/>
                <w:b/>
                <w:bCs/>
                <w:color w:val="231F20"/>
                <w:sz w:val="24"/>
                <w:szCs w:val="24"/>
                <w:lang w:val="en-US" w:bidi="en-US"/>
              </w:rPr>
              <w:t>Time parameters (seconds)</w:t>
            </w:r>
          </w:p>
        </w:tc>
      </w:tr>
      <w:tr w:rsidR="00637921" w:rsidRPr="00637921" w14:paraId="28B63BE6" w14:textId="77777777" w:rsidTr="007F3A6E">
        <w:trPr>
          <w:jc w:val="center"/>
        </w:trPr>
        <w:tc>
          <w:tcPr>
            <w:tcW w:w="956" w:type="dxa"/>
          </w:tcPr>
          <w:p w14:paraId="12BD8479" w14:textId="77777777" w:rsidR="00637921" w:rsidRPr="00637921" w:rsidRDefault="00637921" w:rsidP="00637921">
            <w:pPr>
              <w:widowControl w:val="0"/>
              <w:autoSpaceDE w:val="0"/>
              <w:autoSpaceDN w:val="0"/>
              <w:spacing w:after="160" w:line="259" w:lineRule="auto"/>
              <w:ind w:left="91"/>
              <w:rPr>
                <w:rFonts w:ascii="inherit" w:eastAsia="Cambria" w:hAnsi="inherit" w:cs="Times New Roman"/>
                <w:sz w:val="24"/>
                <w:szCs w:val="24"/>
                <w:lang w:val="en-US" w:bidi="en-US"/>
              </w:rPr>
            </w:pPr>
            <w:r w:rsidRPr="00637921">
              <w:rPr>
                <w:rFonts w:ascii="inherit" w:eastAsia="Cambria" w:hAnsi="inherit" w:cs="Times New Roman"/>
                <w:color w:val="231F20"/>
                <w:position w:val="5"/>
                <w:sz w:val="24"/>
                <w:szCs w:val="24"/>
                <w:lang w:val="en-US" w:bidi="en-US"/>
              </w:rPr>
              <w:t>t</w:t>
            </w:r>
            <w:r w:rsidRPr="00637921">
              <w:rPr>
                <w:rFonts w:ascii="inherit" w:eastAsia="Cambria" w:hAnsi="inherit" w:cs="Times New Roman"/>
                <w:color w:val="231F20"/>
                <w:sz w:val="24"/>
                <w:szCs w:val="24"/>
                <w:lang w:val="en-US" w:bidi="en-US"/>
              </w:rPr>
              <w:t>clear</w:t>
            </w:r>
            <w:r w:rsidRPr="00637921">
              <w:rPr>
                <w:rFonts w:ascii="inherit" w:eastAsia="Cambria" w:hAnsi="inherit" w:cs="Times New Roman"/>
                <w:color w:val="231F20"/>
                <w:position w:val="5"/>
                <w:sz w:val="24"/>
                <w:szCs w:val="24"/>
                <w:lang w:val="en-US" w:bidi="en-US"/>
              </w:rPr>
              <w:t>:</w:t>
            </w:r>
          </w:p>
        </w:tc>
        <w:tc>
          <w:tcPr>
            <w:tcW w:w="3686" w:type="dxa"/>
          </w:tcPr>
          <w:p w14:paraId="0B8FDA4C" w14:textId="77777777" w:rsidR="00637921" w:rsidRPr="00637921" w:rsidRDefault="00637921" w:rsidP="00637921">
            <w:pPr>
              <w:widowControl w:val="0"/>
              <w:autoSpaceDE w:val="0"/>
              <w:autoSpaceDN w:val="0"/>
              <w:spacing w:after="160" w:line="259" w:lineRule="auto"/>
              <w:ind w:left="91"/>
              <w:rPr>
                <w:rFonts w:ascii="inherit" w:eastAsia="Cambria" w:hAnsi="inherit" w:cs="Times New Roman"/>
                <w:sz w:val="24"/>
                <w:szCs w:val="24"/>
                <w:lang w:val="en-US" w:bidi="en-US"/>
              </w:rPr>
            </w:pPr>
            <w:r w:rsidRPr="00637921">
              <w:rPr>
                <w:rFonts w:ascii="inherit" w:eastAsia="Cambria" w:hAnsi="inherit" w:cs="Times New Roman"/>
                <w:color w:val="231F20"/>
                <w:w w:val="95"/>
                <w:sz w:val="24"/>
                <w:szCs w:val="24"/>
                <w:lang w:val="en-US" w:bidi="en-US"/>
              </w:rPr>
              <w:t>0,15</w:t>
            </w:r>
          </w:p>
        </w:tc>
      </w:tr>
      <w:tr w:rsidR="00637921" w:rsidRPr="00637921" w14:paraId="0B80B56C" w14:textId="77777777" w:rsidTr="007F3A6E">
        <w:trPr>
          <w:jc w:val="center"/>
        </w:trPr>
        <w:tc>
          <w:tcPr>
            <w:tcW w:w="956" w:type="dxa"/>
          </w:tcPr>
          <w:p w14:paraId="7224B96C" w14:textId="77777777" w:rsidR="00637921" w:rsidRPr="00637921" w:rsidRDefault="00637921" w:rsidP="00637921">
            <w:pPr>
              <w:widowControl w:val="0"/>
              <w:autoSpaceDE w:val="0"/>
              <w:autoSpaceDN w:val="0"/>
              <w:spacing w:after="160" w:line="259" w:lineRule="auto"/>
              <w:ind w:left="91"/>
              <w:rPr>
                <w:rFonts w:ascii="inherit" w:eastAsia="Cambria" w:hAnsi="inherit" w:cs="Times New Roman"/>
                <w:sz w:val="24"/>
                <w:szCs w:val="24"/>
                <w:lang w:val="en-US" w:bidi="en-US"/>
              </w:rPr>
            </w:pPr>
            <w:r w:rsidRPr="00637921">
              <w:rPr>
                <w:rFonts w:ascii="inherit" w:eastAsia="Cambria" w:hAnsi="inherit" w:cs="Times New Roman"/>
                <w:color w:val="231F20"/>
                <w:position w:val="5"/>
                <w:sz w:val="24"/>
                <w:szCs w:val="24"/>
                <w:lang w:val="en-US" w:bidi="en-US"/>
              </w:rPr>
              <w:t>t</w:t>
            </w:r>
            <w:r w:rsidRPr="00637921">
              <w:rPr>
                <w:rFonts w:ascii="inherit" w:eastAsia="Cambria" w:hAnsi="inherit" w:cs="Times New Roman"/>
                <w:color w:val="231F20"/>
                <w:sz w:val="24"/>
                <w:szCs w:val="24"/>
                <w:lang w:val="en-US" w:bidi="en-US"/>
              </w:rPr>
              <w:t>rec1</w:t>
            </w:r>
            <w:r w:rsidRPr="00637921">
              <w:rPr>
                <w:rFonts w:ascii="inherit" w:eastAsia="Cambria" w:hAnsi="inherit" w:cs="Times New Roman"/>
                <w:color w:val="231F20"/>
                <w:position w:val="5"/>
                <w:sz w:val="24"/>
                <w:szCs w:val="24"/>
                <w:lang w:val="en-US" w:bidi="en-US"/>
              </w:rPr>
              <w:t>:</w:t>
            </w:r>
          </w:p>
        </w:tc>
        <w:tc>
          <w:tcPr>
            <w:tcW w:w="3686" w:type="dxa"/>
          </w:tcPr>
          <w:p w14:paraId="05EA6065" w14:textId="77777777" w:rsidR="00637921" w:rsidRPr="00637921" w:rsidRDefault="00637921" w:rsidP="00637921">
            <w:pPr>
              <w:widowControl w:val="0"/>
              <w:autoSpaceDE w:val="0"/>
              <w:autoSpaceDN w:val="0"/>
              <w:spacing w:after="160" w:line="259" w:lineRule="auto"/>
              <w:ind w:left="91"/>
              <w:rPr>
                <w:rFonts w:ascii="inherit" w:eastAsia="Cambria" w:hAnsi="inherit" w:cs="Times New Roman"/>
                <w:sz w:val="24"/>
                <w:szCs w:val="24"/>
                <w:lang w:val="en-US" w:bidi="en-US"/>
              </w:rPr>
            </w:pPr>
            <w:r w:rsidRPr="00637921">
              <w:rPr>
                <w:rFonts w:ascii="inherit" w:eastAsia="Cambria" w:hAnsi="inherit" w:cs="Times New Roman"/>
                <w:color w:val="231F20"/>
                <w:position w:val="5"/>
                <w:sz w:val="24"/>
                <w:szCs w:val="24"/>
                <w:lang w:val="en-US" w:bidi="en-US"/>
              </w:rPr>
              <w:t>t</w:t>
            </w:r>
            <w:r w:rsidRPr="00637921">
              <w:rPr>
                <w:rFonts w:ascii="inherit" w:eastAsia="Cambria" w:hAnsi="inherit" w:cs="Times New Roman"/>
                <w:color w:val="231F20"/>
                <w:sz w:val="24"/>
                <w:szCs w:val="24"/>
                <w:vertAlign w:val="subscript"/>
                <w:lang w:val="en-US" w:bidi="en-US"/>
              </w:rPr>
              <w:t>clear</w:t>
            </w:r>
          </w:p>
        </w:tc>
      </w:tr>
      <w:tr w:rsidR="00637921" w:rsidRPr="00637921" w14:paraId="2678406A" w14:textId="77777777" w:rsidTr="007F3A6E">
        <w:trPr>
          <w:jc w:val="center"/>
        </w:trPr>
        <w:tc>
          <w:tcPr>
            <w:tcW w:w="956" w:type="dxa"/>
          </w:tcPr>
          <w:p w14:paraId="63BCA296" w14:textId="77777777" w:rsidR="00637921" w:rsidRPr="00637921" w:rsidRDefault="00637921" w:rsidP="00637921">
            <w:pPr>
              <w:widowControl w:val="0"/>
              <w:autoSpaceDE w:val="0"/>
              <w:autoSpaceDN w:val="0"/>
              <w:spacing w:after="160" w:line="259" w:lineRule="auto"/>
              <w:ind w:left="91"/>
              <w:rPr>
                <w:rFonts w:ascii="inherit" w:eastAsia="Cambria" w:hAnsi="inherit" w:cs="Times New Roman"/>
                <w:color w:val="231F20"/>
                <w:sz w:val="24"/>
                <w:szCs w:val="24"/>
                <w:lang w:val="en-US" w:bidi="en-US"/>
              </w:rPr>
            </w:pPr>
            <w:r w:rsidRPr="00637921">
              <w:rPr>
                <w:rFonts w:ascii="inherit" w:eastAsia="Cambria" w:hAnsi="inherit" w:cs="Times New Roman"/>
                <w:color w:val="231F20"/>
                <w:position w:val="5"/>
                <w:sz w:val="24"/>
                <w:szCs w:val="24"/>
                <w:lang w:val="en-US" w:bidi="en-US"/>
              </w:rPr>
              <w:t>t</w:t>
            </w:r>
            <w:r w:rsidRPr="00637921">
              <w:rPr>
                <w:rFonts w:ascii="inherit" w:eastAsia="Cambria" w:hAnsi="inherit" w:cs="Times New Roman"/>
                <w:color w:val="231F20"/>
                <w:sz w:val="24"/>
                <w:szCs w:val="24"/>
                <w:lang w:val="en-US" w:bidi="en-US"/>
              </w:rPr>
              <w:t>rec2</w:t>
            </w:r>
          </w:p>
        </w:tc>
        <w:tc>
          <w:tcPr>
            <w:tcW w:w="3686" w:type="dxa"/>
          </w:tcPr>
          <w:p w14:paraId="56B630BA" w14:textId="77777777" w:rsidR="00637921" w:rsidRPr="00637921" w:rsidRDefault="00637921" w:rsidP="00637921">
            <w:pPr>
              <w:widowControl w:val="0"/>
              <w:autoSpaceDE w:val="0"/>
              <w:autoSpaceDN w:val="0"/>
              <w:spacing w:after="160" w:line="259" w:lineRule="auto"/>
              <w:ind w:left="91"/>
              <w:rPr>
                <w:rFonts w:ascii="inherit" w:eastAsia="Cambria" w:hAnsi="inherit" w:cs="Times New Roman"/>
                <w:color w:val="231F20"/>
                <w:sz w:val="24"/>
                <w:szCs w:val="24"/>
                <w:lang w:val="en-US" w:bidi="en-US"/>
              </w:rPr>
            </w:pPr>
            <w:r w:rsidRPr="00637921">
              <w:rPr>
                <w:rFonts w:ascii="inherit" w:eastAsia="Cambria" w:hAnsi="inherit" w:cs="Times New Roman"/>
                <w:color w:val="231F20"/>
                <w:position w:val="5"/>
                <w:sz w:val="24"/>
                <w:szCs w:val="24"/>
                <w:lang w:val="en-US" w:bidi="en-US"/>
              </w:rPr>
              <w:t>t</w:t>
            </w:r>
            <w:r w:rsidRPr="00637921">
              <w:rPr>
                <w:rFonts w:ascii="inherit" w:eastAsia="Cambria" w:hAnsi="inherit" w:cs="Times New Roman"/>
                <w:color w:val="231F20"/>
                <w:position w:val="5"/>
                <w:sz w:val="24"/>
                <w:szCs w:val="24"/>
                <w:vertAlign w:val="subscript"/>
                <w:lang w:val="en-US" w:bidi="en-US"/>
              </w:rPr>
              <w:t>rec1</w:t>
            </w:r>
          </w:p>
        </w:tc>
      </w:tr>
      <w:tr w:rsidR="00637921" w:rsidRPr="00637921" w14:paraId="78EF40E6" w14:textId="77777777" w:rsidTr="007F3A6E">
        <w:trPr>
          <w:jc w:val="center"/>
        </w:trPr>
        <w:tc>
          <w:tcPr>
            <w:tcW w:w="956" w:type="dxa"/>
          </w:tcPr>
          <w:p w14:paraId="6E4BEB1C" w14:textId="77777777" w:rsidR="00637921" w:rsidRPr="00637921" w:rsidRDefault="00637921" w:rsidP="00637921">
            <w:pPr>
              <w:widowControl w:val="0"/>
              <w:autoSpaceDE w:val="0"/>
              <w:autoSpaceDN w:val="0"/>
              <w:spacing w:after="160" w:line="259" w:lineRule="auto"/>
              <w:ind w:left="91"/>
              <w:rPr>
                <w:rFonts w:ascii="inherit" w:eastAsia="Cambria" w:hAnsi="inherit" w:cs="Times New Roman"/>
                <w:color w:val="231F20"/>
                <w:sz w:val="24"/>
                <w:szCs w:val="24"/>
                <w:lang w:val="en-US" w:bidi="en-US"/>
              </w:rPr>
            </w:pPr>
            <w:r w:rsidRPr="00637921">
              <w:rPr>
                <w:rFonts w:ascii="inherit" w:eastAsia="Cambria" w:hAnsi="inherit" w:cs="Times New Roman"/>
                <w:color w:val="231F20"/>
                <w:position w:val="5"/>
                <w:sz w:val="24"/>
                <w:szCs w:val="24"/>
                <w:lang w:val="en-US" w:bidi="en-US"/>
              </w:rPr>
              <w:t>t</w:t>
            </w:r>
            <w:r w:rsidRPr="00637921">
              <w:rPr>
                <w:rFonts w:ascii="inherit" w:eastAsia="Cambria" w:hAnsi="inherit" w:cs="Times New Roman"/>
                <w:color w:val="231F20"/>
                <w:sz w:val="24"/>
                <w:szCs w:val="24"/>
                <w:lang w:val="en-US" w:bidi="en-US"/>
              </w:rPr>
              <w:t>rec3</w:t>
            </w:r>
          </w:p>
        </w:tc>
        <w:tc>
          <w:tcPr>
            <w:tcW w:w="3686" w:type="dxa"/>
          </w:tcPr>
          <w:p w14:paraId="718791BF" w14:textId="77777777" w:rsidR="00637921" w:rsidRPr="00637921" w:rsidRDefault="00637921" w:rsidP="00637921">
            <w:pPr>
              <w:widowControl w:val="0"/>
              <w:autoSpaceDE w:val="0"/>
              <w:autoSpaceDN w:val="0"/>
              <w:spacing w:after="160" w:line="259" w:lineRule="auto"/>
              <w:ind w:left="91"/>
              <w:rPr>
                <w:rFonts w:ascii="inherit" w:eastAsia="Cambria" w:hAnsi="inherit" w:cs="Times New Roman"/>
                <w:color w:val="231F20"/>
                <w:sz w:val="24"/>
                <w:szCs w:val="24"/>
                <w:lang w:val="en-US" w:bidi="en-US"/>
              </w:rPr>
            </w:pPr>
            <w:r w:rsidRPr="00637921">
              <w:rPr>
                <w:rFonts w:ascii="inherit" w:eastAsia="Cambria" w:hAnsi="inherit" w:cs="Times New Roman"/>
                <w:color w:val="231F20"/>
                <w:position w:val="5"/>
                <w:sz w:val="24"/>
                <w:szCs w:val="24"/>
                <w:lang w:val="en-US" w:bidi="en-US"/>
              </w:rPr>
              <w:t>3,0</w:t>
            </w:r>
          </w:p>
        </w:tc>
      </w:tr>
    </w:tbl>
    <w:p w14:paraId="0D99A2C8" w14:textId="2DAD9305" w:rsidR="00637921" w:rsidRPr="00637921" w:rsidRDefault="00637921" w:rsidP="00637921">
      <w:pPr>
        <w:rPr>
          <w:rFonts w:ascii="inherit" w:hAnsi="inherit"/>
          <w:color w:val="231F20"/>
          <w:w w:val="95"/>
          <w:sz w:val="24"/>
          <w:szCs w:val="24"/>
        </w:rPr>
      </w:pPr>
    </w:p>
    <w:p w14:paraId="5A06836F" w14:textId="77777777" w:rsidR="00637921" w:rsidRPr="00637921" w:rsidRDefault="00637921" w:rsidP="00637921">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1C4197C1" w14:textId="01A01B36" w:rsidR="00637921" w:rsidRDefault="008F768A" w:rsidP="00D277C6">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5</w:t>
      </w:r>
      <w:r w:rsidR="00637921" w:rsidRPr="00637921">
        <w:rPr>
          <w:rFonts w:ascii="inherit" w:eastAsia="Times New Roman" w:hAnsi="inherit" w:cs="Times New Roman"/>
          <w:color w:val="000000"/>
          <w:sz w:val="24"/>
          <w:szCs w:val="24"/>
          <w:lang w:eastAsia="en-GB"/>
        </w:rPr>
        <w:t xml:space="preserve">. </w:t>
      </w:r>
      <w:r w:rsidR="00F37BC8" w:rsidRPr="00F37BC8">
        <w:rPr>
          <w:rFonts w:ascii="inherit" w:eastAsia="Times New Roman" w:hAnsi="inherit" w:cs="Times New Roman"/>
          <w:color w:val="000000"/>
          <w:sz w:val="24"/>
          <w:szCs w:val="24"/>
          <w:lang w:eastAsia="en-GB"/>
        </w:rPr>
        <w:t>The relevant TSO in coordination wi</w:t>
      </w:r>
      <w:r w:rsidR="00044F48">
        <w:rPr>
          <w:rFonts w:ascii="inherit" w:eastAsia="Times New Roman" w:hAnsi="inherit" w:cs="Times New Roman"/>
          <w:color w:val="000000"/>
          <w:sz w:val="24"/>
          <w:szCs w:val="24"/>
          <w:lang w:eastAsia="en-GB"/>
        </w:rPr>
        <w:t>th the relevant system operator</w:t>
      </w:r>
      <w:r w:rsidR="00F37BC8" w:rsidRPr="00F37BC8">
        <w:rPr>
          <w:rFonts w:ascii="inherit" w:eastAsia="Times New Roman" w:hAnsi="inherit" w:cs="Times New Roman"/>
          <w:color w:val="000000"/>
          <w:sz w:val="24"/>
          <w:szCs w:val="24"/>
          <w:lang w:eastAsia="en-GB"/>
        </w:rPr>
        <w:t xml:space="preserve"> may specify that type A power park modules </w:t>
      </w:r>
      <w:r w:rsidR="002F740B">
        <w:rPr>
          <w:rFonts w:ascii="inherit" w:eastAsia="Times New Roman" w:hAnsi="inherit" w:cs="Times New Roman"/>
          <w:color w:val="000000"/>
          <w:sz w:val="24"/>
          <w:szCs w:val="24"/>
          <w:lang w:eastAsia="en-GB"/>
        </w:rPr>
        <w:t xml:space="preserve">shall </w:t>
      </w:r>
      <w:r w:rsidR="00F37BC8" w:rsidRPr="00F37BC8">
        <w:rPr>
          <w:rFonts w:ascii="inherit" w:eastAsia="Times New Roman" w:hAnsi="inherit" w:cs="Times New Roman"/>
          <w:color w:val="000000"/>
          <w:sz w:val="24"/>
          <w:szCs w:val="24"/>
          <w:lang w:eastAsia="en-GB"/>
        </w:rPr>
        <w:t>be capable of providing gri</w:t>
      </w:r>
      <w:r w:rsidR="008210EB">
        <w:rPr>
          <w:rFonts w:ascii="inherit" w:eastAsia="Times New Roman" w:hAnsi="inherit" w:cs="Times New Roman"/>
          <w:color w:val="000000"/>
          <w:sz w:val="24"/>
          <w:szCs w:val="24"/>
          <w:lang w:eastAsia="en-GB"/>
        </w:rPr>
        <w:t>d forming capability at the con</w:t>
      </w:r>
      <w:r w:rsidR="00F37BC8" w:rsidRPr="00F37BC8">
        <w:rPr>
          <w:rFonts w:ascii="inherit" w:eastAsia="Times New Roman" w:hAnsi="inherit" w:cs="Times New Roman"/>
          <w:color w:val="000000"/>
          <w:sz w:val="24"/>
          <w:szCs w:val="24"/>
          <w:lang w:eastAsia="en-GB"/>
        </w:rPr>
        <w:t>nection point</w:t>
      </w:r>
      <w:r w:rsidR="001102C8">
        <w:rPr>
          <w:rFonts w:ascii="inherit" w:eastAsia="Times New Roman" w:hAnsi="inherit" w:cs="Times New Roman"/>
          <w:color w:val="000000"/>
          <w:sz w:val="24"/>
          <w:szCs w:val="24"/>
          <w:lang w:eastAsia="en-GB"/>
        </w:rPr>
        <w:t>.</w:t>
      </w:r>
      <w:r w:rsidR="001102C8" w:rsidRPr="00F37BC8" w:rsidDel="001102C8">
        <w:rPr>
          <w:rFonts w:ascii="inherit" w:eastAsia="Times New Roman" w:hAnsi="inherit" w:cs="Times New Roman"/>
          <w:color w:val="000000"/>
          <w:sz w:val="24"/>
          <w:szCs w:val="24"/>
          <w:lang w:eastAsia="en-GB"/>
        </w:rPr>
        <w:t xml:space="preserve"> </w:t>
      </w:r>
    </w:p>
    <w:p w14:paraId="049BBA9E" w14:textId="764098F7" w:rsidR="00F37BC8" w:rsidRPr="00F37BC8" w:rsidRDefault="008F768A" w:rsidP="00F37BC8">
      <w:pPr>
        <w:spacing w:before="120" w:after="0" w:line="240" w:lineRule="auto"/>
        <w:jc w:val="both"/>
        <w:rPr>
          <w:rFonts w:ascii="inherit" w:eastAsia="AvenirNext LT Com Regular" w:hAnsi="inherit" w:cs="Times New Roman"/>
          <w:sz w:val="24"/>
          <w:szCs w:val="24"/>
        </w:rPr>
      </w:pPr>
      <w:r>
        <w:rPr>
          <w:rFonts w:ascii="inherit" w:eastAsia="AvenirNext LT Com Regular" w:hAnsi="inherit" w:cs="Times New Roman"/>
          <w:sz w:val="24"/>
          <w:szCs w:val="24"/>
        </w:rPr>
        <w:t>6</w:t>
      </w:r>
      <w:r w:rsidR="001102C8">
        <w:rPr>
          <w:rFonts w:ascii="inherit" w:eastAsia="AvenirNext LT Com Regular" w:hAnsi="inherit" w:cs="Times New Roman"/>
          <w:sz w:val="24"/>
          <w:szCs w:val="24"/>
        </w:rPr>
        <w:t xml:space="preserve">. </w:t>
      </w:r>
      <w:r w:rsidR="00F37BC8" w:rsidRPr="00F37BC8">
        <w:rPr>
          <w:rFonts w:ascii="inherit" w:eastAsia="AvenirNext LT Com Regular" w:hAnsi="inherit" w:cs="Times New Roman"/>
          <w:sz w:val="24"/>
          <w:szCs w:val="24"/>
        </w:rPr>
        <w:t xml:space="preserve">By way of derogation from Article 4(2), a power park module shall be considered existing if </w:t>
      </w:r>
    </w:p>
    <w:p w14:paraId="6552F785" w14:textId="77777777" w:rsidR="00F37BC8" w:rsidRPr="00F37BC8" w:rsidRDefault="00F37BC8" w:rsidP="00F37BC8">
      <w:pPr>
        <w:numPr>
          <w:ilvl w:val="0"/>
          <w:numId w:val="16"/>
        </w:numPr>
        <w:spacing w:before="120" w:after="0" w:line="240" w:lineRule="auto"/>
        <w:ind w:left="360"/>
        <w:contextualSpacing/>
        <w:jc w:val="both"/>
        <w:rPr>
          <w:rFonts w:ascii="inherit" w:eastAsia="AvenirNext LT Com Regular" w:hAnsi="inherit" w:cs="Times New Roman"/>
          <w:sz w:val="24"/>
          <w:szCs w:val="24"/>
        </w:rPr>
      </w:pPr>
      <w:r w:rsidRPr="00F37BC8">
        <w:rPr>
          <w:rFonts w:ascii="inherit" w:eastAsia="AvenirNext LT Com Regular" w:hAnsi="inherit" w:cs="Times New Roman"/>
          <w:sz w:val="24"/>
          <w:szCs w:val="24"/>
        </w:rPr>
        <w:t xml:space="preserve"> it is already connected to the network on the date of entry into force of this Regulation; or </w:t>
      </w:r>
    </w:p>
    <w:p w14:paraId="3AEE8507" w14:textId="3817967C" w:rsidR="00F37BC8" w:rsidRPr="00F37BC8" w:rsidRDefault="00F37BC8" w:rsidP="00F37BC8">
      <w:pPr>
        <w:numPr>
          <w:ilvl w:val="0"/>
          <w:numId w:val="16"/>
        </w:numPr>
        <w:spacing w:before="120" w:after="0" w:line="240" w:lineRule="auto"/>
        <w:ind w:left="360"/>
        <w:contextualSpacing/>
        <w:jc w:val="both"/>
        <w:rPr>
          <w:rFonts w:ascii="inherit" w:eastAsia="AvenirNext LT Com Regular" w:hAnsi="inherit" w:cs="Times New Roman"/>
          <w:sz w:val="24"/>
          <w:szCs w:val="24"/>
        </w:rPr>
      </w:pPr>
      <w:r w:rsidRPr="00F37BC8">
        <w:rPr>
          <w:rFonts w:ascii="inherit" w:eastAsia="AvenirNext LT Com Regular" w:hAnsi="inherit" w:cs="Times New Roman"/>
          <w:sz w:val="24"/>
          <w:szCs w:val="24"/>
        </w:rPr>
        <w:t>the power-generating facility owner has concluded a final and binding contract for the purchase of the main generating plant by three years after the entry into force of the Regulation.</w:t>
      </w:r>
    </w:p>
    <w:p w14:paraId="72839B3A" w14:textId="5A1918F8" w:rsidR="00F37BC8" w:rsidRDefault="008F768A" w:rsidP="00F37BC8">
      <w:pPr>
        <w:spacing w:before="120" w:after="0" w:line="240" w:lineRule="auto"/>
        <w:jc w:val="both"/>
        <w:rPr>
          <w:rFonts w:ascii="inherit" w:hAnsi="inherit"/>
          <w:sz w:val="24"/>
          <w:szCs w:val="24"/>
        </w:rPr>
      </w:pPr>
      <w:r>
        <w:rPr>
          <w:rFonts w:ascii="inherit" w:hAnsi="inherit"/>
          <w:sz w:val="24"/>
          <w:szCs w:val="24"/>
        </w:rPr>
        <w:t>7</w:t>
      </w:r>
      <w:r w:rsidR="00605BB6">
        <w:rPr>
          <w:rFonts w:ascii="inherit" w:hAnsi="inherit"/>
          <w:sz w:val="24"/>
          <w:szCs w:val="24"/>
        </w:rPr>
        <w:t xml:space="preserve">. </w:t>
      </w:r>
      <w:r w:rsidR="00F37BC8">
        <w:rPr>
          <w:rFonts w:ascii="inherit" w:hAnsi="inherit"/>
          <w:sz w:val="24"/>
          <w:szCs w:val="24"/>
        </w:rPr>
        <w:t>The relevant system operator</w:t>
      </w:r>
      <w:r w:rsidR="00F37BC8" w:rsidRPr="006633EA">
        <w:rPr>
          <w:rFonts w:ascii="inherit" w:hAnsi="inherit"/>
          <w:sz w:val="24"/>
          <w:szCs w:val="24"/>
        </w:rPr>
        <w:t xml:space="preserve"> may specify that the activation of </w:t>
      </w:r>
      <w:r w:rsidR="00F37BC8">
        <w:rPr>
          <w:rFonts w:ascii="inherit" w:hAnsi="inherit"/>
          <w:sz w:val="24"/>
          <w:szCs w:val="24"/>
        </w:rPr>
        <w:t>grid forming mode</w:t>
      </w:r>
      <w:r w:rsidR="00F37BC8" w:rsidRPr="006633EA">
        <w:rPr>
          <w:rFonts w:ascii="inherit" w:hAnsi="inherit"/>
          <w:sz w:val="24"/>
          <w:szCs w:val="24"/>
        </w:rPr>
        <w:t xml:space="preserve"> </w:t>
      </w:r>
      <w:r w:rsidR="00F37BC8">
        <w:rPr>
          <w:rFonts w:ascii="inherit" w:hAnsi="inherit"/>
          <w:sz w:val="24"/>
          <w:szCs w:val="24"/>
        </w:rPr>
        <w:t>is</w:t>
      </w:r>
      <w:r w:rsidR="00F37BC8" w:rsidRPr="006633EA">
        <w:rPr>
          <w:rFonts w:ascii="inherit" w:hAnsi="inherit"/>
          <w:sz w:val="24"/>
          <w:szCs w:val="24"/>
        </w:rPr>
        <w:t xml:space="preserve"> subject to necessary </w:t>
      </w:r>
      <w:r w:rsidR="00F37BC8">
        <w:rPr>
          <w:rFonts w:ascii="inherit" w:hAnsi="inherit"/>
          <w:sz w:val="24"/>
          <w:szCs w:val="24"/>
        </w:rPr>
        <w:t xml:space="preserve">adaptations to </w:t>
      </w:r>
      <w:r w:rsidR="00F37BC8" w:rsidRPr="006633EA">
        <w:rPr>
          <w:rFonts w:ascii="inherit" w:hAnsi="inherit"/>
          <w:sz w:val="24"/>
          <w:szCs w:val="24"/>
        </w:rPr>
        <w:t xml:space="preserve">the </w:t>
      </w:r>
      <w:r w:rsidR="00F37BC8">
        <w:rPr>
          <w:rFonts w:ascii="inherit" w:hAnsi="inherit"/>
          <w:sz w:val="24"/>
          <w:szCs w:val="24"/>
        </w:rPr>
        <w:t>system operator’s</w:t>
      </w:r>
      <w:r w:rsidR="00F37BC8" w:rsidRPr="006633EA">
        <w:rPr>
          <w:rFonts w:ascii="inherit" w:hAnsi="inherit"/>
          <w:sz w:val="24"/>
          <w:szCs w:val="24"/>
        </w:rPr>
        <w:t xml:space="preserve"> network and operating </w:t>
      </w:r>
      <w:r w:rsidR="00F37BC8">
        <w:rPr>
          <w:rFonts w:ascii="inherit" w:hAnsi="inherit"/>
          <w:sz w:val="24"/>
          <w:szCs w:val="24"/>
        </w:rPr>
        <w:t xml:space="preserve">and </w:t>
      </w:r>
      <w:r w:rsidR="00F37BC8" w:rsidRPr="006633EA">
        <w:rPr>
          <w:rFonts w:ascii="inherit" w:hAnsi="inherit"/>
          <w:sz w:val="24"/>
          <w:szCs w:val="24"/>
        </w:rPr>
        <w:t>maintenance procedures</w:t>
      </w:r>
      <w:r w:rsidR="00F37BC8">
        <w:rPr>
          <w:rFonts w:ascii="inherit" w:hAnsi="inherit"/>
          <w:sz w:val="24"/>
          <w:szCs w:val="24"/>
        </w:rPr>
        <w:t xml:space="preserve">. </w:t>
      </w:r>
      <w:r w:rsidR="00F37BC8" w:rsidRPr="006633EA">
        <w:rPr>
          <w:rFonts w:ascii="inherit" w:hAnsi="inherit"/>
          <w:sz w:val="24"/>
          <w:szCs w:val="24"/>
        </w:rPr>
        <w:t xml:space="preserve">The </w:t>
      </w:r>
      <w:r w:rsidR="00F37BC8">
        <w:rPr>
          <w:rFonts w:ascii="inherit" w:hAnsi="inherit"/>
          <w:sz w:val="24"/>
          <w:szCs w:val="24"/>
        </w:rPr>
        <w:t xml:space="preserve">Member State or the </w:t>
      </w:r>
      <w:r w:rsidR="00F37BC8" w:rsidRPr="00A3583A">
        <w:rPr>
          <w:rFonts w:ascii="inherit" w:hAnsi="inherit"/>
          <w:sz w:val="24"/>
          <w:szCs w:val="24"/>
        </w:rPr>
        <w:t>entity designated by the Member State</w:t>
      </w:r>
      <w:r w:rsidR="00F37BC8">
        <w:rPr>
          <w:rFonts w:ascii="inherit" w:hAnsi="inherit"/>
          <w:sz w:val="24"/>
          <w:szCs w:val="24"/>
        </w:rPr>
        <w:t xml:space="preserve"> may </w:t>
      </w:r>
      <w:r w:rsidR="00D300ED">
        <w:rPr>
          <w:rFonts w:ascii="inherit" w:hAnsi="inherit"/>
          <w:sz w:val="24"/>
          <w:szCs w:val="24"/>
        </w:rPr>
        <w:t>set</w:t>
      </w:r>
      <w:r w:rsidR="00F37BC8">
        <w:rPr>
          <w:rFonts w:ascii="inherit" w:hAnsi="inherit"/>
          <w:sz w:val="24"/>
          <w:szCs w:val="24"/>
        </w:rPr>
        <w:t xml:space="preserve"> the formal and substantive conditions under which the relevant system operator may conduct such specification.</w:t>
      </w:r>
    </w:p>
    <w:p w14:paraId="38606F94" w14:textId="194742D0" w:rsidR="00AA4987" w:rsidRDefault="008F768A" w:rsidP="00AA4987">
      <w:pPr>
        <w:spacing w:before="120"/>
        <w:jc w:val="both"/>
        <w:rPr>
          <w:rFonts w:ascii="inherit" w:hAnsi="inherit"/>
          <w:sz w:val="24"/>
          <w:szCs w:val="24"/>
        </w:rPr>
      </w:pPr>
      <w:r>
        <w:rPr>
          <w:rFonts w:ascii="inherit" w:eastAsia="Times New Roman" w:hAnsi="inherit" w:cs="Times New Roman"/>
          <w:color w:val="000000"/>
          <w:sz w:val="24"/>
          <w:szCs w:val="24"/>
          <w:lang w:eastAsia="en-GB"/>
        </w:rPr>
        <w:t>8</w:t>
      </w:r>
      <w:r w:rsidR="00AA4987">
        <w:rPr>
          <w:rFonts w:ascii="inherit" w:eastAsia="Times New Roman" w:hAnsi="inherit" w:cs="Times New Roman"/>
          <w:color w:val="000000"/>
          <w:sz w:val="24"/>
          <w:szCs w:val="24"/>
          <w:lang w:eastAsia="en-GB"/>
        </w:rPr>
        <w:t xml:space="preserve">. </w:t>
      </w:r>
      <w:r w:rsidR="00734C51">
        <w:rPr>
          <w:rFonts w:ascii="inherit" w:hAnsi="inherit"/>
          <w:sz w:val="24"/>
          <w:szCs w:val="24"/>
        </w:rPr>
        <w:t>A p</w:t>
      </w:r>
      <w:r w:rsidR="00AA4987">
        <w:rPr>
          <w:rFonts w:ascii="inherit" w:hAnsi="inherit"/>
          <w:sz w:val="24"/>
          <w:szCs w:val="24"/>
        </w:rPr>
        <w:t>ower park module</w:t>
      </w:r>
      <w:r w:rsidR="00AA4987" w:rsidRPr="00BD2724">
        <w:rPr>
          <w:rFonts w:ascii="inherit" w:hAnsi="inherit"/>
          <w:sz w:val="24"/>
          <w:szCs w:val="24"/>
        </w:rPr>
        <w:t xml:space="preserve"> shall be capable of providing grid forming capability at </w:t>
      </w:r>
      <w:r w:rsidR="00AA4987">
        <w:rPr>
          <w:rFonts w:ascii="inherit" w:hAnsi="inherit"/>
          <w:sz w:val="24"/>
          <w:szCs w:val="24"/>
        </w:rPr>
        <w:t>the</w:t>
      </w:r>
      <w:r w:rsidR="00AA4987" w:rsidRPr="00BD2724">
        <w:rPr>
          <w:rFonts w:ascii="inherit" w:hAnsi="inherit"/>
          <w:sz w:val="24"/>
          <w:szCs w:val="24"/>
        </w:rPr>
        <w:t xml:space="preserve"> connection point</w:t>
      </w:r>
      <w:r w:rsidR="00AA4987">
        <w:rPr>
          <w:rFonts w:ascii="inherit" w:hAnsi="inherit"/>
          <w:sz w:val="24"/>
          <w:szCs w:val="24"/>
        </w:rPr>
        <w:t xml:space="preserve"> </w:t>
      </w:r>
      <w:r w:rsidR="00AA4987" w:rsidRPr="00BD2724">
        <w:rPr>
          <w:rFonts w:ascii="inherit" w:hAnsi="inherit"/>
          <w:sz w:val="24"/>
          <w:szCs w:val="24"/>
        </w:rPr>
        <w:t xml:space="preserve">as listed </w:t>
      </w:r>
      <w:r w:rsidR="00AA4987">
        <w:rPr>
          <w:rFonts w:ascii="inherit" w:hAnsi="inherit"/>
          <w:sz w:val="24"/>
          <w:szCs w:val="24"/>
        </w:rPr>
        <w:t>below</w:t>
      </w:r>
      <w:r w:rsidR="00AA4987" w:rsidRPr="00BD2724">
        <w:rPr>
          <w:rFonts w:ascii="inherit" w:hAnsi="inherit"/>
          <w:sz w:val="24"/>
          <w:szCs w:val="24"/>
        </w:rPr>
        <w:t>.</w:t>
      </w:r>
    </w:p>
    <w:p w14:paraId="66A54B2B" w14:textId="1065C13E" w:rsidR="00AA4987" w:rsidRPr="00AA488F" w:rsidRDefault="00AA4987" w:rsidP="00AA4987">
      <w:pPr>
        <w:spacing w:before="120" w:after="0" w:line="240" w:lineRule="auto"/>
        <w:ind w:left="284" w:hanging="284"/>
        <w:jc w:val="both"/>
        <w:rPr>
          <w:rFonts w:ascii="inherit" w:hAnsi="inherit"/>
          <w:sz w:val="24"/>
          <w:szCs w:val="24"/>
        </w:rPr>
      </w:pPr>
      <w:r w:rsidRPr="00AA488F">
        <w:rPr>
          <w:rFonts w:ascii="inherit" w:hAnsi="inherit"/>
          <w:sz w:val="24"/>
          <w:szCs w:val="24"/>
        </w:rPr>
        <w:t xml:space="preserve">(a) Within the power </w:t>
      </w:r>
      <w:r w:rsidRPr="009A1037">
        <w:rPr>
          <w:rFonts w:ascii="inherit" w:hAnsi="inherit"/>
          <w:sz w:val="24"/>
          <w:szCs w:val="24"/>
        </w:rPr>
        <w:t>park module</w:t>
      </w:r>
      <w:r w:rsidR="009A1037" w:rsidRPr="009A1037">
        <w:rPr>
          <w:rFonts w:ascii="inherit" w:hAnsi="inherit"/>
          <w:sz w:val="24"/>
          <w:szCs w:val="24"/>
        </w:rPr>
        <w:t>’</w:t>
      </w:r>
      <w:r w:rsidR="00B052BF" w:rsidRPr="009A1037">
        <w:rPr>
          <w:rFonts w:ascii="inherit" w:hAnsi="inherit"/>
          <w:sz w:val="24"/>
          <w:szCs w:val="24"/>
        </w:rPr>
        <w:t>s</w:t>
      </w:r>
      <w:r w:rsidRPr="00AA488F">
        <w:rPr>
          <w:rFonts w:ascii="inherit" w:hAnsi="inherit"/>
          <w:sz w:val="24"/>
          <w:szCs w:val="24"/>
        </w:rPr>
        <w:t xml:space="preserve"> </w:t>
      </w:r>
      <w:r w:rsidRPr="00AA488F" w:rsidDel="00AF342D">
        <w:rPr>
          <w:rFonts w:ascii="inherit" w:hAnsi="inherit"/>
          <w:sz w:val="24"/>
          <w:szCs w:val="24"/>
        </w:rPr>
        <w:t xml:space="preserve">current and </w:t>
      </w:r>
      <w:r w:rsidRPr="00AA488F">
        <w:rPr>
          <w:rFonts w:ascii="inherit" w:hAnsi="inherit"/>
          <w:sz w:val="24"/>
          <w:szCs w:val="24"/>
        </w:rPr>
        <w:t>energy limits, the power park module shall be capable of behaving at the terminals of the individual unit(s) as a voltage source behind an internal impedance (Thevenin source), during normal operating conditions (non-disturbed grid conditions) and upon inception of a grid disturbance (including voltage, frequency and voltage phase angle disturbance). The Thevenin source is characterized by its internal voltage amplitude, voltage phase angle, frequency and internal impedance.</w:t>
      </w:r>
    </w:p>
    <w:p w14:paraId="6E41989E" w14:textId="2EE61CF8" w:rsidR="00AA4987" w:rsidRPr="00BD2724" w:rsidRDefault="00AA4987" w:rsidP="00AA4987">
      <w:pPr>
        <w:spacing w:before="120" w:after="0" w:line="240" w:lineRule="auto"/>
        <w:ind w:left="284" w:hanging="284"/>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(b) Upon</w:t>
      </w:r>
      <w:r w:rsidRPr="00BD2724">
        <w:rPr>
          <w:rFonts w:ascii="inherit" w:eastAsia="Times New Roman" w:hAnsi="inherit" w:cs="Times New Roman"/>
          <w:color w:val="000000"/>
          <w:sz w:val="24"/>
          <w:szCs w:val="24"/>
          <w:lang w:eastAsia="en-GB"/>
        </w:rPr>
        <w:t xml:space="preserve"> </w:t>
      </w:r>
      <w:r>
        <w:rPr>
          <w:rFonts w:ascii="inherit" w:eastAsia="Times New Roman" w:hAnsi="inherit" w:cs="Times New Roman"/>
          <w:color w:val="000000"/>
          <w:sz w:val="24"/>
          <w:szCs w:val="24"/>
          <w:lang w:eastAsia="en-GB"/>
        </w:rPr>
        <w:t xml:space="preserve">inception of </w:t>
      </w:r>
      <w:r w:rsidRPr="00BD2724">
        <w:rPr>
          <w:rFonts w:ascii="inherit" w:eastAsia="Times New Roman" w:hAnsi="inherit" w:cs="Times New Roman"/>
          <w:color w:val="000000"/>
          <w:sz w:val="24"/>
          <w:szCs w:val="24"/>
          <w:lang w:eastAsia="en-GB"/>
        </w:rPr>
        <w:t>a grid disturbance and while the power park module capabilities and current limits are not exceeded</w:t>
      </w:r>
      <w:r>
        <w:rPr>
          <w:rFonts w:ascii="inherit" w:eastAsia="Times New Roman" w:hAnsi="inherit" w:cs="Times New Roman"/>
          <w:color w:val="000000"/>
          <w:sz w:val="24"/>
          <w:szCs w:val="24"/>
          <w:lang w:eastAsia="en-GB"/>
        </w:rPr>
        <w:t xml:space="preserve">, </w:t>
      </w:r>
      <w:r w:rsidRPr="00BD2724">
        <w:rPr>
          <w:rFonts w:ascii="inherit" w:eastAsia="Times New Roman" w:hAnsi="inherit" w:cs="Times New Roman"/>
          <w:color w:val="000000"/>
          <w:sz w:val="24"/>
          <w:szCs w:val="24"/>
          <w:lang w:eastAsia="en-GB"/>
        </w:rPr>
        <w:t xml:space="preserve">the instantaneous AC voltage characteristics of the </w:t>
      </w:r>
      <w:r>
        <w:rPr>
          <w:rFonts w:ascii="inherit" w:eastAsia="Times New Roman" w:hAnsi="inherit" w:cs="Times New Roman"/>
          <w:color w:val="000000"/>
          <w:sz w:val="24"/>
          <w:szCs w:val="24"/>
          <w:lang w:eastAsia="en-GB"/>
        </w:rPr>
        <w:t xml:space="preserve">internal </w:t>
      </w:r>
      <w:r w:rsidRPr="00BD2724">
        <w:rPr>
          <w:rFonts w:ascii="inherit" w:eastAsia="Times New Roman" w:hAnsi="inherit" w:cs="Times New Roman"/>
          <w:color w:val="000000"/>
          <w:sz w:val="24"/>
          <w:szCs w:val="24"/>
          <w:lang w:eastAsia="en-GB"/>
        </w:rPr>
        <w:t xml:space="preserve">Thevenin source according to paragraph (a) shall be capable of not changing its amplitude and voltage phase angle while </w:t>
      </w:r>
      <w:r w:rsidR="00097F66">
        <w:rPr>
          <w:rFonts w:ascii="inherit" w:eastAsia="Times New Roman" w:hAnsi="inherit" w:cs="Times New Roman"/>
          <w:color w:val="000000"/>
          <w:sz w:val="24"/>
          <w:szCs w:val="24"/>
          <w:lang w:eastAsia="en-GB"/>
        </w:rPr>
        <w:t xml:space="preserve">positive-sequence </w:t>
      </w:r>
      <w:r w:rsidRPr="00BD2724">
        <w:rPr>
          <w:rFonts w:ascii="inherit" w:eastAsia="Times New Roman" w:hAnsi="inherit" w:cs="Times New Roman"/>
          <w:color w:val="000000"/>
          <w:sz w:val="24"/>
          <w:szCs w:val="24"/>
          <w:lang w:eastAsia="en-GB"/>
        </w:rPr>
        <w:t xml:space="preserve">voltage phase angle steps or voltage magnitude steps are occurring at the connection point. The current exchanged between the power park module and </w:t>
      </w:r>
      <w:r>
        <w:rPr>
          <w:rFonts w:ascii="inherit" w:eastAsia="Times New Roman" w:hAnsi="inherit" w:cs="Times New Roman"/>
          <w:color w:val="000000"/>
          <w:sz w:val="24"/>
          <w:szCs w:val="24"/>
          <w:lang w:eastAsia="en-GB"/>
        </w:rPr>
        <w:t>the network</w:t>
      </w:r>
      <w:r w:rsidRPr="00BD2724">
        <w:rPr>
          <w:rFonts w:ascii="inherit" w:eastAsia="Times New Roman" w:hAnsi="inherit" w:cs="Times New Roman"/>
          <w:color w:val="000000"/>
          <w:sz w:val="24"/>
          <w:szCs w:val="24"/>
          <w:lang w:eastAsia="en-GB"/>
        </w:rPr>
        <w:t xml:space="preserve"> shall flow naturally according to </w:t>
      </w:r>
      <w:r>
        <w:rPr>
          <w:rFonts w:ascii="inherit" w:eastAsia="Times New Roman" w:hAnsi="inherit" w:cs="Times New Roman"/>
          <w:color w:val="000000"/>
          <w:sz w:val="24"/>
          <w:szCs w:val="24"/>
          <w:lang w:eastAsia="en-GB"/>
        </w:rPr>
        <w:t>the main generating plant</w:t>
      </w:r>
      <w:r w:rsidRPr="00BD2724">
        <w:rPr>
          <w:rFonts w:ascii="inherit" w:eastAsia="Times New Roman" w:hAnsi="inherit" w:cs="Times New Roman"/>
          <w:color w:val="000000"/>
          <w:sz w:val="24"/>
          <w:szCs w:val="24"/>
          <w:lang w:eastAsia="en-GB"/>
        </w:rPr>
        <w:t xml:space="preserve"> and converter impedances</w:t>
      </w:r>
      <w:r>
        <w:rPr>
          <w:rFonts w:ascii="inherit" w:eastAsia="Times New Roman" w:hAnsi="inherit" w:cs="Times New Roman"/>
          <w:color w:val="000000"/>
          <w:sz w:val="24"/>
          <w:szCs w:val="24"/>
          <w:lang w:eastAsia="en-GB"/>
        </w:rPr>
        <w:t xml:space="preserve"> and the voltage difference between the internal Thevenin source and the voltage at the connection point</w:t>
      </w:r>
      <w:r w:rsidRPr="00BD2724">
        <w:rPr>
          <w:rFonts w:ascii="inherit" w:eastAsia="Times New Roman" w:hAnsi="inherit" w:cs="Times New Roman"/>
          <w:color w:val="000000"/>
          <w:sz w:val="24"/>
          <w:szCs w:val="24"/>
          <w:lang w:eastAsia="en-GB"/>
        </w:rPr>
        <w:t>.</w:t>
      </w:r>
    </w:p>
    <w:p w14:paraId="6588EA18" w14:textId="208A25D3" w:rsidR="00AA4987" w:rsidRPr="00D36C79" w:rsidRDefault="00AA4987" w:rsidP="00AA4987">
      <w:pPr>
        <w:spacing w:before="120" w:after="0" w:line="240" w:lineRule="auto"/>
        <w:ind w:left="284" w:hanging="284"/>
        <w:jc w:val="both"/>
        <w:rPr>
          <w:rFonts w:ascii="inherit" w:eastAsia="Times New Roman" w:hAnsi="inherit" w:cs="Times New Roman"/>
          <w:color w:val="000000"/>
          <w:sz w:val="24"/>
          <w:szCs w:val="24"/>
          <w:lang w:eastAsia="en-GB"/>
        </w:rPr>
      </w:pPr>
      <w:r w:rsidRPr="00D36C79">
        <w:rPr>
          <w:rFonts w:ascii="inherit" w:eastAsia="Times New Roman" w:hAnsi="inherit" w:cs="Times New Roman"/>
          <w:color w:val="000000"/>
          <w:sz w:val="24"/>
          <w:szCs w:val="24"/>
          <w:lang w:eastAsia="en-GB"/>
        </w:rPr>
        <w:t>(c) After inception of a</w:t>
      </w:r>
      <w:r>
        <w:rPr>
          <w:rFonts w:ascii="inherit" w:eastAsia="Times New Roman" w:hAnsi="inherit" w:cs="Times New Roman"/>
          <w:color w:val="000000"/>
          <w:sz w:val="24"/>
          <w:szCs w:val="24"/>
          <w:lang w:eastAsia="en-GB"/>
        </w:rPr>
        <w:t xml:space="preserve"> network </w:t>
      </w:r>
      <w:r w:rsidRPr="00D36C79">
        <w:rPr>
          <w:rFonts w:ascii="inherit" w:eastAsia="Times New Roman" w:hAnsi="inherit" w:cs="Times New Roman"/>
          <w:color w:val="000000"/>
          <w:sz w:val="24"/>
          <w:szCs w:val="24"/>
          <w:lang w:eastAsia="en-GB"/>
        </w:rPr>
        <w:t xml:space="preserve">disturbance in voltage magnitude, frequency </w:t>
      </w:r>
      <w:r>
        <w:rPr>
          <w:rFonts w:ascii="inherit" w:eastAsia="Times New Roman" w:hAnsi="inherit" w:cs="Times New Roman"/>
          <w:color w:val="000000"/>
          <w:sz w:val="24"/>
          <w:szCs w:val="24"/>
          <w:lang w:eastAsia="en-GB"/>
        </w:rPr>
        <w:t xml:space="preserve">or </w:t>
      </w:r>
      <w:r w:rsidRPr="00D36C79">
        <w:rPr>
          <w:rFonts w:ascii="inherit" w:eastAsia="Times New Roman" w:hAnsi="inherit" w:cs="Times New Roman"/>
          <w:color w:val="000000"/>
          <w:sz w:val="24"/>
          <w:szCs w:val="24"/>
          <w:lang w:eastAsia="en-GB"/>
        </w:rPr>
        <w:t xml:space="preserve">voltage phase angle, the following shall apply </w:t>
      </w:r>
      <w:r>
        <w:rPr>
          <w:rFonts w:ascii="inherit" w:eastAsia="Times New Roman" w:hAnsi="inherit" w:cs="Times New Roman"/>
          <w:color w:val="000000"/>
          <w:sz w:val="24"/>
          <w:szCs w:val="24"/>
          <w:lang w:eastAsia="en-GB"/>
        </w:rPr>
        <w:t>with</w:t>
      </w:r>
      <w:r w:rsidR="00A142F2">
        <w:rPr>
          <w:rFonts w:ascii="inherit" w:eastAsia="Times New Roman" w:hAnsi="inherit" w:cs="Times New Roman"/>
          <w:color w:val="000000"/>
          <w:sz w:val="24"/>
          <w:szCs w:val="24"/>
          <w:lang w:eastAsia="en-GB"/>
        </w:rPr>
        <w:t>in</w:t>
      </w:r>
      <w:r>
        <w:rPr>
          <w:rFonts w:ascii="inherit" w:eastAsia="Times New Roman" w:hAnsi="inherit" w:cs="Times New Roman"/>
          <w:color w:val="000000"/>
          <w:sz w:val="24"/>
          <w:szCs w:val="24"/>
          <w:lang w:eastAsia="en-GB"/>
        </w:rPr>
        <w:t xml:space="preserve"> the</w:t>
      </w:r>
      <w:r w:rsidRPr="00D36C79">
        <w:rPr>
          <w:rFonts w:ascii="inherit" w:eastAsia="Times New Roman" w:hAnsi="inherit" w:cs="Times New Roman"/>
          <w:color w:val="000000"/>
          <w:sz w:val="24"/>
          <w:szCs w:val="24"/>
          <w:lang w:eastAsia="en-GB"/>
        </w:rPr>
        <w:t xml:space="preserve"> power park module</w:t>
      </w:r>
      <w:r>
        <w:rPr>
          <w:rFonts w:ascii="inherit" w:eastAsia="Times New Roman" w:hAnsi="inherit" w:cs="Times New Roman"/>
          <w:color w:val="000000"/>
          <w:sz w:val="24"/>
          <w:szCs w:val="24"/>
          <w:lang w:eastAsia="en-GB"/>
        </w:rPr>
        <w:t>’</w:t>
      </w:r>
      <w:r w:rsidRPr="00D36C79">
        <w:rPr>
          <w:rFonts w:ascii="inherit" w:eastAsia="Times New Roman" w:hAnsi="inherit" w:cs="Times New Roman"/>
          <w:color w:val="000000"/>
          <w:sz w:val="24"/>
          <w:szCs w:val="24"/>
          <w:lang w:eastAsia="en-GB"/>
        </w:rPr>
        <w:t>s capabilit</w:t>
      </w:r>
      <w:r>
        <w:rPr>
          <w:rFonts w:ascii="inherit" w:eastAsia="Times New Roman" w:hAnsi="inherit" w:cs="Times New Roman"/>
          <w:color w:val="000000"/>
          <w:sz w:val="24"/>
          <w:szCs w:val="24"/>
          <w:lang w:eastAsia="en-GB"/>
        </w:rPr>
        <w:t>y,</w:t>
      </w:r>
      <w:r w:rsidRPr="00D36C79">
        <w:rPr>
          <w:rFonts w:ascii="inherit" w:eastAsia="Times New Roman" w:hAnsi="inherit" w:cs="Times New Roman"/>
          <w:color w:val="000000"/>
          <w:sz w:val="24"/>
          <w:szCs w:val="24"/>
          <w:lang w:eastAsia="en-GB"/>
        </w:rPr>
        <w:t xml:space="preserve"> including current limits and inherent energy storage capabilities of each individual unit. </w:t>
      </w:r>
    </w:p>
    <w:p w14:paraId="0380C891" w14:textId="231F8546" w:rsidR="00447A69" w:rsidRDefault="00447A69" w:rsidP="00447A69">
      <w:pPr>
        <w:spacing w:before="120"/>
        <w:ind w:left="708"/>
        <w:jc w:val="both"/>
        <w:rPr>
          <w:rFonts w:ascii="inherit" w:hAnsi="inherit"/>
          <w:color w:val="000000"/>
          <w:sz w:val="24"/>
          <w:szCs w:val="24"/>
          <w:lang w:eastAsia="en-GB"/>
        </w:rPr>
      </w:pPr>
      <w:r>
        <w:rPr>
          <w:rFonts w:ascii="inherit" w:hAnsi="inherit"/>
          <w:color w:val="000000"/>
          <w:sz w:val="24"/>
          <w:szCs w:val="24"/>
          <w:lang w:eastAsia="en-GB"/>
        </w:rPr>
        <w:t xml:space="preserve">(i) The relevant system operator in coordination with the TSO shall </w:t>
      </w:r>
      <w:r w:rsidR="00A04A65">
        <w:rPr>
          <w:rFonts w:ascii="inherit" w:hAnsi="inherit"/>
          <w:color w:val="000000"/>
          <w:sz w:val="24"/>
          <w:szCs w:val="24"/>
          <w:lang w:eastAsia="en-GB"/>
        </w:rPr>
        <w:t>specify the temporal parameters of</w:t>
      </w:r>
      <w:r>
        <w:rPr>
          <w:rFonts w:ascii="inherit" w:hAnsi="inherit"/>
          <w:color w:val="000000"/>
          <w:sz w:val="24"/>
          <w:szCs w:val="24"/>
          <w:lang w:eastAsia="en-GB"/>
        </w:rPr>
        <w:t xml:space="preserve"> the dynamic performance regarding voltage control.</w:t>
      </w:r>
      <w:r w:rsidRPr="001F2A9C">
        <w:rPr>
          <w:rFonts w:ascii="inherit" w:hAnsi="inherit"/>
          <w:color w:val="000000"/>
          <w:sz w:val="24"/>
          <w:szCs w:val="24"/>
          <w:lang w:eastAsia="en-GB"/>
        </w:rPr>
        <w:t xml:space="preserve"> </w:t>
      </w:r>
    </w:p>
    <w:p w14:paraId="7E9B1E8A" w14:textId="3B51DDF8" w:rsidR="00447A69" w:rsidRDefault="00447A69" w:rsidP="00447A69">
      <w:pPr>
        <w:spacing w:before="120"/>
        <w:ind w:left="708"/>
        <w:jc w:val="both"/>
        <w:rPr>
          <w:rFonts w:ascii="inherit" w:hAnsi="inherit"/>
          <w:color w:val="000000"/>
          <w:sz w:val="24"/>
          <w:szCs w:val="24"/>
          <w:lang w:eastAsia="en-GB"/>
        </w:rPr>
      </w:pPr>
      <w:r>
        <w:rPr>
          <w:rFonts w:ascii="inherit" w:hAnsi="inherit"/>
          <w:color w:val="000000"/>
          <w:sz w:val="24"/>
          <w:szCs w:val="24"/>
          <w:lang w:eastAsia="en-GB"/>
        </w:rPr>
        <w:t>(ii) Where current limitation is necessary, the relevant system operator may specify additional requirements regarding contribution of active and reactive power at the point of connection.</w:t>
      </w:r>
    </w:p>
    <w:p w14:paraId="1FEF995C" w14:textId="1FA46481" w:rsidR="00447A69" w:rsidRDefault="00447A69" w:rsidP="00D213CF">
      <w:pPr>
        <w:spacing w:before="120"/>
        <w:ind w:left="708"/>
        <w:jc w:val="both"/>
        <w:rPr>
          <w:rFonts w:ascii="inherit" w:hAnsi="inherit"/>
          <w:color w:val="000000"/>
          <w:sz w:val="24"/>
          <w:szCs w:val="24"/>
          <w:lang w:eastAsia="en-GB"/>
        </w:rPr>
      </w:pPr>
      <w:r>
        <w:rPr>
          <w:rFonts w:ascii="inherit" w:hAnsi="inherit"/>
          <w:color w:val="000000"/>
          <w:sz w:val="24"/>
          <w:szCs w:val="24"/>
          <w:lang w:eastAsia="en-GB"/>
        </w:rPr>
        <w:t xml:space="preserve">(iii) The power park module shall be capable of stable </w:t>
      </w:r>
      <w:r>
        <w:rPr>
          <w:rFonts w:ascii="inherit" w:hAnsi="inherit"/>
          <w:sz w:val="24"/>
          <w:szCs w:val="24"/>
          <w:lang w:eastAsia="en-GB"/>
        </w:rPr>
        <w:t>operation</w:t>
      </w:r>
      <w:r>
        <w:rPr>
          <w:rFonts w:ascii="inherit" w:hAnsi="inherit"/>
          <w:color w:val="000000"/>
          <w:sz w:val="24"/>
          <w:szCs w:val="24"/>
          <w:lang w:eastAsia="en-GB"/>
        </w:rPr>
        <w:t xml:space="preserve"> when reaching the power park module current limits, without interruption, in a continuous manner and returning to the behaviour described in paragraph (b) as soon as the limitations are no longer active.</w:t>
      </w:r>
      <w:r>
        <w:rPr>
          <w:rFonts w:ascii="inherit" w:hAnsi="inherit"/>
          <w:sz w:val="24"/>
          <w:szCs w:val="24"/>
          <w:lang w:eastAsia="en-GB"/>
        </w:rPr>
        <w:t xml:space="preserve"> </w:t>
      </w:r>
      <w:r w:rsidRPr="004D79DF">
        <w:rPr>
          <w:rFonts w:ascii="inherit" w:hAnsi="inherit"/>
          <w:color w:val="000000"/>
          <w:sz w:val="24"/>
          <w:szCs w:val="24"/>
          <w:lang w:eastAsia="en-GB"/>
        </w:rPr>
        <w:t>If</w:t>
      </w:r>
      <w:r w:rsidRPr="00D36C79">
        <w:rPr>
          <w:rFonts w:ascii="inherit" w:hAnsi="inherit"/>
          <w:color w:val="000000"/>
          <w:sz w:val="24"/>
          <w:szCs w:val="24"/>
          <w:lang w:eastAsia="en-GB"/>
        </w:rPr>
        <w:t xml:space="preserve"> reaching the current limit, the grid forming behaviour must be maintained for responses as specified in </w:t>
      </w:r>
      <w:r w:rsidR="00187E3C">
        <w:rPr>
          <w:rFonts w:ascii="inherit" w:hAnsi="inherit"/>
          <w:color w:val="000000"/>
          <w:sz w:val="24"/>
          <w:szCs w:val="24"/>
          <w:lang w:eastAsia="en-GB"/>
        </w:rPr>
        <w:t xml:space="preserve">paragraph </w:t>
      </w:r>
      <w:r w:rsidRPr="00D36C79">
        <w:rPr>
          <w:rFonts w:ascii="inherit" w:hAnsi="inherit"/>
          <w:color w:val="000000"/>
          <w:sz w:val="24"/>
          <w:szCs w:val="24"/>
          <w:lang w:eastAsia="en-GB"/>
        </w:rPr>
        <w:t>(b) for disturbance</w:t>
      </w:r>
      <w:r>
        <w:rPr>
          <w:rFonts w:ascii="inherit" w:hAnsi="inherit"/>
          <w:color w:val="000000"/>
          <w:sz w:val="24"/>
          <w:szCs w:val="24"/>
          <w:lang w:eastAsia="en-GB"/>
        </w:rPr>
        <w:t>s</w:t>
      </w:r>
      <w:r w:rsidRPr="00D36C79">
        <w:rPr>
          <w:rFonts w:ascii="inherit" w:hAnsi="inherit"/>
          <w:color w:val="000000"/>
          <w:sz w:val="24"/>
          <w:szCs w:val="24"/>
          <w:lang w:eastAsia="en-GB"/>
        </w:rPr>
        <w:t xml:space="preserve"> that require the current to vary in the opposite direction of the current limitation.</w:t>
      </w:r>
      <w:r>
        <w:rPr>
          <w:rFonts w:ascii="inherit" w:hAnsi="inherit"/>
          <w:color w:val="000000"/>
          <w:sz w:val="24"/>
          <w:szCs w:val="24"/>
          <w:lang w:eastAsia="en-GB"/>
        </w:rPr>
        <w:t xml:space="preserve"> </w:t>
      </w:r>
    </w:p>
    <w:p w14:paraId="518B1EE6" w14:textId="0D67DFD2" w:rsidR="00AE4996" w:rsidRPr="00D213CF" w:rsidRDefault="00AE4996" w:rsidP="00D213CF">
      <w:pPr>
        <w:spacing w:before="120"/>
        <w:ind w:left="401"/>
        <w:jc w:val="both"/>
        <w:rPr>
          <w:rFonts w:ascii="inherit" w:hAnsi="inherit"/>
          <w:color w:val="000000"/>
          <w:sz w:val="24"/>
          <w:szCs w:val="24"/>
          <w:lang w:eastAsia="en-GB"/>
        </w:rPr>
      </w:pPr>
      <w:r>
        <w:rPr>
          <w:rFonts w:ascii="inherit" w:eastAsia="Times New Roman" w:hAnsi="inherit" w:cs="Times New Roman"/>
          <w:color w:val="000000"/>
          <w:sz w:val="24"/>
          <w:szCs w:val="24"/>
          <w:lang w:eastAsia="en-GB"/>
        </w:rPr>
        <w:t>I</w:t>
      </w:r>
      <w:r w:rsidRPr="00D36C79">
        <w:rPr>
          <w:rFonts w:ascii="inherit" w:eastAsia="Times New Roman" w:hAnsi="inherit" w:cs="Times New Roman"/>
          <w:color w:val="000000"/>
          <w:sz w:val="24"/>
          <w:szCs w:val="24"/>
          <w:lang w:eastAsia="en-GB"/>
        </w:rPr>
        <w:t>nherent energy storage mean</w:t>
      </w:r>
      <w:r>
        <w:rPr>
          <w:rFonts w:ascii="inherit" w:eastAsia="Times New Roman" w:hAnsi="inherit" w:cs="Times New Roman"/>
          <w:color w:val="000000"/>
          <w:sz w:val="24"/>
          <w:szCs w:val="24"/>
          <w:lang w:eastAsia="en-GB"/>
        </w:rPr>
        <w:t>s</w:t>
      </w:r>
      <w:r w:rsidRPr="00D36C79">
        <w:rPr>
          <w:rFonts w:ascii="inherit" w:eastAsia="Times New Roman" w:hAnsi="inherit" w:cs="Times New Roman"/>
          <w:color w:val="000000"/>
          <w:sz w:val="24"/>
          <w:szCs w:val="24"/>
          <w:lang w:eastAsia="en-GB"/>
        </w:rPr>
        <w:t xml:space="preserve"> an energy reserve</w:t>
      </w:r>
      <w:r>
        <w:rPr>
          <w:rFonts w:ascii="inherit" w:eastAsia="Times New Roman" w:hAnsi="inherit" w:cs="Times New Roman"/>
          <w:color w:val="000000"/>
          <w:sz w:val="24"/>
          <w:szCs w:val="24"/>
          <w:lang w:eastAsia="en-GB"/>
        </w:rPr>
        <w:t xml:space="preserve"> </w:t>
      </w:r>
      <w:r w:rsidRPr="00D36C79">
        <w:rPr>
          <w:rFonts w:ascii="inherit" w:eastAsia="Times New Roman" w:hAnsi="inherit" w:cs="Times New Roman"/>
          <w:color w:val="000000"/>
          <w:sz w:val="24"/>
          <w:szCs w:val="24"/>
          <w:lang w:eastAsia="en-GB"/>
        </w:rPr>
        <w:t xml:space="preserve">available in physical components </w:t>
      </w:r>
      <w:r>
        <w:rPr>
          <w:rFonts w:ascii="inherit" w:eastAsia="Times New Roman" w:hAnsi="inherit" w:cs="Times New Roman"/>
          <w:color w:val="000000"/>
          <w:sz w:val="24"/>
          <w:szCs w:val="24"/>
          <w:lang w:eastAsia="en-GB"/>
        </w:rPr>
        <w:t>of a power park module, which has</w:t>
      </w:r>
      <w:r w:rsidRPr="00D36C79">
        <w:rPr>
          <w:rFonts w:ascii="inherit" w:eastAsia="Times New Roman" w:hAnsi="inherit" w:cs="Times New Roman"/>
          <w:color w:val="000000"/>
          <w:sz w:val="24"/>
          <w:szCs w:val="24"/>
          <w:lang w:eastAsia="en-GB"/>
        </w:rPr>
        <w:t xml:space="preserve"> not </w:t>
      </w:r>
      <w:r>
        <w:rPr>
          <w:rFonts w:ascii="inherit" w:eastAsia="Times New Roman" w:hAnsi="inherit" w:cs="Times New Roman"/>
          <w:color w:val="000000"/>
          <w:sz w:val="24"/>
          <w:szCs w:val="24"/>
          <w:lang w:eastAsia="en-GB"/>
        </w:rPr>
        <w:t>necessarily been designed to suit</w:t>
      </w:r>
      <w:r w:rsidRPr="00D36C79">
        <w:rPr>
          <w:rFonts w:ascii="inherit" w:eastAsia="Times New Roman" w:hAnsi="inherit" w:cs="Times New Roman"/>
          <w:color w:val="000000"/>
          <w:sz w:val="24"/>
          <w:szCs w:val="24"/>
          <w:lang w:eastAsia="en-GB"/>
        </w:rPr>
        <w:t xml:space="preserve"> </w:t>
      </w:r>
      <w:r>
        <w:rPr>
          <w:rFonts w:ascii="inherit" w:eastAsia="Times New Roman" w:hAnsi="inherit" w:cs="Times New Roman"/>
          <w:color w:val="000000"/>
          <w:sz w:val="24"/>
          <w:szCs w:val="24"/>
          <w:lang w:eastAsia="en-GB"/>
        </w:rPr>
        <w:t xml:space="preserve">the grid forming </w:t>
      </w:r>
      <w:r w:rsidRPr="00D36C79">
        <w:rPr>
          <w:rFonts w:ascii="inherit" w:eastAsia="Times New Roman" w:hAnsi="inherit" w:cs="Times New Roman"/>
          <w:color w:val="000000"/>
          <w:sz w:val="24"/>
          <w:szCs w:val="24"/>
          <w:lang w:eastAsia="en-GB"/>
        </w:rPr>
        <w:t xml:space="preserve">requirements </w:t>
      </w:r>
      <w:r>
        <w:rPr>
          <w:rFonts w:ascii="inherit" w:eastAsia="Times New Roman" w:hAnsi="inherit" w:cs="Times New Roman"/>
          <w:color w:val="000000"/>
          <w:sz w:val="24"/>
          <w:szCs w:val="24"/>
          <w:lang w:eastAsia="en-GB"/>
        </w:rPr>
        <w:t xml:space="preserve">of this article, </w:t>
      </w:r>
      <w:r w:rsidRPr="00D36C79">
        <w:rPr>
          <w:rFonts w:ascii="inherit" w:eastAsia="Times New Roman" w:hAnsi="inherit" w:cs="Times New Roman"/>
          <w:color w:val="000000"/>
          <w:sz w:val="24"/>
          <w:szCs w:val="24"/>
          <w:lang w:eastAsia="en-GB"/>
        </w:rPr>
        <w:t xml:space="preserve">but may be used for </w:t>
      </w:r>
      <w:r>
        <w:rPr>
          <w:rFonts w:ascii="inherit" w:eastAsia="Times New Roman" w:hAnsi="inherit" w:cs="Times New Roman"/>
          <w:color w:val="000000"/>
          <w:sz w:val="24"/>
          <w:szCs w:val="24"/>
          <w:lang w:eastAsia="en-GB"/>
        </w:rPr>
        <w:t xml:space="preserve">such </w:t>
      </w:r>
      <w:r w:rsidRPr="00D36C79">
        <w:rPr>
          <w:rFonts w:ascii="inherit" w:eastAsia="Times New Roman" w:hAnsi="inherit" w:cs="Times New Roman"/>
          <w:color w:val="000000"/>
          <w:sz w:val="24"/>
          <w:szCs w:val="24"/>
          <w:lang w:eastAsia="en-GB"/>
        </w:rPr>
        <w:t>purpose</w:t>
      </w:r>
      <w:r>
        <w:rPr>
          <w:rFonts w:ascii="inherit" w:eastAsia="Times New Roman" w:hAnsi="inherit" w:cs="Times New Roman"/>
          <w:color w:val="000000"/>
          <w:sz w:val="24"/>
          <w:szCs w:val="24"/>
          <w:lang w:eastAsia="en-GB"/>
        </w:rPr>
        <w:t>s</w:t>
      </w:r>
      <w:r w:rsidRPr="00D36C79">
        <w:rPr>
          <w:rFonts w:ascii="inherit" w:eastAsia="Times New Roman" w:hAnsi="inherit" w:cs="Times New Roman"/>
          <w:color w:val="000000"/>
          <w:sz w:val="24"/>
          <w:szCs w:val="24"/>
          <w:lang w:eastAsia="en-GB"/>
        </w:rPr>
        <w:t xml:space="preserve">, without effecting </w:t>
      </w:r>
      <w:r>
        <w:rPr>
          <w:rFonts w:ascii="inherit" w:eastAsia="Times New Roman" w:hAnsi="inherit" w:cs="Times New Roman"/>
          <w:color w:val="000000"/>
          <w:sz w:val="24"/>
          <w:szCs w:val="24"/>
          <w:lang w:eastAsia="en-GB"/>
        </w:rPr>
        <w:t xml:space="preserve">the </w:t>
      </w:r>
      <w:r w:rsidRPr="00D36C79">
        <w:rPr>
          <w:rFonts w:ascii="inherit" w:eastAsia="Times New Roman" w:hAnsi="inherit" w:cs="Times New Roman"/>
          <w:color w:val="000000"/>
          <w:sz w:val="24"/>
          <w:szCs w:val="24"/>
          <w:lang w:eastAsia="en-GB"/>
        </w:rPr>
        <w:t>design of the physical components of individual units.</w:t>
      </w:r>
    </w:p>
    <w:p w14:paraId="45DB1066" w14:textId="316A564F" w:rsidR="00447A69" w:rsidRPr="00BE2547" w:rsidRDefault="00447A69" w:rsidP="00447A69">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(d) </w:t>
      </w:r>
      <w:r>
        <w:rPr>
          <w:rFonts w:ascii="inherit" w:hAnsi="inherit"/>
          <w:color w:val="000000"/>
          <w:sz w:val="24"/>
          <w:szCs w:val="24"/>
          <w:lang w:eastAsia="en-GB"/>
        </w:rPr>
        <w:t>The power park module</w:t>
      </w:r>
      <w:r>
        <w:rPr>
          <w:rFonts w:ascii="inherit" w:eastAsia="Times New Roman" w:hAnsi="inherit" w:cs="Times New Roman"/>
          <w:color w:val="000000"/>
          <w:sz w:val="24"/>
          <w:szCs w:val="24"/>
          <w:lang w:eastAsia="en-GB"/>
        </w:rPr>
        <w:t xml:space="preserve"> shall have the capability to activate or deactivate grid-forming mode.</w:t>
      </w:r>
    </w:p>
    <w:p w14:paraId="72678151" w14:textId="3D4F2ED6" w:rsidR="00637921" w:rsidRDefault="00637921" w:rsidP="00BF3BC4"/>
    <w:p w14:paraId="49D51DBB" w14:textId="10A05848" w:rsidR="003B7AE9" w:rsidRPr="00BD0415" w:rsidRDefault="003B7AE9" w:rsidP="007214C5">
      <w:pPr>
        <w:pStyle w:val="Heading2"/>
      </w:pPr>
      <w:r w:rsidRPr="00BD0415">
        <w:t>Article 20</w:t>
      </w:r>
    </w:p>
    <w:p w14:paraId="0FE264E1"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Requirements for type B power park modules</w:t>
      </w:r>
    </w:p>
    <w:p w14:paraId="7B44CC53" w14:textId="751BC014"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Type B power park modules shall fulfil the requirements laid down in Article 13</w:t>
      </w:r>
      <w:r w:rsidR="00D271A8">
        <w:rPr>
          <w:rFonts w:ascii="inherit" w:eastAsia="Times New Roman" w:hAnsi="inherit" w:cs="Times New Roman"/>
          <w:color w:val="000000"/>
          <w:sz w:val="24"/>
          <w:szCs w:val="24"/>
          <w:lang w:eastAsia="en-GB"/>
        </w:rPr>
        <w:t>, Article 14, and Article Y(</w:t>
      </w:r>
      <w:r w:rsidR="00646B01">
        <w:rPr>
          <w:rFonts w:ascii="inherit" w:eastAsia="Times New Roman" w:hAnsi="inherit" w:cs="Times New Roman"/>
          <w:color w:val="000000"/>
          <w:sz w:val="24"/>
          <w:szCs w:val="24"/>
          <w:lang w:eastAsia="en-GB"/>
        </w:rPr>
        <w:t>6</w:t>
      </w:r>
      <w:r w:rsidR="00D271A8">
        <w:rPr>
          <w:rFonts w:ascii="inherit" w:eastAsia="Times New Roman" w:hAnsi="inherit" w:cs="Times New Roman"/>
          <w:color w:val="000000"/>
          <w:sz w:val="24"/>
          <w:szCs w:val="24"/>
          <w:lang w:eastAsia="en-GB"/>
        </w:rPr>
        <w:t>)</w:t>
      </w:r>
      <w:r w:rsidR="00556B37">
        <w:rPr>
          <w:rFonts w:ascii="inherit" w:eastAsia="Times New Roman" w:hAnsi="inherit" w:cs="Times New Roman"/>
          <w:color w:val="000000"/>
          <w:sz w:val="24"/>
          <w:szCs w:val="24"/>
          <w:lang w:eastAsia="en-GB"/>
        </w:rPr>
        <w:t>,</w:t>
      </w:r>
      <w:r w:rsidR="00DF679F">
        <w:rPr>
          <w:rFonts w:ascii="inherit" w:eastAsia="Times New Roman" w:hAnsi="inherit" w:cs="Times New Roman"/>
          <w:color w:val="000000"/>
          <w:sz w:val="24"/>
          <w:szCs w:val="24"/>
          <w:lang w:eastAsia="en-GB"/>
        </w:rPr>
        <w:t xml:space="preserve"> </w:t>
      </w:r>
      <w:r w:rsidR="00D271A8">
        <w:rPr>
          <w:rFonts w:ascii="inherit" w:eastAsia="Times New Roman" w:hAnsi="inherit" w:cs="Times New Roman"/>
          <w:color w:val="000000"/>
          <w:sz w:val="24"/>
          <w:szCs w:val="24"/>
          <w:lang w:eastAsia="en-GB"/>
        </w:rPr>
        <w:t>(</w:t>
      </w:r>
      <w:r w:rsidR="00646B01">
        <w:rPr>
          <w:rFonts w:ascii="inherit" w:eastAsia="Times New Roman" w:hAnsi="inherit" w:cs="Times New Roman"/>
          <w:color w:val="000000"/>
          <w:sz w:val="24"/>
          <w:szCs w:val="24"/>
          <w:lang w:eastAsia="en-GB"/>
        </w:rPr>
        <w:t>7</w:t>
      </w:r>
      <w:r w:rsidR="00D271A8">
        <w:rPr>
          <w:rFonts w:ascii="inherit" w:eastAsia="Times New Roman" w:hAnsi="inherit" w:cs="Times New Roman"/>
          <w:color w:val="000000"/>
          <w:sz w:val="24"/>
          <w:szCs w:val="24"/>
          <w:lang w:eastAsia="en-GB"/>
        </w:rPr>
        <w:t>)</w:t>
      </w:r>
      <w:r w:rsidR="00556B37">
        <w:rPr>
          <w:rFonts w:ascii="inherit" w:eastAsia="Times New Roman" w:hAnsi="inherit" w:cs="Times New Roman"/>
          <w:color w:val="000000"/>
          <w:sz w:val="24"/>
          <w:szCs w:val="24"/>
          <w:lang w:eastAsia="en-GB"/>
        </w:rPr>
        <w:t xml:space="preserve"> and (</w:t>
      </w:r>
      <w:r w:rsidR="00646B01">
        <w:rPr>
          <w:rFonts w:ascii="inherit" w:eastAsia="Times New Roman" w:hAnsi="inherit" w:cs="Times New Roman"/>
          <w:color w:val="000000"/>
          <w:sz w:val="24"/>
          <w:szCs w:val="24"/>
          <w:lang w:eastAsia="en-GB"/>
        </w:rPr>
        <w:t>8</w:t>
      </w:r>
      <w:r w:rsidR="00556B37">
        <w:rPr>
          <w:rFonts w:ascii="inherit" w:eastAsia="Times New Roman" w:hAnsi="inherit" w:cs="Times New Roman"/>
          <w:color w:val="000000"/>
          <w:sz w:val="24"/>
          <w:szCs w:val="24"/>
          <w:lang w:eastAsia="en-GB"/>
        </w:rPr>
        <w:t>)</w:t>
      </w:r>
      <w:r w:rsidRPr="00BD0415">
        <w:rPr>
          <w:rFonts w:ascii="inherit" w:eastAsia="Times New Roman" w:hAnsi="inherit" w:cs="Times New Roman"/>
          <w:color w:val="000000"/>
          <w:sz w:val="24"/>
          <w:szCs w:val="24"/>
          <w:lang w:eastAsia="en-GB"/>
        </w:rPr>
        <w:t>, except for Article 13(2)(b)</w:t>
      </w:r>
      <w:r w:rsidR="00DF679F">
        <w:rPr>
          <w:rFonts w:ascii="inherit" w:eastAsia="Times New Roman" w:hAnsi="inherit" w:cs="Times New Roman"/>
          <w:color w:val="000000"/>
          <w:sz w:val="24"/>
          <w:szCs w:val="24"/>
          <w:lang w:eastAsia="en-GB"/>
        </w:rPr>
        <w:t xml:space="preserve"> and</w:t>
      </w:r>
      <w:r w:rsidRPr="00BD0415">
        <w:rPr>
          <w:rFonts w:ascii="inherit" w:eastAsia="Times New Roman" w:hAnsi="inherit" w:cs="Times New Roman"/>
          <w:color w:val="000000"/>
          <w:sz w:val="24"/>
          <w:szCs w:val="24"/>
          <w:lang w:eastAsia="en-GB"/>
        </w:rPr>
        <w:t xml:space="preserve"> </w:t>
      </w:r>
      <w:r w:rsidR="001053B9">
        <w:rPr>
          <w:rFonts w:ascii="inherit" w:eastAsia="Times New Roman" w:hAnsi="inherit" w:cs="Times New Roman"/>
          <w:color w:val="000000"/>
          <w:sz w:val="24"/>
          <w:szCs w:val="24"/>
          <w:lang w:eastAsia="en-GB"/>
        </w:rPr>
        <w:t>Article 13(8)</w:t>
      </w:r>
      <w:r w:rsidRPr="00BD0415">
        <w:rPr>
          <w:rFonts w:ascii="inherit" w:eastAsia="Times New Roman" w:hAnsi="inherit" w:cs="Times New Roman"/>
          <w:color w:val="000000"/>
          <w:sz w:val="24"/>
          <w:szCs w:val="24"/>
          <w:lang w:eastAsia="en-GB"/>
        </w:rPr>
        <w:t>.</w:t>
      </w:r>
      <w:r w:rsidR="002D2F8C">
        <w:rPr>
          <w:rFonts w:ascii="inherit" w:eastAsia="Times New Roman" w:hAnsi="inherit" w:cs="Times New Roman"/>
          <w:color w:val="000000"/>
          <w:sz w:val="24"/>
          <w:szCs w:val="24"/>
          <w:lang w:eastAsia="en-GB"/>
        </w:rPr>
        <w:t xml:space="preserve"> Requirement laid down in Article Y(8)(d) shall not apply to </w:t>
      </w:r>
      <w:r w:rsidR="002D2F8C" w:rsidRPr="00BD0415">
        <w:rPr>
          <w:rFonts w:ascii="inherit" w:eastAsia="Times New Roman" w:hAnsi="inherit" w:cs="Times New Roman"/>
          <w:color w:val="000000"/>
          <w:sz w:val="24"/>
          <w:szCs w:val="24"/>
          <w:lang w:eastAsia="en-GB"/>
        </w:rPr>
        <w:t>power park modules</w:t>
      </w:r>
      <w:r w:rsidR="002D2F8C">
        <w:rPr>
          <w:rFonts w:ascii="inherit" w:eastAsia="Times New Roman" w:hAnsi="inherit" w:cs="Times New Roman"/>
          <w:color w:val="000000"/>
          <w:sz w:val="24"/>
          <w:szCs w:val="24"/>
          <w:lang w:eastAsia="en-GB"/>
        </w:rPr>
        <w:t xml:space="preserve"> with maximum capacity larger than or equal to 10 MW.</w:t>
      </w:r>
    </w:p>
    <w:p w14:paraId="195F7C06"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Type B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0CFD2F12" w14:textId="77777777" w:rsidTr="003B7AE9">
        <w:tc>
          <w:tcPr>
            <w:tcW w:w="0" w:type="auto"/>
            <w:shd w:val="clear" w:color="auto" w:fill="auto"/>
            <w:hideMark/>
          </w:tcPr>
          <w:p w14:paraId="7F25ACF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636AA307" w14:textId="44A4B56D"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with regard to reactive power capability, the relevant system operator shall have the right to specify the capability of a power park module to </w:t>
            </w:r>
            <w:r w:rsidR="001053B9">
              <w:rPr>
                <w:rFonts w:ascii="inherit" w:eastAsia="Times New Roman" w:hAnsi="inherit" w:cs="Times New Roman"/>
                <w:sz w:val="24"/>
                <w:szCs w:val="24"/>
                <w:lang w:eastAsia="en-GB"/>
              </w:rPr>
              <w:t xml:space="preserve">supply and absorb </w:t>
            </w:r>
            <w:r w:rsidRPr="00BD0415">
              <w:rPr>
                <w:rFonts w:ascii="inherit" w:eastAsia="Times New Roman" w:hAnsi="inherit" w:cs="Times New Roman"/>
                <w:sz w:val="24"/>
                <w:szCs w:val="24"/>
                <w:lang w:eastAsia="en-GB"/>
              </w:rPr>
              <w:t>reactive power;</w:t>
            </w:r>
          </w:p>
        </w:tc>
      </w:tr>
    </w:tbl>
    <w:p w14:paraId="68036BC0"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13"/>
        <w:gridCol w:w="4513"/>
      </w:tblGrid>
      <w:tr w:rsidR="003B7AE9" w:rsidRPr="00BD0415" w14:paraId="41743B61" w14:textId="77777777" w:rsidTr="003B7AE9">
        <w:tc>
          <w:tcPr>
            <w:tcW w:w="0" w:type="auto"/>
            <w:shd w:val="clear" w:color="auto" w:fill="auto"/>
            <w:hideMark/>
          </w:tcPr>
          <w:p w14:paraId="66499703" w14:textId="7DD101AB" w:rsidR="003B7AE9" w:rsidRPr="00BD0415" w:rsidRDefault="003B7AE9" w:rsidP="008210EB">
            <w:pPr>
              <w:spacing w:before="120" w:after="0" w:line="240" w:lineRule="auto"/>
              <w:jc w:val="both"/>
              <w:rPr>
                <w:rFonts w:ascii="inherit" w:eastAsia="Times New Roman" w:hAnsi="inherit" w:cs="Times New Roman"/>
                <w:sz w:val="24"/>
                <w:szCs w:val="24"/>
                <w:lang w:eastAsia="en-GB"/>
              </w:rPr>
            </w:pPr>
          </w:p>
        </w:tc>
        <w:tc>
          <w:tcPr>
            <w:tcW w:w="0" w:type="auto"/>
            <w:shd w:val="clear" w:color="auto" w:fill="auto"/>
            <w:hideMark/>
          </w:tcPr>
          <w:p w14:paraId="6614A7BF"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2316CEC8"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13"/>
        <w:gridCol w:w="4513"/>
      </w:tblGrid>
      <w:tr w:rsidR="003B7AE9" w:rsidRPr="00BD0415" w14:paraId="5F1D2D11" w14:textId="77777777" w:rsidTr="003B7AE9">
        <w:tc>
          <w:tcPr>
            <w:tcW w:w="0" w:type="auto"/>
            <w:shd w:val="clear" w:color="auto" w:fill="auto"/>
            <w:hideMark/>
          </w:tcPr>
          <w:p w14:paraId="3D07A0A1" w14:textId="7EC073DE" w:rsidR="003B7AE9" w:rsidRPr="00BD0415" w:rsidRDefault="003B7AE9" w:rsidP="008210EB">
            <w:pPr>
              <w:spacing w:before="120" w:after="0" w:line="240" w:lineRule="auto"/>
              <w:jc w:val="both"/>
              <w:rPr>
                <w:rFonts w:ascii="inherit" w:eastAsia="Times New Roman" w:hAnsi="inherit" w:cs="Times New Roman"/>
                <w:sz w:val="24"/>
                <w:szCs w:val="24"/>
                <w:lang w:eastAsia="en-GB"/>
              </w:rPr>
            </w:pPr>
          </w:p>
        </w:tc>
        <w:tc>
          <w:tcPr>
            <w:tcW w:w="0" w:type="auto"/>
            <w:shd w:val="clear" w:color="auto" w:fill="auto"/>
            <w:hideMark/>
          </w:tcPr>
          <w:p w14:paraId="68AA0F63" w14:textId="3EB9ABAA" w:rsidR="003B7AE9" w:rsidRPr="00BD0415" w:rsidRDefault="003B7AE9" w:rsidP="003B7AE9">
            <w:pPr>
              <w:spacing w:before="120" w:after="0" w:line="240" w:lineRule="auto"/>
              <w:jc w:val="both"/>
              <w:rPr>
                <w:rFonts w:ascii="inherit" w:eastAsia="Times New Roman" w:hAnsi="inherit" w:cs="Times New Roman"/>
                <w:sz w:val="24"/>
                <w:szCs w:val="24"/>
                <w:lang w:eastAsia="en-GB"/>
              </w:rPr>
            </w:pPr>
          </w:p>
        </w:tc>
      </w:tr>
    </w:tbl>
    <w:p w14:paraId="7D56D8C9" w14:textId="577DE2B3"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Type B power park modules shall fulfil the following additional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4875CFFC" w14:textId="77777777" w:rsidTr="003B7AE9">
        <w:tc>
          <w:tcPr>
            <w:tcW w:w="0" w:type="auto"/>
            <w:shd w:val="clear" w:color="auto" w:fill="auto"/>
            <w:hideMark/>
          </w:tcPr>
          <w:p w14:paraId="07C7A1A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1090C58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relevant TSO shall specify the post-fault active power recovery that the power park module is capable of providing and shall specify:</w:t>
            </w:r>
          </w:p>
          <w:tbl>
            <w:tblPr>
              <w:tblW w:w="5000" w:type="pct"/>
              <w:tblCellMar>
                <w:left w:w="0" w:type="dxa"/>
                <w:right w:w="0" w:type="dxa"/>
              </w:tblCellMar>
              <w:tblLook w:val="04A0" w:firstRow="1" w:lastRow="0" w:firstColumn="1" w:lastColumn="0" w:noHBand="0" w:noVBand="1"/>
            </w:tblPr>
            <w:tblGrid>
              <w:gridCol w:w="262"/>
              <w:gridCol w:w="8463"/>
            </w:tblGrid>
            <w:tr w:rsidR="003B7AE9" w:rsidRPr="00BD0415" w14:paraId="43AC43EE" w14:textId="77777777">
              <w:tc>
                <w:tcPr>
                  <w:tcW w:w="0" w:type="auto"/>
                  <w:shd w:val="clear" w:color="auto" w:fill="auto"/>
                  <w:hideMark/>
                </w:tcPr>
                <w:p w14:paraId="1CF79C2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622F17A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when the post-fault active power recovery begins, based on a voltage criterion;</w:t>
                  </w:r>
                </w:p>
              </w:tc>
            </w:tr>
          </w:tbl>
          <w:p w14:paraId="42B6D382"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4"/>
              <w:gridCol w:w="8271"/>
            </w:tblGrid>
            <w:tr w:rsidR="003B7AE9" w:rsidRPr="00BD0415" w14:paraId="048A1718" w14:textId="77777777">
              <w:tc>
                <w:tcPr>
                  <w:tcW w:w="0" w:type="auto"/>
                  <w:shd w:val="clear" w:color="auto" w:fill="auto"/>
                  <w:hideMark/>
                </w:tcPr>
                <w:p w14:paraId="7ADCF81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0A2690B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 maximum allowed time for active power recovery; and</w:t>
                  </w:r>
                </w:p>
              </w:tc>
            </w:tr>
          </w:tbl>
          <w:p w14:paraId="40A4B50E"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7"/>
              <w:gridCol w:w="8148"/>
            </w:tblGrid>
            <w:tr w:rsidR="003B7AE9" w:rsidRPr="00BD0415" w14:paraId="445F8517" w14:textId="77777777">
              <w:tc>
                <w:tcPr>
                  <w:tcW w:w="0" w:type="auto"/>
                  <w:shd w:val="clear" w:color="auto" w:fill="auto"/>
                  <w:hideMark/>
                </w:tcPr>
                <w:p w14:paraId="09C2C2E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0FBC42E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 magnitude and accuracy for active power recovery;</w:t>
                  </w:r>
                </w:p>
              </w:tc>
            </w:tr>
          </w:tbl>
          <w:p w14:paraId="1F818FC9"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6AB8D8B3"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131012EE" w14:textId="77777777" w:rsidTr="003B7AE9">
        <w:tc>
          <w:tcPr>
            <w:tcW w:w="0" w:type="auto"/>
            <w:shd w:val="clear" w:color="auto" w:fill="auto"/>
            <w:hideMark/>
          </w:tcPr>
          <w:p w14:paraId="505E494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4C2E2B7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specifications shall be in accordance with the following principles:</w:t>
            </w:r>
          </w:p>
          <w:tbl>
            <w:tblPr>
              <w:tblW w:w="5000" w:type="pct"/>
              <w:tblCellMar>
                <w:left w:w="0" w:type="dxa"/>
                <w:right w:w="0" w:type="dxa"/>
              </w:tblCellMar>
              <w:tblLook w:val="04A0" w:firstRow="1" w:lastRow="0" w:firstColumn="1" w:lastColumn="0" w:noHBand="0" w:noVBand="1"/>
            </w:tblPr>
            <w:tblGrid>
              <w:gridCol w:w="250"/>
              <w:gridCol w:w="8461"/>
            </w:tblGrid>
            <w:tr w:rsidR="003B7AE9" w:rsidRPr="00BD0415" w14:paraId="0E1E9746" w14:textId="77777777">
              <w:tc>
                <w:tcPr>
                  <w:tcW w:w="0" w:type="auto"/>
                  <w:shd w:val="clear" w:color="auto" w:fill="auto"/>
                  <w:hideMark/>
                </w:tcPr>
                <w:p w14:paraId="22466C0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02ABA67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interdependency between fast fault current requirements according to points (b) and (c) of paragraph 2 and active power recovery;</w:t>
                  </w:r>
                </w:p>
              </w:tc>
            </w:tr>
          </w:tbl>
          <w:p w14:paraId="469E230F"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BD0415" w14:paraId="1A568239" w14:textId="77777777">
              <w:tc>
                <w:tcPr>
                  <w:tcW w:w="0" w:type="auto"/>
                  <w:shd w:val="clear" w:color="auto" w:fill="auto"/>
                  <w:hideMark/>
                </w:tcPr>
                <w:p w14:paraId="3BB3E3F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7F3E768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dependence between active power recovery times and duration of voltage deviations;</w:t>
                  </w:r>
                </w:p>
              </w:tc>
            </w:tr>
          </w:tbl>
          <w:p w14:paraId="03CE8261"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285"/>
            </w:tblGrid>
            <w:tr w:rsidR="003B7AE9" w:rsidRPr="00BD0415" w14:paraId="3A61E818" w14:textId="77777777">
              <w:tc>
                <w:tcPr>
                  <w:tcW w:w="0" w:type="auto"/>
                  <w:shd w:val="clear" w:color="auto" w:fill="auto"/>
                  <w:hideMark/>
                </w:tcPr>
                <w:p w14:paraId="246C632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6D24DDE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 specified limit of the maximum allowed time for active power recovery;</w:t>
                  </w:r>
                </w:p>
              </w:tc>
            </w:tr>
          </w:tbl>
          <w:p w14:paraId="5911C040"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BD0415" w14:paraId="5FCA67CD" w14:textId="77777777">
              <w:tc>
                <w:tcPr>
                  <w:tcW w:w="0" w:type="auto"/>
                  <w:shd w:val="clear" w:color="auto" w:fill="auto"/>
                  <w:hideMark/>
                </w:tcPr>
                <w:p w14:paraId="190947C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(iv)</w:t>
                  </w:r>
                </w:p>
              </w:tc>
              <w:tc>
                <w:tcPr>
                  <w:tcW w:w="0" w:type="auto"/>
                  <w:shd w:val="clear" w:color="auto" w:fill="auto"/>
                  <w:hideMark/>
                </w:tcPr>
                <w:p w14:paraId="141409D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adequacy between the level of voltage recovery and the minimum magnitude for active power recovery; and</w:t>
                  </w:r>
                </w:p>
              </w:tc>
            </w:tr>
          </w:tbl>
          <w:p w14:paraId="72FD167C"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190"/>
            </w:tblGrid>
            <w:tr w:rsidR="003B7AE9" w:rsidRPr="00BD0415" w14:paraId="1823B21C" w14:textId="77777777">
              <w:tc>
                <w:tcPr>
                  <w:tcW w:w="0" w:type="auto"/>
                  <w:shd w:val="clear" w:color="auto" w:fill="auto"/>
                  <w:hideMark/>
                </w:tcPr>
                <w:p w14:paraId="72548C4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(v)</w:t>
                  </w:r>
                </w:p>
              </w:tc>
              <w:tc>
                <w:tcPr>
                  <w:tcW w:w="0" w:type="auto"/>
                  <w:shd w:val="clear" w:color="auto" w:fill="auto"/>
                  <w:hideMark/>
                </w:tcPr>
                <w:p w14:paraId="30967C1A" w14:textId="3ECF96E9" w:rsidR="00D23AC8" w:rsidRPr="00BD0415" w:rsidRDefault="003B7AE9" w:rsidP="00D23AC8">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adequate damping of active power oscillations.</w:t>
                  </w:r>
                </w:p>
              </w:tc>
            </w:tr>
          </w:tbl>
          <w:p w14:paraId="2C74ACA5"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5AC906F2" w14:textId="3D57BBB2" w:rsidR="00E4033E" w:rsidRDefault="008210EB" w:rsidP="00E4033E">
      <w:pPr>
        <w:spacing w:before="120"/>
        <w:jc w:val="both"/>
        <w:rPr>
          <w:rFonts w:ascii="inherit" w:hAnsi="inherit"/>
          <w:sz w:val="24"/>
          <w:szCs w:val="24"/>
        </w:rPr>
      </w:pPr>
      <w:r>
        <w:rPr>
          <w:rFonts w:ascii="inherit" w:hAnsi="inherit"/>
          <w:sz w:val="24"/>
          <w:szCs w:val="24"/>
        </w:rPr>
        <w:t>4. With regard to</w:t>
      </w:r>
      <w:r w:rsidR="00E4033E">
        <w:rPr>
          <w:rFonts w:ascii="inherit" w:hAnsi="inherit"/>
          <w:sz w:val="24"/>
          <w:szCs w:val="24"/>
        </w:rPr>
        <w:t xml:space="preserve"> </w:t>
      </w:r>
      <w:r w:rsidR="00E4033E" w:rsidRPr="0046660C">
        <w:rPr>
          <w:rFonts w:ascii="inherit" w:hAnsi="inherit"/>
          <w:sz w:val="24"/>
          <w:szCs w:val="24"/>
        </w:rPr>
        <w:t>grid forming capability</w:t>
      </w:r>
      <w:r w:rsidR="00187E3C">
        <w:rPr>
          <w:rFonts w:ascii="inherit" w:hAnsi="inherit"/>
          <w:sz w:val="24"/>
          <w:szCs w:val="24"/>
        </w:rPr>
        <w:t>,</w:t>
      </w:r>
      <w:r w:rsidR="00EC3078" w:rsidRPr="00EC3078">
        <w:rPr>
          <w:rFonts w:ascii="inherit" w:hAnsi="inherit"/>
          <w:sz w:val="24"/>
          <w:szCs w:val="24"/>
        </w:rPr>
        <w:t xml:space="preserve"> </w:t>
      </w:r>
      <w:r w:rsidR="00EC3078">
        <w:rPr>
          <w:rFonts w:ascii="inherit" w:hAnsi="inherit"/>
          <w:sz w:val="24"/>
          <w:szCs w:val="24"/>
        </w:rPr>
        <w:t>t</w:t>
      </w:r>
      <w:r w:rsidR="00EC3078" w:rsidRPr="00BD2724">
        <w:rPr>
          <w:rFonts w:ascii="inherit" w:hAnsi="inherit"/>
          <w:sz w:val="24"/>
          <w:szCs w:val="24"/>
        </w:rPr>
        <w:t xml:space="preserve">ype </w:t>
      </w:r>
      <w:r w:rsidR="00EC3078">
        <w:rPr>
          <w:rFonts w:ascii="inherit" w:hAnsi="inherit"/>
          <w:sz w:val="24"/>
          <w:szCs w:val="24"/>
        </w:rPr>
        <w:t>B</w:t>
      </w:r>
      <w:r w:rsidR="00EC3078" w:rsidRPr="00BD2724">
        <w:rPr>
          <w:rFonts w:ascii="inherit" w:hAnsi="inherit"/>
          <w:sz w:val="24"/>
          <w:szCs w:val="24"/>
        </w:rPr>
        <w:t xml:space="preserve"> </w:t>
      </w:r>
      <w:r w:rsidR="00EC3078">
        <w:rPr>
          <w:rFonts w:ascii="inherit" w:hAnsi="inherit"/>
          <w:sz w:val="24"/>
          <w:szCs w:val="24"/>
        </w:rPr>
        <w:t>power park modules</w:t>
      </w:r>
      <w:r w:rsidR="00EC3078" w:rsidRPr="00BD2724">
        <w:rPr>
          <w:rFonts w:ascii="inherit" w:hAnsi="inherit"/>
          <w:sz w:val="24"/>
          <w:szCs w:val="24"/>
        </w:rPr>
        <w:t xml:space="preserve"> shall fulfil the following additional requirements in relation to grid forming capability</w:t>
      </w:r>
      <w:r>
        <w:rPr>
          <w:rFonts w:ascii="inherit" w:hAnsi="inherit"/>
          <w:sz w:val="24"/>
          <w:szCs w:val="24"/>
        </w:rPr>
        <w:t>:</w:t>
      </w:r>
      <w:r w:rsidR="00E4033E">
        <w:rPr>
          <w:rFonts w:ascii="inherit" w:hAnsi="inherit"/>
          <w:sz w:val="24"/>
          <w:szCs w:val="24"/>
        </w:rPr>
        <w:t xml:space="preserve"> </w:t>
      </w:r>
    </w:p>
    <w:p w14:paraId="7353689C" w14:textId="4C618FBD" w:rsidR="00E4033E" w:rsidRDefault="008210EB" w:rsidP="00E4033E">
      <w:pPr>
        <w:ind w:left="284" w:hanging="284"/>
        <w:jc w:val="both"/>
        <w:rPr>
          <w:rFonts w:ascii="inherit" w:hAnsi="inherit"/>
          <w:sz w:val="24"/>
          <w:szCs w:val="24"/>
        </w:rPr>
      </w:pPr>
      <w:r>
        <w:rPr>
          <w:rFonts w:ascii="inherit" w:hAnsi="inherit"/>
          <w:sz w:val="24"/>
          <w:szCs w:val="24"/>
        </w:rPr>
        <w:t xml:space="preserve"> (a</w:t>
      </w:r>
      <w:r w:rsidR="00E4033E">
        <w:rPr>
          <w:rFonts w:ascii="inherit" w:hAnsi="inherit"/>
          <w:sz w:val="24"/>
          <w:szCs w:val="24"/>
        </w:rPr>
        <w:t>)</w:t>
      </w:r>
      <w:r w:rsidR="00E4033E" w:rsidRPr="00BD2724">
        <w:rPr>
          <w:rFonts w:ascii="inherit" w:hAnsi="inherit"/>
          <w:sz w:val="24"/>
          <w:szCs w:val="24"/>
        </w:rPr>
        <w:t xml:space="preserve"> </w:t>
      </w:r>
      <w:r w:rsidR="00E4033E">
        <w:rPr>
          <w:rFonts w:ascii="inherit" w:hAnsi="inherit"/>
          <w:sz w:val="24"/>
          <w:szCs w:val="24"/>
        </w:rPr>
        <w:t xml:space="preserve">The </w:t>
      </w:r>
      <w:r w:rsidR="009B640F">
        <w:rPr>
          <w:rFonts w:ascii="inherit" w:hAnsi="inherit"/>
          <w:sz w:val="24"/>
          <w:szCs w:val="24"/>
        </w:rPr>
        <w:t>relevant</w:t>
      </w:r>
      <w:r w:rsidR="00187E3C">
        <w:rPr>
          <w:rFonts w:ascii="inherit" w:hAnsi="inherit"/>
          <w:sz w:val="24"/>
          <w:szCs w:val="24"/>
        </w:rPr>
        <w:t>,</w:t>
      </w:r>
      <w:r w:rsidR="009B640F">
        <w:rPr>
          <w:rFonts w:ascii="inherit" w:hAnsi="inherit"/>
          <w:sz w:val="24"/>
          <w:szCs w:val="24"/>
        </w:rPr>
        <w:t xml:space="preserve"> </w:t>
      </w:r>
      <w:r w:rsidR="00E4033E">
        <w:rPr>
          <w:rFonts w:ascii="inherit" w:hAnsi="inherit"/>
          <w:sz w:val="24"/>
          <w:szCs w:val="24"/>
        </w:rPr>
        <w:t>TSO in coordination with the relevant system operator</w:t>
      </w:r>
      <w:r w:rsidR="00187E3C">
        <w:rPr>
          <w:rFonts w:ascii="inherit" w:hAnsi="inherit"/>
          <w:sz w:val="24"/>
          <w:szCs w:val="24"/>
        </w:rPr>
        <w:t>,</w:t>
      </w:r>
      <w:r w:rsidR="00E4033E">
        <w:rPr>
          <w:rFonts w:ascii="inherit" w:hAnsi="inherit"/>
          <w:sz w:val="24"/>
          <w:szCs w:val="24"/>
        </w:rPr>
        <w:t xml:space="preserve"> shall specify the contribution to synthetic inertia. </w:t>
      </w:r>
      <w:r w:rsidR="00186D99">
        <w:rPr>
          <w:rFonts w:ascii="inherit" w:hAnsi="inherit"/>
          <w:sz w:val="24"/>
          <w:szCs w:val="24"/>
        </w:rPr>
        <w:t>T</w:t>
      </w:r>
      <w:r w:rsidR="00E4033E">
        <w:rPr>
          <w:rFonts w:ascii="inherit" w:hAnsi="inherit"/>
          <w:sz w:val="24"/>
          <w:szCs w:val="24"/>
        </w:rPr>
        <w:t xml:space="preserve">he </w:t>
      </w:r>
      <w:r w:rsidR="00E4033E" w:rsidRPr="00BD2724">
        <w:rPr>
          <w:rFonts w:ascii="inherit" w:hAnsi="inherit"/>
          <w:sz w:val="24"/>
          <w:szCs w:val="24"/>
        </w:rPr>
        <w:t xml:space="preserve">power park module shall be capable </w:t>
      </w:r>
      <w:r w:rsidR="00E4033E">
        <w:rPr>
          <w:rFonts w:ascii="inherit" w:hAnsi="inherit"/>
          <w:sz w:val="24"/>
          <w:szCs w:val="24"/>
        </w:rPr>
        <w:t>of contributing to</w:t>
      </w:r>
      <w:r w:rsidR="00E4033E" w:rsidRPr="00BD2724">
        <w:rPr>
          <w:rFonts w:ascii="inherit" w:hAnsi="inherit"/>
          <w:sz w:val="24"/>
          <w:szCs w:val="24"/>
        </w:rPr>
        <w:t xml:space="preserve"> limiting the transient frequency deviation </w:t>
      </w:r>
      <w:r w:rsidR="00E4033E">
        <w:rPr>
          <w:rFonts w:ascii="inherit" w:hAnsi="inherit"/>
          <w:sz w:val="24"/>
          <w:szCs w:val="24"/>
        </w:rPr>
        <w:t>under</w:t>
      </w:r>
      <w:r w:rsidR="00E4033E" w:rsidRPr="00BD2724">
        <w:rPr>
          <w:rFonts w:ascii="inherit" w:hAnsi="inherit"/>
          <w:sz w:val="24"/>
          <w:szCs w:val="24"/>
        </w:rPr>
        <w:t xml:space="preserve"> </w:t>
      </w:r>
      <w:r w:rsidR="00E4033E" w:rsidRPr="00587824">
        <w:rPr>
          <w:rFonts w:ascii="inherit" w:hAnsi="inherit"/>
          <w:sz w:val="24"/>
          <w:szCs w:val="24"/>
        </w:rPr>
        <w:t>high</w:t>
      </w:r>
      <w:r w:rsidR="00E4033E" w:rsidRPr="00BD2724">
        <w:rPr>
          <w:rFonts w:ascii="inherit" w:hAnsi="inherit"/>
          <w:sz w:val="24"/>
          <w:szCs w:val="24"/>
        </w:rPr>
        <w:t xml:space="preserve"> frequency </w:t>
      </w:r>
      <w:r w:rsidR="00E4033E">
        <w:rPr>
          <w:rFonts w:ascii="inherit" w:hAnsi="inherit"/>
          <w:sz w:val="24"/>
          <w:szCs w:val="24"/>
        </w:rPr>
        <w:t xml:space="preserve">conditions. Additionally, the </w:t>
      </w:r>
      <w:r w:rsidR="00CF1C5C">
        <w:rPr>
          <w:rFonts w:ascii="inherit" w:hAnsi="inherit"/>
          <w:sz w:val="24"/>
          <w:szCs w:val="24"/>
        </w:rPr>
        <w:t>electricity storage</w:t>
      </w:r>
      <w:r w:rsidR="00E4033E" w:rsidRPr="00BD2724">
        <w:rPr>
          <w:rFonts w:ascii="inherit" w:hAnsi="inherit"/>
          <w:sz w:val="24"/>
          <w:szCs w:val="24"/>
        </w:rPr>
        <w:t xml:space="preserve"> module shall be capable </w:t>
      </w:r>
      <w:r w:rsidR="00E4033E">
        <w:rPr>
          <w:rFonts w:ascii="inherit" w:hAnsi="inherit"/>
          <w:sz w:val="24"/>
          <w:szCs w:val="24"/>
        </w:rPr>
        <w:t>of contributing to</w:t>
      </w:r>
      <w:r w:rsidR="00E4033E" w:rsidRPr="00BD2724">
        <w:rPr>
          <w:rFonts w:ascii="inherit" w:hAnsi="inherit"/>
          <w:sz w:val="24"/>
          <w:szCs w:val="24"/>
        </w:rPr>
        <w:t xml:space="preserve"> limiting </w:t>
      </w:r>
      <w:r w:rsidR="00CF1C5C">
        <w:rPr>
          <w:rFonts w:ascii="inherit" w:hAnsi="inherit"/>
          <w:sz w:val="24"/>
          <w:szCs w:val="24"/>
        </w:rPr>
        <w:t>the transient</w:t>
      </w:r>
      <w:r w:rsidR="00E4033E">
        <w:rPr>
          <w:rFonts w:ascii="inherit" w:hAnsi="inherit"/>
          <w:sz w:val="24"/>
          <w:szCs w:val="24"/>
        </w:rPr>
        <w:t xml:space="preserve"> </w:t>
      </w:r>
      <w:r w:rsidR="00E4033E" w:rsidRPr="00BD2724">
        <w:rPr>
          <w:rFonts w:ascii="inherit" w:hAnsi="inherit"/>
          <w:sz w:val="24"/>
          <w:szCs w:val="24"/>
        </w:rPr>
        <w:t>frequency deviation</w:t>
      </w:r>
      <w:r w:rsidR="00E4033E">
        <w:rPr>
          <w:rFonts w:ascii="inherit" w:hAnsi="inherit"/>
          <w:sz w:val="24"/>
          <w:szCs w:val="24"/>
        </w:rPr>
        <w:t xml:space="preserve"> </w:t>
      </w:r>
      <w:r w:rsidR="00CF1C5C">
        <w:rPr>
          <w:rFonts w:ascii="inherit" w:hAnsi="inherit"/>
          <w:sz w:val="24"/>
          <w:szCs w:val="24"/>
        </w:rPr>
        <w:t>under low frequency conditions</w:t>
      </w:r>
      <w:r w:rsidR="00E4033E">
        <w:rPr>
          <w:rFonts w:ascii="inherit" w:hAnsi="inherit"/>
          <w:sz w:val="24"/>
          <w:szCs w:val="24"/>
        </w:rPr>
        <w:t>.</w:t>
      </w:r>
    </w:p>
    <w:p w14:paraId="61E10B80" w14:textId="73FB8002" w:rsidR="00E4033E" w:rsidRDefault="00E4033E" w:rsidP="00E4033E">
      <w:pPr>
        <w:spacing w:before="120"/>
        <w:ind w:left="284" w:hanging="284"/>
        <w:jc w:val="both"/>
        <w:rPr>
          <w:rFonts w:ascii="inherit" w:hAnsi="inherit"/>
          <w:color w:val="000000"/>
          <w:sz w:val="24"/>
          <w:szCs w:val="24"/>
          <w:lang w:eastAsia="en-GB"/>
        </w:rPr>
      </w:pPr>
      <w:r w:rsidRPr="00D36C79">
        <w:rPr>
          <w:rFonts w:ascii="inherit" w:hAnsi="inherit"/>
          <w:color w:val="000000"/>
          <w:sz w:val="24"/>
          <w:szCs w:val="24"/>
          <w:lang w:eastAsia="en-GB"/>
        </w:rPr>
        <w:t>(</w:t>
      </w:r>
      <w:r w:rsidR="008210EB">
        <w:rPr>
          <w:rFonts w:ascii="inherit" w:hAnsi="inherit"/>
          <w:color w:val="000000"/>
          <w:sz w:val="24"/>
          <w:szCs w:val="24"/>
          <w:lang w:eastAsia="en-GB"/>
        </w:rPr>
        <w:t>b</w:t>
      </w:r>
      <w:r w:rsidRPr="00D36C79">
        <w:rPr>
          <w:rFonts w:ascii="inherit" w:hAnsi="inherit"/>
          <w:color w:val="000000"/>
          <w:sz w:val="24"/>
          <w:szCs w:val="24"/>
          <w:lang w:eastAsia="en-GB"/>
        </w:rPr>
        <w:t xml:space="preserve">) </w:t>
      </w:r>
      <w:r>
        <w:rPr>
          <w:rFonts w:ascii="inherit" w:hAnsi="inherit"/>
          <w:sz w:val="24"/>
          <w:szCs w:val="24"/>
        </w:rPr>
        <w:t>T</w:t>
      </w:r>
      <w:r w:rsidRPr="00D36C79">
        <w:rPr>
          <w:rFonts w:ascii="inherit" w:hAnsi="inherit"/>
          <w:sz w:val="24"/>
          <w:szCs w:val="24"/>
        </w:rPr>
        <w:t>he dynamic performance according</w:t>
      </w:r>
      <w:r>
        <w:rPr>
          <w:rFonts w:ascii="inherit" w:hAnsi="inherit"/>
          <w:sz w:val="24"/>
          <w:szCs w:val="24"/>
        </w:rPr>
        <w:t xml:space="preserve"> to Article Y</w:t>
      </w:r>
      <w:r w:rsidR="004F29C9">
        <w:rPr>
          <w:rFonts w:ascii="inherit" w:hAnsi="inherit"/>
          <w:sz w:val="24"/>
          <w:szCs w:val="24"/>
        </w:rPr>
        <w:t>(</w:t>
      </w:r>
      <w:r w:rsidR="00646B01">
        <w:rPr>
          <w:rFonts w:ascii="inherit" w:hAnsi="inherit"/>
          <w:sz w:val="24"/>
          <w:szCs w:val="24"/>
        </w:rPr>
        <w:t>8</w:t>
      </w:r>
      <w:r w:rsidR="008210EB">
        <w:rPr>
          <w:rFonts w:ascii="inherit" w:hAnsi="inherit"/>
          <w:sz w:val="24"/>
          <w:szCs w:val="24"/>
        </w:rPr>
        <w:t>)</w:t>
      </w:r>
      <w:r w:rsidRPr="00D36C79">
        <w:rPr>
          <w:rFonts w:ascii="inherit" w:hAnsi="inherit"/>
          <w:sz w:val="24"/>
          <w:szCs w:val="24"/>
        </w:rPr>
        <w:t>(c)(i) shall reflect th</w:t>
      </w:r>
      <w:r w:rsidR="00B7049C">
        <w:rPr>
          <w:rFonts w:ascii="inherit" w:hAnsi="inherit"/>
          <w:sz w:val="24"/>
          <w:szCs w:val="24"/>
        </w:rPr>
        <w:t>e</w:t>
      </w:r>
      <w:r w:rsidRPr="00D36C79">
        <w:rPr>
          <w:rFonts w:ascii="inherit" w:hAnsi="inherit"/>
          <w:sz w:val="24"/>
          <w:szCs w:val="24"/>
        </w:rPr>
        <w:t xml:space="preserve"> specified </w:t>
      </w:r>
      <w:r w:rsidR="00B7049C">
        <w:rPr>
          <w:rFonts w:ascii="inherit" w:hAnsi="inherit"/>
          <w:sz w:val="24"/>
          <w:szCs w:val="24"/>
        </w:rPr>
        <w:t xml:space="preserve">contribution to </w:t>
      </w:r>
      <w:r w:rsidRPr="00D36C79">
        <w:rPr>
          <w:rFonts w:ascii="inherit" w:hAnsi="inherit"/>
          <w:color w:val="000000"/>
          <w:sz w:val="24"/>
          <w:szCs w:val="24"/>
          <w:lang w:eastAsia="en-GB"/>
        </w:rPr>
        <w:t>synthetic</w:t>
      </w:r>
      <w:r w:rsidRPr="00D36C79">
        <w:rPr>
          <w:rFonts w:ascii="inherit" w:hAnsi="inherit"/>
          <w:sz w:val="24"/>
          <w:szCs w:val="24"/>
        </w:rPr>
        <w:t xml:space="preserve"> inertia.</w:t>
      </w:r>
    </w:p>
    <w:p w14:paraId="6AB2F7E5" w14:textId="4313113E" w:rsidR="003B7AE9" w:rsidRPr="00BD0415" w:rsidRDefault="003B7AE9" w:rsidP="007214C5">
      <w:pPr>
        <w:pStyle w:val="Heading2"/>
      </w:pPr>
      <w:r w:rsidRPr="00BD0415">
        <w:t>Article 21</w:t>
      </w:r>
    </w:p>
    <w:p w14:paraId="6EDCF84F"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Requirements for type C power park modules</w:t>
      </w:r>
    </w:p>
    <w:p w14:paraId="2E2EF306" w14:textId="626999D6"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1.   Type C power park modules shall fulfil the requirements listed in Article 13, </w:t>
      </w:r>
      <w:r w:rsidR="00D271A8">
        <w:rPr>
          <w:rFonts w:ascii="inherit" w:eastAsia="Times New Roman" w:hAnsi="inherit" w:cs="Times New Roman"/>
          <w:color w:val="000000"/>
          <w:sz w:val="24"/>
          <w:szCs w:val="24"/>
          <w:lang w:eastAsia="en-GB"/>
        </w:rPr>
        <w:t>Article 14, Article 15, Article Y(</w:t>
      </w:r>
      <w:r w:rsidR="00646B01">
        <w:rPr>
          <w:rFonts w:ascii="inherit" w:eastAsia="Times New Roman" w:hAnsi="inherit" w:cs="Times New Roman"/>
          <w:color w:val="000000"/>
          <w:sz w:val="24"/>
          <w:szCs w:val="24"/>
          <w:lang w:eastAsia="en-GB"/>
        </w:rPr>
        <w:t>6</w:t>
      </w:r>
      <w:r w:rsidR="00D271A8">
        <w:rPr>
          <w:rFonts w:ascii="inherit" w:eastAsia="Times New Roman" w:hAnsi="inherit" w:cs="Times New Roman"/>
          <w:color w:val="000000"/>
          <w:sz w:val="24"/>
          <w:szCs w:val="24"/>
          <w:lang w:eastAsia="en-GB"/>
        </w:rPr>
        <w:t>)</w:t>
      </w:r>
      <w:r w:rsidR="00556B37">
        <w:rPr>
          <w:rFonts w:ascii="inherit" w:eastAsia="Times New Roman" w:hAnsi="inherit" w:cs="Times New Roman"/>
          <w:color w:val="000000"/>
          <w:sz w:val="24"/>
          <w:szCs w:val="24"/>
          <w:lang w:eastAsia="en-GB"/>
        </w:rPr>
        <w:t xml:space="preserve">, </w:t>
      </w:r>
      <w:r w:rsidR="00D271A8">
        <w:rPr>
          <w:rFonts w:ascii="inherit" w:eastAsia="Times New Roman" w:hAnsi="inherit" w:cs="Times New Roman"/>
          <w:color w:val="000000"/>
          <w:sz w:val="24"/>
          <w:szCs w:val="24"/>
          <w:lang w:eastAsia="en-GB"/>
        </w:rPr>
        <w:t>and (</w:t>
      </w:r>
      <w:r w:rsidR="00646B01">
        <w:rPr>
          <w:rFonts w:ascii="inherit" w:eastAsia="Times New Roman" w:hAnsi="inherit" w:cs="Times New Roman"/>
          <w:color w:val="000000"/>
          <w:sz w:val="24"/>
          <w:szCs w:val="24"/>
          <w:lang w:eastAsia="en-GB"/>
        </w:rPr>
        <w:t>8</w:t>
      </w:r>
      <w:r w:rsidR="00D271A8">
        <w:rPr>
          <w:rFonts w:ascii="inherit" w:eastAsia="Times New Roman" w:hAnsi="inherit" w:cs="Times New Roman"/>
          <w:color w:val="000000"/>
          <w:sz w:val="24"/>
          <w:szCs w:val="24"/>
          <w:lang w:eastAsia="en-GB"/>
        </w:rPr>
        <w:t>)</w:t>
      </w:r>
      <w:r w:rsidR="00024FF2">
        <w:rPr>
          <w:rFonts w:ascii="inherit" w:eastAsia="Times New Roman" w:hAnsi="inherit" w:cs="Times New Roman"/>
          <w:color w:val="000000"/>
          <w:sz w:val="24"/>
          <w:szCs w:val="24"/>
          <w:lang w:eastAsia="en-GB"/>
        </w:rPr>
        <w:t xml:space="preserve"> </w:t>
      </w:r>
      <w:r w:rsidR="00D271A8">
        <w:rPr>
          <w:rFonts w:ascii="inherit" w:eastAsia="Times New Roman" w:hAnsi="inherit" w:cs="Times New Roman"/>
          <w:color w:val="000000"/>
          <w:sz w:val="24"/>
          <w:szCs w:val="24"/>
          <w:lang w:eastAsia="en-GB"/>
        </w:rPr>
        <w:t xml:space="preserve">and Article 20, </w:t>
      </w:r>
      <w:r w:rsidRPr="00BD0415">
        <w:rPr>
          <w:rFonts w:ascii="inherit" w:eastAsia="Times New Roman" w:hAnsi="inherit" w:cs="Times New Roman"/>
          <w:color w:val="000000"/>
          <w:sz w:val="24"/>
          <w:szCs w:val="24"/>
          <w:lang w:eastAsia="en-GB"/>
        </w:rPr>
        <w:t xml:space="preserve">except for Article 13(2)(b) </w:t>
      </w:r>
      <w:r w:rsidR="00AB645E">
        <w:rPr>
          <w:rFonts w:ascii="inherit" w:eastAsia="Times New Roman" w:hAnsi="inherit" w:cs="Times New Roman"/>
          <w:color w:val="000000"/>
          <w:sz w:val="24"/>
          <w:szCs w:val="24"/>
          <w:lang w:eastAsia="en-GB"/>
        </w:rPr>
        <w:t>Article 13</w:t>
      </w:r>
      <w:r w:rsidRPr="00BD0415">
        <w:rPr>
          <w:rFonts w:ascii="inherit" w:eastAsia="Times New Roman" w:hAnsi="inherit" w:cs="Times New Roman"/>
          <w:color w:val="000000"/>
          <w:sz w:val="24"/>
          <w:szCs w:val="24"/>
          <w:lang w:eastAsia="en-GB"/>
        </w:rPr>
        <w:t>(6)</w:t>
      </w:r>
      <w:r w:rsidR="00AB645E">
        <w:rPr>
          <w:rFonts w:ascii="inherit" w:eastAsia="Times New Roman" w:hAnsi="inherit" w:cs="Times New Roman"/>
          <w:color w:val="000000"/>
          <w:sz w:val="24"/>
          <w:szCs w:val="24"/>
          <w:lang w:eastAsia="en-GB"/>
        </w:rPr>
        <w:t xml:space="preserve"> and Article 13(8)</w:t>
      </w:r>
      <w:r w:rsidR="00320707">
        <w:rPr>
          <w:rFonts w:ascii="inherit" w:eastAsia="Times New Roman" w:hAnsi="inherit" w:cs="Times New Roman"/>
          <w:color w:val="000000"/>
          <w:sz w:val="24"/>
          <w:szCs w:val="24"/>
          <w:lang w:eastAsia="en-GB"/>
        </w:rPr>
        <w:t xml:space="preserve"> and</w:t>
      </w:r>
      <w:r w:rsidRPr="00BD0415">
        <w:rPr>
          <w:rFonts w:ascii="inherit" w:eastAsia="Times New Roman" w:hAnsi="inherit" w:cs="Times New Roman"/>
          <w:color w:val="000000"/>
          <w:sz w:val="24"/>
          <w:szCs w:val="24"/>
          <w:lang w:eastAsia="en-GB"/>
        </w:rPr>
        <w:t xml:space="preserve"> Article 20(2)(a), unless referred to otherwise in point (v) of paragraph 3(d).</w:t>
      </w:r>
      <w:r w:rsidR="00D20C16">
        <w:rPr>
          <w:rFonts w:ascii="inherit" w:eastAsia="Times New Roman" w:hAnsi="inherit" w:cs="Times New Roman"/>
          <w:color w:val="000000"/>
          <w:sz w:val="24"/>
          <w:szCs w:val="24"/>
          <w:lang w:eastAsia="en-GB"/>
        </w:rPr>
        <w:t xml:space="preserve"> </w:t>
      </w:r>
      <w:r w:rsidR="005C1730">
        <w:rPr>
          <w:rFonts w:ascii="inherit" w:eastAsia="Times New Roman" w:hAnsi="inherit" w:cs="Times New Roman"/>
          <w:color w:val="000000"/>
          <w:sz w:val="24"/>
          <w:szCs w:val="24"/>
          <w:lang w:eastAsia="en-GB"/>
        </w:rPr>
        <w:t xml:space="preserve"> </w:t>
      </w:r>
    </w:p>
    <w:p w14:paraId="5E01DD36" w14:textId="4772230D" w:rsidR="003B7AE9" w:rsidRPr="00BD0415" w:rsidRDefault="000F3E4C"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2</w:t>
      </w:r>
      <w:r w:rsidR="003B7AE9" w:rsidRPr="00BD0415">
        <w:rPr>
          <w:rFonts w:ascii="inherit" w:eastAsia="Times New Roman" w:hAnsi="inherit" w:cs="Times New Roman"/>
          <w:color w:val="000000"/>
          <w:sz w:val="24"/>
          <w:szCs w:val="24"/>
          <w:lang w:eastAsia="en-GB"/>
        </w:rPr>
        <w:t>.   Type C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3F07BC6E" w14:textId="77777777" w:rsidTr="003B7AE9">
        <w:tc>
          <w:tcPr>
            <w:tcW w:w="0" w:type="auto"/>
            <w:shd w:val="clear" w:color="auto" w:fill="auto"/>
            <w:hideMark/>
          </w:tcPr>
          <w:p w14:paraId="089044F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21B1DA1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power park module is neither located at the high-voltage terminals of the step-up transformer to the voltage level of the connection point nor at the convertor terminals, if no step-up transformer exists. This supplementary reactive power shall compensate the reactive power demand of the high-voltage line or cable between the high-voltage terminals of the step-up transformer of the power park module or its convertor terminals, if no step-up transformer exists, and the connection point and shall be provided by the responsible owner of that line or cable.</w:t>
            </w:r>
          </w:p>
        </w:tc>
      </w:tr>
    </w:tbl>
    <w:p w14:paraId="26D4A446"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7830A34F" w14:textId="77777777" w:rsidTr="2F3D3F37">
        <w:tc>
          <w:tcPr>
            <w:tcW w:w="0" w:type="auto"/>
            <w:shd w:val="clear" w:color="auto" w:fill="auto"/>
            <w:hideMark/>
          </w:tcPr>
          <w:p w14:paraId="46AEE2E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3E429639" w14:textId="54CDD79E"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61"/>
            </w:tblGrid>
            <w:tr w:rsidR="003B7AE9" w:rsidRPr="00BD0415" w14:paraId="528CEBB4" w14:textId="77777777">
              <w:tc>
                <w:tcPr>
                  <w:tcW w:w="0" w:type="auto"/>
                  <w:shd w:val="clear" w:color="auto" w:fill="auto"/>
                  <w:hideMark/>
                </w:tcPr>
                <w:p w14:paraId="1B89E34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13E1A53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To that end, it shall specify a U-Q/P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-profile that may take any shape within the boundaries of which the power park module shall be capable of providing reactive power at its maximum capacity;</w:t>
                  </w:r>
                </w:p>
              </w:tc>
            </w:tr>
          </w:tbl>
          <w:p w14:paraId="033B2A5E"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BD0415" w14:paraId="5F5E7F04" w14:textId="77777777" w:rsidTr="2F3D3F37">
              <w:tc>
                <w:tcPr>
                  <w:tcW w:w="0" w:type="auto"/>
                  <w:shd w:val="clear" w:color="auto" w:fill="auto"/>
                  <w:hideMark/>
                </w:tcPr>
                <w:p w14:paraId="0FD500B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79881DA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U-Q/P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54"/>
                  </w:tblGrid>
                  <w:tr w:rsidR="003B7AE9" w:rsidRPr="00BD0415" w14:paraId="7FAC14B2" w14:textId="77777777">
                    <w:tc>
                      <w:tcPr>
                        <w:tcW w:w="0" w:type="auto"/>
                        <w:shd w:val="clear" w:color="auto" w:fill="auto"/>
                        <w:hideMark/>
                      </w:tcPr>
                      <w:p w14:paraId="75E7807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4D38309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U-Q/P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-profile shall not exceed the U-Q/P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-profile envelope, represented by the inner envelope in Figure 8,</w:t>
                        </w:r>
                      </w:p>
                    </w:tc>
                  </w:tr>
                </w:tbl>
                <w:p w14:paraId="07A2F1B2"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BD0415" w14:paraId="3857A5F3" w14:textId="77777777">
                    <w:tc>
                      <w:tcPr>
                        <w:tcW w:w="0" w:type="auto"/>
                        <w:shd w:val="clear" w:color="auto" w:fill="auto"/>
                        <w:hideMark/>
                      </w:tcPr>
                      <w:p w14:paraId="111EE50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6945DDB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dimensions of the U-Q/P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-profile envelope (Q/P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 range and voltage range) shall be within the values specified for each synchronous area in Table 9,</w:t>
                        </w:r>
                      </w:p>
                    </w:tc>
                  </w:tr>
                </w:tbl>
                <w:p w14:paraId="15862768"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BD0415" w14:paraId="6F786014" w14:textId="77777777">
                    <w:tc>
                      <w:tcPr>
                        <w:tcW w:w="0" w:type="auto"/>
                        <w:shd w:val="clear" w:color="auto" w:fill="auto"/>
                        <w:hideMark/>
                      </w:tcPr>
                      <w:p w14:paraId="56A2893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3477B57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position of the U-Q/P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-profile envelope shall be within the limits of the fixed outer envelope set out in Figure 8, and</w:t>
                        </w:r>
                      </w:p>
                    </w:tc>
                  </w:tr>
                </w:tbl>
                <w:p w14:paraId="780AC9A9"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BD0415" w14:paraId="3D250DCF" w14:textId="77777777">
                    <w:tc>
                      <w:tcPr>
                        <w:tcW w:w="0" w:type="auto"/>
                        <w:shd w:val="clear" w:color="auto" w:fill="auto"/>
                        <w:hideMark/>
                      </w:tcPr>
                      <w:p w14:paraId="50E755E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55D73BFC" w14:textId="0D64AFE2" w:rsidR="003B7AE9" w:rsidRPr="00BD0415" w:rsidRDefault="003B7AE9" w:rsidP="00D7274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specified U-Q/P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 xml:space="preserve"> profile may take any shape, having regard to the potential costs of delivering the capability to </w:t>
                        </w:r>
                        <w:r w:rsidR="00D72749">
                          <w:rPr>
                            <w:rFonts w:ascii="inherit" w:eastAsia="Times New Roman" w:hAnsi="inherit" w:cs="Times New Roman"/>
                            <w:sz w:val="24"/>
                            <w:szCs w:val="24"/>
                            <w:lang w:eastAsia="en-GB"/>
                          </w:rPr>
                          <w:t>supply</w:t>
                        </w:r>
                        <w:r w:rsidR="00D72749" w:rsidRPr="00BD0415">
                          <w:rPr>
                            <w:rFonts w:ascii="inherit" w:eastAsia="Times New Roman" w:hAnsi="inherit" w:cs="Times New Roman"/>
                            <w:sz w:val="24"/>
                            <w:szCs w:val="24"/>
                            <w:lang w:eastAsia="en-GB"/>
                          </w:rPr>
                          <w:t xml:space="preserve"> </w:t>
                        </w:r>
                        <w:r w:rsidRPr="00BD0415">
                          <w:rPr>
                            <w:rFonts w:ascii="inherit" w:eastAsia="Times New Roman" w:hAnsi="inherit" w:cs="Times New Roman"/>
                            <w:sz w:val="24"/>
                            <w:szCs w:val="24"/>
                            <w:lang w:eastAsia="en-GB"/>
                          </w:rPr>
                          <w:t xml:space="preserve">reactive power at high voltages and </w:t>
                        </w:r>
                        <w:r w:rsidR="00D72749">
                          <w:rPr>
                            <w:rFonts w:ascii="inherit" w:eastAsia="Times New Roman" w:hAnsi="inherit" w:cs="Times New Roman"/>
                            <w:sz w:val="24"/>
                            <w:szCs w:val="24"/>
                            <w:lang w:eastAsia="en-GB"/>
                          </w:rPr>
                          <w:t xml:space="preserve">absorb </w:t>
                        </w:r>
                        <w:r w:rsidRPr="00BD0415">
                          <w:rPr>
                            <w:rFonts w:ascii="inherit" w:eastAsia="Times New Roman" w:hAnsi="inherit" w:cs="Times New Roman"/>
                            <w:sz w:val="24"/>
                            <w:szCs w:val="24"/>
                            <w:lang w:eastAsia="en-GB"/>
                          </w:rPr>
                          <w:t>reactive power at low voltages;</w:t>
                        </w:r>
                      </w:p>
                    </w:tc>
                  </w:tr>
                </w:tbl>
                <w:p w14:paraId="518FA12E" w14:textId="77D5BB2F" w:rsidR="003B7AE9" w:rsidRPr="00BD0415" w:rsidRDefault="003B7AE9" w:rsidP="003B7AE9">
                  <w:pPr>
                    <w:spacing w:before="240" w:after="120" w:line="240" w:lineRule="auto"/>
                    <w:jc w:val="both"/>
                    <w:rPr>
                      <w:rFonts w:ascii="inherit" w:eastAsia="Times New Roman" w:hAnsi="inherit" w:cs="Times New Roman"/>
                      <w:b/>
                      <w:bCs/>
                      <w:sz w:val="24"/>
                      <w:szCs w:val="24"/>
                      <w:lang w:eastAsia="en-GB"/>
                    </w:rPr>
                  </w:pPr>
                  <w:r w:rsidRPr="00BD0415">
                    <w:rPr>
                      <w:rFonts w:ascii="inherit" w:eastAsia="Times New Roman" w:hAnsi="inherit" w:cs="Times New Roman"/>
                      <w:b/>
                      <w:bCs/>
                      <w:i/>
                      <w:iCs/>
                      <w:sz w:val="24"/>
                      <w:szCs w:val="24"/>
                      <w:lang w:eastAsia="en-GB"/>
                    </w:rPr>
                    <w:t>Figure 8</w:t>
                  </w:r>
                </w:p>
                <w:p w14:paraId="0E273988" w14:textId="77777777" w:rsidR="003B7AE9" w:rsidRPr="00BD0415" w:rsidRDefault="003B7AE9" w:rsidP="003B7AE9">
                  <w:pPr>
                    <w:spacing w:before="240" w:after="120" w:line="240" w:lineRule="auto"/>
                    <w:jc w:val="both"/>
                    <w:rPr>
                      <w:rFonts w:ascii="inherit" w:eastAsia="Times New Roman" w:hAnsi="inherit" w:cs="Times New Roman"/>
                      <w:b/>
                      <w:bCs/>
                      <w:sz w:val="24"/>
                      <w:szCs w:val="24"/>
                      <w:lang w:eastAsia="en-GB"/>
                    </w:rPr>
                  </w:pPr>
                  <w:r w:rsidRPr="00BD0415">
                    <w:rPr>
                      <w:rFonts w:ascii="inherit" w:eastAsia="Times New Roman" w:hAnsi="inherit" w:cs="Times New Roman"/>
                      <w:b/>
                      <w:bCs/>
                      <w:sz w:val="24"/>
                      <w:szCs w:val="24"/>
                      <w:lang w:eastAsia="en-GB"/>
                    </w:rPr>
                    <w:t>U-Q/P</w:t>
                  </w:r>
                  <w:r w:rsidRPr="00BD0415">
                    <w:rPr>
                      <w:rFonts w:ascii="inherit" w:eastAsia="Times New Roman" w:hAnsi="inherit" w:cs="Times New Roman"/>
                      <w:b/>
                      <w:bCs/>
                      <w:sz w:val="17"/>
                      <w:szCs w:val="17"/>
                      <w:vertAlign w:val="subscript"/>
                      <w:lang w:eastAsia="en-GB"/>
                    </w:rPr>
                    <w:t>max</w:t>
                  </w:r>
                  <w:r w:rsidRPr="00BD0415">
                    <w:rPr>
                      <w:rFonts w:ascii="inherit" w:eastAsia="Times New Roman" w:hAnsi="inherit" w:cs="Times New Roman"/>
                      <w:b/>
                      <w:bCs/>
                      <w:sz w:val="24"/>
                      <w:szCs w:val="24"/>
                      <w:lang w:eastAsia="en-GB"/>
                    </w:rPr>
                    <w:t>-profile of a power park module</w:t>
                  </w:r>
                </w:p>
                <w:p w14:paraId="11D6C564" w14:textId="2D5C8077" w:rsidR="003B7AE9" w:rsidRPr="00BD0415" w:rsidRDefault="6AFDE665" w:rsidP="003B7AE9">
                  <w:pPr>
                    <w:spacing w:after="0" w:line="240" w:lineRule="auto"/>
                    <w:rPr>
                      <w:rFonts w:ascii="inherit" w:eastAsia="Times New Roman" w:hAnsi="inherit" w:cs="Times New Roman"/>
                      <w:sz w:val="24"/>
                      <w:szCs w:val="24"/>
                      <w:lang w:eastAsia="en-GB"/>
                    </w:rPr>
                  </w:pPr>
                  <w:r>
                    <w:rPr>
                      <w:noProof/>
                    </w:rPr>
                    <w:drawing>
                      <wp:inline distT="0" distB="0" distL="0" distR="0" wp14:anchorId="7EE9F94B" wp14:editId="748CDE08">
                        <wp:extent cx="5209968" cy="2692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30">
                                  <a:extLst>
                                    <a:ext uri="{28A0092B-C50C-407E-A947-70E740481C1C}">
                                      <a14:useLocalDpi xmlns:a14="http://schemas.microsoft.com/office/drawing/2010/main" val="0"/>
                                    </a:ext>
                                  </a:extLst>
                                </a:blip>
                                <a:stretch>
                                  <a:fillRect/>
                                </a:stretch>
                              </pic:blipFill>
                              <pic:spPr>
                                <a:xfrm>
                                  <a:off x="0" y="0"/>
                                  <a:ext cx="5209968" cy="2692400"/>
                                </a:xfrm>
                                <a:prstGeom prst="rect">
                                  <a:avLst/>
                                </a:prstGeom>
                              </pic:spPr>
                            </pic:pic>
                          </a:graphicData>
                        </a:graphic>
                      </wp:inline>
                    </w:drawing>
                  </w:r>
                </w:p>
                <w:p w14:paraId="775F3C8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diagram represents boundaries of a U-Q/P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-profile by the voltage at the connection point, expressed by the ratio of its actual value and its reference 1 pu value, against the ratio of the reactive power (Q) and the maximum capacity (P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 The position, size and shape of the inner envelope are indicative.</w:t>
                  </w:r>
                </w:p>
                <w:p w14:paraId="1BA217E2" w14:textId="77777777" w:rsidR="003B7AE9" w:rsidRPr="00BD0415" w:rsidRDefault="003B7AE9" w:rsidP="003B7AE9">
                  <w:pPr>
                    <w:spacing w:before="120" w:after="120" w:line="240" w:lineRule="auto"/>
                    <w:jc w:val="center"/>
                    <w:rPr>
                      <w:rFonts w:ascii="inherit" w:eastAsia="Times New Roman" w:hAnsi="inherit" w:cs="Times New Roman"/>
                      <w:sz w:val="24"/>
                      <w:szCs w:val="24"/>
                      <w:lang w:eastAsia="en-GB"/>
                    </w:rPr>
                  </w:pPr>
                  <w:r w:rsidRPr="00BD0415">
                    <w:rPr>
                      <w:rFonts w:ascii="inherit" w:eastAsia="Times New Roman" w:hAnsi="inherit" w:cs="Times New Roman"/>
                      <w:i/>
                      <w:iCs/>
                      <w:sz w:val="24"/>
                      <w:szCs w:val="24"/>
                      <w:lang w:eastAsia="en-GB"/>
                    </w:rPr>
                    <w:t>Table 9</w:t>
                  </w:r>
                </w:p>
                <w:p w14:paraId="347AF0ED" w14:textId="77777777" w:rsidR="003B7AE9" w:rsidRPr="00BD0415" w:rsidRDefault="003B7AE9" w:rsidP="003B7AE9">
                  <w:pPr>
                    <w:spacing w:before="120" w:after="120" w:line="240" w:lineRule="auto"/>
                    <w:jc w:val="center"/>
                    <w:rPr>
                      <w:rFonts w:ascii="inherit" w:eastAsia="Times New Roman" w:hAnsi="inherit" w:cs="Times New Roman"/>
                      <w:sz w:val="24"/>
                      <w:szCs w:val="24"/>
                      <w:lang w:eastAsia="en-GB"/>
                    </w:rPr>
                  </w:pPr>
                  <w:r w:rsidRPr="00BD0415">
                    <w:rPr>
                      <w:rFonts w:ascii="inherit" w:eastAsia="Times New Roman" w:hAnsi="inherit" w:cs="Times New Roman"/>
                      <w:b/>
                      <w:bCs/>
                      <w:sz w:val="24"/>
                      <w:szCs w:val="24"/>
                      <w:lang w:eastAsia="en-GB"/>
                    </w:rPr>
                    <w:t>Parameters for the inner envelope in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364"/>
                    <w:gridCol w:w="2825"/>
                    <w:gridCol w:w="3189"/>
                  </w:tblGrid>
                  <w:tr w:rsidR="003B7AE9" w:rsidRPr="00BD0415" w14:paraId="2AD2AACD" w14:textId="77777777" w:rsidTr="002F5ACC">
                    <w:tc>
                      <w:tcPr>
                        <w:tcW w:w="23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973EF" w14:textId="77777777"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r w:rsidRPr="00BD0415">
                          <w:rPr>
                            <w:rFonts w:ascii="inherit" w:eastAsia="Times New Roman" w:hAnsi="inherit" w:cs="Times New Roman"/>
                            <w:b/>
                            <w:bCs/>
                            <w:lang w:eastAsia="en-GB"/>
                          </w:rPr>
                          <w:t>Synchronous area</w:t>
                        </w:r>
                      </w:p>
                    </w:tc>
                    <w:tc>
                      <w:tcPr>
                        <w:tcW w:w="283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618EBD" w14:textId="77777777"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r w:rsidRPr="00BD0415">
                          <w:rPr>
                            <w:rFonts w:ascii="inherit" w:eastAsia="Times New Roman" w:hAnsi="inherit" w:cs="Times New Roman"/>
                            <w:b/>
                            <w:bCs/>
                            <w:lang w:eastAsia="en-GB"/>
                          </w:rPr>
                          <w:t>Maximum range of Q/P</w:t>
                        </w:r>
                        <w:r w:rsidRPr="00BD0415">
                          <w:rPr>
                            <w:rFonts w:ascii="inherit" w:eastAsia="Times New Roman" w:hAnsi="inherit" w:cs="Times New Roman"/>
                            <w:b/>
                            <w:bCs/>
                            <w:sz w:val="15"/>
                            <w:szCs w:val="15"/>
                            <w:vertAlign w:val="subscript"/>
                            <w:lang w:eastAsia="en-GB"/>
                          </w:rPr>
                          <w:t>max</w:t>
                        </w:r>
                      </w:p>
                    </w:tc>
                    <w:tc>
                      <w:tcPr>
                        <w:tcW w:w="320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DA654" w14:textId="30AD7F02"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r w:rsidRPr="00BD0415">
                          <w:rPr>
                            <w:rFonts w:ascii="inherit" w:eastAsia="Times New Roman" w:hAnsi="inherit" w:cs="Times New Roman"/>
                            <w:b/>
                            <w:bCs/>
                            <w:lang w:eastAsia="en-GB"/>
                          </w:rPr>
                          <w:t xml:space="preserve">Maximum range of steady-state voltage </w:t>
                        </w:r>
                        <w:r w:rsidR="002F5ACC" w:rsidRPr="00BD0415" w:rsidDel="002F5ACC">
                          <w:rPr>
                            <w:rFonts w:ascii="inherit" w:eastAsia="Times New Roman" w:hAnsi="inherit" w:cs="Times New Roman"/>
                            <w:b/>
                            <w:bCs/>
                            <w:lang w:eastAsia="en-GB"/>
                          </w:rPr>
                          <w:t xml:space="preserve"> </w:t>
                        </w:r>
                        <w:r w:rsidRPr="00BD0415">
                          <w:rPr>
                            <w:rFonts w:ascii="inherit" w:eastAsia="Times New Roman" w:hAnsi="inherit" w:cs="Times New Roman"/>
                            <w:b/>
                            <w:bCs/>
                            <w:lang w:eastAsia="en-GB"/>
                          </w:rPr>
                          <w:t>in PU</w:t>
                        </w:r>
                      </w:p>
                    </w:tc>
                  </w:tr>
                  <w:tr w:rsidR="003B7AE9" w:rsidRPr="00BD0415" w14:paraId="1FDCC0C3" w14:textId="77777777" w:rsidTr="002F5ACC">
                    <w:tc>
                      <w:tcPr>
                        <w:tcW w:w="23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EF3C7B"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Continental Europe</w:t>
                        </w:r>
                      </w:p>
                    </w:tc>
                    <w:tc>
                      <w:tcPr>
                        <w:tcW w:w="283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03BDC"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0,75</w:t>
                        </w:r>
                      </w:p>
                    </w:tc>
                    <w:tc>
                      <w:tcPr>
                        <w:tcW w:w="320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354675"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0,225</w:t>
                        </w:r>
                      </w:p>
                    </w:tc>
                  </w:tr>
                  <w:tr w:rsidR="003B7AE9" w:rsidRPr="00BD0415" w14:paraId="0FC1B1BD" w14:textId="77777777" w:rsidTr="002F5ACC">
                    <w:tc>
                      <w:tcPr>
                        <w:tcW w:w="23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DBAC8A"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Nordic</w:t>
                        </w:r>
                      </w:p>
                    </w:tc>
                    <w:tc>
                      <w:tcPr>
                        <w:tcW w:w="283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7710B5"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0,95</w:t>
                        </w:r>
                      </w:p>
                    </w:tc>
                    <w:tc>
                      <w:tcPr>
                        <w:tcW w:w="320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8E338" w14:textId="0AEE3EB4"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w:t>
                        </w:r>
                        <w:r w:rsidR="002F5ACC">
                          <w:rPr>
                            <w:rFonts w:ascii="inherit" w:eastAsia="Times New Roman" w:hAnsi="inherit" w:cs="Times New Roman"/>
                            <w:lang w:eastAsia="en-GB"/>
                          </w:rPr>
                          <w:t xml:space="preserve"> 225</w:t>
                        </w:r>
                      </w:p>
                    </w:tc>
                  </w:tr>
                  <w:tr w:rsidR="003B7AE9" w:rsidRPr="00BD0415" w14:paraId="70F06963" w14:textId="77777777" w:rsidTr="002F5ACC">
                    <w:tc>
                      <w:tcPr>
                        <w:tcW w:w="23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513D88"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Ireland and Northern Ireland</w:t>
                        </w:r>
                      </w:p>
                    </w:tc>
                    <w:tc>
                      <w:tcPr>
                        <w:tcW w:w="283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B26B11"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0,66</w:t>
                        </w:r>
                      </w:p>
                    </w:tc>
                    <w:tc>
                      <w:tcPr>
                        <w:tcW w:w="320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C22ACA"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0,218</w:t>
                        </w:r>
                      </w:p>
                    </w:tc>
                  </w:tr>
                  <w:tr w:rsidR="003B7AE9" w:rsidRPr="00BD0415" w14:paraId="6813BA58" w14:textId="77777777" w:rsidTr="002F5ACC">
                    <w:tc>
                      <w:tcPr>
                        <w:tcW w:w="23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07EB48"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Baltic</w:t>
                        </w:r>
                      </w:p>
                    </w:tc>
                    <w:tc>
                      <w:tcPr>
                        <w:tcW w:w="283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DA0DCA"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0,80</w:t>
                        </w:r>
                      </w:p>
                    </w:tc>
                    <w:tc>
                      <w:tcPr>
                        <w:tcW w:w="320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4FAFB0"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0,220</w:t>
                        </w:r>
                      </w:p>
                    </w:tc>
                  </w:tr>
                </w:tbl>
                <w:p w14:paraId="57E09FC7"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473BA19B"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BD0415" w14:paraId="1D9611AF" w14:textId="77777777">
              <w:tc>
                <w:tcPr>
                  <w:tcW w:w="0" w:type="auto"/>
                  <w:shd w:val="clear" w:color="auto" w:fill="auto"/>
                  <w:hideMark/>
                </w:tcPr>
                <w:p w14:paraId="55B3996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66106240" w14:textId="22D2CF01"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reactive power provision capability requirement applies at the connection point. </w:t>
                  </w:r>
                  <w:r w:rsidR="001C0A62" w:rsidRPr="006A4CF2">
                    <w:rPr>
                      <w:rFonts w:ascii="inherit" w:eastAsia="Times New Roman" w:hAnsi="inherit" w:cs="Times New Roman"/>
                      <w:sz w:val="24"/>
                      <w:szCs w:val="24"/>
                      <w:lang w:eastAsia="en-GB"/>
                    </w:rPr>
                    <w:t xml:space="preserve">The voltage range represents the difference between the highest and lowest values at a certain value of Q/Pmax. </w:t>
                  </w:r>
                  <w:r w:rsidRPr="00BD0415">
                    <w:rPr>
                      <w:rFonts w:ascii="inherit" w:eastAsia="Times New Roman" w:hAnsi="inherit" w:cs="Times New Roman"/>
                      <w:sz w:val="24"/>
                      <w:szCs w:val="24"/>
                      <w:lang w:eastAsia="en-GB"/>
                    </w:rPr>
                    <w:t>The full reactive power range is therefore not expected to be available across the range of steady-state voltages;</w:t>
                  </w:r>
                </w:p>
              </w:tc>
            </w:tr>
          </w:tbl>
          <w:p w14:paraId="213137A6"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7CF5FCE4"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80"/>
        <w:gridCol w:w="8746"/>
      </w:tblGrid>
      <w:tr w:rsidR="003B7AE9" w:rsidRPr="00BD0415" w14:paraId="43F8229B" w14:textId="77777777" w:rsidTr="003B7AE9">
        <w:tc>
          <w:tcPr>
            <w:tcW w:w="0" w:type="auto"/>
            <w:shd w:val="clear" w:color="auto" w:fill="auto"/>
            <w:hideMark/>
          </w:tcPr>
          <w:p w14:paraId="03F3A5F3" w14:textId="621CDE2C"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35321D2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with regard to reactive power capability below maximum capacity:</w:t>
            </w:r>
          </w:p>
          <w:tbl>
            <w:tblPr>
              <w:tblW w:w="5000" w:type="pct"/>
              <w:tblCellMar>
                <w:left w:w="0" w:type="dxa"/>
                <w:right w:w="0" w:type="dxa"/>
              </w:tblCellMar>
              <w:tblLook w:val="04A0" w:firstRow="1" w:lastRow="0" w:firstColumn="1" w:lastColumn="0" w:noHBand="0" w:noVBand="1"/>
            </w:tblPr>
            <w:tblGrid>
              <w:gridCol w:w="250"/>
              <w:gridCol w:w="8496"/>
            </w:tblGrid>
            <w:tr w:rsidR="003B7AE9" w:rsidRPr="00BD0415" w14:paraId="29FD744D" w14:textId="77777777">
              <w:tc>
                <w:tcPr>
                  <w:tcW w:w="0" w:type="auto"/>
                  <w:shd w:val="clear" w:color="auto" w:fill="auto"/>
                  <w:hideMark/>
                </w:tcPr>
                <w:p w14:paraId="5E94BAF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0AD50A6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relevant system operator in coordination with the relevant TSO shall specify the reactive power provision capability requirements and shall specify a P-Q/P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-profile that may take any shape within the boundaries of which the power park module shall be capable of providing reactive power below maximum capacity;</w:t>
                  </w:r>
                </w:p>
              </w:tc>
            </w:tr>
          </w:tbl>
          <w:p w14:paraId="7B63881C"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29"/>
            </w:tblGrid>
            <w:tr w:rsidR="003B7AE9" w:rsidRPr="00BD0415" w14:paraId="5A66772F" w14:textId="77777777">
              <w:tc>
                <w:tcPr>
                  <w:tcW w:w="0" w:type="auto"/>
                  <w:shd w:val="clear" w:color="auto" w:fill="auto"/>
                  <w:hideMark/>
                </w:tcPr>
                <w:p w14:paraId="346987B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4F8866E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9"/>
                  </w:tblGrid>
                  <w:tr w:rsidR="003B7AE9" w:rsidRPr="00BD0415" w14:paraId="77CF1C98" w14:textId="77777777">
                    <w:tc>
                      <w:tcPr>
                        <w:tcW w:w="0" w:type="auto"/>
                        <w:shd w:val="clear" w:color="auto" w:fill="auto"/>
                        <w:hideMark/>
                      </w:tcPr>
                      <w:p w14:paraId="3EE0633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414B10C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-profile shall not exceed the P-Q/P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-profile envelope, represented by the inner envelope in Figure 9,</w:t>
                        </w:r>
                      </w:p>
                    </w:tc>
                  </w:tr>
                </w:tbl>
                <w:p w14:paraId="5F88FAEA"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BD0415" w14:paraId="1C201AE1" w14:textId="77777777">
                    <w:tc>
                      <w:tcPr>
                        <w:tcW w:w="0" w:type="auto"/>
                        <w:shd w:val="clear" w:color="auto" w:fill="auto"/>
                        <w:hideMark/>
                      </w:tcPr>
                      <w:p w14:paraId="250EBB0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412AA59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 range of the P-Q/P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-profile envelope is specified for each synchronous area in Table 9,</w:t>
                        </w:r>
                      </w:p>
                    </w:tc>
                  </w:tr>
                </w:tbl>
                <w:p w14:paraId="16B3EEFA"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BD0415" w14:paraId="427EC5BB" w14:textId="77777777">
                    <w:tc>
                      <w:tcPr>
                        <w:tcW w:w="0" w:type="auto"/>
                        <w:shd w:val="clear" w:color="auto" w:fill="auto"/>
                        <w:hideMark/>
                      </w:tcPr>
                      <w:p w14:paraId="0FE39A0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2997E02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active power range of the P-Q/P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-profile envelope at zero reactive power shall be 1 pu,</w:t>
                        </w:r>
                      </w:p>
                    </w:tc>
                  </w:tr>
                </w:tbl>
                <w:p w14:paraId="14746C0E"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BD0415" w14:paraId="1FF862B2" w14:textId="77777777">
                    <w:tc>
                      <w:tcPr>
                        <w:tcW w:w="0" w:type="auto"/>
                        <w:shd w:val="clear" w:color="auto" w:fill="auto"/>
                        <w:hideMark/>
                      </w:tcPr>
                      <w:p w14:paraId="516215C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3AE9373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-profile can be of any shape and shall include conditions for reactive power capability at zero active power, and</w:t>
                        </w:r>
                      </w:p>
                    </w:tc>
                  </w:tr>
                </w:tbl>
                <w:p w14:paraId="16EF0A1A"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BD0415" w14:paraId="166EF9A5" w14:textId="77777777">
                    <w:tc>
                      <w:tcPr>
                        <w:tcW w:w="0" w:type="auto"/>
                        <w:shd w:val="clear" w:color="auto" w:fill="auto"/>
                        <w:hideMark/>
                      </w:tcPr>
                      <w:p w14:paraId="6B634D3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5B95A1D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position of the P-Q/P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-profile envelope shall be within the limits of the fixed outer envelope set out in Figure 9;</w:t>
                        </w:r>
                      </w:p>
                    </w:tc>
                  </w:tr>
                </w:tbl>
                <w:p w14:paraId="3A6BF36D"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27F73711"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BD0415" w14:paraId="6CFABAD6" w14:textId="77777777">
              <w:tc>
                <w:tcPr>
                  <w:tcW w:w="0" w:type="auto"/>
                  <w:shd w:val="clear" w:color="auto" w:fill="auto"/>
                  <w:hideMark/>
                </w:tcPr>
                <w:p w14:paraId="52085DB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26002DD1" w14:textId="0C5C318F"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when operating at an active power output below maximum capacity (P&lt;P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 the power park module shall be capable of providing reactive power at any operating point inside its P-Q/P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-profile, if all units of that power park module which generate power are technically available</w:t>
                  </w:r>
                  <w:r w:rsidR="005A12BC">
                    <w:rPr>
                      <w:rFonts w:ascii="inherit" w:eastAsia="Times New Roman" w:hAnsi="inherit" w:cs="Times New Roman"/>
                      <w:sz w:val="24"/>
                      <w:szCs w:val="24"/>
                      <w:lang w:eastAsia="en-GB"/>
                    </w:rPr>
                    <w:t>,</w:t>
                  </w:r>
                  <w:r w:rsidRPr="00BD0415">
                    <w:rPr>
                      <w:rFonts w:ascii="inherit" w:eastAsia="Times New Roman" w:hAnsi="inherit" w:cs="Times New Roman"/>
                      <w:sz w:val="24"/>
                      <w:szCs w:val="24"/>
                      <w:lang w:eastAsia="en-GB"/>
                    </w:rPr>
                    <w:t xml:space="preserve"> </w:t>
                  </w:r>
                  <w:r w:rsidR="005A12BC">
                    <w:rPr>
                      <w:rFonts w:ascii="inherit" w:eastAsia="Times New Roman" w:hAnsi="inherit" w:cs="Times New Roman"/>
                      <w:sz w:val="24"/>
                      <w:szCs w:val="24"/>
                      <w:lang w:eastAsia="en-GB"/>
                    </w:rPr>
                    <w:t>namely</w:t>
                  </w:r>
                  <w:r w:rsidRPr="00BD0415">
                    <w:rPr>
                      <w:rFonts w:ascii="inherit" w:eastAsia="Times New Roman" w:hAnsi="inherit" w:cs="Times New Roman"/>
                      <w:sz w:val="24"/>
                      <w:szCs w:val="24"/>
                      <w:lang w:eastAsia="en-GB"/>
                    </w:rPr>
                    <w:t xml:space="preserve"> they are not out of service due to maintenance or failure, otherwise there may be less reactive power capability, taking into consideration the technical availabilities;</w:t>
                  </w:r>
                </w:p>
                <w:p w14:paraId="6FEA79D3" w14:textId="77777777" w:rsidR="003B7AE9" w:rsidRPr="00BD0415" w:rsidRDefault="003B7AE9" w:rsidP="003B7AE9">
                  <w:pPr>
                    <w:spacing w:before="240" w:after="120" w:line="240" w:lineRule="auto"/>
                    <w:jc w:val="both"/>
                    <w:rPr>
                      <w:rFonts w:ascii="inherit" w:eastAsia="Times New Roman" w:hAnsi="inherit" w:cs="Times New Roman"/>
                      <w:b/>
                      <w:bCs/>
                      <w:sz w:val="24"/>
                      <w:szCs w:val="24"/>
                      <w:lang w:eastAsia="en-GB"/>
                    </w:rPr>
                  </w:pPr>
                  <w:r w:rsidRPr="00BD0415">
                    <w:rPr>
                      <w:rFonts w:ascii="inherit" w:eastAsia="Times New Roman" w:hAnsi="inherit" w:cs="Times New Roman"/>
                      <w:b/>
                      <w:bCs/>
                      <w:i/>
                      <w:iCs/>
                      <w:sz w:val="24"/>
                      <w:szCs w:val="24"/>
                      <w:lang w:eastAsia="en-GB"/>
                    </w:rPr>
                    <w:t>Figure 9</w:t>
                  </w:r>
                </w:p>
                <w:p w14:paraId="115077C2" w14:textId="77777777" w:rsidR="003B7AE9" w:rsidRPr="00BD0415" w:rsidRDefault="003B7AE9" w:rsidP="003B7AE9">
                  <w:pPr>
                    <w:spacing w:before="240" w:after="120" w:line="240" w:lineRule="auto"/>
                    <w:jc w:val="both"/>
                    <w:rPr>
                      <w:rFonts w:ascii="inherit" w:eastAsia="Times New Roman" w:hAnsi="inherit" w:cs="Times New Roman"/>
                      <w:b/>
                      <w:bCs/>
                      <w:sz w:val="24"/>
                      <w:szCs w:val="24"/>
                      <w:lang w:eastAsia="en-GB"/>
                    </w:rPr>
                  </w:pPr>
                  <w:r w:rsidRPr="00BD0415">
                    <w:rPr>
                      <w:rFonts w:ascii="inherit" w:eastAsia="Times New Roman" w:hAnsi="inherit" w:cs="Times New Roman"/>
                      <w:b/>
                      <w:bCs/>
                      <w:sz w:val="24"/>
                      <w:szCs w:val="24"/>
                      <w:lang w:eastAsia="en-GB"/>
                    </w:rPr>
                    <w:t>P-Q/P</w:t>
                  </w:r>
                  <w:r w:rsidRPr="00BD0415">
                    <w:rPr>
                      <w:rFonts w:ascii="inherit" w:eastAsia="Times New Roman" w:hAnsi="inherit" w:cs="Times New Roman"/>
                      <w:b/>
                      <w:bCs/>
                      <w:sz w:val="17"/>
                      <w:szCs w:val="17"/>
                      <w:vertAlign w:val="subscript"/>
                      <w:lang w:eastAsia="en-GB"/>
                    </w:rPr>
                    <w:t>max</w:t>
                  </w:r>
                  <w:r w:rsidRPr="00BD0415">
                    <w:rPr>
                      <w:rFonts w:ascii="inherit" w:eastAsia="Times New Roman" w:hAnsi="inherit" w:cs="Times New Roman"/>
                      <w:b/>
                      <w:bCs/>
                      <w:sz w:val="24"/>
                      <w:szCs w:val="24"/>
                      <w:lang w:eastAsia="en-GB"/>
                    </w:rPr>
                    <w:t>-profile of a power park module</w:t>
                  </w:r>
                </w:p>
                <w:p w14:paraId="570F1ABA" w14:textId="77777777" w:rsidR="003B7AE9" w:rsidRPr="00BD0415" w:rsidRDefault="003B7AE9" w:rsidP="003B7AE9">
                  <w:pPr>
                    <w:spacing w:after="0" w:line="240" w:lineRule="auto"/>
                    <w:rPr>
                      <w:rFonts w:ascii="inherit" w:eastAsia="Times New Roman" w:hAnsi="inherit" w:cs="Times New Roman"/>
                      <w:sz w:val="24"/>
                      <w:szCs w:val="24"/>
                      <w:lang w:eastAsia="en-GB"/>
                    </w:rPr>
                  </w:pPr>
                  <w:r w:rsidRPr="00BD0415">
                    <w:rPr>
                      <w:rFonts w:ascii="inherit" w:eastAsia="Times New Roman" w:hAnsi="inherit" w:cs="Times New Roman"/>
                      <w:noProof/>
                      <w:sz w:val="24"/>
                      <w:szCs w:val="24"/>
                      <w:lang w:eastAsia="en-GB"/>
                    </w:rPr>
                    <w:drawing>
                      <wp:inline distT="0" distB="0" distL="0" distR="0" wp14:anchorId="6E716EB1" wp14:editId="10B07CA8">
                        <wp:extent cx="5505450" cy="4305300"/>
                        <wp:effectExtent l="0" t="0" r="0" b="0"/>
                        <wp:docPr id="30" name="Picture 3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505450" cy="4305300"/>
                                </a:xfrm>
                                <a:prstGeom prst="rect">
                                  <a:avLst/>
                                </a:prstGeom>
                                <a:noFill/>
                                <a:ln>
                                  <a:noFill/>
                                </a:ln>
                              </pic:spPr>
                            </pic:pic>
                          </a:graphicData>
                        </a:graphic>
                      </wp:inline>
                    </w:drawing>
                  </w:r>
                </w:p>
                <w:p w14:paraId="798135D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diagram represents boundaries of a P-Q/P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-profile at the connection point by the active power, expressed by the ratio of its actual value and the maximum capacity pu, against the ratio of the reactive power (Q) and the maximum capacity (P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 The position, size and shape of the inner envelope are indicative.</w:t>
                  </w:r>
                </w:p>
              </w:tc>
            </w:tr>
          </w:tbl>
          <w:p w14:paraId="69DEA631"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BD0415" w14:paraId="21494F4D" w14:textId="77777777">
              <w:tc>
                <w:tcPr>
                  <w:tcW w:w="0" w:type="auto"/>
                  <w:shd w:val="clear" w:color="auto" w:fill="auto"/>
                  <w:hideMark/>
                </w:tcPr>
                <w:p w14:paraId="1D9A88C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(iv)</w:t>
                  </w:r>
                </w:p>
              </w:tc>
              <w:tc>
                <w:tcPr>
                  <w:tcW w:w="0" w:type="auto"/>
                  <w:shd w:val="clear" w:color="auto" w:fill="auto"/>
                  <w:hideMark/>
                </w:tcPr>
                <w:p w14:paraId="4C7E387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 park module shall be capable of moving to any operating point within its P-Q/P</w:t>
                  </w:r>
                  <w:r w:rsidRPr="00BD0415">
                    <w:rPr>
                      <w:rFonts w:ascii="inherit" w:eastAsia="Times New Roman" w:hAnsi="inherit" w:cs="Times New Roman"/>
                      <w:sz w:val="17"/>
                      <w:szCs w:val="17"/>
                      <w:vertAlign w:val="subscript"/>
                      <w:lang w:eastAsia="en-GB"/>
                    </w:rPr>
                    <w:t>max</w:t>
                  </w:r>
                  <w:r w:rsidRPr="00BD0415">
                    <w:rPr>
                      <w:rFonts w:ascii="inherit" w:eastAsia="Times New Roman" w:hAnsi="inherit" w:cs="Times New Roman"/>
                      <w:sz w:val="24"/>
                      <w:szCs w:val="24"/>
                      <w:lang w:eastAsia="en-GB"/>
                    </w:rPr>
                    <w:t> profile in appropriate timescales to target values requested by the relevant system operator;</w:t>
                  </w:r>
                </w:p>
              </w:tc>
            </w:tr>
          </w:tbl>
          <w:p w14:paraId="1474128B"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2154726C"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7907756C" w14:textId="77777777" w:rsidTr="003B7AE9">
        <w:tc>
          <w:tcPr>
            <w:tcW w:w="0" w:type="auto"/>
            <w:shd w:val="clear" w:color="auto" w:fill="auto"/>
            <w:hideMark/>
          </w:tcPr>
          <w:p w14:paraId="3FB6521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w:t>
            </w:r>
          </w:p>
        </w:tc>
        <w:tc>
          <w:tcPr>
            <w:tcW w:w="0" w:type="auto"/>
            <w:shd w:val="clear" w:color="auto" w:fill="auto"/>
            <w:hideMark/>
          </w:tcPr>
          <w:p w14:paraId="5078AA7A" w14:textId="074EC9F3"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with regard to reactive power control modes:</w:t>
            </w:r>
          </w:p>
          <w:tbl>
            <w:tblPr>
              <w:tblW w:w="5000" w:type="pct"/>
              <w:tblCellMar>
                <w:left w:w="0" w:type="dxa"/>
                <w:right w:w="0" w:type="dxa"/>
              </w:tblCellMar>
              <w:tblLook w:val="04A0" w:firstRow="1" w:lastRow="0" w:firstColumn="1" w:lastColumn="0" w:noHBand="0" w:noVBand="1"/>
            </w:tblPr>
            <w:tblGrid>
              <w:gridCol w:w="250"/>
              <w:gridCol w:w="8459"/>
            </w:tblGrid>
            <w:tr w:rsidR="003B7AE9" w:rsidRPr="00BD0415" w14:paraId="5C02BBDA" w14:textId="77777777">
              <w:tc>
                <w:tcPr>
                  <w:tcW w:w="0" w:type="auto"/>
                  <w:shd w:val="clear" w:color="auto" w:fill="auto"/>
                  <w:hideMark/>
                </w:tcPr>
                <w:p w14:paraId="4030EDE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302379C1" w14:textId="59C50B1B" w:rsidR="003B7AE9" w:rsidRPr="00BD0415" w:rsidRDefault="003B7AE9" w:rsidP="00872956">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 park module shall be capable of providing reactive power automatically by voltage control mode, reactive power control mode</w:t>
                  </w:r>
                  <w:r w:rsidR="00872956">
                    <w:rPr>
                      <w:rFonts w:ascii="inherit" w:eastAsia="Times New Roman" w:hAnsi="inherit" w:cs="Times New Roman"/>
                      <w:sz w:val="24"/>
                      <w:szCs w:val="24"/>
                      <w:lang w:eastAsia="en-GB"/>
                    </w:rPr>
                    <w:t>,</w:t>
                  </w:r>
                  <w:r w:rsidRPr="00BD0415">
                    <w:rPr>
                      <w:rFonts w:ascii="inherit" w:eastAsia="Times New Roman" w:hAnsi="inherit" w:cs="Times New Roman"/>
                      <w:sz w:val="24"/>
                      <w:szCs w:val="24"/>
                      <w:lang w:eastAsia="en-GB"/>
                    </w:rPr>
                    <w:t xml:space="preserve"> power factor control mode</w:t>
                  </w:r>
                  <w:r w:rsidR="00872956">
                    <w:rPr>
                      <w:rFonts w:ascii="inherit" w:eastAsia="Times New Roman" w:hAnsi="inherit" w:cs="Times New Roman"/>
                      <w:sz w:val="24"/>
                      <w:szCs w:val="24"/>
                      <w:lang w:eastAsia="en-GB"/>
                    </w:rPr>
                    <w:t xml:space="preserve"> or </w:t>
                  </w:r>
                  <w:r w:rsidR="00872956" w:rsidRPr="00372FAB">
                    <w:rPr>
                      <w:rFonts w:ascii="inherit" w:eastAsia="Times New Roman" w:hAnsi="inherit" w:cs="Times New Roman"/>
                      <w:sz w:val="24"/>
                      <w:szCs w:val="24"/>
                      <w:lang w:eastAsia="en-GB"/>
                    </w:rPr>
                    <w:t>active power</w:t>
                  </w:r>
                  <w:r w:rsidR="00872956">
                    <w:rPr>
                      <w:rFonts w:ascii="inherit" w:eastAsia="Times New Roman" w:hAnsi="inherit" w:cs="Times New Roman"/>
                      <w:sz w:val="24"/>
                      <w:szCs w:val="24"/>
                      <w:lang w:eastAsia="en-GB"/>
                    </w:rPr>
                    <w:t>-</w:t>
                  </w:r>
                  <w:r w:rsidR="00872956" w:rsidRPr="00372FAB">
                    <w:rPr>
                      <w:rFonts w:ascii="inherit" w:eastAsia="Times New Roman" w:hAnsi="inherit" w:cs="Times New Roman"/>
                      <w:sz w:val="24"/>
                      <w:szCs w:val="24"/>
                      <w:lang w:eastAsia="en-GB"/>
                    </w:rPr>
                    <w:t>related power factor control mode</w:t>
                  </w:r>
                  <w:r w:rsidR="00872956">
                    <w:rPr>
                      <w:rFonts w:ascii="inherit" w:eastAsia="Times New Roman" w:hAnsi="inherit" w:cs="Times New Roman"/>
                      <w:sz w:val="24"/>
                      <w:szCs w:val="24"/>
                      <w:lang w:eastAsia="en-GB"/>
                    </w:rPr>
                    <w:t xml:space="preserve">, as specified by </w:t>
                  </w:r>
                  <w:r w:rsidR="00872956" w:rsidRPr="003B7AE9">
                    <w:rPr>
                      <w:rFonts w:ascii="inherit" w:eastAsia="Times New Roman" w:hAnsi="inherit" w:cs="Times New Roman"/>
                      <w:sz w:val="24"/>
                      <w:szCs w:val="24"/>
                      <w:lang w:eastAsia="en-GB"/>
                    </w:rPr>
                    <w:t>the relevant system operator, in coordination with the relevant TSO and with the power park module owner</w:t>
                  </w:r>
                  <w:r w:rsidRPr="00BD0415">
                    <w:rPr>
                      <w:rFonts w:ascii="inherit" w:eastAsia="Times New Roman" w:hAnsi="inherit" w:cs="Times New Roman"/>
                      <w:sz w:val="24"/>
                      <w:szCs w:val="24"/>
                      <w:lang w:eastAsia="en-GB"/>
                    </w:rPr>
                    <w:t>;</w:t>
                  </w:r>
                </w:p>
              </w:tc>
            </w:tr>
          </w:tbl>
          <w:p w14:paraId="6FED72C2"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BD0415" w14:paraId="5FD41433" w14:textId="77777777">
              <w:tc>
                <w:tcPr>
                  <w:tcW w:w="0" w:type="auto"/>
                  <w:shd w:val="clear" w:color="auto" w:fill="auto"/>
                  <w:hideMark/>
                </w:tcPr>
                <w:p w14:paraId="0358712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72F944DF" w14:textId="4482101F"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for the purposes of voltage control mode, the power park module shall be capable of contributing to voltage control at the connection point by provision of reactive power exchange with the network with a setpoint voltage covering 0,95</w:t>
                  </w:r>
                  <w:r w:rsidR="00872956">
                    <w:rPr>
                      <w:rFonts w:ascii="inherit" w:eastAsia="Times New Roman" w:hAnsi="inherit" w:cs="Times New Roman"/>
                      <w:sz w:val="24"/>
                      <w:szCs w:val="24"/>
                      <w:lang w:eastAsia="en-GB"/>
                    </w:rPr>
                    <w:t xml:space="preserve"> pu</w:t>
                  </w:r>
                  <w:r w:rsidRPr="00BD0415">
                    <w:rPr>
                      <w:rFonts w:ascii="inherit" w:eastAsia="Times New Roman" w:hAnsi="inherit" w:cs="Times New Roman"/>
                      <w:sz w:val="24"/>
                      <w:szCs w:val="24"/>
                      <w:lang w:eastAsia="en-GB"/>
                    </w:rPr>
                    <w:t xml:space="preserve"> to 1,05 pu in steps no greater than 0,01 pu, with a slope having a range of at least 2</w:t>
                  </w:r>
                  <w:r w:rsidR="00872956">
                    <w:rPr>
                      <w:rFonts w:ascii="inherit" w:eastAsia="Times New Roman" w:hAnsi="inherit" w:cs="Times New Roman"/>
                      <w:sz w:val="24"/>
                      <w:szCs w:val="24"/>
                      <w:lang w:eastAsia="en-GB"/>
                    </w:rPr>
                    <w:t xml:space="preserve"> %</w:t>
                  </w:r>
                  <w:r w:rsidRPr="00BD0415">
                    <w:rPr>
                      <w:rFonts w:ascii="inherit" w:eastAsia="Times New Roman" w:hAnsi="inherit" w:cs="Times New Roman"/>
                      <w:sz w:val="24"/>
                      <w:szCs w:val="24"/>
                      <w:lang w:eastAsia="en-GB"/>
                    </w:rPr>
                    <w:t xml:space="preserve"> to 7 % in steps no greater than 0,5 %. The reactive power output shall be zero when the grid voltage value at the connection point equals the voltage setpoint</w:t>
                  </w:r>
                  <w:r w:rsidR="00872956">
                    <w:rPr>
                      <w:rFonts w:ascii="inherit" w:eastAsia="Times New Roman" w:hAnsi="inherit" w:cs="Times New Roman"/>
                      <w:sz w:val="24"/>
                      <w:szCs w:val="24"/>
                      <w:lang w:eastAsia="en-GB"/>
                    </w:rPr>
                    <w:t xml:space="preserve">. </w:t>
                  </w:r>
                  <w:r w:rsidR="00872956" w:rsidRPr="005E4514">
                    <w:rPr>
                      <w:rFonts w:ascii="inherit" w:eastAsia="Times New Roman" w:hAnsi="inherit" w:cs="Times New Roman"/>
                      <w:sz w:val="24"/>
                      <w:szCs w:val="24"/>
                      <w:lang w:eastAsia="en-GB"/>
                    </w:rPr>
                    <w:t>Stable operation in voltage control mode operation shall be ensured</w:t>
                  </w:r>
                  <w:r w:rsidRPr="00BD0415">
                    <w:rPr>
                      <w:rFonts w:ascii="inherit" w:eastAsia="Times New Roman" w:hAnsi="inherit" w:cs="Times New Roman"/>
                      <w:sz w:val="24"/>
                      <w:szCs w:val="24"/>
                      <w:lang w:eastAsia="en-GB"/>
                    </w:rPr>
                    <w:t>;</w:t>
                  </w:r>
                </w:p>
              </w:tc>
            </w:tr>
          </w:tbl>
          <w:p w14:paraId="6617C5A9"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BD0415" w14:paraId="1115405C" w14:textId="77777777">
              <w:tc>
                <w:tcPr>
                  <w:tcW w:w="0" w:type="auto"/>
                  <w:shd w:val="clear" w:color="auto" w:fill="auto"/>
                  <w:hideMark/>
                </w:tcPr>
                <w:p w14:paraId="3906DC2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5737C1D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setpoint may be operated with or without a deadband selectable in a range from zero to ± 5 % of reference 1 pu network voltage in steps no greater than 0,5 %;</w:t>
                  </w:r>
                </w:p>
              </w:tc>
            </w:tr>
          </w:tbl>
          <w:p w14:paraId="7752D3AC"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BD0415" w14:paraId="3295997A" w14:textId="77777777">
              <w:tc>
                <w:tcPr>
                  <w:tcW w:w="0" w:type="auto"/>
                  <w:shd w:val="clear" w:color="auto" w:fill="auto"/>
                  <w:hideMark/>
                </w:tcPr>
                <w:p w14:paraId="3F8F6DE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(iv)</w:t>
                  </w:r>
                </w:p>
              </w:tc>
              <w:tc>
                <w:tcPr>
                  <w:tcW w:w="0" w:type="auto"/>
                  <w:shd w:val="clear" w:color="auto" w:fill="auto"/>
                  <w:hideMark/>
                </w:tcPr>
                <w:p w14:paraId="7C786A5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following a step change in voltage, the power park module shall be capable of achieving 90 % of the change in reactive power output within a time t</w:t>
                  </w:r>
                  <w:r w:rsidRPr="00BD0415">
                    <w:rPr>
                      <w:rFonts w:ascii="inherit" w:eastAsia="Times New Roman" w:hAnsi="inherit" w:cs="Times New Roman"/>
                      <w:sz w:val="17"/>
                      <w:szCs w:val="17"/>
                      <w:vertAlign w:val="subscript"/>
                      <w:lang w:eastAsia="en-GB"/>
                    </w:rPr>
                    <w:t>1</w:t>
                  </w:r>
                  <w:r w:rsidRPr="00BD0415">
                    <w:rPr>
                      <w:rFonts w:ascii="inherit" w:eastAsia="Times New Roman" w:hAnsi="inherit" w:cs="Times New Roman"/>
                      <w:sz w:val="24"/>
                      <w:szCs w:val="24"/>
                      <w:lang w:eastAsia="en-GB"/>
                    </w:rPr>
                    <w:t> to be specified by the relevant system operator in the range of 1 to 5 seconds, and must settle at the value specified by the slope within a time t</w:t>
                  </w:r>
                  <w:r w:rsidRPr="00BD0415">
                    <w:rPr>
                      <w:rFonts w:ascii="inherit" w:eastAsia="Times New Roman" w:hAnsi="inherit" w:cs="Times New Roman"/>
                      <w:sz w:val="17"/>
                      <w:szCs w:val="17"/>
                      <w:vertAlign w:val="subscript"/>
                      <w:lang w:eastAsia="en-GB"/>
                    </w:rPr>
                    <w:t>2</w:t>
                  </w:r>
                  <w:r w:rsidRPr="00BD0415">
                    <w:rPr>
                      <w:rFonts w:ascii="inherit" w:eastAsia="Times New Roman" w:hAnsi="inherit" w:cs="Times New Roman"/>
                      <w:sz w:val="24"/>
                      <w:szCs w:val="24"/>
                      <w:lang w:eastAsia="en-GB"/>
                    </w:rPr>
                    <w:t> to be specified by the relevant system operator in the range of 5 to 60 seconds, with a steady-state reactive tolerance no greater than 5 % of the maximum reactive power. The relevant system operator shall specify the time specifications;</w:t>
                  </w:r>
                </w:p>
              </w:tc>
            </w:tr>
          </w:tbl>
          <w:p w14:paraId="302DA494"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BD0415" w14:paraId="2F07251E" w14:textId="77777777">
              <w:tc>
                <w:tcPr>
                  <w:tcW w:w="0" w:type="auto"/>
                  <w:shd w:val="clear" w:color="auto" w:fill="auto"/>
                  <w:hideMark/>
                </w:tcPr>
                <w:p w14:paraId="620F91A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(v)</w:t>
                  </w:r>
                </w:p>
              </w:tc>
              <w:tc>
                <w:tcPr>
                  <w:tcW w:w="0" w:type="auto"/>
                  <w:shd w:val="clear" w:color="auto" w:fill="auto"/>
                  <w:hideMark/>
                </w:tcPr>
                <w:p w14:paraId="0A530C2F" w14:textId="1EE18609" w:rsidR="003B7AE9" w:rsidRPr="00BD0415" w:rsidRDefault="003B7AE9" w:rsidP="00872956">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for the purpose of reactive power control mode, the power park module shall be capable of setting the reactive power setpoint anywhere in the reactive power range, specified by point (a) of Article 20(2) and by points (a) and (b) of Article 21(3), with setting steps no greater than 5 MVAr or 5 % (whichever is smaller) of </w:t>
                  </w:r>
                  <w:r w:rsidR="00872956">
                    <w:rPr>
                      <w:rFonts w:ascii="inherit" w:eastAsia="Times New Roman" w:hAnsi="inherit" w:cs="Times New Roman"/>
                      <w:sz w:val="24"/>
                      <w:szCs w:val="24"/>
                      <w:lang w:eastAsia="en-GB"/>
                    </w:rPr>
                    <w:t>maximum</w:t>
                  </w:r>
                  <w:r w:rsidR="00872956" w:rsidRPr="00BD0415">
                    <w:rPr>
                      <w:rFonts w:ascii="inherit" w:eastAsia="Times New Roman" w:hAnsi="inherit" w:cs="Times New Roman"/>
                      <w:sz w:val="24"/>
                      <w:szCs w:val="24"/>
                      <w:lang w:eastAsia="en-GB"/>
                    </w:rPr>
                    <w:t xml:space="preserve"> </w:t>
                  </w:r>
                  <w:r w:rsidRPr="00BD0415">
                    <w:rPr>
                      <w:rFonts w:ascii="inherit" w:eastAsia="Times New Roman" w:hAnsi="inherit" w:cs="Times New Roman"/>
                      <w:sz w:val="24"/>
                      <w:szCs w:val="24"/>
                      <w:lang w:eastAsia="en-GB"/>
                    </w:rPr>
                    <w:t xml:space="preserve">reactive power, controlling the reactive power at the connection point to an accuracy within plus or minus 5 MVAr or plus or minus 5 % (whichever is smaller) of the </w:t>
                  </w:r>
                  <w:r w:rsidR="00872956">
                    <w:rPr>
                      <w:rFonts w:ascii="inherit" w:eastAsia="Times New Roman" w:hAnsi="inherit" w:cs="Times New Roman"/>
                      <w:sz w:val="24"/>
                      <w:szCs w:val="24"/>
                      <w:lang w:eastAsia="en-GB"/>
                    </w:rPr>
                    <w:t>maximum</w:t>
                  </w:r>
                  <w:r w:rsidR="00872956" w:rsidRPr="00BD0415">
                    <w:rPr>
                      <w:rFonts w:ascii="inherit" w:eastAsia="Times New Roman" w:hAnsi="inherit" w:cs="Times New Roman"/>
                      <w:sz w:val="24"/>
                      <w:szCs w:val="24"/>
                      <w:lang w:eastAsia="en-GB"/>
                    </w:rPr>
                    <w:t xml:space="preserve"> </w:t>
                  </w:r>
                  <w:r w:rsidRPr="00BD0415">
                    <w:rPr>
                      <w:rFonts w:ascii="inherit" w:eastAsia="Times New Roman" w:hAnsi="inherit" w:cs="Times New Roman"/>
                      <w:sz w:val="24"/>
                      <w:szCs w:val="24"/>
                      <w:lang w:eastAsia="en-GB"/>
                    </w:rPr>
                    <w:t>reactive power;</w:t>
                  </w:r>
                </w:p>
              </w:tc>
            </w:tr>
          </w:tbl>
          <w:p w14:paraId="4027B2A9"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BD0415" w14:paraId="578655D7" w14:textId="77777777">
              <w:tc>
                <w:tcPr>
                  <w:tcW w:w="0" w:type="auto"/>
                  <w:shd w:val="clear" w:color="auto" w:fill="auto"/>
                  <w:hideMark/>
                </w:tcPr>
                <w:p w14:paraId="4DFDD12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(vi)</w:t>
                  </w:r>
                </w:p>
              </w:tc>
              <w:tc>
                <w:tcPr>
                  <w:tcW w:w="0" w:type="auto"/>
                  <w:shd w:val="clear" w:color="auto" w:fill="auto"/>
                  <w:hideMark/>
                </w:tcPr>
                <w:p w14:paraId="1D4E14F2" w14:textId="001ED162"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for the purpose of power factor control mode, the power park module shall be capable of controlling the power factor at the connection point within the required reactive power range, specified by the relevant system operator according to point (a) of Article 20(2) or specified by points (a) and (b) of Article 21(3), with a target power factor in steps no greater than 0,01. The relevant system operator shall specify the target power factor value, its tolerance and the period of time to achieve the target power factor following a sudden change of active power output. The tolerance of the target power factor shall be expressed through the tolerance of its corresponding reactive power. This reactive power tolerance shall be expressed by either an absolute value or by a percentage of the maximum reactive power of the power park module</w:t>
                  </w:r>
                  <w:r w:rsidR="00872956">
                    <w:rPr>
                      <w:rFonts w:ascii="inherit" w:eastAsia="Times New Roman" w:hAnsi="inherit" w:cs="Times New Roman"/>
                      <w:sz w:val="24"/>
                      <w:szCs w:val="24"/>
                      <w:lang w:eastAsia="en-GB"/>
                    </w:rPr>
                    <w:t xml:space="preserve">. </w:t>
                  </w:r>
                  <w:r w:rsidR="00872956" w:rsidRPr="00372FAB">
                    <w:rPr>
                      <w:rFonts w:ascii="inherit" w:eastAsia="Times New Roman" w:hAnsi="inherit" w:cs="Times New Roman"/>
                      <w:sz w:val="24"/>
                      <w:szCs w:val="24"/>
                      <w:lang w:eastAsia="en-GB"/>
                    </w:rPr>
                    <w:t xml:space="preserve">The relevant system operator shall consider the appropriate requirements when specifying power factor control at operation </w:t>
                  </w:r>
                  <w:r w:rsidR="00872956">
                    <w:rPr>
                      <w:rFonts w:ascii="inherit" w:eastAsia="Times New Roman" w:hAnsi="inherit" w:cs="Times New Roman"/>
                      <w:sz w:val="24"/>
                      <w:szCs w:val="24"/>
                      <w:lang w:eastAsia="en-GB"/>
                    </w:rPr>
                    <w:t xml:space="preserve">close to </w:t>
                  </w:r>
                  <w:r w:rsidR="00872956" w:rsidRPr="00372FAB">
                    <w:rPr>
                      <w:rFonts w:ascii="inherit" w:eastAsia="Times New Roman" w:hAnsi="inherit" w:cs="Times New Roman"/>
                      <w:sz w:val="24"/>
                      <w:szCs w:val="24"/>
                      <w:lang w:eastAsia="en-GB"/>
                    </w:rPr>
                    <w:t>zero active power</w:t>
                  </w:r>
                  <w:r w:rsidRPr="00BD0415">
                    <w:rPr>
                      <w:rFonts w:ascii="inherit" w:eastAsia="Times New Roman" w:hAnsi="inherit" w:cs="Times New Roman"/>
                      <w:sz w:val="24"/>
                      <w:szCs w:val="24"/>
                      <w:lang w:eastAsia="en-GB"/>
                    </w:rPr>
                    <w:t>;</w:t>
                  </w:r>
                </w:p>
              </w:tc>
            </w:tr>
            <w:tr w:rsidR="00872956" w:rsidRPr="00BD0415" w14:paraId="28F11954" w14:textId="77777777">
              <w:tc>
                <w:tcPr>
                  <w:tcW w:w="0" w:type="auto"/>
                  <w:shd w:val="clear" w:color="auto" w:fill="auto"/>
                </w:tcPr>
                <w:p w14:paraId="20FAA566" w14:textId="063A4B4B" w:rsidR="00872956" w:rsidRPr="00BD0415" w:rsidRDefault="00872956" w:rsidP="00872956">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(vii)</w:t>
                  </w:r>
                </w:p>
              </w:tc>
              <w:tc>
                <w:tcPr>
                  <w:tcW w:w="0" w:type="auto"/>
                  <w:shd w:val="clear" w:color="auto" w:fill="auto"/>
                </w:tcPr>
                <w:p w14:paraId="4AA7F865" w14:textId="4CDFCC47" w:rsidR="00872956" w:rsidRPr="00BD0415" w:rsidRDefault="00872956" w:rsidP="00872956">
                  <w:pPr>
                    <w:spacing w:before="120" w:after="0" w:line="240" w:lineRule="auto"/>
                    <w:jc w:val="both"/>
                    <w:rPr>
                      <w:rFonts w:ascii="inherit" w:eastAsia="Times New Roman" w:hAnsi="inherit" w:cs="Times New Roman"/>
                      <w:sz w:val="24"/>
                      <w:szCs w:val="24"/>
                      <w:lang w:eastAsia="en-GB"/>
                    </w:rPr>
                  </w:pPr>
                  <w:r w:rsidRPr="00372FAB">
                    <w:rPr>
                      <w:rFonts w:ascii="inherit" w:eastAsia="Times New Roman" w:hAnsi="inherit" w:cs="Times New Roman"/>
                      <w:sz w:val="24"/>
                      <w:szCs w:val="24"/>
                      <w:lang w:eastAsia="en-GB"/>
                    </w:rPr>
                    <w:t>for the purpose of active power-related power factor control mode, the power park module shall be capable of controlling the power factor at the connection point within the required reactive power range, specified by the relevant system operator according to point (a) of Article 20(2) or specified by points (a) and (b) of Article 21(3). The relevant system operator shall specify power factor set point resulting from a change in active power output. The relevant system operator shall specify its tolerance and the period of time to achieve the setpoint</w:t>
                  </w:r>
                  <w:r>
                    <w:rPr>
                      <w:rFonts w:ascii="inherit" w:eastAsia="Times New Roman" w:hAnsi="inherit" w:cs="Times New Roman"/>
                      <w:sz w:val="24"/>
                      <w:szCs w:val="24"/>
                      <w:lang w:eastAsia="en-GB"/>
                    </w:rPr>
                    <w:t>;</w:t>
                  </w:r>
                </w:p>
              </w:tc>
            </w:tr>
          </w:tbl>
          <w:p w14:paraId="5797EF59"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5"/>
              <w:gridCol w:w="8204"/>
            </w:tblGrid>
            <w:tr w:rsidR="003B7AE9" w:rsidRPr="00BD0415" w14:paraId="391900AB" w14:textId="77777777">
              <w:tc>
                <w:tcPr>
                  <w:tcW w:w="0" w:type="auto"/>
                  <w:shd w:val="clear" w:color="auto" w:fill="auto"/>
                  <w:hideMark/>
                </w:tcPr>
                <w:p w14:paraId="7AC605CA" w14:textId="6145AD65"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(vii</w:t>
                  </w:r>
                  <w:r w:rsidR="00872956">
                    <w:rPr>
                      <w:rFonts w:ascii="inherit" w:eastAsia="Times New Roman" w:hAnsi="inherit" w:cs="Times New Roman"/>
                      <w:sz w:val="24"/>
                      <w:szCs w:val="24"/>
                      <w:lang w:eastAsia="en-GB"/>
                    </w:rPr>
                    <w:t>i</w:t>
                  </w:r>
                  <w:r w:rsidRPr="00BD0415">
                    <w:rPr>
                      <w:rFonts w:ascii="inherit" w:eastAsia="Times New Roman" w:hAnsi="inherit" w:cs="Times New Roman"/>
                      <w:sz w:val="24"/>
                      <w:szCs w:val="24"/>
                      <w:lang w:eastAsia="en-GB"/>
                    </w:rPr>
                    <w:t>)</w:t>
                  </w:r>
                </w:p>
              </w:tc>
              <w:tc>
                <w:tcPr>
                  <w:tcW w:w="0" w:type="auto"/>
                  <w:shd w:val="clear" w:color="auto" w:fill="auto"/>
                  <w:hideMark/>
                </w:tcPr>
                <w:p w14:paraId="19D91C22" w14:textId="40ACA4CC"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relevant system operator, in coordination with the relevant TSO and with the power park module owner, shall specify which of the above </w:t>
                  </w:r>
                  <w:r w:rsidR="00872956">
                    <w:rPr>
                      <w:rFonts w:ascii="inherit" w:eastAsia="Times New Roman" w:hAnsi="inherit" w:cs="Times New Roman"/>
                      <w:sz w:val="24"/>
                      <w:szCs w:val="24"/>
                      <w:lang w:eastAsia="en-GB"/>
                    </w:rPr>
                    <w:t>four</w:t>
                  </w:r>
                  <w:r w:rsidR="00872956" w:rsidRPr="003B7AE9">
                    <w:rPr>
                      <w:rFonts w:ascii="inherit" w:eastAsia="Times New Roman" w:hAnsi="inherit" w:cs="Times New Roman"/>
                      <w:sz w:val="24"/>
                      <w:szCs w:val="24"/>
                      <w:lang w:eastAsia="en-GB"/>
                    </w:rPr>
                    <w:t xml:space="preserve"> </w:t>
                  </w:r>
                  <w:r w:rsidRPr="00BD0415">
                    <w:rPr>
                      <w:rFonts w:ascii="inherit" w:eastAsia="Times New Roman" w:hAnsi="inherit" w:cs="Times New Roman"/>
                      <w:sz w:val="24"/>
                      <w:szCs w:val="24"/>
                      <w:lang w:eastAsia="en-GB"/>
                    </w:rPr>
                    <w:t xml:space="preserve">reactive power control mode options and associated setpoints is to apply, and what further equipment is needed to make the adjustment of the relevant setpoint </w:t>
                  </w:r>
                  <w:r w:rsidR="00872956" w:rsidRPr="008B391A">
                    <w:rPr>
                      <w:rFonts w:ascii="inherit" w:eastAsia="Times New Roman" w:hAnsi="inherit" w:cs="Times New Roman"/>
                      <w:sz w:val="24"/>
                      <w:szCs w:val="24"/>
                      <w:lang w:eastAsia="en-GB"/>
                    </w:rPr>
                    <w:t>or to change the applied reactive power control mode</w:t>
                  </w:r>
                  <w:r w:rsidR="00872956" w:rsidRPr="003B7AE9">
                    <w:rPr>
                      <w:rFonts w:ascii="inherit" w:eastAsia="Times New Roman" w:hAnsi="inherit" w:cs="Times New Roman"/>
                      <w:sz w:val="24"/>
                      <w:szCs w:val="24"/>
                      <w:lang w:eastAsia="en-GB"/>
                    </w:rPr>
                    <w:t xml:space="preserve"> </w:t>
                  </w:r>
                  <w:r w:rsidRPr="00BD0415">
                    <w:rPr>
                      <w:rFonts w:ascii="inherit" w:eastAsia="Times New Roman" w:hAnsi="inherit" w:cs="Times New Roman"/>
                      <w:sz w:val="24"/>
                      <w:szCs w:val="24"/>
                      <w:lang w:eastAsia="en-GB"/>
                    </w:rPr>
                    <w:t>operable remotely;</w:t>
                  </w:r>
                </w:p>
              </w:tc>
            </w:tr>
          </w:tbl>
          <w:p w14:paraId="0F3B826E" w14:textId="24C0F59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2E30AAAB"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51E0E1F5" w14:textId="77777777" w:rsidTr="003B7AE9">
        <w:tc>
          <w:tcPr>
            <w:tcW w:w="0" w:type="auto"/>
            <w:shd w:val="clear" w:color="auto" w:fill="auto"/>
            <w:hideMark/>
          </w:tcPr>
          <w:p w14:paraId="1C10347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(e)</w:t>
            </w:r>
          </w:p>
        </w:tc>
        <w:tc>
          <w:tcPr>
            <w:tcW w:w="0" w:type="auto"/>
            <w:shd w:val="clear" w:color="auto" w:fill="auto"/>
            <w:hideMark/>
          </w:tcPr>
          <w:p w14:paraId="34B9AAF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with regard to prioritising active or reactive power contribution, the relevant TSO shall specify whether active power contribution or reactive power contribution has priority during faults for which fault-ride-through capability is required. If priority is given to active power contribution, this provision has to be established no later than 150 ms from the fault inception;</w:t>
            </w:r>
          </w:p>
        </w:tc>
      </w:tr>
    </w:tbl>
    <w:p w14:paraId="3B494321"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BD0415" w14:paraId="34D3B3D3" w14:textId="77777777" w:rsidTr="003B7AE9">
        <w:tc>
          <w:tcPr>
            <w:tcW w:w="0" w:type="auto"/>
            <w:shd w:val="clear" w:color="auto" w:fill="auto"/>
            <w:hideMark/>
          </w:tcPr>
          <w:p w14:paraId="04A11BA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(f)</w:t>
            </w:r>
          </w:p>
        </w:tc>
        <w:tc>
          <w:tcPr>
            <w:tcW w:w="0" w:type="auto"/>
            <w:shd w:val="clear" w:color="auto" w:fill="auto"/>
            <w:hideMark/>
          </w:tcPr>
          <w:p w14:paraId="33ADFD1B" w14:textId="039F68C8" w:rsidR="003B7AE9" w:rsidRPr="00BD0415" w:rsidRDefault="003B7AE9" w:rsidP="00604FA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with regard to power oscillations damping control, if specified by the relevant TSO a power park module shall </w:t>
            </w:r>
            <w:r w:rsidR="00604FA9" w:rsidRPr="00900C15">
              <w:rPr>
                <w:rFonts w:ascii="inherit" w:eastAsia="Times New Roman" w:hAnsi="inherit" w:cs="Times New Roman"/>
                <w:color w:val="000000"/>
                <w:sz w:val="24"/>
                <w:szCs w:val="24"/>
                <w:lang w:eastAsia="en-GB"/>
              </w:rPr>
              <w:t xml:space="preserve">have a </w:t>
            </w:r>
            <w:r w:rsidR="00604FA9">
              <w:rPr>
                <w:rFonts w:ascii="inherit" w:eastAsia="Times New Roman" w:hAnsi="inherit" w:cs="Times New Roman"/>
                <w:color w:val="000000"/>
                <w:sz w:val="24"/>
                <w:szCs w:val="24"/>
                <w:lang w:eastAsia="en-GB"/>
              </w:rPr>
              <w:t>p</w:t>
            </w:r>
            <w:r w:rsidR="00604FA9" w:rsidRPr="00900C15">
              <w:rPr>
                <w:rFonts w:ascii="inherit" w:eastAsia="Times New Roman" w:hAnsi="inherit" w:cs="Times New Roman"/>
                <w:color w:val="000000"/>
                <w:sz w:val="24"/>
                <w:szCs w:val="24"/>
                <w:lang w:eastAsia="en-GB"/>
              </w:rPr>
              <w:t xml:space="preserve">ower </w:t>
            </w:r>
            <w:r w:rsidR="00604FA9">
              <w:rPr>
                <w:rFonts w:ascii="inherit" w:eastAsia="Times New Roman" w:hAnsi="inherit" w:cs="Times New Roman"/>
                <w:color w:val="000000"/>
                <w:sz w:val="24"/>
                <w:szCs w:val="24"/>
                <w:lang w:eastAsia="en-GB"/>
              </w:rPr>
              <w:t>o</w:t>
            </w:r>
            <w:r w:rsidR="00604FA9" w:rsidRPr="00900C15">
              <w:rPr>
                <w:rFonts w:ascii="inherit" w:eastAsia="Times New Roman" w:hAnsi="inherit" w:cs="Times New Roman"/>
                <w:color w:val="000000"/>
                <w:sz w:val="24"/>
                <w:szCs w:val="24"/>
                <w:lang w:eastAsia="en-GB"/>
              </w:rPr>
              <w:t xml:space="preserve">scillation </w:t>
            </w:r>
            <w:r w:rsidR="00604FA9">
              <w:rPr>
                <w:rFonts w:ascii="inherit" w:eastAsia="Times New Roman" w:hAnsi="inherit" w:cs="Times New Roman"/>
                <w:color w:val="000000"/>
                <w:sz w:val="24"/>
                <w:szCs w:val="24"/>
                <w:lang w:eastAsia="en-GB"/>
              </w:rPr>
              <w:t xml:space="preserve">damping </w:t>
            </w:r>
            <w:r w:rsidR="00604FA9" w:rsidRPr="00900C15">
              <w:rPr>
                <w:rFonts w:ascii="inherit" w:eastAsia="Times New Roman" w:hAnsi="inherit" w:cs="Times New Roman"/>
                <w:color w:val="000000"/>
                <w:sz w:val="24"/>
                <w:szCs w:val="24"/>
                <w:lang w:eastAsia="en-GB"/>
              </w:rPr>
              <w:t xml:space="preserve">function which, through the control of the active </w:t>
            </w:r>
            <w:r w:rsidR="00604FA9">
              <w:rPr>
                <w:rFonts w:ascii="inherit" w:eastAsia="Times New Roman" w:hAnsi="inherit" w:cs="Times New Roman"/>
                <w:color w:val="000000"/>
                <w:sz w:val="24"/>
                <w:szCs w:val="24"/>
                <w:lang w:eastAsia="en-GB"/>
              </w:rPr>
              <w:t xml:space="preserve">power, </w:t>
            </w:r>
            <w:r w:rsidR="00604FA9" w:rsidRPr="00900C15">
              <w:rPr>
                <w:rFonts w:ascii="inherit" w:eastAsia="Times New Roman" w:hAnsi="inherit" w:cs="Times New Roman"/>
                <w:color w:val="000000"/>
                <w:sz w:val="24"/>
                <w:szCs w:val="24"/>
                <w:lang w:eastAsia="en-GB"/>
              </w:rPr>
              <w:t>reactive power</w:t>
            </w:r>
            <w:r w:rsidR="00604FA9">
              <w:rPr>
                <w:rFonts w:ascii="inherit" w:eastAsia="Times New Roman" w:hAnsi="inherit" w:cs="Times New Roman"/>
                <w:color w:val="000000"/>
                <w:sz w:val="24"/>
                <w:szCs w:val="24"/>
                <w:lang w:eastAsia="en-GB"/>
              </w:rPr>
              <w:t>, or both</w:t>
            </w:r>
            <w:r w:rsidR="00604FA9" w:rsidRPr="00900C15">
              <w:rPr>
                <w:rFonts w:ascii="inherit" w:eastAsia="Times New Roman" w:hAnsi="inherit" w:cs="Times New Roman"/>
                <w:color w:val="000000"/>
                <w:sz w:val="24"/>
                <w:szCs w:val="24"/>
                <w:lang w:eastAsia="en-GB"/>
              </w:rPr>
              <w:t>, helps to attenuate the power oscillations</w:t>
            </w:r>
            <w:r w:rsidRPr="00BD0415">
              <w:rPr>
                <w:rFonts w:ascii="inherit" w:eastAsia="Times New Roman" w:hAnsi="inherit" w:cs="Times New Roman"/>
                <w:sz w:val="24"/>
                <w:szCs w:val="24"/>
                <w:lang w:eastAsia="en-GB"/>
              </w:rPr>
              <w:t xml:space="preserve">. </w:t>
            </w:r>
            <w:r w:rsidR="00604FA9" w:rsidRPr="00900C15">
              <w:rPr>
                <w:rFonts w:ascii="inherit" w:eastAsia="Times New Roman" w:hAnsi="inherit" w:cs="Times New Roman"/>
                <w:color w:val="000000"/>
                <w:sz w:val="24"/>
                <w:szCs w:val="24"/>
                <w:lang w:eastAsia="en-GB"/>
              </w:rPr>
              <w:t xml:space="preserve">The </w:t>
            </w:r>
            <w:r w:rsidR="00604FA9">
              <w:rPr>
                <w:rFonts w:ascii="inherit" w:eastAsia="Times New Roman" w:hAnsi="inherit" w:cs="Times New Roman"/>
                <w:color w:val="000000"/>
                <w:sz w:val="24"/>
                <w:szCs w:val="24"/>
                <w:lang w:eastAsia="en-GB"/>
              </w:rPr>
              <w:t>p</w:t>
            </w:r>
            <w:r w:rsidR="00604FA9" w:rsidRPr="00900C15">
              <w:rPr>
                <w:rFonts w:ascii="inherit" w:eastAsia="Times New Roman" w:hAnsi="inherit" w:cs="Times New Roman"/>
                <w:color w:val="000000"/>
                <w:sz w:val="24"/>
                <w:szCs w:val="24"/>
                <w:lang w:eastAsia="en-GB"/>
              </w:rPr>
              <w:t xml:space="preserve">ower </w:t>
            </w:r>
            <w:r w:rsidR="00604FA9">
              <w:rPr>
                <w:rFonts w:ascii="inherit" w:eastAsia="Times New Roman" w:hAnsi="inherit" w:cs="Times New Roman"/>
                <w:color w:val="000000"/>
                <w:sz w:val="24"/>
                <w:szCs w:val="24"/>
                <w:lang w:eastAsia="en-GB"/>
              </w:rPr>
              <w:t>o</w:t>
            </w:r>
            <w:r w:rsidR="00604FA9" w:rsidRPr="00900C15">
              <w:rPr>
                <w:rFonts w:ascii="inherit" w:eastAsia="Times New Roman" w:hAnsi="inherit" w:cs="Times New Roman"/>
                <w:color w:val="000000"/>
                <w:sz w:val="24"/>
                <w:szCs w:val="24"/>
                <w:lang w:eastAsia="en-GB"/>
              </w:rPr>
              <w:t xml:space="preserve">scillation </w:t>
            </w:r>
            <w:r w:rsidR="00604FA9">
              <w:rPr>
                <w:rFonts w:ascii="inherit" w:eastAsia="Times New Roman" w:hAnsi="inherit" w:cs="Times New Roman"/>
                <w:color w:val="000000"/>
                <w:sz w:val="24"/>
                <w:szCs w:val="24"/>
                <w:lang w:eastAsia="en-GB"/>
              </w:rPr>
              <w:t>d</w:t>
            </w:r>
            <w:r w:rsidR="00604FA9" w:rsidRPr="00900C15">
              <w:rPr>
                <w:rFonts w:ascii="inherit" w:eastAsia="Times New Roman" w:hAnsi="inherit" w:cs="Times New Roman"/>
                <w:color w:val="000000"/>
                <w:sz w:val="24"/>
                <w:szCs w:val="24"/>
                <w:lang w:eastAsia="en-GB"/>
              </w:rPr>
              <w:t xml:space="preserve">amping shall be able to damp inter-area oscillations in the range of, at least, 0,1 Hz – 1,0 Hz. </w:t>
            </w:r>
            <w:r w:rsidRPr="00BD0415">
              <w:rPr>
                <w:rFonts w:ascii="inherit" w:eastAsia="Times New Roman" w:hAnsi="inherit" w:cs="Times New Roman"/>
                <w:sz w:val="24"/>
                <w:szCs w:val="24"/>
                <w:lang w:eastAsia="en-GB"/>
              </w:rPr>
              <w:t>The voltage and reactive power control characteristics of power park modules must not adversely affect the damping of power oscillations.</w:t>
            </w:r>
          </w:p>
        </w:tc>
      </w:tr>
      <w:tr w:rsidR="00C325CC" w:rsidRPr="00BD0415" w14:paraId="457B0640" w14:textId="77777777" w:rsidTr="003B7AE9">
        <w:tc>
          <w:tcPr>
            <w:tcW w:w="0" w:type="auto"/>
            <w:shd w:val="clear" w:color="auto" w:fill="auto"/>
          </w:tcPr>
          <w:p w14:paraId="56FE201C" w14:textId="158379FB" w:rsidR="00C325CC" w:rsidRPr="00BD0415" w:rsidRDefault="000F3E4C" w:rsidP="00C325C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3</w:t>
            </w:r>
            <w:r w:rsidR="00C325CC">
              <w:rPr>
                <w:rFonts w:ascii="inherit" w:eastAsia="Times New Roman" w:hAnsi="inherit" w:cs="Times New Roman"/>
                <w:sz w:val="24"/>
                <w:szCs w:val="24"/>
                <w:lang w:eastAsia="en-GB"/>
              </w:rPr>
              <w:t>.</w:t>
            </w:r>
          </w:p>
        </w:tc>
        <w:tc>
          <w:tcPr>
            <w:tcW w:w="0" w:type="auto"/>
            <w:shd w:val="clear" w:color="auto" w:fill="auto"/>
          </w:tcPr>
          <w:p w14:paraId="087A7984" w14:textId="199A5BA1" w:rsidR="00C325CC" w:rsidRPr="00545BF8" w:rsidRDefault="00C325CC" w:rsidP="00C325C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In relation to system stability, t</w:t>
            </w:r>
            <w:r w:rsidRPr="00545BF8">
              <w:rPr>
                <w:rFonts w:ascii="inherit" w:eastAsia="Times New Roman" w:hAnsi="inherit" w:cs="Times New Roman"/>
                <w:sz w:val="24"/>
                <w:szCs w:val="24"/>
                <w:lang w:eastAsia="en-GB"/>
              </w:rPr>
              <w:t xml:space="preserve">ype C power park modules shall </w:t>
            </w:r>
            <w:r>
              <w:rPr>
                <w:rFonts w:ascii="inherit" w:eastAsia="Times New Roman" w:hAnsi="inherit" w:cs="Times New Roman"/>
                <w:sz w:val="24"/>
                <w:szCs w:val="24"/>
                <w:lang w:eastAsia="en-GB"/>
              </w:rPr>
              <w:t xml:space="preserve">not impose forced oscillations </w:t>
            </w:r>
            <w:r w:rsidRPr="00545BF8">
              <w:rPr>
                <w:rFonts w:ascii="inherit" w:eastAsia="Times New Roman" w:hAnsi="inherit" w:cs="Times New Roman"/>
                <w:sz w:val="24"/>
                <w:szCs w:val="24"/>
                <w:lang w:eastAsia="en-GB"/>
              </w:rPr>
              <w:t>to the power system as periodic variation outside nominal frequency of any electrical quantity related to the power output at the connection point</w:t>
            </w:r>
            <w:r>
              <w:rPr>
                <w:rFonts w:ascii="inherit" w:eastAsia="Times New Roman" w:hAnsi="inherit" w:cs="Times New Roman"/>
                <w:sz w:val="24"/>
                <w:szCs w:val="24"/>
                <w:lang w:eastAsia="en-GB"/>
              </w:rPr>
              <w:t>.</w:t>
            </w:r>
          </w:p>
          <w:p w14:paraId="6E22BB5E" w14:textId="77777777" w:rsidR="00C325CC" w:rsidRPr="00BD0415" w:rsidRDefault="00C325CC" w:rsidP="00C325CC">
            <w:pPr>
              <w:spacing w:before="120" w:after="0" w:line="240" w:lineRule="auto"/>
              <w:jc w:val="both"/>
              <w:rPr>
                <w:rFonts w:ascii="inherit" w:eastAsia="Times New Roman" w:hAnsi="inherit" w:cs="Times New Roman"/>
                <w:sz w:val="24"/>
                <w:szCs w:val="24"/>
                <w:lang w:eastAsia="en-GB"/>
              </w:rPr>
            </w:pPr>
          </w:p>
        </w:tc>
      </w:tr>
    </w:tbl>
    <w:p w14:paraId="416B8391" w14:textId="6FEB43EF" w:rsidR="00B8739D" w:rsidRPr="00BD2724" w:rsidRDefault="000F3E4C" w:rsidP="00B8739D">
      <w:pPr>
        <w:jc w:val="both"/>
        <w:rPr>
          <w:rFonts w:ascii="inherit" w:hAnsi="inherit"/>
          <w:sz w:val="24"/>
          <w:szCs w:val="24"/>
        </w:rPr>
      </w:pPr>
      <w:r>
        <w:t>4</w:t>
      </w:r>
      <w:r w:rsidR="00B8739D">
        <w:t xml:space="preserve">. </w:t>
      </w:r>
      <w:r w:rsidR="003F1ADF">
        <w:rPr>
          <w:rFonts w:ascii="inherit" w:hAnsi="inherit"/>
          <w:sz w:val="24"/>
          <w:szCs w:val="24"/>
        </w:rPr>
        <w:t xml:space="preserve">With regard to </w:t>
      </w:r>
      <w:r w:rsidR="00B8739D" w:rsidRPr="00A92EB2">
        <w:rPr>
          <w:rFonts w:ascii="inherit" w:hAnsi="inherit"/>
          <w:sz w:val="24"/>
          <w:szCs w:val="24"/>
        </w:rPr>
        <w:t>grid forming capability</w:t>
      </w:r>
      <w:r w:rsidR="00243237">
        <w:rPr>
          <w:rFonts w:ascii="inherit" w:hAnsi="inherit"/>
          <w:sz w:val="24"/>
          <w:szCs w:val="24"/>
        </w:rPr>
        <w:t>,</w:t>
      </w:r>
      <w:r w:rsidR="00B8739D" w:rsidRPr="00A92EB2">
        <w:rPr>
          <w:rFonts w:ascii="inherit" w:hAnsi="inherit"/>
          <w:sz w:val="24"/>
          <w:szCs w:val="24"/>
        </w:rPr>
        <w:t xml:space="preserve"> </w:t>
      </w:r>
      <w:r w:rsidR="00B8739D">
        <w:rPr>
          <w:rFonts w:ascii="inherit" w:hAnsi="inherit"/>
          <w:sz w:val="24"/>
          <w:szCs w:val="24"/>
        </w:rPr>
        <w:t>t</w:t>
      </w:r>
      <w:r w:rsidR="00B8739D" w:rsidRPr="00BD2724">
        <w:rPr>
          <w:rFonts w:ascii="inherit" w:hAnsi="inherit"/>
          <w:sz w:val="24"/>
          <w:szCs w:val="24"/>
        </w:rPr>
        <w:t xml:space="preserve">ype C </w:t>
      </w:r>
      <w:r w:rsidR="00B8739D" w:rsidRPr="00655C60">
        <w:rPr>
          <w:rFonts w:ascii="inherit" w:eastAsia="Times New Roman" w:hAnsi="inherit" w:cs="Times New Roman"/>
          <w:color w:val="000000"/>
          <w:sz w:val="24"/>
          <w:szCs w:val="24"/>
          <w:lang w:eastAsia="en-GB"/>
        </w:rPr>
        <w:t xml:space="preserve">power park modules </w:t>
      </w:r>
      <w:r w:rsidR="00B8739D" w:rsidRPr="00BD2724">
        <w:rPr>
          <w:rFonts w:ascii="inherit" w:hAnsi="inherit"/>
          <w:sz w:val="24"/>
          <w:szCs w:val="24"/>
        </w:rPr>
        <w:t>shall fulfil the following additional requirements in relation to grid forming capability:</w:t>
      </w:r>
    </w:p>
    <w:p w14:paraId="54A32AEA" w14:textId="7CD59DF4" w:rsidR="00B8739D" w:rsidRPr="00011697" w:rsidRDefault="00B8739D" w:rsidP="00B8739D">
      <w:pPr>
        <w:ind w:left="284" w:hanging="284"/>
        <w:jc w:val="both"/>
        <w:rPr>
          <w:rFonts w:ascii="inherit" w:hAnsi="inherit"/>
          <w:sz w:val="24"/>
          <w:szCs w:val="24"/>
        </w:rPr>
      </w:pPr>
      <w:r>
        <w:rPr>
          <w:rFonts w:ascii="inherit" w:hAnsi="inherit"/>
          <w:sz w:val="24"/>
          <w:szCs w:val="24"/>
        </w:rPr>
        <w:t xml:space="preserve">(a) The </w:t>
      </w:r>
      <w:r w:rsidR="009B640F">
        <w:rPr>
          <w:rFonts w:ascii="inherit" w:hAnsi="inherit"/>
          <w:sz w:val="24"/>
          <w:szCs w:val="24"/>
        </w:rPr>
        <w:t xml:space="preserve">relevant </w:t>
      </w:r>
      <w:r>
        <w:rPr>
          <w:rFonts w:ascii="inherit" w:hAnsi="inherit"/>
          <w:sz w:val="24"/>
          <w:szCs w:val="24"/>
        </w:rPr>
        <w:t>TSO</w:t>
      </w:r>
      <w:r w:rsidR="00243237">
        <w:rPr>
          <w:rFonts w:ascii="inherit" w:hAnsi="inherit"/>
          <w:sz w:val="24"/>
          <w:szCs w:val="24"/>
        </w:rPr>
        <w:t>,</w:t>
      </w:r>
      <w:r>
        <w:rPr>
          <w:rFonts w:ascii="inherit" w:hAnsi="inherit"/>
          <w:sz w:val="24"/>
          <w:szCs w:val="24"/>
        </w:rPr>
        <w:t xml:space="preserve"> in coordination with the </w:t>
      </w:r>
      <w:r w:rsidRPr="00BD2724">
        <w:rPr>
          <w:rFonts w:ascii="inherit" w:hAnsi="inherit"/>
          <w:sz w:val="24"/>
          <w:szCs w:val="24"/>
        </w:rPr>
        <w:t>relevant system operator</w:t>
      </w:r>
      <w:r w:rsidR="00243237">
        <w:rPr>
          <w:rFonts w:ascii="inherit" w:hAnsi="inherit"/>
          <w:sz w:val="24"/>
          <w:szCs w:val="24"/>
        </w:rPr>
        <w:t>,</w:t>
      </w:r>
      <w:r w:rsidRPr="00BD2724">
        <w:rPr>
          <w:rFonts w:ascii="inherit" w:hAnsi="inherit"/>
          <w:sz w:val="24"/>
          <w:szCs w:val="24"/>
        </w:rPr>
        <w:t xml:space="preserve"> </w:t>
      </w:r>
      <w:r>
        <w:rPr>
          <w:rFonts w:ascii="inherit" w:hAnsi="inherit"/>
          <w:sz w:val="24"/>
          <w:szCs w:val="24"/>
        </w:rPr>
        <w:t xml:space="preserve">shall specify the contribution to synthetic inertia. </w:t>
      </w:r>
      <w:r w:rsidR="00B126D5">
        <w:rPr>
          <w:rFonts w:ascii="inherit" w:hAnsi="inherit"/>
          <w:sz w:val="24"/>
          <w:szCs w:val="24"/>
        </w:rPr>
        <w:t>T</w:t>
      </w:r>
      <w:r>
        <w:rPr>
          <w:rFonts w:ascii="inherit" w:hAnsi="inherit"/>
          <w:sz w:val="24"/>
          <w:szCs w:val="24"/>
        </w:rPr>
        <w:t xml:space="preserve">he </w:t>
      </w:r>
      <w:r w:rsidRPr="00BD2724">
        <w:rPr>
          <w:rFonts w:ascii="inherit" w:hAnsi="inherit"/>
          <w:sz w:val="24"/>
          <w:szCs w:val="24"/>
        </w:rPr>
        <w:t xml:space="preserve">power park module shall be </w:t>
      </w:r>
      <w:r w:rsidRPr="008044EF">
        <w:rPr>
          <w:rFonts w:ascii="inherit" w:hAnsi="inherit"/>
          <w:sz w:val="24"/>
          <w:szCs w:val="24"/>
        </w:rPr>
        <w:t>capable of contributing to limiting the transient frequency deviation under high and low frequency</w:t>
      </w:r>
      <w:r w:rsidRPr="00BD2724">
        <w:rPr>
          <w:rFonts w:ascii="inherit" w:hAnsi="inherit"/>
          <w:sz w:val="24"/>
          <w:szCs w:val="24"/>
        </w:rPr>
        <w:t xml:space="preserve"> </w:t>
      </w:r>
      <w:r>
        <w:rPr>
          <w:rFonts w:ascii="inherit" w:hAnsi="inherit"/>
          <w:sz w:val="24"/>
          <w:szCs w:val="24"/>
        </w:rPr>
        <w:t>conditions.</w:t>
      </w:r>
    </w:p>
    <w:p w14:paraId="12B239AA" w14:textId="2F9A190B" w:rsidR="00B8739D" w:rsidRDefault="00B8739D" w:rsidP="00B8739D">
      <w:pPr>
        <w:ind w:left="284" w:hanging="284"/>
        <w:jc w:val="both"/>
        <w:rPr>
          <w:rFonts w:ascii="inherit" w:hAnsi="inherit"/>
          <w:sz w:val="24"/>
          <w:szCs w:val="24"/>
        </w:rPr>
      </w:pPr>
      <w:r>
        <w:rPr>
          <w:rFonts w:ascii="inherit" w:hAnsi="inherit"/>
          <w:sz w:val="24"/>
          <w:szCs w:val="24"/>
        </w:rPr>
        <w:t xml:space="preserve">(b) </w:t>
      </w:r>
      <w:r w:rsidRPr="000A3616">
        <w:rPr>
          <w:rFonts w:ascii="inherit" w:hAnsi="inherit"/>
          <w:sz w:val="24"/>
          <w:szCs w:val="24"/>
        </w:rPr>
        <w:t xml:space="preserve">For the provision of additional energy </w:t>
      </w:r>
      <w:r>
        <w:rPr>
          <w:rFonts w:ascii="inherit" w:hAnsi="inherit"/>
          <w:sz w:val="24"/>
          <w:szCs w:val="24"/>
        </w:rPr>
        <w:t>above</w:t>
      </w:r>
      <w:r w:rsidRPr="000A3616">
        <w:rPr>
          <w:rFonts w:ascii="inherit" w:hAnsi="inherit"/>
          <w:sz w:val="24"/>
          <w:szCs w:val="24"/>
        </w:rPr>
        <w:t xml:space="preserve"> the inherent energy storage</w:t>
      </w:r>
      <w:r w:rsidR="00243237">
        <w:rPr>
          <w:rFonts w:ascii="inherit" w:hAnsi="inherit"/>
          <w:sz w:val="24"/>
          <w:szCs w:val="24"/>
        </w:rPr>
        <w:t>,</w:t>
      </w:r>
      <w:r w:rsidRPr="000A3616">
        <w:rPr>
          <w:rFonts w:ascii="inherit" w:hAnsi="inherit"/>
          <w:sz w:val="24"/>
          <w:szCs w:val="24"/>
        </w:rPr>
        <w:t xml:space="preserve"> the </w:t>
      </w:r>
      <w:r>
        <w:rPr>
          <w:rFonts w:ascii="inherit" w:hAnsi="inherit"/>
          <w:sz w:val="24"/>
          <w:szCs w:val="24"/>
        </w:rPr>
        <w:t xml:space="preserve">relevant </w:t>
      </w:r>
      <w:r w:rsidRPr="000A3616">
        <w:rPr>
          <w:rFonts w:ascii="inherit" w:hAnsi="inherit"/>
          <w:sz w:val="24"/>
          <w:szCs w:val="24"/>
        </w:rPr>
        <w:t xml:space="preserve">TSO </w:t>
      </w:r>
      <w:r>
        <w:rPr>
          <w:rFonts w:ascii="inherit" w:hAnsi="inherit"/>
          <w:sz w:val="24"/>
          <w:szCs w:val="24"/>
        </w:rPr>
        <w:t>may</w:t>
      </w:r>
      <w:r w:rsidRPr="000A3616">
        <w:rPr>
          <w:rFonts w:ascii="inherit" w:hAnsi="inherit"/>
          <w:sz w:val="24"/>
          <w:szCs w:val="24"/>
        </w:rPr>
        <w:t xml:space="preserve"> apply to the </w:t>
      </w:r>
      <w:r w:rsidR="00243237">
        <w:rPr>
          <w:rFonts w:ascii="inherit" w:hAnsi="inherit"/>
          <w:sz w:val="24"/>
          <w:szCs w:val="24"/>
        </w:rPr>
        <w:t>regulatory authority</w:t>
      </w:r>
      <w:r w:rsidRPr="000A3616">
        <w:rPr>
          <w:rFonts w:ascii="inherit" w:hAnsi="inherit"/>
          <w:sz w:val="24"/>
          <w:szCs w:val="24"/>
        </w:rPr>
        <w:t xml:space="preserve"> for the right to require the provision of additional energy beyond the inherent energy storage in coordination with the </w:t>
      </w:r>
      <w:r w:rsidRPr="00BD2724">
        <w:rPr>
          <w:rFonts w:ascii="inherit" w:hAnsi="inherit"/>
          <w:sz w:val="24"/>
          <w:szCs w:val="24"/>
        </w:rPr>
        <w:t>relevant system operator</w:t>
      </w:r>
      <w:r w:rsidRPr="000A3616">
        <w:rPr>
          <w:rFonts w:ascii="inherit" w:hAnsi="inherit"/>
          <w:sz w:val="24"/>
          <w:szCs w:val="24"/>
        </w:rPr>
        <w:t>.</w:t>
      </w:r>
    </w:p>
    <w:p w14:paraId="675F3593" w14:textId="73021507" w:rsidR="00B8739D" w:rsidRDefault="00B8739D" w:rsidP="00C2224B"/>
    <w:p w14:paraId="38A67647" w14:textId="192624D1" w:rsidR="003B7AE9" w:rsidRPr="00BD0415" w:rsidRDefault="003B7AE9" w:rsidP="007214C5">
      <w:pPr>
        <w:pStyle w:val="Heading2"/>
      </w:pPr>
      <w:r w:rsidRPr="00BD0415">
        <w:t>Article 22</w:t>
      </w:r>
    </w:p>
    <w:p w14:paraId="6514465A"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Requirements for type D power park modules</w:t>
      </w:r>
    </w:p>
    <w:p w14:paraId="55DBCC40" w14:textId="400A11D0" w:rsidR="003B7AE9" w:rsidRDefault="003B7AE9" w:rsidP="00BF202E">
      <w:pPr>
        <w:pStyle w:val="ListParagraph"/>
        <w:numPr>
          <w:ilvl w:val="0"/>
          <w:numId w:val="4"/>
        </w:numPr>
        <w:shd w:val="clear" w:color="auto" w:fill="FFFFFF"/>
        <w:spacing w:before="120" w:after="0" w:line="240" w:lineRule="auto"/>
        <w:jc w:val="both"/>
        <w:rPr>
          <w:rFonts w:ascii="inherit" w:eastAsia="Times New Roman" w:hAnsi="inherit" w:cs="Times New Roman"/>
          <w:color w:val="000000"/>
          <w:sz w:val="24"/>
          <w:szCs w:val="24"/>
          <w:lang w:eastAsia="en-GB"/>
        </w:rPr>
      </w:pPr>
      <w:r w:rsidRPr="00BF202E">
        <w:rPr>
          <w:rFonts w:ascii="inherit" w:eastAsia="Times New Roman" w:hAnsi="inherit" w:cs="Times New Roman"/>
          <w:color w:val="000000"/>
          <w:sz w:val="24"/>
          <w:szCs w:val="24"/>
          <w:lang w:eastAsia="en-GB"/>
        </w:rPr>
        <w:t>Type D power park modules shall fulfil the requirements listed in Article 13</w:t>
      </w:r>
      <w:r w:rsidR="00D271A8">
        <w:rPr>
          <w:rFonts w:ascii="inherit" w:eastAsia="Times New Roman" w:hAnsi="inherit" w:cs="Times New Roman"/>
          <w:color w:val="000000"/>
          <w:sz w:val="24"/>
          <w:szCs w:val="24"/>
          <w:lang w:eastAsia="en-GB"/>
        </w:rPr>
        <w:t>, Article 14, Article 15, Article Y(</w:t>
      </w:r>
      <w:r w:rsidR="00646B01">
        <w:rPr>
          <w:rFonts w:ascii="inherit" w:eastAsia="Times New Roman" w:hAnsi="inherit" w:cs="Times New Roman"/>
          <w:color w:val="000000"/>
          <w:sz w:val="24"/>
          <w:szCs w:val="24"/>
          <w:lang w:eastAsia="en-GB"/>
        </w:rPr>
        <w:t>6</w:t>
      </w:r>
      <w:r w:rsidR="00D271A8">
        <w:rPr>
          <w:rFonts w:ascii="inherit" w:eastAsia="Times New Roman" w:hAnsi="inherit" w:cs="Times New Roman"/>
          <w:color w:val="000000"/>
          <w:sz w:val="24"/>
          <w:szCs w:val="24"/>
          <w:lang w:eastAsia="en-GB"/>
        </w:rPr>
        <w:t>) and (</w:t>
      </w:r>
      <w:r w:rsidR="00646B01">
        <w:rPr>
          <w:rFonts w:ascii="inherit" w:eastAsia="Times New Roman" w:hAnsi="inherit" w:cs="Times New Roman"/>
          <w:color w:val="000000"/>
          <w:sz w:val="24"/>
          <w:szCs w:val="24"/>
          <w:lang w:eastAsia="en-GB"/>
        </w:rPr>
        <w:t>8</w:t>
      </w:r>
      <w:r w:rsidR="00D271A8">
        <w:rPr>
          <w:rFonts w:ascii="inherit" w:eastAsia="Times New Roman" w:hAnsi="inherit" w:cs="Times New Roman"/>
          <w:color w:val="000000"/>
          <w:sz w:val="24"/>
          <w:szCs w:val="24"/>
          <w:lang w:eastAsia="en-GB"/>
        </w:rPr>
        <w:t>), Article 20, and Article 21</w:t>
      </w:r>
      <w:r w:rsidRPr="00BF202E">
        <w:rPr>
          <w:rFonts w:ascii="inherit" w:eastAsia="Times New Roman" w:hAnsi="inherit" w:cs="Times New Roman"/>
          <w:color w:val="000000"/>
          <w:sz w:val="24"/>
          <w:szCs w:val="24"/>
          <w:lang w:eastAsia="en-GB"/>
        </w:rPr>
        <w:t xml:space="preserve">, except for Article 13(2)(b), </w:t>
      </w:r>
      <w:r w:rsidR="00BF202E">
        <w:rPr>
          <w:rFonts w:ascii="inherit" w:eastAsia="Times New Roman" w:hAnsi="inherit" w:cs="Times New Roman"/>
          <w:color w:val="000000"/>
          <w:sz w:val="24"/>
          <w:szCs w:val="24"/>
          <w:lang w:eastAsia="en-GB"/>
        </w:rPr>
        <w:t>Article</w:t>
      </w:r>
      <w:r w:rsidR="00D271A8">
        <w:rPr>
          <w:rFonts w:ascii="inherit" w:eastAsia="Times New Roman" w:hAnsi="inherit" w:cs="Times New Roman"/>
          <w:color w:val="000000"/>
          <w:sz w:val="24"/>
          <w:szCs w:val="24"/>
          <w:lang w:eastAsia="en-GB"/>
        </w:rPr>
        <w:t xml:space="preserve"> 13</w:t>
      </w:r>
      <w:r w:rsidRPr="00BF202E">
        <w:rPr>
          <w:rFonts w:ascii="inherit" w:eastAsia="Times New Roman" w:hAnsi="inherit" w:cs="Times New Roman"/>
          <w:color w:val="000000"/>
          <w:sz w:val="24"/>
          <w:szCs w:val="24"/>
          <w:lang w:eastAsia="en-GB"/>
        </w:rPr>
        <w:t>(6)</w:t>
      </w:r>
      <w:r w:rsidR="0054451C">
        <w:rPr>
          <w:rFonts w:ascii="inherit" w:eastAsia="Times New Roman" w:hAnsi="inherit" w:cs="Times New Roman"/>
          <w:color w:val="000000"/>
          <w:sz w:val="24"/>
          <w:szCs w:val="24"/>
          <w:lang w:eastAsia="en-GB"/>
        </w:rPr>
        <w:t>,</w:t>
      </w:r>
      <w:r w:rsidRPr="00BF202E">
        <w:rPr>
          <w:rFonts w:ascii="inherit" w:eastAsia="Times New Roman" w:hAnsi="inherit" w:cs="Times New Roman"/>
          <w:color w:val="000000"/>
          <w:sz w:val="24"/>
          <w:szCs w:val="24"/>
          <w:lang w:eastAsia="en-GB"/>
        </w:rPr>
        <w:t xml:space="preserve"> </w:t>
      </w:r>
      <w:r w:rsidR="00BF202E">
        <w:rPr>
          <w:rFonts w:ascii="inherit" w:eastAsia="Times New Roman" w:hAnsi="inherit" w:cs="Times New Roman"/>
          <w:color w:val="000000"/>
          <w:sz w:val="24"/>
          <w:szCs w:val="24"/>
          <w:lang w:eastAsia="en-GB"/>
        </w:rPr>
        <w:t>Article</w:t>
      </w:r>
      <w:r w:rsidR="00D271A8">
        <w:rPr>
          <w:rFonts w:ascii="inherit" w:eastAsia="Times New Roman" w:hAnsi="inherit" w:cs="Times New Roman"/>
          <w:color w:val="000000"/>
          <w:sz w:val="24"/>
          <w:szCs w:val="24"/>
          <w:lang w:eastAsia="en-GB"/>
        </w:rPr>
        <w:t xml:space="preserve"> 13</w:t>
      </w:r>
      <w:r w:rsidRPr="00BF202E">
        <w:rPr>
          <w:rFonts w:ascii="inherit" w:eastAsia="Times New Roman" w:hAnsi="inherit" w:cs="Times New Roman"/>
          <w:color w:val="000000"/>
          <w:sz w:val="24"/>
          <w:szCs w:val="24"/>
          <w:lang w:eastAsia="en-GB"/>
        </w:rPr>
        <w:t>(7)</w:t>
      </w:r>
      <w:r w:rsidR="00BF202E">
        <w:rPr>
          <w:rFonts w:ascii="inherit" w:eastAsia="Times New Roman" w:hAnsi="inherit" w:cs="Times New Roman"/>
          <w:color w:val="000000"/>
          <w:sz w:val="24"/>
          <w:szCs w:val="24"/>
          <w:lang w:eastAsia="en-GB"/>
        </w:rPr>
        <w:t>, Article 13(8)</w:t>
      </w:r>
      <w:r w:rsidRPr="00BF202E">
        <w:rPr>
          <w:rFonts w:ascii="inherit" w:eastAsia="Times New Roman" w:hAnsi="inherit" w:cs="Times New Roman"/>
          <w:color w:val="000000"/>
          <w:sz w:val="24"/>
          <w:szCs w:val="24"/>
          <w:lang w:eastAsia="en-GB"/>
        </w:rPr>
        <w:t xml:space="preserve">, Article 15(3), </w:t>
      </w:r>
      <w:r w:rsidRPr="00BF202E" w:rsidDel="00D271A8">
        <w:rPr>
          <w:rFonts w:ascii="inherit" w:eastAsia="Times New Roman" w:hAnsi="inherit" w:cs="Times New Roman"/>
          <w:color w:val="000000"/>
          <w:sz w:val="24"/>
          <w:szCs w:val="24"/>
          <w:lang w:eastAsia="en-GB"/>
        </w:rPr>
        <w:t xml:space="preserve">Article </w:t>
      </w:r>
      <w:r w:rsidR="00024FF2">
        <w:rPr>
          <w:rFonts w:ascii="inherit" w:eastAsia="Times New Roman" w:hAnsi="inherit" w:cs="Times New Roman"/>
          <w:color w:val="000000"/>
          <w:sz w:val="24"/>
          <w:szCs w:val="24"/>
          <w:lang w:eastAsia="en-GB"/>
        </w:rPr>
        <w:t>Y(</w:t>
      </w:r>
      <w:r w:rsidR="00646B01">
        <w:rPr>
          <w:rFonts w:ascii="inherit" w:eastAsia="Times New Roman" w:hAnsi="inherit" w:cs="Times New Roman"/>
          <w:color w:val="000000"/>
          <w:sz w:val="24"/>
          <w:szCs w:val="24"/>
          <w:lang w:eastAsia="en-GB"/>
        </w:rPr>
        <w:t>8</w:t>
      </w:r>
      <w:r w:rsidR="00024FF2">
        <w:rPr>
          <w:rFonts w:ascii="inherit" w:eastAsia="Times New Roman" w:hAnsi="inherit" w:cs="Times New Roman"/>
          <w:color w:val="000000"/>
          <w:sz w:val="24"/>
          <w:szCs w:val="24"/>
          <w:lang w:eastAsia="en-GB"/>
        </w:rPr>
        <w:t xml:space="preserve">)(d) and </w:t>
      </w:r>
      <w:r w:rsidRPr="00BF202E">
        <w:rPr>
          <w:rFonts w:ascii="inherit" w:eastAsia="Times New Roman" w:hAnsi="inherit" w:cs="Times New Roman"/>
          <w:color w:val="000000"/>
          <w:sz w:val="24"/>
          <w:szCs w:val="24"/>
          <w:lang w:eastAsia="en-GB"/>
        </w:rPr>
        <w:t>Article 20(2)(a).</w:t>
      </w:r>
    </w:p>
    <w:p w14:paraId="77BD1E62" w14:textId="77777777" w:rsidR="00D271A8" w:rsidRDefault="00D271A8" w:rsidP="00E649C9">
      <w:pPr>
        <w:pStyle w:val="ListParagraph"/>
        <w:shd w:val="clear" w:color="auto" w:fill="FFFFFF"/>
        <w:spacing w:before="120" w:after="0" w:line="240" w:lineRule="auto"/>
        <w:ind w:left="360"/>
        <w:jc w:val="both"/>
        <w:rPr>
          <w:rFonts w:ascii="inherit" w:eastAsia="Times New Roman" w:hAnsi="inherit" w:cs="Times New Roman"/>
          <w:color w:val="000000"/>
          <w:sz w:val="24"/>
          <w:szCs w:val="24"/>
          <w:lang w:eastAsia="en-GB"/>
        </w:rPr>
      </w:pPr>
    </w:p>
    <w:p w14:paraId="6058B033" w14:textId="66B43D74" w:rsidR="00BF202E" w:rsidRDefault="00604FA9" w:rsidP="00BF202E">
      <w:pPr>
        <w:pStyle w:val="ListParagraph"/>
        <w:numPr>
          <w:ilvl w:val="0"/>
          <w:numId w:val="4"/>
        </w:numPr>
        <w:shd w:val="clear" w:color="auto" w:fill="FFFFFF"/>
        <w:spacing w:before="12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W</w:t>
      </w:r>
      <w:r w:rsidRPr="00BD0415">
        <w:rPr>
          <w:rFonts w:ascii="inherit" w:eastAsia="Times New Roman" w:hAnsi="inherit" w:cs="Times New Roman"/>
          <w:sz w:val="24"/>
          <w:szCs w:val="24"/>
          <w:lang w:eastAsia="en-GB"/>
        </w:rPr>
        <w:t>ith regard to power oscillations damping control</w:t>
      </w:r>
      <w:r>
        <w:rPr>
          <w:rFonts w:ascii="inherit" w:eastAsia="Times New Roman" w:hAnsi="inherit" w:cs="Times New Roman"/>
          <w:color w:val="000000"/>
          <w:sz w:val="24"/>
          <w:szCs w:val="24"/>
          <w:lang w:eastAsia="en-GB"/>
        </w:rPr>
        <w:t>, t</w:t>
      </w:r>
      <w:r w:rsidR="00BF202E" w:rsidRPr="00900C15">
        <w:rPr>
          <w:rFonts w:ascii="inherit" w:eastAsia="Times New Roman" w:hAnsi="inherit" w:cs="Times New Roman"/>
          <w:color w:val="000000"/>
          <w:sz w:val="24"/>
          <w:szCs w:val="24"/>
          <w:lang w:eastAsia="en-GB"/>
        </w:rPr>
        <w:t xml:space="preserve">ype D power park modules shall have a </w:t>
      </w:r>
      <w:r w:rsidR="00BF202E">
        <w:rPr>
          <w:rFonts w:ascii="inherit" w:eastAsia="Times New Roman" w:hAnsi="inherit" w:cs="Times New Roman"/>
          <w:color w:val="000000"/>
          <w:sz w:val="24"/>
          <w:szCs w:val="24"/>
          <w:lang w:eastAsia="en-GB"/>
        </w:rPr>
        <w:t>p</w:t>
      </w:r>
      <w:r w:rsidR="00BF202E" w:rsidRPr="00900C15">
        <w:rPr>
          <w:rFonts w:ascii="inherit" w:eastAsia="Times New Roman" w:hAnsi="inherit" w:cs="Times New Roman"/>
          <w:color w:val="000000"/>
          <w:sz w:val="24"/>
          <w:szCs w:val="24"/>
          <w:lang w:eastAsia="en-GB"/>
        </w:rPr>
        <w:t xml:space="preserve">ower </w:t>
      </w:r>
      <w:r w:rsidR="00BF202E">
        <w:rPr>
          <w:rFonts w:ascii="inherit" w:eastAsia="Times New Roman" w:hAnsi="inherit" w:cs="Times New Roman"/>
          <w:color w:val="000000"/>
          <w:sz w:val="24"/>
          <w:szCs w:val="24"/>
          <w:lang w:eastAsia="en-GB"/>
        </w:rPr>
        <w:t>o</w:t>
      </w:r>
      <w:r w:rsidR="00BF202E" w:rsidRPr="00900C15">
        <w:rPr>
          <w:rFonts w:ascii="inherit" w:eastAsia="Times New Roman" w:hAnsi="inherit" w:cs="Times New Roman"/>
          <w:color w:val="000000"/>
          <w:sz w:val="24"/>
          <w:szCs w:val="24"/>
          <w:lang w:eastAsia="en-GB"/>
        </w:rPr>
        <w:t xml:space="preserve">scillation </w:t>
      </w:r>
      <w:r w:rsidR="00BF202E">
        <w:rPr>
          <w:rFonts w:ascii="inherit" w:eastAsia="Times New Roman" w:hAnsi="inherit" w:cs="Times New Roman"/>
          <w:color w:val="000000"/>
          <w:sz w:val="24"/>
          <w:szCs w:val="24"/>
          <w:lang w:eastAsia="en-GB"/>
        </w:rPr>
        <w:t>d</w:t>
      </w:r>
      <w:r>
        <w:rPr>
          <w:rFonts w:ascii="inherit" w:eastAsia="Times New Roman" w:hAnsi="inherit" w:cs="Times New Roman"/>
          <w:color w:val="000000"/>
          <w:sz w:val="24"/>
          <w:szCs w:val="24"/>
          <w:lang w:eastAsia="en-GB"/>
        </w:rPr>
        <w:t>amping</w:t>
      </w:r>
      <w:r w:rsidR="00BF202E">
        <w:rPr>
          <w:rFonts w:ascii="inherit" w:eastAsia="Times New Roman" w:hAnsi="inherit" w:cs="Times New Roman"/>
          <w:color w:val="000000"/>
          <w:sz w:val="24"/>
          <w:szCs w:val="24"/>
          <w:lang w:eastAsia="en-GB"/>
        </w:rPr>
        <w:t xml:space="preserve"> </w:t>
      </w:r>
      <w:r w:rsidR="00BF202E" w:rsidRPr="00900C15">
        <w:rPr>
          <w:rFonts w:ascii="inherit" w:eastAsia="Times New Roman" w:hAnsi="inherit" w:cs="Times New Roman"/>
          <w:color w:val="000000"/>
          <w:sz w:val="24"/>
          <w:szCs w:val="24"/>
          <w:lang w:eastAsia="en-GB"/>
        </w:rPr>
        <w:t>function which</w:t>
      </w:r>
      <w:r w:rsidR="00243237" w:rsidRPr="00243237">
        <w:rPr>
          <w:rFonts w:ascii="inherit" w:eastAsia="Times New Roman" w:hAnsi="inherit" w:cs="Times New Roman"/>
          <w:color w:val="000000"/>
          <w:sz w:val="24"/>
          <w:szCs w:val="24"/>
          <w:lang w:eastAsia="en-GB"/>
        </w:rPr>
        <w:t xml:space="preserve"> </w:t>
      </w:r>
      <w:r w:rsidR="00243237" w:rsidRPr="00900C15">
        <w:rPr>
          <w:rFonts w:ascii="inherit" w:eastAsia="Times New Roman" w:hAnsi="inherit" w:cs="Times New Roman"/>
          <w:color w:val="000000"/>
          <w:sz w:val="24"/>
          <w:szCs w:val="24"/>
          <w:lang w:eastAsia="en-GB"/>
        </w:rPr>
        <w:t>helps to attenuate the power oscillations</w:t>
      </w:r>
      <w:r w:rsidR="00BF202E" w:rsidRPr="00900C15">
        <w:rPr>
          <w:rFonts w:ascii="inherit" w:eastAsia="Times New Roman" w:hAnsi="inherit" w:cs="Times New Roman"/>
          <w:color w:val="000000"/>
          <w:sz w:val="24"/>
          <w:szCs w:val="24"/>
          <w:lang w:eastAsia="en-GB"/>
        </w:rPr>
        <w:t xml:space="preserve"> through the control of the active </w:t>
      </w:r>
      <w:r w:rsidR="00BF202E">
        <w:rPr>
          <w:rFonts w:ascii="inherit" w:eastAsia="Times New Roman" w:hAnsi="inherit" w:cs="Times New Roman"/>
          <w:color w:val="000000"/>
          <w:sz w:val="24"/>
          <w:szCs w:val="24"/>
          <w:lang w:eastAsia="en-GB"/>
        </w:rPr>
        <w:t xml:space="preserve">power, </w:t>
      </w:r>
      <w:r w:rsidR="00BF202E" w:rsidRPr="00900C15">
        <w:rPr>
          <w:rFonts w:ascii="inherit" w:eastAsia="Times New Roman" w:hAnsi="inherit" w:cs="Times New Roman"/>
          <w:color w:val="000000"/>
          <w:sz w:val="24"/>
          <w:szCs w:val="24"/>
          <w:lang w:eastAsia="en-GB"/>
        </w:rPr>
        <w:t>reactive power</w:t>
      </w:r>
      <w:r w:rsidR="00BF202E">
        <w:rPr>
          <w:rFonts w:ascii="inherit" w:eastAsia="Times New Roman" w:hAnsi="inherit" w:cs="Times New Roman"/>
          <w:color w:val="000000"/>
          <w:sz w:val="24"/>
          <w:szCs w:val="24"/>
          <w:lang w:eastAsia="en-GB"/>
        </w:rPr>
        <w:t>, or both</w:t>
      </w:r>
      <w:r w:rsidR="00BF202E" w:rsidRPr="00900C15">
        <w:rPr>
          <w:rFonts w:ascii="inherit" w:eastAsia="Times New Roman" w:hAnsi="inherit" w:cs="Times New Roman"/>
          <w:color w:val="000000"/>
          <w:sz w:val="24"/>
          <w:szCs w:val="24"/>
          <w:lang w:eastAsia="en-GB"/>
        </w:rPr>
        <w:t xml:space="preserve">. The </w:t>
      </w:r>
      <w:r>
        <w:rPr>
          <w:rFonts w:ascii="inherit" w:eastAsia="Times New Roman" w:hAnsi="inherit" w:cs="Times New Roman"/>
          <w:color w:val="000000"/>
          <w:sz w:val="24"/>
          <w:szCs w:val="24"/>
          <w:lang w:eastAsia="en-GB"/>
        </w:rPr>
        <w:t>p</w:t>
      </w:r>
      <w:r w:rsidRPr="00900C15">
        <w:rPr>
          <w:rFonts w:ascii="inherit" w:eastAsia="Times New Roman" w:hAnsi="inherit" w:cs="Times New Roman"/>
          <w:color w:val="000000"/>
          <w:sz w:val="24"/>
          <w:szCs w:val="24"/>
          <w:lang w:eastAsia="en-GB"/>
        </w:rPr>
        <w:t xml:space="preserve">ower </w:t>
      </w:r>
      <w:r>
        <w:rPr>
          <w:rFonts w:ascii="inherit" w:eastAsia="Times New Roman" w:hAnsi="inherit" w:cs="Times New Roman"/>
          <w:color w:val="000000"/>
          <w:sz w:val="24"/>
          <w:szCs w:val="24"/>
          <w:lang w:eastAsia="en-GB"/>
        </w:rPr>
        <w:t>o</w:t>
      </w:r>
      <w:r w:rsidRPr="00900C15">
        <w:rPr>
          <w:rFonts w:ascii="inherit" w:eastAsia="Times New Roman" w:hAnsi="inherit" w:cs="Times New Roman"/>
          <w:color w:val="000000"/>
          <w:sz w:val="24"/>
          <w:szCs w:val="24"/>
          <w:lang w:eastAsia="en-GB"/>
        </w:rPr>
        <w:t xml:space="preserve">scillation </w:t>
      </w:r>
      <w:r>
        <w:rPr>
          <w:rFonts w:ascii="inherit" w:eastAsia="Times New Roman" w:hAnsi="inherit" w:cs="Times New Roman"/>
          <w:color w:val="000000"/>
          <w:sz w:val="24"/>
          <w:szCs w:val="24"/>
          <w:lang w:eastAsia="en-GB"/>
        </w:rPr>
        <w:t>d</w:t>
      </w:r>
      <w:r w:rsidRPr="00900C15">
        <w:rPr>
          <w:rFonts w:ascii="inherit" w:eastAsia="Times New Roman" w:hAnsi="inherit" w:cs="Times New Roman"/>
          <w:color w:val="000000"/>
          <w:sz w:val="24"/>
          <w:szCs w:val="24"/>
          <w:lang w:eastAsia="en-GB"/>
        </w:rPr>
        <w:t xml:space="preserve">amping </w:t>
      </w:r>
      <w:r w:rsidR="00BF202E" w:rsidRPr="00900C15">
        <w:rPr>
          <w:rFonts w:ascii="inherit" w:eastAsia="Times New Roman" w:hAnsi="inherit" w:cs="Times New Roman"/>
          <w:color w:val="000000"/>
          <w:sz w:val="24"/>
          <w:szCs w:val="24"/>
          <w:lang w:eastAsia="en-GB"/>
        </w:rPr>
        <w:t>shall be able to damp inter-area oscillations in the range of, at least, 0,1 Hz – 1,0 Hz. The relevant TSO shall have</w:t>
      </w:r>
      <w:r w:rsidR="00BF202E">
        <w:rPr>
          <w:rFonts w:ascii="inherit" w:eastAsia="Times New Roman" w:hAnsi="inherit" w:cs="Times New Roman"/>
          <w:color w:val="000000"/>
          <w:sz w:val="24"/>
          <w:szCs w:val="24"/>
          <w:lang w:eastAsia="en-GB"/>
        </w:rPr>
        <w:t xml:space="preserve"> the</w:t>
      </w:r>
      <w:r w:rsidR="00BF202E" w:rsidRPr="00900C15">
        <w:rPr>
          <w:rFonts w:ascii="inherit" w:eastAsia="Times New Roman" w:hAnsi="inherit" w:cs="Times New Roman"/>
          <w:color w:val="000000"/>
          <w:sz w:val="24"/>
          <w:szCs w:val="24"/>
          <w:lang w:eastAsia="en-GB"/>
        </w:rPr>
        <w:t xml:space="preserve"> right to request and approve the tuning of the </w:t>
      </w:r>
      <w:r>
        <w:rPr>
          <w:rFonts w:ascii="inherit" w:eastAsia="Times New Roman" w:hAnsi="inherit" w:cs="Times New Roman"/>
          <w:color w:val="000000"/>
          <w:sz w:val="24"/>
          <w:szCs w:val="24"/>
          <w:lang w:eastAsia="en-GB"/>
        </w:rPr>
        <w:t>p</w:t>
      </w:r>
      <w:r w:rsidRPr="00900C15">
        <w:rPr>
          <w:rFonts w:ascii="inherit" w:eastAsia="Times New Roman" w:hAnsi="inherit" w:cs="Times New Roman"/>
          <w:color w:val="000000"/>
          <w:sz w:val="24"/>
          <w:szCs w:val="24"/>
          <w:lang w:eastAsia="en-GB"/>
        </w:rPr>
        <w:t xml:space="preserve">ower </w:t>
      </w:r>
      <w:r>
        <w:rPr>
          <w:rFonts w:ascii="inherit" w:eastAsia="Times New Roman" w:hAnsi="inherit" w:cs="Times New Roman"/>
          <w:color w:val="000000"/>
          <w:sz w:val="24"/>
          <w:szCs w:val="24"/>
          <w:lang w:eastAsia="en-GB"/>
        </w:rPr>
        <w:t>o</w:t>
      </w:r>
      <w:r w:rsidRPr="00900C15">
        <w:rPr>
          <w:rFonts w:ascii="inherit" w:eastAsia="Times New Roman" w:hAnsi="inherit" w:cs="Times New Roman"/>
          <w:color w:val="000000"/>
          <w:sz w:val="24"/>
          <w:szCs w:val="24"/>
          <w:lang w:eastAsia="en-GB"/>
        </w:rPr>
        <w:t xml:space="preserve">scillation </w:t>
      </w:r>
      <w:r>
        <w:rPr>
          <w:rFonts w:ascii="inherit" w:eastAsia="Times New Roman" w:hAnsi="inherit" w:cs="Times New Roman"/>
          <w:color w:val="000000"/>
          <w:sz w:val="24"/>
          <w:szCs w:val="24"/>
          <w:lang w:eastAsia="en-GB"/>
        </w:rPr>
        <w:t>d</w:t>
      </w:r>
      <w:r w:rsidRPr="00900C15">
        <w:rPr>
          <w:rFonts w:ascii="inherit" w:eastAsia="Times New Roman" w:hAnsi="inherit" w:cs="Times New Roman"/>
          <w:color w:val="000000"/>
          <w:sz w:val="24"/>
          <w:szCs w:val="24"/>
          <w:lang w:eastAsia="en-GB"/>
        </w:rPr>
        <w:t xml:space="preserve">amping </w:t>
      </w:r>
      <w:r w:rsidR="00BF202E" w:rsidRPr="00900C15">
        <w:rPr>
          <w:rFonts w:ascii="inherit" w:eastAsia="Times New Roman" w:hAnsi="inherit" w:cs="Times New Roman"/>
          <w:color w:val="000000"/>
          <w:sz w:val="24"/>
          <w:szCs w:val="24"/>
          <w:lang w:eastAsia="en-GB"/>
        </w:rPr>
        <w:t>by the power-generating facility owner to damp the inter</w:t>
      </w:r>
      <w:r w:rsidR="00BF202E">
        <w:rPr>
          <w:rFonts w:ascii="inherit" w:eastAsia="Times New Roman" w:hAnsi="inherit" w:cs="Times New Roman"/>
          <w:color w:val="000000"/>
          <w:sz w:val="24"/>
          <w:szCs w:val="24"/>
          <w:lang w:eastAsia="en-GB"/>
        </w:rPr>
        <w:t>-</w:t>
      </w:r>
      <w:r w:rsidR="00BF202E" w:rsidRPr="00900C15">
        <w:rPr>
          <w:rFonts w:ascii="inherit" w:eastAsia="Times New Roman" w:hAnsi="inherit" w:cs="Times New Roman"/>
          <w:color w:val="000000"/>
          <w:sz w:val="24"/>
          <w:szCs w:val="24"/>
          <w:lang w:eastAsia="en-GB"/>
        </w:rPr>
        <w:t>area oscillation mode based on frequency ranges specified by the relevant TSO in coordination with adjacent TSO</w:t>
      </w:r>
      <w:r w:rsidR="00BF202E">
        <w:rPr>
          <w:rFonts w:ascii="inherit" w:eastAsia="Times New Roman" w:hAnsi="inherit" w:cs="Times New Roman"/>
          <w:color w:val="000000"/>
          <w:sz w:val="24"/>
          <w:szCs w:val="24"/>
          <w:lang w:eastAsia="en-GB"/>
        </w:rPr>
        <w:t xml:space="preserve"> or TSOs</w:t>
      </w:r>
      <w:r w:rsidR="00BF202E" w:rsidRPr="00900C15">
        <w:rPr>
          <w:rFonts w:ascii="inherit" w:eastAsia="Times New Roman" w:hAnsi="inherit" w:cs="Times New Roman"/>
          <w:color w:val="000000"/>
          <w:sz w:val="24"/>
          <w:szCs w:val="24"/>
          <w:lang w:eastAsia="en-GB"/>
        </w:rPr>
        <w:t>. The relevant TSO shall have</w:t>
      </w:r>
      <w:r w:rsidR="00BF202E">
        <w:rPr>
          <w:rFonts w:ascii="inherit" w:eastAsia="Times New Roman" w:hAnsi="inherit" w:cs="Times New Roman"/>
          <w:color w:val="000000"/>
          <w:sz w:val="24"/>
          <w:szCs w:val="24"/>
          <w:lang w:eastAsia="en-GB"/>
        </w:rPr>
        <w:t xml:space="preserve"> the</w:t>
      </w:r>
      <w:r w:rsidR="00BF202E" w:rsidRPr="00900C15">
        <w:rPr>
          <w:rFonts w:ascii="inherit" w:eastAsia="Times New Roman" w:hAnsi="inherit" w:cs="Times New Roman"/>
          <w:color w:val="000000"/>
          <w:sz w:val="24"/>
          <w:szCs w:val="24"/>
          <w:lang w:eastAsia="en-GB"/>
        </w:rPr>
        <w:t xml:space="preserve"> right to request the tuning of the </w:t>
      </w:r>
      <w:r>
        <w:rPr>
          <w:rFonts w:ascii="inherit" w:eastAsia="Times New Roman" w:hAnsi="inherit" w:cs="Times New Roman"/>
          <w:color w:val="000000"/>
          <w:sz w:val="24"/>
          <w:szCs w:val="24"/>
          <w:lang w:eastAsia="en-GB"/>
        </w:rPr>
        <w:t>p</w:t>
      </w:r>
      <w:r w:rsidRPr="00900C15">
        <w:rPr>
          <w:rFonts w:ascii="inherit" w:eastAsia="Times New Roman" w:hAnsi="inherit" w:cs="Times New Roman"/>
          <w:color w:val="000000"/>
          <w:sz w:val="24"/>
          <w:szCs w:val="24"/>
          <w:lang w:eastAsia="en-GB"/>
        </w:rPr>
        <w:t xml:space="preserve">ower </w:t>
      </w:r>
      <w:r>
        <w:rPr>
          <w:rFonts w:ascii="inherit" w:eastAsia="Times New Roman" w:hAnsi="inherit" w:cs="Times New Roman"/>
          <w:color w:val="000000"/>
          <w:sz w:val="24"/>
          <w:szCs w:val="24"/>
          <w:lang w:eastAsia="en-GB"/>
        </w:rPr>
        <w:t>o</w:t>
      </w:r>
      <w:r w:rsidRPr="00900C15">
        <w:rPr>
          <w:rFonts w:ascii="inherit" w:eastAsia="Times New Roman" w:hAnsi="inherit" w:cs="Times New Roman"/>
          <w:color w:val="000000"/>
          <w:sz w:val="24"/>
          <w:szCs w:val="24"/>
          <w:lang w:eastAsia="en-GB"/>
        </w:rPr>
        <w:t xml:space="preserve">scillation </w:t>
      </w:r>
      <w:r>
        <w:rPr>
          <w:rFonts w:ascii="inherit" w:eastAsia="Times New Roman" w:hAnsi="inherit" w:cs="Times New Roman"/>
          <w:color w:val="000000"/>
          <w:sz w:val="24"/>
          <w:szCs w:val="24"/>
          <w:lang w:eastAsia="en-GB"/>
        </w:rPr>
        <w:t>d</w:t>
      </w:r>
      <w:r w:rsidRPr="00900C15">
        <w:rPr>
          <w:rFonts w:ascii="inherit" w:eastAsia="Times New Roman" w:hAnsi="inherit" w:cs="Times New Roman"/>
          <w:color w:val="000000"/>
          <w:sz w:val="24"/>
          <w:szCs w:val="24"/>
          <w:lang w:eastAsia="en-GB"/>
        </w:rPr>
        <w:t xml:space="preserve">amping </w:t>
      </w:r>
      <w:r w:rsidR="00BF202E" w:rsidRPr="00900C15">
        <w:rPr>
          <w:rFonts w:ascii="inherit" w:eastAsia="Times New Roman" w:hAnsi="inherit" w:cs="Times New Roman"/>
          <w:color w:val="000000"/>
          <w:sz w:val="24"/>
          <w:szCs w:val="24"/>
          <w:lang w:eastAsia="en-GB"/>
        </w:rPr>
        <w:t>by power-generating facility owner to damp the local oscillation mode, in which the power park modules is oscillating against the grid.</w:t>
      </w:r>
    </w:p>
    <w:p w14:paraId="6E793F4C" w14:textId="77777777" w:rsidR="00BF202E" w:rsidRDefault="00BF202E" w:rsidP="00BF202E">
      <w:pPr>
        <w:pStyle w:val="ListParagraph"/>
        <w:shd w:val="clear" w:color="auto" w:fill="FFFFFF"/>
        <w:spacing w:before="120" w:line="240" w:lineRule="auto"/>
        <w:ind w:left="360"/>
        <w:jc w:val="both"/>
        <w:rPr>
          <w:rFonts w:ascii="inherit" w:eastAsia="Times New Roman" w:hAnsi="inherit" w:cs="Times New Roman"/>
          <w:color w:val="000000"/>
          <w:sz w:val="24"/>
          <w:szCs w:val="24"/>
          <w:lang w:eastAsia="en-GB"/>
        </w:rPr>
      </w:pPr>
    </w:p>
    <w:p w14:paraId="4EA66C34" w14:textId="71EC39AB" w:rsidR="00BF202E" w:rsidRPr="00BF202E" w:rsidRDefault="00BF202E" w:rsidP="00BF202E">
      <w:pPr>
        <w:pStyle w:val="ListParagraph"/>
        <w:shd w:val="clear" w:color="auto" w:fill="FFFFFF"/>
        <w:spacing w:before="120" w:line="240" w:lineRule="auto"/>
        <w:ind w:left="360"/>
        <w:jc w:val="both"/>
        <w:rPr>
          <w:rFonts w:ascii="inherit" w:eastAsia="Times New Roman" w:hAnsi="inherit" w:cs="Times New Roman"/>
          <w:color w:val="000000"/>
          <w:sz w:val="24"/>
          <w:szCs w:val="24"/>
          <w:lang w:eastAsia="en-GB"/>
        </w:rPr>
      </w:pPr>
      <w:r w:rsidRPr="00BF202E">
        <w:rPr>
          <w:rFonts w:ascii="inherit" w:eastAsia="Times New Roman" w:hAnsi="inherit" w:cs="Times New Roman"/>
          <w:color w:val="000000"/>
          <w:sz w:val="24"/>
          <w:szCs w:val="24"/>
          <w:lang w:eastAsia="en-GB"/>
        </w:rPr>
        <w:t xml:space="preserve">The proposed </w:t>
      </w:r>
      <w:r w:rsidR="00604FA9">
        <w:rPr>
          <w:rFonts w:ascii="inherit" w:eastAsia="Times New Roman" w:hAnsi="inherit" w:cs="Times New Roman"/>
          <w:color w:val="000000"/>
          <w:sz w:val="24"/>
          <w:szCs w:val="24"/>
          <w:lang w:eastAsia="en-GB"/>
        </w:rPr>
        <w:t>p</w:t>
      </w:r>
      <w:r w:rsidR="00604FA9" w:rsidRPr="00900C15">
        <w:rPr>
          <w:rFonts w:ascii="inherit" w:eastAsia="Times New Roman" w:hAnsi="inherit" w:cs="Times New Roman"/>
          <w:color w:val="000000"/>
          <w:sz w:val="24"/>
          <w:szCs w:val="24"/>
          <w:lang w:eastAsia="en-GB"/>
        </w:rPr>
        <w:t xml:space="preserve">ower </w:t>
      </w:r>
      <w:r w:rsidR="00604FA9">
        <w:rPr>
          <w:rFonts w:ascii="inherit" w:eastAsia="Times New Roman" w:hAnsi="inherit" w:cs="Times New Roman"/>
          <w:color w:val="000000"/>
          <w:sz w:val="24"/>
          <w:szCs w:val="24"/>
          <w:lang w:eastAsia="en-GB"/>
        </w:rPr>
        <w:t>o</w:t>
      </w:r>
      <w:r w:rsidR="00604FA9" w:rsidRPr="00900C15">
        <w:rPr>
          <w:rFonts w:ascii="inherit" w:eastAsia="Times New Roman" w:hAnsi="inherit" w:cs="Times New Roman"/>
          <w:color w:val="000000"/>
          <w:sz w:val="24"/>
          <w:szCs w:val="24"/>
          <w:lang w:eastAsia="en-GB"/>
        </w:rPr>
        <w:t xml:space="preserve">scillation </w:t>
      </w:r>
      <w:r w:rsidR="00604FA9">
        <w:rPr>
          <w:rFonts w:ascii="inherit" w:eastAsia="Times New Roman" w:hAnsi="inherit" w:cs="Times New Roman"/>
          <w:color w:val="000000"/>
          <w:sz w:val="24"/>
          <w:szCs w:val="24"/>
          <w:lang w:eastAsia="en-GB"/>
        </w:rPr>
        <w:t>d</w:t>
      </w:r>
      <w:r w:rsidR="00604FA9" w:rsidRPr="00900C15">
        <w:rPr>
          <w:rFonts w:ascii="inherit" w:eastAsia="Times New Roman" w:hAnsi="inherit" w:cs="Times New Roman"/>
          <w:color w:val="000000"/>
          <w:sz w:val="24"/>
          <w:szCs w:val="24"/>
          <w:lang w:eastAsia="en-GB"/>
        </w:rPr>
        <w:t xml:space="preserve">amping </w:t>
      </w:r>
      <w:r w:rsidRPr="00BF202E">
        <w:rPr>
          <w:rFonts w:ascii="inherit" w:eastAsia="Times New Roman" w:hAnsi="inherit" w:cs="Times New Roman"/>
          <w:color w:val="000000"/>
          <w:sz w:val="24"/>
          <w:szCs w:val="24"/>
          <w:lang w:eastAsia="en-GB"/>
        </w:rPr>
        <w:t>control shall be approved by the relevant TSO.</w:t>
      </w:r>
    </w:p>
    <w:p w14:paraId="6C37A01E" w14:textId="77777777" w:rsidR="003B7AE9" w:rsidRPr="00BD0415"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i/>
          <w:iCs/>
          <w:color w:val="000000"/>
          <w:sz w:val="24"/>
          <w:szCs w:val="24"/>
          <w:lang w:eastAsia="en-GB"/>
        </w:rPr>
        <w:t>CHAPTER 4</w:t>
      </w:r>
    </w:p>
    <w:p w14:paraId="2D069C2E" w14:textId="77777777" w:rsidR="003B7AE9" w:rsidRPr="007214C5" w:rsidRDefault="003B7AE9" w:rsidP="007214C5">
      <w:pPr>
        <w:pStyle w:val="Heading1"/>
        <w:rPr>
          <w:i/>
          <w:iCs/>
        </w:rPr>
      </w:pPr>
      <w:r w:rsidRPr="007214C5">
        <w:rPr>
          <w:i/>
          <w:iCs/>
        </w:rPr>
        <w:t>Requirements for offshore power park modules</w:t>
      </w:r>
    </w:p>
    <w:p w14:paraId="71A25F28" w14:textId="77777777" w:rsidR="003B7AE9" w:rsidRPr="00BD0415" w:rsidRDefault="003B7AE9" w:rsidP="006904E0">
      <w:pPr>
        <w:pStyle w:val="Heading2"/>
      </w:pPr>
      <w:r w:rsidRPr="00BD0415">
        <w:t>Article 23</w:t>
      </w:r>
    </w:p>
    <w:p w14:paraId="7D29888C"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General provisions</w:t>
      </w:r>
    </w:p>
    <w:p w14:paraId="3D686F5A"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The requirements set out in this Chapter apply to the connection to the network of AC-connected power park modules located offshore. An AC-connected power park module located offshore which does not have an offshore connection point shall be considered as an onshore power park module and thus shall comply with the requirements governing power park modules situated onshore.</w:t>
      </w:r>
    </w:p>
    <w:p w14:paraId="6A849959"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The offshore connection point of an AC-connected offshore power park module shall be specified by the relevant system operator.</w:t>
      </w:r>
    </w:p>
    <w:p w14:paraId="7BFBDA5F"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AC-connected offshore power park modules within the scope of this Regulation shall be categorised in accordance with the following offshore grid connection system configurations:</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2CC5FEB7" w14:textId="77777777" w:rsidTr="003B7AE9">
        <w:tc>
          <w:tcPr>
            <w:tcW w:w="0" w:type="auto"/>
            <w:shd w:val="clear" w:color="auto" w:fill="auto"/>
            <w:hideMark/>
          </w:tcPr>
          <w:p w14:paraId="07F5761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6EBEE78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configuration 1: AC connection to a single onshore grid interconnection point whereby one or more offshore power park modules that are interconnected offshore to form an offshore AC system are connected to the onshore system;</w:t>
            </w:r>
          </w:p>
        </w:tc>
      </w:tr>
    </w:tbl>
    <w:p w14:paraId="42C97AF0"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1C2A5A2A" w14:textId="77777777" w:rsidTr="003B7AE9">
        <w:tc>
          <w:tcPr>
            <w:tcW w:w="0" w:type="auto"/>
            <w:shd w:val="clear" w:color="auto" w:fill="auto"/>
            <w:hideMark/>
          </w:tcPr>
          <w:p w14:paraId="467E157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6E0A4C9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configuration 2: meshed AC connections whereby a number of offshore power park modules are interconnected offshore to form an offshore AC system and the offshore AC system is connected to the onshore system at two or more onshore grid interconnection points.</w:t>
            </w:r>
          </w:p>
        </w:tc>
      </w:tr>
    </w:tbl>
    <w:p w14:paraId="1FD1AE0A" w14:textId="77777777" w:rsidR="003B7AE9" w:rsidRPr="00BD0415" w:rsidRDefault="003B7AE9" w:rsidP="006904E0">
      <w:pPr>
        <w:pStyle w:val="Heading2"/>
      </w:pPr>
      <w:r w:rsidRPr="00BD0415">
        <w:t>Article 24</w:t>
      </w:r>
    </w:p>
    <w:p w14:paraId="4A0E72A0"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Frequency stability requirements applicable to AC-connected offshore power park modules</w:t>
      </w:r>
    </w:p>
    <w:p w14:paraId="7823256C" w14:textId="064D01DF" w:rsidR="007F74CE" w:rsidRDefault="0099266C"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AC-connected </w:t>
      </w:r>
      <w:r>
        <w:rPr>
          <w:rFonts w:ascii="inherit" w:eastAsia="Times New Roman" w:hAnsi="inherit" w:cs="Times New Roman"/>
          <w:color w:val="000000"/>
          <w:sz w:val="24"/>
          <w:szCs w:val="24"/>
          <w:lang w:eastAsia="en-GB"/>
        </w:rPr>
        <w:t>offshore</w:t>
      </w:r>
      <w:r w:rsidR="007F74CE">
        <w:rPr>
          <w:rFonts w:ascii="inherit" w:eastAsia="Times New Roman" w:hAnsi="inherit" w:cs="Times New Roman"/>
          <w:color w:val="000000"/>
          <w:sz w:val="24"/>
          <w:szCs w:val="24"/>
          <w:lang w:eastAsia="en-GB"/>
        </w:rPr>
        <w:t xml:space="preserve"> </w:t>
      </w:r>
      <w:r w:rsidR="007F74CE" w:rsidRPr="007F74CE">
        <w:rPr>
          <w:rFonts w:ascii="inherit" w:eastAsia="Times New Roman" w:hAnsi="inherit" w:cs="Times New Roman"/>
          <w:color w:val="000000"/>
          <w:sz w:val="24"/>
          <w:szCs w:val="24"/>
          <w:lang w:eastAsia="en-GB"/>
        </w:rPr>
        <w:t>power park modules shall fulfil the requirements</w:t>
      </w:r>
      <w:r w:rsidR="007F74CE">
        <w:rPr>
          <w:rFonts w:ascii="inherit" w:eastAsia="Times New Roman" w:hAnsi="inherit" w:cs="Times New Roman"/>
          <w:color w:val="000000"/>
          <w:sz w:val="24"/>
          <w:szCs w:val="24"/>
          <w:lang w:eastAsia="en-GB"/>
        </w:rPr>
        <w:t xml:space="preserve"> relating to </w:t>
      </w:r>
      <w:r w:rsidR="007F74CE" w:rsidRPr="00EE6CB8">
        <w:rPr>
          <w:rFonts w:ascii="inherit" w:eastAsia="Times New Roman" w:hAnsi="inherit" w:cs="Times New Roman"/>
          <w:color w:val="000000"/>
          <w:sz w:val="24"/>
          <w:szCs w:val="24"/>
          <w:lang w:eastAsia="en-GB"/>
        </w:rPr>
        <w:t>frequency stability</w:t>
      </w:r>
      <w:r w:rsidR="007F74CE" w:rsidRPr="007F74CE">
        <w:rPr>
          <w:rFonts w:ascii="inherit" w:eastAsia="Times New Roman" w:hAnsi="inherit" w:cs="Times New Roman"/>
          <w:color w:val="000000"/>
          <w:sz w:val="24"/>
          <w:szCs w:val="24"/>
          <w:lang w:eastAsia="en-GB"/>
        </w:rPr>
        <w:t xml:space="preserve"> laid down in Article</w:t>
      </w:r>
      <w:r w:rsidR="007F74CE">
        <w:rPr>
          <w:rFonts w:ascii="inherit" w:eastAsia="Times New Roman" w:hAnsi="inherit" w:cs="Times New Roman"/>
          <w:color w:val="000000"/>
          <w:sz w:val="24"/>
          <w:szCs w:val="24"/>
          <w:lang w:eastAsia="en-GB"/>
        </w:rPr>
        <w:t>s</w:t>
      </w:r>
      <w:r w:rsidR="007F74CE" w:rsidRPr="007F74CE">
        <w:rPr>
          <w:rFonts w:ascii="inherit" w:eastAsia="Times New Roman" w:hAnsi="inherit" w:cs="Times New Roman"/>
          <w:color w:val="000000"/>
          <w:sz w:val="24"/>
          <w:szCs w:val="24"/>
          <w:lang w:eastAsia="en-GB"/>
        </w:rPr>
        <w:t xml:space="preserve"> 13</w:t>
      </w:r>
      <w:r w:rsidR="007F74CE">
        <w:rPr>
          <w:rFonts w:ascii="inherit" w:eastAsia="Times New Roman" w:hAnsi="inherit" w:cs="Times New Roman"/>
          <w:color w:val="000000"/>
          <w:sz w:val="24"/>
          <w:szCs w:val="24"/>
          <w:lang w:eastAsia="en-GB"/>
        </w:rPr>
        <w:t xml:space="preserve">, 15(2) and 21(2), except for Article 13(2)(b), (6) and (7) respectively. </w:t>
      </w:r>
      <w:r w:rsidR="007F74CE" w:rsidRPr="007F74CE">
        <w:rPr>
          <w:rFonts w:ascii="inherit" w:eastAsia="Times New Roman" w:hAnsi="inherit" w:cs="Times New Roman"/>
          <w:color w:val="000000"/>
          <w:sz w:val="24"/>
          <w:szCs w:val="24"/>
          <w:lang w:eastAsia="en-GB"/>
        </w:rPr>
        <w:t xml:space="preserve"> </w:t>
      </w:r>
    </w:p>
    <w:p w14:paraId="2750386C" w14:textId="2AE132D2" w:rsidR="003B7AE9" w:rsidRPr="00BD0415" w:rsidRDefault="003B7AE9" w:rsidP="00F84ADE">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4B9147F9" w14:textId="77777777" w:rsidR="003B7AE9" w:rsidRPr="00BD0415" w:rsidRDefault="003B7AE9" w:rsidP="006904E0">
      <w:pPr>
        <w:pStyle w:val="Heading2"/>
      </w:pPr>
      <w:r w:rsidRPr="00BD0415">
        <w:t>Article 25</w:t>
      </w:r>
    </w:p>
    <w:p w14:paraId="1F82F2E7"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Voltage stability requirements applicable to AC-connected offshore power park modules</w:t>
      </w:r>
    </w:p>
    <w:p w14:paraId="7DAD3A6B" w14:textId="24C35E9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Without prejudice to point (a) of Article 14(3) and point (a) of Article 16(3), an AC-connected offshore power park module shall be capable of staying connected to the network and operating within the ranges of the network voltage at the connection point, expressed by the voltage at the connection point related to reference 1 pu voltage, and for the time periods specified in Table 10</w:t>
      </w:r>
      <w:r w:rsidR="0014336C">
        <w:rPr>
          <w:rFonts w:ascii="inherit" w:eastAsia="Times New Roman" w:hAnsi="inherit" w:cs="Times New Roman"/>
          <w:color w:val="000000"/>
          <w:sz w:val="24"/>
          <w:szCs w:val="24"/>
          <w:lang w:eastAsia="en-GB"/>
        </w:rPr>
        <w:t xml:space="preserve"> </w:t>
      </w:r>
      <w:r w:rsidR="0014336C" w:rsidRPr="00151F42">
        <w:rPr>
          <w:rFonts w:ascii="inherit" w:eastAsia="Times New Roman" w:hAnsi="inherit" w:cs="Times New Roman"/>
          <w:color w:val="000000"/>
          <w:sz w:val="24"/>
          <w:szCs w:val="24"/>
          <w:lang w:eastAsia="en-GB"/>
        </w:rPr>
        <w:t>or, for voltage level below 110kV as specified by the relevant system operator</w:t>
      </w:r>
      <w:r w:rsidRPr="00BD0415">
        <w:rPr>
          <w:rFonts w:ascii="inherit" w:eastAsia="Times New Roman" w:hAnsi="inherit" w:cs="Times New Roman"/>
          <w:color w:val="000000"/>
          <w:sz w:val="24"/>
          <w:szCs w:val="24"/>
          <w:lang w:eastAsia="en-GB"/>
        </w:rPr>
        <w:t>.</w:t>
      </w:r>
    </w:p>
    <w:p w14:paraId="79A7050B"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Notwithstanding the provisions of paragraph 1, the relevant TSO in Spain may require AC-connected offshore power park modules to remain connected to the network in the voltage range between 1,05 pu and 1,0875 pu for an unlimited period.</w:t>
      </w:r>
    </w:p>
    <w:p w14:paraId="17795FAC"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Notwithstanding the provisions of paragraph 1, the relevant TSOs in the Baltic synchronous area may require AC-connected offshore power park modules to remain connected to the 400 kV network in the voltage range and for the time periods that apply to the Continental Europe synchronous area.</w:t>
      </w:r>
    </w:p>
    <w:p w14:paraId="265819E2" w14:textId="77777777" w:rsidR="003B7AE9" w:rsidRPr="00BD0415"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BD0415">
        <w:rPr>
          <w:rFonts w:ascii="inherit" w:eastAsia="Times New Roman" w:hAnsi="inherit" w:cs="Times New Roman"/>
          <w:i/>
          <w:iCs/>
          <w:color w:val="000000"/>
          <w:sz w:val="24"/>
          <w:szCs w:val="24"/>
          <w:lang w:eastAsia="en-GB"/>
        </w:rPr>
        <w:t>Table 10</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555"/>
        <w:gridCol w:w="1363"/>
        <w:gridCol w:w="1747"/>
        <w:gridCol w:w="373"/>
        <w:gridCol w:w="1748"/>
        <w:gridCol w:w="2224"/>
      </w:tblGrid>
      <w:tr w:rsidR="003B7AE9" w:rsidRPr="00BD0415" w14:paraId="7D3589F6" w14:textId="77777777" w:rsidTr="006E2C0B">
        <w:tc>
          <w:tcPr>
            <w:tcW w:w="4670" w:type="dxa"/>
            <w:gridSpan w:val="3"/>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CE5C91F" w14:textId="1C676F65"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p>
        </w:tc>
        <w:tc>
          <w:tcPr>
            <w:tcW w:w="2126"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66171D2" w14:textId="472925A5"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3584AAC" w14:textId="10960E60"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p>
        </w:tc>
      </w:tr>
      <w:tr w:rsidR="003B7AE9" w:rsidRPr="00BD0415" w14:paraId="4068E93F" w14:textId="77777777" w:rsidTr="006E2C0B">
        <w:tc>
          <w:tcPr>
            <w:tcW w:w="4670" w:type="dxa"/>
            <w:gridSpan w:val="3"/>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9FAAEA3" w14:textId="67B22DC6" w:rsidR="003B7AE9" w:rsidRPr="00BD0415" w:rsidRDefault="003B7AE9" w:rsidP="003B7AE9">
            <w:pPr>
              <w:spacing w:before="60" w:after="60" w:line="240" w:lineRule="auto"/>
              <w:rPr>
                <w:rFonts w:ascii="inherit" w:eastAsia="Times New Roman" w:hAnsi="inherit" w:cs="Times New Roman"/>
                <w:lang w:eastAsia="en-GB"/>
              </w:rPr>
            </w:pPr>
          </w:p>
        </w:tc>
        <w:tc>
          <w:tcPr>
            <w:tcW w:w="2126"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10A57E3" w14:textId="3992E7E9" w:rsidR="003B7AE9" w:rsidRPr="00BD0415" w:rsidRDefault="003B7AE9" w:rsidP="003B7AE9">
            <w:pPr>
              <w:spacing w:before="60" w:after="60" w:line="240" w:lineRule="auto"/>
              <w:rPr>
                <w:rFonts w:ascii="inherit" w:eastAsia="Times New Roman" w:hAnsi="inherit" w:cs="Times New Roman"/>
                <w:lang w:eastAsia="en-GB"/>
              </w:rPr>
            </w:pP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4DA93E8" w14:textId="53D7AD76" w:rsidR="003B7AE9" w:rsidRPr="00BD0415" w:rsidRDefault="003B7AE9" w:rsidP="003B7AE9">
            <w:pPr>
              <w:spacing w:before="60" w:after="60" w:line="240" w:lineRule="auto"/>
              <w:rPr>
                <w:rFonts w:ascii="inherit" w:eastAsia="Times New Roman" w:hAnsi="inherit" w:cs="Times New Roman"/>
                <w:lang w:eastAsia="en-GB"/>
              </w:rPr>
            </w:pPr>
          </w:p>
        </w:tc>
      </w:tr>
      <w:tr w:rsidR="003B7AE9" w:rsidRPr="00BD0415" w14:paraId="70C800BD" w14:textId="77777777" w:rsidTr="006E2C0B">
        <w:tc>
          <w:tcPr>
            <w:tcW w:w="4670" w:type="dxa"/>
            <w:gridSpan w:val="3"/>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13C8F80C" w14:textId="77777777" w:rsidR="003B7AE9" w:rsidRPr="00BD0415" w:rsidRDefault="003B7AE9" w:rsidP="003B7AE9">
            <w:pPr>
              <w:spacing w:after="300" w:line="240" w:lineRule="auto"/>
              <w:rPr>
                <w:rFonts w:ascii="inherit" w:eastAsia="Times New Roman" w:hAnsi="inherit" w:cs="Times New Roman"/>
                <w:lang w:eastAsia="en-GB"/>
              </w:rPr>
            </w:pPr>
          </w:p>
        </w:tc>
        <w:tc>
          <w:tcPr>
            <w:tcW w:w="2126"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FE095E4" w14:textId="1ED2B630" w:rsidR="003B7AE9" w:rsidRPr="00BD0415" w:rsidRDefault="003B7AE9" w:rsidP="003B7AE9">
            <w:pPr>
              <w:spacing w:before="60" w:after="60" w:line="240" w:lineRule="auto"/>
              <w:rPr>
                <w:rFonts w:ascii="inherit" w:eastAsia="Times New Roman" w:hAnsi="inherit" w:cs="Times New Roman"/>
                <w:lang w:eastAsia="en-GB"/>
              </w:rPr>
            </w:pP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5E301C8" w14:textId="14A4138D" w:rsidR="003B7AE9" w:rsidRPr="00BD0415" w:rsidRDefault="003B7AE9" w:rsidP="003B7AE9">
            <w:pPr>
              <w:spacing w:before="60" w:after="60" w:line="240" w:lineRule="auto"/>
              <w:rPr>
                <w:rFonts w:ascii="inherit" w:eastAsia="Times New Roman" w:hAnsi="inherit" w:cs="Times New Roman"/>
                <w:lang w:eastAsia="en-GB"/>
              </w:rPr>
            </w:pPr>
          </w:p>
        </w:tc>
      </w:tr>
      <w:tr w:rsidR="003B7AE9" w:rsidRPr="00BD0415" w14:paraId="0ABF0BEA" w14:textId="77777777" w:rsidTr="006E2C0B">
        <w:tc>
          <w:tcPr>
            <w:tcW w:w="4670" w:type="dxa"/>
            <w:gridSpan w:val="3"/>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43D13D82" w14:textId="77777777" w:rsidR="003B7AE9" w:rsidRPr="00BD0415" w:rsidRDefault="003B7AE9" w:rsidP="003B7AE9">
            <w:pPr>
              <w:spacing w:after="300" w:line="240" w:lineRule="auto"/>
              <w:rPr>
                <w:rFonts w:ascii="inherit" w:eastAsia="Times New Roman" w:hAnsi="inherit" w:cs="Times New Roman"/>
                <w:lang w:eastAsia="en-GB"/>
              </w:rPr>
            </w:pPr>
          </w:p>
        </w:tc>
        <w:tc>
          <w:tcPr>
            <w:tcW w:w="2126"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D317EF7" w14:textId="00676C55" w:rsidR="003B7AE9" w:rsidRPr="00BD0415" w:rsidRDefault="003B7AE9" w:rsidP="003B7AE9">
            <w:pPr>
              <w:spacing w:before="60" w:after="60" w:line="240" w:lineRule="auto"/>
              <w:rPr>
                <w:rFonts w:ascii="inherit" w:eastAsia="Times New Roman" w:hAnsi="inherit" w:cs="Times New Roman"/>
                <w:lang w:eastAsia="en-GB"/>
              </w:rPr>
            </w:pP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EE0A24B" w14:textId="79247986" w:rsidR="003B7AE9" w:rsidRPr="00BD0415" w:rsidRDefault="003B7AE9" w:rsidP="003B7AE9">
            <w:pPr>
              <w:spacing w:before="60" w:after="60" w:line="240" w:lineRule="auto"/>
              <w:rPr>
                <w:rFonts w:ascii="inherit" w:eastAsia="Times New Roman" w:hAnsi="inherit" w:cs="Times New Roman"/>
                <w:lang w:eastAsia="en-GB"/>
              </w:rPr>
            </w:pPr>
          </w:p>
        </w:tc>
      </w:tr>
      <w:tr w:rsidR="003B7AE9" w:rsidRPr="00BD0415" w14:paraId="3F3079F6" w14:textId="77777777" w:rsidTr="006E2C0B">
        <w:tc>
          <w:tcPr>
            <w:tcW w:w="4670" w:type="dxa"/>
            <w:gridSpan w:val="3"/>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5E38BC70" w14:textId="77777777" w:rsidR="003B7AE9" w:rsidRPr="00BD0415" w:rsidRDefault="003B7AE9" w:rsidP="003B7AE9">
            <w:pPr>
              <w:spacing w:after="300" w:line="240" w:lineRule="auto"/>
              <w:rPr>
                <w:rFonts w:ascii="inherit" w:eastAsia="Times New Roman" w:hAnsi="inherit" w:cs="Times New Roman"/>
                <w:lang w:eastAsia="en-GB"/>
              </w:rPr>
            </w:pPr>
          </w:p>
        </w:tc>
        <w:tc>
          <w:tcPr>
            <w:tcW w:w="2126"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1A209E0" w14:textId="2F3A4AD6" w:rsidR="003B7AE9" w:rsidRPr="00BD0415" w:rsidRDefault="003B7AE9" w:rsidP="003B7AE9">
            <w:pPr>
              <w:spacing w:before="60" w:after="60" w:line="240" w:lineRule="auto"/>
              <w:rPr>
                <w:rFonts w:ascii="inherit" w:eastAsia="Times New Roman" w:hAnsi="inherit" w:cs="Times New Roman"/>
                <w:lang w:eastAsia="en-GB"/>
              </w:rPr>
            </w:pP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061B384" w14:textId="6A55B7C6" w:rsidR="003B7AE9" w:rsidRPr="00BD0415" w:rsidRDefault="003B7AE9" w:rsidP="003B7AE9">
            <w:pPr>
              <w:spacing w:before="60" w:after="60" w:line="240" w:lineRule="auto"/>
              <w:rPr>
                <w:rFonts w:ascii="inherit" w:eastAsia="Times New Roman" w:hAnsi="inherit" w:cs="Times New Roman"/>
                <w:lang w:eastAsia="en-GB"/>
              </w:rPr>
            </w:pPr>
          </w:p>
        </w:tc>
      </w:tr>
      <w:tr w:rsidR="003B7AE9" w:rsidRPr="00BD0415" w14:paraId="57F966D0" w14:textId="77777777" w:rsidTr="006E2C0B">
        <w:tc>
          <w:tcPr>
            <w:tcW w:w="4670" w:type="dxa"/>
            <w:gridSpan w:val="3"/>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41C3B640" w14:textId="77777777" w:rsidR="003B7AE9" w:rsidRPr="00BD0415" w:rsidRDefault="003B7AE9" w:rsidP="003B7AE9">
            <w:pPr>
              <w:spacing w:after="300" w:line="240" w:lineRule="auto"/>
              <w:rPr>
                <w:rFonts w:ascii="inherit" w:eastAsia="Times New Roman" w:hAnsi="inherit" w:cs="Times New Roman"/>
                <w:lang w:eastAsia="en-GB"/>
              </w:rPr>
            </w:pPr>
          </w:p>
        </w:tc>
        <w:tc>
          <w:tcPr>
            <w:tcW w:w="2126"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C337BFC" w14:textId="1D1A99AE" w:rsidR="003B7AE9" w:rsidRPr="00BD0415" w:rsidRDefault="003B7AE9" w:rsidP="003B7AE9">
            <w:pPr>
              <w:spacing w:before="60" w:after="60" w:line="240" w:lineRule="auto"/>
              <w:rPr>
                <w:rFonts w:ascii="inherit" w:eastAsia="Times New Roman" w:hAnsi="inherit" w:cs="Times New Roman"/>
                <w:lang w:eastAsia="en-GB"/>
              </w:rPr>
            </w:pP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E283802" w14:textId="20867CA8" w:rsidR="003B7AE9" w:rsidRPr="00BD0415" w:rsidRDefault="003B7AE9" w:rsidP="003B7AE9">
            <w:pPr>
              <w:spacing w:before="60" w:after="60" w:line="240" w:lineRule="auto"/>
              <w:rPr>
                <w:rFonts w:ascii="inherit" w:eastAsia="Times New Roman" w:hAnsi="inherit" w:cs="Times New Roman"/>
                <w:lang w:eastAsia="en-GB"/>
              </w:rPr>
            </w:pPr>
          </w:p>
        </w:tc>
      </w:tr>
      <w:tr w:rsidR="003B7AE9" w:rsidRPr="00BD0415" w14:paraId="52664A1B" w14:textId="77777777" w:rsidTr="006E2C0B">
        <w:tc>
          <w:tcPr>
            <w:tcW w:w="4670" w:type="dxa"/>
            <w:gridSpan w:val="3"/>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5EA1B59" w14:textId="626907B4" w:rsidR="003B7AE9" w:rsidRPr="00BD0415" w:rsidRDefault="003B7AE9" w:rsidP="003B7AE9">
            <w:pPr>
              <w:spacing w:before="60" w:after="60" w:line="240" w:lineRule="auto"/>
              <w:rPr>
                <w:rFonts w:ascii="inherit" w:eastAsia="Times New Roman" w:hAnsi="inherit" w:cs="Times New Roman"/>
                <w:lang w:eastAsia="en-GB"/>
              </w:rPr>
            </w:pPr>
          </w:p>
        </w:tc>
        <w:tc>
          <w:tcPr>
            <w:tcW w:w="2126"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127DA61" w14:textId="6DA85F41" w:rsidR="003B7AE9" w:rsidRPr="00BD0415" w:rsidRDefault="003B7AE9" w:rsidP="003B7AE9">
            <w:pPr>
              <w:spacing w:before="60" w:after="60" w:line="240" w:lineRule="auto"/>
              <w:rPr>
                <w:rFonts w:ascii="inherit" w:eastAsia="Times New Roman" w:hAnsi="inherit" w:cs="Times New Roman"/>
                <w:lang w:eastAsia="en-GB"/>
              </w:rPr>
            </w:pP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0F1AC29" w14:textId="6F5B23BE" w:rsidR="003B7AE9" w:rsidRPr="00BD0415" w:rsidRDefault="003B7AE9" w:rsidP="003B7AE9">
            <w:pPr>
              <w:spacing w:before="60" w:after="60" w:line="240" w:lineRule="auto"/>
              <w:rPr>
                <w:rFonts w:ascii="inherit" w:eastAsia="Times New Roman" w:hAnsi="inherit" w:cs="Times New Roman"/>
                <w:lang w:eastAsia="en-GB"/>
              </w:rPr>
            </w:pPr>
          </w:p>
        </w:tc>
      </w:tr>
      <w:tr w:rsidR="003B7AE9" w:rsidRPr="00BD0415" w14:paraId="113370FB" w14:textId="77777777" w:rsidTr="006E2C0B">
        <w:tc>
          <w:tcPr>
            <w:tcW w:w="4670" w:type="dxa"/>
            <w:gridSpan w:val="3"/>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3935C3E7" w14:textId="77777777" w:rsidR="003B7AE9" w:rsidRPr="00BD0415" w:rsidRDefault="003B7AE9" w:rsidP="003B7AE9">
            <w:pPr>
              <w:spacing w:after="300" w:line="240" w:lineRule="auto"/>
              <w:rPr>
                <w:rFonts w:ascii="inherit" w:eastAsia="Times New Roman" w:hAnsi="inherit" w:cs="Times New Roman"/>
                <w:lang w:eastAsia="en-GB"/>
              </w:rPr>
            </w:pPr>
          </w:p>
        </w:tc>
        <w:tc>
          <w:tcPr>
            <w:tcW w:w="2126"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EA94EE8" w14:textId="718E2056" w:rsidR="003B7AE9" w:rsidRPr="00BD0415" w:rsidRDefault="003B7AE9" w:rsidP="003B7AE9">
            <w:pPr>
              <w:spacing w:before="60" w:after="60" w:line="240" w:lineRule="auto"/>
              <w:rPr>
                <w:rFonts w:ascii="inherit" w:eastAsia="Times New Roman" w:hAnsi="inherit" w:cs="Times New Roman"/>
                <w:lang w:eastAsia="en-GB"/>
              </w:rPr>
            </w:pP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044F9E4" w14:textId="747B82C4" w:rsidR="003B7AE9" w:rsidRPr="00BD0415" w:rsidRDefault="003B7AE9" w:rsidP="003B7AE9">
            <w:pPr>
              <w:spacing w:before="60" w:after="60" w:line="240" w:lineRule="auto"/>
              <w:rPr>
                <w:rFonts w:ascii="inherit" w:eastAsia="Times New Roman" w:hAnsi="inherit" w:cs="Times New Roman"/>
                <w:lang w:eastAsia="en-GB"/>
              </w:rPr>
            </w:pPr>
          </w:p>
        </w:tc>
      </w:tr>
      <w:tr w:rsidR="003B7AE9" w:rsidRPr="00BD0415" w14:paraId="734FB971" w14:textId="77777777" w:rsidTr="006E2C0B">
        <w:tc>
          <w:tcPr>
            <w:tcW w:w="4670" w:type="dxa"/>
            <w:gridSpan w:val="3"/>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7D81F5CB" w14:textId="77777777" w:rsidR="003B7AE9" w:rsidRPr="00BD0415" w:rsidRDefault="003B7AE9" w:rsidP="003B7AE9">
            <w:pPr>
              <w:spacing w:after="300" w:line="240" w:lineRule="auto"/>
              <w:rPr>
                <w:rFonts w:ascii="inherit" w:eastAsia="Times New Roman" w:hAnsi="inherit" w:cs="Times New Roman"/>
                <w:lang w:eastAsia="en-GB"/>
              </w:rPr>
            </w:pPr>
          </w:p>
        </w:tc>
        <w:tc>
          <w:tcPr>
            <w:tcW w:w="2126"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DBF57D1" w14:textId="6673F22E" w:rsidR="003B7AE9" w:rsidRPr="00BD0415" w:rsidRDefault="003B7AE9" w:rsidP="003B7AE9">
            <w:pPr>
              <w:spacing w:before="60" w:after="60" w:line="240" w:lineRule="auto"/>
              <w:rPr>
                <w:rFonts w:ascii="inherit" w:eastAsia="Times New Roman" w:hAnsi="inherit" w:cs="Times New Roman"/>
                <w:lang w:eastAsia="en-GB"/>
              </w:rPr>
            </w:pP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098DC7F" w14:textId="091EBEA8" w:rsidR="003B7AE9" w:rsidRPr="00BD0415" w:rsidRDefault="003B7AE9" w:rsidP="003B7AE9">
            <w:pPr>
              <w:spacing w:before="60" w:after="60" w:line="240" w:lineRule="auto"/>
              <w:rPr>
                <w:rFonts w:ascii="inherit" w:eastAsia="Times New Roman" w:hAnsi="inherit" w:cs="Times New Roman"/>
                <w:lang w:eastAsia="en-GB"/>
              </w:rPr>
            </w:pPr>
          </w:p>
        </w:tc>
      </w:tr>
      <w:tr w:rsidR="003B7AE9" w:rsidRPr="00BD0415" w14:paraId="74748AB1" w14:textId="77777777" w:rsidTr="006E2C0B">
        <w:tc>
          <w:tcPr>
            <w:tcW w:w="4670" w:type="dxa"/>
            <w:gridSpan w:val="3"/>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48A24ED" w14:textId="7B84F4BD" w:rsidR="003B7AE9" w:rsidRPr="00BD0415" w:rsidRDefault="003B7AE9" w:rsidP="003B7AE9">
            <w:pPr>
              <w:spacing w:before="60" w:after="60" w:line="240" w:lineRule="auto"/>
              <w:rPr>
                <w:rFonts w:ascii="inherit" w:eastAsia="Times New Roman" w:hAnsi="inherit" w:cs="Times New Roman"/>
                <w:lang w:eastAsia="en-GB"/>
              </w:rPr>
            </w:pPr>
          </w:p>
        </w:tc>
        <w:tc>
          <w:tcPr>
            <w:tcW w:w="2126"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2B7821F" w14:textId="1BA4D2AB" w:rsidR="003B7AE9" w:rsidRPr="00BD0415" w:rsidRDefault="003B7AE9" w:rsidP="003B7AE9">
            <w:pPr>
              <w:spacing w:before="60" w:after="60" w:line="240" w:lineRule="auto"/>
              <w:rPr>
                <w:rFonts w:ascii="inherit" w:eastAsia="Times New Roman" w:hAnsi="inherit" w:cs="Times New Roman"/>
                <w:lang w:eastAsia="en-GB"/>
              </w:rPr>
            </w:pP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507B9EC" w14:textId="1D32A4F1" w:rsidR="003B7AE9" w:rsidRPr="00BD0415" w:rsidRDefault="003B7AE9" w:rsidP="003B7AE9">
            <w:pPr>
              <w:spacing w:before="60" w:after="60" w:line="240" w:lineRule="auto"/>
              <w:rPr>
                <w:rFonts w:ascii="inherit" w:eastAsia="Times New Roman" w:hAnsi="inherit" w:cs="Times New Roman"/>
                <w:lang w:eastAsia="en-GB"/>
              </w:rPr>
            </w:pPr>
          </w:p>
        </w:tc>
      </w:tr>
      <w:tr w:rsidR="003B7AE9" w:rsidRPr="00BD0415" w14:paraId="17824A0C" w14:textId="77777777" w:rsidTr="006E2C0B">
        <w:tc>
          <w:tcPr>
            <w:tcW w:w="4670" w:type="dxa"/>
            <w:gridSpan w:val="3"/>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35F9A116" w14:textId="77777777" w:rsidR="003B7AE9" w:rsidRPr="00BD0415" w:rsidRDefault="003B7AE9" w:rsidP="003B7AE9">
            <w:pPr>
              <w:spacing w:after="300" w:line="240" w:lineRule="auto"/>
              <w:rPr>
                <w:rFonts w:ascii="inherit" w:eastAsia="Times New Roman" w:hAnsi="inherit" w:cs="Times New Roman"/>
                <w:lang w:eastAsia="en-GB"/>
              </w:rPr>
            </w:pPr>
          </w:p>
        </w:tc>
        <w:tc>
          <w:tcPr>
            <w:tcW w:w="2126"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4A59B57" w14:textId="6A07C849" w:rsidR="003B7AE9" w:rsidRPr="00BD0415" w:rsidRDefault="003B7AE9" w:rsidP="003B7AE9">
            <w:pPr>
              <w:spacing w:before="60" w:after="60" w:line="240" w:lineRule="auto"/>
              <w:rPr>
                <w:rFonts w:ascii="inherit" w:eastAsia="Times New Roman" w:hAnsi="inherit" w:cs="Times New Roman"/>
                <w:lang w:eastAsia="en-GB"/>
              </w:rPr>
            </w:pP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04523FC" w14:textId="479B8B76" w:rsidR="003B7AE9" w:rsidRPr="00BD0415" w:rsidRDefault="003B7AE9" w:rsidP="003B7AE9">
            <w:pPr>
              <w:spacing w:before="60" w:after="60" w:line="240" w:lineRule="auto"/>
              <w:rPr>
                <w:rFonts w:ascii="inherit" w:eastAsia="Times New Roman" w:hAnsi="inherit" w:cs="Times New Roman"/>
                <w:lang w:eastAsia="en-GB"/>
              </w:rPr>
            </w:pPr>
          </w:p>
        </w:tc>
      </w:tr>
      <w:tr w:rsidR="003B7AE9" w:rsidRPr="00BD0415" w14:paraId="34DDCF8C" w14:textId="77777777" w:rsidTr="006E2C0B">
        <w:tc>
          <w:tcPr>
            <w:tcW w:w="4670" w:type="dxa"/>
            <w:gridSpan w:val="3"/>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7C5F7D7B" w14:textId="77777777" w:rsidR="003B7AE9" w:rsidRPr="00BD0415" w:rsidRDefault="003B7AE9" w:rsidP="003B7AE9">
            <w:pPr>
              <w:spacing w:after="300" w:line="240" w:lineRule="auto"/>
              <w:rPr>
                <w:rFonts w:ascii="inherit" w:eastAsia="Times New Roman" w:hAnsi="inherit" w:cs="Times New Roman"/>
                <w:lang w:eastAsia="en-GB"/>
              </w:rPr>
            </w:pPr>
          </w:p>
        </w:tc>
        <w:tc>
          <w:tcPr>
            <w:tcW w:w="2126"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65DD0B1" w14:textId="3F17D47B" w:rsidR="003B7AE9" w:rsidRPr="00BD0415" w:rsidRDefault="003B7AE9" w:rsidP="003B7AE9">
            <w:pPr>
              <w:spacing w:before="60" w:after="60" w:line="240" w:lineRule="auto"/>
              <w:rPr>
                <w:rFonts w:ascii="inherit" w:eastAsia="Times New Roman" w:hAnsi="inherit" w:cs="Times New Roman"/>
                <w:lang w:eastAsia="en-GB"/>
              </w:rPr>
            </w:pP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81BFDA1" w14:textId="103F4B54" w:rsidR="003B7AE9" w:rsidRPr="00BD0415" w:rsidRDefault="003B7AE9" w:rsidP="003B7AE9">
            <w:pPr>
              <w:spacing w:before="60" w:after="60" w:line="240" w:lineRule="auto"/>
              <w:rPr>
                <w:rFonts w:ascii="inherit" w:eastAsia="Times New Roman" w:hAnsi="inherit" w:cs="Times New Roman"/>
                <w:lang w:eastAsia="en-GB"/>
              </w:rPr>
            </w:pPr>
          </w:p>
        </w:tc>
      </w:tr>
      <w:tr w:rsidR="003B7AE9" w:rsidRPr="00BD0415" w14:paraId="2E9398DD" w14:textId="77777777" w:rsidTr="006E2C0B">
        <w:tc>
          <w:tcPr>
            <w:tcW w:w="4670" w:type="dxa"/>
            <w:gridSpan w:val="3"/>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C700154" w14:textId="6739846B" w:rsidR="003B7AE9" w:rsidRPr="00BD0415" w:rsidRDefault="003B7AE9" w:rsidP="003B7AE9">
            <w:pPr>
              <w:spacing w:before="60" w:after="60" w:line="240" w:lineRule="auto"/>
              <w:rPr>
                <w:rFonts w:ascii="inherit" w:eastAsia="Times New Roman" w:hAnsi="inherit" w:cs="Times New Roman"/>
                <w:lang w:eastAsia="en-GB"/>
              </w:rPr>
            </w:pPr>
          </w:p>
        </w:tc>
        <w:tc>
          <w:tcPr>
            <w:tcW w:w="2126"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FEFDAB1" w14:textId="2499F1D6" w:rsidR="003B7AE9" w:rsidRPr="00BD0415" w:rsidRDefault="003B7AE9" w:rsidP="003B7AE9">
            <w:pPr>
              <w:spacing w:before="60" w:after="60" w:line="240" w:lineRule="auto"/>
              <w:rPr>
                <w:rFonts w:ascii="inherit" w:eastAsia="Times New Roman" w:hAnsi="inherit" w:cs="Times New Roman"/>
                <w:lang w:eastAsia="en-GB"/>
              </w:rPr>
            </w:pP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FA596B6" w14:textId="40DF66F9" w:rsidR="003B7AE9" w:rsidRPr="00BD0415" w:rsidRDefault="003B7AE9" w:rsidP="003B7AE9">
            <w:pPr>
              <w:spacing w:before="60" w:after="60" w:line="240" w:lineRule="auto"/>
              <w:rPr>
                <w:rFonts w:ascii="inherit" w:eastAsia="Times New Roman" w:hAnsi="inherit" w:cs="Times New Roman"/>
                <w:lang w:eastAsia="en-GB"/>
              </w:rPr>
            </w:pPr>
          </w:p>
        </w:tc>
      </w:tr>
      <w:tr w:rsidR="003B7AE9" w:rsidRPr="00BD0415" w14:paraId="79CF817E" w14:textId="77777777" w:rsidTr="006E2C0B">
        <w:tc>
          <w:tcPr>
            <w:tcW w:w="4670" w:type="dxa"/>
            <w:gridSpan w:val="3"/>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F5C1A78" w14:textId="557E3C31" w:rsidR="003B7AE9" w:rsidRPr="00BD0415" w:rsidRDefault="003B7AE9" w:rsidP="003B7AE9">
            <w:pPr>
              <w:spacing w:before="60" w:after="60" w:line="240" w:lineRule="auto"/>
              <w:rPr>
                <w:rFonts w:ascii="inherit" w:eastAsia="Times New Roman" w:hAnsi="inherit" w:cs="Times New Roman"/>
                <w:lang w:eastAsia="en-GB"/>
              </w:rPr>
            </w:pPr>
          </w:p>
        </w:tc>
        <w:tc>
          <w:tcPr>
            <w:tcW w:w="2126"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B7052AC" w14:textId="08805EDD" w:rsidR="003B7AE9" w:rsidRPr="00BD0415" w:rsidRDefault="003B7AE9" w:rsidP="003B7AE9">
            <w:pPr>
              <w:spacing w:before="60" w:after="60" w:line="240" w:lineRule="auto"/>
              <w:rPr>
                <w:rFonts w:ascii="inherit" w:eastAsia="Times New Roman" w:hAnsi="inherit" w:cs="Times New Roman"/>
                <w:lang w:eastAsia="en-GB"/>
              </w:rPr>
            </w:pP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F206BAC" w14:textId="3FC3FFA1" w:rsidR="003B7AE9" w:rsidRPr="00BD0415" w:rsidRDefault="003B7AE9" w:rsidP="003B7AE9">
            <w:pPr>
              <w:spacing w:before="60" w:after="60" w:line="240" w:lineRule="auto"/>
              <w:rPr>
                <w:rFonts w:ascii="inherit" w:eastAsia="Times New Roman" w:hAnsi="inherit" w:cs="Times New Roman"/>
                <w:lang w:eastAsia="en-GB"/>
              </w:rPr>
            </w:pPr>
          </w:p>
        </w:tc>
      </w:tr>
      <w:tr w:rsidR="003B7AE9" w:rsidRPr="00BD0415" w14:paraId="1954760E" w14:textId="77777777" w:rsidTr="006E2C0B">
        <w:tc>
          <w:tcPr>
            <w:tcW w:w="4670" w:type="dxa"/>
            <w:gridSpan w:val="3"/>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28A7C113" w14:textId="77777777" w:rsidR="003B7AE9" w:rsidRPr="00BD0415" w:rsidRDefault="003B7AE9" w:rsidP="003B7AE9">
            <w:pPr>
              <w:spacing w:after="300" w:line="240" w:lineRule="auto"/>
              <w:rPr>
                <w:rFonts w:ascii="inherit" w:eastAsia="Times New Roman" w:hAnsi="inherit" w:cs="Times New Roman"/>
                <w:lang w:eastAsia="en-GB"/>
              </w:rPr>
            </w:pPr>
          </w:p>
        </w:tc>
        <w:tc>
          <w:tcPr>
            <w:tcW w:w="2126"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6A6CAF2" w14:textId="78FB7A7F" w:rsidR="003B7AE9" w:rsidRPr="00BD0415" w:rsidRDefault="003B7AE9" w:rsidP="003B7AE9">
            <w:pPr>
              <w:spacing w:before="60" w:after="60" w:line="240" w:lineRule="auto"/>
              <w:rPr>
                <w:rFonts w:ascii="inherit" w:eastAsia="Times New Roman" w:hAnsi="inherit" w:cs="Times New Roman"/>
                <w:lang w:eastAsia="en-GB"/>
              </w:rPr>
            </w:pP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7C485FA" w14:textId="62974FB3" w:rsidR="003B7AE9" w:rsidRPr="00BD0415" w:rsidRDefault="003B7AE9" w:rsidP="003B7AE9">
            <w:pPr>
              <w:spacing w:before="60" w:after="60" w:line="240" w:lineRule="auto"/>
              <w:rPr>
                <w:rFonts w:ascii="inherit" w:eastAsia="Times New Roman" w:hAnsi="inherit" w:cs="Times New Roman"/>
                <w:lang w:eastAsia="en-GB"/>
              </w:rPr>
            </w:pPr>
          </w:p>
        </w:tc>
      </w:tr>
      <w:tr w:rsidR="003B7AE9" w:rsidRPr="00BD0415" w14:paraId="2B6DA7EB" w14:textId="77777777" w:rsidTr="006E2C0B">
        <w:tc>
          <w:tcPr>
            <w:tcW w:w="4670" w:type="dxa"/>
            <w:gridSpan w:val="3"/>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5841AD55" w14:textId="77777777" w:rsidR="003B7AE9" w:rsidRPr="00BD0415" w:rsidRDefault="003B7AE9" w:rsidP="003B7AE9">
            <w:pPr>
              <w:spacing w:after="300" w:line="240" w:lineRule="auto"/>
              <w:rPr>
                <w:rFonts w:ascii="inherit" w:eastAsia="Times New Roman" w:hAnsi="inherit" w:cs="Times New Roman"/>
                <w:lang w:eastAsia="en-GB"/>
              </w:rPr>
            </w:pPr>
          </w:p>
        </w:tc>
        <w:tc>
          <w:tcPr>
            <w:tcW w:w="2126"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AA38332" w14:textId="6B39D994" w:rsidR="003B7AE9" w:rsidRPr="00BD0415" w:rsidRDefault="003B7AE9" w:rsidP="003B7AE9">
            <w:pPr>
              <w:spacing w:before="60" w:after="60" w:line="240" w:lineRule="auto"/>
              <w:rPr>
                <w:rFonts w:ascii="inherit" w:eastAsia="Times New Roman" w:hAnsi="inherit" w:cs="Times New Roman"/>
                <w:lang w:eastAsia="en-GB"/>
              </w:rPr>
            </w:pP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DED15E5" w14:textId="255CE466" w:rsidR="003B7AE9" w:rsidRPr="00BD0415" w:rsidRDefault="003B7AE9" w:rsidP="003B7AE9">
            <w:pPr>
              <w:spacing w:before="60" w:after="60" w:line="240" w:lineRule="auto"/>
              <w:rPr>
                <w:rFonts w:ascii="inherit" w:eastAsia="Times New Roman" w:hAnsi="inherit" w:cs="Times New Roman"/>
                <w:lang w:eastAsia="en-GB"/>
              </w:rPr>
            </w:pPr>
          </w:p>
        </w:tc>
      </w:tr>
      <w:tr w:rsidR="003B7AE9" w:rsidRPr="00BD0415" w14:paraId="0C399960" w14:textId="77777777" w:rsidTr="006E2C0B">
        <w:tc>
          <w:tcPr>
            <w:tcW w:w="4670" w:type="dxa"/>
            <w:gridSpan w:val="3"/>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28CF9EEA" w14:textId="77777777" w:rsidR="003B7AE9" w:rsidRPr="00BD0415" w:rsidRDefault="003B7AE9" w:rsidP="003B7AE9">
            <w:pPr>
              <w:spacing w:after="300" w:line="240" w:lineRule="auto"/>
              <w:rPr>
                <w:rFonts w:ascii="inherit" w:eastAsia="Times New Roman" w:hAnsi="inherit" w:cs="Times New Roman"/>
                <w:lang w:eastAsia="en-GB"/>
              </w:rPr>
            </w:pPr>
          </w:p>
        </w:tc>
        <w:tc>
          <w:tcPr>
            <w:tcW w:w="2126"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01047DB" w14:textId="25DF1613" w:rsidR="003B7AE9" w:rsidRPr="00BD0415" w:rsidRDefault="003B7AE9" w:rsidP="003B7AE9">
            <w:pPr>
              <w:spacing w:before="60" w:after="60" w:line="240" w:lineRule="auto"/>
              <w:rPr>
                <w:rFonts w:ascii="inherit" w:eastAsia="Times New Roman" w:hAnsi="inherit" w:cs="Times New Roman"/>
                <w:lang w:eastAsia="en-GB"/>
              </w:rPr>
            </w:pP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BA17606" w14:textId="7A5EA1C1" w:rsidR="003B7AE9" w:rsidRPr="00BD0415" w:rsidRDefault="003B7AE9" w:rsidP="003B7AE9">
            <w:pPr>
              <w:spacing w:before="60" w:after="60" w:line="240" w:lineRule="auto"/>
              <w:rPr>
                <w:rFonts w:ascii="inherit" w:eastAsia="Times New Roman" w:hAnsi="inherit" w:cs="Times New Roman"/>
                <w:lang w:eastAsia="en-GB"/>
              </w:rPr>
            </w:pPr>
          </w:p>
        </w:tc>
      </w:tr>
      <w:tr w:rsidR="003B7AE9" w:rsidRPr="00BD0415" w14:paraId="6A1E2AE6" w14:textId="77777777" w:rsidTr="006E2C0B">
        <w:tc>
          <w:tcPr>
            <w:tcW w:w="4670" w:type="dxa"/>
            <w:gridSpan w:val="3"/>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18BDBF82" w14:textId="77777777" w:rsidR="003B7AE9" w:rsidRPr="00BD0415" w:rsidRDefault="003B7AE9" w:rsidP="003B7AE9">
            <w:pPr>
              <w:spacing w:after="300" w:line="240" w:lineRule="auto"/>
              <w:rPr>
                <w:rFonts w:ascii="inherit" w:eastAsia="Times New Roman" w:hAnsi="inherit" w:cs="Times New Roman"/>
                <w:lang w:eastAsia="en-GB"/>
              </w:rPr>
            </w:pPr>
          </w:p>
        </w:tc>
        <w:tc>
          <w:tcPr>
            <w:tcW w:w="2126"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268AA94" w14:textId="3F68DE12" w:rsidR="003B7AE9" w:rsidRPr="00BD0415" w:rsidRDefault="003B7AE9" w:rsidP="003B7AE9">
            <w:pPr>
              <w:spacing w:before="60" w:after="60" w:line="240" w:lineRule="auto"/>
              <w:rPr>
                <w:rFonts w:ascii="inherit" w:eastAsia="Times New Roman" w:hAnsi="inherit" w:cs="Times New Roman"/>
                <w:lang w:eastAsia="en-GB"/>
              </w:rPr>
            </w:pP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464CD20" w14:textId="351C3680" w:rsidR="003B7AE9" w:rsidRPr="00BD0415" w:rsidRDefault="003B7AE9" w:rsidP="003B7AE9">
            <w:pPr>
              <w:spacing w:before="60" w:after="60" w:line="240" w:lineRule="auto"/>
              <w:rPr>
                <w:rFonts w:ascii="inherit" w:eastAsia="Times New Roman" w:hAnsi="inherit" w:cs="Times New Roman"/>
                <w:lang w:eastAsia="en-GB"/>
              </w:rPr>
            </w:pPr>
          </w:p>
        </w:tc>
      </w:tr>
      <w:tr w:rsidR="003B7AE9" w:rsidRPr="00BD0415" w14:paraId="5FD8B640" w14:textId="77777777" w:rsidTr="006E2C0B">
        <w:tc>
          <w:tcPr>
            <w:tcW w:w="4670" w:type="dxa"/>
            <w:gridSpan w:val="3"/>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2260B770" w14:textId="77777777" w:rsidR="003B7AE9" w:rsidRPr="00BD0415" w:rsidRDefault="003B7AE9" w:rsidP="003B7AE9">
            <w:pPr>
              <w:spacing w:after="300" w:line="240" w:lineRule="auto"/>
              <w:rPr>
                <w:rFonts w:ascii="inherit" w:eastAsia="Times New Roman" w:hAnsi="inherit" w:cs="Times New Roman"/>
                <w:lang w:eastAsia="en-GB"/>
              </w:rPr>
            </w:pPr>
          </w:p>
        </w:tc>
        <w:tc>
          <w:tcPr>
            <w:tcW w:w="2126"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369FD28" w14:textId="06A97806" w:rsidR="003B7AE9" w:rsidRPr="00BD0415" w:rsidRDefault="003B7AE9" w:rsidP="003B7AE9">
            <w:pPr>
              <w:spacing w:before="60" w:after="60" w:line="240" w:lineRule="auto"/>
              <w:rPr>
                <w:rFonts w:ascii="inherit" w:eastAsia="Times New Roman" w:hAnsi="inherit" w:cs="Times New Roman"/>
                <w:lang w:eastAsia="en-GB"/>
              </w:rPr>
            </w:pP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421CD95" w14:textId="2E6E3AA6" w:rsidR="003B7AE9" w:rsidRPr="00BD0415" w:rsidRDefault="003B7AE9" w:rsidP="003B7AE9">
            <w:pPr>
              <w:spacing w:before="60" w:after="60" w:line="240" w:lineRule="auto"/>
              <w:rPr>
                <w:rFonts w:ascii="inherit" w:eastAsia="Times New Roman" w:hAnsi="inherit" w:cs="Times New Roman"/>
                <w:lang w:eastAsia="en-GB"/>
              </w:rPr>
            </w:pPr>
          </w:p>
        </w:tc>
      </w:tr>
      <w:tr w:rsidR="006E2C0B" w:rsidRPr="00151F42" w14:paraId="2D0A3800"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tcPr>
          <w:p w14:paraId="1D203FC1" w14:textId="77777777" w:rsidR="006E2C0B" w:rsidRPr="00151F42" w:rsidRDefault="006E2C0B" w:rsidP="00E747CD">
            <w:pPr>
              <w:rPr>
                <w:rFonts w:ascii="inherit" w:hAnsi="inherit"/>
                <w:b/>
                <w:bCs/>
              </w:rPr>
            </w:pPr>
            <w:r w:rsidRPr="00151F42">
              <w:rPr>
                <w:rFonts w:ascii="inherit" w:eastAsia="Arial" w:hAnsi="inherit" w:cs="Arial"/>
                <w:b/>
                <w:bCs/>
              </w:rPr>
              <w:t>Synchronous area</w:t>
            </w:r>
          </w:p>
        </w:tc>
        <w:tc>
          <w:tcPr>
            <w:tcW w:w="1364" w:type="dxa"/>
          </w:tcPr>
          <w:p w14:paraId="793A9D09" w14:textId="77777777" w:rsidR="006E2C0B" w:rsidRPr="009A1037" w:rsidRDefault="006E2C0B" w:rsidP="00E747CD">
            <w:pPr>
              <w:rPr>
                <w:rFonts w:ascii="inherit" w:eastAsia="Arial" w:hAnsi="inherit" w:cs="Arial"/>
                <w:b/>
                <w:bCs/>
              </w:rPr>
            </w:pPr>
            <w:r w:rsidRPr="009A1037">
              <w:rPr>
                <w:rFonts w:ascii="inherit" w:eastAsia="Arial" w:hAnsi="inherit" w:cs="Arial"/>
                <w:b/>
                <w:bCs/>
              </w:rPr>
              <w:t>Rated Voltage</w:t>
            </w:r>
          </w:p>
        </w:tc>
        <w:tc>
          <w:tcPr>
            <w:tcW w:w="2125" w:type="dxa"/>
            <w:gridSpan w:val="2"/>
          </w:tcPr>
          <w:p w14:paraId="58A75EE0" w14:textId="77777777" w:rsidR="006E2C0B" w:rsidRPr="009A1037" w:rsidRDefault="006E2C0B" w:rsidP="00E747CD">
            <w:pPr>
              <w:rPr>
                <w:rFonts w:ascii="inherit" w:hAnsi="inherit"/>
                <w:b/>
                <w:bCs/>
              </w:rPr>
            </w:pPr>
            <w:r w:rsidRPr="009A1037">
              <w:rPr>
                <w:rFonts w:ascii="inherit" w:eastAsia="Arial" w:hAnsi="inherit" w:cs="Arial"/>
                <w:b/>
                <w:bCs/>
              </w:rPr>
              <w:t>Voltage range</w:t>
            </w:r>
          </w:p>
        </w:tc>
        <w:tc>
          <w:tcPr>
            <w:tcW w:w="3982" w:type="dxa"/>
            <w:gridSpan w:val="2"/>
          </w:tcPr>
          <w:p w14:paraId="27EF93EA" w14:textId="77777777" w:rsidR="006E2C0B" w:rsidRPr="00151F42" w:rsidRDefault="006E2C0B" w:rsidP="00E747CD">
            <w:pPr>
              <w:rPr>
                <w:rFonts w:ascii="inherit" w:hAnsi="inherit"/>
                <w:b/>
                <w:bCs/>
              </w:rPr>
            </w:pPr>
            <w:r w:rsidRPr="00151F42">
              <w:rPr>
                <w:rFonts w:ascii="inherit" w:eastAsia="Arial" w:hAnsi="inherit" w:cs="Arial"/>
                <w:b/>
                <w:bCs/>
              </w:rPr>
              <w:t>Time period for operation</w:t>
            </w:r>
          </w:p>
        </w:tc>
      </w:tr>
      <w:tr w:rsidR="006E2C0B" w:rsidRPr="00151F42" w14:paraId="4CB30341"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val="restart"/>
          </w:tcPr>
          <w:p w14:paraId="7C13101E" w14:textId="77777777" w:rsidR="006E2C0B" w:rsidRPr="00151F42" w:rsidRDefault="006E2C0B" w:rsidP="00E747CD">
            <w:pPr>
              <w:rPr>
                <w:rFonts w:ascii="inherit" w:hAnsi="inherit"/>
              </w:rPr>
            </w:pPr>
            <w:r w:rsidRPr="00151F42">
              <w:rPr>
                <w:rFonts w:ascii="inherit" w:eastAsia="Arial" w:hAnsi="inherit" w:cs="Arial"/>
              </w:rPr>
              <w:t>Continental Europe</w:t>
            </w:r>
          </w:p>
        </w:tc>
        <w:tc>
          <w:tcPr>
            <w:tcW w:w="1364" w:type="dxa"/>
            <w:vMerge w:val="restart"/>
          </w:tcPr>
          <w:p w14:paraId="025E50FA" w14:textId="77777777" w:rsidR="006E2C0B" w:rsidRPr="009A1037" w:rsidRDefault="006E2C0B" w:rsidP="00E747CD">
            <w:pPr>
              <w:rPr>
                <w:rFonts w:ascii="inherit" w:eastAsia="Arial" w:hAnsi="inherit" w:cs="Arial"/>
              </w:rPr>
            </w:pPr>
            <w:r w:rsidRPr="009A1037">
              <w:rPr>
                <w:rFonts w:ascii="inherit" w:eastAsia="Arial" w:hAnsi="inherit" w:cs="Arial"/>
              </w:rPr>
              <w:t>110 kV</w:t>
            </w:r>
          </w:p>
        </w:tc>
        <w:tc>
          <w:tcPr>
            <w:tcW w:w="2125" w:type="dxa"/>
            <w:gridSpan w:val="2"/>
          </w:tcPr>
          <w:p w14:paraId="775546E2" w14:textId="77777777" w:rsidR="006E2C0B" w:rsidRPr="009A1037" w:rsidRDefault="006E2C0B" w:rsidP="00E747CD">
            <w:pPr>
              <w:rPr>
                <w:rFonts w:ascii="inherit" w:hAnsi="inherit"/>
              </w:rPr>
            </w:pPr>
            <w:r w:rsidRPr="009A1037">
              <w:rPr>
                <w:rFonts w:ascii="inherit" w:eastAsia="Arial" w:hAnsi="inherit" w:cs="Arial"/>
              </w:rPr>
              <w:t>0,85 pu-0,90 pu</w:t>
            </w:r>
          </w:p>
        </w:tc>
        <w:tc>
          <w:tcPr>
            <w:tcW w:w="3982" w:type="dxa"/>
            <w:gridSpan w:val="2"/>
          </w:tcPr>
          <w:p w14:paraId="1D8D318F" w14:textId="77777777" w:rsidR="006E2C0B" w:rsidRPr="00151F42" w:rsidRDefault="006E2C0B" w:rsidP="00E747CD">
            <w:pPr>
              <w:rPr>
                <w:rFonts w:ascii="inherit" w:hAnsi="inherit"/>
              </w:rPr>
            </w:pPr>
            <w:r w:rsidRPr="00151F42">
              <w:rPr>
                <w:rFonts w:ascii="inherit" w:eastAsia="Arial" w:hAnsi="inherit" w:cs="Arial"/>
              </w:rPr>
              <w:t>60 minutes</w:t>
            </w:r>
          </w:p>
        </w:tc>
      </w:tr>
      <w:tr w:rsidR="006E2C0B" w:rsidRPr="00151F42" w14:paraId="204323A6"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0A90B952" w14:textId="77777777" w:rsidR="006E2C0B" w:rsidRPr="00151F42" w:rsidRDefault="006E2C0B" w:rsidP="00E747CD">
            <w:pPr>
              <w:rPr>
                <w:rFonts w:ascii="inherit" w:hAnsi="inherit"/>
              </w:rPr>
            </w:pPr>
          </w:p>
        </w:tc>
        <w:tc>
          <w:tcPr>
            <w:tcW w:w="1364" w:type="dxa"/>
            <w:vMerge/>
          </w:tcPr>
          <w:p w14:paraId="6D22370F" w14:textId="77777777" w:rsidR="006E2C0B" w:rsidRPr="009A1037" w:rsidRDefault="006E2C0B" w:rsidP="00E747CD">
            <w:pPr>
              <w:rPr>
                <w:rFonts w:ascii="inherit" w:hAnsi="inherit"/>
              </w:rPr>
            </w:pPr>
          </w:p>
        </w:tc>
        <w:tc>
          <w:tcPr>
            <w:tcW w:w="2125" w:type="dxa"/>
            <w:gridSpan w:val="2"/>
          </w:tcPr>
          <w:p w14:paraId="54A72419" w14:textId="77777777" w:rsidR="006E2C0B" w:rsidRPr="009A1037" w:rsidRDefault="006E2C0B" w:rsidP="00E747CD">
            <w:pPr>
              <w:rPr>
                <w:rFonts w:ascii="inherit" w:hAnsi="inherit"/>
              </w:rPr>
            </w:pPr>
            <w:r w:rsidRPr="009A1037">
              <w:rPr>
                <w:rFonts w:ascii="inherit" w:eastAsia="Arial" w:hAnsi="inherit" w:cs="Arial"/>
              </w:rPr>
              <w:t>0,90 pu-1,118 pu</w:t>
            </w:r>
          </w:p>
        </w:tc>
        <w:tc>
          <w:tcPr>
            <w:tcW w:w="3982" w:type="dxa"/>
            <w:gridSpan w:val="2"/>
          </w:tcPr>
          <w:p w14:paraId="2B20B16B" w14:textId="77777777" w:rsidR="006E2C0B" w:rsidRPr="00151F42" w:rsidRDefault="006E2C0B" w:rsidP="00E747CD">
            <w:pPr>
              <w:rPr>
                <w:rFonts w:ascii="inherit" w:hAnsi="inherit"/>
              </w:rPr>
            </w:pPr>
            <w:r w:rsidRPr="00151F42">
              <w:rPr>
                <w:rFonts w:ascii="inherit" w:eastAsia="Arial" w:hAnsi="inherit" w:cs="Arial"/>
              </w:rPr>
              <w:t>Unlimited</w:t>
            </w:r>
          </w:p>
        </w:tc>
      </w:tr>
      <w:tr w:rsidR="006E2C0B" w:rsidRPr="00151F42" w14:paraId="2DFCB490"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4ABB5F9C" w14:textId="77777777" w:rsidR="006E2C0B" w:rsidRPr="00151F42" w:rsidRDefault="006E2C0B" w:rsidP="00E747CD">
            <w:pPr>
              <w:rPr>
                <w:rFonts w:ascii="inherit" w:hAnsi="inherit"/>
              </w:rPr>
            </w:pPr>
          </w:p>
        </w:tc>
        <w:tc>
          <w:tcPr>
            <w:tcW w:w="1364" w:type="dxa"/>
            <w:vMerge/>
          </w:tcPr>
          <w:p w14:paraId="114FC861" w14:textId="77777777" w:rsidR="006E2C0B" w:rsidRPr="009A1037" w:rsidRDefault="006E2C0B" w:rsidP="00E747CD">
            <w:pPr>
              <w:rPr>
                <w:rFonts w:ascii="inherit" w:hAnsi="inherit"/>
              </w:rPr>
            </w:pPr>
          </w:p>
        </w:tc>
        <w:tc>
          <w:tcPr>
            <w:tcW w:w="2125" w:type="dxa"/>
            <w:gridSpan w:val="2"/>
          </w:tcPr>
          <w:p w14:paraId="3CC6E983" w14:textId="77777777" w:rsidR="006E2C0B" w:rsidRPr="009A1037" w:rsidRDefault="006E2C0B" w:rsidP="00E747CD">
            <w:pPr>
              <w:rPr>
                <w:rFonts w:ascii="inherit" w:hAnsi="inherit"/>
              </w:rPr>
            </w:pPr>
            <w:r w:rsidRPr="009A1037">
              <w:rPr>
                <w:rFonts w:ascii="inherit" w:eastAsia="Arial" w:hAnsi="inherit" w:cs="Arial"/>
              </w:rPr>
              <w:t>1,118 pu-1,15 pu</w:t>
            </w:r>
          </w:p>
        </w:tc>
        <w:tc>
          <w:tcPr>
            <w:tcW w:w="3982" w:type="dxa"/>
            <w:gridSpan w:val="2"/>
          </w:tcPr>
          <w:p w14:paraId="35F909E0" w14:textId="77777777" w:rsidR="006E2C0B" w:rsidRPr="00151F42" w:rsidRDefault="006E2C0B" w:rsidP="00E747CD">
            <w:pPr>
              <w:rPr>
                <w:rFonts w:ascii="inherit" w:hAnsi="inherit"/>
              </w:rPr>
            </w:pPr>
            <w:r w:rsidRPr="00151F42">
              <w:rPr>
                <w:rFonts w:ascii="inherit" w:eastAsia="Arial" w:hAnsi="inherit" w:cs="Arial"/>
              </w:rPr>
              <w:t>To be specified by each TSO, but not less than 20 minutes and not more than 60 minutes</w:t>
            </w:r>
          </w:p>
        </w:tc>
      </w:tr>
      <w:tr w:rsidR="006E2C0B" w:rsidRPr="00151F42" w14:paraId="2540A480"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52A7B827" w14:textId="77777777" w:rsidR="006E2C0B" w:rsidRPr="00151F42" w:rsidRDefault="006E2C0B" w:rsidP="00E747CD">
            <w:pPr>
              <w:rPr>
                <w:rFonts w:ascii="inherit" w:hAnsi="inherit"/>
              </w:rPr>
            </w:pPr>
          </w:p>
        </w:tc>
        <w:tc>
          <w:tcPr>
            <w:tcW w:w="1364" w:type="dxa"/>
            <w:vMerge w:val="restart"/>
          </w:tcPr>
          <w:p w14:paraId="075080B8" w14:textId="77777777" w:rsidR="006E2C0B" w:rsidRPr="009A1037" w:rsidRDefault="006E2C0B" w:rsidP="00E747CD">
            <w:pPr>
              <w:rPr>
                <w:rFonts w:ascii="inherit" w:eastAsia="Arial" w:hAnsi="inherit" w:cs="Arial"/>
              </w:rPr>
            </w:pPr>
            <w:r w:rsidRPr="009A1037">
              <w:rPr>
                <w:rFonts w:ascii="inherit" w:eastAsia="Arial" w:hAnsi="inherit" w:cs="Arial"/>
              </w:rPr>
              <w:t>132 kV</w:t>
            </w:r>
          </w:p>
        </w:tc>
        <w:tc>
          <w:tcPr>
            <w:tcW w:w="2125" w:type="dxa"/>
            <w:gridSpan w:val="2"/>
          </w:tcPr>
          <w:p w14:paraId="3666D070" w14:textId="77777777" w:rsidR="006E2C0B" w:rsidRPr="009A1037" w:rsidRDefault="006E2C0B" w:rsidP="00E747CD">
            <w:pPr>
              <w:rPr>
                <w:rFonts w:ascii="inherit" w:hAnsi="inherit"/>
              </w:rPr>
            </w:pPr>
            <w:r w:rsidRPr="009A1037">
              <w:rPr>
                <w:rFonts w:ascii="inherit" w:eastAsia="Arial" w:hAnsi="inherit" w:cs="Arial"/>
              </w:rPr>
              <w:t>0,85 pu-0,90 pu</w:t>
            </w:r>
          </w:p>
        </w:tc>
        <w:tc>
          <w:tcPr>
            <w:tcW w:w="3982" w:type="dxa"/>
            <w:gridSpan w:val="2"/>
          </w:tcPr>
          <w:p w14:paraId="21571801" w14:textId="77777777" w:rsidR="006E2C0B" w:rsidRPr="00151F42" w:rsidRDefault="006E2C0B" w:rsidP="00E747CD">
            <w:pPr>
              <w:rPr>
                <w:rFonts w:ascii="inherit" w:hAnsi="inherit"/>
              </w:rPr>
            </w:pPr>
            <w:r w:rsidRPr="00151F42">
              <w:rPr>
                <w:rFonts w:ascii="inherit" w:eastAsia="Arial" w:hAnsi="inherit" w:cs="Arial"/>
              </w:rPr>
              <w:t>60 minutes</w:t>
            </w:r>
          </w:p>
        </w:tc>
      </w:tr>
      <w:tr w:rsidR="006E2C0B" w:rsidRPr="00151F42" w14:paraId="67D5F0C0"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3BF37693" w14:textId="77777777" w:rsidR="006E2C0B" w:rsidRPr="00151F42" w:rsidRDefault="006E2C0B" w:rsidP="00E747CD">
            <w:pPr>
              <w:rPr>
                <w:rFonts w:ascii="inherit" w:hAnsi="inherit"/>
              </w:rPr>
            </w:pPr>
          </w:p>
        </w:tc>
        <w:tc>
          <w:tcPr>
            <w:tcW w:w="1364" w:type="dxa"/>
            <w:vMerge/>
          </w:tcPr>
          <w:p w14:paraId="0618C876" w14:textId="77777777" w:rsidR="006E2C0B" w:rsidRPr="009A1037" w:rsidRDefault="006E2C0B" w:rsidP="00E747CD">
            <w:pPr>
              <w:rPr>
                <w:rFonts w:ascii="inherit" w:hAnsi="inherit"/>
              </w:rPr>
            </w:pPr>
          </w:p>
        </w:tc>
        <w:tc>
          <w:tcPr>
            <w:tcW w:w="2125" w:type="dxa"/>
            <w:gridSpan w:val="2"/>
          </w:tcPr>
          <w:p w14:paraId="7FCF0F49" w14:textId="77777777" w:rsidR="006E2C0B" w:rsidRPr="009A1037" w:rsidRDefault="006E2C0B" w:rsidP="00E747CD">
            <w:pPr>
              <w:rPr>
                <w:rFonts w:ascii="inherit" w:hAnsi="inherit"/>
              </w:rPr>
            </w:pPr>
            <w:r w:rsidRPr="009A1037">
              <w:rPr>
                <w:rFonts w:ascii="inherit" w:eastAsia="Arial" w:hAnsi="inherit" w:cs="Arial"/>
              </w:rPr>
              <w:t xml:space="preserve">0,90 pu-1,098 pu </w:t>
            </w:r>
          </w:p>
        </w:tc>
        <w:tc>
          <w:tcPr>
            <w:tcW w:w="3982" w:type="dxa"/>
            <w:gridSpan w:val="2"/>
          </w:tcPr>
          <w:p w14:paraId="458A5B1B" w14:textId="77777777" w:rsidR="006E2C0B" w:rsidRPr="00151F42" w:rsidRDefault="006E2C0B" w:rsidP="00E747CD">
            <w:pPr>
              <w:rPr>
                <w:rFonts w:ascii="inherit" w:hAnsi="inherit"/>
              </w:rPr>
            </w:pPr>
            <w:r w:rsidRPr="00151F42">
              <w:rPr>
                <w:rFonts w:ascii="inherit" w:eastAsia="Arial" w:hAnsi="inherit" w:cs="Arial"/>
              </w:rPr>
              <w:t>Unlimited</w:t>
            </w:r>
          </w:p>
        </w:tc>
      </w:tr>
      <w:tr w:rsidR="006E2C0B" w:rsidRPr="00151F42" w14:paraId="5827C38C"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1581DCB4" w14:textId="77777777" w:rsidR="006E2C0B" w:rsidRPr="00151F42" w:rsidRDefault="006E2C0B" w:rsidP="00E747CD">
            <w:pPr>
              <w:rPr>
                <w:rFonts w:ascii="inherit" w:hAnsi="inherit"/>
              </w:rPr>
            </w:pPr>
          </w:p>
        </w:tc>
        <w:tc>
          <w:tcPr>
            <w:tcW w:w="1364" w:type="dxa"/>
            <w:vMerge/>
          </w:tcPr>
          <w:p w14:paraId="31FCAEE5" w14:textId="77777777" w:rsidR="006E2C0B" w:rsidRPr="009A1037" w:rsidRDefault="006E2C0B" w:rsidP="00E747CD">
            <w:pPr>
              <w:rPr>
                <w:rFonts w:ascii="inherit" w:hAnsi="inherit"/>
              </w:rPr>
            </w:pPr>
          </w:p>
        </w:tc>
        <w:tc>
          <w:tcPr>
            <w:tcW w:w="2125" w:type="dxa"/>
            <w:gridSpan w:val="2"/>
          </w:tcPr>
          <w:p w14:paraId="45CE684C" w14:textId="77777777" w:rsidR="006E2C0B" w:rsidRPr="009A1037" w:rsidRDefault="006E2C0B" w:rsidP="00E747CD">
            <w:pPr>
              <w:rPr>
                <w:rFonts w:ascii="inherit" w:hAnsi="inherit"/>
              </w:rPr>
            </w:pPr>
            <w:r w:rsidRPr="009A1037">
              <w:rPr>
                <w:rFonts w:ascii="inherit" w:eastAsia="Arial" w:hAnsi="inherit" w:cs="Arial"/>
              </w:rPr>
              <w:t>1,098 pu-1,15 pu</w:t>
            </w:r>
          </w:p>
        </w:tc>
        <w:tc>
          <w:tcPr>
            <w:tcW w:w="3982" w:type="dxa"/>
            <w:gridSpan w:val="2"/>
          </w:tcPr>
          <w:p w14:paraId="1A841509" w14:textId="77777777" w:rsidR="006E2C0B" w:rsidRPr="00151F42" w:rsidRDefault="006E2C0B" w:rsidP="00E747CD">
            <w:pPr>
              <w:rPr>
                <w:rFonts w:ascii="inherit" w:hAnsi="inherit"/>
              </w:rPr>
            </w:pPr>
            <w:r w:rsidRPr="00151F42">
              <w:rPr>
                <w:rFonts w:ascii="inherit" w:eastAsia="Arial" w:hAnsi="inherit" w:cs="Arial"/>
              </w:rPr>
              <w:t>To be specified by each TSO, but not less than 20 minutes and not more than 60 minutes</w:t>
            </w:r>
          </w:p>
        </w:tc>
      </w:tr>
      <w:tr w:rsidR="006E2C0B" w:rsidRPr="00151F42" w14:paraId="00C020C2"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0885C46E" w14:textId="77777777" w:rsidR="006E2C0B" w:rsidRPr="00151F42" w:rsidRDefault="006E2C0B" w:rsidP="00E747CD">
            <w:pPr>
              <w:rPr>
                <w:rFonts w:ascii="inherit" w:hAnsi="inherit"/>
              </w:rPr>
            </w:pPr>
          </w:p>
        </w:tc>
        <w:tc>
          <w:tcPr>
            <w:tcW w:w="1364" w:type="dxa"/>
            <w:vMerge w:val="restart"/>
          </w:tcPr>
          <w:p w14:paraId="0ECD5906" w14:textId="77777777" w:rsidR="006E2C0B" w:rsidRPr="009A1037" w:rsidRDefault="006E2C0B" w:rsidP="00E747CD">
            <w:pPr>
              <w:rPr>
                <w:rFonts w:ascii="inherit" w:eastAsia="Arial" w:hAnsi="inherit" w:cs="Arial"/>
              </w:rPr>
            </w:pPr>
            <w:r w:rsidRPr="009A1037">
              <w:rPr>
                <w:rFonts w:ascii="inherit" w:eastAsia="Arial" w:hAnsi="inherit" w:cs="Arial"/>
              </w:rPr>
              <w:t>150 kV</w:t>
            </w:r>
          </w:p>
        </w:tc>
        <w:tc>
          <w:tcPr>
            <w:tcW w:w="2125" w:type="dxa"/>
            <w:gridSpan w:val="2"/>
          </w:tcPr>
          <w:p w14:paraId="76DD0355" w14:textId="77777777" w:rsidR="006E2C0B" w:rsidRPr="009A1037" w:rsidRDefault="006E2C0B" w:rsidP="00E747CD">
            <w:pPr>
              <w:rPr>
                <w:rFonts w:ascii="inherit" w:hAnsi="inherit"/>
              </w:rPr>
            </w:pPr>
            <w:r w:rsidRPr="009A1037">
              <w:rPr>
                <w:rFonts w:ascii="inherit" w:eastAsia="Arial" w:hAnsi="inherit" w:cs="Arial"/>
              </w:rPr>
              <w:t>0,85 pu-0,90 pu</w:t>
            </w:r>
          </w:p>
        </w:tc>
        <w:tc>
          <w:tcPr>
            <w:tcW w:w="3982" w:type="dxa"/>
            <w:gridSpan w:val="2"/>
          </w:tcPr>
          <w:p w14:paraId="17D5D103" w14:textId="77777777" w:rsidR="006E2C0B" w:rsidRPr="00151F42" w:rsidRDefault="006E2C0B" w:rsidP="00E747CD">
            <w:pPr>
              <w:rPr>
                <w:rFonts w:ascii="inherit" w:hAnsi="inherit"/>
              </w:rPr>
            </w:pPr>
            <w:r w:rsidRPr="00151F42">
              <w:rPr>
                <w:rFonts w:ascii="inherit" w:eastAsia="Arial" w:hAnsi="inherit" w:cs="Arial"/>
              </w:rPr>
              <w:t>60 minutes</w:t>
            </w:r>
          </w:p>
        </w:tc>
      </w:tr>
      <w:tr w:rsidR="006E2C0B" w:rsidRPr="00151F42" w14:paraId="6980B6EB"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65B55C96" w14:textId="77777777" w:rsidR="006E2C0B" w:rsidRPr="00151F42" w:rsidRDefault="006E2C0B" w:rsidP="00E747CD">
            <w:pPr>
              <w:rPr>
                <w:rFonts w:ascii="inherit" w:hAnsi="inherit"/>
              </w:rPr>
            </w:pPr>
          </w:p>
        </w:tc>
        <w:tc>
          <w:tcPr>
            <w:tcW w:w="1364" w:type="dxa"/>
            <w:vMerge/>
          </w:tcPr>
          <w:p w14:paraId="79ADC37A" w14:textId="77777777" w:rsidR="006E2C0B" w:rsidRPr="009A1037" w:rsidRDefault="006E2C0B" w:rsidP="00E747CD">
            <w:pPr>
              <w:rPr>
                <w:rFonts w:ascii="inherit" w:hAnsi="inherit"/>
              </w:rPr>
            </w:pPr>
          </w:p>
        </w:tc>
        <w:tc>
          <w:tcPr>
            <w:tcW w:w="2125" w:type="dxa"/>
            <w:gridSpan w:val="2"/>
          </w:tcPr>
          <w:p w14:paraId="1A311496" w14:textId="77777777" w:rsidR="006E2C0B" w:rsidRPr="009A1037" w:rsidRDefault="006E2C0B" w:rsidP="00E747CD">
            <w:pPr>
              <w:rPr>
                <w:rFonts w:ascii="inherit" w:hAnsi="inherit"/>
              </w:rPr>
            </w:pPr>
            <w:r w:rsidRPr="009A1037">
              <w:rPr>
                <w:rFonts w:ascii="inherit" w:eastAsia="Arial" w:hAnsi="inherit" w:cs="Arial"/>
              </w:rPr>
              <w:t>0,90 pu-1,118 pu</w:t>
            </w:r>
          </w:p>
        </w:tc>
        <w:tc>
          <w:tcPr>
            <w:tcW w:w="3982" w:type="dxa"/>
            <w:gridSpan w:val="2"/>
          </w:tcPr>
          <w:p w14:paraId="67EF7C4E" w14:textId="77777777" w:rsidR="006E2C0B" w:rsidRPr="00151F42" w:rsidRDefault="006E2C0B" w:rsidP="00E747CD">
            <w:pPr>
              <w:rPr>
                <w:rFonts w:ascii="inherit" w:hAnsi="inherit"/>
              </w:rPr>
            </w:pPr>
            <w:r w:rsidRPr="00151F42">
              <w:rPr>
                <w:rFonts w:ascii="inherit" w:eastAsia="Arial" w:hAnsi="inherit" w:cs="Arial"/>
              </w:rPr>
              <w:t>Unlimited</w:t>
            </w:r>
          </w:p>
        </w:tc>
      </w:tr>
      <w:tr w:rsidR="006E2C0B" w:rsidRPr="00151F42" w14:paraId="0DD63EC8"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09F63582" w14:textId="77777777" w:rsidR="006E2C0B" w:rsidRPr="00151F42" w:rsidRDefault="006E2C0B" w:rsidP="00E747CD">
            <w:pPr>
              <w:rPr>
                <w:rFonts w:ascii="inherit" w:hAnsi="inherit"/>
              </w:rPr>
            </w:pPr>
          </w:p>
        </w:tc>
        <w:tc>
          <w:tcPr>
            <w:tcW w:w="1364" w:type="dxa"/>
            <w:vMerge/>
          </w:tcPr>
          <w:p w14:paraId="456F716D" w14:textId="77777777" w:rsidR="006E2C0B" w:rsidRPr="009A1037" w:rsidRDefault="006E2C0B" w:rsidP="00E747CD">
            <w:pPr>
              <w:rPr>
                <w:rFonts w:ascii="inherit" w:hAnsi="inherit"/>
              </w:rPr>
            </w:pPr>
          </w:p>
        </w:tc>
        <w:tc>
          <w:tcPr>
            <w:tcW w:w="2125" w:type="dxa"/>
            <w:gridSpan w:val="2"/>
          </w:tcPr>
          <w:p w14:paraId="5F5F3B16" w14:textId="77777777" w:rsidR="006E2C0B" w:rsidRPr="009A1037" w:rsidRDefault="006E2C0B" w:rsidP="00E747CD">
            <w:pPr>
              <w:rPr>
                <w:rFonts w:ascii="inherit" w:hAnsi="inherit"/>
              </w:rPr>
            </w:pPr>
            <w:r w:rsidRPr="009A1037">
              <w:rPr>
                <w:rFonts w:ascii="inherit" w:eastAsia="Arial" w:hAnsi="inherit" w:cs="Arial"/>
              </w:rPr>
              <w:t>1,118 pu-1,15 pu</w:t>
            </w:r>
          </w:p>
        </w:tc>
        <w:tc>
          <w:tcPr>
            <w:tcW w:w="3982" w:type="dxa"/>
            <w:gridSpan w:val="2"/>
          </w:tcPr>
          <w:p w14:paraId="636AA8AF" w14:textId="77777777" w:rsidR="006E2C0B" w:rsidRPr="00151F42" w:rsidRDefault="006E2C0B" w:rsidP="00E747CD">
            <w:pPr>
              <w:rPr>
                <w:rFonts w:ascii="inherit" w:hAnsi="inherit"/>
              </w:rPr>
            </w:pPr>
            <w:r w:rsidRPr="00151F42">
              <w:rPr>
                <w:rFonts w:ascii="inherit" w:eastAsia="Arial" w:hAnsi="inherit" w:cs="Arial"/>
              </w:rPr>
              <w:t>To be specified by each TSO, but not less than 20 minutes and not more than 60 minutes</w:t>
            </w:r>
          </w:p>
        </w:tc>
      </w:tr>
      <w:tr w:rsidR="006E2C0B" w:rsidRPr="00151F42" w14:paraId="5F92F3DE"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6F334623" w14:textId="77777777" w:rsidR="006E2C0B" w:rsidRPr="00151F42" w:rsidRDefault="006E2C0B" w:rsidP="00E747CD">
            <w:pPr>
              <w:rPr>
                <w:rFonts w:ascii="inherit" w:hAnsi="inherit"/>
              </w:rPr>
            </w:pPr>
          </w:p>
        </w:tc>
        <w:tc>
          <w:tcPr>
            <w:tcW w:w="1364" w:type="dxa"/>
            <w:vMerge w:val="restart"/>
          </w:tcPr>
          <w:p w14:paraId="1D16917F" w14:textId="77777777" w:rsidR="006E2C0B" w:rsidRPr="009A1037" w:rsidRDefault="006E2C0B" w:rsidP="00E747CD">
            <w:pPr>
              <w:rPr>
                <w:rFonts w:ascii="inherit" w:eastAsia="Arial" w:hAnsi="inherit" w:cs="Arial"/>
              </w:rPr>
            </w:pPr>
            <w:r w:rsidRPr="009A1037">
              <w:rPr>
                <w:rFonts w:ascii="inherit" w:eastAsia="Arial" w:hAnsi="inherit" w:cs="Arial"/>
              </w:rPr>
              <w:t>220 kV</w:t>
            </w:r>
          </w:p>
        </w:tc>
        <w:tc>
          <w:tcPr>
            <w:tcW w:w="2125" w:type="dxa"/>
            <w:gridSpan w:val="2"/>
          </w:tcPr>
          <w:p w14:paraId="05D87474" w14:textId="77777777" w:rsidR="006E2C0B" w:rsidRPr="009A1037" w:rsidRDefault="006E2C0B" w:rsidP="00E747CD">
            <w:pPr>
              <w:rPr>
                <w:rFonts w:ascii="inherit" w:hAnsi="inherit"/>
              </w:rPr>
            </w:pPr>
            <w:r w:rsidRPr="009A1037">
              <w:rPr>
                <w:rFonts w:ascii="inherit" w:eastAsia="Arial" w:hAnsi="inherit" w:cs="Arial"/>
              </w:rPr>
              <w:t>0,85 pu-0,90 pu</w:t>
            </w:r>
          </w:p>
        </w:tc>
        <w:tc>
          <w:tcPr>
            <w:tcW w:w="3982" w:type="dxa"/>
            <w:gridSpan w:val="2"/>
          </w:tcPr>
          <w:p w14:paraId="5BF84C46" w14:textId="77777777" w:rsidR="006E2C0B" w:rsidRPr="00151F42" w:rsidRDefault="006E2C0B" w:rsidP="00E747CD">
            <w:pPr>
              <w:rPr>
                <w:rFonts w:ascii="inherit" w:hAnsi="inherit"/>
              </w:rPr>
            </w:pPr>
            <w:r w:rsidRPr="00151F42">
              <w:rPr>
                <w:rFonts w:ascii="inherit" w:eastAsia="Arial" w:hAnsi="inherit" w:cs="Arial"/>
              </w:rPr>
              <w:t>60 minutes</w:t>
            </w:r>
          </w:p>
        </w:tc>
      </w:tr>
      <w:tr w:rsidR="006E2C0B" w:rsidRPr="00151F42" w14:paraId="6425EF22"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23A26EB5" w14:textId="77777777" w:rsidR="006E2C0B" w:rsidRPr="00151F42" w:rsidRDefault="006E2C0B" w:rsidP="00E747CD">
            <w:pPr>
              <w:rPr>
                <w:rFonts w:ascii="inherit" w:hAnsi="inherit"/>
              </w:rPr>
            </w:pPr>
          </w:p>
        </w:tc>
        <w:tc>
          <w:tcPr>
            <w:tcW w:w="1364" w:type="dxa"/>
            <w:vMerge/>
          </w:tcPr>
          <w:p w14:paraId="297DCE2D" w14:textId="77777777" w:rsidR="006E2C0B" w:rsidRPr="009A1037" w:rsidRDefault="006E2C0B" w:rsidP="00E747CD">
            <w:pPr>
              <w:rPr>
                <w:rFonts w:ascii="inherit" w:hAnsi="inherit"/>
              </w:rPr>
            </w:pPr>
          </w:p>
        </w:tc>
        <w:tc>
          <w:tcPr>
            <w:tcW w:w="2125" w:type="dxa"/>
            <w:gridSpan w:val="2"/>
          </w:tcPr>
          <w:p w14:paraId="5A5B6592" w14:textId="77777777" w:rsidR="006E2C0B" w:rsidRPr="009A1037" w:rsidRDefault="006E2C0B" w:rsidP="00E747CD">
            <w:pPr>
              <w:rPr>
                <w:rFonts w:ascii="inherit" w:hAnsi="inherit"/>
              </w:rPr>
            </w:pPr>
            <w:r w:rsidRPr="009A1037">
              <w:rPr>
                <w:rFonts w:ascii="inherit" w:eastAsia="Arial" w:hAnsi="inherit" w:cs="Arial"/>
              </w:rPr>
              <w:t xml:space="preserve">0,90 pu-1,113 pu </w:t>
            </w:r>
          </w:p>
        </w:tc>
        <w:tc>
          <w:tcPr>
            <w:tcW w:w="3982" w:type="dxa"/>
            <w:gridSpan w:val="2"/>
          </w:tcPr>
          <w:p w14:paraId="7F5467FA" w14:textId="77777777" w:rsidR="006E2C0B" w:rsidRPr="00151F42" w:rsidRDefault="006E2C0B" w:rsidP="00E747CD">
            <w:pPr>
              <w:rPr>
                <w:rFonts w:ascii="inherit" w:hAnsi="inherit"/>
              </w:rPr>
            </w:pPr>
            <w:r w:rsidRPr="00151F42">
              <w:rPr>
                <w:rFonts w:ascii="inherit" w:eastAsia="Arial" w:hAnsi="inherit" w:cs="Arial"/>
              </w:rPr>
              <w:t>Unlimited</w:t>
            </w:r>
          </w:p>
        </w:tc>
      </w:tr>
      <w:tr w:rsidR="006E2C0B" w:rsidRPr="00151F42" w14:paraId="17A807ED"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1E53DB5F" w14:textId="77777777" w:rsidR="006E2C0B" w:rsidRPr="00151F42" w:rsidRDefault="006E2C0B" w:rsidP="00E747CD">
            <w:pPr>
              <w:rPr>
                <w:rFonts w:ascii="inherit" w:hAnsi="inherit"/>
              </w:rPr>
            </w:pPr>
          </w:p>
        </w:tc>
        <w:tc>
          <w:tcPr>
            <w:tcW w:w="1364" w:type="dxa"/>
            <w:vMerge/>
          </w:tcPr>
          <w:p w14:paraId="12139432" w14:textId="77777777" w:rsidR="006E2C0B" w:rsidRPr="009A1037" w:rsidRDefault="006E2C0B" w:rsidP="00E747CD">
            <w:pPr>
              <w:rPr>
                <w:rFonts w:ascii="inherit" w:hAnsi="inherit"/>
              </w:rPr>
            </w:pPr>
          </w:p>
        </w:tc>
        <w:tc>
          <w:tcPr>
            <w:tcW w:w="2125" w:type="dxa"/>
            <w:gridSpan w:val="2"/>
          </w:tcPr>
          <w:p w14:paraId="1428FCFC" w14:textId="77777777" w:rsidR="006E2C0B" w:rsidRPr="009A1037" w:rsidRDefault="006E2C0B" w:rsidP="00E747CD">
            <w:pPr>
              <w:rPr>
                <w:rFonts w:ascii="inherit" w:hAnsi="inherit"/>
              </w:rPr>
            </w:pPr>
            <w:r w:rsidRPr="009A1037">
              <w:rPr>
                <w:rFonts w:ascii="inherit" w:eastAsia="Arial" w:hAnsi="inherit" w:cs="Arial"/>
              </w:rPr>
              <w:t>1,113 pu-1,15 pu</w:t>
            </w:r>
          </w:p>
        </w:tc>
        <w:tc>
          <w:tcPr>
            <w:tcW w:w="3982" w:type="dxa"/>
            <w:gridSpan w:val="2"/>
          </w:tcPr>
          <w:p w14:paraId="037E1994" w14:textId="77777777" w:rsidR="006E2C0B" w:rsidRPr="00151F42" w:rsidRDefault="006E2C0B" w:rsidP="00E747CD">
            <w:pPr>
              <w:rPr>
                <w:rFonts w:ascii="inherit" w:hAnsi="inherit"/>
              </w:rPr>
            </w:pPr>
            <w:r w:rsidRPr="00151F42">
              <w:rPr>
                <w:rFonts w:ascii="inherit" w:eastAsia="Arial" w:hAnsi="inherit" w:cs="Arial"/>
              </w:rPr>
              <w:t>To be specified by each TSO, but not less than 20 minutes and not more than 60 minutes</w:t>
            </w:r>
          </w:p>
        </w:tc>
      </w:tr>
      <w:tr w:rsidR="006E2C0B" w:rsidRPr="00151F42" w14:paraId="771A2DEF"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2444DBAD" w14:textId="77777777" w:rsidR="006E2C0B" w:rsidRPr="00151F42" w:rsidRDefault="006E2C0B" w:rsidP="00E747CD">
            <w:pPr>
              <w:rPr>
                <w:rFonts w:ascii="inherit" w:hAnsi="inherit"/>
              </w:rPr>
            </w:pPr>
          </w:p>
        </w:tc>
        <w:tc>
          <w:tcPr>
            <w:tcW w:w="1364" w:type="dxa"/>
            <w:vMerge w:val="restart"/>
          </w:tcPr>
          <w:p w14:paraId="00AC47C1" w14:textId="77777777" w:rsidR="006E2C0B" w:rsidRPr="009A1037" w:rsidRDefault="006E2C0B" w:rsidP="00E747CD">
            <w:pPr>
              <w:rPr>
                <w:rFonts w:ascii="inherit" w:eastAsia="Arial" w:hAnsi="inherit" w:cs="Arial"/>
              </w:rPr>
            </w:pPr>
            <w:r w:rsidRPr="009A1037">
              <w:rPr>
                <w:rFonts w:ascii="inherit" w:eastAsia="Arial" w:hAnsi="inherit" w:cs="Arial"/>
              </w:rPr>
              <w:t>330 kV</w:t>
            </w:r>
          </w:p>
        </w:tc>
        <w:tc>
          <w:tcPr>
            <w:tcW w:w="2125" w:type="dxa"/>
            <w:gridSpan w:val="2"/>
          </w:tcPr>
          <w:p w14:paraId="6C496AA9" w14:textId="77777777" w:rsidR="006E2C0B" w:rsidRPr="009A1037" w:rsidRDefault="006E2C0B" w:rsidP="00E747CD">
            <w:pPr>
              <w:rPr>
                <w:rFonts w:ascii="inherit" w:hAnsi="inherit"/>
              </w:rPr>
            </w:pPr>
            <w:r w:rsidRPr="009A1037">
              <w:rPr>
                <w:rFonts w:ascii="inherit" w:eastAsia="Arial" w:hAnsi="inherit" w:cs="Arial"/>
              </w:rPr>
              <w:t>0,85 pu-0,90 pu</w:t>
            </w:r>
          </w:p>
        </w:tc>
        <w:tc>
          <w:tcPr>
            <w:tcW w:w="3982" w:type="dxa"/>
            <w:gridSpan w:val="2"/>
          </w:tcPr>
          <w:p w14:paraId="578DD466" w14:textId="77777777" w:rsidR="006E2C0B" w:rsidRPr="00151F42" w:rsidRDefault="006E2C0B" w:rsidP="00E747CD">
            <w:pPr>
              <w:rPr>
                <w:rFonts w:ascii="inherit" w:hAnsi="inherit"/>
              </w:rPr>
            </w:pPr>
            <w:r w:rsidRPr="00151F42">
              <w:rPr>
                <w:rFonts w:ascii="inherit" w:eastAsia="Arial" w:hAnsi="inherit" w:cs="Arial"/>
              </w:rPr>
              <w:t>60 minutes</w:t>
            </w:r>
          </w:p>
        </w:tc>
      </w:tr>
      <w:tr w:rsidR="006E2C0B" w:rsidRPr="00151F42" w14:paraId="7F54B436"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426124B5" w14:textId="77777777" w:rsidR="006E2C0B" w:rsidRPr="00151F42" w:rsidRDefault="006E2C0B" w:rsidP="00E747CD">
            <w:pPr>
              <w:rPr>
                <w:rFonts w:ascii="inherit" w:hAnsi="inherit"/>
              </w:rPr>
            </w:pPr>
          </w:p>
        </w:tc>
        <w:tc>
          <w:tcPr>
            <w:tcW w:w="1364" w:type="dxa"/>
            <w:vMerge/>
          </w:tcPr>
          <w:p w14:paraId="23CA0966" w14:textId="77777777" w:rsidR="006E2C0B" w:rsidRPr="009A1037" w:rsidRDefault="006E2C0B" w:rsidP="00E747CD">
            <w:pPr>
              <w:rPr>
                <w:rFonts w:ascii="inherit" w:hAnsi="inherit"/>
              </w:rPr>
            </w:pPr>
          </w:p>
        </w:tc>
        <w:tc>
          <w:tcPr>
            <w:tcW w:w="2125" w:type="dxa"/>
            <w:gridSpan w:val="2"/>
          </w:tcPr>
          <w:p w14:paraId="18D75923" w14:textId="77777777" w:rsidR="006E2C0B" w:rsidRPr="009A1037" w:rsidRDefault="006E2C0B" w:rsidP="00E747CD">
            <w:pPr>
              <w:rPr>
                <w:rFonts w:ascii="inherit" w:hAnsi="inherit"/>
              </w:rPr>
            </w:pPr>
            <w:r w:rsidRPr="009A1037">
              <w:rPr>
                <w:rFonts w:ascii="inherit" w:eastAsia="Arial" w:hAnsi="inherit" w:cs="Arial"/>
              </w:rPr>
              <w:t>0,90 pu-1,05 pu</w:t>
            </w:r>
          </w:p>
        </w:tc>
        <w:tc>
          <w:tcPr>
            <w:tcW w:w="3982" w:type="dxa"/>
            <w:gridSpan w:val="2"/>
          </w:tcPr>
          <w:p w14:paraId="18834758" w14:textId="77777777" w:rsidR="006E2C0B" w:rsidRPr="00151F42" w:rsidRDefault="006E2C0B" w:rsidP="00E747CD">
            <w:pPr>
              <w:rPr>
                <w:rFonts w:ascii="inherit" w:hAnsi="inherit"/>
              </w:rPr>
            </w:pPr>
            <w:r w:rsidRPr="00151F42">
              <w:rPr>
                <w:rFonts w:ascii="inherit" w:eastAsia="Arial" w:hAnsi="inherit" w:cs="Arial"/>
              </w:rPr>
              <w:t>Unlimited</w:t>
            </w:r>
          </w:p>
        </w:tc>
      </w:tr>
      <w:tr w:rsidR="006E2C0B" w:rsidRPr="00151F42" w14:paraId="2AAE066F"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6F927320" w14:textId="77777777" w:rsidR="006E2C0B" w:rsidRPr="00151F42" w:rsidRDefault="006E2C0B" w:rsidP="00E747CD">
            <w:pPr>
              <w:rPr>
                <w:rFonts w:ascii="inherit" w:hAnsi="inherit"/>
              </w:rPr>
            </w:pPr>
          </w:p>
        </w:tc>
        <w:tc>
          <w:tcPr>
            <w:tcW w:w="1364" w:type="dxa"/>
            <w:vMerge/>
          </w:tcPr>
          <w:p w14:paraId="60578809" w14:textId="77777777" w:rsidR="006E2C0B" w:rsidRPr="009A1037" w:rsidRDefault="006E2C0B" w:rsidP="00E747CD">
            <w:pPr>
              <w:rPr>
                <w:rFonts w:ascii="inherit" w:hAnsi="inherit"/>
              </w:rPr>
            </w:pPr>
          </w:p>
        </w:tc>
        <w:tc>
          <w:tcPr>
            <w:tcW w:w="2125" w:type="dxa"/>
            <w:gridSpan w:val="2"/>
          </w:tcPr>
          <w:p w14:paraId="190AB363" w14:textId="77777777" w:rsidR="006E2C0B" w:rsidRPr="009A1037" w:rsidRDefault="006E2C0B" w:rsidP="00E747CD">
            <w:pPr>
              <w:rPr>
                <w:rFonts w:ascii="inherit" w:hAnsi="inherit"/>
              </w:rPr>
            </w:pPr>
            <w:r w:rsidRPr="009A1037">
              <w:rPr>
                <w:rFonts w:ascii="inherit" w:eastAsia="Arial" w:hAnsi="inherit" w:cs="Arial"/>
              </w:rPr>
              <w:t>1,05 pu-1,10 pu</w:t>
            </w:r>
          </w:p>
        </w:tc>
        <w:tc>
          <w:tcPr>
            <w:tcW w:w="3982" w:type="dxa"/>
            <w:gridSpan w:val="2"/>
          </w:tcPr>
          <w:p w14:paraId="4A90A8F1" w14:textId="77777777" w:rsidR="006E2C0B" w:rsidRPr="00151F42" w:rsidRDefault="006E2C0B" w:rsidP="00E747CD">
            <w:pPr>
              <w:rPr>
                <w:rFonts w:ascii="inherit" w:hAnsi="inherit"/>
              </w:rPr>
            </w:pPr>
            <w:r w:rsidRPr="00151F42">
              <w:rPr>
                <w:rFonts w:ascii="inherit" w:eastAsia="Arial" w:hAnsi="inherit" w:cs="Arial"/>
              </w:rPr>
              <w:t>To be specified by each TSO, but not less than 20 minutes and not more than 60 minutes</w:t>
            </w:r>
          </w:p>
        </w:tc>
      </w:tr>
      <w:tr w:rsidR="006E2C0B" w:rsidRPr="00151F42" w14:paraId="25C9CFAF"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7139A4D7" w14:textId="77777777" w:rsidR="006E2C0B" w:rsidRPr="00151F42" w:rsidRDefault="006E2C0B" w:rsidP="00E747CD">
            <w:pPr>
              <w:rPr>
                <w:rFonts w:ascii="inherit" w:hAnsi="inherit"/>
              </w:rPr>
            </w:pPr>
          </w:p>
        </w:tc>
        <w:tc>
          <w:tcPr>
            <w:tcW w:w="1364" w:type="dxa"/>
            <w:vMerge w:val="restart"/>
          </w:tcPr>
          <w:p w14:paraId="4B75C81D" w14:textId="77777777" w:rsidR="006E2C0B" w:rsidRPr="009A1037" w:rsidRDefault="006E2C0B" w:rsidP="00E747CD">
            <w:pPr>
              <w:rPr>
                <w:rFonts w:ascii="inherit" w:eastAsia="Arial" w:hAnsi="inherit" w:cs="Arial"/>
              </w:rPr>
            </w:pPr>
            <w:r w:rsidRPr="009A1037">
              <w:rPr>
                <w:rFonts w:ascii="inherit" w:eastAsia="Arial" w:hAnsi="inherit" w:cs="Arial"/>
              </w:rPr>
              <w:t>400 kV</w:t>
            </w:r>
          </w:p>
        </w:tc>
        <w:tc>
          <w:tcPr>
            <w:tcW w:w="2125" w:type="dxa"/>
            <w:gridSpan w:val="2"/>
          </w:tcPr>
          <w:p w14:paraId="008ACBB1" w14:textId="77777777" w:rsidR="006E2C0B" w:rsidRPr="009A1037" w:rsidRDefault="006E2C0B" w:rsidP="00E747CD">
            <w:pPr>
              <w:rPr>
                <w:rFonts w:ascii="inherit" w:hAnsi="inherit"/>
              </w:rPr>
            </w:pPr>
            <w:r w:rsidRPr="009A1037">
              <w:rPr>
                <w:rFonts w:ascii="inherit" w:eastAsia="Arial" w:hAnsi="inherit" w:cs="Arial"/>
              </w:rPr>
              <w:t>0,85 pu-0,90 pu</w:t>
            </w:r>
          </w:p>
        </w:tc>
        <w:tc>
          <w:tcPr>
            <w:tcW w:w="3982" w:type="dxa"/>
            <w:gridSpan w:val="2"/>
          </w:tcPr>
          <w:p w14:paraId="67B4FFE5" w14:textId="77777777" w:rsidR="006E2C0B" w:rsidRPr="00151F42" w:rsidRDefault="006E2C0B" w:rsidP="00E747CD">
            <w:pPr>
              <w:rPr>
                <w:rFonts w:ascii="inherit" w:hAnsi="inherit"/>
              </w:rPr>
            </w:pPr>
            <w:r w:rsidRPr="00151F42">
              <w:rPr>
                <w:rFonts w:ascii="inherit" w:eastAsia="Arial" w:hAnsi="inherit" w:cs="Arial"/>
              </w:rPr>
              <w:t>60 minutes</w:t>
            </w:r>
          </w:p>
        </w:tc>
      </w:tr>
      <w:tr w:rsidR="006E2C0B" w:rsidRPr="00151F42" w14:paraId="4CD809CF"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4A312332" w14:textId="77777777" w:rsidR="006E2C0B" w:rsidRPr="00151F42" w:rsidRDefault="006E2C0B" w:rsidP="00E747CD">
            <w:pPr>
              <w:rPr>
                <w:rFonts w:ascii="inherit" w:hAnsi="inherit"/>
              </w:rPr>
            </w:pPr>
          </w:p>
        </w:tc>
        <w:tc>
          <w:tcPr>
            <w:tcW w:w="1364" w:type="dxa"/>
            <w:vMerge/>
          </w:tcPr>
          <w:p w14:paraId="5A201EF6" w14:textId="77777777" w:rsidR="006E2C0B" w:rsidRPr="009A1037" w:rsidRDefault="006E2C0B" w:rsidP="00E747CD">
            <w:pPr>
              <w:rPr>
                <w:rFonts w:ascii="inherit" w:hAnsi="inherit"/>
              </w:rPr>
            </w:pPr>
          </w:p>
        </w:tc>
        <w:tc>
          <w:tcPr>
            <w:tcW w:w="2125" w:type="dxa"/>
            <w:gridSpan w:val="2"/>
          </w:tcPr>
          <w:p w14:paraId="1D50AF7E" w14:textId="77777777" w:rsidR="006E2C0B" w:rsidRPr="009A1037" w:rsidRDefault="006E2C0B" w:rsidP="00E747CD">
            <w:pPr>
              <w:rPr>
                <w:rFonts w:ascii="inherit" w:hAnsi="inherit"/>
              </w:rPr>
            </w:pPr>
            <w:r w:rsidRPr="009A1037">
              <w:rPr>
                <w:rFonts w:ascii="inherit" w:eastAsia="Arial" w:hAnsi="inherit" w:cs="Arial"/>
              </w:rPr>
              <w:t>0,90 pu-1,05 pu</w:t>
            </w:r>
          </w:p>
        </w:tc>
        <w:tc>
          <w:tcPr>
            <w:tcW w:w="3982" w:type="dxa"/>
            <w:gridSpan w:val="2"/>
          </w:tcPr>
          <w:p w14:paraId="3B692C5F" w14:textId="77777777" w:rsidR="006E2C0B" w:rsidRPr="00151F42" w:rsidRDefault="006E2C0B" w:rsidP="00E747CD">
            <w:pPr>
              <w:rPr>
                <w:rFonts w:ascii="inherit" w:hAnsi="inherit"/>
              </w:rPr>
            </w:pPr>
            <w:r w:rsidRPr="00151F42">
              <w:rPr>
                <w:rFonts w:ascii="inherit" w:eastAsia="Arial" w:hAnsi="inherit" w:cs="Arial"/>
              </w:rPr>
              <w:t>Unlimited</w:t>
            </w:r>
          </w:p>
        </w:tc>
      </w:tr>
      <w:tr w:rsidR="006E2C0B" w:rsidRPr="00151F42" w14:paraId="44813EFE"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16FD271D" w14:textId="77777777" w:rsidR="006E2C0B" w:rsidRPr="00151F42" w:rsidRDefault="006E2C0B" w:rsidP="00E747CD">
            <w:pPr>
              <w:rPr>
                <w:rFonts w:ascii="inherit" w:hAnsi="inherit"/>
              </w:rPr>
            </w:pPr>
          </w:p>
        </w:tc>
        <w:tc>
          <w:tcPr>
            <w:tcW w:w="1364" w:type="dxa"/>
            <w:vMerge/>
          </w:tcPr>
          <w:p w14:paraId="08D24002" w14:textId="77777777" w:rsidR="006E2C0B" w:rsidRPr="009A1037" w:rsidRDefault="006E2C0B" w:rsidP="00E747CD">
            <w:pPr>
              <w:rPr>
                <w:rFonts w:ascii="inherit" w:hAnsi="inherit"/>
              </w:rPr>
            </w:pPr>
          </w:p>
        </w:tc>
        <w:tc>
          <w:tcPr>
            <w:tcW w:w="2125" w:type="dxa"/>
            <w:gridSpan w:val="2"/>
          </w:tcPr>
          <w:p w14:paraId="04EE303F" w14:textId="77777777" w:rsidR="006E2C0B" w:rsidRPr="009A1037" w:rsidRDefault="006E2C0B" w:rsidP="00E747CD">
            <w:pPr>
              <w:rPr>
                <w:rFonts w:ascii="inherit" w:hAnsi="inherit"/>
              </w:rPr>
            </w:pPr>
            <w:r w:rsidRPr="009A1037">
              <w:rPr>
                <w:rFonts w:ascii="inherit" w:eastAsia="Arial" w:hAnsi="inherit" w:cs="Arial"/>
              </w:rPr>
              <w:t>1,05 pu-1,10 pu</w:t>
            </w:r>
          </w:p>
        </w:tc>
        <w:tc>
          <w:tcPr>
            <w:tcW w:w="3982" w:type="dxa"/>
            <w:gridSpan w:val="2"/>
          </w:tcPr>
          <w:p w14:paraId="40BD981C" w14:textId="77777777" w:rsidR="006E2C0B" w:rsidRPr="00151F42" w:rsidRDefault="006E2C0B" w:rsidP="00E747CD">
            <w:pPr>
              <w:rPr>
                <w:rFonts w:ascii="inherit" w:hAnsi="inherit"/>
              </w:rPr>
            </w:pPr>
            <w:r w:rsidRPr="00151F42">
              <w:rPr>
                <w:rFonts w:ascii="inherit" w:eastAsia="Arial" w:hAnsi="inherit" w:cs="Arial"/>
              </w:rPr>
              <w:t>To be specified by each TSO, but not less than 20 minutes and not more than 60 minutes</w:t>
            </w:r>
          </w:p>
        </w:tc>
      </w:tr>
      <w:tr w:rsidR="006E2C0B" w:rsidRPr="00151F42" w14:paraId="41437CFF"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val="restart"/>
          </w:tcPr>
          <w:p w14:paraId="2D5A616E" w14:textId="77777777" w:rsidR="006E2C0B" w:rsidRPr="00151F42" w:rsidRDefault="006E2C0B" w:rsidP="00E747CD">
            <w:pPr>
              <w:rPr>
                <w:rFonts w:ascii="inherit" w:hAnsi="inherit"/>
              </w:rPr>
            </w:pPr>
            <w:r w:rsidRPr="00151F42">
              <w:rPr>
                <w:rFonts w:ascii="inherit" w:hAnsi="inherit"/>
                <w:color w:val="231F20"/>
              </w:rPr>
              <w:t>Nordic</w:t>
            </w:r>
          </w:p>
        </w:tc>
        <w:tc>
          <w:tcPr>
            <w:tcW w:w="1364" w:type="dxa"/>
            <w:vMerge w:val="restart"/>
          </w:tcPr>
          <w:p w14:paraId="7F58738D" w14:textId="77777777" w:rsidR="006E2C0B" w:rsidRPr="009A1037" w:rsidRDefault="006E2C0B" w:rsidP="00E747CD">
            <w:pPr>
              <w:rPr>
                <w:rFonts w:ascii="inherit" w:eastAsia="Arial" w:hAnsi="inherit" w:cs="Arial"/>
              </w:rPr>
            </w:pPr>
            <w:r w:rsidRPr="009A1037">
              <w:rPr>
                <w:rFonts w:ascii="inherit" w:eastAsia="Arial" w:hAnsi="inherit" w:cs="Arial"/>
              </w:rPr>
              <w:t>110 kV</w:t>
            </w:r>
          </w:p>
        </w:tc>
        <w:tc>
          <w:tcPr>
            <w:tcW w:w="2125" w:type="dxa"/>
            <w:gridSpan w:val="2"/>
          </w:tcPr>
          <w:p w14:paraId="7F55EA12" w14:textId="77777777" w:rsidR="006E2C0B" w:rsidRPr="009A1037" w:rsidRDefault="006E2C0B" w:rsidP="00E747CD">
            <w:pPr>
              <w:rPr>
                <w:rFonts w:ascii="inherit" w:hAnsi="inherit"/>
              </w:rPr>
            </w:pPr>
            <w:r w:rsidRPr="009A1037">
              <w:rPr>
                <w:rFonts w:ascii="inherit" w:eastAsia="Arial" w:hAnsi="inherit" w:cs="Arial"/>
              </w:rPr>
              <w:t>0,90 pu-1,05 pu</w:t>
            </w:r>
          </w:p>
        </w:tc>
        <w:tc>
          <w:tcPr>
            <w:tcW w:w="3982" w:type="dxa"/>
            <w:gridSpan w:val="2"/>
          </w:tcPr>
          <w:p w14:paraId="1E01AC80" w14:textId="77777777" w:rsidR="006E2C0B" w:rsidRPr="00151F42" w:rsidRDefault="006E2C0B" w:rsidP="00E747CD">
            <w:pPr>
              <w:rPr>
                <w:rFonts w:ascii="inherit" w:hAnsi="inherit"/>
              </w:rPr>
            </w:pPr>
            <w:r w:rsidRPr="00151F42">
              <w:rPr>
                <w:rFonts w:ascii="inherit" w:eastAsia="Arial" w:hAnsi="inherit" w:cs="Arial"/>
              </w:rPr>
              <w:t>Unlimited</w:t>
            </w:r>
          </w:p>
        </w:tc>
      </w:tr>
      <w:tr w:rsidR="006E2C0B" w:rsidRPr="00151F42" w14:paraId="3109C0B8"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551F1BF3" w14:textId="77777777" w:rsidR="006E2C0B" w:rsidRPr="00151F42" w:rsidRDefault="006E2C0B" w:rsidP="00E747CD">
            <w:pPr>
              <w:rPr>
                <w:rFonts w:ascii="inherit" w:hAnsi="inherit"/>
              </w:rPr>
            </w:pPr>
          </w:p>
        </w:tc>
        <w:tc>
          <w:tcPr>
            <w:tcW w:w="1364" w:type="dxa"/>
            <w:vMerge/>
          </w:tcPr>
          <w:p w14:paraId="258026E6" w14:textId="77777777" w:rsidR="006E2C0B" w:rsidRPr="009A1037" w:rsidRDefault="006E2C0B" w:rsidP="00E747CD">
            <w:pPr>
              <w:rPr>
                <w:rFonts w:ascii="inherit" w:hAnsi="inherit"/>
              </w:rPr>
            </w:pPr>
          </w:p>
        </w:tc>
        <w:tc>
          <w:tcPr>
            <w:tcW w:w="2125" w:type="dxa"/>
            <w:gridSpan w:val="2"/>
          </w:tcPr>
          <w:p w14:paraId="4061156E" w14:textId="77777777" w:rsidR="006E2C0B" w:rsidRPr="009A1037" w:rsidRDefault="006E2C0B" w:rsidP="00E747CD">
            <w:pPr>
              <w:rPr>
                <w:rFonts w:ascii="inherit" w:hAnsi="inherit"/>
              </w:rPr>
            </w:pPr>
            <w:r w:rsidRPr="009A1037">
              <w:rPr>
                <w:rFonts w:ascii="inherit" w:eastAsia="Arial" w:hAnsi="inherit" w:cs="Arial"/>
              </w:rPr>
              <w:t>1,05 pu-1,10 pu</w:t>
            </w:r>
          </w:p>
        </w:tc>
        <w:tc>
          <w:tcPr>
            <w:tcW w:w="3982" w:type="dxa"/>
            <w:gridSpan w:val="2"/>
          </w:tcPr>
          <w:p w14:paraId="677FE890" w14:textId="77777777" w:rsidR="006E2C0B" w:rsidRPr="00151F42" w:rsidRDefault="006E2C0B" w:rsidP="00E747CD">
            <w:pPr>
              <w:rPr>
                <w:rFonts w:ascii="inherit" w:hAnsi="inherit"/>
              </w:rPr>
            </w:pPr>
            <w:r w:rsidRPr="00151F42">
              <w:rPr>
                <w:rFonts w:ascii="inherit" w:eastAsia="Arial" w:hAnsi="inherit" w:cs="Arial"/>
              </w:rPr>
              <w:t>60 minutes</w:t>
            </w:r>
          </w:p>
        </w:tc>
      </w:tr>
      <w:tr w:rsidR="006E2C0B" w:rsidRPr="00151F42" w14:paraId="7AF314EA"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5E33159A" w14:textId="77777777" w:rsidR="006E2C0B" w:rsidRPr="00151F42" w:rsidRDefault="006E2C0B" w:rsidP="00E747CD">
            <w:pPr>
              <w:rPr>
                <w:rFonts w:ascii="inherit" w:hAnsi="inherit"/>
              </w:rPr>
            </w:pPr>
          </w:p>
        </w:tc>
        <w:tc>
          <w:tcPr>
            <w:tcW w:w="1364" w:type="dxa"/>
            <w:vMerge w:val="restart"/>
          </w:tcPr>
          <w:p w14:paraId="68D0AF14" w14:textId="77777777" w:rsidR="006E2C0B" w:rsidRPr="009A1037" w:rsidRDefault="006E2C0B" w:rsidP="00E747CD">
            <w:pPr>
              <w:rPr>
                <w:rFonts w:ascii="inherit" w:eastAsia="Arial" w:hAnsi="inherit" w:cs="Arial"/>
              </w:rPr>
            </w:pPr>
            <w:r w:rsidRPr="009A1037">
              <w:rPr>
                <w:rFonts w:ascii="inherit" w:eastAsia="Arial" w:hAnsi="inherit" w:cs="Arial"/>
              </w:rPr>
              <w:t>132 kV</w:t>
            </w:r>
          </w:p>
        </w:tc>
        <w:tc>
          <w:tcPr>
            <w:tcW w:w="2125" w:type="dxa"/>
            <w:gridSpan w:val="2"/>
          </w:tcPr>
          <w:p w14:paraId="28D96EF4" w14:textId="77777777" w:rsidR="006E2C0B" w:rsidRPr="009A1037" w:rsidRDefault="006E2C0B" w:rsidP="00E747CD">
            <w:pPr>
              <w:rPr>
                <w:rFonts w:ascii="inherit" w:hAnsi="inherit"/>
              </w:rPr>
            </w:pPr>
            <w:r w:rsidRPr="009A1037">
              <w:rPr>
                <w:rFonts w:ascii="inherit" w:eastAsia="Arial" w:hAnsi="inherit" w:cs="Arial"/>
              </w:rPr>
              <w:t>0,90 pu-1,05 pu</w:t>
            </w:r>
          </w:p>
        </w:tc>
        <w:tc>
          <w:tcPr>
            <w:tcW w:w="3982" w:type="dxa"/>
            <w:gridSpan w:val="2"/>
          </w:tcPr>
          <w:p w14:paraId="38825491" w14:textId="77777777" w:rsidR="006E2C0B" w:rsidRPr="00151F42" w:rsidRDefault="006E2C0B" w:rsidP="00E747CD">
            <w:pPr>
              <w:rPr>
                <w:rFonts w:ascii="inherit" w:hAnsi="inherit"/>
              </w:rPr>
            </w:pPr>
            <w:r w:rsidRPr="00151F42">
              <w:rPr>
                <w:rFonts w:ascii="inherit" w:eastAsia="Arial" w:hAnsi="inherit" w:cs="Arial"/>
              </w:rPr>
              <w:t>Unlimited</w:t>
            </w:r>
          </w:p>
        </w:tc>
      </w:tr>
      <w:tr w:rsidR="006E2C0B" w:rsidRPr="00151F42" w14:paraId="578EAC2E"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5A7657D5" w14:textId="77777777" w:rsidR="006E2C0B" w:rsidRPr="00151F42" w:rsidRDefault="006E2C0B" w:rsidP="00E747CD">
            <w:pPr>
              <w:rPr>
                <w:rFonts w:ascii="inherit" w:hAnsi="inherit"/>
              </w:rPr>
            </w:pPr>
          </w:p>
        </w:tc>
        <w:tc>
          <w:tcPr>
            <w:tcW w:w="1364" w:type="dxa"/>
            <w:vMerge/>
          </w:tcPr>
          <w:p w14:paraId="091465EB" w14:textId="77777777" w:rsidR="006E2C0B" w:rsidRPr="009A1037" w:rsidRDefault="006E2C0B" w:rsidP="00E747CD">
            <w:pPr>
              <w:rPr>
                <w:rFonts w:ascii="inherit" w:hAnsi="inherit"/>
              </w:rPr>
            </w:pPr>
          </w:p>
        </w:tc>
        <w:tc>
          <w:tcPr>
            <w:tcW w:w="2125" w:type="dxa"/>
            <w:gridSpan w:val="2"/>
          </w:tcPr>
          <w:p w14:paraId="6E968C2F" w14:textId="77777777" w:rsidR="006E2C0B" w:rsidRPr="009A1037" w:rsidRDefault="006E2C0B" w:rsidP="00E747CD">
            <w:pPr>
              <w:rPr>
                <w:rFonts w:ascii="inherit" w:hAnsi="inherit"/>
              </w:rPr>
            </w:pPr>
            <w:r w:rsidRPr="009A1037">
              <w:rPr>
                <w:rFonts w:ascii="inherit" w:eastAsia="Arial" w:hAnsi="inherit" w:cs="Arial"/>
              </w:rPr>
              <w:t>1,05 pu-1,10 pu</w:t>
            </w:r>
          </w:p>
        </w:tc>
        <w:tc>
          <w:tcPr>
            <w:tcW w:w="3982" w:type="dxa"/>
            <w:gridSpan w:val="2"/>
          </w:tcPr>
          <w:p w14:paraId="208CE089" w14:textId="77777777" w:rsidR="006E2C0B" w:rsidRPr="00151F42" w:rsidRDefault="006E2C0B" w:rsidP="00E747CD">
            <w:pPr>
              <w:rPr>
                <w:rFonts w:ascii="inherit" w:hAnsi="inherit"/>
              </w:rPr>
            </w:pPr>
            <w:r w:rsidRPr="00151F42">
              <w:rPr>
                <w:rFonts w:ascii="inherit" w:eastAsia="Arial" w:hAnsi="inherit" w:cs="Arial"/>
              </w:rPr>
              <w:t>60 minutes</w:t>
            </w:r>
          </w:p>
        </w:tc>
      </w:tr>
      <w:tr w:rsidR="006E2C0B" w:rsidRPr="00151F42" w14:paraId="147D0330"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17703455" w14:textId="77777777" w:rsidR="006E2C0B" w:rsidRPr="00151F42" w:rsidRDefault="006E2C0B" w:rsidP="00E747CD">
            <w:pPr>
              <w:rPr>
                <w:rFonts w:ascii="inherit" w:hAnsi="inherit"/>
              </w:rPr>
            </w:pPr>
          </w:p>
        </w:tc>
        <w:tc>
          <w:tcPr>
            <w:tcW w:w="1364" w:type="dxa"/>
            <w:vMerge w:val="restart"/>
          </w:tcPr>
          <w:p w14:paraId="46946FA1" w14:textId="77777777" w:rsidR="006E2C0B" w:rsidRPr="009A1037" w:rsidRDefault="006E2C0B" w:rsidP="00E747CD">
            <w:pPr>
              <w:rPr>
                <w:rFonts w:ascii="inherit" w:eastAsia="Arial" w:hAnsi="inherit" w:cs="Arial"/>
              </w:rPr>
            </w:pPr>
            <w:r w:rsidRPr="009A1037">
              <w:rPr>
                <w:rFonts w:ascii="inherit" w:eastAsia="Arial" w:hAnsi="inherit" w:cs="Arial"/>
              </w:rPr>
              <w:t>220 kV</w:t>
            </w:r>
          </w:p>
        </w:tc>
        <w:tc>
          <w:tcPr>
            <w:tcW w:w="2125" w:type="dxa"/>
            <w:gridSpan w:val="2"/>
          </w:tcPr>
          <w:p w14:paraId="478B49A8" w14:textId="77777777" w:rsidR="006E2C0B" w:rsidRPr="009A1037" w:rsidRDefault="006E2C0B" w:rsidP="00E747CD">
            <w:pPr>
              <w:rPr>
                <w:rFonts w:ascii="inherit" w:hAnsi="inherit"/>
              </w:rPr>
            </w:pPr>
            <w:r w:rsidRPr="009A1037">
              <w:rPr>
                <w:rFonts w:ascii="inherit" w:eastAsia="Arial" w:hAnsi="inherit" w:cs="Arial"/>
              </w:rPr>
              <w:t>0,90 pu-1,05 pu</w:t>
            </w:r>
          </w:p>
        </w:tc>
        <w:tc>
          <w:tcPr>
            <w:tcW w:w="3982" w:type="dxa"/>
            <w:gridSpan w:val="2"/>
          </w:tcPr>
          <w:p w14:paraId="45958786" w14:textId="77777777" w:rsidR="006E2C0B" w:rsidRPr="00151F42" w:rsidRDefault="006E2C0B" w:rsidP="00E747CD">
            <w:pPr>
              <w:rPr>
                <w:rFonts w:ascii="inherit" w:hAnsi="inherit"/>
              </w:rPr>
            </w:pPr>
            <w:r w:rsidRPr="00151F42">
              <w:rPr>
                <w:rFonts w:ascii="inherit" w:eastAsia="Arial" w:hAnsi="inherit" w:cs="Arial"/>
              </w:rPr>
              <w:t>Unlimited</w:t>
            </w:r>
          </w:p>
        </w:tc>
      </w:tr>
      <w:tr w:rsidR="006E2C0B" w:rsidRPr="00151F42" w14:paraId="753A5810"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1AF0044F" w14:textId="77777777" w:rsidR="006E2C0B" w:rsidRPr="00151F42" w:rsidRDefault="006E2C0B" w:rsidP="00E747CD">
            <w:pPr>
              <w:rPr>
                <w:rFonts w:ascii="inherit" w:hAnsi="inherit"/>
              </w:rPr>
            </w:pPr>
          </w:p>
        </w:tc>
        <w:tc>
          <w:tcPr>
            <w:tcW w:w="1364" w:type="dxa"/>
            <w:vMerge/>
          </w:tcPr>
          <w:p w14:paraId="04E20333" w14:textId="77777777" w:rsidR="006E2C0B" w:rsidRPr="009A1037" w:rsidRDefault="006E2C0B" w:rsidP="00E747CD">
            <w:pPr>
              <w:rPr>
                <w:rFonts w:ascii="inherit" w:hAnsi="inherit"/>
              </w:rPr>
            </w:pPr>
          </w:p>
        </w:tc>
        <w:tc>
          <w:tcPr>
            <w:tcW w:w="2125" w:type="dxa"/>
            <w:gridSpan w:val="2"/>
          </w:tcPr>
          <w:p w14:paraId="6DA16D5A" w14:textId="77777777" w:rsidR="006E2C0B" w:rsidRPr="009A1037" w:rsidRDefault="006E2C0B" w:rsidP="00E747CD">
            <w:pPr>
              <w:rPr>
                <w:rFonts w:ascii="inherit" w:hAnsi="inherit"/>
              </w:rPr>
            </w:pPr>
            <w:r w:rsidRPr="009A1037">
              <w:rPr>
                <w:rFonts w:ascii="inherit" w:eastAsia="Arial" w:hAnsi="inherit" w:cs="Arial"/>
                <w:color w:val="231F20"/>
              </w:rPr>
              <w:t>1,05 pu-1,10 pu</w:t>
            </w:r>
          </w:p>
        </w:tc>
        <w:tc>
          <w:tcPr>
            <w:tcW w:w="3982" w:type="dxa"/>
            <w:gridSpan w:val="2"/>
          </w:tcPr>
          <w:p w14:paraId="64ED0DE1" w14:textId="77777777" w:rsidR="006E2C0B" w:rsidRPr="00151F42" w:rsidRDefault="006E2C0B" w:rsidP="00E747CD">
            <w:pPr>
              <w:rPr>
                <w:rFonts w:ascii="inherit" w:hAnsi="inherit"/>
              </w:rPr>
            </w:pPr>
            <w:r w:rsidRPr="00151F42">
              <w:rPr>
                <w:rFonts w:ascii="inherit" w:eastAsia="Arial" w:hAnsi="inherit" w:cs="Arial"/>
                <w:color w:val="231F20"/>
              </w:rPr>
              <w:t>60 minutes</w:t>
            </w:r>
          </w:p>
        </w:tc>
      </w:tr>
      <w:tr w:rsidR="006E2C0B" w:rsidRPr="00151F42" w14:paraId="66351B53"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5A514A28" w14:textId="77777777" w:rsidR="006E2C0B" w:rsidRPr="00151F42" w:rsidRDefault="006E2C0B" w:rsidP="00E747CD">
            <w:pPr>
              <w:rPr>
                <w:rFonts w:ascii="inherit" w:hAnsi="inherit"/>
              </w:rPr>
            </w:pPr>
          </w:p>
        </w:tc>
        <w:tc>
          <w:tcPr>
            <w:tcW w:w="1364" w:type="dxa"/>
            <w:vMerge w:val="restart"/>
          </w:tcPr>
          <w:p w14:paraId="7B96D38B" w14:textId="77777777" w:rsidR="006E2C0B" w:rsidRPr="009A1037" w:rsidRDefault="006E2C0B" w:rsidP="00E747CD">
            <w:pPr>
              <w:rPr>
                <w:rFonts w:ascii="inherit" w:eastAsia="Arial" w:hAnsi="inherit" w:cs="Arial"/>
              </w:rPr>
            </w:pPr>
            <w:r w:rsidRPr="009A1037">
              <w:rPr>
                <w:rFonts w:ascii="inherit" w:eastAsia="Arial" w:hAnsi="inherit" w:cs="Arial"/>
              </w:rPr>
              <w:t>330 kV</w:t>
            </w:r>
          </w:p>
        </w:tc>
        <w:tc>
          <w:tcPr>
            <w:tcW w:w="2125" w:type="dxa"/>
            <w:gridSpan w:val="2"/>
          </w:tcPr>
          <w:p w14:paraId="643E74BA" w14:textId="77777777" w:rsidR="006E2C0B" w:rsidRPr="009A1037" w:rsidRDefault="006E2C0B" w:rsidP="00E747CD">
            <w:pPr>
              <w:rPr>
                <w:rFonts w:ascii="inherit" w:hAnsi="inherit"/>
              </w:rPr>
            </w:pPr>
            <w:r w:rsidRPr="009A1037">
              <w:rPr>
                <w:rFonts w:ascii="inherit" w:eastAsia="Arial" w:hAnsi="inherit" w:cs="Arial"/>
                <w:color w:val="231F20"/>
              </w:rPr>
              <w:t>0,90 pu – 1,05 pu</w:t>
            </w:r>
          </w:p>
        </w:tc>
        <w:tc>
          <w:tcPr>
            <w:tcW w:w="3982" w:type="dxa"/>
            <w:gridSpan w:val="2"/>
          </w:tcPr>
          <w:p w14:paraId="4B10FFE0" w14:textId="77777777" w:rsidR="006E2C0B" w:rsidRPr="00151F42" w:rsidRDefault="006E2C0B" w:rsidP="00E747CD">
            <w:pPr>
              <w:rPr>
                <w:rFonts w:ascii="inherit" w:hAnsi="inherit"/>
              </w:rPr>
            </w:pPr>
            <w:r w:rsidRPr="00151F42">
              <w:rPr>
                <w:rFonts w:ascii="inherit" w:eastAsia="Arial" w:hAnsi="inherit" w:cs="Arial"/>
              </w:rPr>
              <w:t>Unlimited</w:t>
            </w:r>
          </w:p>
        </w:tc>
      </w:tr>
      <w:tr w:rsidR="006E2C0B" w:rsidRPr="00151F42" w14:paraId="11343E8E"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1E662F06" w14:textId="77777777" w:rsidR="006E2C0B" w:rsidRPr="00151F42" w:rsidRDefault="006E2C0B" w:rsidP="00E747CD">
            <w:pPr>
              <w:rPr>
                <w:rFonts w:ascii="inherit" w:hAnsi="inherit"/>
              </w:rPr>
            </w:pPr>
          </w:p>
        </w:tc>
        <w:tc>
          <w:tcPr>
            <w:tcW w:w="1364" w:type="dxa"/>
            <w:vMerge/>
          </w:tcPr>
          <w:p w14:paraId="5126B3EC" w14:textId="77777777" w:rsidR="006E2C0B" w:rsidRPr="009A1037" w:rsidRDefault="006E2C0B" w:rsidP="00E747CD">
            <w:pPr>
              <w:rPr>
                <w:rFonts w:ascii="inherit" w:hAnsi="inherit"/>
              </w:rPr>
            </w:pPr>
          </w:p>
        </w:tc>
        <w:tc>
          <w:tcPr>
            <w:tcW w:w="2125" w:type="dxa"/>
            <w:gridSpan w:val="2"/>
          </w:tcPr>
          <w:p w14:paraId="54D14E28" w14:textId="77777777" w:rsidR="006E2C0B" w:rsidRPr="009A1037" w:rsidRDefault="006E2C0B" w:rsidP="00E747CD">
            <w:pPr>
              <w:rPr>
                <w:rFonts w:ascii="inherit" w:hAnsi="inherit"/>
              </w:rPr>
            </w:pPr>
            <w:r w:rsidRPr="009A1037">
              <w:rPr>
                <w:rFonts w:ascii="inherit" w:eastAsia="Arial" w:hAnsi="inherit" w:cs="Arial"/>
                <w:color w:val="231F20"/>
              </w:rPr>
              <w:t>1,05 pu – 1,10 pu</w:t>
            </w:r>
          </w:p>
        </w:tc>
        <w:tc>
          <w:tcPr>
            <w:tcW w:w="3982" w:type="dxa"/>
            <w:gridSpan w:val="2"/>
          </w:tcPr>
          <w:p w14:paraId="7CB0442C" w14:textId="77777777" w:rsidR="006E2C0B" w:rsidRPr="00151F42" w:rsidRDefault="006E2C0B" w:rsidP="00E747CD">
            <w:pPr>
              <w:rPr>
                <w:rFonts w:ascii="inherit" w:hAnsi="inherit"/>
              </w:rPr>
            </w:pPr>
            <w:r w:rsidRPr="00151F42">
              <w:rPr>
                <w:rFonts w:ascii="inherit" w:eastAsia="Arial" w:hAnsi="inherit" w:cs="Arial"/>
              </w:rPr>
              <w:t>To be specified by each TSO, but not more than 60 minutes</w:t>
            </w:r>
          </w:p>
        </w:tc>
      </w:tr>
      <w:tr w:rsidR="006E2C0B" w:rsidRPr="00151F42" w14:paraId="394703D7"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1C5076B9" w14:textId="77777777" w:rsidR="006E2C0B" w:rsidRPr="00151F42" w:rsidRDefault="006E2C0B" w:rsidP="00E747CD">
            <w:pPr>
              <w:rPr>
                <w:rFonts w:ascii="inherit" w:hAnsi="inherit"/>
              </w:rPr>
            </w:pPr>
          </w:p>
        </w:tc>
        <w:tc>
          <w:tcPr>
            <w:tcW w:w="1364" w:type="dxa"/>
            <w:vMerge w:val="restart"/>
          </w:tcPr>
          <w:p w14:paraId="55E76655" w14:textId="77777777" w:rsidR="006E2C0B" w:rsidRPr="009A1037" w:rsidRDefault="006E2C0B" w:rsidP="00E747CD">
            <w:pPr>
              <w:rPr>
                <w:rFonts w:ascii="inherit" w:eastAsia="Arial" w:hAnsi="inherit" w:cs="Arial"/>
              </w:rPr>
            </w:pPr>
            <w:r w:rsidRPr="009A1037">
              <w:rPr>
                <w:rFonts w:ascii="inherit" w:eastAsia="Arial" w:hAnsi="inherit" w:cs="Arial"/>
              </w:rPr>
              <w:t>400 kV</w:t>
            </w:r>
          </w:p>
        </w:tc>
        <w:tc>
          <w:tcPr>
            <w:tcW w:w="2125" w:type="dxa"/>
            <w:gridSpan w:val="2"/>
          </w:tcPr>
          <w:p w14:paraId="294D9D87" w14:textId="77777777" w:rsidR="006E2C0B" w:rsidRPr="009A1037" w:rsidRDefault="006E2C0B" w:rsidP="00E747CD">
            <w:pPr>
              <w:rPr>
                <w:rFonts w:ascii="inherit" w:hAnsi="inherit"/>
              </w:rPr>
            </w:pPr>
            <w:r w:rsidRPr="009A1037">
              <w:rPr>
                <w:rFonts w:ascii="inherit" w:eastAsia="Arial" w:hAnsi="inherit" w:cs="Arial"/>
                <w:color w:val="231F20"/>
              </w:rPr>
              <w:t>0,90 pu – 1,05 pu</w:t>
            </w:r>
          </w:p>
        </w:tc>
        <w:tc>
          <w:tcPr>
            <w:tcW w:w="3982" w:type="dxa"/>
            <w:gridSpan w:val="2"/>
          </w:tcPr>
          <w:p w14:paraId="21A104EF" w14:textId="77777777" w:rsidR="006E2C0B" w:rsidRPr="00151F42" w:rsidRDefault="006E2C0B" w:rsidP="00E747CD">
            <w:pPr>
              <w:rPr>
                <w:rFonts w:ascii="inherit" w:hAnsi="inherit"/>
              </w:rPr>
            </w:pPr>
            <w:r w:rsidRPr="00151F42">
              <w:rPr>
                <w:rFonts w:ascii="inherit" w:eastAsia="Arial" w:hAnsi="inherit" w:cs="Arial"/>
              </w:rPr>
              <w:t>Unlimited</w:t>
            </w:r>
          </w:p>
        </w:tc>
      </w:tr>
      <w:tr w:rsidR="006E2C0B" w:rsidRPr="00151F42" w14:paraId="4F8909C6"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746B1FBA" w14:textId="77777777" w:rsidR="006E2C0B" w:rsidRPr="00151F42" w:rsidRDefault="006E2C0B" w:rsidP="00E747CD">
            <w:pPr>
              <w:rPr>
                <w:rFonts w:ascii="inherit" w:hAnsi="inherit"/>
              </w:rPr>
            </w:pPr>
          </w:p>
        </w:tc>
        <w:tc>
          <w:tcPr>
            <w:tcW w:w="1364" w:type="dxa"/>
            <w:vMerge/>
          </w:tcPr>
          <w:p w14:paraId="4CAD0D7E" w14:textId="77777777" w:rsidR="006E2C0B" w:rsidRPr="009A1037" w:rsidRDefault="006E2C0B" w:rsidP="00E747CD">
            <w:pPr>
              <w:rPr>
                <w:rFonts w:ascii="inherit" w:hAnsi="inherit"/>
              </w:rPr>
            </w:pPr>
          </w:p>
        </w:tc>
        <w:tc>
          <w:tcPr>
            <w:tcW w:w="2125" w:type="dxa"/>
            <w:gridSpan w:val="2"/>
          </w:tcPr>
          <w:p w14:paraId="25EB7C68" w14:textId="77777777" w:rsidR="006E2C0B" w:rsidRPr="009A1037" w:rsidRDefault="006E2C0B" w:rsidP="00E747CD">
            <w:pPr>
              <w:rPr>
                <w:rFonts w:ascii="inherit" w:hAnsi="inherit"/>
              </w:rPr>
            </w:pPr>
            <w:r w:rsidRPr="009A1037">
              <w:rPr>
                <w:rFonts w:ascii="inherit" w:eastAsia="Arial" w:hAnsi="inherit" w:cs="Arial"/>
                <w:color w:val="231F20"/>
              </w:rPr>
              <w:t>1,05 pu – 1,10 pu</w:t>
            </w:r>
          </w:p>
        </w:tc>
        <w:tc>
          <w:tcPr>
            <w:tcW w:w="3982" w:type="dxa"/>
            <w:gridSpan w:val="2"/>
          </w:tcPr>
          <w:p w14:paraId="56106F42" w14:textId="77777777" w:rsidR="006E2C0B" w:rsidRPr="00151F42" w:rsidRDefault="006E2C0B" w:rsidP="00E747CD">
            <w:pPr>
              <w:rPr>
                <w:rFonts w:ascii="inherit" w:hAnsi="inherit"/>
              </w:rPr>
            </w:pPr>
            <w:r w:rsidRPr="00151F42">
              <w:rPr>
                <w:rFonts w:ascii="inherit" w:eastAsia="Arial" w:hAnsi="inherit" w:cs="Arial"/>
              </w:rPr>
              <w:t>To be specified by each TSO, but not more than 60 minutes</w:t>
            </w:r>
          </w:p>
        </w:tc>
      </w:tr>
      <w:tr w:rsidR="006E2C0B" w:rsidRPr="00151F42" w14:paraId="111B715E"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val="restart"/>
          </w:tcPr>
          <w:p w14:paraId="5748BFC1" w14:textId="027A451E" w:rsidR="006E2C0B" w:rsidRPr="002D7872" w:rsidRDefault="006E2C0B" w:rsidP="00E747CD">
            <w:pPr>
              <w:rPr>
                <w:rFonts w:ascii="inherit" w:hAnsi="inherit"/>
                <w:strike/>
                <w:lang w:val="fr-FR"/>
              </w:rPr>
            </w:pPr>
            <w:r w:rsidRPr="002D7872">
              <w:rPr>
                <w:rFonts w:ascii="inherit" w:hAnsi="inherit"/>
                <w:strike/>
                <w:color w:val="231F20"/>
                <w:lang w:val="fr-FR"/>
              </w:rPr>
              <w:t>Great Britain</w:t>
            </w:r>
          </w:p>
        </w:tc>
        <w:tc>
          <w:tcPr>
            <w:tcW w:w="1364" w:type="dxa"/>
          </w:tcPr>
          <w:p w14:paraId="1CF12C40" w14:textId="77777777" w:rsidR="006E2C0B" w:rsidRPr="009A1037" w:rsidRDefault="006E2C0B" w:rsidP="00E747CD">
            <w:pPr>
              <w:rPr>
                <w:rFonts w:ascii="inherit" w:eastAsia="Arial" w:hAnsi="inherit" w:cs="Arial"/>
                <w:strike/>
                <w:lang w:val="fr-FR"/>
              </w:rPr>
            </w:pPr>
            <w:r w:rsidRPr="009A1037">
              <w:rPr>
                <w:rFonts w:ascii="inherit" w:eastAsia="Arial" w:hAnsi="inherit" w:cs="Arial"/>
                <w:strike/>
                <w:lang w:val="fr-FR"/>
              </w:rPr>
              <w:t>132 kV</w:t>
            </w:r>
          </w:p>
        </w:tc>
        <w:tc>
          <w:tcPr>
            <w:tcW w:w="2125" w:type="dxa"/>
            <w:gridSpan w:val="2"/>
          </w:tcPr>
          <w:p w14:paraId="6B3B649F" w14:textId="77777777" w:rsidR="006E2C0B" w:rsidRPr="009A1037" w:rsidRDefault="006E2C0B" w:rsidP="00E747CD">
            <w:pPr>
              <w:rPr>
                <w:rFonts w:ascii="inherit" w:hAnsi="inherit"/>
                <w:strike/>
                <w:lang w:val="fr-FR"/>
              </w:rPr>
            </w:pPr>
            <w:r w:rsidRPr="009A1037">
              <w:rPr>
                <w:rFonts w:ascii="inherit" w:eastAsia="Arial" w:hAnsi="inherit" w:cs="Arial"/>
                <w:strike/>
                <w:color w:val="231F20"/>
                <w:lang w:val="fr-FR"/>
              </w:rPr>
              <w:t>0,90 pu -1,098 pu</w:t>
            </w:r>
          </w:p>
        </w:tc>
        <w:tc>
          <w:tcPr>
            <w:tcW w:w="3982" w:type="dxa"/>
            <w:gridSpan w:val="2"/>
          </w:tcPr>
          <w:p w14:paraId="60900BA4" w14:textId="77777777" w:rsidR="006E2C0B" w:rsidRPr="002D7872" w:rsidRDefault="006E2C0B" w:rsidP="00E747CD">
            <w:pPr>
              <w:rPr>
                <w:rFonts w:ascii="inherit" w:hAnsi="inherit"/>
                <w:strike/>
                <w:lang w:val="fr-FR"/>
              </w:rPr>
            </w:pPr>
            <w:r w:rsidRPr="002D7872">
              <w:rPr>
                <w:rFonts w:ascii="inherit" w:eastAsia="Arial" w:hAnsi="inherit" w:cs="Arial"/>
                <w:strike/>
                <w:lang w:val="fr-FR"/>
              </w:rPr>
              <w:t>Unlimited</w:t>
            </w:r>
          </w:p>
        </w:tc>
      </w:tr>
      <w:tr w:rsidR="006E2C0B" w:rsidRPr="00151F42" w14:paraId="5D7AE7A1"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64D8CE01" w14:textId="77777777" w:rsidR="006E2C0B" w:rsidRPr="00BE094B" w:rsidRDefault="006E2C0B" w:rsidP="00E747CD">
            <w:pPr>
              <w:rPr>
                <w:rFonts w:ascii="inherit" w:hAnsi="inherit"/>
                <w:strike/>
                <w:lang w:val="fr-FR"/>
              </w:rPr>
            </w:pPr>
          </w:p>
        </w:tc>
        <w:tc>
          <w:tcPr>
            <w:tcW w:w="1364" w:type="dxa"/>
          </w:tcPr>
          <w:p w14:paraId="6C63F8AB" w14:textId="77777777" w:rsidR="006E2C0B" w:rsidRPr="001A5A91" w:rsidRDefault="006E2C0B" w:rsidP="00E747CD">
            <w:pPr>
              <w:rPr>
                <w:rFonts w:ascii="inherit" w:eastAsia="Arial" w:hAnsi="inherit" w:cs="Arial"/>
                <w:strike/>
                <w:lang w:val="fr-FR"/>
              </w:rPr>
            </w:pPr>
            <w:r w:rsidRPr="001A5A91">
              <w:rPr>
                <w:rFonts w:ascii="inherit" w:eastAsia="Arial" w:hAnsi="inherit" w:cs="Arial"/>
                <w:strike/>
                <w:lang w:val="fr-FR"/>
              </w:rPr>
              <w:t>275 kV</w:t>
            </w:r>
          </w:p>
        </w:tc>
        <w:tc>
          <w:tcPr>
            <w:tcW w:w="2125" w:type="dxa"/>
            <w:gridSpan w:val="2"/>
          </w:tcPr>
          <w:p w14:paraId="52479F12" w14:textId="77777777" w:rsidR="006E2C0B" w:rsidRPr="001A5A91" w:rsidRDefault="006E2C0B" w:rsidP="00E747CD">
            <w:pPr>
              <w:rPr>
                <w:rFonts w:ascii="inherit" w:hAnsi="inherit"/>
                <w:strike/>
                <w:lang w:val="fr-FR"/>
              </w:rPr>
            </w:pPr>
            <w:r w:rsidRPr="001A5A91">
              <w:rPr>
                <w:rFonts w:ascii="inherit" w:eastAsia="Arial" w:hAnsi="inherit" w:cs="Arial"/>
                <w:strike/>
                <w:color w:val="231F20"/>
                <w:lang w:val="fr-FR"/>
              </w:rPr>
              <w:t>0,90 pu -1,09 pu</w:t>
            </w:r>
          </w:p>
        </w:tc>
        <w:tc>
          <w:tcPr>
            <w:tcW w:w="3982" w:type="dxa"/>
            <w:gridSpan w:val="2"/>
          </w:tcPr>
          <w:p w14:paraId="20AE658F" w14:textId="77777777" w:rsidR="006E2C0B" w:rsidRPr="001A5A91" w:rsidRDefault="006E2C0B" w:rsidP="00E747CD">
            <w:pPr>
              <w:rPr>
                <w:rFonts w:ascii="inherit" w:hAnsi="inherit"/>
                <w:strike/>
                <w:lang w:val="fr-FR"/>
              </w:rPr>
            </w:pPr>
            <w:r w:rsidRPr="001A5A91">
              <w:rPr>
                <w:rFonts w:ascii="inherit" w:eastAsia="Arial" w:hAnsi="inherit" w:cs="Arial"/>
                <w:strike/>
                <w:lang w:val="fr-FR"/>
              </w:rPr>
              <w:t>Unlimited</w:t>
            </w:r>
          </w:p>
        </w:tc>
      </w:tr>
      <w:tr w:rsidR="006E2C0B" w:rsidRPr="00151F42" w14:paraId="56BDA64F"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4F14ECAB" w14:textId="77777777" w:rsidR="006E2C0B" w:rsidRPr="00BE094B" w:rsidRDefault="006E2C0B" w:rsidP="00E747CD">
            <w:pPr>
              <w:rPr>
                <w:rFonts w:ascii="inherit" w:hAnsi="inherit"/>
                <w:strike/>
                <w:lang w:val="fr-FR"/>
              </w:rPr>
            </w:pPr>
          </w:p>
        </w:tc>
        <w:tc>
          <w:tcPr>
            <w:tcW w:w="1364" w:type="dxa"/>
            <w:vMerge w:val="restart"/>
          </w:tcPr>
          <w:p w14:paraId="70C84C83" w14:textId="77777777" w:rsidR="006E2C0B" w:rsidRPr="001A5A91" w:rsidRDefault="006E2C0B" w:rsidP="00E747CD">
            <w:pPr>
              <w:rPr>
                <w:rFonts w:ascii="inherit" w:eastAsia="Arial" w:hAnsi="inherit" w:cs="Arial"/>
                <w:strike/>
                <w:lang w:val="fr-FR"/>
              </w:rPr>
            </w:pPr>
            <w:r w:rsidRPr="001A5A91">
              <w:rPr>
                <w:rFonts w:ascii="inherit" w:eastAsia="Arial" w:hAnsi="inherit" w:cs="Arial"/>
                <w:strike/>
                <w:lang w:val="fr-FR"/>
              </w:rPr>
              <w:t>400 kV</w:t>
            </w:r>
          </w:p>
        </w:tc>
        <w:tc>
          <w:tcPr>
            <w:tcW w:w="2125" w:type="dxa"/>
            <w:gridSpan w:val="2"/>
          </w:tcPr>
          <w:p w14:paraId="4F2C291D" w14:textId="77777777" w:rsidR="006E2C0B" w:rsidRPr="001A5A91" w:rsidRDefault="006E2C0B" w:rsidP="00E747CD">
            <w:pPr>
              <w:rPr>
                <w:rFonts w:ascii="inherit" w:hAnsi="inherit"/>
                <w:strike/>
                <w:lang w:val="fr-FR"/>
              </w:rPr>
            </w:pPr>
            <w:r w:rsidRPr="001A5A91">
              <w:rPr>
                <w:rFonts w:ascii="inherit" w:eastAsia="Arial" w:hAnsi="inherit" w:cs="Arial"/>
                <w:strike/>
                <w:color w:val="231F20"/>
                <w:lang w:val="fr-FR"/>
              </w:rPr>
              <w:t xml:space="preserve">0,90 pu </w:t>
            </w:r>
            <w:r w:rsidRPr="001A5A91">
              <w:rPr>
                <w:rFonts w:ascii="inherit" w:eastAsia="Arial" w:hAnsi="inherit" w:cs="Arial" w:hint="eastAsia"/>
                <w:strike/>
                <w:color w:val="231F20"/>
                <w:lang w:val="fr-FR"/>
              </w:rPr>
              <w:t>–</w:t>
            </w:r>
            <w:r w:rsidRPr="001A5A91">
              <w:rPr>
                <w:rFonts w:ascii="inherit" w:eastAsia="Arial" w:hAnsi="inherit" w:cs="Arial"/>
                <w:strike/>
                <w:color w:val="231F20"/>
                <w:lang w:val="fr-FR"/>
              </w:rPr>
              <w:t xml:space="preserve"> 1,05 pu</w:t>
            </w:r>
          </w:p>
        </w:tc>
        <w:tc>
          <w:tcPr>
            <w:tcW w:w="3982" w:type="dxa"/>
            <w:gridSpan w:val="2"/>
          </w:tcPr>
          <w:p w14:paraId="6C320A2F" w14:textId="77777777" w:rsidR="006E2C0B" w:rsidRPr="001A5A91" w:rsidRDefault="006E2C0B" w:rsidP="00E747CD">
            <w:pPr>
              <w:rPr>
                <w:rFonts w:ascii="inherit" w:hAnsi="inherit"/>
                <w:strike/>
                <w:lang w:val="fr-FR"/>
              </w:rPr>
            </w:pPr>
            <w:r w:rsidRPr="001A5A91">
              <w:rPr>
                <w:rFonts w:ascii="inherit" w:eastAsia="Arial" w:hAnsi="inherit" w:cs="Arial"/>
                <w:strike/>
                <w:lang w:val="fr-FR"/>
              </w:rPr>
              <w:t>Unlimited</w:t>
            </w:r>
          </w:p>
        </w:tc>
      </w:tr>
      <w:tr w:rsidR="006E2C0B" w:rsidRPr="00151F42" w14:paraId="0392E42E"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44A1FAA4" w14:textId="77777777" w:rsidR="006E2C0B" w:rsidRPr="00BE094B" w:rsidRDefault="006E2C0B" w:rsidP="00E747CD">
            <w:pPr>
              <w:rPr>
                <w:rFonts w:ascii="inherit" w:hAnsi="inherit"/>
                <w:strike/>
                <w:lang w:val="fr-FR"/>
              </w:rPr>
            </w:pPr>
          </w:p>
        </w:tc>
        <w:tc>
          <w:tcPr>
            <w:tcW w:w="1364" w:type="dxa"/>
            <w:vMerge/>
          </w:tcPr>
          <w:p w14:paraId="15194C88" w14:textId="77777777" w:rsidR="006E2C0B" w:rsidRPr="00BE094B" w:rsidRDefault="006E2C0B" w:rsidP="00E747CD">
            <w:pPr>
              <w:rPr>
                <w:rFonts w:ascii="inherit" w:hAnsi="inherit"/>
                <w:strike/>
                <w:lang w:val="fr-FR"/>
              </w:rPr>
            </w:pPr>
          </w:p>
        </w:tc>
        <w:tc>
          <w:tcPr>
            <w:tcW w:w="2125" w:type="dxa"/>
            <w:gridSpan w:val="2"/>
          </w:tcPr>
          <w:p w14:paraId="0699C6EA" w14:textId="77777777" w:rsidR="006E2C0B" w:rsidRPr="001A5A91" w:rsidRDefault="006E2C0B" w:rsidP="00E747CD">
            <w:pPr>
              <w:rPr>
                <w:rFonts w:ascii="inherit" w:hAnsi="inherit"/>
                <w:strike/>
                <w:lang w:val="fr-FR"/>
              </w:rPr>
            </w:pPr>
            <w:r w:rsidRPr="001A5A91">
              <w:rPr>
                <w:rFonts w:ascii="inherit" w:eastAsia="Arial" w:hAnsi="inherit" w:cs="Arial"/>
                <w:strike/>
                <w:color w:val="231F20"/>
                <w:lang w:val="fr-FR"/>
              </w:rPr>
              <w:t xml:space="preserve">1,05 pu </w:t>
            </w:r>
            <w:r w:rsidRPr="001A5A91">
              <w:rPr>
                <w:rFonts w:ascii="inherit" w:eastAsia="Arial" w:hAnsi="inherit" w:cs="Arial" w:hint="eastAsia"/>
                <w:strike/>
                <w:color w:val="231F20"/>
                <w:lang w:val="fr-FR"/>
              </w:rPr>
              <w:t>–</w:t>
            </w:r>
            <w:r w:rsidRPr="001A5A91">
              <w:rPr>
                <w:rFonts w:ascii="inherit" w:eastAsia="Arial" w:hAnsi="inherit" w:cs="Arial"/>
                <w:strike/>
                <w:color w:val="231F20"/>
                <w:lang w:val="fr-FR"/>
              </w:rPr>
              <w:t xml:space="preserve"> 1,10 pu</w:t>
            </w:r>
          </w:p>
        </w:tc>
        <w:tc>
          <w:tcPr>
            <w:tcW w:w="3982" w:type="dxa"/>
            <w:gridSpan w:val="2"/>
          </w:tcPr>
          <w:p w14:paraId="5470B9C0" w14:textId="77777777" w:rsidR="006E2C0B" w:rsidRPr="001A5A91" w:rsidRDefault="006E2C0B" w:rsidP="00E747CD">
            <w:pPr>
              <w:rPr>
                <w:rFonts w:ascii="inherit" w:hAnsi="inherit"/>
                <w:strike/>
                <w:lang w:val="fr-FR"/>
              </w:rPr>
            </w:pPr>
            <w:r w:rsidRPr="001A5A91">
              <w:rPr>
                <w:rFonts w:ascii="inherit" w:eastAsia="Arial" w:hAnsi="inherit" w:cs="Arial"/>
                <w:strike/>
                <w:lang w:val="fr-FR"/>
              </w:rPr>
              <w:t xml:space="preserve">15 minutes </w:t>
            </w:r>
          </w:p>
        </w:tc>
      </w:tr>
      <w:tr w:rsidR="006E2C0B" w:rsidRPr="00151F42" w14:paraId="29220557"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val="restart"/>
          </w:tcPr>
          <w:p w14:paraId="35485BA1" w14:textId="77777777" w:rsidR="006E2C0B" w:rsidRPr="00151F42" w:rsidRDefault="006E2C0B" w:rsidP="00E747CD">
            <w:pPr>
              <w:rPr>
                <w:rFonts w:ascii="inherit" w:hAnsi="inherit"/>
                <w:lang w:val="fr-FR"/>
              </w:rPr>
            </w:pPr>
            <w:r w:rsidRPr="00151F42">
              <w:rPr>
                <w:rFonts w:ascii="inherit" w:hAnsi="inherit"/>
                <w:color w:val="231F20"/>
                <w:lang w:val="fr-FR"/>
              </w:rPr>
              <w:t>Ireland and Northern Ireland</w:t>
            </w:r>
          </w:p>
        </w:tc>
        <w:tc>
          <w:tcPr>
            <w:tcW w:w="1364" w:type="dxa"/>
          </w:tcPr>
          <w:p w14:paraId="33EFFBB1" w14:textId="77777777" w:rsidR="006E2C0B" w:rsidRPr="009A1037" w:rsidRDefault="006E2C0B" w:rsidP="00E747CD">
            <w:pPr>
              <w:rPr>
                <w:rFonts w:ascii="inherit" w:eastAsia="Arial" w:hAnsi="inherit" w:cs="Arial"/>
                <w:lang w:val="fr-FR"/>
              </w:rPr>
            </w:pPr>
            <w:r w:rsidRPr="009A1037">
              <w:rPr>
                <w:rFonts w:ascii="inherit" w:eastAsia="Arial" w:hAnsi="inherit" w:cs="Arial"/>
                <w:lang w:val="fr-FR"/>
              </w:rPr>
              <w:t>110 kV</w:t>
            </w:r>
          </w:p>
        </w:tc>
        <w:tc>
          <w:tcPr>
            <w:tcW w:w="2125" w:type="dxa"/>
            <w:gridSpan w:val="2"/>
          </w:tcPr>
          <w:p w14:paraId="189784BA" w14:textId="77777777" w:rsidR="006E2C0B" w:rsidRPr="009A1037" w:rsidRDefault="006E2C0B" w:rsidP="00E747CD">
            <w:pPr>
              <w:rPr>
                <w:rFonts w:ascii="inherit" w:hAnsi="inherit"/>
                <w:lang w:val="fr-FR"/>
              </w:rPr>
            </w:pPr>
            <w:r w:rsidRPr="009A1037">
              <w:rPr>
                <w:rFonts w:ascii="inherit" w:eastAsia="Arial" w:hAnsi="inherit" w:cs="Arial"/>
                <w:color w:val="231F20"/>
                <w:lang w:val="fr-FR"/>
              </w:rPr>
              <w:t>0,90 pu-1,10 pu</w:t>
            </w:r>
          </w:p>
        </w:tc>
        <w:tc>
          <w:tcPr>
            <w:tcW w:w="3982" w:type="dxa"/>
            <w:gridSpan w:val="2"/>
          </w:tcPr>
          <w:p w14:paraId="07CB9BBB" w14:textId="77777777" w:rsidR="006E2C0B" w:rsidRPr="00151F42" w:rsidRDefault="006E2C0B" w:rsidP="00E747CD">
            <w:pPr>
              <w:rPr>
                <w:rFonts w:ascii="inherit" w:hAnsi="inherit"/>
                <w:lang w:val="fr-FR"/>
              </w:rPr>
            </w:pPr>
            <w:r w:rsidRPr="00151F42">
              <w:rPr>
                <w:rFonts w:ascii="inherit" w:eastAsia="Arial" w:hAnsi="inherit" w:cs="Arial"/>
                <w:lang w:val="fr-FR"/>
              </w:rPr>
              <w:t>Unlimited</w:t>
            </w:r>
          </w:p>
        </w:tc>
      </w:tr>
      <w:tr w:rsidR="006E2C0B" w:rsidRPr="00151F42" w14:paraId="380B02EB"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19339B1F" w14:textId="77777777" w:rsidR="006E2C0B" w:rsidRPr="00151F42" w:rsidRDefault="006E2C0B" w:rsidP="00E747CD">
            <w:pPr>
              <w:rPr>
                <w:rFonts w:ascii="inherit" w:hAnsi="inherit"/>
                <w:lang w:val="fr-FR"/>
              </w:rPr>
            </w:pPr>
          </w:p>
        </w:tc>
        <w:tc>
          <w:tcPr>
            <w:tcW w:w="1364" w:type="dxa"/>
          </w:tcPr>
          <w:p w14:paraId="6BD2B6CC" w14:textId="77777777" w:rsidR="006E2C0B" w:rsidRPr="009A1037" w:rsidRDefault="006E2C0B" w:rsidP="00E747CD">
            <w:pPr>
              <w:rPr>
                <w:rFonts w:ascii="inherit" w:eastAsia="Arial" w:hAnsi="inherit" w:cs="Arial"/>
                <w:lang w:val="fr-FR"/>
              </w:rPr>
            </w:pPr>
            <w:r w:rsidRPr="009A1037">
              <w:rPr>
                <w:rFonts w:ascii="inherit" w:eastAsia="Arial" w:hAnsi="inherit" w:cs="Arial"/>
                <w:lang w:val="fr-FR"/>
              </w:rPr>
              <w:t>220 kV</w:t>
            </w:r>
          </w:p>
        </w:tc>
        <w:tc>
          <w:tcPr>
            <w:tcW w:w="2125" w:type="dxa"/>
            <w:gridSpan w:val="2"/>
          </w:tcPr>
          <w:p w14:paraId="0DBB9557" w14:textId="77777777" w:rsidR="006E2C0B" w:rsidRPr="009A1037" w:rsidRDefault="006E2C0B" w:rsidP="00E747CD">
            <w:pPr>
              <w:rPr>
                <w:rFonts w:ascii="inherit" w:hAnsi="inherit"/>
                <w:lang w:val="fr-FR"/>
              </w:rPr>
            </w:pPr>
            <w:r w:rsidRPr="009A1037">
              <w:rPr>
                <w:rFonts w:ascii="inherit" w:eastAsia="Arial" w:hAnsi="inherit" w:cs="Arial"/>
                <w:color w:val="231F20"/>
                <w:lang w:val="fr-FR"/>
              </w:rPr>
              <w:t>0,90 pu-1,10 pu</w:t>
            </w:r>
          </w:p>
        </w:tc>
        <w:tc>
          <w:tcPr>
            <w:tcW w:w="3982" w:type="dxa"/>
            <w:gridSpan w:val="2"/>
          </w:tcPr>
          <w:p w14:paraId="705CED5D" w14:textId="77777777" w:rsidR="006E2C0B" w:rsidRPr="00151F42" w:rsidRDefault="006E2C0B" w:rsidP="00E747CD">
            <w:pPr>
              <w:rPr>
                <w:rFonts w:ascii="inherit" w:hAnsi="inherit"/>
                <w:lang w:val="fr-FR"/>
              </w:rPr>
            </w:pPr>
            <w:r w:rsidRPr="00151F42">
              <w:rPr>
                <w:rFonts w:ascii="inherit" w:eastAsia="Arial" w:hAnsi="inherit" w:cs="Arial"/>
                <w:lang w:val="fr-FR"/>
              </w:rPr>
              <w:t>Unlimited</w:t>
            </w:r>
          </w:p>
        </w:tc>
      </w:tr>
      <w:tr w:rsidR="006E2C0B" w:rsidRPr="00151F42" w14:paraId="5809968B"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197BCE36" w14:textId="77777777" w:rsidR="006E2C0B" w:rsidRPr="00151F42" w:rsidRDefault="006E2C0B" w:rsidP="00E747CD">
            <w:pPr>
              <w:rPr>
                <w:rFonts w:ascii="inherit" w:hAnsi="inherit"/>
                <w:lang w:val="fr-FR"/>
              </w:rPr>
            </w:pPr>
          </w:p>
        </w:tc>
        <w:tc>
          <w:tcPr>
            <w:tcW w:w="1364" w:type="dxa"/>
          </w:tcPr>
          <w:p w14:paraId="3DA2A31E" w14:textId="77777777" w:rsidR="006E2C0B" w:rsidRPr="009A1037" w:rsidRDefault="006E2C0B" w:rsidP="00E747CD">
            <w:pPr>
              <w:rPr>
                <w:rFonts w:ascii="inherit" w:eastAsia="Arial" w:hAnsi="inherit" w:cs="Arial"/>
                <w:lang w:val="fr-FR"/>
              </w:rPr>
            </w:pPr>
            <w:r w:rsidRPr="009A1037">
              <w:rPr>
                <w:rFonts w:ascii="inherit" w:eastAsia="Arial" w:hAnsi="inherit" w:cs="Arial"/>
                <w:lang w:val="fr-FR"/>
              </w:rPr>
              <w:t>275 kV</w:t>
            </w:r>
          </w:p>
        </w:tc>
        <w:tc>
          <w:tcPr>
            <w:tcW w:w="2125" w:type="dxa"/>
            <w:gridSpan w:val="2"/>
          </w:tcPr>
          <w:p w14:paraId="235883E7" w14:textId="77777777" w:rsidR="006E2C0B" w:rsidRPr="009A1037" w:rsidRDefault="006E2C0B" w:rsidP="00E747CD">
            <w:pPr>
              <w:rPr>
                <w:rFonts w:ascii="inherit" w:hAnsi="inherit"/>
                <w:lang w:val="fr-FR"/>
              </w:rPr>
            </w:pPr>
            <w:r w:rsidRPr="009A1037">
              <w:rPr>
                <w:rFonts w:ascii="inherit" w:eastAsia="Arial" w:hAnsi="inherit" w:cs="Arial"/>
                <w:color w:val="231F20"/>
                <w:lang w:val="fr-FR"/>
              </w:rPr>
              <w:t>0,90 pu – 1,09 pu</w:t>
            </w:r>
          </w:p>
        </w:tc>
        <w:tc>
          <w:tcPr>
            <w:tcW w:w="3982" w:type="dxa"/>
            <w:gridSpan w:val="2"/>
          </w:tcPr>
          <w:p w14:paraId="15C8EBC5" w14:textId="77777777" w:rsidR="006E2C0B" w:rsidRPr="00151F42" w:rsidRDefault="006E2C0B" w:rsidP="00E747CD">
            <w:pPr>
              <w:rPr>
                <w:rFonts w:ascii="inherit" w:hAnsi="inherit"/>
                <w:lang w:val="fr-FR"/>
              </w:rPr>
            </w:pPr>
            <w:r w:rsidRPr="00151F42">
              <w:rPr>
                <w:rFonts w:ascii="inherit" w:eastAsia="Arial" w:hAnsi="inherit" w:cs="Arial"/>
                <w:lang w:val="fr-FR"/>
              </w:rPr>
              <w:t>Unlimited</w:t>
            </w:r>
          </w:p>
        </w:tc>
      </w:tr>
      <w:tr w:rsidR="006E2C0B" w:rsidRPr="00151F42" w14:paraId="67D5095B"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02E13242" w14:textId="77777777" w:rsidR="006E2C0B" w:rsidRPr="00151F42" w:rsidRDefault="006E2C0B" w:rsidP="00E747CD">
            <w:pPr>
              <w:rPr>
                <w:rFonts w:ascii="inherit" w:hAnsi="inherit"/>
                <w:lang w:val="fr-FR"/>
              </w:rPr>
            </w:pPr>
          </w:p>
        </w:tc>
        <w:tc>
          <w:tcPr>
            <w:tcW w:w="1364" w:type="dxa"/>
          </w:tcPr>
          <w:p w14:paraId="1451C6B3" w14:textId="77777777" w:rsidR="006E2C0B" w:rsidRPr="009A1037" w:rsidRDefault="006E2C0B" w:rsidP="00E747CD">
            <w:pPr>
              <w:rPr>
                <w:rFonts w:ascii="inherit" w:eastAsia="Arial" w:hAnsi="inherit" w:cs="Arial"/>
                <w:lang w:val="fr-FR"/>
              </w:rPr>
            </w:pPr>
            <w:r w:rsidRPr="009A1037">
              <w:rPr>
                <w:rFonts w:ascii="inherit" w:eastAsia="Arial" w:hAnsi="inherit" w:cs="Arial"/>
                <w:lang w:val="fr-FR"/>
              </w:rPr>
              <w:t>400 kV</w:t>
            </w:r>
          </w:p>
        </w:tc>
        <w:tc>
          <w:tcPr>
            <w:tcW w:w="2125" w:type="dxa"/>
            <w:gridSpan w:val="2"/>
          </w:tcPr>
          <w:p w14:paraId="204087C4" w14:textId="77777777" w:rsidR="006E2C0B" w:rsidRPr="009A1037" w:rsidRDefault="006E2C0B" w:rsidP="00E747CD">
            <w:pPr>
              <w:rPr>
                <w:rFonts w:ascii="inherit" w:hAnsi="inherit"/>
                <w:lang w:val="fr-FR"/>
              </w:rPr>
            </w:pPr>
            <w:r w:rsidRPr="009A1037">
              <w:rPr>
                <w:rFonts w:ascii="inherit" w:eastAsia="Arial" w:hAnsi="inherit" w:cs="Arial"/>
                <w:color w:val="231F20"/>
                <w:lang w:val="fr-FR"/>
              </w:rPr>
              <w:t>0,90 pu – 1,10 pu</w:t>
            </w:r>
          </w:p>
        </w:tc>
        <w:tc>
          <w:tcPr>
            <w:tcW w:w="3982" w:type="dxa"/>
            <w:gridSpan w:val="2"/>
          </w:tcPr>
          <w:p w14:paraId="66A5204D" w14:textId="77777777" w:rsidR="006E2C0B" w:rsidRPr="00151F42" w:rsidRDefault="006E2C0B" w:rsidP="00E747CD">
            <w:pPr>
              <w:rPr>
                <w:rFonts w:ascii="inherit" w:hAnsi="inherit"/>
                <w:lang w:val="fr-FR"/>
              </w:rPr>
            </w:pPr>
            <w:r w:rsidRPr="00151F42">
              <w:rPr>
                <w:rFonts w:ascii="inherit" w:eastAsia="Arial" w:hAnsi="inherit" w:cs="Arial"/>
                <w:lang w:val="fr-FR"/>
              </w:rPr>
              <w:t>Unlimited</w:t>
            </w:r>
          </w:p>
        </w:tc>
      </w:tr>
      <w:tr w:rsidR="006E2C0B" w:rsidRPr="00151F42" w14:paraId="2F92FD89"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val="restart"/>
          </w:tcPr>
          <w:p w14:paraId="72D4CAA9" w14:textId="77777777" w:rsidR="006E2C0B" w:rsidRPr="00151F42" w:rsidRDefault="006E2C0B" w:rsidP="00E747CD">
            <w:pPr>
              <w:rPr>
                <w:rFonts w:ascii="inherit" w:hAnsi="inherit"/>
                <w:lang w:val="fr-FR"/>
              </w:rPr>
            </w:pPr>
            <w:r w:rsidRPr="00151F42">
              <w:rPr>
                <w:rFonts w:ascii="inherit" w:hAnsi="inherit"/>
                <w:color w:val="231F20"/>
                <w:lang w:val="fr-FR"/>
              </w:rPr>
              <w:t>Baltic</w:t>
            </w:r>
          </w:p>
        </w:tc>
        <w:tc>
          <w:tcPr>
            <w:tcW w:w="1364" w:type="dxa"/>
            <w:vMerge w:val="restart"/>
          </w:tcPr>
          <w:p w14:paraId="686FB718" w14:textId="77777777" w:rsidR="006E2C0B" w:rsidRPr="009A1037" w:rsidRDefault="006E2C0B" w:rsidP="00E747CD">
            <w:pPr>
              <w:rPr>
                <w:rFonts w:ascii="inherit" w:eastAsia="Arial" w:hAnsi="inherit" w:cs="Arial"/>
                <w:lang w:val="fr-FR"/>
              </w:rPr>
            </w:pPr>
            <w:r w:rsidRPr="009A1037">
              <w:rPr>
                <w:rFonts w:ascii="inherit" w:eastAsia="Arial" w:hAnsi="inherit" w:cs="Arial"/>
                <w:lang w:val="fr-FR"/>
              </w:rPr>
              <w:t>110 kV</w:t>
            </w:r>
          </w:p>
        </w:tc>
        <w:tc>
          <w:tcPr>
            <w:tcW w:w="2125" w:type="dxa"/>
            <w:gridSpan w:val="2"/>
          </w:tcPr>
          <w:p w14:paraId="20CFFDBF" w14:textId="77777777" w:rsidR="006E2C0B" w:rsidRPr="009A1037" w:rsidRDefault="006E2C0B" w:rsidP="00E747CD">
            <w:pPr>
              <w:rPr>
                <w:rFonts w:ascii="inherit" w:hAnsi="inherit"/>
                <w:lang w:val="fr-FR"/>
              </w:rPr>
            </w:pPr>
            <w:r w:rsidRPr="009A1037">
              <w:rPr>
                <w:rFonts w:ascii="inherit" w:eastAsia="Arial" w:hAnsi="inherit" w:cs="Arial"/>
                <w:color w:val="231F20"/>
                <w:lang w:val="fr-FR"/>
              </w:rPr>
              <w:t>0,85 pu-0,90 pu</w:t>
            </w:r>
          </w:p>
        </w:tc>
        <w:tc>
          <w:tcPr>
            <w:tcW w:w="3982" w:type="dxa"/>
            <w:gridSpan w:val="2"/>
          </w:tcPr>
          <w:p w14:paraId="66463CAF" w14:textId="77777777" w:rsidR="006E2C0B" w:rsidRPr="00151F42" w:rsidRDefault="006E2C0B" w:rsidP="00E747CD">
            <w:pPr>
              <w:rPr>
                <w:rFonts w:ascii="inherit" w:hAnsi="inherit"/>
                <w:lang w:val="fr-FR"/>
              </w:rPr>
            </w:pPr>
            <w:r w:rsidRPr="00151F42">
              <w:rPr>
                <w:rFonts w:ascii="inherit" w:eastAsia="Arial" w:hAnsi="inherit" w:cs="Arial"/>
                <w:color w:val="231F20"/>
                <w:lang w:val="fr-FR"/>
              </w:rPr>
              <w:t>30 minutes</w:t>
            </w:r>
          </w:p>
        </w:tc>
      </w:tr>
      <w:tr w:rsidR="006E2C0B" w:rsidRPr="00151F42" w14:paraId="3907B287"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35154331" w14:textId="77777777" w:rsidR="006E2C0B" w:rsidRPr="00151F42" w:rsidRDefault="006E2C0B" w:rsidP="00E747CD">
            <w:pPr>
              <w:rPr>
                <w:rFonts w:ascii="inherit" w:hAnsi="inherit"/>
                <w:lang w:val="fr-FR"/>
              </w:rPr>
            </w:pPr>
          </w:p>
        </w:tc>
        <w:tc>
          <w:tcPr>
            <w:tcW w:w="1364" w:type="dxa"/>
            <w:vMerge/>
          </w:tcPr>
          <w:p w14:paraId="0BBF8127" w14:textId="77777777" w:rsidR="006E2C0B" w:rsidRPr="009A1037" w:rsidRDefault="006E2C0B" w:rsidP="00E747CD">
            <w:pPr>
              <w:rPr>
                <w:rFonts w:ascii="inherit" w:hAnsi="inherit"/>
                <w:lang w:val="fr-FR"/>
              </w:rPr>
            </w:pPr>
          </w:p>
        </w:tc>
        <w:tc>
          <w:tcPr>
            <w:tcW w:w="2125" w:type="dxa"/>
            <w:gridSpan w:val="2"/>
          </w:tcPr>
          <w:p w14:paraId="4CCA5A2F" w14:textId="77777777" w:rsidR="006E2C0B" w:rsidRPr="009A1037" w:rsidRDefault="006E2C0B" w:rsidP="00E747CD">
            <w:pPr>
              <w:rPr>
                <w:rFonts w:ascii="inherit" w:hAnsi="inherit"/>
                <w:lang w:val="fr-FR"/>
              </w:rPr>
            </w:pPr>
            <w:r w:rsidRPr="009A1037">
              <w:rPr>
                <w:rFonts w:ascii="inherit" w:eastAsia="Arial" w:hAnsi="inherit" w:cs="Arial"/>
                <w:color w:val="231F20"/>
                <w:lang w:val="fr-FR"/>
              </w:rPr>
              <w:t>0,90 pu-1,118 pu</w:t>
            </w:r>
          </w:p>
        </w:tc>
        <w:tc>
          <w:tcPr>
            <w:tcW w:w="3982" w:type="dxa"/>
            <w:gridSpan w:val="2"/>
          </w:tcPr>
          <w:p w14:paraId="09F28C94" w14:textId="77777777" w:rsidR="006E2C0B" w:rsidRPr="00151F42" w:rsidRDefault="006E2C0B" w:rsidP="00E747CD">
            <w:pPr>
              <w:rPr>
                <w:rFonts w:ascii="inherit" w:hAnsi="inherit"/>
                <w:lang w:val="fr-FR"/>
              </w:rPr>
            </w:pPr>
            <w:r w:rsidRPr="00151F42">
              <w:rPr>
                <w:rFonts w:ascii="inherit" w:eastAsia="Arial" w:hAnsi="inherit" w:cs="Arial"/>
                <w:color w:val="231F20"/>
                <w:lang w:val="fr-FR"/>
              </w:rPr>
              <w:t>Unlimited</w:t>
            </w:r>
          </w:p>
        </w:tc>
      </w:tr>
      <w:tr w:rsidR="006E2C0B" w:rsidRPr="00151F42" w14:paraId="22112391"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7758B7B0" w14:textId="77777777" w:rsidR="006E2C0B" w:rsidRPr="00151F42" w:rsidRDefault="006E2C0B" w:rsidP="00E747CD">
            <w:pPr>
              <w:rPr>
                <w:rFonts w:ascii="inherit" w:hAnsi="inherit"/>
                <w:lang w:val="fr-FR"/>
              </w:rPr>
            </w:pPr>
          </w:p>
        </w:tc>
        <w:tc>
          <w:tcPr>
            <w:tcW w:w="1364" w:type="dxa"/>
            <w:vMerge/>
          </w:tcPr>
          <w:p w14:paraId="218BC231" w14:textId="77777777" w:rsidR="006E2C0B" w:rsidRPr="009A1037" w:rsidRDefault="006E2C0B" w:rsidP="00E747CD">
            <w:pPr>
              <w:rPr>
                <w:rFonts w:ascii="inherit" w:hAnsi="inherit"/>
                <w:lang w:val="fr-FR"/>
              </w:rPr>
            </w:pPr>
          </w:p>
        </w:tc>
        <w:tc>
          <w:tcPr>
            <w:tcW w:w="2125" w:type="dxa"/>
            <w:gridSpan w:val="2"/>
          </w:tcPr>
          <w:p w14:paraId="09A590F8" w14:textId="77777777" w:rsidR="006E2C0B" w:rsidRPr="009A1037" w:rsidRDefault="006E2C0B" w:rsidP="00E747CD">
            <w:pPr>
              <w:rPr>
                <w:rFonts w:ascii="inherit" w:hAnsi="inherit"/>
                <w:lang w:val="fr-FR"/>
              </w:rPr>
            </w:pPr>
            <w:r w:rsidRPr="009A1037">
              <w:rPr>
                <w:rFonts w:ascii="inherit" w:eastAsia="Arial" w:hAnsi="inherit" w:cs="Arial"/>
                <w:color w:val="231F20"/>
                <w:lang w:val="fr-FR"/>
              </w:rPr>
              <w:t>1,118 pu-1,15 pu</w:t>
            </w:r>
          </w:p>
        </w:tc>
        <w:tc>
          <w:tcPr>
            <w:tcW w:w="3982" w:type="dxa"/>
            <w:gridSpan w:val="2"/>
          </w:tcPr>
          <w:p w14:paraId="2FB7324B" w14:textId="77777777" w:rsidR="006E2C0B" w:rsidRPr="00151F42" w:rsidRDefault="006E2C0B" w:rsidP="00E747CD">
            <w:pPr>
              <w:rPr>
                <w:rFonts w:ascii="inherit" w:hAnsi="inherit"/>
                <w:lang w:val="fr-FR"/>
              </w:rPr>
            </w:pPr>
            <w:r w:rsidRPr="00151F42">
              <w:rPr>
                <w:rFonts w:ascii="inherit" w:eastAsia="Arial" w:hAnsi="inherit" w:cs="Arial"/>
                <w:color w:val="231F20"/>
                <w:lang w:val="fr-FR"/>
              </w:rPr>
              <w:t>20 minutes</w:t>
            </w:r>
          </w:p>
        </w:tc>
      </w:tr>
      <w:tr w:rsidR="006E2C0B" w:rsidRPr="00151F42" w14:paraId="78B2653B"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068E2D9F" w14:textId="77777777" w:rsidR="006E2C0B" w:rsidRPr="00151F42" w:rsidRDefault="006E2C0B" w:rsidP="00E747CD">
            <w:pPr>
              <w:rPr>
                <w:rFonts w:ascii="inherit" w:hAnsi="inherit"/>
                <w:lang w:val="fr-FR"/>
              </w:rPr>
            </w:pPr>
          </w:p>
        </w:tc>
        <w:tc>
          <w:tcPr>
            <w:tcW w:w="1364" w:type="dxa"/>
            <w:vMerge w:val="restart"/>
          </w:tcPr>
          <w:p w14:paraId="1778EC3B" w14:textId="77777777" w:rsidR="006E2C0B" w:rsidRPr="009A1037" w:rsidRDefault="006E2C0B" w:rsidP="00E747CD">
            <w:pPr>
              <w:rPr>
                <w:rFonts w:ascii="inherit" w:eastAsia="Arial" w:hAnsi="inherit" w:cs="Arial"/>
                <w:lang w:val="fr-FR"/>
              </w:rPr>
            </w:pPr>
            <w:r w:rsidRPr="009A1037">
              <w:rPr>
                <w:rFonts w:ascii="inherit" w:eastAsia="Arial" w:hAnsi="inherit" w:cs="Arial"/>
                <w:lang w:val="fr-FR"/>
              </w:rPr>
              <w:t>220 kV</w:t>
            </w:r>
          </w:p>
        </w:tc>
        <w:tc>
          <w:tcPr>
            <w:tcW w:w="2125" w:type="dxa"/>
            <w:gridSpan w:val="2"/>
          </w:tcPr>
          <w:p w14:paraId="150B4125" w14:textId="77777777" w:rsidR="006E2C0B" w:rsidRPr="009A1037" w:rsidRDefault="006E2C0B" w:rsidP="00E747CD">
            <w:pPr>
              <w:rPr>
                <w:rFonts w:ascii="inherit" w:hAnsi="inherit"/>
                <w:lang w:val="fr-FR"/>
              </w:rPr>
            </w:pPr>
            <w:r w:rsidRPr="009A1037">
              <w:rPr>
                <w:rFonts w:ascii="inherit" w:eastAsia="Arial" w:hAnsi="inherit" w:cs="Arial"/>
                <w:color w:val="231F20"/>
                <w:lang w:val="fr-FR"/>
              </w:rPr>
              <w:t>0,85 pu-0,90 pu</w:t>
            </w:r>
          </w:p>
        </w:tc>
        <w:tc>
          <w:tcPr>
            <w:tcW w:w="3982" w:type="dxa"/>
            <w:gridSpan w:val="2"/>
          </w:tcPr>
          <w:p w14:paraId="6BCED446" w14:textId="77777777" w:rsidR="006E2C0B" w:rsidRPr="00151F42" w:rsidRDefault="006E2C0B" w:rsidP="00E747CD">
            <w:pPr>
              <w:rPr>
                <w:rFonts w:ascii="inherit" w:hAnsi="inherit"/>
                <w:lang w:val="fr-FR"/>
              </w:rPr>
            </w:pPr>
            <w:r w:rsidRPr="00151F42">
              <w:rPr>
                <w:rFonts w:ascii="inherit" w:eastAsia="Arial" w:hAnsi="inherit" w:cs="Arial"/>
                <w:color w:val="231F20"/>
                <w:lang w:val="fr-FR"/>
              </w:rPr>
              <w:t>30 minutes</w:t>
            </w:r>
          </w:p>
        </w:tc>
      </w:tr>
      <w:tr w:rsidR="006E2C0B" w:rsidRPr="00151F42" w14:paraId="321AB38A"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6EE28689" w14:textId="77777777" w:rsidR="006E2C0B" w:rsidRPr="00151F42" w:rsidRDefault="006E2C0B" w:rsidP="00E747CD">
            <w:pPr>
              <w:rPr>
                <w:rFonts w:ascii="inherit" w:hAnsi="inherit"/>
                <w:lang w:val="fr-FR"/>
              </w:rPr>
            </w:pPr>
          </w:p>
        </w:tc>
        <w:tc>
          <w:tcPr>
            <w:tcW w:w="1364" w:type="dxa"/>
            <w:vMerge/>
          </w:tcPr>
          <w:p w14:paraId="03502A96" w14:textId="77777777" w:rsidR="006E2C0B" w:rsidRPr="009A1037" w:rsidRDefault="006E2C0B" w:rsidP="00E747CD">
            <w:pPr>
              <w:rPr>
                <w:rFonts w:ascii="inherit" w:hAnsi="inherit"/>
                <w:lang w:val="fr-FR"/>
              </w:rPr>
            </w:pPr>
          </w:p>
        </w:tc>
        <w:tc>
          <w:tcPr>
            <w:tcW w:w="2125" w:type="dxa"/>
            <w:gridSpan w:val="2"/>
          </w:tcPr>
          <w:p w14:paraId="357E76DD" w14:textId="77777777" w:rsidR="006E2C0B" w:rsidRPr="009A1037" w:rsidRDefault="006E2C0B" w:rsidP="00E747CD">
            <w:pPr>
              <w:rPr>
                <w:rFonts w:ascii="inherit" w:hAnsi="inherit"/>
                <w:lang w:val="fr-FR"/>
              </w:rPr>
            </w:pPr>
            <w:r w:rsidRPr="009A1037">
              <w:rPr>
                <w:rFonts w:ascii="inherit" w:eastAsia="Arial" w:hAnsi="inherit" w:cs="Arial"/>
                <w:color w:val="231F20"/>
                <w:lang w:val="fr-FR"/>
              </w:rPr>
              <w:t xml:space="preserve">0,90 pu-1,113 pu </w:t>
            </w:r>
          </w:p>
        </w:tc>
        <w:tc>
          <w:tcPr>
            <w:tcW w:w="3982" w:type="dxa"/>
            <w:gridSpan w:val="2"/>
          </w:tcPr>
          <w:p w14:paraId="4FA2C2DF" w14:textId="77777777" w:rsidR="006E2C0B" w:rsidRPr="00151F42" w:rsidRDefault="006E2C0B" w:rsidP="00E747CD">
            <w:pPr>
              <w:rPr>
                <w:rFonts w:ascii="inherit" w:hAnsi="inherit"/>
                <w:lang w:val="fr-FR"/>
              </w:rPr>
            </w:pPr>
            <w:r w:rsidRPr="00151F42">
              <w:rPr>
                <w:rFonts w:ascii="inherit" w:eastAsia="Arial" w:hAnsi="inherit" w:cs="Arial"/>
                <w:color w:val="231F20"/>
                <w:lang w:val="fr-FR"/>
              </w:rPr>
              <w:t>Unlimited</w:t>
            </w:r>
          </w:p>
        </w:tc>
      </w:tr>
      <w:tr w:rsidR="006E2C0B" w:rsidRPr="00151F42" w14:paraId="422145F4"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45667665" w14:textId="77777777" w:rsidR="006E2C0B" w:rsidRPr="00151F42" w:rsidRDefault="006E2C0B" w:rsidP="00E747CD">
            <w:pPr>
              <w:rPr>
                <w:rFonts w:ascii="inherit" w:hAnsi="inherit"/>
                <w:lang w:val="fr-FR"/>
              </w:rPr>
            </w:pPr>
          </w:p>
        </w:tc>
        <w:tc>
          <w:tcPr>
            <w:tcW w:w="1364" w:type="dxa"/>
            <w:vMerge/>
          </w:tcPr>
          <w:p w14:paraId="06D8E28D" w14:textId="77777777" w:rsidR="006E2C0B" w:rsidRPr="009A1037" w:rsidRDefault="006E2C0B" w:rsidP="00E747CD">
            <w:pPr>
              <w:rPr>
                <w:rFonts w:ascii="inherit" w:hAnsi="inherit"/>
                <w:lang w:val="fr-FR"/>
              </w:rPr>
            </w:pPr>
          </w:p>
        </w:tc>
        <w:tc>
          <w:tcPr>
            <w:tcW w:w="2125" w:type="dxa"/>
            <w:gridSpan w:val="2"/>
          </w:tcPr>
          <w:p w14:paraId="4977F73D" w14:textId="77777777" w:rsidR="006E2C0B" w:rsidRPr="009A1037" w:rsidRDefault="006E2C0B" w:rsidP="00E747CD">
            <w:pPr>
              <w:rPr>
                <w:rFonts w:ascii="inherit" w:hAnsi="inherit"/>
                <w:lang w:val="fr-FR"/>
              </w:rPr>
            </w:pPr>
            <w:r w:rsidRPr="009A1037">
              <w:rPr>
                <w:rFonts w:ascii="inherit" w:eastAsia="Arial" w:hAnsi="inherit" w:cs="Arial"/>
                <w:color w:val="231F20"/>
                <w:lang w:val="fr-FR"/>
              </w:rPr>
              <w:t>1,113 pu-1,15 pu</w:t>
            </w:r>
          </w:p>
        </w:tc>
        <w:tc>
          <w:tcPr>
            <w:tcW w:w="3982" w:type="dxa"/>
            <w:gridSpan w:val="2"/>
          </w:tcPr>
          <w:p w14:paraId="1A54CBF5" w14:textId="77777777" w:rsidR="006E2C0B" w:rsidRPr="00151F42" w:rsidRDefault="006E2C0B" w:rsidP="00E747CD">
            <w:pPr>
              <w:rPr>
                <w:rFonts w:ascii="inherit" w:hAnsi="inherit"/>
                <w:lang w:val="fr-FR"/>
              </w:rPr>
            </w:pPr>
            <w:r w:rsidRPr="00151F42">
              <w:rPr>
                <w:rFonts w:ascii="inherit" w:eastAsia="Arial" w:hAnsi="inherit" w:cs="Arial"/>
                <w:color w:val="231F20"/>
                <w:lang w:val="fr-FR"/>
              </w:rPr>
              <w:t>20 minutes</w:t>
            </w:r>
          </w:p>
        </w:tc>
      </w:tr>
      <w:tr w:rsidR="006E2C0B" w:rsidRPr="00151F42" w14:paraId="54EB0052"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11857437" w14:textId="77777777" w:rsidR="006E2C0B" w:rsidRPr="00151F42" w:rsidRDefault="006E2C0B" w:rsidP="00E747CD">
            <w:pPr>
              <w:rPr>
                <w:rFonts w:ascii="inherit" w:hAnsi="inherit"/>
                <w:lang w:val="fr-FR"/>
              </w:rPr>
            </w:pPr>
          </w:p>
        </w:tc>
        <w:tc>
          <w:tcPr>
            <w:tcW w:w="1364" w:type="dxa"/>
            <w:vMerge w:val="restart"/>
          </w:tcPr>
          <w:p w14:paraId="47C81BE6" w14:textId="77777777" w:rsidR="006E2C0B" w:rsidRPr="009A1037" w:rsidRDefault="006E2C0B" w:rsidP="00E747CD">
            <w:pPr>
              <w:rPr>
                <w:rFonts w:ascii="inherit" w:eastAsia="Arial" w:hAnsi="inherit" w:cs="Arial"/>
                <w:lang w:val="fr-FR"/>
              </w:rPr>
            </w:pPr>
            <w:r w:rsidRPr="009A1037">
              <w:rPr>
                <w:rFonts w:ascii="inherit" w:eastAsia="Arial" w:hAnsi="inherit" w:cs="Arial"/>
                <w:lang w:val="fr-FR"/>
              </w:rPr>
              <w:t>330 kV</w:t>
            </w:r>
          </w:p>
        </w:tc>
        <w:tc>
          <w:tcPr>
            <w:tcW w:w="2125" w:type="dxa"/>
            <w:gridSpan w:val="2"/>
          </w:tcPr>
          <w:p w14:paraId="62E3300D" w14:textId="77777777" w:rsidR="006E2C0B" w:rsidRPr="009A1037" w:rsidRDefault="006E2C0B" w:rsidP="00E747CD">
            <w:pPr>
              <w:rPr>
                <w:rFonts w:ascii="inherit" w:hAnsi="inherit"/>
                <w:lang w:val="fr-FR"/>
              </w:rPr>
            </w:pPr>
            <w:r w:rsidRPr="009A1037">
              <w:rPr>
                <w:rFonts w:ascii="inherit" w:eastAsia="Arial" w:hAnsi="inherit" w:cs="Arial"/>
                <w:color w:val="231F20"/>
                <w:lang w:val="fr-FR"/>
              </w:rPr>
              <w:t>0,88 pu-0,90 pu</w:t>
            </w:r>
          </w:p>
        </w:tc>
        <w:tc>
          <w:tcPr>
            <w:tcW w:w="3982" w:type="dxa"/>
            <w:gridSpan w:val="2"/>
          </w:tcPr>
          <w:p w14:paraId="40B75956" w14:textId="77777777" w:rsidR="006E2C0B" w:rsidRPr="00151F42" w:rsidRDefault="006E2C0B" w:rsidP="00E747CD">
            <w:pPr>
              <w:rPr>
                <w:rFonts w:ascii="inherit" w:hAnsi="inherit"/>
                <w:lang w:val="fr-FR"/>
              </w:rPr>
            </w:pPr>
            <w:r w:rsidRPr="00151F42">
              <w:rPr>
                <w:rFonts w:ascii="inherit" w:eastAsia="Arial" w:hAnsi="inherit" w:cs="Arial"/>
                <w:color w:val="231F20"/>
                <w:lang w:val="fr-FR"/>
              </w:rPr>
              <w:t>30 minutes</w:t>
            </w:r>
          </w:p>
        </w:tc>
      </w:tr>
      <w:tr w:rsidR="006E2C0B" w:rsidRPr="00151F42" w14:paraId="34DD2DC5"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56783FF3" w14:textId="77777777" w:rsidR="006E2C0B" w:rsidRPr="00151F42" w:rsidRDefault="006E2C0B" w:rsidP="00E747CD">
            <w:pPr>
              <w:rPr>
                <w:rFonts w:ascii="inherit" w:hAnsi="inherit"/>
                <w:lang w:val="fr-FR"/>
              </w:rPr>
            </w:pPr>
          </w:p>
        </w:tc>
        <w:tc>
          <w:tcPr>
            <w:tcW w:w="1364" w:type="dxa"/>
            <w:vMerge/>
          </w:tcPr>
          <w:p w14:paraId="5E3A3846" w14:textId="77777777" w:rsidR="006E2C0B" w:rsidRPr="009A1037" w:rsidRDefault="006E2C0B" w:rsidP="00E747CD">
            <w:pPr>
              <w:rPr>
                <w:rFonts w:ascii="inherit" w:hAnsi="inherit"/>
                <w:lang w:val="fr-FR"/>
              </w:rPr>
            </w:pPr>
          </w:p>
        </w:tc>
        <w:tc>
          <w:tcPr>
            <w:tcW w:w="2125" w:type="dxa"/>
            <w:gridSpan w:val="2"/>
          </w:tcPr>
          <w:p w14:paraId="7A8DBDF4" w14:textId="77777777" w:rsidR="006E2C0B" w:rsidRPr="009A1037" w:rsidRDefault="006E2C0B" w:rsidP="00E747CD">
            <w:pPr>
              <w:rPr>
                <w:rFonts w:ascii="inherit" w:hAnsi="inherit"/>
                <w:lang w:val="fr-FR"/>
              </w:rPr>
            </w:pPr>
            <w:r w:rsidRPr="009A1037">
              <w:rPr>
                <w:rFonts w:ascii="inherit" w:eastAsia="Arial" w:hAnsi="inherit" w:cs="Arial"/>
                <w:color w:val="231F20"/>
                <w:lang w:val="fr-FR"/>
              </w:rPr>
              <w:t>0,90 pu-1,097 pu</w:t>
            </w:r>
          </w:p>
        </w:tc>
        <w:tc>
          <w:tcPr>
            <w:tcW w:w="3982" w:type="dxa"/>
            <w:gridSpan w:val="2"/>
          </w:tcPr>
          <w:p w14:paraId="2ABD2264" w14:textId="77777777" w:rsidR="006E2C0B" w:rsidRPr="00151F42" w:rsidRDefault="006E2C0B" w:rsidP="00E747CD">
            <w:pPr>
              <w:rPr>
                <w:rFonts w:ascii="inherit" w:hAnsi="inherit"/>
                <w:lang w:val="fr-FR"/>
              </w:rPr>
            </w:pPr>
            <w:r w:rsidRPr="00151F42">
              <w:rPr>
                <w:rFonts w:ascii="inherit" w:eastAsia="Arial" w:hAnsi="inherit" w:cs="Arial"/>
                <w:color w:val="231F20"/>
                <w:lang w:val="fr-FR"/>
              </w:rPr>
              <w:t>Unlimited</w:t>
            </w:r>
          </w:p>
        </w:tc>
      </w:tr>
      <w:tr w:rsidR="006E2C0B" w:rsidRPr="00151F42" w14:paraId="58F2C3E1"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2431B76F" w14:textId="77777777" w:rsidR="006E2C0B" w:rsidRPr="00151F42" w:rsidRDefault="006E2C0B" w:rsidP="00E747CD">
            <w:pPr>
              <w:rPr>
                <w:rFonts w:ascii="inherit" w:hAnsi="inherit"/>
                <w:lang w:val="fr-FR"/>
              </w:rPr>
            </w:pPr>
          </w:p>
        </w:tc>
        <w:tc>
          <w:tcPr>
            <w:tcW w:w="1364" w:type="dxa"/>
            <w:vMerge/>
          </w:tcPr>
          <w:p w14:paraId="2256E123" w14:textId="77777777" w:rsidR="006E2C0B" w:rsidRPr="009A1037" w:rsidRDefault="006E2C0B" w:rsidP="00E747CD">
            <w:pPr>
              <w:rPr>
                <w:rFonts w:ascii="inherit" w:hAnsi="inherit"/>
                <w:lang w:val="fr-FR"/>
              </w:rPr>
            </w:pPr>
          </w:p>
        </w:tc>
        <w:tc>
          <w:tcPr>
            <w:tcW w:w="2125" w:type="dxa"/>
            <w:gridSpan w:val="2"/>
          </w:tcPr>
          <w:p w14:paraId="7A07BDF3" w14:textId="77777777" w:rsidR="006E2C0B" w:rsidRPr="009A1037" w:rsidRDefault="006E2C0B" w:rsidP="00E747CD">
            <w:pPr>
              <w:rPr>
                <w:rFonts w:ascii="inherit" w:hAnsi="inherit"/>
                <w:lang w:val="fr-FR"/>
              </w:rPr>
            </w:pPr>
            <w:r w:rsidRPr="009A1037">
              <w:rPr>
                <w:rFonts w:ascii="inherit" w:eastAsia="Arial" w:hAnsi="inherit" w:cs="Arial"/>
                <w:color w:val="231F20"/>
                <w:lang w:val="fr-FR"/>
              </w:rPr>
              <w:t>1,097 pu-1,15 pu</w:t>
            </w:r>
          </w:p>
        </w:tc>
        <w:tc>
          <w:tcPr>
            <w:tcW w:w="3982" w:type="dxa"/>
            <w:gridSpan w:val="2"/>
          </w:tcPr>
          <w:p w14:paraId="160F0300" w14:textId="77777777" w:rsidR="006E2C0B" w:rsidRPr="00151F42" w:rsidRDefault="006E2C0B" w:rsidP="00E747CD">
            <w:pPr>
              <w:rPr>
                <w:rFonts w:ascii="inherit" w:hAnsi="inherit"/>
                <w:lang w:val="fr-FR"/>
              </w:rPr>
            </w:pPr>
            <w:r w:rsidRPr="00151F42">
              <w:rPr>
                <w:rFonts w:ascii="inherit" w:eastAsia="Arial" w:hAnsi="inherit" w:cs="Arial"/>
                <w:color w:val="231F20"/>
                <w:lang w:val="fr-FR"/>
              </w:rPr>
              <w:t>20 minutes</w:t>
            </w:r>
          </w:p>
        </w:tc>
      </w:tr>
      <w:tr w:rsidR="006E2C0B" w:rsidRPr="00151F42" w14:paraId="26E149F2"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7451875F" w14:textId="77777777" w:rsidR="006E2C0B" w:rsidRPr="00151F42" w:rsidRDefault="006E2C0B" w:rsidP="00E747CD">
            <w:pPr>
              <w:rPr>
                <w:rFonts w:ascii="inherit" w:hAnsi="inherit"/>
                <w:lang w:val="fr-FR"/>
              </w:rPr>
            </w:pPr>
          </w:p>
        </w:tc>
        <w:tc>
          <w:tcPr>
            <w:tcW w:w="1364" w:type="dxa"/>
            <w:vMerge w:val="restart"/>
          </w:tcPr>
          <w:p w14:paraId="76C33248" w14:textId="77777777" w:rsidR="006E2C0B" w:rsidRPr="009A1037" w:rsidRDefault="006E2C0B" w:rsidP="00E747CD">
            <w:pPr>
              <w:rPr>
                <w:rFonts w:ascii="inherit" w:eastAsia="Arial" w:hAnsi="inherit" w:cs="Arial"/>
                <w:lang w:val="fr-FR"/>
              </w:rPr>
            </w:pPr>
            <w:r w:rsidRPr="009A1037">
              <w:rPr>
                <w:rFonts w:ascii="inherit" w:eastAsia="Arial" w:hAnsi="inherit" w:cs="Arial"/>
                <w:lang w:val="fr-FR"/>
              </w:rPr>
              <w:t>400 kV</w:t>
            </w:r>
          </w:p>
        </w:tc>
        <w:tc>
          <w:tcPr>
            <w:tcW w:w="2125" w:type="dxa"/>
            <w:gridSpan w:val="2"/>
          </w:tcPr>
          <w:p w14:paraId="396CEE37" w14:textId="77777777" w:rsidR="006E2C0B" w:rsidRPr="009A1037" w:rsidRDefault="006E2C0B" w:rsidP="00E747CD">
            <w:pPr>
              <w:rPr>
                <w:rFonts w:ascii="inherit" w:hAnsi="inherit"/>
                <w:lang w:val="fr-FR"/>
              </w:rPr>
            </w:pPr>
            <w:r w:rsidRPr="009A1037">
              <w:rPr>
                <w:rFonts w:ascii="inherit" w:eastAsia="Arial" w:hAnsi="inherit" w:cs="Arial"/>
                <w:color w:val="231F20"/>
                <w:lang w:val="fr-FR"/>
              </w:rPr>
              <w:t>0,88 pu-0,90 pu</w:t>
            </w:r>
          </w:p>
        </w:tc>
        <w:tc>
          <w:tcPr>
            <w:tcW w:w="3982" w:type="dxa"/>
            <w:gridSpan w:val="2"/>
          </w:tcPr>
          <w:p w14:paraId="22FB89C7" w14:textId="77777777" w:rsidR="006E2C0B" w:rsidRPr="00151F42" w:rsidRDefault="006E2C0B" w:rsidP="00E747CD">
            <w:pPr>
              <w:rPr>
                <w:rFonts w:ascii="inherit" w:hAnsi="inherit"/>
                <w:lang w:val="fr-FR"/>
              </w:rPr>
            </w:pPr>
            <w:r w:rsidRPr="00151F42">
              <w:rPr>
                <w:rFonts w:ascii="inherit" w:eastAsia="Arial" w:hAnsi="inherit" w:cs="Arial"/>
                <w:color w:val="231F20"/>
                <w:lang w:val="fr-FR"/>
              </w:rPr>
              <w:t>30 minutes</w:t>
            </w:r>
          </w:p>
        </w:tc>
      </w:tr>
      <w:tr w:rsidR="006E2C0B" w:rsidRPr="00151F42" w14:paraId="0957F96B"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2BDE9AAA" w14:textId="77777777" w:rsidR="006E2C0B" w:rsidRPr="00151F42" w:rsidRDefault="006E2C0B" w:rsidP="00E747CD">
            <w:pPr>
              <w:rPr>
                <w:rFonts w:ascii="inherit" w:hAnsi="inherit"/>
                <w:lang w:val="fr-FR"/>
              </w:rPr>
            </w:pPr>
          </w:p>
        </w:tc>
        <w:tc>
          <w:tcPr>
            <w:tcW w:w="1364" w:type="dxa"/>
            <w:vMerge/>
          </w:tcPr>
          <w:p w14:paraId="15E025C1" w14:textId="77777777" w:rsidR="006E2C0B" w:rsidRPr="009A1037" w:rsidRDefault="006E2C0B" w:rsidP="00E747CD">
            <w:pPr>
              <w:rPr>
                <w:rFonts w:ascii="inherit" w:hAnsi="inherit"/>
                <w:lang w:val="fr-FR"/>
              </w:rPr>
            </w:pPr>
          </w:p>
        </w:tc>
        <w:tc>
          <w:tcPr>
            <w:tcW w:w="2125" w:type="dxa"/>
            <w:gridSpan w:val="2"/>
          </w:tcPr>
          <w:p w14:paraId="53152737" w14:textId="77777777" w:rsidR="006E2C0B" w:rsidRPr="009A1037" w:rsidRDefault="006E2C0B" w:rsidP="00E747CD">
            <w:pPr>
              <w:rPr>
                <w:rFonts w:ascii="inherit" w:hAnsi="inherit"/>
                <w:lang w:val="fr-FR"/>
              </w:rPr>
            </w:pPr>
            <w:r w:rsidRPr="009A1037">
              <w:rPr>
                <w:rFonts w:ascii="inherit" w:eastAsia="Arial" w:hAnsi="inherit" w:cs="Arial"/>
                <w:color w:val="231F20"/>
                <w:lang w:val="fr-FR"/>
              </w:rPr>
              <w:t>0,90 pu-1,05 pu</w:t>
            </w:r>
          </w:p>
        </w:tc>
        <w:tc>
          <w:tcPr>
            <w:tcW w:w="3982" w:type="dxa"/>
            <w:gridSpan w:val="2"/>
          </w:tcPr>
          <w:p w14:paraId="6D8E5B78" w14:textId="77777777" w:rsidR="006E2C0B" w:rsidRPr="00151F42" w:rsidRDefault="006E2C0B" w:rsidP="00E747CD">
            <w:pPr>
              <w:rPr>
                <w:rFonts w:ascii="inherit" w:hAnsi="inherit"/>
                <w:lang w:val="fr-FR"/>
              </w:rPr>
            </w:pPr>
            <w:r w:rsidRPr="00151F42">
              <w:rPr>
                <w:rFonts w:ascii="inherit" w:eastAsia="Arial" w:hAnsi="inherit" w:cs="Arial"/>
                <w:color w:val="231F20"/>
                <w:lang w:val="fr-FR"/>
              </w:rPr>
              <w:t>Unlimited</w:t>
            </w:r>
          </w:p>
        </w:tc>
      </w:tr>
      <w:tr w:rsidR="006E2C0B" w:rsidRPr="00151F42" w14:paraId="3867F8F1" w14:textId="77777777" w:rsidTr="00E747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6A0" w:firstRow="1" w:lastRow="0" w:firstColumn="1" w:lastColumn="0" w:noHBand="1" w:noVBand="1"/>
        </w:tblPrEx>
        <w:tc>
          <w:tcPr>
            <w:tcW w:w="1555" w:type="dxa"/>
            <w:vMerge/>
          </w:tcPr>
          <w:p w14:paraId="0F0823DD" w14:textId="77777777" w:rsidR="006E2C0B" w:rsidRPr="00151F42" w:rsidRDefault="006E2C0B" w:rsidP="00E747CD">
            <w:pPr>
              <w:rPr>
                <w:rFonts w:ascii="inherit" w:hAnsi="inherit"/>
                <w:lang w:val="fr-FR"/>
              </w:rPr>
            </w:pPr>
          </w:p>
        </w:tc>
        <w:tc>
          <w:tcPr>
            <w:tcW w:w="1364" w:type="dxa"/>
            <w:vMerge/>
          </w:tcPr>
          <w:p w14:paraId="46548C48" w14:textId="77777777" w:rsidR="006E2C0B" w:rsidRPr="009A1037" w:rsidRDefault="006E2C0B" w:rsidP="00E747CD">
            <w:pPr>
              <w:rPr>
                <w:rFonts w:ascii="inherit" w:hAnsi="inherit"/>
                <w:lang w:val="fr-FR"/>
              </w:rPr>
            </w:pPr>
          </w:p>
        </w:tc>
        <w:tc>
          <w:tcPr>
            <w:tcW w:w="2125" w:type="dxa"/>
            <w:gridSpan w:val="2"/>
          </w:tcPr>
          <w:p w14:paraId="34968C6F" w14:textId="77777777" w:rsidR="006E2C0B" w:rsidRPr="009A1037" w:rsidRDefault="006E2C0B" w:rsidP="00E747CD">
            <w:pPr>
              <w:rPr>
                <w:rFonts w:ascii="inherit" w:eastAsia="Arial" w:hAnsi="inherit" w:cs="Arial"/>
                <w:color w:val="231F20"/>
                <w:lang w:val="fr-FR"/>
              </w:rPr>
            </w:pPr>
            <w:r w:rsidRPr="009A1037">
              <w:rPr>
                <w:rFonts w:ascii="inherit" w:eastAsia="Arial" w:hAnsi="inherit" w:cs="Arial"/>
                <w:color w:val="231F20"/>
                <w:lang w:val="fr-FR"/>
              </w:rPr>
              <w:t>1,05 pu-1,15 pu</w:t>
            </w:r>
          </w:p>
        </w:tc>
        <w:tc>
          <w:tcPr>
            <w:tcW w:w="3982" w:type="dxa"/>
            <w:gridSpan w:val="2"/>
          </w:tcPr>
          <w:p w14:paraId="0E9655D8" w14:textId="77777777" w:rsidR="006E2C0B" w:rsidRPr="00151F42" w:rsidRDefault="006E2C0B" w:rsidP="00E747CD">
            <w:pPr>
              <w:rPr>
                <w:rFonts w:ascii="inherit" w:hAnsi="inherit"/>
                <w:lang w:val="fr-FR"/>
              </w:rPr>
            </w:pPr>
            <w:r w:rsidRPr="00151F42">
              <w:rPr>
                <w:rFonts w:ascii="inherit" w:eastAsia="Arial" w:hAnsi="inherit" w:cs="Arial"/>
                <w:color w:val="231F20"/>
                <w:lang w:val="fr-FR"/>
              </w:rPr>
              <w:t>20 minutes</w:t>
            </w:r>
          </w:p>
        </w:tc>
      </w:tr>
    </w:tbl>
    <w:p w14:paraId="4E047C45" w14:textId="4EF49F4B" w:rsidR="006E2C0B" w:rsidRDefault="006E2C0B"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17D4AF63" w14:textId="55CCBC2F"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The table shows the minimum period during which an AC-connected offshore power park module </w:t>
      </w:r>
      <w:r w:rsidR="00A21C62">
        <w:rPr>
          <w:rFonts w:ascii="inherit" w:eastAsia="Times New Roman" w:hAnsi="inherit" w:cs="Times New Roman"/>
          <w:color w:val="000000"/>
          <w:sz w:val="24"/>
          <w:szCs w:val="24"/>
          <w:lang w:eastAsia="en-GB"/>
        </w:rPr>
        <w:t>shall</w:t>
      </w:r>
      <w:r w:rsidR="00A21C62" w:rsidRPr="00BD0415">
        <w:rPr>
          <w:rFonts w:ascii="inherit" w:eastAsia="Times New Roman" w:hAnsi="inherit" w:cs="Times New Roman"/>
          <w:color w:val="000000"/>
          <w:sz w:val="24"/>
          <w:szCs w:val="24"/>
          <w:lang w:eastAsia="en-GB"/>
        </w:rPr>
        <w:t xml:space="preserve"> </w:t>
      </w:r>
      <w:r w:rsidRPr="00BD0415">
        <w:rPr>
          <w:rFonts w:ascii="inherit" w:eastAsia="Times New Roman" w:hAnsi="inherit" w:cs="Times New Roman"/>
          <w:color w:val="000000"/>
          <w:sz w:val="24"/>
          <w:szCs w:val="24"/>
          <w:lang w:eastAsia="en-GB"/>
        </w:rPr>
        <w:t>be capable of operating over different voltage ranges deviating from the reference 1 pu value without disconnecting.</w:t>
      </w:r>
    </w:p>
    <w:p w14:paraId="2CDC9A01" w14:textId="706BBE8A" w:rsidR="003D791A"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4.   </w:t>
      </w:r>
      <w:r w:rsidR="0099266C" w:rsidRPr="00BD0415">
        <w:rPr>
          <w:rFonts w:ascii="inherit" w:eastAsia="Times New Roman" w:hAnsi="inherit" w:cs="Times New Roman"/>
          <w:color w:val="000000"/>
          <w:sz w:val="24"/>
          <w:szCs w:val="24"/>
          <w:lang w:eastAsia="en-GB"/>
        </w:rPr>
        <w:t xml:space="preserve">AC-connected </w:t>
      </w:r>
      <w:r w:rsidR="0099266C">
        <w:rPr>
          <w:rFonts w:ascii="inherit" w:eastAsia="Times New Roman" w:hAnsi="inherit" w:cs="Times New Roman"/>
          <w:color w:val="000000"/>
          <w:sz w:val="24"/>
          <w:szCs w:val="24"/>
          <w:lang w:eastAsia="en-GB"/>
        </w:rPr>
        <w:t>offshore</w:t>
      </w:r>
      <w:r w:rsidR="00F84ADE">
        <w:rPr>
          <w:rFonts w:ascii="inherit" w:eastAsia="Times New Roman" w:hAnsi="inherit" w:cs="Times New Roman"/>
          <w:color w:val="000000"/>
          <w:sz w:val="24"/>
          <w:szCs w:val="24"/>
          <w:lang w:eastAsia="en-GB"/>
        </w:rPr>
        <w:t xml:space="preserve"> </w:t>
      </w:r>
      <w:r w:rsidR="00F84ADE" w:rsidRPr="007F74CE">
        <w:rPr>
          <w:rFonts w:ascii="inherit" w:eastAsia="Times New Roman" w:hAnsi="inherit" w:cs="Times New Roman"/>
          <w:color w:val="000000"/>
          <w:sz w:val="24"/>
          <w:szCs w:val="24"/>
          <w:lang w:eastAsia="en-GB"/>
        </w:rPr>
        <w:t>power park modules shall fulfil the requirements</w:t>
      </w:r>
      <w:r w:rsidR="00F84ADE">
        <w:rPr>
          <w:rFonts w:ascii="inherit" w:eastAsia="Times New Roman" w:hAnsi="inherit" w:cs="Times New Roman"/>
          <w:color w:val="000000"/>
          <w:sz w:val="24"/>
          <w:szCs w:val="24"/>
          <w:lang w:eastAsia="en-GB"/>
        </w:rPr>
        <w:t xml:space="preserve"> relating to voltage stability</w:t>
      </w:r>
      <w:r w:rsidR="00F84ADE" w:rsidRPr="007F74CE">
        <w:rPr>
          <w:rFonts w:ascii="inherit" w:eastAsia="Times New Roman" w:hAnsi="inherit" w:cs="Times New Roman"/>
          <w:color w:val="000000"/>
          <w:sz w:val="24"/>
          <w:szCs w:val="24"/>
          <w:lang w:eastAsia="en-GB"/>
        </w:rPr>
        <w:t xml:space="preserve"> laid down in Article </w:t>
      </w:r>
      <w:r w:rsidR="003D791A">
        <w:rPr>
          <w:rFonts w:ascii="inherit" w:eastAsia="Times New Roman" w:hAnsi="inherit" w:cs="Times New Roman"/>
          <w:color w:val="000000"/>
          <w:sz w:val="24"/>
          <w:szCs w:val="24"/>
          <w:lang w:eastAsia="en-GB"/>
        </w:rPr>
        <w:t>20(2)</w:t>
      </w:r>
      <w:r w:rsidR="00934F2C">
        <w:rPr>
          <w:rFonts w:ascii="inherit" w:eastAsia="Times New Roman" w:hAnsi="inherit" w:cs="Times New Roman"/>
          <w:color w:val="000000"/>
          <w:sz w:val="24"/>
          <w:szCs w:val="24"/>
          <w:lang w:eastAsia="en-GB"/>
        </w:rPr>
        <w:t>(b</w:t>
      </w:r>
      <w:r w:rsidR="003D791A">
        <w:rPr>
          <w:rFonts w:ascii="inherit" w:eastAsia="Times New Roman" w:hAnsi="inherit" w:cs="Times New Roman"/>
          <w:color w:val="000000"/>
          <w:sz w:val="24"/>
          <w:szCs w:val="24"/>
          <w:lang w:eastAsia="en-GB"/>
        </w:rPr>
        <w:t xml:space="preserve">) and </w:t>
      </w:r>
      <w:r w:rsidR="00934F2C">
        <w:rPr>
          <w:rFonts w:ascii="inherit" w:eastAsia="Times New Roman" w:hAnsi="inherit" w:cs="Times New Roman"/>
          <w:color w:val="000000"/>
          <w:sz w:val="24"/>
          <w:szCs w:val="24"/>
          <w:lang w:eastAsia="en-GB"/>
        </w:rPr>
        <w:t>(c),</w:t>
      </w:r>
      <w:r w:rsidR="003D791A">
        <w:rPr>
          <w:rFonts w:ascii="inherit" w:eastAsia="Times New Roman" w:hAnsi="inherit" w:cs="Times New Roman"/>
          <w:color w:val="000000"/>
          <w:sz w:val="24"/>
          <w:szCs w:val="24"/>
          <w:lang w:eastAsia="en-GB"/>
        </w:rPr>
        <w:t xml:space="preserve"> and</w:t>
      </w:r>
      <w:r w:rsidR="00934F2C">
        <w:rPr>
          <w:rFonts w:ascii="inherit" w:eastAsia="Times New Roman" w:hAnsi="inherit" w:cs="Times New Roman"/>
          <w:color w:val="000000"/>
          <w:sz w:val="24"/>
          <w:szCs w:val="24"/>
          <w:lang w:eastAsia="en-GB"/>
        </w:rPr>
        <w:t xml:space="preserve"> Article</w:t>
      </w:r>
      <w:r w:rsidR="003D791A">
        <w:rPr>
          <w:rFonts w:ascii="inherit" w:eastAsia="Times New Roman" w:hAnsi="inherit" w:cs="Times New Roman"/>
          <w:color w:val="000000"/>
          <w:sz w:val="24"/>
          <w:szCs w:val="24"/>
          <w:lang w:eastAsia="en-GB"/>
        </w:rPr>
        <w:t xml:space="preserve"> 21(3) respectively.</w:t>
      </w:r>
    </w:p>
    <w:p w14:paraId="55591F49" w14:textId="5EA82CC1"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571227CF"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5.   The reactive power capability at maximum capacity specified in point (b) of Article 21(3) shall apply to AC-connected offshore power park modules, except for Table 9. Instead, the requirements of Table 11 shall apply.</w:t>
      </w:r>
    </w:p>
    <w:p w14:paraId="6E8E0670" w14:textId="77777777" w:rsidR="003B7AE9" w:rsidRPr="00BD0415"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BD0415">
        <w:rPr>
          <w:rFonts w:ascii="inherit" w:eastAsia="Times New Roman" w:hAnsi="inherit" w:cs="Times New Roman"/>
          <w:i/>
          <w:iCs/>
          <w:color w:val="000000"/>
          <w:sz w:val="24"/>
          <w:szCs w:val="24"/>
          <w:lang w:eastAsia="en-GB"/>
        </w:rPr>
        <w:t>Table 11</w:t>
      </w:r>
    </w:p>
    <w:p w14:paraId="5999F983" w14:textId="77777777" w:rsidR="003B7AE9" w:rsidRPr="00BD0415"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BD0415">
        <w:rPr>
          <w:rFonts w:ascii="inherit" w:eastAsia="Times New Roman" w:hAnsi="inherit" w:cs="Times New Roman"/>
          <w:b/>
          <w:bCs/>
          <w:color w:val="000000"/>
          <w:sz w:val="24"/>
          <w:szCs w:val="24"/>
          <w:lang w:eastAsia="en-GB"/>
        </w:rPr>
        <w:t>Parameters for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394"/>
        <w:gridCol w:w="2835"/>
        <w:gridCol w:w="2781"/>
      </w:tblGrid>
      <w:tr w:rsidR="003B7AE9" w:rsidRPr="00BD0415" w14:paraId="5672C429" w14:textId="77777777" w:rsidTr="008F2DB5">
        <w:tc>
          <w:tcPr>
            <w:tcW w:w="339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05F621" w14:textId="77777777"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r w:rsidRPr="00BD0415">
              <w:rPr>
                <w:rFonts w:ascii="inherit" w:eastAsia="Times New Roman" w:hAnsi="inherit" w:cs="Times New Roman"/>
                <w:b/>
                <w:bCs/>
                <w:lang w:eastAsia="en-GB"/>
              </w:rPr>
              <w:t>Synchronous area</w:t>
            </w:r>
          </w:p>
        </w:tc>
        <w:tc>
          <w:tcPr>
            <w:tcW w:w="283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BFF3CF" w14:textId="77777777"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r w:rsidRPr="00BD0415">
              <w:rPr>
                <w:rFonts w:ascii="inherit" w:eastAsia="Times New Roman" w:hAnsi="inherit" w:cs="Times New Roman"/>
                <w:b/>
                <w:bCs/>
                <w:lang w:eastAsia="en-GB"/>
              </w:rPr>
              <w:t>Maximum range of Q/P</w:t>
            </w:r>
            <w:r w:rsidRPr="00BD0415">
              <w:rPr>
                <w:rFonts w:ascii="inherit" w:eastAsia="Times New Roman" w:hAnsi="inherit" w:cs="Times New Roman"/>
                <w:b/>
                <w:bCs/>
                <w:sz w:val="15"/>
                <w:szCs w:val="15"/>
                <w:vertAlign w:val="subscript"/>
                <w:lang w:eastAsia="en-GB"/>
              </w:rPr>
              <w:t>max</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F8F8EF" w14:textId="74C9D97A" w:rsidR="003B7AE9" w:rsidRPr="00BD0415" w:rsidRDefault="003B7AE9" w:rsidP="003B7AE9">
            <w:pPr>
              <w:spacing w:before="60" w:after="60" w:line="240" w:lineRule="auto"/>
              <w:ind w:right="195"/>
              <w:jc w:val="center"/>
              <w:rPr>
                <w:rFonts w:ascii="inherit" w:eastAsia="Times New Roman" w:hAnsi="inherit" w:cs="Times New Roman"/>
                <w:b/>
                <w:bCs/>
                <w:lang w:eastAsia="en-GB"/>
              </w:rPr>
            </w:pPr>
            <w:r w:rsidRPr="00BD0415">
              <w:rPr>
                <w:rFonts w:ascii="inherit" w:eastAsia="Times New Roman" w:hAnsi="inherit" w:cs="Times New Roman"/>
                <w:b/>
                <w:bCs/>
                <w:lang w:eastAsia="en-GB"/>
              </w:rPr>
              <w:t>Maximum range of steady-state voltage in PU</w:t>
            </w:r>
          </w:p>
        </w:tc>
      </w:tr>
      <w:tr w:rsidR="003B7AE9" w:rsidRPr="00BD0415" w14:paraId="7F2874DD" w14:textId="77777777" w:rsidTr="008F2DB5">
        <w:tc>
          <w:tcPr>
            <w:tcW w:w="339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C42D9"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Continental Europe</w:t>
            </w:r>
          </w:p>
        </w:tc>
        <w:tc>
          <w:tcPr>
            <w:tcW w:w="283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D2C2B"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0,75</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941CF9"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0,225</w:t>
            </w:r>
          </w:p>
        </w:tc>
      </w:tr>
      <w:tr w:rsidR="003B7AE9" w:rsidRPr="00BD0415" w14:paraId="275F6914" w14:textId="77777777" w:rsidTr="008F2DB5">
        <w:tc>
          <w:tcPr>
            <w:tcW w:w="339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183E84"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Nordic</w:t>
            </w:r>
          </w:p>
        </w:tc>
        <w:tc>
          <w:tcPr>
            <w:tcW w:w="283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32E17"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0,95</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ABDD8E" w14:textId="7EA916B3"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w:t>
            </w:r>
            <w:r w:rsidR="008F2DB5">
              <w:rPr>
                <w:rFonts w:ascii="inherit" w:eastAsia="Times New Roman" w:hAnsi="inherit" w:cs="Times New Roman"/>
                <w:lang w:eastAsia="en-GB"/>
              </w:rPr>
              <w:t xml:space="preserve"> 225</w:t>
            </w:r>
          </w:p>
        </w:tc>
      </w:tr>
      <w:tr w:rsidR="003B7AE9" w:rsidRPr="00BD0415" w14:paraId="4A45C9A2" w14:textId="77777777" w:rsidTr="008F2DB5">
        <w:tc>
          <w:tcPr>
            <w:tcW w:w="339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554E0A"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Ireland and Northern Ireland</w:t>
            </w:r>
          </w:p>
        </w:tc>
        <w:tc>
          <w:tcPr>
            <w:tcW w:w="283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9FC2E0"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0,66</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040523"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0,218</w:t>
            </w:r>
          </w:p>
        </w:tc>
      </w:tr>
      <w:tr w:rsidR="003B7AE9" w:rsidRPr="00BD0415" w14:paraId="257C9A4F" w14:textId="77777777" w:rsidTr="008F2DB5">
        <w:tc>
          <w:tcPr>
            <w:tcW w:w="339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553559"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Baltic</w:t>
            </w:r>
          </w:p>
        </w:tc>
        <w:tc>
          <w:tcPr>
            <w:tcW w:w="283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EC8DF1"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0,8</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0E4513" w14:textId="77777777" w:rsidR="003B7AE9" w:rsidRPr="00BD0415" w:rsidRDefault="003B7AE9" w:rsidP="003B7AE9">
            <w:pPr>
              <w:spacing w:before="60" w:after="60" w:line="240" w:lineRule="auto"/>
              <w:rPr>
                <w:rFonts w:ascii="inherit" w:eastAsia="Times New Roman" w:hAnsi="inherit" w:cs="Times New Roman"/>
                <w:lang w:eastAsia="en-GB"/>
              </w:rPr>
            </w:pPr>
            <w:r w:rsidRPr="00BD0415">
              <w:rPr>
                <w:rFonts w:ascii="inherit" w:eastAsia="Times New Roman" w:hAnsi="inherit" w:cs="Times New Roman"/>
                <w:lang w:eastAsia="en-GB"/>
              </w:rPr>
              <w:t>0,22</w:t>
            </w:r>
          </w:p>
        </w:tc>
      </w:tr>
    </w:tbl>
    <w:p w14:paraId="38388937" w14:textId="77777777" w:rsidR="003B7AE9" w:rsidRPr="00BD0415" w:rsidRDefault="003B7AE9" w:rsidP="006904E0">
      <w:pPr>
        <w:pStyle w:val="Heading2"/>
      </w:pPr>
      <w:r w:rsidRPr="00BD0415">
        <w:t>Article 26</w:t>
      </w:r>
    </w:p>
    <w:p w14:paraId="6BF4C584"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Robustness requirements applicable to AC-connected offshore power park modules</w:t>
      </w:r>
    </w:p>
    <w:p w14:paraId="1C5E3380" w14:textId="5589CE52" w:rsidR="0099266C" w:rsidRDefault="0099266C"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AC-connected </w:t>
      </w:r>
      <w:r>
        <w:rPr>
          <w:rFonts w:ascii="inherit" w:eastAsia="Times New Roman" w:hAnsi="inherit" w:cs="Times New Roman"/>
          <w:color w:val="000000"/>
          <w:sz w:val="24"/>
          <w:szCs w:val="24"/>
          <w:lang w:eastAsia="en-GB"/>
        </w:rPr>
        <w:t xml:space="preserve">offshore </w:t>
      </w:r>
      <w:r w:rsidRPr="007F74CE">
        <w:rPr>
          <w:rFonts w:ascii="inherit" w:eastAsia="Times New Roman" w:hAnsi="inherit" w:cs="Times New Roman"/>
          <w:color w:val="000000"/>
          <w:sz w:val="24"/>
          <w:szCs w:val="24"/>
          <w:lang w:eastAsia="en-GB"/>
        </w:rPr>
        <w:t>power park modules shall fulfil the requirements</w:t>
      </w:r>
      <w:r>
        <w:rPr>
          <w:rFonts w:ascii="inherit" w:eastAsia="Times New Roman" w:hAnsi="inherit" w:cs="Times New Roman"/>
          <w:color w:val="000000"/>
          <w:sz w:val="24"/>
          <w:szCs w:val="24"/>
          <w:lang w:eastAsia="en-GB"/>
        </w:rPr>
        <w:t xml:space="preserve"> relating to robustness</w:t>
      </w:r>
      <w:r w:rsidRPr="007F74CE">
        <w:rPr>
          <w:rFonts w:ascii="inherit" w:eastAsia="Times New Roman" w:hAnsi="inherit" w:cs="Times New Roman"/>
          <w:color w:val="000000"/>
          <w:sz w:val="24"/>
          <w:szCs w:val="24"/>
          <w:lang w:eastAsia="en-GB"/>
        </w:rPr>
        <w:t xml:space="preserve"> laid down in Article</w:t>
      </w:r>
      <w:r>
        <w:rPr>
          <w:rFonts w:ascii="inherit" w:eastAsia="Times New Roman" w:hAnsi="inherit" w:cs="Times New Roman"/>
          <w:color w:val="000000"/>
          <w:sz w:val="24"/>
          <w:szCs w:val="24"/>
          <w:lang w:eastAsia="en-GB"/>
        </w:rPr>
        <w:t>s 14(3)(a), 15(4), 16(3)(a), and 20(3) respectively.</w:t>
      </w:r>
    </w:p>
    <w:p w14:paraId="284A3E2F" w14:textId="49060D09"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15DD0C84" w14:textId="77777777" w:rsidR="003B7AE9" w:rsidRPr="00BD0415" w:rsidRDefault="003B7AE9" w:rsidP="006904E0">
      <w:pPr>
        <w:pStyle w:val="Heading2"/>
      </w:pPr>
      <w:r w:rsidRPr="00BD0415">
        <w:t>Article 27</w:t>
      </w:r>
    </w:p>
    <w:p w14:paraId="5C35DA46"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System restoration requirements applicable to AC-connected offshore power park modules</w:t>
      </w:r>
    </w:p>
    <w:p w14:paraId="751117F1" w14:textId="2075B22D" w:rsidR="0099266C" w:rsidRDefault="0099266C"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AC-connected </w:t>
      </w:r>
      <w:r>
        <w:rPr>
          <w:rFonts w:ascii="inherit" w:eastAsia="Times New Roman" w:hAnsi="inherit" w:cs="Times New Roman"/>
          <w:color w:val="000000"/>
          <w:sz w:val="24"/>
          <w:szCs w:val="24"/>
          <w:lang w:eastAsia="en-GB"/>
        </w:rPr>
        <w:t xml:space="preserve">offshore </w:t>
      </w:r>
      <w:r w:rsidRPr="007F74CE">
        <w:rPr>
          <w:rFonts w:ascii="inherit" w:eastAsia="Times New Roman" w:hAnsi="inherit" w:cs="Times New Roman"/>
          <w:color w:val="000000"/>
          <w:sz w:val="24"/>
          <w:szCs w:val="24"/>
          <w:lang w:eastAsia="en-GB"/>
        </w:rPr>
        <w:t>power park modules shall fulfil the requirements</w:t>
      </w:r>
      <w:r>
        <w:rPr>
          <w:rFonts w:ascii="inherit" w:eastAsia="Times New Roman" w:hAnsi="inherit" w:cs="Times New Roman"/>
          <w:color w:val="000000"/>
          <w:sz w:val="24"/>
          <w:szCs w:val="24"/>
          <w:lang w:eastAsia="en-GB"/>
        </w:rPr>
        <w:t xml:space="preserve"> relating to system restoration</w:t>
      </w:r>
      <w:r w:rsidRPr="007F74CE">
        <w:rPr>
          <w:rFonts w:ascii="inherit" w:eastAsia="Times New Roman" w:hAnsi="inherit" w:cs="Times New Roman"/>
          <w:color w:val="000000"/>
          <w:sz w:val="24"/>
          <w:szCs w:val="24"/>
          <w:lang w:eastAsia="en-GB"/>
        </w:rPr>
        <w:t xml:space="preserve"> laid down in Article</w:t>
      </w:r>
      <w:r>
        <w:rPr>
          <w:rFonts w:ascii="inherit" w:eastAsia="Times New Roman" w:hAnsi="inherit" w:cs="Times New Roman"/>
          <w:color w:val="000000"/>
          <w:sz w:val="24"/>
          <w:szCs w:val="24"/>
          <w:lang w:eastAsia="en-GB"/>
        </w:rPr>
        <w:t>s 14(4) and 15(5) respectively.</w:t>
      </w:r>
    </w:p>
    <w:p w14:paraId="3BACA016" w14:textId="77777777" w:rsidR="003B7AE9" w:rsidRPr="00BD0415" w:rsidRDefault="003B7AE9" w:rsidP="006904E0">
      <w:pPr>
        <w:pStyle w:val="Heading2"/>
      </w:pPr>
      <w:r w:rsidRPr="00BD0415">
        <w:t>Article 28</w:t>
      </w:r>
    </w:p>
    <w:p w14:paraId="68864874"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General system management requirements applicable to AC-connected offshore power park modules</w:t>
      </w:r>
    </w:p>
    <w:p w14:paraId="5E208138" w14:textId="4D75DBDA" w:rsidR="0099266C" w:rsidRDefault="0099266C"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AC-connected </w:t>
      </w:r>
      <w:r>
        <w:rPr>
          <w:rFonts w:ascii="inherit" w:eastAsia="Times New Roman" w:hAnsi="inherit" w:cs="Times New Roman"/>
          <w:color w:val="000000"/>
          <w:sz w:val="24"/>
          <w:szCs w:val="24"/>
          <w:lang w:eastAsia="en-GB"/>
        </w:rPr>
        <w:t xml:space="preserve">offshore </w:t>
      </w:r>
      <w:r w:rsidRPr="007F74CE">
        <w:rPr>
          <w:rFonts w:ascii="inherit" w:eastAsia="Times New Roman" w:hAnsi="inherit" w:cs="Times New Roman"/>
          <w:color w:val="000000"/>
          <w:sz w:val="24"/>
          <w:szCs w:val="24"/>
          <w:lang w:eastAsia="en-GB"/>
        </w:rPr>
        <w:t>power park modules shall fulfil the requirements</w:t>
      </w:r>
      <w:r>
        <w:rPr>
          <w:rFonts w:ascii="inherit" w:eastAsia="Times New Roman" w:hAnsi="inherit" w:cs="Times New Roman"/>
          <w:color w:val="000000"/>
          <w:sz w:val="24"/>
          <w:szCs w:val="24"/>
          <w:lang w:eastAsia="en-GB"/>
        </w:rPr>
        <w:t xml:space="preserve"> relating to system management</w:t>
      </w:r>
      <w:r w:rsidRPr="007F74CE">
        <w:rPr>
          <w:rFonts w:ascii="inherit" w:eastAsia="Times New Roman" w:hAnsi="inherit" w:cs="Times New Roman"/>
          <w:color w:val="000000"/>
          <w:sz w:val="24"/>
          <w:szCs w:val="24"/>
          <w:lang w:eastAsia="en-GB"/>
        </w:rPr>
        <w:t xml:space="preserve"> laid down in Article</w:t>
      </w:r>
      <w:r>
        <w:rPr>
          <w:rFonts w:ascii="inherit" w:eastAsia="Times New Roman" w:hAnsi="inherit" w:cs="Times New Roman"/>
          <w:color w:val="000000"/>
          <w:sz w:val="24"/>
          <w:szCs w:val="24"/>
          <w:lang w:eastAsia="en-GB"/>
        </w:rPr>
        <w:t>s 14(5), 15(6), 16(4) respectively.</w:t>
      </w:r>
    </w:p>
    <w:p w14:paraId="5F5B1C49" w14:textId="77777777" w:rsidR="003B7AE9" w:rsidRPr="00BD0415"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TITLE III</w:t>
      </w:r>
    </w:p>
    <w:p w14:paraId="4558F7DC" w14:textId="77777777" w:rsidR="003B7AE9" w:rsidRPr="00BD0415"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OPERATIONAL NOTIFICATION PROCEDURE FOR CONNECTION</w:t>
      </w:r>
    </w:p>
    <w:p w14:paraId="01298D84" w14:textId="77777777" w:rsidR="003B7AE9" w:rsidRPr="00BD0415"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i/>
          <w:iCs/>
          <w:color w:val="000000"/>
          <w:sz w:val="24"/>
          <w:szCs w:val="24"/>
          <w:lang w:eastAsia="en-GB"/>
        </w:rPr>
        <w:t>CHAPTER 1</w:t>
      </w:r>
    </w:p>
    <w:p w14:paraId="3226A538" w14:textId="77777777" w:rsidR="003B7AE9" w:rsidRPr="007214C5" w:rsidRDefault="003B7AE9" w:rsidP="007214C5">
      <w:pPr>
        <w:pStyle w:val="Heading1"/>
        <w:rPr>
          <w:i/>
          <w:iCs/>
        </w:rPr>
      </w:pPr>
      <w:r w:rsidRPr="007214C5">
        <w:rPr>
          <w:i/>
          <w:iCs/>
        </w:rPr>
        <w:t>Connection of new power-generating modules</w:t>
      </w:r>
    </w:p>
    <w:p w14:paraId="0F9D2BE4" w14:textId="77777777" w:rsidR="003B7AE9" w:rsidRPr="00BD0415" w:rsidRDefault="003B7AE9" w:rsidP="006904E0">
      <w:pPr>
        <w:pStyle w:val="Heading2"/>
      </w:pPr>
      <w:r w:rsidRPr="00BD0415">
        <w:t>Article 29</w:t>
      </w:r>
    </w:p>
    <w:p w14:paraId="1BA980F1"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General provisions</w:t>
      </w:r>
    </w:p>
    <w:p w14:paraId="50C454BC" w14:textId="614E626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The power-generating facility owner shall demonstrate to the relevant system operator that it has complied with the requirements set out in Title II of this Regulation by completing successfully the operational notification procedure for connection of each power-generating module described in Articles 30 to 37.</w:t>
      </w:r>
    </w:p>
    <w:p w14:paraId="16F394D1" w14:textId="76D10E36" w:rsidR="003B7AE9" w:rsidRDefault="003B7AE9" w:rsidP="003B7AE9">
      <w:pPr>
        <w:shd w:val="clear" w:color="auto" w:fill="FFFFFF"/>
        <w:spacing w:before="120" w:after="0" w:line="240" w:lineRule="auto"/>
        <w:jc w:val="both"/>
        <w:rPr>
          <w:ins w:id="361" w:author="Autho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The relevant system operator shall clarify and make publicly available the details of the operational notification procedure</w:t>
      </w:r>
      <w:ins w:id="362" w:author="Author">
        <w:r w:rsidR="001759C0">
          <w:rPr>
            <w:rFonts w:ascii="inherit" w:eastAsia="Times New Roman" w:hAnsi="inherit" w:cs="Times New Roman"/>
            <w:color w:val="000000"/>
            <w:sz w:val="24"/>
            <w:szCs w:val="24"/>
            <w:lang w:eastAsia="en-GB"/>
          </w:rPr>
          <w:t xml:space="preserve"> which shall include </w:t>
        </w:r>
        <w:r w:rsidR="006478DB">
          <w:rPr>
            <w:rFonts w:ascii="inherit" w:eastAsia="Times New Roman" w:hAnsi="inherit" w:cs="Times New Roman"/>
            <w:color w:val="000000"/>
            <w:sz w:val="24"/>
            <w:szCs w:val="24"/>
            <w:lang w:eastAsia="en-GB"/>
          </w:rPr>
          <w:t>the</w:t>
        </w:r>
        <w:r w:rsidR="001759C0">
          <w:rPr>
            <w:rFonts w:ascii="inherit" w:eastAsia="Times New Roman" w:hAnsi="inherit" w:cs="Times New Roman"/>
            <w:color w:val="000000"/>
            <w:sz w:val="24"/>
            <w:szCs w:val="24"/>
            <w:lang w:eastAsia="en-GB"/>
          </w:rPr>
          <w:t xml:space="preserve"> </w:t>
        </w:r>
        <w:r w:rsidR="00835CCC">
          <w:rPr>
            <w:rFonts w:ascii="inherit" w:eastAsia="Times New Roman" w:hAnsi="inherit" w:cs="Times New Roman"/>
            <w:color w:val="000000"/>
            <w:sz w:val="24"/>
            <w:szCs w:val="24"/>
            <w:lang w:eastAsia="en-GB"/>
          </w:rPr>
          <w:t>compliance scheme.</w:t>
        </w:r>
      </w:ins>
      <w:del w:id="363" w:author="Author">
        <w:r w:rsidRPr="00BD0415" w:rsidDel="001759C0">
          <w:rPr>
            <w:rFonts w:ascii="inherit" w:eastAsia="Times New Roman" w:hAnsi="inherit" w:cs="Times New Roman"/>
            <w:color w:val="000000"/>
            <w:sz w:val="24"/>
            <w:szCs w:val="24"/>
            <w:lang w:eastAsia="en-GB"/>
          </w:rPr>
          <w:delText>.</w:delText>
        </w:r>
      </w:del>
    </w:p>
    <w:p w14:paraId="1FDD81CB" w14:textId="6DE32D1A" w:rsidR="006478DB" w:rsidRDefault="006478DB" w:rsidP="003B7AE9">
      <w:pPr>
        <w:shd w:val="clear" w:color="auto" w:fill="FFFFFF"/>
        <w:spacing w:before="120" w:after="0" w:line="240" w:lineRule="auto"/>
        <w:jc w:val="both"/>
        <w:rPr>
          <w:ins w:id="364" w:author="Author"/>
          <w:rFonts w:cstheme="minorHAnsi"/>
          <w:sz w:val="24"/>
          <w:szCs w:val="24"/>
        </w:rPr>
      </w:pPr>
      <w:ins w:id="365" w:author="Author">
        <w:r>
          <w:rPr>
            <w:rFonts w:ascii="inherit" w:eastAsia="Times New Roman" w:hAnsi="inherit" w:cs="Times New Roman"/>
            <w:color w:val="000000"/>
            <w:sz w:val="24"/>
            <w:szCs w:val="24"/>
            <w:lang w:eastAsia="en-GB"/>
          </w:rPr>
          <w:t xml:space="preserve">3. </w:t>
        </w:r>
        <w:r w:rsidR="000F422D">
          <w:rPr>
            <w:rFonts w:cstheme="minorHAnsi"/>
            <w:sz w:val="24"/>
            <w:szCs w:val="24"/>
            <w:highlight w:val="yellow"/>
          </w:rPr>
          <w:t xml:space="preserve">the compliance scheme shall address the use of </w:t>
        </w:r>
        <w:r w:rsidR="000F422D" w:rsidRPr="009E31A4">
          <w:rPr>
            <w:rFonts w:cstheme="minorHAnsi"/>
            <w:sz w:val="24"/>
            <w:szCs w:val="24"/>
            <w:highlight w:val="yellow"/>
          </w:rPr>
          <w:t>equipment certificates</w:t>
        </w:r>
        <w:r w:rsidR="000F422D" w:rsidRPr="00B90B33">
          <w:rPr>
            <w:rFonts w:cstheme="minorHAnsi"/>
            <w:sz w:val="24"/>
            <w:szCs w:val="24"/>
            <w:highlight w:val="yellow"/>
          </w:rPr>
          <w:t xml:space="preserve"> of </w:t>
        </w:r>
        <w:r w:rsidR="000F422D">
          <w:rPr>
            <w:rFonts w:cstheme="minorHAnsi"/>
            <w:sz w:val="24"/>
            <w:szCs w:val="24"/>
            <w:highlight w:val="yellow"/>
          </w:rPr>
          <w:t xml:space="preserve">PGU and </w:t>
        </w:r>
        <w:r w:rsidR="000F422D" w:rsidRPr="006B329D">
          <w:rPr>
            <w:rFonts w:cstheme="minorHAnsi"/>
            <w:sz w:val="24"/>
            <w:szCs w:val="24"/>
            <w:highlight w:val="yellow"/>
          </w:rPr>
          <w:t>component.</w:t>
        </w:r>
      </w:ins>
    </w:p>
    <w:p w14:paraId="0E3F1D64" w14:textId="133C9D2D" w:rsidR="000F422D" w:rsidRDefault="000F422D"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366" w:author="Author">
        <w:r>
          <w:rPr>
            <w:rFonts w:cstheme="minorHAnsi"/>
            <w:sz w:val="24"/>
            <w:szCs w:val="24"/>
          </w:rPr>
          <w:t xml:space="preserve">4. </w:t>
        </w:r>
        <w:r w:rsidR="00080E7D" w:rsidRPr="009E31A4">
          <w:rPr>
            <w:rFonts w:cstheme="minorHAnsi"/>
            <w:sz w:val="24"/>
            <w:szCs w:val="24"/>
            <w:highlight w:val="yellow"/>
          </w:rPr>
          <w:t>The compliance scheme should refer to applicable international or European standards if available.</w:t>
        </w:r>
      </w:ins>
    </w:p>
    <w:p w14:paraId="25C884F8" w14:textId="181BF63E" w:rsidR="005C0D20" w:rsidRPr="008E777C" w:rsidRDefault="00080E7D" w:rsidP="005C0D20">
      <w:pPr>
        <w:shd w:val="clear" w:color="auto" w:fill="FFFFFF"/>
        <w:spacing w:before="120" w:after="0" w:line="240" w:lineRule="auto"/>
        <w:jc w:val="both"/>
        <w:rPr>
          <w:rFonts w:ascii="inherit" w:eastAsia="Times New Roman" w:hAnsi="inherit" w:cs="Times New Roman"/>
          <w:color w:val="000000"/>
          <w:sz w:val="24"/>
          <w:szCs w:val="24"/>
          <w:lang w:eastAsia="en-GB"/>
        </w:rPr>
      </w:pPr>
      <w:ins w:id="367" w:author="Author">
        <w:r>
          <w:rPr>
            <w:rFonts w:ascii="inherit" w:eastAsia="Times New Roman" w:hAnsi="inherit" w:cs="Times New Roman"/>
            <w:color w:val="000000"/>
            <w:sz w:val="24"/>
            <w:szCs w:val="24"/>
            <w:lang w:eastAsia="en-GB"/>
          </w:rPr>
          <w:t>5</w:t>
        </w:r>
      </w:ins>
      <w:del w:id="368" w:author="Author">
        <w:r w:rsidR="005C0D20" w:rsidRPr="008E777C" w:rsidDel="00080E7D">
          <w:rPr>
            <w:rFonts w:ascii="inherit" w:eastAsia="Times New Roman" w:hAnsi="inherit" w:cs="Times New Roman"/>
            <w:color w:val="000000"/>
            <w:sz w:val="24"/>
            <w:szCs w:val="24"/>
            <w:lang w:eastAsia="en-GB"/>
          </w:rPr>
          <w:delText>3</w:delText>
        </w:r>
      </w:del>
      <w:r w:rsidR="005C0D20" w:rsidRPr="008E777C">
        <w:rPr>
          <w:rFonts w:ascii="inherit" w:eastAsia="Times New Roman" w:hAnsi="inherit" w:cs="Times New Roman"/>
          <w:color w:val="000000"/>
          <w:sz w:val="24"/>
          <w:szCs w:val="24"/>
          <w:lang w:eastAsia="en-GB"/>
        </w:rPr>
        <w:t>.</w:t>
      </w:r>
      <w:r w:rsidR="005C0D20" w:rsidRPr="008E777C">
        <w:rPr>
          <w:rFonts w:ascii="inherit" w:eastAsia="Times New Roman" w:hAnsi="inherit" w:cs="Times New Roman"/>
          <w:color w:val="000000"/>
          <w:sz w:val="24"/>
          <w:szCs w:val="24"/>
          <w:lang w:eastAsia="en-GB"/>
        </w:rPr>
        <w:tab/>
        <w:t xml:space="preserve">The power-generating facility owner shall notify the relevant system operator or the competent authority of the Member State about the permanent decommissioning of a power-generating module in accordance with national legislation. </w:t>
      </w:r>
      <w:r w:rsidR="00B57788">
        <w:rPr>
          <w:rFonts w:ascii="inherit" w:eastAsia="Times New Roman" w:hAnsi="inherit" w:cs="Times New Roman"/>
          <w:color w:val="000000"/>
          <w:sz w:val="24"/>
          <w:szCs w:val="24"/>
          <w:lang w:eastAsia="en-GB"/>
        </w:rPr>
        <w:t>T</w:t>
      </w:r>
      <w:r w:rsidR="005C0D20" w:rsidRPr="008E777C">
        <w:rPr>
          <w:rFonts w:ascii="inherit" w:eastAsia="Times New Roman" w:hAnsi="inherit" w:cs="Times New Roman"/>
          <w:color w:val="000000"/>
          <w:sz w:val="24"/>
          <w:szCs w:val="24"/>
          <w:lang w:eastAsia="en-GB"/>
        </w:rPr>
        <w:t>he relevant system operator shall ensure that such notification can be made by third parties, including aggregators.</w:t>
      </w:r>
    </w:p>
    <w:p w14:paraId="25468338" w14:textId="56D9896C" w:rsidR="005C0D20" w:rsidRPr="00BD0415" w:rsidRDefault="00080E7D" w:rsidP="005C0D20">
      <w:pPr>
        <w:shd w:val="clear" w:color="auto" w:fill="FFFFFF"/>
        <w:spacing w:before="120" w:after="0" w:line="240" w:lineRule="auto"/>
        <w:jc w:val="both"/>
        <w:rPr>
          <w:rFonts w:ascii="inherit" w:eastAsia="Times New Roman" w:hAnsi="inherit" w:cs="Times New Roman"/>
          <w:color w:val="000000"/>
          <w:sz w:val="24"/>
          <w:szCs w:val="24"/>
          <w:lang w:eastAsia="en-GB"/>
        </w:rPr>
      </w:pPr>
      <w:ins w:id="369" w:author="Author">
        <w:r>
          <w:rPr>
            <w:rFonts w:ascii="inherit" w:eastAsia="Times New Roman" w:hAnsi="inherit" w:cs="Times New Roman"/>
            <w:color w:val="000000"/>
            <w:sz w:val="24"/>
            <w:szCs w:val="24"/>
            <w:lang w:eastAsia="en-GB"/>
          </w:rPr>
          <w:t>6</w:t>
        </w:r>
      </w:ins>
      <w:del w:id="370" w:author="Author">
        <w:r w:rsidR="005C0D20" w:rsidRPr="008E777C" w:rsidDel="00080E7D">
          <w:rPr>
            <w:rFonts w:ascii="inherit" w:eastAsia="Times New Roman" w:hAnsi="inherit" w:cs="Times New Roman"/>
            <w:color w:val="000000"/>
            <w:sz w:val="24"/>
            <w:szCs w:val="24"/>
            <w:lang w:eastAsia="en-GB"/>
          </w:rPr>
          <w:delText>4</w:delText>
        </w:r>
      </w:del>
      <w:r w:rsidR="005C0D20" w:rsidRPr="008E777C">
        <w:rPr>
          <w:rFonts w:ascii="inherit" w:eastAsia="Times New Roman" w:hAnsi="inherit" w:cs="Times New Roman"/>
          <w:color w:val="000000"/>
          <w:sz w:val="24"/>
          <w:szCs w:val="24"/>
          <w:lang w:eastAsia="en-GB"/>
        </w:rPr>
        <w:t>.</w:t>
      </w:r>
      <w:r w:rsidR="005C0D20" w:rsidRPr="008E777C">
        <w:rPr>
          <w:rFonts w:ascii="inherit" w:eastAsia="Times New Roman" w:hAnsi="inherit" w:cs="Times New Roman"/>
          <w:color w:val="000000"/>
          <w:sz w:val="24"/>
          <w:szCs w:val="24"/>
          <w:lang w:eastAsia="en-GB"/>
        </w:rPr>
        <w:tab/>
      </w:r>
      <w:r w:rsidR="00E021C6">
        <w:rPr>
          <w:rFonts w:ascii="inherit" w:eastAsia="Times New Roman" w:hAnsi="inherit" w:cs="Times New Roman"/>
          <w:color w:val="000000"/>
          <w:sz w:val="24"/>
          <w:szCs w:val="24"/>
          <w:lang w:eastAsia="en-GB"/>
        </w:rPr>
        <w:t>T</w:t>
      </w:r>
      <w:r w:rsidR="005C0D20" w:rsidRPr="008E777C">
        <w:rPr>
          <w:rFonts w:ascii="inherit" w:eastAsia="Times New Roman" w:hAnsi="inherit" w:cs="Times New Roman"/>
          <w:color w:val="000000"/>
          <w:sz w:val="24"/>
          <w:szCs w:val="24"/>
          <w:lang w:eastAsia="en-GB"/>
        </w:rPr>
        <w:t>he relevant system operator shall ensure that the commissioning and decommissioning of power-generating modules can be notified electronically.</w:t>
      </w:r>
    </w:p>
    <w:p w14:paraId="19A0CFEC" w14:textId="77777777" w:rsidR="003B7AE9" w:rsidRPr="00BD0415" w:rsidRDefault="003B7AE9" w:rsidP="006904E0">
      <w:pPr>
        <w:pStyle w:val="Heading2"/>
      </w:pPr>
      <w:r w:rsidRPr="00BD0415">
        <w:t>Article 30</w:t>
      </w:r>
    </w:p>
    <w:p w14:paraId="49555AD7"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Operational notification of type A power-generating modules</w:t>
      </w:r>
    </w:p>
    <w:p w14:paraId="6A8AB63B" w14:textId="7279E4B3"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1.   The operational notification procedure for connection of each new type A power-generating module shall consist of submitting an installation document. The power-generating facility owner shall ensure that the required information is </w:t>
      </w:r>
      <w:r w:rsidR="007135B2">
        <w:rPr>
          <w:rFonts w:ascii="inherit" w:eastAsia="Times New Roman" w:hAnsi="inherit" w:cs="Times New Roman"/>
          <w:color w:val="000000"/>
          <w:sz w:val="24"/>
          <w:szCs w:val="24"/>
          <w:lang w:eastAsia="en-GB"/>
        </w:rPr>
        <w:t>provided</w:t>
      </w:r>
      <w:r w:rsidRPr="00BD0415">
        <w:rPr>
          <w:rFonts w:ascii="inherit" w:eastAsia="Times New Roman" w:hAnsi="inherit" w:cs="Times New Roman"/>
          <w:color w:val="000000"/>
          <w:sz w:val="24"/>
          <w:szCs w:val="24"/>
          <w:lang w:eastAsia="en-GB"/>
        </w:rPr>
        <w:t xml:space="preserve"> on an installation document obtained from the relevant system operator and is submitted to the system operator. Separate installation documents shall be provided for each power-generating module within the power-generating facility.</w:t>
      </w:r>
    </w:p>
    <w:p w14:paraId="667DE440"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The relevant system operator shall ensure that the required information can be submitted by third parties on behalf of the power-generating facility owner.</w:t>
      </w:r>
    </w:p>
    <w:p w14:paraId="06AA5DE5"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The relevant system operator shall specify the content of the installation document, which shall have at least the following information:</w:t>
      </w:r>
    </w:p>
    <w:tbl>
      <w:tblPr>
        <w:tblW w:w="5000" w:type="pct"/>
        <w:tblCellMar>
          <w:left w:w="0" w:type="dxa"/>
          <w:right w:w="0" w:type="dxa"/>
        </w:tblCellMar>
        <w:tblLook w:val="04A0" w:firstRow="1" w:lastRow="0" w:firstColumn="1" w:lastColumn="0" w:noHBand="0" w:noVBand="1"/>
      </w:tblPr>
      <w:tblGrid>
        <w:gridCol w:w="553"/>
        <w:gridCol w:w="8473"/>
      </w:tblGrid>
      <w:tr w:rsidR="003B7AE9" w:rsidRPr="00BD0415" w14:paraId="471B402A" w14:textId="77777777" w:rsidTr="003B7AE9">
        <w:tc>
          <w:tcPr>
            <w:tcW w:w="0" w:type="auto"/>
            <w:shd w:val="clear" w:color="auto" w:fill="auto"/>
            <w:hideMark/>
          </w:tcPr>
          <w:p w14:paraId="50E0CA3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5ABAB0B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location at which the connection is made;</w:t>
            </w:r>
          </w:p>
        </w:tc>
      </w:tr>
    </w:tbl>
    <w:p w14:paraId="7B796E9C"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3B7AE9" w:rsidRPr="00BD0415" w14:paraId="390166C9" w14:textId="77777777" w:rsidTr="003B7AE9">
        <w:tc>
          <w:tcPr>
            <w:tcW w:w="0" w:type="auto"/>
            <w:shd w:val="clear" w:color="auto" w:fill="auto"/>
            <w:hideMark/>
          </w:tcPr>
          <w:p w14:paraId="7C95515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075DEAB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date of the connection;</w:t>
            </w:r>
          </w:p>
        </w:tc>
      </w:tr>
    </w:tbl>
    <w:p w14:paraId="05D108BC"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520"/>
      </w:tblGrid>
      <w:tr w:rsidR="003B7AE9" w:rsidRPr="00BD0415" w14:paraId="0A6612F8" w14:textId="77777777" w:rsidTr="003B7AE9">
        <w:tc>
          <w:tcPr>
            <w:tcW w:w="0" w:type="auto"/>
            <w:shd w:val="clear" w:color="auto" w:fill="auto"/>
            <w:hideMark/>
          </w:tcPr>
          <w:p w14:paraId="3F48D45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6807B2D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maximum capacity of the installation in kW;</w:t>
            </w:r>
          </w:p>
        </w:tc>
      </w:tr>
    </w:tbl>
    <w:p w14:paraId="08F27489"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2"/>
        <w:gridCol w:w="8284"/>
      </w:tblGrid>
      <w:tr w:rsidR="003B7AE9" w:rsidRPr="00BD0415" w14:paraId="53BB8488" w14:textId="77777777" w:rsidTr="003B7AE9">
        <w:tc>
          <w:tcPr>
            <w:tcW w:w="0" w:type="auto"/>
            <w:shd w:val="clear" w:color="auto" w:fill="auto"/>
            <w:hideMark/>
          </w:tcPr>
          <w:p w14:paraId="586D675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w:t>
            </w:r>
          </w:p>
        </w:tc>
        <w:tc>
          <w:tcPr>
            <w:tcW w:w="0" w:type="auto"/>
            <w:shd w:val="clear" w:color="auto" w:fill="auto"/>
            <w:hideMark/>
          </w:tcPr>
          <w:p w14:paraId="7822379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type of primary energy source;</w:t>
            </w:r>
          </w:p>
        </w:tc>
      </w:tr>
    </w:tbl>
    <w:p w14:paraId="5BD825CE"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4BACE648" w14:textId="77777777" w:rsidTr="003B7AE9">
        <w:tc>
          <w:tcPr>
            <w:tcW w:w="0" w:type="auto"/>
            <w:shd w:val="clear" w:color="auto" w:fill="auto"/>
            <w:hideMark/>
          </w:tcPr>
          <w:p w14:paraId="0E2F25D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(e)</w:t>
            </w:r>
          </w:p>
        </w:tc>
        <w:tc>
          <w:tcPr>
            <w:tcW w:w="0" w:type="auto"/>
            <w:shd w:val="clear" w:color="auto" w:fill="auto"/>
            <w:hideMark/>
          </w:tcPr>
          <w:p w14:paraId="41CC0A1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classification of the power-generating module as an emerging technology according to Title VI of this Regulation;</w:t>
            </w:r>
          </w:p>
        </w:tc>
      </w:tr>
    </w:tbl>
    <w:p w14:paraId="430B39A3"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BD0415" w14:paraId="5E096243" w14:textId="77777777" w:rsidTr="003B7AE9">
        <w:tc>
          <w:tcPr>
            <w:tcW w:w="0" w:type="auto"/>
            <w:shd w:val="clear" w:color="auto" w:fill="auto"/>
            <w:hideMark/>
          </w:tcPr>
          <w:p w14:paraId="20AF081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(f)</w:t>
            </w:r>
          </w:p>
        </w:tc>
        <w:tc>
          <w:tcPr>
            <w:tcW w:w="0" w:type="auto"/>
            <w:shd w:val="clear" w:color="auto" w:fill="auto"/>
            <w:hideMark/>
          </w:tcPr>
          <w:p w14:paraId="75D741E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reference to equipment certificates issued by an authorised certifier used for equipment that is in the site installation;</w:t>
            </w:r>
          </w:p>
        </w:tc>
      </w:tr>
    </w:tbl>
    <w:p w14:paraId="290B88AC"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BD0415" w14:paraId="13A07EE4" w14:textId="77777777" w:rsidTr="003B7AE9">
        <w:tc>
          <w:tcPr>
            <w:tcW w:w="0" w:type="auto"/>
            <w:shd w:val="clear" w:color="auto" w:fill="auto"/>
            <w:hideMark/>
          </w:tcPr>
          <w:p w14:paraId="3A86EA4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(g)</w:t>
            </w:r>
          </w:p>
        </w:tc>
        <w:tc>
          <w:tcPr>
            <w:tcW w:w="0" w:type="auto"/>
            <w:shd w:val="clear" w:color="auto" w:fill="auto"/>
            <w:hideMark/>
          </w:tcPr>
          <w:p w14:paraId="64D67DA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as regards equipment used, for which an equipment certificate has not been received, information shall be provided as directed by the relevant system operator; and</w:t>
            </w:r>
          </w:p>
        </w:tc>
      </w:tr>
    </w:tbl>
    <w:p w14:paraId="0F309BEA"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3B7AE9" w:rsidRPr="00BD0415" w14:paraId="45644A6A" w14:textId="77777777" w:rsidTr="003B7AE9">
        <w:tc>
          <w:tcPr>
            <w:tcW w:w="0" w:type="auto"/>
            <w:shd w:val="clear" w:color="auto" w:fill="auto"/>
            <w:hideMark/>
          </w:tcPr>
          <w:p w14:paraId="56DA247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(h)</w:t>
            </w:r>
          </w:p>
        </w:tc>
        <w:tc>
          <w:tcPr>
            <w:tcW w:w="0" w:type="auto"/>
            <w:shd w:val="clear" w:color="auto" w:fill="auto"/>
            <w:hideMark/>
          </w:tcPr>
          <w:p w14:paraId="09B6D05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contact details of the power-generating facility owner and the installer and their signatures.</w:t>
            </w:r>
          </w:p>
        </w:tc>
      </w:tr>
    </w:tbl>
    <w:p w14:paraId="745413B1" w14:textId="7D4D42A5"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109F52C0" w14:textId="77777777" w:rsidR="00F072A8" w:rsidRPr="006F7C2E" w:rsidRDefault="00F072A8" w:rsidP="00F072A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5BDF06EF" w14:textId="77777777" w:rsidR="000C20FD" w:rsidRPr="00974D6F" w:rsidRDefault="000C20FD" w:rsidP="000C20FD">
      <w:pPr>
        <w:pStyle w:val="Heading2"/>
      </w:pPr>
      <w:bookmarkStart w:id="371" w:name="_Hlk131172998"/>
      <w:r w:rsidRPr="00974D6F">
        <w:t>Article 30a</w:t>
      </w:r>
    </w:p>
    <w:p w14:paraId="1619E208" w14:textId="16821E4B" w:rsidR="000C20FD" w:rsidRPr="00974D6F" w:rsidRDefault="000C20FD" w:rsidP="000C20FD">
      <w:pPr>
        <w:shd w:val="clear" w:color="auto" w:fill="FFFFFF"/>
        <w:spacing w:before="120" w:after="0" w:line="240" w:lineRule="auto"/>
        <w:jc w:val="center"/>
        <w:rPr>
          <w:rFonts w:ascii="inherit" w:eastAsia="Times New Roman" w:hAnsi="inherit" w:cs="Times New Roman"/>
          <w:b/>
          <w:color w:val="000000"/>
          <w:sz w:val="24"/>
          <w:szCs w:val="24"/>
          <w:lang w:eastAsia="en-GB"/>
        </w:rPr>
      </w:pPr>
      <w:r w:rsidRPr="00974D6F">
        <w:rPr>
          <w:rFonts w:ascii="inherit" w:eastAsia="Times New Roman" w:hAnsi="inherit" w:cs="Times New Roman"/>
          <w:b/>
          <w:color w:val="000000"/>
          <w:sz w:val="24"/>
          <w:szCs w:val="24"/>
          <w:lang w:eastAsia="en-GB"/>
        </w:rPr>
        <w:t xml:space="preserve">Procedure for type EV2 associated V2G electric vehicle </w:t>
      </w:r>
      <w:r w:rsidR="00822A09">
        <w:rPr>
          <w:rFonts w:ascii="inherit" w:eastAsia="Times New Roman" w:hAnsi="inherit" w:cs="Times New Roman"/>
          <w:b/>
          <w:color w:val="000000"/>
          <w:sz w:val="24"/>
          <w:szCs w:val="24"/>
          <w:lang w:eastAsia="en-GB"/>
        </w:rPr>
        <w:t>supply equipment</w:t>
      </w:r>
      <w:r w:rsidRPr="00974D6F">
        <w:rPr>
          <w:rFonts w:ascii="inherit" w:eastAsia="Times New Roman" w:hAnsi="inherit" w:cs="Times New Roman"/>
          <w:b/>
          <w:color w:val="000000"/>
          <w:sz w:val="24"/>
          <w:szCs w:val="24"/>
          <w:lang w:eastAsia="en-GB"/>
        </w:rPr>
        <w:t xml:space="preserve"> </w:t>
      </w:r>
    </w:p>
    <w:p w14:paraId="7A011343" w14:textId="77777777" w:rsidR="000C20FD" w:rsidRPr="00974D6F" w:rsidRDefault="000C20FD" w:rsidP="000C20FD">
      <w:pPr>
        <w:shd w:val="clear" w:color="auto" w:fill="FFFFFF"/>
        <w:spacing w:before="120" w:after="0" w:line="240" w:lineRule="auto"/>
        <w:jc w:val="center"/>
        <w:rPr>
          <w:rFonts w:ascii="inherit" w:eastAsia="Times New Roman" w:hAnsi="inherit" w:cs="Times New Roman"/>
          <w:b/>
          <w:color w:val="000000"/>
          <w:sz w:val="24"/>
          <w:szCs w:val="24"/>
          <w:lang w:eastAsia="en-GB"/>
        </w:rPr>
      </w:pPr>
    </w:p>
    <w:p w14:paraId="164CE0B0" w14:textId="54676E1A" w:rsidR="000C20FD" w:rsidRPr="00BD0415" w:rsidRDefault="000C20FD" w:rsidP="000C20FD">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1.   The operational notification procedure for connection of each new </w:t>
      </w:r>
      <w:r w:rsidRPr="003D08F7">
        <w:rPr>
          <w:rFonts w:ascii="inherit" w:eastAsia="Times New Roman" w:hAnsi="inherit" w:cs="Times New Roman"/>
          <w:color w:val="000000"/>
          <w:sz w:val="24"/>
          <w:szCs w:val="24"/>
          <w:lang w:eastAsia="en-GB"/>
        </w:rPr>
        <w:t xml:space="preserve">type EV2 associated V2G electric vehicle </w:t>
      </w:r>
      <w:r w:rsidR="00822A09">
        <w:rPr>
          <w:rFonts w:ascii="inherit" w:eastAsia="Times New Roman" w:hAnsi="inherit" w:cs="Times New Roman"/>
          <w:color w:val="000000"/>
          <w:sz w:val="24"/>
          <w:szCs w:val="24"/>
          <w:lang w:eastAsia="en-GB"/>
        </w:rPr>
        <w:t>supply equipment</w:t>
      </w:r>
      <w:r w:rsidRPr="00BD0415">
        <w:rPr>
          <w:rFonts w:ascii="inherit" w:eastAsia="Times New Roman" w:hAnsi="inherit" w:cs="Times New Roman"/>
          <w:color w:val="000000"/>
          <w:sz w:val="24"/>
          <w:szCs w:val="24"/>
          <w:lang w:eastAsia="en-GB"/>
        </w:rPr>
        <w:t xml:space="preserve"> shall consist of submitting an installation document. The </w:t>
      </w:r>
      <w:r>
        <w:rPr>
          <w:rFonts w:ascii="inherit" w:eastAsia="Times New Roman" w:hAnsi="inherit" w:cs="Times New Roman"/>
          <w:color w:val="000000"/>
          <w:sz w:val="24"/>
          <w:szCs w:val="24"/>
          <w:lang w:eastAsia="en-GB"/>
        </w:rPr>
        <w:t>electrical charging park owner</w:t>
      </w:r>
      <w:r w:rsidRPr="00BD0415">
        <w:rPr>
          <w:rFonts w:ascii="inherit" w:eastAsia="Times New Roman" w:hAnsi="inherit" w:cs="Times New Roman"/>
          <w:color w:val="000000"/>
          <w:sz w:val="24"/>
          <w:szCs w:val="24"/>
          <w:lang w:eastAsia="en-GB"/>
        </w:rPr>
        <w:t xml:space="preserve"> shall ensure that the required information is filled in on an installation document obtained from the relevant system operator and is submitted to the system operator. </w:t>
      </w:r>
    </w:p>
    <w:p w14:paraId="1E54706B" w14:textId="77777777" w:rsidR="000C20FD" w:rsidRPr="00BD0415" w:rsidRDefault="000C20FD" w:rsidP="000C20FD">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The relevant system operator shall ensure that the required information can be submitted by third parties on behalf of the </w:t>
      </w:r>
      <w:r>
        <w:rPr>
          <w:rFonts w:ascii="inherit" w:eastAsia="Times New Roman" w:hAnsi="inherit" w:cs="Times New Roman"/>
          <w:color w:val="000000"/>
          <w:sz w:val="24"/>
          <w:szCs w:val="24"/>
          <w:lang w:eastAsia="en-GB"/>
        </w:rPr>
        <w:t xml:space="preserve">electrical charging park </w:t>
      </w:r>
      <w:r w:rsidRPr="00BD0415">
        <w:rPr>
          <w:rFonts w:ascii="inherit" w:eastAsia="Times New Roman" w:hAnsi="inherit" w:cs="Times New Roman"/>
          <w:color w:val="000000"/>
          <w:sz w:val="24"/>
          <w:szCs w:val="24"/>
          <w:lang w:eastAsia="en-GB"/>
        </w:rPr>
        <w:t>owner.</w:t>
      </w:r>
    </w:p>
    <w:p w14:paraId="2869805B" w14:textId="77777777" w:rsidR="000C20FD" w:rsidRPr="00BD0415" w:rsidRDefault="000C20FD" w:rsidP="000C20FD">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The relevant system operator shall specify the content of the installation document, which shall have at least the following information:</w:t>
      </w:r>
    </w:p>
    <w:p w14:paraId="726DE179" w14:textId="77777777" w:rsidR="000C20FD" w:rsidRPr="00694E40" w:rsidRDefault="000C20FD" w:rsidP="000C20FD">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694E40">
        <w:rPr>
          <w:rFonts w:ascii="Times New Roman" w:eastAsia="Times New Roman" w:hAnsi="Times New Roman" w:cs="Times New Roman"/>
          <w:color w:val="000000"/>
          <w:sz w:val="24"/>
          <w:szCs w:val="24"/>
          <w:lang w:eastAsia="en-GB"/>
        </w:rPr>
        <w:t>(a)</w:t>
      </w:r>
      <w:r w:rsidRPr="00694E40">
        <w:rPr>
          <w:rFonts w:ascii="Times New Roman" w:eastAsia="Times New Roman" w:hAnsi="Times New Roman" w:cs="Times New Roman"/>
          <w:color w:val="000000"/>
          <w:sz w:val="24"/>
          <w:szCs w:val="24"/>
          <w:lang w:eastAsia="en-GB"/>
        </w:rPr>
        <w:tab/>
        <w:t>the location at which the connection is made;</w:t>
      </w:r>
    </w:p>
    <w:p w14:paraId="7C6FC48E" w14:textId="77777777" w:rsidR="000C20FD" w:rsidRPr="00694E40" w:rsidRDefault="000C20FD" w:rsidP="000C20FD">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694E40">
        <w:rPr>
          <w:rFonts w:ascii="Times New Roman" w:eastAsia="Times New Roman" w:hAnsi="Times New Roman" w:cs="Times New Roman"/>
          <w:color w:val="000000"/>
          <w:sz w:val="24"/>
          <w:szCs w:val="24"/>
          <w:lang w:eastAsia="en-GB"/>
        </w:rPr>
        <w:t>(b)</w:t>
      </w:r>
      <w:r w:rsidRPr="00694E40">
        <w:rPr>
          <w:rFonts w:ascii="Times New Roman" w:eastAsia="Times New Roman" w:hAnsi="Times New Roman" w:cs="Times New Roman"/>
          <w:color w:val="000000"/>
          <w:sz w:val="24"/>
          <w:szCs w:val="24"/>
          <w:lang w:eastAsia="en-GB"/>
        </w:rPr>
        <w:tab/>
        <w:t>the date of the connection;</w:t>
      </w:r>
    </w:p>
    <w:p w14:paraId="66D4877A" w14:textId="77777777" w:rsidR="000C20FD" w:rsidRPr="00694E40" w:rsidRDefault="000C20FD" w:rsidP="000C20FD">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694E40">
        <w:rPr>
          <w:rFonts w:ascii="Times New Roman" w:eastAsia="Times New Roman" w:hAnsi="Times New Roman" w:cs="Times New Roman"/>
          <w:color w:val="000000"/>
          <w:sz w:val="24"/>
          <w:szCs w:val="24"/>
          <w:lang w:eastAsia="en-GB"/>
        </w:rPr>
        <w:t>(c)</w:t>
      </w:r>
      <w:r w:rsidRPr="00694E40">
        <w:rPr>
          <w:rFonts w:ascii="Times New Roman" w:eastAsia="Times New Roman" w:hAnsi="Times New Roman" w:cs="Times New Roman"/>
          <w:color w:val="000000"/>
          <w:sz w:val="24"/>
          <w:szCs w:val="24"/>
          <w:lang w:eastAsia="en-GB"/>
        </w:rPr>
        <w:tab/>
        <w:t>the maximum capacity of the installation in kW;</w:t>
      </w:r>
    </w:p>
    <w:p w14:paraId="025E31F5" w14:textId="7B7C9E48" w:rsidR="000C20FD" w:rsidRPr="00694E40" w:rsidRDefault="000C20FD" w:rsidP="000C20FD">
      <w:pPr>
        <w:shd w:val="clear" w:color="auto" w:fill="FFFFFF"/>
        <w:spacing w:before="120" w:after="0" w:line="240" w:lineRule="auto"/>
        <w:ind w:left="720" w:hanging="720"/>
        <w:jc w:val="both"/>
        <w:rPr>
          <w:rFonts w:ascii="Times New Roman" w:eastAsia="Times New Roman" w:hAnsi="Times New Roman" w:cs="Times New Roman"/>
          <w:color w:val="000000"/>
          <w:sz w:val="24"/>
          <w:szCs w:val="24"/>
          <w:lang w:eastAsia="en-GB"/>
        </w:rPr>
      </w:pPr>
      <w:r w:rsidRPr="00694E40">
        <w:rPr>
          <w:rFonts w:ascii="Times New Roman" w:eastAsia="Times New Roman" w:hAnsi="Times New Roman" w:cs="Times New Roman"/>
          <w:color w:val="000000"/>
          <w:sz w:val="24"/>
          <w:szCs w:val="24"/>
          <w:lang w:eastAsia="en-GB"/>
        </w:rPr>
        <w:t>(d)</w:t>
      </w:r>
      <w:r w:rsidRPr="00694E40">
        <w:rPr>
          <w:rFonts w:ascii="Times New Roman" w:eastAsia="Times New Roman" w:hAnsi="Times New Roman" w:cs="Times New Roman"/>
          <w:color w:val="000000"/>
          <w:sz w:val="24"/>
          <w:szCs w:val="24"/>
          <w:lang w:eastAsia="en-GB"/>
        </w:rPr>
        <w:tab/>
        <w:t>reference to equipment certificates issued by an authorised certifier used for equipment that is in the site installation;</w:t>
      </w:r>
    </w:p>
    <w:p w14:paraId="72AF4749" w14:textId="77777777" w:rsidR="000C20FD" w:rsidRPr="00694E40" w:rsidRDefault="000C20FD" w:rsidP="000C20FD">
      <w:pPr>
        <w:shd w:val="clear" w:color="auto" w:fill="FFFFFF"/>
        <w:spacing w:before="120" w:after="0" w:line="240" w:lineRule="auto"/>
        <w:ind w:left="720" w:hanging="720"/>
        <w:jc w:val="both"/>
        <w:rPr>
          <w:rFonts w:ascii="Times New Roman" w:eastAsia="Times New Roman" w:hAnsi="Times New Roman" w:cs="Times New Roman"/>
          <w:color w:val="000000"/>
          <w:sz w:val="24"/>
          <w:szCs w:val="24"/>
          <w:lang w:eastAsia="en-GB"/>
        </w:rPr>
      </w:pPr>
      <w:r w:rsidRPr="00694E40">
        <w:rPr>
          <w:rFonts w:ascii="Times New Roman" w:eastAsia="Times New Roman" w:hAnsi="Times New Roman" w:cs="Times New Roman"/>
          <w:color w:val="000000"/>
          <w:sz w:val="24"/>
          <w:szCs w:val="24"/>
          <w:lang w:eastAsia="en-GB"/>
        </w:rPr>
        <w:t>(e)</w:t>
      </w:r>
      <w:r w:rsidRPr="00694E40">
        <w:rPr>
          <w:rFonts w:ascii="Times New Roman" w:eastAsia="Times New Roman" w:hAnsi="Times New Roman" w:cs="Times New Roman"/>
          <w:color w:val="000000"/>
          <w:sz w:val="24"/>
          <w:szCs w:val="24"/>
          <w:lang w:eastAsia="en-GB"/>
        </w:rPr>
        <w:tab/>
        <w:t>as regards equipment used, for which an equipment certificate has not been received, information shall be provided as directed by the relevant system operator; and</w:t>
      </w:r>
    </w:p>
    <w:p w14:paraId="494EC012" w14:textId="77777777" w:rsidR="000C20FD" w:rsidRPr="00694E40" w:rsidRDefault="000C20FD" w:rsidP="000C20FD">
      <w:pPr>
        <w:shd w:val="clear" w:color="auto" w:fill="FFFFFF"/>
        <w:spacing w:before="120" w:after="0" w:line="240" w:lineRule="auto"/>
        <w:ind w:left="720" w:hanging="720"/>
        <w:jc w:val="both"/>
        <w:rPr>
          <w:rFonts w:ascii="Times New Roman" w:eastAsia="Times New Roman" w:hAnsi="Times New Roman" w:cs="Times New Roman"/>
          <w:color w:val="000000"/>
          <w:sz w:val="24"/>
          <w:szCs w:val="24"/>
          <w:lang w:eastAsia="en-GB"/>
        </w:rPr>
      </w:pPr>
      <w:r w:rsidRPr="00694E40">
        <w:rPr>
          <w:rFonts w:ascii="Times New Roman" w:eastAsia="Times New Roman" w:hAnsi="Times New Roman" w:cs="Times New Roman"/>
          <w:color w:val="000000"/>
          <w:sz w:val="24"/>
          <w:szCs w:val="24"/>
          <w:lang w:eastAsia="en-GB"/>
        </w:rPr>
        <w:t>(f)</w:t>
      </w:r>
      <w:r w:rsidRPr="00694E40">
        <w:rPr>
          <w:rFonts w:ascii="Times New Roman" w:eastAsia="Times New Roman" w:hAnsi="Times New Roman" w:cs="Times New Roman"/>
          <w:color w:val="000000"/>
          <w:sz w:val="24"/>
          <w:szCs w:val="24"/>
          <w:lang w:eastAsia="en-GB"/>
        </w:rPr>
        <w:tab/>
        <w:t>the contact details of the electrical charging park owner and the installer, and their signatures.</w:t>
      </w:r>
    </w:p>
    <w:p w14:paraId="6D2B4961" w14:textId="77777777" w:rsidR="000C20FD" w:rsidRPr="003D08F7" w:rsidRDefault="000C20FD" w:rsidP="000C20FD">
      <w:pPr>
        <w:pStyle w:val="ListParagraph"/>
        <w:shd w:val="clear" w:color="auto" w:fill="FFFFFF"/>
        <w:spacing w:before="120" w:after="0" w:line="240" w:lineRule="auto"/>
        <w:ind w:left="360"/>
        <w:jc w:val="both"/>
        <w:rPr>
          <w:rFonts w:ascii="inherit" w:eastAsia="Times New Roman" w:hAnsi="inherit" w:cs="Times New Roman"/>
          <w:strike/>
          <w:color w:val="000000"/>
          <w:sz w:val="24"/>
          <w:szCs w:val="24"/>
          <w:lang w:eastAsia="en-GB"/>
        </w:rPr>
      </w:pPr>
    </w:p>
    <w:p w14:paraId="30AAFC16" w14:textId="77777777" w:rsidR="000C20FD" w:rsidRDefault="000C20FD" w:rsidP="000C20FD">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2A95968F" w14:textId="77777777" w:rsidR="000C20FD" w:rsidRPr="007A3558" w:rsidRDefault="000C20FD" w:rsidP="000C20FD">
      <w:pPr>
        <w:pStyle w:val="Heading2"/>
      </w:pPr>
      <w:r w:rsidRPr="007A3558">
        <w:t>Article 30</w:t>
      </w:r>
      <w:r>
        <w:t>b</w:t>
      </w:r>
    </w:p>
    <w:p w14:paraId="47BDB920" w14:textId="7A457448" w:rsidR="000C20FD" w:rsidRPr="007A3558" w:rsidRDefault="000C20FD" w:rsidP="000C20FD">
      <w:pPr>
        <w:shd w:val="clear" w:color="auto" w:fill="FFFFFF"/>
        <w:spacing w:before="120" w:after="0" w:line="240" w:lineRule="auto"/>
        <w:jc w:val="center"/>
        <w:rPr>
          <w:rFonts w:ascii="inherit" w:eastAsia="Times New Roman" w:hAnsi="inherit" w:cs="Times New Roman"/>
          <w:b/>
          <w:bCs/>
          <w:color w:val="000000"/>
          <w:sz w:val="24"/>
          <w:szCs w:val="24"/>
          <w:lang w:eastAsia="en-GB"/>
        </w:rPr>
      </w:pPr>
      <w:r w:rsidRPr="007A3558">
        <w:rPr>
          <w:rFonts w:ascii="inherit" w:eastAsia="Times New Roman" w:hAnsi="inherit" w:cs="Times New Roman"/>
          <w:b/>
          <w:bCs/>
          <w:color w:val="000000"/>
          <w:sz w:val="24"/>
          <w:szCs w:val="24"/>
          <w:lang w:eastAsia="en-GB"/>
        </w:rPr>
        <w:t>Procedure for type EV</w:t>
      </w:r>
      <w:r>
        <w:rPr>
          <w:rFonts w:ascii="inherit" w:eastAsia="Times New Roman" w:hAnsi="inherit" w:cs="Times New Roman"/>
          <w:b/>
          <w:bCs/>
          <w:color w:val="000000"/>
          <w:sz w:val="24"/>
          <w:szCs w:val="24"/>
          <w:lang w:eastAsia="en-GB"/>
        </w:rPr>
        <w:t>3</w:t>
      </w:r>
      <w:r w:rsidRPr="007A3558">
        <w:rPr>
          <w:rFonts w:ascii="inherit" w:eastAsia="Times New Roman" w:hAnsi="inherit" w:cs="Times New Roman"/>
          <w:b/>
          <w:bCs/>
          <w:color w:val="000000"/>
          <w:sz w:val="24"/>
          <w:szCs w:val="24"/>
          <w:lang w:eastAsia="en-GB"/>
        </w:rPr>
        <w:t xml:space="preserve"> associated V2G electric vehicle </w:t>
      </w:r>
      <w:r w:rsidR="00822A09">
        <w:rPr>
          <w:rFonts w:ascii="inherit" w:eastAsia="Times New Roman" w:hAnsi="inherit" w:cs="Times New Roman"/>
          <w:b/>
          <w:bCs/>
          <w:color w:val="000000"/>
          <w:sz w:val="24"/>
          <w:szCs w:val="24"/>
          <w:lang w:eastAsia="en-GB"/>
        </w:rPr>
        <w:t>supply equipment</w:t>
      </w:r>
      <w:r w:rsidRPr="007A3558">
        <w:rPr>
          <w:rFonts w:ascii="inherit" w:eastAsia="Times New Roman" w:hAnsi="inherit" w:cs="Times New Roman"/>
          <w:b/>
          <w:bCs/>
          <w:color w:val="000000"/>
          <w:sz w:val="24"/>
          <w:szCs w:val="24"/>
          <w:lang w:eastAsia="en-GB"/>
        </w:rPr>
        <w:t xml:space="preserve"> </w:t>
      </w:r>
    </w:p>
    <w:p w14:paraId="5473DDE9" w14:textId="77777777" w:rsidR="000C20FD" w:rsidRPr="00DC40BA" w:rsidRDefault="000C20FD" w:rsidP="000C20FD">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7C1512F3" w14:textId="06EBF380" w:rsidR="000C20FD" w:rsidRPr="00DC40BA" w:rsidRDefault="000C20FD" w:rsidP="000C20FD">
      <w:pPr>
        <w:shd w:val="clear" w:color="auto" w:fill="FFFFFF"/>
        <w:spacing w:before="120" w:after="0" w:line="240" w:lineRule="auto"/>
        <w:jc w:val="both"/>
        <w:rPr>
          <w:rFonts w:ascii="inherit" w:eastAsia="Times New Roman" w:hAnsi="inherit" w:cs="Times New Roman"/>
          <w:color w:val="000000"/>
          <w:sz w:val="24"/>
          <w:szCs w:val="24"/>
          <w:lang w:eastAsia="en-GB"/>
        </w:rPr>
      </w:pPr>
      <w:r w:rsidRPr="00DC40BA">
        <w:rPr>
          <w:rFonts w:ascii="inherit" w:eastAsia="Times New Roman" w:hAnsi="inherit" w:cs="Times New Roman"/>
          <w:color w:val="000000"/>
          <w:sz w:val="24"/>
          <w:szCs w:val="24"/>
          <w:lang w:eastAsia="en-GB"/>
        </w:rPr>
        <w:t xml:space="preserve">1. For the purpose of operational notification for connection of each new type </w:t>
      </w:r>
      <w:r>
        <w:rPr>
          <w:rFonts w:ascii="inherit" w:eastAsia="Times New Roman" w:hAnsi="inherit" w:cs="Times New Roman"/>
          <w:color w:val="000000"/>
          <w:sz w:val="24"/>
          <w:szCs w:val="24"/>
          <w:lang w:eastAsia="en-GB"/>
        </w:rPr>
        <w:t>EV3</w:t>
      </w:r>
      <w:r w:rsidRPr="00DC40BA">
        <w:rPr>
          <w:rFonts w:ascii="inherit" w:eastAsia="Times New Roman" w:hAnsi="inherit" w:cs="Times New Roman"/>
          <w:color w:val="000000"/>
          <w:sz w:val="24"/>
          <w:szCs w:val="24"/>
          <w:lang w:eastAsia="en-GB"/>
        </w:rPr>
        <w:t xml:space="preserve"> V2G electric vehicle </w:t>
      </w:r>
      <w:r w:rsidR="00822A09">
        <w:rPr>
          <w:rFonts w:ascii="inherit" w:eastAsia="Times New Roman" w:hAnsi="inherit" w:cs="Times New Roman"/>
          <w:color w:val="000000"/>
          <w:sz w:val="24"/>
          <w:szCs w:val="24"/>
          <w:lang w:eastAsia="en-GB"/>
        </w:rPr>
        <w:t>supply equipment</w:t>
      </w:r>
      <w:r w:rsidRPr="00DC40BA">
        <w:rPr>
          <w:rFonts w:ascii="inherit" w:eastAsia="Times New Roman" w:hAnsi="inherit" w:cs="Times New Roman"/>
          <w:color w:val="000000"/>
          <w:sz w:val="24"/>
          <w:szCs w:val="24"/>
          <w:lang w:eastAsia="en-GB"/>
        </w:rPr>
        <w:t xml:space="preserve">, a </w:t>
      </w:r>
      <w:r w:rsidR="0076710F">
        <w:rPr>
          <w:rFonts w:ascii="inherit" w:eastAsia="Times New Roman" w:hAnsi="inherit" w:cs="Times New Roman"/>
          <w:color w:val="000000"/>
          <w:sz w:val="24"/>
          <w:szCs w:val="24"/>
          <w:lang w:eastAsia="en-GB"/>
        </w:rPr>
        <w:t>supply equipment document (‘</w:t>
      </w:r>
      <w:r w:rsidR="006E5FCA">
        <w:rPr>
          <w:rFonts w:ascii="inherit" w:eastAsia="Times New Roman" w:hAnsi="inherit" w:cs="Times New Roman"/>
          <w:color w:val="000000"/>
          <w:sz w:val="24"/>
          <w:szCs w:val="24"/>
          <w:lang w:eastAsia="en-GB"/>
        </w:rPr>
        <w:t>SED</w:t>
      </w:r>
      <w:r w:rsidR="0076710F">
        <w:rPr>
          <w:rFonts w:ascii="inherit" w:eastAsia="Times New Roman" w:hAnsi="inherit" w:cs="Times New Roman"/>
          <w:color w:val="000000"/>
          <w:sz w:val="24"/>
          <w:szCs w:val="24"/>
          <w:lang w:eastAsia="en-GB"/>
        </w:rPr>
        <w:t>’)</w:t>
      </w:r>
      <w:r w:rsidRPr="00DC40BA">
        <w:rPr>
          <w:rFonts w:ascii="inherit" w:eastAsia="Times New Roman" w:hAnsi="inherit" w:cs="Times New Roman"/>
          <w:color w:val="000000"/>
          <w:sz w:val="24"/>
          <w:szCs w:val="24"/>
          <w:lang w:eastAsia="en-GB"/>
        </w:rPr>
        <w:t xml:space="preserve"> shall be provided by the </w:t>
      </w:r>
      <w:r w:rsidRPr="00427F00">
        <w:rPr>
          <w:rFonts w:ascii="inherit" w:eastAsia="Times New Roman" w:hAnsi="inherit" w:cs="Times New Roman"/>
          <w:bCs/>
          <w:color w:val="000000"/>
          <w:sz w:val="24"/>
          <w:szCs w:val="24"/>
          <w:lang w:eastAsia="en-GB"/>
        </w:rPr>
        <w:t>electrical charging park owner</w:t>
      </w:r>
      <w:r w:rsidRPr="00DC40BA">
        <w:rPr>
          <w:rFonts w:ascii="inherit" w:eastAsia="Times New Roman" w:hAnsi="inherit" w:cs="Times New Roman"/>
          <w:color w:val="000000"/>
          <w:sz w:val="24"/>
          <w:szCs w:val="24"/>
          <w:lang w:eastAsia="en-GB"/>
        </w:rPr>
        <w:t xml:space="preserve"> to the relevant system operator and shall include a statement of compliance.</w:t>
      </w:r>
    </w:p>
    <w:p w14:paraId="4F84F647" w14:textId="2BF1A575" w:rsidR="000C20FD" w:rsidRPr="00DC40BA" w:rsidRDefault="000C20FD" w:rsidP="000C20FD">
      <w:pPr>
        <w:shd w:val="clear" w:color="auto" w:fill="FFFFFF"/>
        <w:spacing w:before="120" w:after="0" w:line="240" w:lineRule="auto"/>
        <w:jc w:val="both"/>
        <w:rPr>
          <w:rFonts w:ascii="inherit" w:eastAsia="Times New Roman" w:hAnsi="inherit" w:cs="Times New Roman"/>
          <w:color w:val="000000"/>
          <w:sz w:val="24"/>
          <w:szCs w:val="24"/>
          <w:lang w:eastAsia="en-GB"/>
        </w:rPr>
      </w:pPr>
      <w:r w:rsidRPr="00DC40BA">
        <w:rPr>
          <w:rFonts w:ascii="inherit" w:eastAsia="Times New Roman" w:hAnsi="inherit" w:cs="Times New Roman"/>
          <w:color w:val="000000"/>
          <w:sz w:val="24"/>
          <w:szCs w:val="24"/>
          <w:lang w:eastAsia="en-GB"/>
        </w:rPr>
        <w:t xml:space="preserve">2.   The format of the </w:t>
      </w:r>
      <w:r w:rsidR="006E5FCA">
        <w:rPr>
          <w:rFonts w:ascii="inherit" w:eastAsia="Times New Roman" w:hAnsi="inherit" w:cs="Times New Roman"/>
          <w:color w:val="000000"/>
          <w:sz w:val="24"/>
          <w:szCs w:val="24"/>
          <w:lang w:eastAsia="en-GB"/>
        </w:rPr>
        <w:t>SED</w:t>
      </w:r>
      <w:r w:rsidRPr="00DC40BA">
        <w:rPr>
          <w:rFonts w:ascii="inherit" w:eastAsia="Times New Roman" w:hAnsi="inherit" w:cs="Times New Roman"/>
          <w:color w:val="000000"/>
          <w:sz w:val="24"/>
          <w:szCs w:val="24"/>
          <w:lang w:eastAsia="en-GB"/>
        </w:rPr>
        <w:t xml:space="preserve"> and the information to be given therein shall be specified by the relevant system operator and use established European technical standards. The relevant system operator shall have the right to request that the </w:t>
      </w:r>
      <w:r w:rsidRPr="003076A0">
        <w:rPr>
          <w:rFonts w:ascii="inherit" w:eastAsia="Times New Roman" w:hAnsi="inherit" w:cs="Times New Roman"/>
          <w:color w:val="000000"/>
          <w:sz w:val="24"/>
          <w:szCs w:val="24"/>
          <w:lang w:eastAsia="en-GB"/>
        </w:rPr>
        <w:t>electrical charging park owner</w:t>
      </w:r>
      <w:r w:rsidRPr="00DC40BA" w:rsidDel="003076A0">
        <w:rPr>
          <w:rFonts w:ascii="inherit" w:eastAsia="Times New Roman" w:hAnsi="inherit" w:cs="Times New Roman"/>
          <w:color w:val="000000"/>
          <w:sz w:val="24"/>
          <w:szCs w:val="24"/>
          <w:lang w:eastAsia="en-GB"/>
        </w:rPr>
        <w:t xml:space="preserve"> </w:t>
      </w:r>
      <w:r w:rsidRPr="00DC40BA">
        <w:rPr>
          <w:rFonts w:ascii="inherit" w:eastAsia="Times New Roman" w:hAnsi="inherit" w:cs="Times New Roman"/>
          <w:color w:val="000000"/>
          <w:sz w:val="24"/>
          <w:szCs w:val="24"/>
          <w:lang w:eastAsia="en-GB"/>
        </w:rPr>
        <w:t>include</w:t>
      </w:r>
      <w:r>
        <w:rPr>
          <w:rFonts w:ascii="inherit" w:eastAsia="Times New Roman" w:hAnsi="inherit" w:cs="Times New Roman"/>
          <w:color w:val="000000"/>
          <w:sz w:val="24"/>
          <w:szCs w:val="24"/>
          <w:lang w:eastAsia="en-GB"/>
        </w:rPr>
        <w:t>s</w:t>
      </w:r>
      <w:r w:rsidRPr="00DC40BA">
        <w:rPr>
          <w:rFonts w:ascii="inherit" w:eastAsia="Times New Roman" w:hAnsi="inherit" w:cs="Times New Roman"/>
          <w:color w:val="000000"/>
          <w:sz w:val="24"/>
          <w:szCs w:val="24"/>
          <w:lang w:eastAsia="en-GB"/>
        </w:rPr>
        <w:t xml:space="preserve"> the following in the </w:t>
      </w:r>
      <w:r w:rsidR="006E5FCA">
        <w:rPr>
          <w:rFonts w:ascii="inherit" w:eastAsia="Times New Roman" w:hAnsi="inherit" w:cs="Times New Roman"/>
          <w:color w:val="000000"/>
          <w:sz w:val="24"/>
          <w:szCs w:val="24"/>
          <w:lang w:eastAsia="en-GB"/>
        </w:rPr>
        <w:t>SED</w:t>
      </w:r>
      <w:r w:rsidRPr="00DC40BA">
        <w:rPr>
          <w:rFonts w:ascii="inherit" w:eastAsia="Times New Roman" w:hAnsi="inherit" w:cs="Times New Roman"/>
          <w:color w:val="000000"/>
          <w:sz w:val="24"/>
          <w:szCs w:val="24"/>
          <w:lang w:eastAsia="en-GB"/>
        </w:rPr>
        <w:t>:</w:t>
      </w:r>
    </w:p>
    <w:p w14:paraId="3AE8E154" w14:textId="77777777" w:rsidR="000C20FD" w:rsidRPr="00DC40BA" w:rsidRDefault="000C20FD" w:rsidP="000C20FD">
      <w:pPr>
        <w:shd w:val="clear" w:color="auto" w:fill="FFFFFF"/>
        <w:spacing w:before="120" w:after="0" w:line="240" w:lineRule="auto"/>
        <w:jc w:val="both"/>
        <w:rPr>
          <w:rFonts w:ascii="inherit" w:eastAsia="Times New Roman" w:hAnsi="inherit" w:cs="Times New Roman"/>
          <w:color w:val="000000"/>
          <w:sz w:val="24"/>
          <w:szCs w:val="24"/>
          <w:lang w:eastAsia="en-GB"/>
        </w:rPr>
      </w:pPr>
      <w:r w:rsidRPr="00DC40BA">
        <w:rPr>
          <w:rFonts w:ascii="inherit" w:eastAsia="Times New Roman" w:hAnsi="inherit" w:cs="Times New Roman"/>
          <w:color w:val="000000"/>
          <w:sz w:val="24"/>
          <w:szCs w:val="24"/>
          <w:lang w:eastAsia="en-GB"/>
        </w:rPr>
        <w:t xml:space="preserve">(a) evidence of an agreement on the protection and control settings relevant to the connection point between the relevant system operator and the </w:t>
      </w:r>
      <w:r w:rsidRPr="003076A0">
        <w:rPr>
          <w:rFonts w:ascii="inherit" w:eastAsia="Times New Roman" w:hAnsi="inherit" w:cs="Times New Roman"/>
          <w:color w:val="000000"/>
          <w:sz w:val="24"/>
          <w:szCs w:val="24"/>
          <w:lang w:eastAsia="en-GB"/>
        </w:rPr>
        <w:t>electrical charging park owner</w:t>
      </w:r>
      <w:r w:rsidRPr="00DC40BA">
        <w:rPr>
          <w:rFonts w:ascii="inherit" w:eastAsia="Times New Roman" w:hAnsi="inherit" w:cs="Times New Roman"/>
          <w:color w:val="000000"/>
          <w:sz w:val="24"/>
          <w:szCs w:val="24"/>
          <w:lang w:eastAsia="en-GB"/>
        </w:rPr>
        <w:t>;</w:t>
      </w:r>
    </w:p>
    <w:p w14:paraId="13191DB3" w14:textId="397CD677" w:rsidR="000C20FD" w:rsidRPr="00DC40BA" w:rsidRDefault="000C20FD" w:rsidP="000C20FD">
      <w:pPr>
        <w:shd w:val="clear" w:color="auto" w:fill="FFFFFF"/>
        <w:spacing w:before="120" w:after="0" w:line="240" w:lineRule="auto"/>
        <w:jc w:val="both"/>
        <w:rPr>
          <w:rFonts w:ascii="inherit" w:eastAsia="Times New Roman" w:hAnsi="inherit" w:cs="Times New Roman"/>
          <w:color w:val="000000"/>
          <w:sz w:val="24"/>
          <w:szCs w:val="24"/>
          <w:lang w:eastAsia="en-GB"/>
        </w:rPr>
      </w:pPr>
      <w:r w:rsidRPr="00DC40BA">
        <w:rPr>
          <w:rFonts w:ascii="inherit" w:eastAsia="Times New Roman" w:hAnsi="inherit" w:cs="Times New Roman"/>
          <w:color w:val="000000"/>
          <w:sz w:val="24"/>
          <w:szCs w:val="24"/>
          <w:lang w:eastAsia="en-GB"/>
        </w:rPr>
        <w:t xml:space="preserve">(b) </w:t>
      </w:r>
      <w:r w:rsidR="00243237">
        <w:rPr>
          <w:rFonts w:ascii="inherit" w:eastAsia="Times New Roman" w:hAnsi="inherit" w:cs="Times New Roman"/>
          <w:color w:val="000000"/>
          <w:sz w:val="24"/>
          <w:szCs w:val="24"/>
          <w:lang w:eastAsia="en-GB"/>
        </w:rPr>
        <w:t xml:space="preserve">an </w:t>
      </w:r>
      <w:r w:rsidRPr="00DC40BA">
        <w:rPr>
          <w:rFonts w:ascii="inherit" w:eastAsia="Times New Roman" w:hAnsi="inherit" w:cs="Times New Roman"/>
          <w:color w:val="000000"/>
          <w:sz w:val="24"/>
          <w:szCs w:val="24"/>
          <w:lang w:eastAsia="en-GB"/>
        </w:rPr>
        <w:t>itemised statement of compliance;</w:t>
      </w:r>
    </w:p>
    <w:p w14:paraId="459508C2" w14:textId="70653B4A" w:rsidR="000C20FD" w:rsidRPr="00DC40BA" w:rsidRDefault="000C20FD" w:rsidP="000C20FD">
      <w:pPr>
        <w:shd w:val="clear" w:color="auto" w:fill="FFFFFF"/>
        <w:spacing w:before="120" w:after="0" w:line="240" w:lineRule="auto"/>
        <w:jc w:val="both"/>
        <w:rPr>
          <w:rFonts w:ascii="inherit" w:eastAsia="Times New Roman" w:hAnsi="inherit" w:cs="Times New Roman"/>
          <w:color w:val="000000"/>
          <w:sz w:val="24"/>
          <w:szCs w:val="24"/>
          <w:lang w:eastAsia="en-GB"/>
        </w:rPr>
      </w:pPr>
      <w:r w:rsidRPr="00DC40BA">
        <w:rPr>
          <w:rFonts w:ascii="inherit" w:eastAsia="Times New Roman" w:hAnsi="inherit" w:cs="Times New Roman"/>
          <w:color w:val="000000"/>
          <w:sz w:val="24"/>
          <w:szCs w:val="24"/>
          <w:lang w:eastAsia="en-GB"/>
        </w:rPr>
        <w:t xml:space="preserve">(c) detailed technical data of the </w:t>
      </w:r>
      <w:r>
        <w:rPr>
          <w:rFonts w:ascii="inherit" w:eastAsia="Times New Roman" w:hAnsi="inherit" w:cs="Times New Roman"/>
          <w:color w:val="000000"/>
          <w:sz w:val="24"/>
          <w:szCs w:val="24"/>
          <w:lang w:eastAsia="en-GB"/>
        </w:rPr>
        <w:t>V2G</w:t>
      </w:r>
      <w:r w:rsidRPr="00DC40BA">
        <w:rPr>
          <w:rFonts w:ascii="inherit" w:eastAsia="Times New Roman" w:hAnsi="inherit" w:cs="Times New Roman"/>
          <w:color w:val="000000"/>
          <w:sz w:val="24"/>
          <w:szCs w:val="24"/>
          <w:lang w:eastAsia="en-GB"/>
        </w:rPr>
        <w:t xml:space="preserve"> electric vehicle </w:t>
      </w:r>
      <w:r w:rsidR="00822A09">
        <w:rPr>
          <w:rFonts w:ascii="inherit" w:eastAsia="Times New Roman" w:hAnsi="inherit" w:cs="Times New Roman"/>
          <w:color w:val="000000"/>
          <w:sz w:val="24"/>
          <w:szCs w:val="24"/>
          <w:lang w:eastAsia="en-GB"/>
        </w:rPr>
        <w:t>supply equipment</w:t>
      </w:r>
      <w:r w:rsidRPr="00DC40BA">
        <w:rPr>
          <w:rFonts w:ascii="inherit" w:eastAsia="Times New Roman" w:hAnsi="inherit" w:cs="Times New Roman"/>
          <w:color w:val="000000"/>
          <w:sz w:val="24"/>
          <w:szCs w:val="24"/>
          <w:lang w:eastAsia="en-GB"/>
        </w:rPr>
        <w:t xml:space="preserve"> with relevance to the grid connection as specified by the relevant system operator;</w:t>
      </w:r>
    </w:p>
    <w:p w14:paraId="017DE52E" w14:textId="2351E583" w:rsidR="000C20FD" w:rsidRPr="00DC40BA" w:rsidRDefault="000C20FD" w:rsidP="000C20FD">
      <w:pPr>
        <w:shd w:val="clear" w:color="auto" w:fill="FFFFFF"/>
        <w:spacing w:before="120" w:after="0" w:line="240" w:lineRule="auto"/>
        <w:jc w:val="both"/>
        <w:rPr>
          <w:rFonts w:ascii="inherit" w:eastAsia="Times New Roman" w:hAnsi="inherit" w:cs="Times New Roman"/>
          <w:color w:val="000000"/>
          <w:sz w:val="24"/>
          <w:szCs w:val="24"/>
          <w:lang w:eastAsia="en-GB"/>
        </w:rPr>
      </w:pPr>
      <w:r w:rsidRPr="00DC40BA">
        <w:rPr>
          <w:rFonts w:ascii="inherit" w:eastAsia="Times New Roman" w:hAnsi="inherit" w:cs="Times New Roman"/>
          <w:color w:val="000000"/>
          <w:sz w:val="24"/>
          <w:szCs w:val="24"/>
          <w:lang w:eastAsia="en-GB"/>
        </w:rPr>
        <w:t xml:space="preserve">(d) equipment certificates issued by an authorised certifier in respect of </w:t>
      </w:r>
      <w:r w:rsidRPr="006F7C2E">
        <w:rPr>
          <w:rFonts w:ascii="inherit" w:eastAsia="Times New Roman" w:hAnsi="inherit" w:cs="Times New Roman"/>
          <w:color w:val="000000"/>
          <w:sz w:val="24"/>
          <w:szCs w:val="24"/>
          <w:lang w:eastAsia="en-GB"/>
        </w:rPr>
        <w:t xml:space="preserve">type EV3 associated V2G electric vehicle </w:t>
      </w:r>
      <w:r w:rsidR="00822A09">
        <w:rPr>
          <w:rFonts w:ascii="inherit" w:eastAsia="Times New Roman" w:hAnsi="inherit" w:cs="Times New Roman"/>
          <w:color w:val="000000"/>
          <w:sz w:val="24"/>
          <w:szCs w:val="24"/>
          <w:lang w:eastAsia="en-GB"/>
        </w:rPr>
        <w:t>supply equipment</w:t>
      </w:r>
      <w:r w:rsidRPr="00DC40BA">
        <w:rPr>
          <w:rFonts w:ascii="inherit" w:eastAsia="Times New Roman" w:hAnsi="inherit" w:cs="Times New Roman"/>
          <w:color w:val="000000"/>
          <w:sz w:val="24"/>
          <w:szCs w:val="24"/>
          <w:lang w:eastAsia="en-GB"/>
        </w:rPr>
        <w:t>, where these are relied upon as part of the evidence of compliance;</w:t>
      </w:r>
    </w:p>
    <w:p w14:paraId="50B21EDF" w14:textId="6CF7327C" w:rsidR="000C20FD" w:rsidRPr="005D02FA" w:rsidRDefault="000C20FD" w:rsidP="000C20FD">
      <w:pPr>
        <w:shd w:val="clear" w:color="auto" w:fill="FFFFFF"/>
        <w:spacing w:before="120" w:after="0" w:line="240" w:lineRule="auto"/>
        <w:jc w:val="both"/>
        <w:rPr>
          <w:rFonts w:ascii="inherit" w:eastAsia="Times New Roman" w:hAnsi="inherit" w:cs="Times New Roman"/>
          <w:color w:val="000000"/>
          <w:sz w:val="24"/>
          <w:szCs w:val="24"/>
          <w:lang w:eastAsia="en-GB"/>
        </w:rPr>
      </w:pPr>
      <w:r w:rsidRPr="00DC40BA">
        <w:rPr>
          <w:rFonts w:ascii="inherit" w:eastAsia="Times New Roman" w:hAnsi="inherit" w:cs="Times New Roman"/>
          <w:color w:val="000000"/>
          <w:sz w:val="24"/>
          <w:szCs w:val="24"/>
          <w:lang w:eastAsia="en-GB"/>
        </w:rPr>
        <w:t>(</w:t>
      </w:r>
      <w:r>
        <w:rPr>
          <w:rFonts w:ascii="inherit" w:eastAsia="Times New Roman" w:hAnsi="inherit" w:cs="Times New Roman"/>
          <w:color w:val="000000"/>
          <w:sz w:val="24"/>
          <w:szCs w:val="24"/>
          <w:lang w:eastAsia="en-GB"/>
        </w:rPr>
        <w:t>e</w:t>
      </w:r>
      <w:r w:rsidRPr="00DC40BA">
        <w:rPr>
          <w:rFonts w:ascii="inherit" w:eastAsia="Times New Roman" w:hAnsi="inherit" w:cs="Times New Roman"/>
          <w:color w:val="000000"/>
          <w:sz w:val="24"/>
          <w:szCs w:val="24"/>
          <w:lang w:eastAsia="en-GB"/>
        </w:rPr>
        <w:t xml:space="preserve">) compliance test reports demonstrating steady-state and dynamic performance as required </w:t>
      </w:r>
      <w:r w:rsidRPr="005D02FA">
        <w:rPr>
          <w:rFonts w:ascii="inherit" w:eastAsia="Times New Roman" w:hAnsi="inherit" w:cs="Times New Roman"/>
          <w:color w:val="000000"/>
          <w:sz w:val="24"/>
          <w:szCs w:val="24"/>
          <w:lang w:eastAsia="en-GB"/>
        </w:rPr>
        <w:t>by Chapters 2, 3 and 4 of Title IV, including use of actual measured values during testing, to the level of detail required by the relevant system operator; and</w:t>
      </w:r>
    </w:p>
    <w:p w14:paraId="5C573244" w14:textId="123BD0FC" w:rsidR="000C20FD" w:rsidRPr="00DC40BA" w:rsidRDefault="000C20FD" w:rsidP="000C20FD">
      <w:pPr>
        <w:shd w:val="clear" w:color="auto" w:fill="FFFFFF"/>
        <w:spacing w:before="120" w:after="0" w:line="240" w:lineRule="auto"/>
        <w:jc w:val="both"/>
        <w:rPr>
          <w:rFonts w:ascii="inherit" w:eastAsia="Times New Roman" w:hAnsi="inherit" w:cs="Times New Roman"/>
          <w:color w:val="000000"/>
          <w:sz w:val="24"/>
          <w:szCs w:val="24"/>
          <w:lang w:eastAsia="en-GB"/>
        </w:rPr>
      </w:pPr>
      <w:r w:rsidRPr="005D02FA">
        <w:rPr>
          <w:rFonts w:ascii="inherit" w:eastAsia="Times New Roman" w:hAnsi="inherit" w:cs="Times New Roman"/>
          <w:color w:val="000000"/>
          <w:sz w:val="24"/>
          <w:szCs w:val="24"/>
          <w:lang w:eastAsia="en-GB"/>
        </w:rPr>
        <w:t>(f) studies demonstrating steady-state and dynamic performance as required by Chapters 5, 6 or 7 of Title IV, to the level of detail required by the relevant system operator</w:t>
      </w:r>
      <w:r w:rsidRPr="00DC40BA">
        <w:rPr>
          <w:rFonts w:ascii="inherit" w:eastAsia="Times New Roman" w:hAnsi="inherit" w:cs="Times New Roman"/>
          <w:color w:val="000000"/>
          <w:sz w:val="24"/>
          <w:szCs w:val="24"/>
          <w:lang w:eastAsia="en-GB"/>
        </w:rPr>
        <w:t>.</w:t>
      </w:r>
    </w:p>
    <w:p w14:paraId="18305211" w14:textId="77777777" w:rsidR="000C20FD" w:rsidRPr="00DC40BA" w:rsidRDefault="000C20FD" w:rsidP="000C20FD">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10C91737" w14:textId="0E8B5172" w:rsidR="000C20FD" w:rsidRPr="00DC40BA" w:rsidRDefault="000C20FD" w:rsidP="000C20FD">
      <w:pPr>
        <w:shd w:val="clear" w:color="auto" w:fill="FFFFFF"/>
        <w:spacing w:before="120" w:after="0" w:line="240" w:lineRule="auto"/>
        <w:jc w:val="both"/>
        <w:rPr>
          <w:rFonts w:ascii="inherit" w:eastAsia="Times New Roman" w:hAnsi="inherit" w:cs="Times New Roman"/>
          <w:color w:val="000000"/>
          <w:sz w:val="24"/>
          <w:szCs w:val="24"/>
          <w:lang w:eastAsia="en-GB"/>
        </w:rPr>
      </w:pPr>
      <w:r w:rsidRPr="00DC40BA">
        <w:rPr>
          <w:rFonts w:ascii="inherit" w:eastAsia="Times New Roman" w:hAnsi="inherit" w:cs="Times New Roman"/>
          <w:color w:val="000000"/>
          <w:sz w:val="24"/>
          <w:szCs w:val="24"/>
          <w:lang w:eastAsia="en-GB"/>
        </w:rPr>
        <w:t xml:space="preserve">3.   The relevant system operator, on acceptance of a complete and adequate </w:t>
      </w:r>
      <w:r w:rsidR="006E5FCA">
        <w:rPr>
          <w:rFonts w:ascii="inherit" w:eastAsia="Times New Roman" w:hAnsi="inherit" w:cs="Times New Roman"/>
          <w:color w:val="000000"/>
          <w:sz w:val="24"/>
          <w:szCs w:val="24"/>
          <w:lang w:eastAsia="en-GB"/>
        </w:rPr>
        <w:t>SED</w:t>
      </w:r>
      <w:r w:rsidRPr="00DC40BA">
        <w:rPr>
          <w:rFonts w:ascii="inherit" w:eastAsia="Times New Roman" w:hAnsi="inherit" w:cs="Times New Roman"/>
          <w:color w:val="000000"/>
          <w:sz w:val="24"/>
          <w:szCs w:val="24"/>
          <w:lang w:eastAsia="en-GB"/>
        </w:rPr>
        <w:t xml:space="preserve">, shall issue a final operational notification to the </w:t>
      </w:r>
      <w:r w:rsidRPr="003076A0">
        <w:rPr>
          <w:rFonts w:ascii="inherit" w:eastAsia="Times New Roman" w:hAnsi="inherit" w:cs="Times New Roman"/>
          <w:color w:val="000000"/>
          <w:sz w:val="24"/>
          <w:szCs w:val="24"/>
          <w:lang w:eastAsia="en-GB"/>
        </w:rPr>
        <w:t>electrical charging park owner</w:t>
      </w:r>
      <w:r w:rsidRPr="00DC40BA">
        <w:rPr>
          <w:rFonts w:ascii="inherit" w:eastAsia="Times New Roman" w:hAnsi="inherit" w:cs="Times New Roman"/>
          <w:color w:val="000000"/>
          <w:sz w:val="24"/>
          <w:szCs w:val="24"/>
          <w:lang w:eastAsia="en-GB"/>
        </w:rPr>
        <w:t>.</w:t>
      </w:r>
    </w:p>
    <w:p w14:paraId="5E2F4A34" w14:textId="51758D52" w:rsidR="000C20FD" w:rsidRPr="007A3558" w:rsidRDefault="000C20FD" w:rsidP="00CC718B">
      <w:pPr>
        <w:pStyle w:val="ListParagraph"/>
        <w:numPr>
          <w:ilvl w:val="0"/>
          <w:numId w:val="13"/>
        </w:num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  Member States may provide that the </w:t>
      </w:r>
      <w:r w:rsidR="006E5FCA">
        <w:rPr>
          <w:rFonts w:ascii="inherit" w:eastAsia="Times New Roman" w:hAnsi="inherit" w:cs="Times New Roman"/>
          <w:color w:val="000000"/>
          <w:sz w:val="24"/>
          <w:szCs w:val="24"/>
          <w:lang w:eastAsia="en-GB"/>
        </w:rPr>
        <w:t>SED</w:t>
      </w:r>
      <w:r w:rsidRPr="00BD0415">
        <w:rPr>
          <w:rFonts w:ascii="inherit" w:eastAsia="Times New Roman" w:hAnsi="inherit" w:cs="Times New Roman"/>
          <w:color w:val="000000"/>
          <w:sz w:val="24"/>
          <w:szCs w:val="24"/>
          <w:lang w:eastAsia="en-GB"/>
        </w:rPr>
        <w:t xml:space="preserve"> shall be issued by an authorised certifier.</w:t>
      </w:r>
    </w:p>
    <w:bookmarkEnd w:id="371"/>
    <w:p w14:paraId="58846290" w14:textId="3EE23E69" w:rsidR="003B7AE9" w:rsidRPr="00BD0415" w:rsidRDefault="003B7AE9" w:rsidP="006904E0">
      <w:pPr>
        <w:pStyle w:val="Heading2"/>
      </w:pPr>
      <w:r w:rsidRPr="00BD0415">
        <w:t>Article 31</w:t>
      </w:r>
    </w:p>
    <w:p w14:paraId="69C6127D"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Operational notification of type B, C and D power-generating modules</w:t>
      </w:r>
    </w:p>
    <w:p w14:paraId="6EC03FFE"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The operational notification procedure for connection of each new type B, C and D power-generating module shall allow the use of equipment certificates issued by an authorised certifier.</w:t>
      </w:r>
    </w:p>
    <w:p w14:paraId="6063D368" w14:textId="77777777" w:rsidR="003B7AE9" w:rsidRPr="00BD0415" w:rsidRDefault="003B7AE9" w:rsidP="006904E0">
      <w:pPr>
        <w:pStyle w:val="Heading2"/>
      </w:pPr>
      <w:r w:rsidRPr="00BD0415">
        <w:t>Article 32</w:t>
      </w:r>
    </w:p>
    <w:p w14:paraId="70B2186A"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Procedure for type B and C power-generating modules</w:t>
      </w:r>
    </w:p>
    <w:p w14:paraId="7B5FA054"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For the purpose of operational notification for connection of each new type B and C power-generating module, a power-generating module document (‘PGMD’) shall be provided by the power-generating facility owner to the relevant system operator and shall include a statement of compliance.</w:t>
      </w:r>
    </w:p>
    <w:p w14:paraId="1E96A03E"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For each power-generating module within the power-generating facility, separate independent PGMDs shall be provided.</w:t>
      </w:r>
    </w:p>
    <w:p w14:paraId="138E2964"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The format of the PGMD and the information to be given therein shall be specified by the relevant system operator. The relevant system operator shall have the right to request that the power-generating facility owner include the following in the PGMD:</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6EB3706B" w14:textId="77777777" w:rsidTr="003B7AE9">
        <w:tc>
          <w:tcPr>
            <w:tcW w:w="0" w:type="auto"/>
            <w:shd w:val="clear" w:color="auto" w:fill="auto"/>
            <w:hideMark/>
          </w:tcPr>
          <w:p w14:paraId="4FD6A40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785EFA4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evidence of an agreement on the protection and control settings relevant to the connection point between the relevant system operator and the power-generating facility owner;</w:t>
            </w:r>
          </w:p>
        </w:tc>
      </w:tr>
    </w:tbl>
    <w:p w14:paraId="74ECACC8"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88"/>
        <w:gridCol w:w="8338"/>
      </w:tblGrid>
      <w:tr w:rsidR="003B7AE9" w:rsidRPr="00BD0415" w14:paraId="4F72997A" w14:textId="77777777" w:rsidTr="003B7AE9">
        <w:tc>
          <w:tcPr>
            <w:tcW w:w="0" w:type="auto"/>
            <w:shd w:val="clear" w:color="auto" w:fill="auto"/>
            <w:hideMark/>
          </w:tcPr>
          <w:p w14:paraId="36AD74DC" w14:textId="3A4D64F5"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r w:rsidR="00C90B72">
              <w:rPr>
                <w:rFonts w:ascii="inherit" w:eastAsia="Times New Roman" w:hAnsi="inherit" w:cs="Times New Roman"/>
                <w:sz w:val="24"/>
                <w:szCs w:val="24"/>
                <w:lang w:eastAsia="en-GB"/>
              </w:rPr>
              <w:t xml:space="preserve"> </w:t>
            </w:r>
          </w:p>
        </w:tc>
        <w:tc>
          <w:tcPr>
            <w:tcW w:w="0" w:type="auto"/>
            <w:shd w:val="clear" w:color="auto" w:fill="auto"/>
            <w:hideMark/>
          </w:tcPr>
          <w:p w14:paraId="3768EDAB" w14:textId="6D52F215" w:rsidR="003B7AE9" w:rsidRPr="00BD0415" w:rsidRDefault="00C90B72"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an </w:t>
            </w:r>
            <w:r w:rsidR="003B7AE9" w:rsidRPr="00BD0415">
              <w:rPr>
                <w:rFonts w:ascii="inherit" w:eastAsia="Times New Roman" w:hAnsi="inherit" w:cs="Times New Roman"/>
                <w:sz w:val="24"/>
                <w:szCs w:val="24"/>
                <w:lang w:eastAsia="en-GB"/>
              </w:rPr>
              <w:t>itemised statement of compliance;</w:t>
            </w:r>
          </w:p>
        </w:tc>
      </w:tr>
    </w:tbl>
    <w:p w14:paraId="7A76CDC9"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406874A3" w14:textId="77777777" w:rsidTr="003B7AE9">
        <w:tc>
          <w:tcPr>
            <w:tcW w:w="0" w:type="auto"/>
            <w:shd w:val="clear" w:color="auto" w:fill="auto"/>
            <w:hideMark/>
          </w:tcPr>
          <w:p w14:paraId="3AC18A8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2DEB8C0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detailed technical data of the power-generating module with relevance to the grid connection as specified by the relevant system operator;</w:t>
            </w:r>
          </w:p>
        </w:tc>
      </w:tr>
    </w:tbl>
    <w:p w14:paraId="024F679C"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3A30F08D" w14:textId="77777777" w:rsidTr="003B7AE9">
        <w:tc>
          <w:tcPr>
            <w:tcW w:w="0" w:type="auto"/>
            <w:shd w:val="clear" w:color="auto" w:fill="auto"/>
            <w:hideMark/>
          </w:tcPr>
          <w:p w14:paraId="3B468FB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w:t>
            </w:r>
          </w:p>
        </w:tc>
        <w:tc>
          <w:tcPr>
            <w:tcW w:w="0" w:type="auto"/>
            <w:shd w:val="clear" w:color="auto" w:fill="auto"/>
            <w:hideMark/>
          </w:tcPr>
          <w:p w14:paraId="1D03E9E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equipment certificates issued by an authorised certifier in respect of power-generating modules, where these are relied upon as part of the evidence of compliance;</w:t>
            </w:r>
          </w:p>
        </w:tc>
      </w:tr>
    </w:tbl>
    <w:p w14:paraId="02891C74"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478E9260" w14:textId="77777777" w:rsidTr="003B7AE9">
        <w:tc>
          <w:tcPr>
            <w:tcW w:w="0" w:type="auto"/>
            <w:shd w:val="clear" w:color="auto" w:fill="auto"/>
            <w:hideMark/>
          </w:tcPr>
          <w:p w14:paraId="61154FB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(e)</w:t>
            </w:r>
          </w:p>
        </w:tc>
        <w:tc>
          <w:tcPr>
            <w:tcW w:w="0" w:type="auto"/>
            <w:shd w:val="clear" w:color="auto" w:fill="auto"/>
            <w:hideMark/>
          </w:tcPr>
          <w:p w14:paraId="099F83C3" w14:textId="61B77D51" w:rsidR="003B7AE9" w:rsidRPr="00BD0415" w:rsidRDefault="003B7AE9" w:rsidP="008C7130">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for Type C power-generating modules, simulation models </w:t>
            </w:r>
            <w:r w:rsidR="008C7130">
              <w:rPr>
                <w:rFonts w:ascii="inherit" w:eastAsia="Times New Roman" w:hAnsi="inherit" w:cs="Times New Roman"/>
                <w:sz w:val="24"/>
                <w:szCs w:val="24"/>
                <w:lang w:eastAsia="en-GB"/>
              </w:rPr>
              <w:t xml:space="preserve">as specified by </w:t>
            </w:r>
            <w:r w:rsidRPr="00BD0415">
              <w:rPr>
                <w:rFonts w:ascii="inherit" w:eastAsia="Times New Roman" w:hAnsi="inherit" w:cs="Times New Roman"/>
                <w:sz w:val="24"/>
                <w:szCs w:val="24"/>
                <w:lang w:eastAsia="en-GB"/>
              </w:rPr>
              <w:t>point (c) of Article 15(6)</w:t>
            </w:r>
            <w:r w:rsidR="008C7130">
              <w:rPr>
                <w:rFonts w:ascii="inherit" w:eastAsia="Times New Roman" w:hAnsi="inherit" w:cs="Times New Roman"/>
                <w:sz w:val="24"/>
                <w:szCs w:val="24"/>
                <w:lang w:eastAsia="en-GB"/>
              </w:rPr>
              <w:t xml:space="preserve"> and required by the relevant system operator</w:t>
            </w:r>
            <w:r w:rsidRPr="00BD0415">
              <w:rPr>
                <w:rFonts w:ascii="inherit" w:eastAsia="Times New Roman" w:hAnsi="inherit" w:cs="Times New Roman"/>
                <w:sz w:val="24"/>
                <w:szCs w:val="24"/>
                <w:lang w:eastAsia="en-GB"/>
              </w:rPr>
              <w:t>;</w:t>
            </w:r>
          </w:p>
        </w:tc>
      </w:tr>
    </w:tbl>
    <w:p w14:paraId="4392521A"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BD0415" w14:paraId="416C33FF" w14:textId="77777777" w:rsidTr="003B7AE9">
        <w:tc>
          <w:tcPr>
            <w:tcW w:w="0" w:type="auto"/>
            <w:shd w:val="clear" w:color="auto" w:fill="auto"/>
            <w:hideMark/>
          </w:tcPr>
          <w:p w14:paraId="5F64987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(f)</w:t>
            </w:r>
          </w:p>
        </w:tc>
        <w:tc>
          <w:tcPr>
            <w:tcW w:w="0" w:type="auto"/>
            <w:shd w:val="clear" w:color="auto" w:fill="auto"/>
            <w:hideMark/>
          </w:tcPr>
          <w:p w14:paraId="313B0CF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compliance test reports demonstrating steady-state and dynamic performance as required by Chapters 2, 3 and 4 of Title IV, including use of actual measured values during testing, to the level of detail required by the relevant system operator; and</w:t>
            </w:r>
          </w:p>
        </w:tc>
      </w:tr>
    </w:tbl>
    <w:p w14:paraId="6F138B2F"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BD0415" w14:paraId="4496DF78" w14:textId="77777777" w:rsidTr="003B7AE9">
        <w:tc>
          <w:tcPr>
            <w:tcW w:w="0" w:type="auto"/>
            <w:shd w:val="clear" w:color="auto" w:fill="auto"/>
            <w:hideMark/>
          </w:tcPr>
          <w:p w14:paraId="5BCF8A3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(g)</w:t>
            </w:r>
          </w:p>
        </w:tc>
        <w:tc>
          <w:tcPr>
            <w:tcW w:w="0" w:type="auto"/>
            <w:shd w:val="clear" w:color="auto" w:fill="auto"/>
            <w:hideMark/>
          </w:tcPr>
          <w:p w14:paraId="43F5B7B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studies demonstrating steady-state and dynamic performance as required by Chapters 5, 6 or 7 of Title IV, to the level of detail required by the relevant system operator.</w:t>
            </w:r>
          </w:p>
        </w:tc>
      </w:tr>
    </w:tbl>
    <w:p w14:paraId="6B07EA90"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The relevant system operator, on acceptance of a complete and adequate PGMD, shall issue a final operational notification to the power-generating facility owner.</w:t>
      </w:r>
    </w:p>
    <w:p w14:paraId="0E288892" w14:textId="40A1E7E5"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440BFED6" w14:textId="1E4A174E" w:rsidR="003B7AE9" w:rsidRPr="00BD0415" w:rsidRDefault="008C7130"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4</w:t>
      </w:r>
      <w:r w:rsidR="003B7AE9" w:rsidRPr="00BD0415">
        <w:rPr>
          <w:rFonts w:ascii="inherit" w:eastAsia="Times New Roman" w:hAnsi="inherit" w:cs="Times New Roman"/>
          <w:color w:val="000000"/>
          <w:sz w:val="24"/>
          <w:szCs w:val="24"/>
          <w:lang w:eastAsia="en-GB"/>
        </w:rPr>
        <w:t>.   Member States may provide that the PGMD shall be issued by an authorised certifier.</w:t>
      </w:r>
    </w:p>
    <w:p w14:paraId="1B3C419E" w14:textId="77777777" w:rsidR="003B7AE9" w:rsidRPr="00BD0415" w:rsidRDefault="003B7AE9" w:rsidP="006904E0">
      <w:pPr>
        <w:pStyle w:val="Heading2"/>
      </w:pPr>
      <w:r w:rsidRPr="00BD0415">
        <w:t>Article 33</w:t>
      </w:r>
    </w:p>
    <w:p w14:paraId="71AE171F"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Procedure for type D power-generating modules</w:t>
      </w:r>
    </w:p>
    <w:p w14:paraId="3EBA0077"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The operational notification procedure for connection of each new type D power-generating module shall comprise:</w:t>
      </w:r>
    </w:p>
    <w:tbl>
      <w:tblPr>
        <w:tblW w:w="5000" w:type="pct"/>
        <w:tblCellMar>
          <w:left w:w="0" w:type="dxa"/>
          <w:right w:w="0" w:type="dxa"/>
        </w:tblCellMar>
        <w:tblLook w:val="04A0" w:firstRow="1" w:lastRow="0" w:firstColumn="1" w:lastColumn="0" w:noHBand="0" w:noVBand="1"/>
      </w:tblPr>
      <w:tblGrid>
        <w:gridCol w:w="552"/>
        <w:gridCol w:w="8474"/>
      </w:tblGrid>
      <w:tr w:rsidR="003B7AE9" w:rsidRPr="00BD0415" w14:paraId="44879FD1" w14:textId="77777777" w:rsidTr="003B7AE9">
        <w:tc>
          <w:tcPr>
            <w:tcW w:w="0" w:type="auto"/>
            <w:shd w:val="clear" w:color="auto" w:fill="auto"/>
            <w:hideMark/>
          </w:tcPr>
          <w:p w14:paraId="00B0A6F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1402A52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energisation operational notification (‘EON’);</w:t>
            </w:r>
          </w:p>
        </w:tc>
      </w:tr>
    </w:tbl>
    <w:p w14:paraId="220AEC8E"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3"/>
        <w:gridCol w:w="8433"/>
      </w:tblGrid>
      <w:tr w:rsidR="003B7AE9" w:rsidRPr="00BD0415" w14:paraId="2E0A9281" w14:textId="77777777" w:rsidTr="003B7AE9">
        <w:tc>
          <w:tcPr>
            <w:tcW w:w="0" w:type="auto"/>
            <w:shd w:val="clear" w:color="auto" w:fill="auto"/>
            <w:hideMark/>
          </w:tcPr>
          <w:p w14:paraId="1821DAA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65CE150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interim operational notification (‘ION’); and</w:t>
            </w:r>
          </w:p>
        </w:tc>
      </w:tr>
    </w:tbl>
    <w:p w14:paraId="66A31F3A"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45"/>
        <w:gridCol w:w="8381"/>
      </w:tblGrid>
      <w:tr w:rsidR="003B7AE9" w:rsidRPr="00BD0415" w14:paraId="26AB722D" w14:textId="77777777" w:rsidTr="003B7AE9">
        <w:tc>
          <w:tcPr>
            <w:tcW w:w="0" w:type="auto"/>
            <w:shd w:val="clear" w:color="auto" w:fill="auto"/>
            <w:hideMark/>
          </w:tcPr>
          <w:p w14:paraId="1AF1CF0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49A0536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final operational notification (‘FON’).</w:t>
            </w:r>
          </w:p>
        </w:tc>
      </w:tr>
    </w:tbl>
    <w:p w14:paraId="1A47FC32" w14:textId="41FB1CAD" w:rsidR="003B7AE9" w:rsidRPr="00BD0415" w:rsidRDefault="003B7AE9" w:rsidP="006904E0">
      <w:pPr>
        <w:pStyle w:val="Heading2"/>
      </w:pPr>
      <w:r w:rsidRPr="00BD0415">
        <w:t>Article 34</w:t>
      </w:r>
    </w:p>
    <w:p w14:paraId="56A2C774"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Energisation operational notification for type D power-generating modules</w:t>
      </w:r>
    </w:p>
    <w:p w14:paraId="3DCA9D4F"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An EON shall entitle the power-generating facility owner to energise its internal network and auxiliaries for the power-generating modules by using the grid connection that is specified for the connection point.</w:t>
      </w:r>
    </w:p>
    <w:p w14:paraId="2101B652"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An EON shall be issued by the relevant system operator, subject to completion of preparations including agreement on the protection and control settings relevant to the connection point between the relevant system operator and the power-generating facility owner.</w:t>
      </w:r>
    </w:p>
    <w:p w14:paraId="59BC1A5D" w14:textId="77777777" w:rsidR="003B7AE9" w:rsidRPr="00BD0415" w:rsidRDefault="003B7AE9" w:rsidP="006904E0">
      <w:pPr>
        <w:pStyle w:val="Heading2"/>
      </w:pPr>
      <w:r w:rsidRPr="00BD0415">
        <w:t>Article 35</w:t>
      </w:r>
    </w:p>
    <w:p w14:paraId="204C52EE"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Interim operational notification for type D power-generating modules</w:t>
      </w:r>
    </w:p>
    <w:p w14:paraId="2B163294"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An ION shall entitle the power-generating facility owner to operate the power-generating module and generate power by using the grid connection for a limited period of time.</w:t>
      </w:r>
    </w:p>
    <w:p w14:paraId="0D9F2180"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An ION shall be issued by the relevant system operator, subject to completion of the data and study review process as required by this Article.</w:t>
      </w:r>
    </w:p>
    <w:p w14:paraId="2CD4D4C9"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With regard to the data and study review, the relevant system operator shall have the right to request that the power-generating facility owner provide the following:</w:t>
      </w:r>
    </w:p>
    <w:tbl>
      <w:tblPr>
        <w:tblW w:w="5000" w:type="pct"/>
        <w:tblCellMar>
          <w:left w:w="0" w:type="dxa"/>
          <w:right w:w="0" w:type="dxa"/>
        </w:tblCellMar>
        <w:tblLook w:val="04A0" w:firstRow="1" w:lastRow="0" w:firstColumn="1" w:lastColumn="0" w:noHBand="0" w:noVBand="1"/>
      </w:tblPr>
      <w:tblGrid>
        <w:gridCol w:w="713"/>
        <w:gridCol w:w="8313"/>
      </w:tblGrid>
      <w:tr w:rsidR="003B7AE9" w:rsidRPr="00BD0415" w14:paraId="440C4AFB" w14:textId="77777777" w:rsidTr="003B7AE9">
        <w:tc>
          <w:tcPr>
            <w:tcW w:w="0" w:type="auto"/>
            <w:shd w:val="clear" w:color="auto" w:fill="auto"/>
            <w:hideMark/>
          </w:tcPr>
          <w:p w14:paraId="7BF4001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5AB3F00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itemised statement of compliance;</w:t>
            </w:r>
          </w:p>
        </w:tc>
      </w:tr>
    </w:tbl>
    <w:p w14:paraId="26A5647D"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658297BD" w14:textId="77777777" w:rsidTr="003B7AE9">
        <w:tc>
          <w:tcPr>
            <w:tcW w:w="0" w:type="auto"/>
            <w:shd w:val="clear" w:color="auto" w:fill="auto"/>
            <w:hideMark/>
          </w:tcPr>
          <w:p w14:paraId="320CD91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31F029D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detailed technical data on the power-generating module of relevance to the grid connection as specified by the relevant system operator;</w:t>
            </w:r>
          </w:p>
        </w:tc>
      </w:tr>
    </w:tbl>
    <w:p w14:paraId="5E041E0D"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6157AE22" w14:textId="77777777" w:rsidTr="003B7AE9">
        <w:tc>
          <w:tcPr>
            <w:tcW w:w="0" w:type="auto"/>
            <w:shd w:val="clear" w:color="auto" w:fill="auto"/>
            <w:hideMark/>
          </w:tcPr>
          <w:p w14:paraId="5F01C43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61D2717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equipment certificates issued by an authorised certifier in respect of power-generating modules, where they are relied upon as part of the evidence of compliance;</w:t>
            </w:r>
          </w:p>
        </w:tc>
      </w:tr>
    </w:tbl>
    <w:p w14:paraId="7BC02843"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50067CA1" w14:textId="77777777" w:rsidTr="003B7AE9">
        <w:tc>
          <w:tcPr>
            <w:tcW w:w="0" w:type="auto"/>
            <w:shd w:val="clear" w:color="auto" w:fill="auto"/>
            <w:hideMark/>
          </w:tcPr>
          <w:p w14:paraId="15D5915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w:t>
            </w:r>
          </w:p>
        </w:tc>
        <w:tc>
          <w:tcPr>
            <w:tcW w:w="0" w:type="auto"/>
            <w:shd w:val="clear" w:color="auto" w:fill="auto"/>
            <w:hideMark/>
          </w:tcPr>
          <w:p w14:paraId="3D35B250" w14:textId="6E3D3563"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simulation models, as specified by point (c) of Article 15(6) and required by the relevant system operator;</w:t>
            </w:r>
          </w:p>
        </w:tc>
      </w:tr>
    </w:tbl>
    <w:p w14:paraId="23E816F7"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52108841" w14:textId="77777777" w:rsidTr="003B7AE9">
        <w:tc>
          <w:tcPr>
            <w:tcW w:w="0" w:type="auto"/>
            <w:shd w:val="clear" w:color="auto" w:fill="auto"/>
            <w:hideMark/>
          </w:tcPr>
          <w:p w14:paraId="19C5B97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(e)</w:t>
            </w:r>
          </w:p>
        </w:tc>
        <w:tc>
          <w:tcPr>
            <w:tcW w:w="0" w:type="auto"/>
            <w:shd w:val="clear" w:color="auto" w:fill="auto"/>
            <w:hideMark/>
          </w:tcPr>
          <w:p w14:paraId="51695C8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studies demonstrating the expected steady-state and dynamic performance as required by Chapter 5, 6 or 7 of Title IV; and</w:t>
            </w:r>
          </w:p>
        </w:tc>
      </w:tr>
    </w:tbl>
    <w:p w14:paraId="5F480931"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BD0415" w14:paraId="1B84933A" w14:textId="77777777" w:rsidTr="003B7AE9">
        <w:tc>
          <w:tcPr>
            <w:tcW w:w="0" w:type="auto"/>
            <w:shd w:val="clear" w:color="auto" w:fill="auto"/>
            <w:hideMark/>
          </w:tcPr>
          <w:p w14:paraId="699585F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(f)</w:t>
            </w:r>
          </w:p>
        </w:tc>
        <w:tc>
          <w:tcPr>
            <w:tcW w:w="0" w:type="auto"/>
            <w:shd w:val="clear" w:color="auto" w:fill="auto"/>
            <w:hideMark/>
          </w:tcPr>
          <w:p w14:paraId="284288B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details of intended compliance tests in accordance with Chapters 2, 3 and 4 of Title IV.</w:t>
            </w:r>
          </w:p>
        </w:tc>
      </w:tr>
    </w:tbl>
    <w:p w14:paraId="4810E65F"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4.   The maximum period during which the power-generating facility owner may maintain ION status shall be 24 months. The relevant system operator is entitled to specify a shorter ION validity period. An extension of the ION shall be granted only if the power-generating facility owner has made substantial progress towards full compliance. Outstanding issues shall be clearly identified at the time of requesting extension.</w:t>
      </w:r>
    </w:p>
    <w:p w14:paraId="2136CEA8" w14:textId="77777777" w:rsidR="003B7AE9" w:rsidRPr="00BD0415" w:rsidRDefault="003B7AE9" w:rsidP="006904E0">
      <w:pPr>
        <w:pStyle w:val="Heading2"/>
      </w:pPr>
      <w:r w:rsidRPr="00BD0415">
        <w:t>Article 36</w:t>
      </w:r>
    </w:p>
    <w:p w14:paraId="4EA2BDED"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Final operational notification for type D power-generating modules</w:t>
      </w:r>
    </w:p>
    <w:p w14:paraId="545CFE18"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A FON shall entitle the power-generating facility owner to operate a power-generating module by using the grid connection.</w:t>
      </w:r>
    </w:p>
    <w:p w14:paraId="0E8CC620"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A FON shall be issued by the relevant system operator, upon prior removal of all incompatibilities identified for the purpose of ION status and subject to completion of the data and study review process as required by this Article.</w:t>
      </w:r>
    </w:p>
    <w:p w14:paraId="49996036"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For the purposes of the data and study review, the power-generating facility owner must submit the following to the relevant system operator:</w:t>
      </w:r>
    </w:p>
    <w:tbl>
      <w:tblPr>
        <w:tblW w:w="5000" w:type="pct"/>
        <w:tblCellMar>
          <w:left w:w="0" w:type="dxa"/>
          <w:right w:w="0" w:type="dxa"/>
        </w:tblCellMar>
        <w:tblLook w:val="04A0" w:firstRow="1" w:lastRow="0" w:firstColumn="1" w:lastColumn="0" w:noHBand="0" w:noVBand="1"/>
      </w:tblPr>
      <w:tblGrid>
        <w:gridCol w:w="597"/>
        <w:gridCol w:w="8429"/>
      </w:tblGrid>
      <w:tr w:rsidR="003B7AE9" w:rsidRPr="00BD0415" w14:paraId="1090CA3C" w14:textId="77777777" w:rsidTr="003B7AE9">
        <w:tc>
          <w:tcPr>
            <w:tcW w:w="0" w:type="auto"/>
            <w:shd w:val="clear" w:color="auto" w:fill="auto"/>
            <w:hideMark/>
          </w:tcPr>
          <w:p w14:paraId="1C0CE65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35EE431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an itemised statement of compliance; and</w:t>
            </w:r>
          </w:p>
        </w:tc>
      </w:tr>
    </w:tbl>
    <w:p w14:paraId="1DAB2376"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04A8F7C5" w14:textId="77777777" w:rsidTr="003B7AE9">
        <w:tc>
          <w:tcPr>
            <w:tcW w:w="0" w:type="auto"/>
            <w:shd w:val="clear" w:color="auto" w:fill="auto"/>
            <w:hideMark/>
          </w:tcPr>
          <w:p w14:paraId="497C1A2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3904B53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an update of applicable technical data, simulation models and studies as referred to in points (b), (d) and (e) of Article 35(3), including the use of actual measured values during testing.</w:t>
            </w:r>
          </w:p>
        </w:tc>
      </w:tr>
    </w:tbl>
    <w:p w14:paraId="6135EC8C"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system operator, in accordance with the derogation procedure described in Title V. A FON shall be issued by the relevant system operator if the power-generating module complies with the provisions of the derogation.</w:t>
      </w:r>
    </w:p>
    <w:p w14:paraId="6CC0A899"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Where a request for a derogation is rejected, the relevant system operator shall have the right to refuse to allow the operation of the power-generating module until the power-generating facility owner and the relevant system operator resolve the incompatibility and the relevant system operator considers that the power-generating module complies with the provisions of this Regulation.</w:t>
      </w:r>
    </w:p>
    <w:p w14:paraId="3610EB72"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If the relevant system operator and the power-generating facility owner do not resolve the incompatibility within a reasonable time frame, but in any case not later than six months after the notification of the rejection of the request for a derogation, each party may refer the issue for decision to the regulatory authority.</w:t>
      </w:r>
    </w:p>
    <w:p w14:paraId="4225439D" w14:textId="77777777" w:rsidR="003B7AE9" w:rsidRPr="00BD0415" w:rsidRDefault="003B7AE9" w:rsidP="006904E0">
      <w:pPr>
        <w:pStyle w:val="Heading2"/>
      </w:pPr>
      <w:r w:rsidRPr="00BD0415">
        <w:t>Article 37</w:t>
      </w:r>
    </w:p>
    <w:p w14:paraId="2A9FB7A7"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Limited operational notification for type D power-generating modules</w:t>
      </w:r>
    </w:p>
    <w:p w14:paraId="4C553E6F"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Power-generating facility owners to whom a FON has been granted shall inform the relevant system operator immediately in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07D2068B" w14:textId="77777777" w:rsidTr="003B7AE9">
        <w:tc>
          <w:tcPr>
            <w:tcW w:w="0" w:type="auto"/>
            <w:shd w:val="clear" w:color="auto" w:fill="auto"/>
            <w:hideMark/>
          </w:tcPr>
          <w:p w14:paraId="7D490E1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76ADE25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1F51C69C"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3B7AE9" w:rsidRPr="00BD0415" w14:paraId="4D58DE7A" w14:textId="77777777" w:rsidTr="003B7AE9">
        <w:tc>
          <w:tcPr>
            <w:tcW w:w="0" w:type="auto"/>
            <w:shd w:val="clear" w:color="auto" w:fill="auto"/>
            <w:hideMark/>
          </w:tcPr>
          <w:p w14:paraId="1F3D066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032C161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equipment failure leading to non-compliance with some relevant requirements.</w:t>
            </w:r>
          </w:p>
        </w:tc>
      </w:tr>
    </w:tbl>
    <w:p w14:paraId="655BD1E7"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The power-generating facility owner shall apply to the relevant system operator for a LON, if the power-generating facility owner reasonably expects the circumstances described in paragraph 1 to persist for more than three months.</w:t>
      </w:r>
    </w:p>
    <w:p w14:paraId="0E9064C3"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A LON shall be issued by the relevant system operator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3B7AE9" w:rsidRPr="00BD0415" w14:paraId="119CC364" w14:textId="77777777" w:rsidTr="003B7AE9">
        <w:tc>
          <w:tcPr>
            <w:tcW w:w="0" w:type="auto"/>
            <w:shd w:val="clear" w:color="auto" w:fill="auto"/>
            <w:hideMark/>
          </w:tcPr>
          <w:p w14:paraId="5476382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5654E33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unresolved issues justifying the granting of the LON;</w:t>
            </w:r>
          </w:p>
        </w:tc>
      </w:tr>
    </w:tbl>
    <w:p w14:paraId="46009F15"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617"/>
      </w:tblGrid>
      <w:tr w:rsidR="003B7AE9" w:rsidRPr="00BD0415" w14:paraId="0DE04F53" w14:textId="77777777" w:rsidTr="003B7AE9">
        <w:tc>
          <w:tcPr>
            <w:tcW w:w="0" w:type="auto"/>
            <w:shd w:val="clear" w:color="auto" w:fill="auto"/>
            <w:hideMark/>
          </w:tcPr>
          <w:p w14:paraId="20E3B49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5A947F3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responsibilities and timescales for the expected solution; and</w:t>
            </w:r>
          </w:p>
        </w:tc>
      </w:tr>
    </w:tbl>
    <w:p w14:paraId="714FD26E"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26716922" w14:textId="77777777" w:rsidTr="003B7AE9">
        <w:tc>
          <w:tcPr>
            <w:tcW w:w="0" w:type="auto"/>
            <w:shd w:val="clear" w:color="auto" w:fill="auto"/>
            <w:hideMark/>
          </w:tcPr>
          <w:p w14:paraId="1E48B76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66B0C48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system operator demonstrating that substantial progress has been made towards achieving full compliance.</w:t>
            </w:r>
          </w:p>
        </w:tc>
      </w:tr>
    </w:tbl>
    <w:p w14:paraId="67DB0641"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588BE1B3"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system operator before the expiry of that period, in accordance with the derogation procedure described in Title V.</w:t>
      </w:r>
    </w:p>
    <w:p w14:paraId="095E740F"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6.   The relevant system operator shall have the right to refuse to allow the operation of the power-generating module, once the LON is no longer valid. In such cases, the FON shall automatically become invalid.</w:t>
      </w:r>
    </w:p>
    <w:p w14:paraId="079729BC"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7.   If the relevant system operator does not grant an extension of the period of validity of the LON in accordance with paragraph 5 or if it refuses to allow the operation of the power-generating module once the LON is no longer valid in accordance with paragraph 6, the power-generating facility owner may refer the issue for decision to the regulatory authority within six months after the notification of the decision of the relevant system operator.</w:t>
      </w:r>
    </w:p>
    <w:p w14:paraId="4D28D34F" w14:textId="77777777" w:rsidR="003B7AE9" w:rsidRPr="00BD0415"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i/>
          <w:iCs/>
          <w:color w:val="000000"/>
          <w:sz w:val="24"/>
          <w:szCs w:val="24"/>
          <w:lang w:eastAsia="en-GB"/>
        </w:rPr>
        <w:t>CHAPTER 2</w:t>
      </w:r>
    </w:p>
    <w:p w14:paraId="323F5883" w14:textId="77777777" w:rsidR="003B7AE9" w:rsidRPr="007214C5" w:rsidRDefault="003B7AE9" w:rsidP="007214C5">
      <w:pPr>
        <w:pStyle w:val="Heading1"/>
        <w:rPr>
          <w:i/>
          <w:iCs/>
        </w:rPr>
      </w:pPr>
      <w:r w:rsidRPr="007214C5">
        <w:rPr>
          <w:i/>
          <w:iCs/>
        </w:rPr>
        <w:t>Cost-benefit analysis</w:t>
      </w:r>
    </w:p>
    <w:p w14:paraId="43337920" w14:textId="77777777" w:rsidR="003B7AE9" w:rsidRPr="00BD0415" w:rsidRDefault="003B7AE9" w:rsidP="006904E0">
      <w:pPr>
        <w:pStyle w:val="Heading2"/>
      </w:pPr>
      <w:r w:rsidRPr="00BD0415">
        <w:t>Article 38</w:t>
      </w:r>
    </w:p>
    <w:p w14:paraId="28BA8ACE"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Identification of costs and benefits of application of requirements to existing power-generating modules</w:t>
      </w:r>
    </w:p>
    <w:p w14:paraId="176BD3EF"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Prior to the application of any requirement set out in this Regulation to existing power-generating modules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1EAE3C29" w14:textId="205AABD3"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2.   Following </w:t>
      </w:r>
      <w:r w:rsidR="000A4FC2">
        <w:rPr>
          <w:rFonts w:ascii="inherit" w:eastAsia="Times New Roman" w:hAnsi="inherit" w:cs="Times New Roman"/>
          <w:color w:val="000000"/>
          <w:sz w:val="24"/>
          <w:szCs w:val="24"/>
          <w:lang w:eastAsia="en-GB"/>
        </w:rPr>
        <w:t>the</w:t>
      </w:r>
      <w:r w:rsidRPr="00BD0415">
        <w:rPr>
          <w:rFonts w:ascii="inherit" w:eastAsia="Times New Roman" w:hAnsi="inherit" w:cs="Times New Roman"/>
          <w:color w:val="000000"/>
          <w:sz w:val="24"/>
          <w:szCs w:val="24"/>
          <w:lang w:eastAsia="en-GB"/>
        </w:rPr>
        <w:t xml:space="preserve"> preparatory stage undertaken in accordance with paragraph 1, the relevant TSO shall carry out a quantitative cost-benefit analysis of any requirement under consideration for application to existing power-generating modules that have demonstrated potential benefits as a result of the preparatory stage according to paragraph 1.</w:t>
      </w:r>
    </w:p>
    <w:p w14:paraId="1D46BD8C"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3B7AE9" w:rsidRPr="00BD0415" w14:paraId="5B6EED95" w14:textId="77777777" w:rsidTr="003B7AE9">
        <w:tc>
          <w:tcPr>
            <w:tcW w:w="0" w:type="auto"/>
            <w:shd w:val="clear" w:color="auto" w:fill="auto"/>
            <w:hideMark/>
          </w:tcPr>
          <w:p w14:paraId="3DE276B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33F1B9B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include the cost-benefit analysis and a recommendation on how to proceed;</w:t>
            </w:r>
          </w:p>
        </w:tc>
      </w:tr>
    </w:tbl>
    <w:p w14:paraId="499D653D"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7887F05C" w14:textId="77777777" w:rsidTr="003B7AE9">
        <w:tc>
          <w:tcPr>
            <w:tcW w:w="0" w:type="auto"/>
            <w:shd w:val="clear" w:color="auto" w:fill="auto"/>
            <w:hideMark/>
          </w:tcPr>
          <w:p w14:paraId="3641B58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11DD796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include a proposal for a transitional period for applying the requirement to existing power-generating modules. That transitional period shall not be more than two years from the date of the decision of the regulatory authority or where applicable the Member State on the requirement's applicability;</w:t>
            </w:r>
          </w:p>
        </w:tc>
      </w:tr>
    </w:tbl>
    <w:p w14:paraId="121CE83E"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1"/>
        <w:gridCol w:w="8635"/>
      </w:tblGrid>
      <w:tr w:rsidR="003B7AE9" w:rsidRPr="00BD0415" w14:paraId="03C0D6BA" w14:textId="77777777" w:rsidTr="003B7AE9">
        <w:tc>
          <w:tcPr>
            <w:tcW w:w="0" w:type="auto"/>
            <w:shd w:val="clear" w:color="auto" w:fill="auto"/>
            <w:hideMark/>
          </w:tcPr>
          <w:p w14:paraId="7A065ED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617294B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be subject to public consultation in accordance with Article 10.</w:t>
            </w:r>
          </w:p>
        </w:tc>
      </w:tr>
    </w:tbl>
    <w:p w14:paraId="17FA5CAA"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power-generating modules. The report and proposal shall be notified to the regulatory authority or, where applicable, the Member State, and the power-generating facility owner or, where applicable, third party shall be informed on its content.</w:t>
      </w:r>
    </w:p>
    <w:p w14:paraId="7AC196FC"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352EB3C4" w14:textId="77777777" w:rsidTr="003B7AE9">
        <w:tc>
          <w:tcPr>
            <w:tcW w:w="0" w:type="auto"/>
            <w:shd w:val="clear" w:color="auto" w:fill="auto"/>
            <w:hideMark/>
          </w:tcPr>
          <w:p w14:paraId="6FCA285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397AC04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an operational notification procedure for demonstrating the implementation of the requirements by the existing power-generating facility owner;</w:t>
            </w:r>
          </w:p>
        </w:tc>
      </w:tr>
    </w:tbl>
    <w:p w14:paraId="5BB32F7B"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1EE5D702" w14:textId="77777777" w:rsidTr="003B7AE9">
        <w:tc>
          <w:tcPr>
            <w:tcW w:w="0" w:type="auto"/>
            <w:shd w:val="clear" w:color="auto" w:fill="auto"/>
            <w:hideMark/>
          </w:tcPr>
          <w:p w14:paraId="0431744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78458AA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 transitional period for implementing the requirements which shall take into account the category of the power-generating module as specified in Article 5(2) and Article 23(3) and any underlying obstacles to the efficient implementation of the equipment modification/refitting.</w:t>
            </w:r>
          </w:p>
        </w:tc>
      </w:tr>
    </w:tbl>
    <w:p w14:paraId="72761834" w14:textId="77777777" w:rsidR="003B7AE9" w:rsidRPr="00BD0415" w:rsidRDefault="003B7AE9" w:rsidP="006904E0">
      <w:pPr>
        <w:pStyle w:val="Heading2"/>
      </w:pPr>
      <w:r w:rsidRPr="00BD0415">
        <w:t>Article 39</w:t>
      </w:r>
    </w:p>
    <w:p w14:paraId="378B70BD"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Principles of cost-benefit analysis</w:t>
      </w:r>
    </w:p>
    <w:p w14:paraId="7B70C139" w14:textId="09FFC0D0"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1.   Power-generating facility owners and DSOs including CDSOs shall assist and contribute to the cost-benefit analysis undertaken according to Articles </w:t>
      </w:r>
      <w:r w:rsidR="00CD5B57">
        <w:rPr>
          <w:rFonts w:ascii="inherit" w:eastAsia="Times New Roman" w:hAnsi="inherit" w:cs="Times New Roman"/>
          <w:color w:val="000000"/>
          <w:sz w:val="24"/>
          <w:szCs w:val="24"/>
          <w:lang w:eastAsia="en-GB"/>
        </w:rPr>
        <w:t xml:space="preserve">13, </w:t>
      </w:r>
      <w:r w:rsidRPr="00BD0415">
        <w:rPr>
          <w:rFonts w:ascii="inherit" w:eastAsia="Times New Roman" w:hAnsi="inherit" w:cs="Times New Roman"/>
          <w:color w:val="000000"/>
          <w:sz w:val="24"/>
          <w:szCs w:val="24"/>
          <w:lang w:eastAsia="en-GB"/>
        </w:rPr>
        <w:t>38 and 63 and provide the necessary data as requested by the relevant system operator or relevant TSO within three months of receiving a request, unless agreed otherwise by the relevant TSO. For the preparation of a cost-benefit-analysis by a power-generating facility owner, or prospective owner, assessing a potential derogation pursuant to Article 62, the relevant TSO and DSO, including CDSO, shall assist and contribute to the cost-benefit analysis and provide the necessary data as requested by the power-generating facility owner, or the prospective owner, within three months of receiving a request, unless agreed otherwise by the power-generating facility owner or the prospective owner.</w:t>
      </w:r>
    </w:p>
    <w:p w14:paraId="2FB19B3F"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0C6A0814" w14:textId="77777777" w:rsidTr="003B7AE9">
        <w:tc>
          <w:tcPr>
            <w:tcW w:w="0" w:type="auto"/>
            <w:shd w:val="clear" w:color="auto" w:fill="auto"/>
            <w:hideMark/>
          </w:tcPr>
          <w:p w14:paraId="4B9D9D5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78A9400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relevant TSO, relevant system operator, power-generating facility owner or prospective owner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3B7AE9" w:rsidRPr="00BD0415" w14:paraId="0743E723" w14:textId="77777777">
              <w:tc>
                <w:tcPr>
                  <w:tcW w:w="0" w:type="auto"/>
                  <w:shd w:val="clear" w:color="auto" w:fill="auto"/>
                  <w:hideMark/>
                </w:tcPr>
                <w:p w14:paraId="100A6CA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7AF7960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net present value;</w:t>
                  </w:r>
                </w:p>
              </w:tc>
            </w:tr>
          </w:tbl>
          <w:p w14:paraId="5306D399"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3B7AE9" w:rsidRPr="00BD0415" w14:paraId="4758BB9A" w14:textId="77777777">
              <w:tc>
                <w:tcPr>
                  <w:tcW w:w="0" w:type="auto"/>
                  <w:shd w:val="clear" w:color="auto" w:fill="auto"/>
                  <w:hideMark/>
                </w:tcPr>
                <w:p w14:paraId="47F0830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70DF735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return on investment;</w:t>
                  </w:r>
                </w:p>
              </w:tc>
            </w:tr>
          </w:tbl>
          <w:p w14:paraId="3221EB79"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3B7AE9" w:rsidRPr="00BD0415" w14:paraId="316BFB45" w14:textId="77777777">
              <w:tc>
                <w:tcPr>
                  <w:tcW w:w="0" w:type="auto"/>
                  <w:shd w:val="clear" w:color="auto" w:fill="auto"/>
                  <w:hideMark/>
                </w:tcPr>
                <w:p w14:paraId="5A53435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474B5E4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rate of return;</w:t>
                  </w:r>
                </w:p>
              </w:tc>
            </w:tr>
          </w:tbl>
          <w:p w14:paraId="1693521F"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3B7AE9" w:rsidRPr="00BD0415" w14:paraId="7759B5D2" w14:textId="77777777">
              <w:tc>
                <w:tcPr>
                  <w:tcW w:w="0" w:type="auto"/>
                  <w:shd w:val="clear" w:color="auto" w:fill="auto"/>
                  <w:hideMark/>
                </w:tcPr>
                <w:p w14:paraId="2CC230C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(iv)</w:t>
                  </w:r>
                </w:p>
              </w:tc>
              <w:tc>
                <w:tcPr>
                  <w:tcW w:w="0" w:type="auto"/>
                  <w:shd w:val="clear" w:color="auto" w:fill="auto"/>
                  <w:hideMark/>
                </w:tcPr>
                <w:p w14:paraId="30D5062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time needed to break even;</w:t>
                  </w:r>
                </w:p>
              </w:tc>
            </w:tr>
          </w:tbl>
          <w:p w14:paraId="47A12735"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5AC4A95A"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56522C7E" w14:textId="77777777" w:rsidTr="003B7AE9">
        <w:tc>
          <w:tcPr>
            <w:tcW w:w="0" w:type="auto"/>
            <w:shd w:val="clear" w:color="auto" w:fill="auto"/>
            <w:hideMark/>
          </w:tcPr>
          <w:p w14:paraId="45A1C37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69D4FAB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relevant TSO, relevant system operator, power-generating facility owner or prospective owner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3B7AE9" w:rsidRPr="00BD0415" w14:paraId="580BB5A8" w14:textId="77777777">
              <w:tc>
                <w:tcPr>
                  <w:tcW w:w="0" w:type="auto"/>
                  <w:shd w:val="clear" w:color="auto" w:fill="auto"/>
                  <w:hideMark/>
                </w:tcPr>
                <w:p w14:paraId="2AA3C8D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685D22C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associated reduction in probability of loss of supply over the lifetime of the modification;</w:t>
                  </w:r>
                </w:p>
              </w:tc>
            </w:tr>
          </w:tbl>
          <w:p w14:paraId="5444E2EB"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3B7AE9" w:rsidRPr="00BD0415" w14:paraId="0F15744F" w14:textId="77777777">
              <w:tc>
                <w:tcPr>
                  <w:tcW w:w="0" w:type="auto"/>
                  <w:shd w:val="clear" w:color="auto" w:fill="auto"/>
                  <w:hideMark/>
                </w:tcPr>
                <w:p w14:paraId="71C238F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4311707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probable extent and duration of such loss of supply;</w:t>
                  </w:r>
                </w:p>
              </w:tc>
            </w:tr>
          </w:tbl>
          <w:p w14:paraId="451BA8B5"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3B7AE9" w:rsidRPr="00BD0415" w14:paraId="0A1EEBAE" w14:textId="77777777">
              <w:tc>
                <w:tcPr>
                  <w:tcW w:w="0" w:type="auto"/>
                  <w:shd w:val="clear" w:color="auto" w:fill="auto"/>
                  <w:hideMark/>
                </w:tcPr>
                <w:p w14:paraId="5123EF7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6AA6552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societal cost per hour of such loss of supply;</w:t>
                  </w:r>
                </w:p>
              </w:tc>
            </w:tr>
          </w:tbl>
          <w:p w14:paraId="5F44327F"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2981CF5E"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1F9C72C3" w14:textId="77777777" w:rsidTr="003B7AE9">
        <w:tc>
          <w:tcPr>
            <w:tcW w:w="0" w:type="auto"/>
            <w:shd w:val="clear" w:color="auto" w:fill="auto"/>
            <w:hideMark/>
          </w:tcPr>
          <w:p w14:paraId="73FD0AB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4D90BF7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relevant TSO, relevant system operator, power-generating facility owner or prospective owner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3B7AE9" w:rsidRPr="00BD0415" w14:paraId="3A2DEA7A" w14:textId="77777777">
              <w:tc>
                <w:tcPr>
                  <w:tcW w:w="0" w:type="auto"/>
                  <w:shd w:val="clear" w:color="auto" w:fill="auto"/>
                  <w:hideMark/>
                </w:tcPr>
                <w:p w14:paraId="450ECA1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636BD09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active power frequency response;</w:t>
                  </w:r>
                </w:p>
              </w:tc>
            </w:tr>
          </w:tbl>
          <w:p w14:paraId="0E8917F3"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3B7AE9" w:rsidRPr="00BD0415" w14:paraId="634EE759" w14:textId="77777777">
              <w:tc>
                <w:tcPr>
                  <w:tcW w:w="0" w:type="auto"/>
                  <w:shd w:val="clear" w:color="auto" w:fill="auto"/>
                  <w:hideMark/>
                </w:tcPr>
                <w:p w14:paraId="3C687FA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0FF5C9E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balancing reserves;</w:t>
                  </w:r>
                </w:p>
              </w:tc>
            </w:tr>
          </w:tbl>
          <w:p w14:paraId="650E3206"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3B7AE9" w:rsidRPr="00BD0415" w14:paraId="37DDB174" w14:textId="77777777">
              <w:tc>
                <w:tcPr>
                  <w:tcW w:w="0" w:type="auto"/>
                  <w:shd w:val="clear" w:color="auto" w:fill="auto"/>
                  <w:hideMark/>
                </w:tcPr>
                <w:p w14:paraId="6CA1F13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1BAF871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reactive power provision;</w:t>
                  </w:r>
                </w:p>
              </w:tc>
            </w:tr>
          </w:tbl>
          <w:p w14:paraId="4EED88E7"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3B7AE9" w:rsidRPr="00BD0415" w14:paraId="1B69B04D" w14:textId="77777777">
              <w:tc>
                <w:tcPr>
                  <w:tcW w:w="0" w:type="auto"/>
                  <w:shd w:val="clear" w:color="auto" w:fill="auto"/>
                  <w:hideMark/>
                </w:tcPr>
                <w:p w14:paraId="09A9F6F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(iv)</w:t>
                  </w:r>
                </w:p>
              </w:tc>
              <w:tc>
                <w:tcPr>
                  <w:tcW w:w="0" w:type="auto"/>
                  <w:shd w:val="clear" w:color="auto" w:fill="auto"/>
                  <w:hideMark/>
                </w:tcPr>
                <w:p w14:paraId="5874FF0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congestion management;</w:t>
                  </w:r>
                </w:p>
              </w:tc>
            </w:tr>
          </w:tbl>
          <w:p w14:paraId="409D493F"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BD0415" w14:paraId="06223214" w14:textId="77777777">
              <w:tc>
                <w:tcPr>
                  <w:tcW w:w="0" w:type="auto"/>
                  <w:shd w:val="clear" w:color="auto" w:fill="auto"/>
                  <w:hideMark/>
                </w:tcPr>
                <w:p w14:paraId="6D0FD67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(v)</w:t>
                  </w:r>
                </w:p>
              </w:tc>
              <w:tc>
                <w:tcPr>
                  <w:tcW w:w="0" w:type="auto"/>
                  <w:shd w:val="clear" w:color="auto" w:fill="auto"/>
                  <w:hideMark/>
                </w:tcPr>
                <w:p w14:paraId="13A3989B" w14:textId="3C6740FC"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defence measures</w:t>
                  </w:r>
                  <w:r w:rsidR="00006B4F">
                    <w:rPr>
                      <w:rFonts w:ascii="inherit" w:eastAsia="Times New Roman" w:hAnsi="inherit" w:cs="Times New Roman"/>
                      <w:sz w:val="24"/>
                      <w:szCs w:val="24"/>
                      <w:lang w:eastAsia="en-GB"/>
                    </w:rPr>
                    <w:t xml:space="preserve"> in accordance with the provisions established as per Article 59(2)(d) of Regulation (EU) 2019/943</w:t>
                  </w:r>
                  <w:r w:rsidRPr="00BD0415">
                    <w:rPr>
                      <w:rFonts w:ascii="inherit" w:eastAsia="Times New Roman" w:hAnsi="inherit" w:cs="Times New Roman"/>
                      <w:sz w:val="24"/>
                      <w:szCs w:val="24"/>
                      <w:lang w:eastAsia="en-GB"/>
                    </w:rPr>
                    <w:t>;</w:t>
                  </w:r>
                </w:p>
              </w:tc>
            </w:tr>
          </w:tbl>
          <w:p w14:paraId="68E7CC7B" w14:textId="65DA30DD"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4FEB61C7"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70D5B1E0" w14:textId="77777777" w:rsidTr="003B7AE9">
        <w:tc>
          <w:tcPr>
            <w:tcW w:w="0" w:type="auto"/>
            <w:shd w:val="clear" w:color="auto" w:fill="auto"/>
            <w:hideMark/>
          </w:tcPr>
          <w:p w14:paraId="1412FF5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w:t>
            </w:r>
          </w:p>
        </w:tc>
        <w:tc>
          <w:tcPr>
            <w:tcW w:w="0" w:type="auto"/>
            <w:shd w:val="clear" w:color="auto" w:fill="auto"/>
            <w:hideMark/>
          </w:tcPr>
          <w:p w14:paraId="37D968B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relevant TSO shall quantify the costs of applying the necessary rules to existing power-generating modules,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3B7AE9" w:rsidRPr="00BD0415" w14:paraId="2ECA56AE" w14:textId="77777777">
              <w:tc>
                <w:tcPr>
                  <w:tcW w:w="0" w:type="auto"/>
                  <w:shd w:val="clear" w:color="auto" w:fill="auto"/>
                  <w:hideMark/>
                </w:tcPr>
                <w:p w14:paraId="2A94223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0FF1154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direct costs incurred in implementing a requirement;</w:t>
                  </w:r>
                </w:p>
              </w:tc>
            </w:tr>
          </w:tbl>
          <w:p w14:paraId="236C1DCA"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3B7AE9" w:rsidRPr="00BD0415" w14:paraId="58DFC6F7" w14:textId="77777777">
              <w:tc>
                <w:tcPr>
                  <w:tcW w:w="0" w:type="auto"/>
                  <w:shd w:val="clear" w:color="auto" w:fill="auto"/>
                  <w:hideMark/>
                </w:tcPr>
                <w:p w14:paraId="05BF9A4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228EBC7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costs associated with attributable loss of opportunity;</w:t>
                  </w:r>
                </w:p>
              </w:tc>
            </w:tr>
          </w:tbl>
          <w:p w14:paraId="1BE0C700"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3B7AE9" w:rsidRPr="00BD0415" w14:paraId="58C22915" w14:textId="77777777">
              <w:tc>
                <w:tcPr>
                  <w:tcW w:w="0" w:type="auto"/>
                  <w:shd w:val="clear" w:color="auto" w:fill="auto"/>
                  <w:hideMark/>
                </w:tcPr>
                <w:p w14:paraId="193F199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24C5F12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costs associated with resulting changes in maintenance and operation.</w:t>
                  </w:r>
                </w:p>
              </w:tc>
            </w:tr>
          </w:tbl>
          <w:p w14:paraId="2BAEED63"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5115C015" w14:textId="77777777" w:rsidR="003B7AE9" w:rsidRPr="00BD0415"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TITLE IV</w:t>
      </w:r>
    </w:p>
    <w:p w14:paraId="4A76BA13" w14:textId="77777777" w:rsidR="003B7AE9" w:rsidRPr="00BD0415"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COMPLIANCE</w:t>
      </w:r>
    </w:p>
    <w:p w14:paraId="47CD3994" w14:textId="77777777" w:rsidR="003B7AE9" w:rsidRPr="00BD0415"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i/>
          <w:iCs/>
          <w:color w:val="000000"/>
          <w:sz w:val="24"/>
          <w:szCs w:val="24"/>
          <w:lang w:eastAsia="en-GB"/>
        </w:rPr>
        <w:t>CHAPTER 1</w:t>
      </w:r>
    </w:p>
    <w:p w14:paraId="2726B1F7" w14:textId="77777777" w:rsidR="003B7AE9" w:rsidRPr="007214C5" w:rsidRDefault="003B7AE9" w:rsidP="007214C5">
      <w:pPr>
        <w:pStyle w:val="Heading1"/>
        <w:rPr>
          <w:i/>
          <w:iCs/>
        </w:rPr>
      </w:pPr>
      <w:r w:rsidRPr="007214C5">
        <w:rPr>
          <w:i/>
          <w:iCs/>
        </w:rPr>
        <w:t>Compliance monitoring</w:t>
      </w:r>
    </w:p>
    <w:p w14:paraId="12862A59" w14:textId="77777777" w:rsidR="003B7AE9" w:rsidRPr="00BD0415" w:rsidRDefault="003B7AE9" w:rsidP="006904E0">
      <w:pPr>
        <w:pStyle w:val="Heading2"/>
      </w:pPr>
      <w:r w:rsidRPr="00BD0415">
        <w:t>Article 40</w:t>
      </w:r>
    </w:p>
    <w:p w14:paraId="40135519"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Responsibility of the power-generating facility owner</w:t>
      </w:r>
    </w:p>
    <w:p w14:paraId="40B485D6"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The power-generating facility owner shall ensure that each power-generating module complies with the requirements applicable under this Regulation throughout the lifetime of the facility. For type A power-generating modules, the power-generating facility owner may rely upon equipment certificates, issued as per Regulation (EC) No 765/2008.</w:t>
      </w:r>
    </w:p>
    <w:p w14:paraId="687F2FD7"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The power-generating facility owner shall notify to the relevant system operator any planned modification of the technical capabilities of a power-generating module which may affect its compliance with the requirements applicable under this Regulation, before initiating that modification.</w:t>
      </w:r>
    </w:p>
    <w:p w14:paraId="725B47C9"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The power-generating facility owner shall notify the relevant system operator of any operational incidents or failures of a power-generating module that affect its compliance with the requirements of this Regulation, without undue delay, after the occurrence of those incidents.</w:t>
      </w:r>
    </w:p>
    <w:p w14:paraId="32DDCD73"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4.   The power-generating facility owner shall notify the relevant system operator of the planned test schedules and procedures to be followed for verifying the compliance of a power-generating module with the requirements of this Regulation, in due time and prior to their launch. The relevant system operator shall approve in advance the planned test schedules and procedures. Such approval by the relevant system operator shall be provided in a timely manner and shall not be unreasonably withheld.</w:t>
      </w:r>
    </w:p>
    <w:p w14:paraId="021F901E" w14:textId="194FBCAE"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5.   The relevant system operator may participate in such tests and record the performance of the power-generating modules.</w:t>
      </w:r>
    </w:p>
    <w:p w14:paraId="23060CFF" w14:textId="0318D53A" w:rsidR="00961442" w:rsidRPr="00BD0415" w:rsidRDefault="00961442"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6. </w:t>
      </w:r>
      <w:r w:rsidRPr="00961442">
        <w:rPr>
          <w:rFonts w:ascii="inherit" w:eastAsia="Times New Roman" w:hAnsi="inherit" w:cs="Times New Roman"/>
          <w:color w:val="000000"/>
          <w:sz w:val="24"/>
          <w:szCs w:val="24"/>
          <w:lang w:eastAsia="en-GB"/>
        </w:rPr>
        <w:t xml:space="preserve">The </w:t>
      </w:r>
      <w:r w:rsidRPr="00BD0415">
        <w:rPr>
          <w:rFonts w:ascii="inherit" w:eastAsia="Times New Roman" w:hAnsi="inherit" w:cs="Times New Roman"/>
          <w:color w:val="000000"/>
          <w:sz w:val="24"/>
          <w:szCs w:val="24"/>
          <w:lang w:eastAsia="en-GB"/>
        </w:rPr>
        <w:t xml:space="preserve">power-generating facility owner </w:t>
      </w:r>
      <w:r w:rsidRPr="00961442">
        <w:rPr>
          <w:rFonts w:ascii="inherit" w:eastAsia="Times New Roman" w:hAnsi="inherit" w:cs="Times New Roman"/>
          <w:color w:val="000000"/>
          <w:sz w:val="24"/>
          <w:szCs w:val="24"/>
          <w:lang w:eastAsia="en-GB"/>
        </w:rPr>
        <w:t xml:space="preserve">may </w:t>
      </w:r>
      <w:r>
        <w:rPr>
          <w:rFonts w:ascii="inherit" w:eastAsia="Times New Roman" w:hAnsi="inherit" w:cs="Times New Roman"/>
          <w:color w:val="000000"/>
          <w:sz w:val="24"/>
          <w:szCs w:val="24"/>
          <w:lang w:eastAsia="en-GB"/>
        </w:rPr>
        <w:t>delegate the performance of</w:t>
      </w:r>
      <w:r w:rsidRPr="00961442">
        <w:rPr>
          <w:rFonts w:ascii="inherit" w:eastAsia="Times New Roman" w:hAnsi="inherit" w:cs="Times New Roman"/>
          <w:color w:val="000000"/>
          <w:sz w:val="24"/>
          <w:szCs w:val="24"/>
          <w:lang w:eastAsia="en-GB"/>
        </w:rPr>
        <w:t xml:space="preserve"> compliance </w:t>
      </w:r>
      <w:r>
        <w:rPr>
          <w:rFonts w:ascii="inherit" w:eastAsia="Times New Roman" w:hAnsi="inherit" w:cs="Times New Roman"/>
          <w:color w:val="000000"/>
          <w:sz w:val="24"/>
          <w:szCs w:val="24"/>
          <w:lang w:eastAsia="en-GB"/>
        </w:rPr>
        <w:t>testing</w:t>
      </w:r>
      <w:r w:rsidRPr="00961442">
        <w:rPr>
          <w:rFonts w:ascii="inherit" w:eastAsia="Times New Roman" w:hAnsi="inherit" w:cs="Times New Roman"/>
          <w:color w:val="000000"/>
          <w:sz w:val="24"/>
          <w:szCs w:val="24"/>
          <w:lang w:eastAsia="en-GB"/>
        </w:rPr>
        <w:t xml:space="preserve"> to third parties. In such cases, the </w:t>
      </w:r>
      <w:r w:rsidRPr="00BD0415">
        <w:rPr>
          <w:rFonts w:ascii="inherit" w:eastAsia="Times New Roman" w:hAnsi="inherit" w:cs="Times New Roman"/>
          <w:color w:val="000000"/>
          <w:sz w:val="24"/>
          <w:szCs w:val="24"/>
          <w:lang w:eastAsia="en-GB"/>
        </w:rPr>
        <w:t xml:space="preserve">power-generating facility owner </w:t>
      </w:r>
      <w:r w:rsidRPr="00961442">
        <w:rPr>
          <w:rFonts w:ascii="inherit" w:eastAsia="Times New Roman" w:hAnsi="inherit" w:cs="Times New Roman"/>
          <w:color w:val="000000"/>
          <w:sz w:val="24"/>
          <w:szCs w:val="24"/>
          <w:lang w:eastAsia="en-GB"/>
        </w:rPr>
        <w:t xml:space="preserve">shall continue </w:t>
      </w:r>
      <w:r w:rsidR="00C90B72">
        <w:rPr>
          <w:rFonts w:ascii="inherit" w:eastAsia="Times New Roman" w:hAnsi="inherit" w:cs="Times New Roman"/>
          <w:color w:val="000000"/>
          <w:sz w:val="24"/>
          <w:szCs w:val="24"/>
          <w:lang w:eastAsia="en-GB"/>
        </w:rPr>
        <w:t xml:space="preserve">to </w:t>
      </w:r>
      <w:r w:rsidRPr="00961442">
        <w:rPr>
          <w:rFonts w:ascii="inherit" w:eastAsia="Times New Roman" w:hAnsi="inherit" w:cs="Times New Roman"/>
          <w:color w:val="000000"/>
          <w:sz w:val="24"/>
          <w:szCs w:val="24"/>
          <w:lang w:eastAsia="en-GB"/>
        </w:rPr>
        <w:t>ensur</w:t>
      </w:r>
      <w:r w:rsidR="00C90B72">
        <w:rPr>
          <w:rFonts w:ascii="inherit" w:eastAsia="Times New Roman" w:hAnsi="inherit" w:cs="Times New Roman"/>
          <w:color w:val="000000"/>
          <w:sz w:val="24"/>
          <w:szCs w:val="24"/>
          <w:lang w:eastAsia="en-GB"/>
        </w:rPr>
        <w:t xml:space="preserve">e that the provisions of </w:t>
      </w:r>
      <w:r w:rsidRPr="00961442">
        <w:rPr>
          <w:rFonts w:ascii="inherit" w:eastAsia="Times New Roman" w:hAnsi="inherit" w:cs="Times New Roman"/>
          <w:color w:val="000000"/>
          <w:sz w:val="24"/>
          <w:szCs w:val="24"/>
          <w:lang w:eastAsia="en-GB"/>
        </w:rPr>
        <w:t>Article 12</w:t>
      </w:r>
      <w:r w:rsidR="00C90B72">
        <w:rPr>
          <w:rFonts w:ascii="inherit" w:eastAsia="Times New Roman" w:hAnsi="inherit" w:cs="Times New Roman"/>
          <w:color w:val="000000"/>
          <w:sz w:val="24"/>
          <w:szCs w:val="24"/>
          <w:lang w:eastAsia="en-GB"/>
        </w:rPr>
        <w:t xml:space="preserve"> are applied</w:t>
      </w:r>
      <w:r w:rsidRPr="00961442">
        <w:rPr>
          <w:rFonts w:ascii="inherit" w:eastAsia="Times New Roman" w:hAnsi="inherit" w:cs="Times New Roman"/>
          <w:color w:val="000000"/>
          <w:sz w:val="24"/>
          <w:szCs w:val="24"/>
          <w:lang w:eastAsia="en-GB"/>
        </w:rPr>
        <w:t>,</w:t>
      </w:r>
      <w:r w:rsidR="00C90B72">
        <w:rPr>
          <w:rFonts w:ascii="inherit" w:eastAsia="Times New Roman" w:hAnsi="inherit" w:cs="Times New Roman"/>
          <w:color w:val="000000"/>
          <w:sz w:val="24"/>
          <w:szCs w:val="24"/>
          <w:lang w:eastAsia="en-GB"/>
        </w:rPr>
        <w:t xml:space="preserve"> and may enter </w:t>
      </w:r>
      <w:r w:rsidRPr="00961442">
        <w:rPr>
          <w:rFonts w:ascii="inherit" w:eastAsia="Times New Roman" w:hAnsi="inherit" w:cs="Times New Roman"/>
          <w:color w:val="000000"/>
          <w:sz w:val="24"/>
          <w:szCs w:val="24"/>
          <w:lang w:eastAsia="en-GB"/>
        </w:rPr>
        <w:t xml:space="preserve">  into confidentiality commitments </w:t>
      </w:r>
      <w:r w:rsidR="00C90B72">
        <w:rPr>
          <w:rFonts w:ascii="inherit" w:eastAsia="Times New Roman" w:hAnsi="inherit" w:cs="Times New Roman"/>
          <w:color w:val="000000"/>
          <w:sz w:val="24"/>
          <w:szCs w:val="24"/>
          <w:lang w:eastAsia="en-GB"/>
        </w:rPr>
        <w:t xml:space="preserve">for this purpose </w:t>
      </w:r>
      <w:r w:rsidRPr="00961442">
        <w:rPr>
          <w:rFonts w:ascii="inherit" w:eastAsia="Times New Roman" w:hAnsi="inherit" w:cs="Times New Roman"/>
          <w:color w:val="000000"/>
          <w:sz w:val="24"/>
          <w:szCs w:val="24"/>
          <w:lang w:eastAsia="en-GB"/>
        </w:rPr>
        <w:t xml:space="preserve">with the </w:t>
      </w:r>
      <w:r w:rsidR="00C90B72">
        <w:rPr>
          <w:rFonts w:ascii="inherit" w:eastAsia="Times New Roman" w:hAnsi="inherit" w:cs="Times New Roman"/>
          <w:color w:val="000000"/>
          <w:sz w:val="24"/>
          <w:szCs w:val="24"/>
          <w:lang w:eastAsia="en-GB"/>
        </w:rPr>
        <w:t>third party</w:t>
      </w:r>
      <w:r w:rsidRPr="00961442">
        <w:rPr>
          <w:rFonts w:ascii="inherit" w:eastAsia="Times New Roman" w:hAnsi="inherit" w:cs="Times New Roman"/>
          <w:color w:val="000000"/>
          <w:sz w:val="24"/>
          <w:szCs w:val="24"/>
          <w:lang w:eastAsia="en-GB"/>
        </w:rPr>
        <w:t>.</w:t>
      </w:r>
    </w:p>
    <w:p w14:paraId="0FE8927D" w14:textId="77777777" w:rsidR="003B7AE9" w:rsidRPr="00BD0415" w:rsidRDefault="003B7AE9" w:rsidP="006904E0">
      <w:pPr>
        <w:pStyle w:val="Heading2"/>
      </w:pPr>
      <w:r w:rsidRPr="00BD0415">
        <w:t>Article 41</w:t>
      </w:r>
    </w:p>
    <w:p w14:paraId="684872BE"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Tasks of the relevant system operator</w:t>
      </w:r>
    </w:p>
    <w:p w14:paraId="3E66CFBF"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The relevant system operator shall assess the compliance of a power-generating module with the requirements applicable under this Regulation, throughout the lifetime of the power-generating facility. The power-generating facility owner shall be informed of the outcome of this assessment.</w:t>
      </w:r>
    </w:p>
    <w:p w14:paraId="093C9B5F"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For type A power-generating modules, the relevant system operator may rely upon equipment certificates issued by an authorised certifier for this assessment.</w:t>
      </w:r>
    </w:p>
    <w:p w14:paraId="75213BD6"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The relevant system operator shall have the right to request that the power-generating facility owner carry out compliance tests and simulations according to a repeat plan or general scheme or after any failure, modification or replacement of any equipment that may have an impact on the power-generating module's compliance with the requirements of this Regulation.</w:t>
      </w:r>
    </w:p>
    <w:p w14:paraId="17018704"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The power-generating facility owner shall be informed of the outcome of those compliance tests and simulations.</w:t>
      </w:r>
    </w:p>
    <w:p w14:paraId="30A56B1D"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The relevant system operator shall make publicly available a list of information and documents to be provided as well as the requirements to be fulfilled by the power-generating facility owner within the framework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63941728" w14:textId="77777777" w:rsidTr="003B7AE9">
        <w:tc>
          <w:tcPr>
            <w:tcW w:w="0" w:type="auto"/>
            <w:shd w:val="clear" w:color="auto" w:fill="auto"/>
            <w:hideMark/>
          </w:tcPr>
          <w:p w14:paraId="550AF60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208D30C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all the documentation and certificates to be provided by the power-generating facility owner;</w:t>
            </w:r>
          </w:p>
        </w:tc>
      </w:tr>
    </w:tbl>
    <w:p w14:paraId="43493877"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024FC253" w14:textId="77777777" w:rsidTr="003B7AE9">
        <w:tc>
          <w:tcPr>
            <w:tcW w:w="0" w:type="auto"/>
            <w:shd w:val="clear" w:color="auto" w:fill="auto"/>
            <w:hideMark/>
          </w:tcPr>
          <w:p w14:paraId="6B080C6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2ED0260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details of the technical data on the power-generating module of relevance to the grid connection;</w:t>
            </w:r>
          </w:p>
        </w:tc>
      </w:tr>
    </w:tbl>
    <w:p w14:paraId="48DE8D38"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3B7AE9" w:rsidRPr="00BD0415" w14:paraId="5688F3A2" w14:textId="77777777" w:rsidTr="003B7AE9">
        <w:tc>
          <w:tcPr>
            <w:tcW w:w="0" w:type="auto"/>
            <w:shd w:val="clear" w:color="auto" w:fill="auto"/>
            <w:hideMark/>
          </w:tcPr>
          <w:p w14:paraId="1CDC777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50E0AE3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requirements for models for steady-state and dynamic system studies;</w:t>
            </w:r>
          </w:p>
        </w:tc>
      </w:tr>
    </w:tbl>
    <w:p w14:paraId="5EF784C3"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BD0415" w14:paraId="3C9118BB" w14:textId="77777777" w:rsidTr="003B7AE9">
        <w:tc>
          <w:tcPr>
            <w:tcW w:w="0" w:type="auto"/>
            <w:shd w:val="clear" w:color="auto" w:fill="auto"/>
            <w:hideMark/>
          </w:tcPr>
          <w:p w14:paraId="58AD10C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w:t>
            </w:r>
          </w:p>
        </w:tc>
        <w:tc>
          <w:tcPr>
            <w:tcW w:w="0" w:type="auto"/>
            <w:shd w:val="clear" w:color="auto" w:fill="auto"/>
            <w:hideMark/>
          </w:tcPr>
          <w:p w14:paraId="026A216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timeline for the provision of system data required to perform the studies;</w:t>
            </w:r>
          </w:p>
        </w:tc>
      </w:tr>
    </w:tbl>
    <w:p w14:paraId="256E9860"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30EE6086" w14:textId="77777777" w:rsidTr="003B7AE9">
        <w:tc>
          <w:tcPr>
            <w:tcW w:w="0" w:type="auto"/>
            <w:shd w:val="clear" w:color="auto" w:fill="auto"/>
            <w:hideMark/>
          </w:tcPr>
          <w:p w14:paraId="1ED86E9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(e)</w:t>
            </w:r>
          </w:p>
        </w:tc>
        <w:tc>
          <w:tcPr>
            <w:tcW w:w="0" w:type="auto"/>
            <w:shd w:val="clear" w:color="auto" w:fill="auto"/>
            <w:hideMark/>
          </w:tcPr>
          <w:p w14:paraId="7016ACC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studies by the power-generating facility owner to demonstrate the expected steady-state and dynamic performance in accordance with the requirements set out in Chapters 5 and 6 of Title IV;</w:t>
            </w:r>
          </w:p>
        </w:tc>
      </w:tr>
    </w:tbl>
    <w:p w14:paraId="43F9CA9F"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BD0415" w14:paraId="1B84E1A8" w14:textId="77777777" w:rsidTr="003B7AE9">
        <w:tc>
          <w:tcPr>
            <w:tcW w:w="0" w:type="auto"/>
            <w:shd w:val="clear" w:color="auto" w:fill="auto"/>
            <w:hideMark/>
          </w:tcPr>
          <w:p w14:paraId="60DF1CB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(f)</w:t>
            </w:r>
          </w:p>
        </w:tc>
        <w:tc>
          <w:tcPr>
            <w:tcW w:w="0" w:type="auto"/>
            <w:shd w:val="clear" w:color="auto" w:fill="auto"/>
            <w:hideMark/>
          </w:tcPr>
          <w:p w14:paraId="6A5D61F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conditions and procedures, including the scope, for registering equipment certificates; and</w:t>
            </w:r>
          </w:p>
        </w:tc>
      </w:tr>
    </w:tbl>
    <w:p w14:paraId="53D1AD17"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BD0415" w14:paraId="547A0950" w14:textId="77777777" w:rsidTr="003B7AE9">
        <w:tc>
          <w:tcPr>
            <w:tcW w:w="0" w:type="auto"/>
            <w:shd w:val="clear" w:color="auto" w:fill="auto"/>
            <w:hideMark/>
          </w:tcPr>
          <w:p w14:paraId="2DEA3B0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(g)</w:t>
            </w:r>
          </w:p>
        </w:tc>
        <w:tc>
          <w:tcPr>
            <w:tcW w:w="0" w:type="auto"/>
            <w:shd w:val="clear" w:color="auto" w:fill="auto"/>
            <w:hideMark/>
          </w:tcPr>
          <w:p w14:paraId="0DE63B3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conditions and procedures for the use of relevant equipment certificates issued by an authorised certifier by the power-generating facility owner.</w:t>
            </w:r>
          </w:p>
        </w:tc>
      </w:tr>
    </w:tbl>
    <w:p w14:paraId="68C43094"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4.   The relevant system operator shall make public the allocation of responsibilities between the power-generating facility owner and the system operator for compliance testing, simulation and monitoring.</w:t>
      </w:r>
    </w:p>
    <w:p w14:paraId="49889AE5"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12, including entering into confidentiality commitments with the assignee.</w:t>
      </w:r>
    </w:p>
    <w:p w14:paraId="18AB2A12" w14:textId="77777777" w:rsidR="003B7AE9" w:rsidRDefault="003B7AE9" w:rsidP="003B7AE9">
      <w:pPr>
        <w:shd w:val="clear" w:color="auto" w:fill="FFFFFF"/>
        <w:spacing w:before="120" w:after="0" w:line="240" w:lineRule="auto"/>
        <w:jc w:val="both"/>
        <w:rPr>
          <w:ins w:id="372" w:author="Autho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6.   If compliance tests or simulations cannot be carried out as agreed between the relevant system operator and the power-generating facility owner due to reasons attributable to the relevant system operator, then the relevant system operator shall not unreasonably withhold the operational notification referred to in Title III.</w:t>
      </w:r>
    </w:p>
    <w:p w14:paraId="74602D2F" w14:textId="77777777" w:rsidR="0015762C" w:rsidRDefault="0015762C" w:rsidP="003B7AE9">
      <w:pPr>
        <w:shd w:val="clear" w:color="auto" w:fill="FFFFFF"/>
        <w:spacing w:before="120" w:after="0" w:line="240" w:lineRule="auto"/>
        <w:jc w:val="both"/>
        <w:rPr>
          <w:ins w:id="373" w:author="Author"/>
          <w:rFonts w:ascii="inherit" w:eastAsia="Times New Roman" w:hAnsi="inherit" w:cs="Times New Roman"/>
          <w:color w:val="000000"/>
          <w:sz w:val="24"/>
          <w:szCs w:val="24"/>
          <w:lang w:eastAsia="en-GB"/>
        </w:rPr>
      </w:pPr>
    </w:p>
    <w:p w14:paraId="7E149C19" w14:textId="77777777" w:rsidR="0015762C" w:rsidRPr="00BF2476" w:rsidRDefault="0015762C" w:rsidP="00BF2476">
      <w:pPr>
        <w:shd w:val="clear" w:color="auto" w:fill="FFFFFF"/>
        <w:spacing w:before="120" w:after="0" w:line="240" w:lineRule="auto"/>
        <w:jc w:val="both"/>
        <w:rPr>
          <w:ins w:id="374" w:author="Author"/>
          <w:rFonts w:ascii="inherit" w:eastAsia="Times New Roman" w:hAnsi="inherit" w:cs="Times New Roman"/>
          <w:color w:val="000000"/>
          <w:sz w:val="24"/>
          <w:szCs w:val="24"/>
          <w:lang w:eastAsia="en-GB"/>
        </w:rPr>
      </w:pPr>
      <w:commentRangeStart w:id="375"/>
      <w:ins w:id="376" w:author="Author">
        <w:r w:rsidRPr="00BF2476">
          <w:rPr>
            <w:rFonts w:ascii="inherit" w:eastAsia="Times New Roman" w:hAnsi="inherit" w:cs="Times New Roman"/>
            <w:color w:val="000000"/>
            <w:sz w:val="24"/>
            <w:szCs w:val="24"/>
            <w:lang w:eastAsia="en-GB"/>
          </w:rPr>
          <w:t>7. In the frame of compliance testing, when the system operator requires proof of compliance of specific requirements, it shall establish a procedures permitting generating units to be connected to the grid with the purpose of conducting such tests and verifications, including certification test process when requested.</w:t>
        </w:r>
      </w:ins>
      <w:commentRangeEnd w:id="375"/>
      <w:r w:rsidR="00BF2476">
        <w:rPr>
          <w:rStyle w:val="CommentReference"/>
        </w:rPr>
        <w:commentReference w:id="375"/>
      </w:r>
    </w:p>
    <w:p w14:paraId="154B79B1" w14:textId="77777777" w:rsidR="0015762C" w:rsidRPr="00BD0415" w:rsidRDefault="0015762C"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7979B712" w14:textId="77777777" w:rsidR="003B7AE9" w:rsidRPr="00BD0415" w:rsidRDefault="003B7AE9" w:rsidP="006904E0">
      <w:pPr>
        <w:pStyle w:val="Heading2"/>
      </w:pPr>
      <w:r w:rsidRPr="00BD0415">
        <w:t>Article 42</w:t>
      </w:r>
    </w:p>
    <w:p w14:paraId="4D713921"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Common provisions for compliance testing</w:t>
      </w:r>
    </w:p>
    <w:p w14:paraId="0BA9901E"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Testing of the performance of individual power-generating modules within a power-generating facility shall aim at demonstrating that the requirements of this Regulation have been complied with.</w:t>
      </w:r>
    </w:p>
    <w:p w14:paraId="030A7C4F"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05377E0F" w14:textId="77777777" w:rsidTr="003B7AE9">
        <w:tc>
          <w:tcPr>
            <w:tcW w:w="0" w:type="auto"/>
            <w:shd w:val="clear" w:color="auto" w:fill="auto"/>
            <w:hideMark/>
          </w:tcPr>
          <w:p w14:paraId="444F990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3CAE491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allow the power-generating facility owner to carry out an alternative set of tests, provided that those tests are efficient and suffice to demonstrate that a power-generating module complies with the requirements of this Regulation;</w:t>
            </w:r>
          </w:p>
        </w:tc>
      </w:tr>
    </w:tbl>
    <w:p w14:paraId="3CEBB27B"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1AF50ECB" w14:textId="77777777" w:rsidTr="003B7AE9">
        <w:tc>
          <w:tcPr>
            <w:tcW w:w="0" w:type="auto"/>
            <w:shd w:val="clear" w:color="auto" w:fill="auto"/>
            <w:hideMark/>
          </w:tcPr>
          <w:p w14:paraId="392AF8E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409B255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require the power-generating facility owner to carry out additional or alternative sets of tests in those cases where the information supplied to the relevant system operator in relation to compliance testing under the provisions of Chapter 2, 3 or 4 of Title IV, is not sufficient to demonstrate compliance with the requirements of this Regulation; and</w:t>
            </w:r>
          </w:p>
        </w:tc>
      </w:tr>
    </w:tbl>
    <w:p w14:paraId="46454974"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4B936489" w14:textId="77777777" w:rsidTr="003B7AE9">
        <w:tc>
          <w:tcPr>
            <w:tcW w:w="0" w:type="auto"/>
            <w:shd w:val="clear" w:color="auto" w:fill="auto"/>
            <w:hideMark/>
          </w:tcPr>
          <w:p w14:paraId="6B1FBA7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34646669" w14:textId="41F8AD98" w:rsidR="003B7AE9" w:rsidRDefault="003B7AE9" w:rsidP="003B7AE9">
            <w:pPr>
              <w:spacing w:before="120" w:after="0" w:line="240" w:lineRule="auto"/>
              <w:jc w:val="both"/>
              <w:rPr>
                <w:ins w:id="377" w:author="Autho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require the power-generating facility owner to carry out appropriate tests in order to demonstrate a power-generating module's performance when operating on alternative fuels or fuel mixes. The relevant system operator and the power-generating facility owner shall agree on which types of fuel are to be tested</w:t>
            </w:r>
            <w:ins w:id="378" w:author="Author">
              <w:r w:rsidR="007B49E0">
                <w:rPr>
                  <w:rFonts w:ascii="inherit" w:eastAsia="Times New Roman" w:hAnsi="inherit" w:cs="Times New Roman"/>
                  <w:sz w:val="24"/>
                  <w:szCs w:val="24"/>
                  <w:lang w:eastAsia="en-GB"/>
                </w:rPr>
                <w:t>;</w:t>
              </w:r>
            </w:ins>
            <w:del w:id="379" w:author="Author">
              <w:r w:rsidRPr="00BD0415" w:rsidDel="007B49E0">
                <w:rPr>
                  <w:rFonts w:ascii="inherit" w:eastAsia="Times New Roman" w:hAnsi="inherit" w:cs="Times New Roman"/>
                  <w:sz w:val="24"/>
                  <w:szCs w:val="24"/>
                  <w:lang w:eastAsia="en-GB"/>
                </w:rPr>
                <w:delText>.</w:delText>
              </w:r>
            </w:del>
          </w:p>
          <w:p w14:paraId="3B411A1B" w14:textId="2D279FCA" w:rsidR="0053467F" w:rsidRPr="00BD0415" w:rsidRDefault="007B49E0" w:rsidP="003B7AE9">
            <w:pPr>
              <w:spacing w:before="120" w:after="0" w:line="240" w:lineRule="auto"/>
              <w:jc w:val="both"/>
              <w:rPr>
                <w:rFonts w:ascii="inherit" w:eastAsia="Times New Roman" w:hAnsi="inherit" w:cs="Times New Roman"/>
                <w:sz w:val="24"/>
                <w:szCs w:val="24"/>
                <w:lang w:eastAsia="en-GB"/>
              </w:rPr>
            </w:pPr>
            <w:ins w:id="380" w:author="Author">
              <w:r w:rsidRPr="007B49E0">
                <w:rPr>
                  <w:rFonts w:ascii="inherit" w:eastAsia="Times New Roman" w:hAnsi="inherit" w:cs="Times New Roman"/>
                  <w:sz w:val="24"/>
                  <w:szCs w:val="24"/>
                  <w:lang w:eastAsia="en-GB"/>
                </w:rPr>
                <w:t xml:space="preserve">(d) </w:t>
              </w:r>
              <w:commentRangeStart w:id="381"/>
              <w:r w:rsidRPr="007B49E0">
                <w:rPr>
                  <w:rFonts w:ascii="inherit" w:eastAsia="Times New Roman" w:hAnsi="inherit" w:cs="Times New Roman"/>
                  <w:sz w:val="24"/>
                  <w:szCs w:val="24"/>
                  <w:lang w:eastAsia="en-GB"/>
                </w:rPr>
                <w:t>allow the use of alternative or same set of tests carried out in a different facility provided that those tests are efficient and suffice to demonstrate that a power-generating module complies with the requirements of this Regulation</w:t>
              </w:r>
            </w:ins>
            <w:commentRangeEnd w:id="381"/>
            <w:r w:rsidR="00083437">
              <w:rPr>
                <w:rStyle w:val="CommentReference"/>
              </w:rPr>
              <w:commentReference w:id="381"/>
            </w:r>
            <w:ins w:id="382" w:author="Author">
              <w:r>
                <w:rPr>
                  <w:rFonts w:ascii="inherit" w:eastAsia="Times New Roman" w:hAnsi="inherit" w:cs="Times New Roman"/>
                  <w:sz w:val="24"/>
                  <w:szCs w:val="24"/>
                  <w:lang w:eastAsia="en-GB"/>
                </w:rPr>
                <w:t>.</w:t>
              </w:r>
            </w:ins>
          </w:p>
        </w:tc>
      </w:tr>
    </w:tbl>
    <w:p w14:paraId="7084B6BB"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The power-generating facility owner is responsible for carrying out the tests in accordance with the conditions laid down in Chapters 2, 3 and 4 of Title IV. The relevant system operator shall cooperate and not unduly delay the performance of the tests.</w:t>
      </w:r>
    </w:p>
    <w:p w14:paraId="2E631168" w14:textId="052B4E31" w:rsid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centre. For that purpose, the power-generating facility owner shall provide the monitoring equipment necessary to record all relevant test signals and measurements as well as ensure that the necessary representatives of the power-generating facility owner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3CB93758" w14:textId="4CCD258D" w:rsidR="00C23478" w:rsidRPr="00BD0415" w:rsidDel="00B9524E" w:rsidRDefault="0000165D" w:rsidP="003B7AE9">
      <w:pPr>
        <w:shd w:val="clear" w:color="auto" w:fill="FFFFFF"/>
        <w:spacing w:before="120" w:after="0" w:line="240" w:lineRule="auto"/>
        <w:jc w:val="both"/>
        <w:rPr>
          <w:del w:id="383" w:author="Autho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5</w:t>
      </w:r>
      <w:r w:rsidRPr="0000165D">
        <w:rPr>
          <w:rFonts w:ascii="inherit" w:eastAsia="Times New Roman" w:hAnsi="inherit" w:cs="Times New Roman"/>
          <w:color w:val="000000"/>
          <w:sz w:val="24"/>
          <w:szCs w:val="24"/>
          <w:lang w:eastAsia="en-GB"/>
        </w:rPr>
        <w:t>.</w:t>
      </w:r>
      <w:r w:rsidRPr="0000165D">
        <w:rPr>
          <w:rFonts w:ascii="inherit" w:eastAsia="Times New Roman" w:hAnsi="inherit" w:cs="Times New Roman"/>
          <w:color w:val="000000"/>
          <w:sz w:val="24"/>
          <w:szCs w:val="24"/>
          <w:lang w:eastAsia="en-GB"/>
        </w:rPr>
        <w:tab/>
      </w:r>
      <w:r w:rsidR="000E09DA">
        <w:rPr>
          <w:rFonts w:ascii="inherit" w:eastAsia="Times New Roman" w:hAnsi="inherit" w:cs="Times New Roman"/>
          <w:color w:val="000000"/>
          <w:sz w:val="24"/>
          <w:szCs w:val="24"/>
          <w:lang w:eastAsia="en-GB"/>
        </w:rPr>
        <w:t xml:space="preserve">Concerning </w:t>
      </w:r>
      <w:r w:rsidR="000E09DA">
        <w:rPr>
          <w:rFonts w:ascii="inherit" w:eastAsia="Times New Roman" w:hAnsi="inherit" w:cs="Times New Roman"/>
          <w:sz w:val="24"/>
          <w:szCs w:val="24"/>
          <w:lang w:eastAsia="en-GB"/>
        </w:rPr>
        <w:t>V2G</w:t>
      </w:r>
      <w:r w:rsidR="000E09DA" w:rsidRPr="0077671A">
        <w:rPr>
          <w:rFonts w:ascii="inherit" w:eastAsia="Times New Roman" w:hAnsi="inherit" w:cs="Times New Roman"/>
          <w:sz w:val="24"/>
          <w:szCs w:val="24"/>
          <w:lang w:eastAsia="en-GB"/>
        </w:rPr>
        <w:t xml:space="preserve"> electric vehicle </w:t>
      </w:r>
      <w:r w:rsidR="000E09DA">
        <w:rPr>
          <w:rFonts w:ascii="inherit" w:eastAsia="Times New Roman" w:hAnsi="inherit" w:cs="Times New Roman"/>
          <w:sz w:val="24"/>
          <w:szCs w:val="24"/>
          <w:lang w:eastAsia="en-GB"/>
        </w:rPr>
        <w:t>and V2G</w:t>
      </w:r>
      <w:r w:rsidR="000E09DA" w:rsidRPr="0077671A">
        <w:rPr>
          <w:rFonts w:ascii="inherit" w:eastAsia="Times New Roman" w:hAnsi="inherit" w:cs="Times New Roman"/>
          <w:sz w:val="24"/>
          <w:szCs w:val="24"/>
          <w:lang w:eastAsia="en-GB"/>
        </w:rPr>
        <w:t xml:space="preserve"> electric vehicle </w:t>
      </w:r>
      <w:r w:rsidR="000E09DA">
        <w:rPr>
          <w:rFonts w:ascii="inherit" w:eastAsia="Times New Roman" w:hAnsi="inherit" w:cs="Times New Roman"/>
          <w:sz w:val="24"/>
          <w:szCs w:val="24"/>
          <w:lang w:eastAsia="en-GB"/>
        </w:rPr>
        <w:t>supply equipment,</w:t>
      </w:r>
      <w:r w:rsidR="000E09DA" w:rsidRPr="0000165D">
        <w:rPr>
          <w:rFonts w:ascii="inherit" w:eastAsia="Times New Roman" w:hAnsi="inherit" w:cs="Times New Roman"/>
          <w:color w:val="000000"/>
          <w:sz w:val="24"/>
          <w:szCs w:val="24"/>
          <w:lang w:eastAsia="en-GB"/>
        </w:rPr>
        <w:t xml:space="preserve"> </w:t>
      </w:r>
      <w:r w:rsidRPr="0000165D">
        <w:rPr>
          <w:rFonts w:ascii="inherit" w:eastAsia="Times New Roman" w:hAnsi="inherit" w:cs="Times New Roman"/>
          <w:color w:val="000000"/>
          <w:sz w:val="24"/>
          <w:szCs w:val="24"/>
          <w:lang w:eastAsia="en-GB"/>
        </w:rPr>
        <w:t>complianc</w:t>
      </w:r>
      <w:r w:rsidR="00031A77">
        <w:rPr>
          <w:rFonts w:ascii="inherit" w:eastAsia="Times New Roman" w:hAnsi="inherit" w:cs="Times New Roman"/>
          <w:color w:val="000000"/>
          <w:sz w:val="24"/>
          <w:szCs w:val="24"/>
          <w:lang w:eastAsia="en-GB"/>
        </w:rPr>
        <w:t>e</w:t>
      </w:r>
      <w:r w:rsidRPr="0000165D">
        <w:rPr>
          <w:rFonts w:ascii="inherit" w:eastAsia="Times New Roman" w:hAnsi="inherit" w:cs="Times New Roman"/>
          <w:color w:val="000000"/>
          <w:sz w:val="24"/>
          <w:szCs w:val="24"/>
          <w:lang w:eastAsia="en-GB"/>
        </w:rPr>
        <w:t xml:space="preserve"> shall be based o</w:t>
      </w:r>
      <w:r w:rsidR="00A942B5">
        <w:rPr>
          <w:rFonts w:ascii="inherit" w:eastAsia="Times New Roman" w:hAnsi="inherit" w:cs="Times New Roman"/>
          <w:color w:val="000000"/>
          <w:sz w:val="24"/>
          <w:szCs w:val="24"/>
          <w:lang w:eastAsia="en-GB"/>
        </w:rPr>
        <w:t>n</w:t>
      </w:r>
      <w:r w:rsidRPr="0000165D">
        <w:rPr>
          <w:rFonts w:ascii="inherit" w:eastAsia="Times New Roman" w:hAnsi="inherit" w:cs="Times New Roman"/>
          <w:color w:val="000000"/>
          <w:sz w:val="24"/>
          <w:szCs w:val="24"/>
          <w:lang w:eastAsia="en-GB"/>
        </w:rPr>
        <w:t xml:space="preserve"> individual type-test certificates issued as per </w:t>
      </w:r>
      <w:r w:rsidRPr="007B2B43">
        <w:rPr>
          <w:rFonts w:ascii="inherit" w:eastAsia="Times New Roman" w:hAnsi="inherit" w:cs="Times New Roman"/>
          <w:color w:val="000000"/>
          <w:sz w:val="24"/>
          <w:szCs w:val="24"/>
          <w:lang w:eastAsia="en-GB"/>
        </w:rPr>
        <w:t>Regulation (EC) No 765/2008</w:t>
      </w:r>
      <w:r w:rsidRPr="0000165D">
        <w:rPr>
          <w:rFonts w:ascii="inherit" w:eastAsia="Times New Roman" w:hAnsi="inherit" w:cs="Times New Roman"/>
          <w:color w:val="000000"/>
          <w:sz w:val="24"/>
          <w:szCs w:val="24"/>
          <w:lang w:eastAsia="en-GB"/>
        </w:rPr>
        <w:t xml:space="preserve"> regarding the </w:t>
      </w:r>
      <w:r w:rsidR="000E09DA" w:rsidRPr="007B2B43">
        <w:rPr>
          <w:rFonts w:ascii="inherit" w:eastAsia="Times New Roman" w:hAnsi="inherit" w:cs="Times New Roman"/>
          <w:color w:val="000000"/>
          <w:sz w:val="24"/>
          <w:szCs w:val="24"/>
          <w:lang w:eastAsia="en-GB"/>
        </w:rPr>
        <w:t>V2G electric vehicle supply equipment</w:t>
      </w:r>
      <w:r w:rsidR="000E09DA" w:rsidRPr="0000165D" w:rsidDel="000E09DA">
        <w:rPr>
          <w:rFonts w:ascii="inherit" w:eastAsia="Times New Roman" w:hAnsi="inherit" w:cs="Times New Roman"/>
          <w:color w:val="000000"/>
          <w:sz w:val="24"/>
          <w:szCs w:val="24"/>
          <w:lang w:eastAsia="en-GB"/>
        </w:rPr>
        <w:t xml:space="preserve"> </w:t>
      </w:r>
      <w:r w:rsidRPr="0000165D">
        <w:rPr>
          <w:rFonts w:ascii="inherit" w:eastAsia="Times New Roman" w:hAnsi="inherit" w:cs="Times New Roman"/>
          <w:color w:val="000000"/>
          <w:sz w:val="24"/>
          <w:szCs w:val="24"/>
          <w:lang w:eastAsia="en-GB"/>
        </w:rPr>
        <w:t xml:space="preserve">on one side and the </w:t>
      </w:r>
      <w:r w:rsidR="000E09DA" w:rsidRPr="007B2B43">
        <w:rPr>
          <w:rFonts w:ascii="inherit" w:eastAsia="Times New Roman" w:hAnsi="inherit" w:cs="Times New Roman"/>
          <w:color w:val="000000"/>
          <w:sz w:val="24"/>
          <w:szCs w:val="24"/>
          <w:lang w:eastAsia="en-GB"/>
        </w:rPr>
        <w:t xml:space="preserve">V2G electric vehicle </w:t>
      </w:r>
      <w:r w:rsidRPr="0000165D">
        <w:rPr>
          <w:rFonts w:ascii="inherit" w:eastAsia="Times New Roman" w:hAnsi="inherit" w:cs="Times New Roman"/>
          <w:color w:val="000000"/>
          <w:sz w:val="24"/>
          <w:szCs w:val="24"/>
          <w:lang w:eastAsia="en-GB"/>
        </w:rPr>
        <w:t xml:space="preserve">homologated platform on the other side. </w:t>
      </w:r>
      <w:r w:rsidR="000E09DA">
        <w:rPr>
          <w:rFonts w:ascii="inherit" w:eastAsia="Times New Roman" w:hAnsi="inherit" w:cs="Times New Roman"/>
          <w:color w:val="000000"/>
          <w:sz w:val="24"/>
          <w:szCs w:val="24"/>
          <w:lang w:eastAsia="en-GB"/>
        </w:rPr>
        <w:t>A</w:t>
      </w:r>
      <w:r w:rsidRPr="0000165D">
        <w:rPr>
          <w:rFonts w:ascii="inherit" w:eastAsia="Times New Roman" w:hAnsi="inherit" w:cs="Times New Roman"/>
          <w:color w:val="000000"/>
          <w:sz w:val="24"/>
          <w:szCs w:val="24"/>
          <w:lang w:eastAsia="en-GB"/>
        </w:rPr>
        <w:t xml:space="preserve"> certification </w:t>
      </w:r>
      <w:r w:rsidR="00A0708C">
        <w:rPr>
          <w:rFonts w:ascii="inherit" w:eastAsia="Times New Roman" w:hAnsi="inherit" w:cs="Times New Roman"/>
          <w:color w:val="000000"/>
          <w:sz w:val="24"/>
          <w:szCs w:val="24"/>
          <w:lang w:eastAsia="en-GB"/>
        </w:rPr>
        <w:t xml:space="preserve">shall </w:t>
      </w:r>
      <w:r w:rsidRPr="0000165D">
        <w:rPr>
          <w:rFonts w:ascii="inherit" w:eastAsia="Times New Roman" w:hAnsi="inherit" w:cs="Times New Roman"/>
          <w:color w:val="000000"/>
          <w:sz w:val="24"/>
          <w:szCs w:val="24"/>
          <w:lang w:eastAsia="en-GB"/>
        </w:rPr>
        <w:t>includ</w:t>
      </w:r>
      <w:r w:rsidR="00A0708C">
        <w:rPr>
          <w:rFonts w:ascii="inherit" w:eastAsia="Times New Roman" w:hAnsi="inherit" w:cs="Times New Roman"/>
          <w:color w:val="000000"/>
          <w:sz w:val="24"/>
          <w:szCs w:val="24"/>
          <w:lang w:eastAsia="en-GB"/>
        </w:rPr>
        <w:t>e</w:t>
      </w:r>
      <w:r w:rsidRPr="0000165D">
        <w:rPr>
          <w:rFonts w:ascii="inherit" w:eastAsia="Times New Roman" w:hAnsi="inherit" w:cs="Times New Roman"/>
          <w:color w:val="000000"/>
          <w:sz w:val="24"/>
          <w:szCs w:val="24"/>
          <w:lang w:eastAsia="en-GB"/>
        </w:rPr>
        <w:t xml:space="preserve"> for instance the data exchange protocol, or system performance criteria, associating the </w:t>
      </w:r>
      <w:r w:rsidR="007B2B43">
        <w:rPr>
          <w:rFonts w:ascii="inherit" w:eastAsia="Times New Roman" w:hAnsi="inherit" w:cs="Times New Roman"/>
          <w:sz w:val="24"/>
          <w:szCs w:val="24"/>
          <w:lang w:eastAsia="en-GB"/>
        </w:rPr>
        <w:t>V2G</w:t>
      </w:r>
      <w:r w:rsidR="007B2B43" w:rsidRPr="0077671A">
        <w:rPr>
          <w:rFonts w:ascii="inherit" w:eastAsia="Times New Roman" w:hAnsi="inherit" w:cs="Times New Roman"/>
          <w:sz w:val="24"/>
          <w:szCs w:val="24"/>
          <w:lang w:eastAsia="en-GB"/>
        </w:rPr>
        <w:t xml:space="preserve"> electric vehicle </w:t>
      </w:r>
      <w:r w:rsidR="007B2B43">
        <w:rPr>
          <w:rFonts w:ascii="inherit" w:eastAsia="Times New Roman" w:hAnsi="inherit" w:cs="Times New Roman"/>
          <w:sz w:val="24"/>
          <w:szCs w:val="24"/>
          <w:lang w:eastAsia="en-GB"/>
        </w:rPr>
        <w:t>supply equipment</w:t>
      </w:r>
      <w:r w:rsidR="007B2B43" w:rsidRPr="0000165D" w:rsidDel="000E09DA">
        <w:rPr>
          <w:rFonts w:ascii="inherit" w:eastAsia="Times New Roman" w:hAnsi="inherit" w:cs="Times New Roman"/>
          <w:color w:val="000000"/>
          <w:sz w:val="24"/>
          <w:szCs w:val="24"/>
          <w:lang w:eastAsia="en-GB"/>
        </w:rPr>
        <w:t xml:space="preserve"> </w:t>
      </w:r>
      <w:r w:rsidRPr="0000165D">
        <w:rPr>
          <w:rFonts w:ascii="inherit" w:eastAsia="Times New Roman" w:hAnsi="inherit" w:cs="Times New Roman"/>
          <w:color w:val="000000"/>
          <w:sz w:val="24"/>
          <w:szCs w:val="24"/>
          <w:lang w:eastAsia="en-GB"/>
        </w:rPr>
        <w:t xml:space="preserve">and the </w:t>
      </w:r>
      <w:r w:rsidR="007B2B43">
        <w:rPr>
          <w:rFonts w:ascii="inherit" w:eastAsia="Times New Roman" w:hAnsi="inherit" w:cs="Times New Roman"/>
          <w:sz w:val="24"/>
          <w:szCs w:val="24"/>
          <w:lang w:eastAsia="en-GB"/>
        </w:rPr>
        <w:t>V2G</w:t>
      </w:r>
      <w:r w:rsidR="007B2B43" w:rsidRPr="0077671A">
        <w:rPr>
          <w:rFonts w:ascii="inherit" w:eastAsia="Times New Roman" w:hAnsi="inherit" w:cs="Times New Roman"/>
          <w:sz w:val="24"/>
          <w:szCs w:val="24"/>
          <w:lang w:eastAsia="en-GB"/>
        </w:rPr>
        <w:t xml:space="preserve"> electric vehicle </w:t>
      </w:r>
      <w:r w:rsidRPr="0000165D">
        <w:rPr>
          <w:rFonts w:ascii="inherit" w:eastAsia="Times New Roman" w:hAnsi="inherit" w:cs="Times New Roman"/>
          <w:color w:val="000000"/>
          <w:sz w:val="24"/>
          <w:szCs w:val="24"/>
          <w:lang w:eastAsia="en-GB"/>
        </w:rPr>
        <w:t>homologated platform</w:t>
      </w:r>
      <w:r w:rsidR="007B2B43">
        <w:rPr>
          <w:rFonts w:ascii="inherit" w:eastAsia="Times New Roman" w:hAnsi="inherit" w:cs="Times New Roman"/>
          <w:color w:val="000000"/>
          <w:sz w:val="24"/>
          <w:szCs w:val="24"/>
          <w:lang w:eastAsia="en-GB"/>
        </w:rPr>
        <w:t>.</w:t>
      </w:r>
    </w:p>
    <w:p w14:paraId="299F84CB" w14:textId="5B3EAA13" w:rsidR="003B7AE9" w:rsidRPr="00CF10EA" w:rsidRDefault="003B7AE9" w:rsidP="006904E0">
      <w:pPr>
        <w:pStyle w:val="Heading2"/>
        <w:rPr>
          <w:lang w:val="fr-FR"/>
        </w:rPr>
      </w:pPr>
      <w:r w:rsidRPr="00CF10EA">
        <w:rPr>
          <w:lang w:val="fr-FR"/>
        </w:rPr>
        <w:t>Article 43</w:t>
      </w:r>
    </w:p>
    <w:p w14:paraId="67B63A8F" w14:textId="77777777" w:rsidR="003B7AE9" w:rsidRPr="00CF10EA"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CF10EA">
        <w:rPr>
          <w:rFonts w:ascii="inherit" w:eastAsia="Times New Roman" w:hAnsi="inherit" w:cs="Times New Roman"/>
          <w:b/>
          <w:bCs/>
          <w:color w:val="000000"/>
          <w:sz w:val="24"/>
          <w:szCs w:val="24"/>
          <w:lang w:val="fr-FR" w:eastAsia="en-GB"/>
        </w:rPr>
        <w:t>Common provisions on compliance simulation</w:t>
      </w:r>
    </w:p>
    <w:p w14:paraId="54F15F7B"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Simulation of the performance of individual power-generating modules within a power-generating facility shall aim at demonstrating that the requirements of this Regulation have been fulfilled.</w:t>
      </w:r>
    </w:p>
    <w:p w14:paraId="4AE8E23A"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Notwithstanding the minimum requirements set out in this Regulation for compliance simulation, the relevant system operator may: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1A7ED2A8" w14:textId="77777777" w:rsidTr="003B7AE9">
        <w:tc>
          <w:tcPr>
            <w:tcW w:w="0" w:type="auto"/>
            <w:shd w:val="clear" w:color="auto" w:fill="auto"/>
            <w:hideMark/>
          </w:tcPr>
          <w:p w14:paraId="633B9E2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012F9BF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allow the power-generating facility owner to carry out an alternative set of simulations, provided that those simulations are efficient and suffice to demonstrate that a power-generating module complies with the requirements of this Regulation or with national legislation; and</w:t>
            </w:r>
          </w:p>
        </w:tc>
      </w:tr>
    </w:tbl>
    <w:p w14:paraId="0E6449E8"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059D6348" w14:textId="77777777" w:rsidTr="003B7AE9">
        <w:tc>
          <w:tcPr>
            <w:tcW w:w="0" w:type="auto"/>
            <w:shd w:val="clear" w:color="auto" w:fill="auto"/>
            <w:hideMark/>
          </w:tcPr>
          <w:p w14:paraId="3874043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55D2734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require the power-generating facility owner to carry out additional or alternative sets of simulations in those cases where the information supplied to the relevant system operator in relation to compliance simulation under the provisions of Chapter 5, 6 or 7 of Title IV, is not sufficient to demonstrate compliance with the requirements of this Regulation.</w:t>
            </w:r>
          </w:p>
        </w:tc>
      </w:tr>
    </w:tbl>
    <w:p w14:paraId="01F677A2" w14:textId="75267593"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To demonstrate compliance with the requirements of this Regulation, the power-generating facility owner shall provide a report with the simulation results for each individual power-generating module within the power-generating facility. The power-generating facility owner shall produce and provide a validated simulation model for a given power-generating module. The scope of the simulation models is set out in point (c) of Article 15(</w:t>
      </w:r>
      <w:r w:rsidR="00686E9D">
        <w:rPr>
          <w:rFonts w:ascii="inherit" w:eastAsia="Times New Roman" w:hAnsi="inherit" w:cs="Times New Roman"/>
          <w:color w:val="000000"/>
          <w:sz w:val="24"/>
          <w:szCs w:val="24"/>
          <w:lang w:eastAsia="en-GB"/>
        </w:rPr>
        <w:t>5</w:t>
      </w:r>
      <w:r w:rsidRPr="00BD0415">
        <w:rPr>
          <w:rFonts w:ascii="inherit" w:eastAsia="Times New Roman" w:hAnsi="inherit" w:cs="Times New Roman"/>
          <w:color w:val="000000"/>
          <w:sz w:val="24"/>
          <w:szCs w:val="24"/>
          <w:lang w:eastAsia="en-GB"/>
        </w:rPr>
        <w:t>).</w:t>
      </w:r>
    </w:p>
    <w:p w14:paraId="67583759"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4.   The relevant system operator shall have the right to check that a power-generating module complies with the requirements of this Regulation by carrying out its own compliance simulations based on the provided simulation reports, simulation models and compliance test measurements.</w:t>
      </w:r>
    </w:p>
    <w:p w14:paraId="3E5045B3" w14:textId="77777777" w:rsidR="003B7AE9" w:rsidRDefault="003B7AE9" w:rsidP="003B7AE9">
      <w:pPr>
        <w:shd w:val="clear" w:color="auto" w:fill="FFFFFF"/>
        <w:spacing w:before="120" w:after="0" w:line="240" w:lineRule="auto"/>
        <w:jc w:val="both"/>
        <w:rPr>
          <w:ins w:id="384" w:author="Autho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5.   The relevant system operator shall provide the power-generating facility owner with technical data and a simulation model of the network, to the extent necessary to carry out the requested simulations in accordance with Chapter 5, 6 or 7 of Title IV.</w:t>
      </w:r>
    </w:p>
    <w:p w14:paraId="589C1A43" w14:textId="2E75199D" w:rsidR="00AC17ED" w:rsidRPr="0057239A" w:rsidRDefault="00AC17ED" w:rsidP="00AC17ED">
      <w:pPr>
        <w:shd w:val="clear" w:color="auto" w:fill="FFFFFF"/>
        <w:spacing w:before="60" w:after="120"/>
        <w:jc w:val="center"/>
        <w:rPr>
          <w:ins w:id="385" w:author="Author"/>
          <w:rFonts w:eastAsia="Times New Roman" w:cstheme="minorHAnsi"/>
          <w:b/>
          <w:bCs/>
          <w:color w:val="000000"/>
          <w:sz w:val="24"/>
          <w:szCs w:val="24"/>
          <w:lang w:eastAsia="en-GB"/>
        </w:rPr>
      </w:pPr>
      <w:ins w:id="386" w:author="Author">
        <w:r w:rsidRPr="0057239A">
          <w:rPr>
            <w:rFonts w:eastAsia="Times New Roman" w:cstheme="minorHAnsi"/>
            <w:b/>
            <w:bCs/>
            <w:color w:val="000000"/>
            <w:sz w:val="24"/>
            <w:szCs w:val="24"/>
            <w:lang w:eastAsia="en-GB"/>
          </w:rPr>
          <w:t xml:space="preserve">Article </w:t>
        </w:r>
        <w:r w:rsidR="004534AA">
          <w:rPr>
            <w:rFonts w:eastAsia="Times New Roman" w:cstheme="minorHAnsi"/>
            <w:b/>
            <w:bCs/>
            <w:color w:val="000000"/>
            <w:sz w:val="24"/>
            <w:szCs w:val="24"/>
            <w:lang w:eastAsia="en-GB"/>
          </w:rPr>
          <w:t>43a</w:t>
        </w:r>
      </w:ins>
    </w:p>
    <w:p w14:paraId="77A85401" w14:textId="77777777" w:rsidR="00AC17ED" w:rsidRPr="0057239A" w:rsidRDefault="00AC17ED" w:rsidP="00AC17ED">
      <w:pPr>
        <w:shd w:val="clear" w:color="auto" w:fill="FFFFFF"/>
        <w:spacing w:before="60" w:after="120"/>
        <w:jc w:val="center"/>
        <w:rPr>
          <w:ins w:id="387" w:author="Author"/>
          <w:rFonts w:eastAsia="Times New Roman" w:cstheme="minorHAnsi"/>
          <w:b/>
          <w:bCs/>
          <w:color w:val="000000"/>
          <w:sz w:val="24"/>
          <w:szCs w:val="24"/>
          <w:lang w:eastAsia="en-GB"/>
        </w:rPr>
      </w:pPr>
      <w:ins w:id="388" w:author="Author">
        <w:r w:rsidRPr="0057239A">
          <w:rPr>
            <w:rFonts w:eastAsia="Times New Roman" w:cstheme="minorHAnsi"/>
            <w:b/>
            <w:bCs/>
            <w:color w:val="000000"/>
            <w:sz w:val="24"/>
            <w:szCs w:val="24"/>
            <w:lang w:eastAsia="en-GB"/>
          </w:rPr>
          <w:t xml:space="preserve">Common Provisions on Equipment </w:t>
        </w:r>
        <w:commentRangeStart w:id="389"/>
        <w:r w:rsidRPr="0057239A">
          <w:rPr>
            <w:rFonts w:eastAsia="Times New Roman" w:cstheme="minorHAnsi"/>
            <w:b/>
            <w:bCs/>
            <w:color w:val="000000"/>
            <w:sz w:val="24"/>
            <w:szCs w:val="24"/>
            <w:lang w:eastAsia="en-GB"/>
          </w:rPr>
          <w:t>Certificates</w:t>
        </w:r>
        <w:commentRangeEnd w:id="389"/>
        <w:r w:rsidR="00A2274E" w:rsidRPr="0057239A">
          <w:rPr>
            <w:rStyle w:val="CommentReference"/>
          </w:rPr>
          <w:commentReference w:id="389"/>
        </w:r>
      </w:ins>
    </w:p>
    <w:p w14:paraId="0FAB9823" w14:textId="16D5E7B5" w:rsidR="00AC17ED" w:rsidRPr="0057239A" w:rsidRDefault="00AC17ED" w:rsidP="00AC17ED">
      <w:pPr>
        <w:pStyle w:val="ListParagraph"/>
        <w:numPr>
          <w:ilvl w:val="0"/>
          <w:numId w:val="19"/>
        </w:numPr>
        <w:shd w:val="clear" w:color="auto" w:fill="FFFFFF"/>
        <w:spacing w:before="60" w:after="120" w:line="240" w:lineRule="auto"/>
        <w:jc w:val="both"/>
        <w:rPr>
          <w:ins w:id="390" w:author="Author"/>
          <w:rFonts w:eastAsia="Times New Roman" w:cstheme="minorHAnsi"/>
          <w:strike/>
          <w:color w:val="000000"/>
          <w:lang w:eastAsia="en-GB"/>
        </w:rPr>
      </w:pPr>
      <w:ins w:id="391" w:author="Author">
        <w:r w:rsidRPr="0057239A">
          <w:rPr>
            <w:rFonts w:eastAsia="Times New Roman" w:cstheme="minorHAnsi"/>
            <w:color w:val="000000"/>
            <w:sz w:val="24"/>
            <w:szCs w:val="24"/>
            <w:lang w:eastAsia="en-GB"/>
          </w:rPr>
          <w:t xml:space="preserve">In the case </w:t>
        </w:r>
        <w:r w:rsidRPr="000B352D">
          <w:rPr>
            <w:rFonts w:eastAsia="Times New Roman" w:cstheme="minorHAnsi"/>
            <w:color w:val="000000"/>
            <w:sz w:val="24"/>
            <w:szCs w:val="24"/>
            <w:lang w:eastAsia="en-GB"/>
          </w:rPr>
          <w:t>that</w:t>
        </w:r>
        <w:r w:rsidRPr="0057239A">
          <w:rPr>
            <w:rFonts w:eastAsia="Times New Roman" w:cstheme="minorHAnsi"/>
            <w:color w:val="000000"/>
            <w:lang w:eastAsia="en-GB"/>
          </w:rPr>
          <w:t xml:space="preserve"> </w:t>
        </w:r>
        <w:r w:rsidRPr="0057239A">
          <w:rPr>
            <w:rFonts w:eastAsia="Times New Roman" w:cstheme="minorHAnsi"/>
            <w:color w:val="000000"/>
            <w:sz w:val="24"/>
            <w:szCs w:val="24"/>
            <w:lang w:eastAsia="en-GB"/>
          </w:rPr>
          <w:t xml:space="preserve">the </w:t>
        </w:r>
        <w:r w:rsidRPr="0057239A">
          <w:rPr>
            <w:rFonts w:eastAsia="Times New Roman" w:cstheme="minorHAnsi"/>
            <w:color w:val="000000"/>
            <w:lang w:eastAsia="en-GB"/>
          </w:rPr>
          <w:t xml:space="preserve">compliance scheme specified by the </w:t>
        </w:r>
        <w:r w:rsidRPr="0057239A">
          <w:rPr>
            <w:rFonts w:eastAsia="Times New Roman" w:cstheme="minorHAnsi"/>
            <w:color w:val="000000"/>
            <w:sz w:val="24"/>
            <w:szCs w:val="24"/>
            <w:lang w:eastAsia="en-GB"/>
          </w:rPr>
          <w:t xml:space="preserve">RSO </w:t>
        </w:r>
        <w:r w:rsidRPr="0057239A">
          <w:rPr>
            <w:rFonts w:eastAsia="Times New Roman" w:cstheme="minorHAnsi"/>
            <w:color w:val="000000"/>
            <w:lang w:eastAsia="en-GB"/>
          </w:rPr>
          <w:t xml:space="preserve">provides </w:t>
        </w:r>
        <w:r w:rsidRPr="000B352D">
          <w:rPr>
            <w:rFonts w:eastAsia="Times New Roman" w:cstheme="minorHAnsi"/>
            <w:color w:val="000000"/>
            <w:sz w:val="24"/>
            <w:szCs w:val="24"/>
            <w:lang w:eastAsia="en-GB"/>
          </w:rPr>
          <w:t>for</w:t>
        </w:r>
        <w:r w:rsidRPr="0057239A">
          <w:rPr>
            <w:rFonts w:eastAsia="Times New Roman" w:cstheme="minorHAnsi"/>
            <w:color w:val="000000"/>
            <w:lang w:eastAsia="en-GB"/>
          </w:rPr>
          <w:t xml:space="preserve"> </w:t>
        </w:r>
        <w:r w:rsidRPr="0057239A">
          <w:rPr>
            <w:rFonts w:eastAsia="Times New Roman" w:cstheme="minorHAnsi"/>
            <w:color w:val="000000"/>
            <w:sz w:val="24"/>
            <w:szCs w:val="24"/>
            <w:lang w:eastAsia="en-GB"/>
          </w:rPr>
          <w:t>the use of equipment certificates issued by an authorised certifier in the context of Title III and/</w:t>
        </w:r>
        <w:r w:rsidRPr="000B352D">
          <w:rPr>
            <w:rFonts w:eastAsia="Times New Roman" w:cstheme="minorHAnsi"/>
            <w:color w:val="000000"/>
            <w:sz w:val="24"/>
            <w:szCs w:val="24"/>
            <w:lang w:eastAsia="en-GB"/>
          </w:rPr>
          <w:t>or Title IV, the equipment certificates shall comply with the following provisions</w:t>
        </w:r>
        <w:r w:rsidRPr="0057239A">
          <w:rPr>
            <w:rFonts w:eastAsia="Times New Roman" w:cstheme="minorHAnsi"/>
            <w:color w:val="000000"/>
            <w:sz w:val="24"/>
            <w:szCs w:val="24"/>
            <w:lang w:eastAsia="en-GB"/>
          </w:rPr>
          <w:t>:</w:t>
        </w:r>
        <w:r w:rsidRPr="0057239A">
          <w:rPr>
            <w:rFonts w:eastAsia="Times New Roman" w:cstheme="minorHAnsi"/>
            <w:color w:val="000000"/>
            <w:lang w:eastAsia="en-GB"/>
          </w:rPr>
          <w:t xml:space="preserve"> </w:t>
        </w:r>
      </w:ins>
    </w:p>
    <w:p w14:paraId="44F82E3D" w14:textId="77777777" w:rsidR="00AC17ED" w:rsidRPr="0057239A" w:rsidRDefault="00AC17ED" w:rsidP="00AC17ED">
      <w:pPr>
        <w:shd w:val="clear" w:color="auto" w:fill="FFFFFF"/>
        <w:spacing w:before="60" w:after="120"/>
        <w:ind w:left="360"/>
        <w:jc w:val="both"/>
        <w:rPr>
          <w:ins w:id="392" w:author="Author"/>
          <w:rFonts w:eastAsia="Times New Roman" w:cstheme="minorHAnsi"/>
          <w:color w:val="000000"/>
          <w:lang w:eastAsia="en-GB"/>
        </w:rPr>
      </w:pPr>
    </w:p>
    <w:p w14:paraId="0012A47E" w14:textId="77777777" w:rsidR="00AC17ED" w:rsidRPr="000B352D" w:rsidRDefault="00AC17ED" w:rsidP="00AC17ED">
      <w:pPr>
        <w:pStyle w:val="ListParagraph"/>
        <w:numPr>
          <w:ilvl w:val="0"/>
          <w:numId w:val="20"/>
        </w:numPr>
        <w:spacing w:before="60" w:after="120" w:line="240" w:lineRule="auto"/>
        <w:jc w:val="both"/>
        <w:rPr>
          <w:ins w:id="393" w:author="Author"/>
          <w:rFonts w:eastAsia="Times New Roman" w:cstheme="minorHAnsi"/>
          <w:color w:val="000000"/>
          <w:lang w:eastAsia="en-GB"/>
        </w:rPr>
      </w:pPr>
      <w:commentRangeStart w:id="394"/>
      <w:ins w:id="395" w:author="Author">
        <w:r w:rsidRPr="000B352D">
          <w:rPr>
            <w:rFonts w:eastAsia="Times New Roman" w:cstheme="minorHAnsi"/>
            <w:color w:val="000000"/>
            <w:lang w:eastAsia="en-GB"/>
          </w:rPr>
          <w:t>Any equipment certificate shall be based on the certification scheme as specified in the compliance scheme</w:t>
        </w:r>
      </w:ins>
      <w:commentRangeEnd w:id="394"/>
      <w:r w:rsidR="008228D9">
        <w:rPr>
          <w:rStyle w:val="CommentReference"/>
        </w:rPr>
        <w:commentReference w:id="394"/>
      </w:r>
      <w:ins w:id="396" w:author="Author">
        <w:r w:rsidRPr="000B352D">
          <w:rPr>
            <w:rFonts w:eastAsia="Times New Roman" w:cstheme="minorHAnsi"/>
            <w:color w:val="000000"/>
            <w:lang w:eastAsia="en-GB"/>
          </w:rPr>
          <w:t xml:space="preserve">. </w:t>
        </w:r>
      </w:ins>
    </w:p>
    <w:p w14:paraId="663D3071" w14:textId="77777777" w:rsidR="00AC17ED" w:rsidRPr="000B352D" w:rsidRDefault="00AC17ED" w:rsidP="00AC17ED">
      <w:pPr>
        <w:spacing w:before="60" w:after="120"/>
        <w:jc w:val="both"/>
        <w:rPr>
          <w:ins w:id="397" w:author="Author"/>
          <w:rFonts w:eastAsia="Times New Roman" w:cstheme="minorHAnsi"/>
          <w:color w:val="000000"/>
          <w:lang w:eastAsia="en-GB"/>
        </w:rPr>
      </w:pPr>
    </w:p>
    <w:p w14:paraId="54784182" w14:textId="0EB9757B" w:rsidR="00AC17ED" w:rsidRPr="000B352D" w:rsidRDefault="00AC17ED" w:rsidP="00AC17ED">
      <w:pPr>
        <w:pStyle w:val="ListParagraph"/>
        <w:numPr>
          <w:ilvl w:val="0"/>
          <w:numId w:val="20"/>
        </w:numPr>
        <w:spacing w:before="60" w:after="120" w:line="240" w:lineRule="auto"/>
        <w:jc w:val="both"/>
        <w:rPr>
          <w:ins w:id="398" w:author="Author"/>
          <w:rFonts w:eastAsia="Times New Roman" w:cstheme="minorHAnsi"/>
          <w:color w:val="000000"/>
          <w:lang w:eastAsia="en-GB"/>
        </w:rPr>
      </w:pPr>
      <w:ins w:id="399" w:author="Author">
        <w:r w:rsidRPr="0057239A">
          <w:rPr>
            <w:rFonts w:eastAsia="Times New Roman" w:cstheme="minorHAnsi"/>
            <w:color w:val="000000"/>
            <w:lang w:eastAsia="en-GB"/>
          </w:rPr>
          <w:t>The equipment certificates are classified into PGU certificates</w:t>
        </w:r>
        <w:r w:rsidRPr="000B352D">
          <w:rPr>
            <w:rFonts w:eastAsia="Times New Roman" w:cstheme="minorHAnsi"/>
            <w:color w:val="000000"/>
            <w:lang w:eastAsia="en-GB"/>
          </w:rPr>
          <w:t>,</w:t>
        </w:r>
        <w:r w:rsidRPr="0057239A">
          <w:rPr>
            <w:rFonts w:eastAsia="Times New Roman" w:cstheme="minorHAnsi"/>
            <w:color w:val="000000"/>
            <w:lang w:eastAsia="en-GB"/>
          </w:rPr>
          <w:t xml:space="preserve"> </w:t>
        </w:r>
        <w:r w:rsidRPr="000B352D">
          <w:rPr>
            <w:rFonts w:eastAsia="Times New Roman" w:cstheme="minorHAnsi"/>
            <w:strike/>
            <w:color w:val="000000"/>
            <w:lang w:eastAsia="en-GB"/>
          </w:rPr>
          <w:t>and</w:t>
        </w:r>
        <w:r w:rsidRPr="0057239A">
          <w:rPr>
            <w:rFonts w:eastAsia="Times New Roman" w:cstheme="minorHAnsi"/>
            <w:strike/>
            <w:color w:val="000000"/>
            <w:lang w:eastAsia="en-GB"/>
          </w:rPr>
          <w:t xml:space="preserve"> </w:t>
        </w:r>
        <w:r w:rsidRPr="0057239A">
          <w:rPr>
            <w:rFonts w:eastAsia="Times New Roman" w:cstheme="minorHAnsi"/>
            <w:color w:val="000000"/>
            <w:lang w:eastAsia="en-GB"/>
          </w:rPr>
          <w:t xml:space="preserve">component certificates </w:t>
        </w:r>
        <w:r w:rsidRPr="000B352D">
          <w:rPr>
            <w:rFonts w:eastAsia="Times New Roman" w:cstheme="minorHAnsi"/>
            <w:color w:val="000000"/>
            <w:lang w:eastAsia="en-GB"/>
          </w:rPr>
          <w:t>and PGM certificates</w:t>
        </w:r>
        <w:r w:rsidRPr="0057239A">
          <w:rPr>
            <w:rFonts w:eastAsia="Times New Roman" w:cstheme="minorHAnsi"/>
            <w:color w:val="000000"/>
            <w:lang w:eastAsia="en-GB"/>
          </w:rPr>
          <w:t xml:space="preserve">. The equipment certificates shall demonstrate the conformity with the specified requirements </w:t>
        </w:r>
        <w:r w:rsidRPr="000B352D">
          <w:rPr>
            <w:rFonts w:eastAsia="Times New Roman" w:cstheme="minorHAnsi"/>
            <w:color w:val="000000"/>
            <w:lang w:eastAsia="en-GB"/>
          </w:rPr>
          <w:t>as defined in the compliance scheme by applying the respective evaluation and assessment measures according to the certification scheme</w:t>
        </w:r>
        <w:r w:rsidRPr="0057239A">
          <w:rPr>
            <w:rFonts w:eastAsia="Times New Roman" w:cstheme="minorHAnsi"/>
            <w:color w:val="000000"/>
            <w:lang w:eastAsia="en-GB"/>
          </w:rPr>
          <w:t xml:space="preserve"> </w:t>
        </w:r>
      </w:ins>
    </w:p>
    <w:p w14:paraId="2475F344" w14:textId="77777777" w:rsidR="00AC17ED" w:rsidRPr="000B352D" w:rsidRDefault="00AC17ED" w:rsidP="00AC17ED">
      <w:pPr>
        <w:pStyle w:val="ListParagraph"/>
        <w:spacing w:after="0"/>
        <w:rPr>
          <w:ins w:id="400" w:author="Author"/>
          <w:rFonts w:eastAsia="Times New Roman" w:cstheme="minorHAnsi"/>
          <w:color w:val="000000"/>
          <w:lang w:eastAsia="en-GB"/>
        </w:rPr>
      </w:pPr>
    </w:p>
    <w:p w14:paraId="5C0245C7" w14:textId="77777777" w:rsidR="00AC17ED" w:rsidRPr="000B352D" w:rsidRDefault="00AC17ED" w:rsidP="00AC17ED">
      <w:pPr>
        <w:pStyle w:val="ListParagraph"/>
        <w:numPr>
          <w:ilvl w:val="0"/>
          <w:numId w:val="20"/>
        </w:numPr>
        <w:spacing w:before="60" w:after="120" w:line="240" w:lineRule="auto"/>
        <w:jc w:val="both"/>
        <w:rPr>
          <w:ins w:id="401" w:author="Author"/>
          <w:rFonts w:eastAsia="Times New Roman" w:cstheme="minorHAnsi"/>
          <w:color w:val="000000"/>
          <w:lang w:eastAsia="en-GB"/>
        </w:rPr>
      </w:pPr>
      <w:ins w:id="402" w:author="Author">
        <w:r w:rsidRPr="000B352D">
          <w:rPr>
            <w:rFonts w:eastAsia="Times New Roman" w:cstheme="minorHAnsi"/>
            <w:color w:val="000000"/>
            <w:lang w:eastAsia="en-GB"/>
          </w:rPr>
          <w:t>Specified requirements referred to within equipment certificates may be defined by the requirements as set out in Title II, provided by a national implementation under this Regulation, by relevant internationally recognized European standards and/or alternative schemes that may also be applicable.</w:t>
        </w:r>
      </w:ins>
    </w:p>
    <w:p w14:paraId="5E3BC778" w14:textId="77777777" w:rsidR="00AC17ED" w:rsidRPr="0057239A" w:rsidRDefault="00AC17ED" w:rsidP="00AC17ED">
      <w:pPr>
        <w:rPr>
          <w:ins w:id="403" w:author="Author"/>
          <w:lang w:eastAsia="en-GB"/>
        </w:rPr>
      </w:pPr>
    </w:p>
    <w:p w14:paraId="25B13B7C" w14:textId="77777777" w:rsidR="00AC17ED" w:rsidRPr="0057239A" w:rsidRDefault="00AC17ED" w:rsidP="00AC17ED">
      <w:pPr>
        <w:pStyle w:val="ListParagraph"/>
        <w:rPr>
          <w:ins w:id="404" w:author="Author"/>
          <w:rFonts w:eastAsia="Times New Roman" w:cstheme="minorHAnsi"/>
          <w:color w:val="000000"/>
          <w:lang w:eastAsia="en-GB"/>
        </w:rPr>
      </w:pPr>
    </w:p>
    <w:p w14:paraId="1B43B940" w14:textId="4ADBECCE" w:rsidR="00AC17ED" w:rsidRPr="0057239A" w:rsidRDefault="00AC17ED" w:rsidP="00AC17ED">
      <w:pPr>
        <w:pStyle w:val="ListParagraph"/>
        <w:numPr>
          <w:ilvl w:val="0"/>
          <w:numId w:val="19"/>
        </w:numPr>
        <w:tabs>
          <w:tab w:val="left" w:pos="0"/>
        </w:tabs>
        <w:spacing w:before="120" w:after="0" w:line="240" w:lineRule="auto"/>
        <w:jc w:val="both"/>
        <w:rPr>
          <w:ins w:id="405" w:author="Author"/>
          <w:rFonts w:eastAsia="Times New Roman" w:cstheme="minorHAnsi"/>
          <w:color w:val="000000"/>
          <w:lang w:eastAsia="en-GB"/>
        </w:rPr>
      </w:pPr>
      <w:ins w:id="406" w:author="Author">
        <w:r w:rsidRPr="0057239A">
          <w:rPr>
            <w:rFonts w:eastAsia="Times New Roman" w:cstheme="minorHAnsi"/>
            <w:color w:val="000000"/>
            <w:lang w:eastAsia="en-GB"/>
          </w:rPr>
          <w:t xml:space="preserve">RSOs </w:t>
        </w:r>
        <w:r w:rsidRPr="000B352D">
          <w:rPr>
            <w:rFonts w:eastAsia="Times New Roman" w:cstheme="minorHAnsi"/>
            <w:color w:val="000000"/>
            <w:lang w:eastAsia="en-GB"/>
          </w:rPr>
          <w:t>shall</w:t>
        </w:r>
        <w:r w:rsidRPr="0057239A">
          <w:rPr>
            <w:rFonts w:eastAsia="Times New Roman" w:cstheme="minorHAnsi"/>
            <w:color w:val="000000"/>
            <w:lang w:eastAsia="en-GB"/>
          </w:rPr>
          <w:t xml:space="preserve"> accept equipment certificates issued by authorized certifiers of </w:t>
        </w:r>
        <w:r w:rsidRPr="000B352D">
          <w:rPr>
            <w:rFonts w:eastAsia="Times New Roman" w:cstheme="minorHAnsi"/>
            <w:color w:val="000000"/>
            <w:lang w:eastAsia="en-GB"/>
          </w:rPr>
          <w:t>any</w:t>
        </w:r>
        <w:r w:rsidRPr="0057239A">
          <w:rPr>
            <w:rFonts w:eastAsia="Times New Roman" w:cstheme="minorHAnsi"/>
            <w:color w:val="000000"/>
            <w:lang w:eastAsia="en-GB"/>
          </w:rPr>
          <w:t xml:space="preserve"> Member State</w:t>
        </w:r>
        <w:r w:rsidRPr="0057239A">
          <w:rPr>
            <w:rFonts w:eastAsia="Times New Roman" w:cstheme="minorHAnsi"/>
            <w:strike/>
            <w:color w:val="000000"/>
            <w:lang w:eastAsia="en-GB"/>
          </w:rPr>
          <w:t>s</w:t>
        </w:r>
        <w:r w:rsidRPr="0057239A">
          <w:rPr>
            <w:rFonts w:eastAsia="Times New Roman" w:cstheme="minorHAnsi"/>
            <w:color w:val="000000"/>
            <w:lang w:eastAsia="en-GB"/>
          </w:rPr>
          <w:t xml:space="preserve"> whose accreditation is given by the respective national affiliate of the European cooperation for Accreditation (‘EA’). </w:t>
        </w:r>
      </w:ins>
    </w:p>
    <w:p w14:paraId="10267E61" w14:textId="77777777" w:rsidR="00AC17ED" w:rsidRPr="0057239A" w:rsidRDefault="00AC17ED" w:rsidP="00AC17ED">
      <w:pPr>
        <w:pStyle w:val="ListParagraph"/>
        <w:tabs>
          <w:tab w:val="left" w:pos="0"/>
        </w:tabs>
        <w:spacing w:before="120"/>
        <w:jc w:val="both"/>
        <w:rPr>
          <w:ins w:id="407" w:author="Author"/>
          <w:rFonts w:eastAsia="Times New Roman" w:cstheme="minorHAnsi"/>
          <w:color w:val="000000"/>
          <w:lang w:eastAsia="en-GB"/>
        </w:rPr>
      </w:pPr>
    </w:p>
    <w:p w14:paraId="2FCB1692" w14:textId="77777777" w:rsidR="00AC17ED" w:rsidRPr="000B352D" w:rsidRDefault="00AC17ED" w:rsidP="00AC17ED">
      <w:pPr>
        <w:pStyle w:val="ListParagraph"/>
        <w:numPr>
          <w:ilvl w:val="0"/>
          <w:numId w:val="19"/>
        </w:numPr>
        <w:tabs>
          <w:tab w:val="left" w:pos="0"/>
        </w:tabs>
        <w:spacing w:before="120" w:after="0" w:line="240" w:lineRule="auto"/>
        <w:jc w:val="both"/>
        <w:rPr>
          <w:ins w:id="408" w:author="Author"/>
          <w:rFonts w:eastAsia="Times New Roman" w:cstheme="minorHAnsi"/>
          <w:color w:val="000000"/>
          <w:lang w:eastAsia="en-GB"/>
        </w:rPr>
      </w:pPr>
      <w:ins w:id="409" w:author="Author">
        <w:r w:rsidRPr="000B352D">
          <w:rPr>
            <w:rFonts w:eastAsia="Times New Roman" w:cstheme="minorHAnsi"/>
            <w:color w:val="000000"/>
            <w:lang w:eastAsia="en-GB"/>
          </w:rPr>
          <w:t>RSOs may accept equipment certificates that provide a statement of conformity with respect to specified requirements others than the requirements at national level implemented under this Regulation according to the provisions of Article 7 (1), i.e. the RSOs’ national grid codes. In such case, the RSO shall specify the acceptance conditions within the compliance scheme, as well as which additional information needs to be provided in order to demonstrate the compliance of the equipment with the established requirements at national level implemented under this Regulation.</w:t>
        </w:r>
      </w:ins>
    </w:p>
    <w:p w14:paraId="1D2DB5E2" w14:textId="77777777" w:rsidR="00AC17ED" w:rsidRPr="0057239A" w:rsidRDefault="00AC17ED" w:rsidP="00AC17ED">
      <w:pPr>
        <w:pStyle w:val="ListParagraph"/>
        <w:tabs>
          <w:tab w:val="left" w:pos="0"/>
        </w:tabs>
        <w:spacing w:before="120"/>
        <w:jc w:val="both"/>
        <w:rPr>
          <w:ins w:id="410" w:author="Author"/>
          <w:rFonts w:eastAsia="Times New Roman" w:cstheme="minorHAnsi"/>
          <w:color w:val="000000"/>
          <w:lang w:eastAsia="en-GB"/>
        </w:rPr>
      </w:pPr>
    </w:p>
    <w:p w14:paraId="7DA76694" w14:textId="77777777" w:rsidR="00AC17ED" w:rsidRPr="000B352D" w:rsidRDefault="00AC17ED" w:rsidP="00AC17ED">
      <w:pPr>
        <w:pStyle w:val="ListParagraph"/>
        <w:numPr>
          <w:ilvl w:val="0"/>
          <w:numId w:val="19"/>
        </w:numPr>
        <w:tabs>
          <w:tab w:val="left" w:pos="0"/>
        </w:tabs>
        <w:spacing w:before="120" w:after="0" w:line="240" w:lineRule="auto"/>
        <w:jc w:val="both"/>
        <w:rPr>
          <w:ins w:id="411" w:author="Author"/>
          <w:rFonts w:eastAsia="Times New Roman" w:cstheme="minorHAnsi"/>
          <w:color w:val="000000"/>
          <w:lang w:eastAsia="en-GB"/>
        </w:rPr>
      </w:pPr>
      <w:ins w:id="412" w:author="Author">
        <w:r w:rsidRPr="000B352D">
          <w:rPr>
            <w:rFonts w:eastAsia="Times New Roman" w:cstheme="minorHAnsi"/>
            <w:color w:val="000000"/>
            <w:lang w:eastAsia="en-GB"/>
          </w:rPr>
          <w:t>The compliance scheme defined by the RSO may define as eligible those equipment certificates where the statement of conformity covers only selected specified requirements (e.g. FRT, LFSM, etc.). These will be used within the compliance scheme required by the RSO.</w:t>
        </w:r>
      </w:ins>
    </w:p>
    <w:p w14:paraId="1A1746E9" w14:textId="77777777" w:rsidR="00AC17ED" w:rsidRPr="0057239A" w:rsidRDefault="00AC17ED" w:rsidP="00AC17ED">
      <w:pPr>
        <w:pStyle w:val="ListParagraph"/>
        <w:tabs>
          <w:tab w:val="left" w:pos="0"/>
        </w:tabs>
        <w:spacing w:before="120"/>
        <w:jc w:val="both"/>
        <w:rPr>
          <w:ins w:id="413" w:author="Author"/>
          <w:rFonts w:eastAsia="Times New Roman" w:cstheme="minorHAnsi"/>
          <w:color w:val="000000"/>
          <w:lang w:eastAsia="en-GB"/>
        </w:rPr>
      </w:pPr>
    </w:p>
    <w:p w14:paraId="0A0817F6" w14:textId="77777777" w:rsidR="00AC17ED" w:rsidRPr="0057239A" w:rsidRDefault="00AC17ED" w:rsidP="00AC17ED">
      <w:pPr>
        <w:pStyle w:val="ListParagraph"/>
        <w:numPr>
          <w:ilvl w:val="0"/>
          <w:numId w:val="19"/>
        </w:numPr>
        <w:tabs>
          <w:tab w:val="left" w:pos="0"/>
        </w:tabs>
        <w:spacing w:before="120" w:after="0" w:line="240" w:lineRule="auto"/>
        <w:jc w:val="both"/>
        <w:rPr>
          <w:ins w:id="414" w:author="Author"/>
          <w:rFonts w:eastAsia="Times New Roman" w:cstheme="minorHAnsi"/>
          <w:color w:val="000000"/>
          <w:lang w:eastAsia="en-GB"/>
        </w:rPr>
      </w:pPr>
      <w:ins w:id="415" w:author="Author">
        <w:r w:rsidRPr="0057239A">
          <w:rPr>
            <w:rFonts w:eastAsia="Times New Roman" w:cstheme="minorHAnsi"/>
            <w:color w:val="000000"/>
            <w:lang w:eastAsia="en-GB"/>
          </w:rPr>
          <w:t xml:space="preserve">RSOs may accept equipment certificates for PGU and/or components which belong to a family to the extent defined within the compliance scheme, required by each RSO, under which the assessed PGU and/or component is certified. </w:t>
        </w:r>
        <w:r w:rsidRPr="000B352D">
          <w:rPr>
            <w:rFonts w:eastAsia="Times New Roman" w:cstheme="minorHAnsi"/>
            <w:color w:val="000000"/>
            <w:lang w:eastAsia="en-GB"/>
          </w:rPr>
          <w:t>This subset of PGUs and/or components shall comply with the definition for PGU family, if not otherwise defined in the compliance scheme.</w:t>
        </w:r>
      </w:ins>
    </w:p>
    <w:p w14:paraId="11A06C53" w14:textId="77777777" w:rsidR="00AC17ED" w:rsidRPr="00BD0415" w:rsidRDefault="00AC17ED"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288EB1E1" w14:textId="77777777" w:rsidR="003B7AE9" w:rsidRPr="00BD0415"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i/>
          <w:iCs/>
          <w:color w:val="000000"/>
          <w:sz w:val="24"/>
          <w:szCs w:val="24"/>
          <w:lang w:eastAsia="en-GB"/>
        </w:rPr>
        <w:t>CHAPTER 2</w:t>
      </w:r>
    </w:p>
    <w:p w14:paraId="054AD404" w14:textId="77777777" w:rsidR="003B7AE9" w:rsidRPr="007214C5" w:rsidRDefault="003B7AE9" w:rsidP="007214C5">
      <w:pPr>
        <w:pStyle w:val="Heading1"/>
        <w:rPr>
          <w:i/>
          <w:iCs/>
        </w:rPr>
      </w:pPr>
      <w:r w:rsidRPr="007214C5">
        <w:rPr>
          <w:i/>
          <w:iCs/>
        </w:rPr>
        <w:t>Compliance testing for synchronous power-generating modules</w:t>
      </w:r>
    </w:p>
    <w:p w14:paraId="22B457AD" w14:textId="77777777" w:rsidR="003B7AE9" w:rsidRPr="00BD0415" w:rsidRDefault="003B7AE9" w:rsidP="006904E0">
      <w:pPr>
        <w:pStyle w:val="Heading2"/>
      </w:pPr>
      <w:r w:rsidRPr="00BD0415">
        <w:t>Article 44</w:t>
      </w:r>
    </w:p>
    <w:p w14:paraId="7B94407D"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Compliance tests for type B synchronous power-generating modules</w:t>
      </w:r>
    </w:p>
    <w:p w14:paraId="017B07E8"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Power-generating facility owners shall undertake LFSM-O response compliance tests in relation to type B synchronous power-generating modules.</w:t>
      </w:r>
    </w:p>
    <w:p w14:paraId="67EAF292"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Instead of carrying out the relevant test, power-generating facility owners may rely upon equipment certificates issued by an authorised certifier to demonstrate compliance with the relevant requirement. In such a case, the equipment certificates shall be provided to the relevant system operator.</w:t>
      </w:r>
    </w:p>
    <w:p w14:paraId="3B68BA16"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The following requirements with regard to the LFSM-O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3EED2EA6" w14:textId="77777777" w:rsidTr="003B7AE9">
        <w:tc>
          <w:tcPr>
            <w:tcW w:w="0" w:type="auto"/>
            <w:shd w:val="clear" w:color="auto" w:fill="auto"/>
            <w:hideMark/>
          </w:tcPr>
          <w:p w14:paraId="3BB7A44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0F25F9C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power-generating module's technical capability to continuously modulate active power to contribute to frequency control in case of any large increase of frequency in the system shall be demonstrated. The steady-state parameters of regulations, such as droop and deadband, and dynamic parameters, including frequency step change response shall be verified;</w:t>
            </w:r>
          </w:p>
        </w:tc>
      </w:tr>
    </w:tbl>
    <w:p w14:paraId="2C2375D7"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07A223BD" w14:textId="77777777" w:rsidTr="003B7AE9">
        <w:tc>
          <w:tcPr>
            <w:tcW w:w="0" w:type="auto"/>
            <w:shd w:val="clear" w:color="auto" w:fill="auto"/>
            <w:hideMark/>
          </w:tcPr>
          <w:p w14:paraId="676C834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48F55A9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If required, simulated frequency deviation signals shall be injected simultaneously at both the speed governor and load controller of the control systems, taking into account the scheme of those control systems;</w:t>
            </w:r>
          </w:p>
        </w:tc>
      </w:tr>
    </w:tbl>
    <w:p w14:paraId="7241AFF2"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2BEC4386" w14:textId="77777777" w:rsidTr="003B7AE9">
        <w:tc>
          <w:tcPr>
            <w:tcW w:w="0" w:type="auto"/>
            <w:shd w:val="clear" w:color="auto" w:fill="auto"/>
            <w:hideMark/>
          </w:tcPr>
          <w:p w14:paraId="5D07D02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0FC917C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BD0415" w14:paraId="1C326348" w14:textId="77777777">
              <w:tc>
                <w:tcPr>
                  <w:tcW w:w="0" w:type="auto"/>
                  <w:shd w:val="clear" w:color="auto" w:fill="auto"/>
                  <w:hideMark/>
                </w:tcPr>
                <w:p w14:paraId="30A0E15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26F1901D" w14:textId="5F79830F"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test results, for both dynamic and static parameters, meet the requirements set out in Article 13(</w:t>
                  </w:r>
                  <w:r w:rsidR="00686E9D">
                    <w:rPr>
                      <w:rFonts w:ascii="inherit" w:eastAsia="Times New Roman" w:hAnsi="inherit" w:cs="Times New Roman"/>
                      <w:sz w:val="24"/>
                      <w:szCs w:val="24"/>
                      <w:lang w:eastAsia="en-GB"/>
                    </w:rPr>
                    <w:t>3</w:t>
                  </w:r>
                  <w:r w:rsidRPr="00BD0415">
                    <w:rPr>
                      <w:rFonts w:ascii="inherit" w:eastAsia="Times New Roman" w:hAnsi="inherit" w:cs="Times New Roman"/>
                      <w:sz w:val="24"/>
                      <w:szCs w:val="24"/>
                      <w:lang w:eastAsia="en-GB"/>
                    </w:rPr>
                    <w:t>); and</w:t>
                  </w:r>
                </w:p>
              </w:tc>
            </w:tr>
          </w:tbl>
          <w:p w14:paraId="54178437"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BD0415" w14:paraId="35483CF1" w14:textId="77777777">
              <w:tc>
                <w:tcPr>
                  <w:tcW w:w="0" w:type="auto"/>
                  <w:shd w:val="clear" w:color="auto" w:fill="auto"/>
                  <w:hideMark/>
                </w:tcPr>
                <w:p w14:paraId="253821A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756EC35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undamped oscillations do not occur after the step change response.</w:t>
                  </w:r>
                </w:p>
              </w:tc>
            </w:tr>
          </w:tbl>
          <w:p w14:paraId="2F56B1B5"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21E72C32" w14:textId="77777777" w:rsidR="003B7AE9" w:rsidRPr="00BD0415" w:rsidRDefault="003B7AE9" w:rsidP="006904E0">
      <w:pPr>
        <w:pStyle w:val="Heading2"/>
      </w:pPr>
      <w:r w:rsidRPr="00BD0415">
        <w:t>Article 45</w:t>
      </w:r>
    </w:p>
    <w:p w14:paraId="3C973CB3"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Compliance tests for type C synchronous power-generating modules</w:t>
      </w:r>
    </w:p>
    <w:p w14:paraId="11008442"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In addition to the compliance tests for type B synchronous power-generating modules described in Article 44, power-generating facility owners shall undertake the compliance tests set out in paragraphs 2, 3, 4 and 6 of this Article in relation to type C synchronous power-generating modules. Where a power-generating module provides black start capability, power-generating facility owners shall also undertake the tests referred to in paragraph 5.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5BDE9AA9"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The following requirements with regard to the LFSM-U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7C982E06" w14:textId="77777777" w:rsidTr="003B7AE9">
        <w:tc>
          <w:tcPr>
            <w:tcW w:w="0" w:type="auto"/>
            <w:shd w:val="clear" w:color="auto" w:fill="auto"/>
            <w:hideMark/>
          </w:tcPr>
          <w:p w14:paraId="05E0389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05E6A6C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it shall demonstrate that the power-generating module is technically capable of continuously modulating active power at operating points below maximum capacity to contribute to frequency control in case of a large frequency drop in the system;</w:t>
            </w:r>
          </w:p>
        </w:tc>
      </w:tr>
    </w:tbl>
    <w:p w14:paraId="752A9C4E"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40383D0A" w14:textId="77777777" w:rsidTr="003B7AE9">
        <w:tc>
          <w:tcPr>
            <w:tcW w:w="0" w:type="auto"/>
            <w:shd w:val="clear" w:color="auto" w:fill="auto"/>
            <w:hideMark/>
          </w:tcPr>
          <w:p w14:paraId="7EBB4D8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729B05B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test shall be carried out by simulating appropriate active power load points, with low frequency steps and ramps big enough to trigger active power change of at least 10 % of maximum capacity, taking into account the droop settings and the deadband. If required, simulated frequency deviation signals shall be injected simultaneously into both the speed governor and the load controller references;</w:t>
            </w:r>
          </w:p>
        </w:tc>
      </w:tr>
    </w:tbl>
    <w:p w14:paraId="488A7B94"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249DA0CF" w14:textId="77777777" w:rsidTr="003B7AE9">
        <w:tc>
          <w:tcPr>
            <w:tcW w:w="0" w:type="auto"/>
            <w:shd w:val="clear" w:color="auto" w:fill="auto"/>
            <w:hideMark/>
          </w:tcPr>
          <w:p w14:paraId="03B3B98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20E144F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BD0415" w14:paraId="1FE58FB5" w14:textId="77777777">
              <w:tc>
                <w:tcPr>
                  <w:tcW w:w="0" w:type="auto"/>
                  <w:shd w:val="clear" w:color="auto" w:fill="auto"/>
                  <w:hideMark/>
                </w:tcPr>
                <w:p w14:paraId="7D1E7D4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15BA1C8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test results, for both dynamic and static parameters, comply with point (c) of Article 15(2); and</w:t>
                  </w:r>
                </w:p>
              </w:tc>
            </w:tr>
          </w:tbl>
          <w:p w14:paraId="44C6E7B9"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BD0415" w14:paraId="61CE3D63" w14:textId="77777777">
              <w:tc>
                <w:tcPr>
                  <w:tcW w:w="0" w:type="auto"/>
                  <w:shd w:val="clear" w:color="auto" w:fill="auto"/>
                  <w:hideMark/>
                </w:tcPr>
                <w:p w14:paraId="1DB47D4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3037A55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undamped oscillations do not occur after the step change response.</w:t>
                  </w:r>
                </w:p>
              </w:tc>
            </w:tr>
          </w:tbl>
          <w:p w14:paraId="4015EFCF"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4E2ED90D"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The following requirements with regard to the FSM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39733025" w14:textId="77777777" w:rsidTr="003B7AE9">
        <w:tc>
          <w:tcPr>
            <w:tcW w:w="0" w:type="auto"/>
            <w:shd w:val="clear" w:color="auto" w:fill="auto"/>
            <w:hideMark/>
          </w:tcPr>
          <w:p w14:paraId="764995D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0007772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it shall demonstrate that the power-generating module is technically capable of continuously modulating active power over the full operating range between maximum capacity and minimum regulating level to contribute to frequency control. The steady-state parameters of regulations, such as droop and deadband and dynamic parameters, including robustness through frequency step change response and large, fast frequency deviations shall be verified;</w:t>
            </w:r>
          </w:p>
        </w:tc>
      </w:tr>
    </w:tbl>
    <w:p w14:paraId="130AC387"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2EC4AE0E" w14:textId="77777777" w:rsidTr="003B7AE9">
        <w:tc>
          <w:tcPr>
            <w:tcW w:w="0" w:type="auto"/>
            <w:shd w:val="clear" w:color="auto" w:fill="auto"/>
            <w:hideMark/>
          </w:tcPr>
          <w:p w14:paraId="1EFBC91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3C5F4AC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settings of droop and deadband, as well as the capability to actually increase or decrease active power output from the respective operating point. If required, simulated frequency deviation signals shall be injected simultaneously into the references of both the speed governor and the load controller of the unit or plant control system;</w:t>
            </w:r>
          </w:p>
        </w:tc>
      </w:tr>
    </w:tbl>
    <w:p w14:paraId="4A5608EE"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0DABF055" w14:textId="77777777" w:rsidTr="003B7AE9">
        <w:tc>
          <w:tcPr>
            <w:tcW w:w="0" w:type="auto"/>
            <w:shd w:val="clear" w:color="auto" w:fill="auto"/>
            <w:hideMark/>
          </w:tcPr>
          <w:p w14:paraId="61A174F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0A1208A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BD0415" w14:paraId="30B24B5E" w14:textId="77777777">
              <w:tc>
                <w:tcPr>
                  <w:tcW w:w="0" w:type="auto"/>
                  <w:shd w:val="clear" w:color="auto" w:fill="auto"/>
                  <w:hideMark/>
                </w:tcPr>
                <w:p w14:paraId="70E269A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38FBD8A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activation time of full active power frequency response range as a result of a frequency step change is no longer than required by point (d) of Article 15(2);</w:t>
                  </w:r>
                </w:p>
              </w:tc>
            </w:tr>
          </w:tbl>
          <w:p w14:paraId="43021570"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BD0415" w14:paraId="0BCDF967" w14:textId="77777777">
              <w:tc>
                <w:tcPr>
                  <w:tcW w:w="0" w:type="auto"/>
                  <w:shd w:val="clear" w:color="auto" w:fill="auto"/>
                  <w:hideMark/>
                </w:tcPr>
                <w:p w14:paraId="41FD3DA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2B342DC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undamped oscillations do not occur after the step change response;</w:t>
                  </w:r>
                </w:p>
              </w:tc>
            </w:tr>
          </w:tbl>
          <w:p w14:paraId="77E5956B"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230"/>
            </w:tblGrid>
            <w:tr w:rsidR="003B7AE9" w:rsidRPr="00BD0415" w14:paraId="0D3FA441" w14:textId="77777777">
              <w:tc>
                <w:tcPr>
                  <w:tcW w:w="0" w:type="auto"/>
                  <w:shd w:val="clear" w:color="auto" w:fill="auto"/>
                  <w:hideMark/>
                </w:tcPr>
                <w:p w14:paraId="3DA2222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10043A5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initial delay time complies with point (d) of Article 15(2);</w:t>
                  </w:r>
                </w:p>
              </w:tc>
            </w:tr>
          </w:tbl>
          <w:p w14:paraId="5D8D1A5E"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BD0415" w14:paraId="448646A3" w14:textId="77777777">
              <w:tc>
                <w:tcPr>
                  <w:tcW w:w="0" w:type="auto"/>
                  <w:shd w:val="clear" w:color="auto" w:fill="auto"/>
                  <w:hideMark/>
                </w:tcPr>
                <w:p w14:paraId="0939704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(iv)</w:t>
                  </w:r>
                </w:p>
              </w:tc>
              <w:tc>
                <w:tcPr>
                  <w:tcW w:w="0" w:type="auto"/>
                  <w:shd w:val="clear" w:color="auto" w:fill="auto"/>
                  <w:hideMark/>
                </w:tcPr>
                <w:p w14:paraId="7B95FFE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droop settings are available within the range specified in point (d) of Article 15(2) and the deadband (threshold) is not higher than the value specified in that Article; and</w:t>
                  </w:r>
                </w:p>
              </w:tc>
            </w:tr>
          </w:tbl>
          <w:p w14:paraId="6E50A444"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BD0415" w14:paraId="0AFD4733" w14:textId="77777777">
              <w:tc>
                <w:tcPr>
                  <w:tcW w:w="0" w:type="auto"/>
                  <w:shd w:val="clear" w:color="auto" w:fill="auto"/>
                  <w:hideMark/>
                </w:tcPr>
                <w:p w14:paraId="26BAC8B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(v)</w:t>
                  </w:r>
                </w:p>
              </w:tc>
              <w:tc>
                <w:tcPr>
                  <w:tcW w:w="0" w:type="auto"/>
                  <w:shd w:val="clear" w:color="auto" w:fill="auto"/>
                  <w:hideMark/>
                </w:tcPr>
                <w:p w14:paraId="66B3638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insensitivity of active power frequency response at any relevant operating point does not exceed the requirements set out in point (d) of Article 15(2).</w:t>
                  </w:r>
                </w:p>
              </w:tc>
            </w:tr>
          </w:tbl>
          <w:p w14:paraId="31A12241"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182FA2C1"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4.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5CED7BF1" w14:textId="77777777" w:rsidTr="003B7AE9">
        <w:tc>
          <w:tcPr>
            <w:tcW w:w="0" w:type="auto"/>
            <w:shd w:val="clear" w:color="auto" w:fill="auto"/>
            <w:hideMark/>
          </w:tcPr>
          <w:p w14:paraId="7683909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304EDFD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power-generating module's technical capability to participate in frequency restoration control shall be demonstrated and the cooperation of FSM and frequency restoration control shall be checked;</w:t>
            </w:r>
          </w:p>
        </w:tc>
      </w:tr>
    </w:tbl>
    <w:p w14:paraId="1DB8A1AC"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316ADEC8" w14:textId="77777777" w:rsidTr="003B7AE9">
        <w:tc>
          <w:tcPr>
            <w:tcW w:w="0" w:type="auto"/>
            <w:shd w:val="clear" w:color="auto" w:fill="auto"/>
            <w:hideMark/>
          </w:tcPr>
          <w:p w14:paraId="4F1F042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73EEF64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6BF1622A"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5.   With regard to the black start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05DF71A9" w14:textId="77777777" w:rsidTr="003B7AE9">
        <w:tc>
          <w:tcPr>
            <w:tcW w:w="0" w:type="auto"/>
            <w:shd w:val="clear" w:color="auto" w:fill="auto"/>
            <w:hideMark/>
          </w:tcPr>
          <w:p w14:paraId="264FD85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602BA82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for power-generating modules with black start capability, this technical capability to start from shut down without any external electrical energy supply shall be demonstrated;</w:t>
            </w:r>
          </w:p>
        </w:tc>
      </w:tr>
    </w:tbl>
    <w:p w14:paraId="6818136B"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6F2EF5D0" w14:textId="77777777" w:rsidTr="003B7AE9">
        <w:tc>
          <w:tcPr>
            <w:tcW w:w="0" w:type="auto"/>
            <w:shd w:val="clear" w:color="auto" w:fill="auto"/>
            <w:hideMark/>
          </w:tcPr>
          <w:p w14:paraId="7EADE47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70224E9E" w14:textId="53A5BDA0"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test shall be deemed successful if the start-up time is kept within the time frame set out in point (iii) of Article 15(</w:t>
            </w:r>
            <w:r w:rsidR="00686E9D">
              <w:rPr>
                <w:rFonts w:ascii="inherit" w:eastAsia="Times New Roman" w:hAnsi="inherit" w:cs="Times New Roman"/>
                <w:sz w:val="24"/>
                <w:szCs w:val="24"/>
                <w:lang w:eastAsia="en-GB"/>
              </w:rPr>
              <w:t>4</w:t>
            </w:r>
            <w:r w:rsidRPr="00BD0415">
              <w:rPr>
                <w:rFonts w:ascii="inherit" w:eastAsia="Times New Roman" w:hAnsi="inherit" w:cs="Times New Roman"/>
                <w:sz w:val="24"/>
                <w:szCs w:val="24"/>
                <w:lang w:eastAsia="en-GB"/>
              </w:rPr>
              <w:t>)(a).</w:t>
            </w:r>
          </w:p>
        </w:tc>
      </w:tr>
    </w:tbl>
    <w:p w14:paraId="7799147C"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6.   With regard to the tripping to houseload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2E64037F" w14:textId="77777777" w:rsidTr="003B7AE9">
        <w:tc>
          <w:tcPr>
            <w:tcW w:w="0" w:type="auto"/>
            <w:shd w:val="clear" w:color="auto" w:fill="auto"/>
            <w:hideMark/>
          </w:tcPr>
          <w:p w14:paraId="46B3D6D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7C464222" w14:textId="1868818A"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power-generating modules' technical capability to trip to and operate </w:t>
            </w:r>
            <w:r w:rsidR="00E61083" w:rsidRPr="00BD0415">
              <w:rPr>
                <w:rFonts w:ascii="inherit" w:eastAsia="Times New Roman" w:hAnsi="inherit" w:cs="Times New Roman"/>
                <w:sz w:val="24"/>
                <w:szCs w:val="24"/>
                <w:lang w:eastAsia="en-GB"/>
              </w:rPr>
              <w:t xml:space="preserve">stably </w:t>
            </w:r>
            <w:r w:rsidRPr="00BD0415">
              <w:rPr>
                <w:rFonts w:ascii="inherit" w:eastAsia="Times New Roman" w:hAnsi="inherit" w:cs="Times New Roman"/>
                <w:sz w:val="24"/>
                <w:szCs w:val="24"/>
                <w:lang w:eastAsia="en-GB"/>
              </w:rPr>
              <w:t>on house load shall be demonstrated;</w:t>
            </w:r>
          </w:p>
        </w:tc>
      </w:tr>
    </w:tbl>
    <w:p w14:paraId="4DE6DD67"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7E8E1DDD" w14:textId="77777777" w:rsidTr="003B7AE9">
        <w:tc>
          <w:tcPr>
            <w:tcW w:w="0" w:type="auto"/>
            <w:shd w:val="clear" w:color="auto" w:fill="auto"/>
            <w:hideMark/>
          </w:tcPr>
          <w:p w14:paraId="2CC8901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254C636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test shall be carried out at the maximum capacity and nominal reactive power of the power-generating module before load shedding;</w:t>
            </w:r>
          </w:p>
        </w:tc>
      </w:tr>
    </w:tbl>
    <w:p w14:paraId="2D1C9103"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1375961B" w14:textId="77777777" w:rsidTr="003B7AE9">
        <w:tc>
          <w:tcPr>
            <w:tcW w:w="0" w:type="auto"/>
            <w:shd w:val="clear" w:color="auto" w:fill="auto"/>
            <w:hideMark/>
          </w:tcPr>
          <w:p w14:paraId="3BF3DEF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15BD1FB1" w14:textId="7C3E3983"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relevant system operator shall have the right to set additional conditions, taking into account point (c) of Article 15(</w:t>
            </w:r>
            <w:r w:rsidR="00686E9D">
              <w:rPr>
                <w:rFonts w:ascii="inherit" w:eastAsia="Times New Roman" w:hAnsi="inherit" w:cs="Times New Roman"/>
                <w:sz w:val="24"/>
                <w:szCs w:val="24"/>
                <w:lang w:eastAsia="en-GB"/>
              </w:rPr>
              <w:t>4</w:t>
            </w:r>
            <w:r w:rsidRPr="00BD0415">
              <w:rPr>
                <w:rFonts w:ascii="inherit" w:eastAsia="Times New Roman" w:hAnsi="inherit" w:cs="Times New Roman"/>
                <w:sz w:val="24"/>
                <w:szCs w:val="24"/>
                <w:lang w:eastAsia="en-GB"/>
              </w:rPr>
              <w:t>);</w:t>
            </w:r>
          </w:p>
        </w:tc>
      </w:tr>
    </w:tbl>
    <w:p w14:paraId="210C4441"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2D2F9909" w14:textId="77777777" w:rsidTr="003B7AE9">
        <w:tc>
          <w:tcPr>
            <w:tcW w:w="0" w:type="auto"/>
            <w:shd w:val="clear" w:color="auto" w:fill="auto"/>
            <w:hideMark/>
          </w:tcPr>
          <w:p w14:paraId="6EA33F2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w:t>
            </w:r>
          </w:p>
        </w:tc>
        <w:tc>
          <w:tcPr>
            <w:tcW w:w="0" w:type="auto"/>
            <w:shd w:val="clear" w:color="auto" w:fill="auto"/>
            <w:hideMark/>
          </w:tcPr>
          <w:p w14:paraId="07BB0807" w14:textId="7A314122"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test shall be deemed successful if tripping to house load is successful, stable houseload operation has been demonstrated in the time period set out in point (c) of Article 15(</w:t>
            </w:r>
            <w:r w:rsidR="00686E9D">
              <w:rPr>
                <w:rFonts w:ascii="inherit" w:eastAsia="Times New Roman" w:hAnsi="inherit" w:cs="Times New Roman"/>
                <w:sz w:val="24"/>
                <w:szCs w:val="24"/>
                <w:lang w:eastAsia="en-GB"/>
              </w:rPr>
              <w:t>4</w:t>
            </w:r>
            <w:r w:rsidRPr="00BD0415">
              <w:rPr>
                <w:rFonts w:ascii="inherit" w:eastAsia="Times New Roman" w:hAnsi="inherit" w:cs="Times New Roman"/>
                <w:sz w:val="24"/>
                <w:szCs w:val="24"/>
                <w:lang w:eastAsia="en-GB"/>
              </w:rPr>
              <w:t>) and re-synchronisation to the network has been performed successfully.</w:t>
            </w:r>
          </w:p>
        </w:tc>
      </w:tr>
    </w:tbl>
    <w:p w14:paraId="160EB35B"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7.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7E4E3BFA" w14:textId="77777777" w:rsidTr="003B7AE9">
        <w:tc>
          <w:tcPr>
            <w:tcW w:w="0" w:type="auto"/>
            <w:shd w:val="clear" w:color="auto" w:fill="auto"/>
            <w:hideMark/>
          </w:tcPr>
          <w:p w14:paraId="4D036FA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17DFC326" w14:textId="1A095F6B"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power-generating module's technical capability to provide leading and lagging reactive power capability in accordance with points (b) and (c) of Article 18(2) shall be demonstrated;</w:t>
            </w:r>
          </w:p>
        </w:tc>
      </w:tr>
    </w:tbl>
    <w:p w14:paraId="1A5FE859"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28CFDA30" w14:textId="77777777" w:rsidTr="003B7AE9">
        <w:tc>
          <w:tcPr>
            <w:tcW w:w="0" w:type="auto"/>
            <w:shd w:val="clear" w:color="auto" w:fill="auto"/>
            <w:hideMark/>
          </w:tcPr>
          <w:p w14:paraId="6C6161F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6EF927E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BD0415" w14:paraId="4F44B414" w14:textId="77777777">
              <w:tc>
                <w:tcPr>
                  <w:tcW w:w="0" w:type="auto"/>
                  <w:shd w:val="clear" w:color="auto" w:fill="auto"/>
                  <w:hideMark/>
                </w:tcPr>
                <w:p w14:paraId="677DF3E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6603F84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power-generating module operates at maximum reactive power for at least one hour, both leading and lagging, at:</w:t>
                  </w:r>
                </w:p>
                <w:tbl>
                  <w:tblPr>
                    <w:tblW w:w="5000" w:type="pct"/>
                    <w:tblCellMar>
                      <w:left w:w="0" w:type="dxa"/>
                      <w:right w:w="0" w:type="dxa"/>
                    </w:tblCellMar>
                    <w:tblLook w:val="04A0" w:firstRow="1" w:lastRow="0" w:firstColumn="1" w:lastColumn="0" w:noHBand="0" w:noVBand="1"/>
                  </w:tblPr>
                  <w:tblGrid>
                    <w:gridCol w:w="573"/>
                    <w:gridCol w:w="7888"/>
                  </w:tblGrid>
                  <w:tr w:rsidR="003B7AE9" w:rsidRPr="00BD0415" w14:paraId="326755C4" w14:textId="77777777">
                    <w:tc>
                      <w:tcPr>
                        <w:tcW w:w="0" w:type="auto"/>
                        <w:shd w:val="clear" w:color="auto" w:fill="auto"/>
                        <w:hideMark/>
                      </w:tcPr>
                      <w:p w14:paraId="4157CD0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606233B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minimum stable operating level,</w:t>
                        </w:r>
                      </w:p>
                    </w:tc>
                  </w:tr>
                </w:tbl>
                <w:p w14:paraId="415208F5"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4"/>
                    <w:gridCol w:w="7697"/>
                  </w:tblGrid>
                  <w:tr w:rsidR="003B7AE9" w:rsidRPr="00BD0415" w14:paraId="4C39E796" w14:textId="77777777">
                    <w:tc>
                      <w:tcPr>
                        <w:tcW w:w="0" w:type="auto"/>
                        <w:shd w:val="clear" w:color="auto" w:fill="auto"/>
                        <w:hideMark/>
                      </w:tcPr>
                      <w:p w14:paraId="032E872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2B03CF7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maximum capacity, and</w:t>
                        </w:r>
                      </w:p>
                    </w:tc>
                  </w:tr>
                </w:tbl>
                <w:p w14:paraId="6476458C"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3"/>
                    <w:gridCol w:w="8218"/>
                  </w:tblGrid>
                  <w:tr w:rsidR="003B7AE9" w:rsidRPr="00BD0415" w14:paraId="6EC3E116" w14:textId="77777777">
                    <w:tc>
                      <w:tcPr>
                        <w:tcW w:w="0" w:type="auto"/>
                        <w:shd w:val="clear" w:color="auto" w:fill="auto"/>
                        <w:hideMark/>
                      </w:tcPr>
                      <w:p w14:paraId="285706D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w:t>
                        </w:r>
                      </w:p>
                    </w:tc>
                    <w:tc>
                      <w:tcPr>
                        <w:tcW w:w="0" w:type="auto"/>
                        <w:shd w:val="clear" w:color="auto" w:fill="auto"/>
                        <w:hideMark/>
                      </w:tcPr>
                      <w:p w14:paraId="2DAD5C8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an active power operating point between those maximum and minimum levels;</w:t>
                        </w:r>
                      </w:p>
                    </w:tc>
                  </w:tr>
                </w:tbl>
                <w:p w14:paraId="6B9F09B7"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19BD542F"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BD0415" w14:paraId="47AE0394" w14:textId="77777777">
              <w:tc>
                <w:tcPr>
                  <w:tcW w:w="0" w:type="auto"/>
                  <w:shd w:val="clear" w:color="auto" w:fill="auto"/>
                  <w:hideMark/>
                </w:tcPr>
                <w:p w14:paraId="0F535EA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0C62DC6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power-generating module's capability to change to any reactive power target value within the agreed or decided reactive power range shall be demonstrated.</w:t>
                  </w:r>
                </w:p>
              </w:tc>
            </w:tr>
          </w:tbl>
          <w:p w14:paraId="79CC2C63"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48F21F9B" w14:textId="77777777" w:rsidR="003B7AE9" w:rsidRPr="00BD0415" w:rsidRDefault="003B7AE9" w:rsidP="006904E0">
      <w:pPr>
        <w:pStyle w:val="Heading2"/>
      </w:pPr>
      <w:r w:rsidRPr="00BD0415">
        <w:t>Article 46</w:t>
      </w:r>
    </w:p>
    <w:p w14:paraId="0BB351AE"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Compliance tests for type D synchronous power-generating modules</w:t>
      </w:r>
    </w:p>
    <w:p w14:paraId="795147EA"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Type D synchronous power-generating modules are subject to the compliance tests for type B and C synchronous power-generating modules described in Articles 44 and 45.</w:t>
      </w:r>
    </w:p>
    <w:p w14:paraId="3E40D5B1"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such a case, the equipment certificates shall be provided to the relevant system operator.</w:t>
      </w:r>
    </w:p>
    <w:p w14:paraId="5852C08A" w14:textId="77777777" w:rsidR="003B7AE9" w:rsidRPr="00BD0415"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i/>
          <w:iCs/>
          <w:color w:val="000000"/>
          <w:sz w:val="24"/>
          <w:szCs w:val="24"/>
          <w:lang w:eastAsia="en-GB"/>
        </w:rPr>
        <w:t>CHAPTER 3</w:t>
      </w:r>
    </w:p>
    <w:p w14:paraId="79B154C8" w14:textId="77777777" w:rsidR="003B7AE9" w:rsidRPr="007214C5" w:rsidRDefault="003B7AE9" w:rsidP="007214C5">
      <w:pPr>
        <w:pStyle w:val="Heading1"/>
        <w:rPr>
          <w:i/>
          <w:iCs/>
        </w:rPr>
      </w:pPr>
      <w:r w:rsidRPr="007214C5">
        <w:rPr>
          <w:i/>
          <w:iCs/>
        </w:rPr>
        <w:t>Compliance testing for power park modules</w:t>
      </w:r>
    </w:p>
    <w:p w14:paraId="230E7704" w14:textId="77777777" w:rsidR="003B7AE9" w:rsidRPr="00BD0415" w:rsidRDefault="003B7AE9" w:rsidP="006904E0">
      <w:pPr>
        <w:pStyle w:val="Heading2"/>
      </w:pPr>
      <w:r w:rsidRPr="00BD0415">
        <w:t>Article 47</w:t>
      </w:r>
    </w:p>
    <w:p w14:paraId="7CF89FC1"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Compliance tests for type B power park modules</w:t>
      </w:r>
    </w:p>
    <w:p w14:paraId="69159E01" w14:textId="455DEC79"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1.   Power-generating facility owners shall undertake LFSM-O </w:t>
      </w:r>
      <w:r w:rsidR="00DB6843">
        <w:rPr>
          <w:rFonts w:ascii="inherit" w:eastAsia="Times New Roman" w:hAnsi="inherit" w:cs="Times New Roman"/>
          <w:color w:val="000000"/>
          <w:sz w:val="24"/>
          <w:szCs w:val="24"/>
          <w:lang w:eastAsia="en-GB"/>
        </w:rPr>
        <w:t xml:space="preserve">and LFSM-U-ESM </w:t>
      </w:r>
      <w:r w:rsidRPr="00BD0415">
        <w:rPr>
          <w:rFonts w:ascii="inherit" w:eastAsia="Times New Roman" w:hAnsi="inherit" w:cs="Times New Roman"/>
          <w:color w:val="000000"/>
          <w:sz w:val="24"/>
          <w:szCs w:val="24"/>
          <w:lang w:eastAsia="en-GB"/>
        </w:rPr>
        <w:t>response compliance tests in relation to type B power park modules.</w:t>
      </w:r>
    </w:p>
    <w:p w14:paraId="7D5B85F8"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3B2F73BB" w14:textId="0AA9DC2F"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2.   With regard to type B power park modules, the LFSM-O </w:t>
      </w:r>
      <w:r w:rsidR="00DB6843">
        <w:rPr>
          <w:rFonts w:ascii="inherit" w:eastAsia="Times New Roman" w:hAnsi="inherit" w:cs="Times New Roman"/>
          <w:color w:val="000000"/>
          <w:sz w:val="24"/>
          <w:szCs w:val="24"/>
          <w:lang w:eastAsia="en-GB"/>
        </w:rPr>
        <w:t xml:space="preserve">and LFSM-U-ESM </w:t>
      </w:r>
      <w:r w:rsidRPr="00BD0415">
        <w:rPr>
          <w:rFonts w:ascii="inherit" w:eastAsia="Times New Roman" w:hAnsi="inherit" w:cs="Times New Roman"/>
          <w:color w:val="000000"/>
          <w:sz w:val="24"/>
          <w:szCs w:val="24"/>
          <w:lang w:eastAsia="en-GB"/>
        </w:rPr>
        <w:t>response tests shall reflect the choice of control scheme selected by the relevant system operator.</w:t>
      </w:r>
    </w:p>
    <w:p w14:paraId="2677917F" w14:textId="0EB227EE"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3.   With regard to the LFSM-O </w:t>
      </w:r>
      <w:r w:rsidR="00DB6843">
        <w:rPr>
          <w:rFonts w:ascii="inherit" w:eastAsia="Times New Roman" w:hAnsi="inherit" w:cs="Times New Roman"/>
          <w:color w:val="000000"/>
          <w:sz w:val="24"/>
          <w:szCs w:val="24"/>
          <w:lang w:eastAsia="en-GB"/>
        </w:rPr>
        <w:t xml:space="preserve">and LFSM-U-ESM </w:t>
      </w:r>
      <w:r w:rsidRPr="00BD0415">
        <w:rPr>
          <w:rFonts w:ascii="inherit" w:eastAsia="Times New Roman" w:hAnsi="inherit" w:cs="Times New Roman"/>
          <w:color w:val="000000"/>
          <w:sz w:val="24"/>
          <w:szCs w:val="24"/>
          <w:lang w:eastAsia="en-GB"/>
        </w:rPr>
        <w:t>response tests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255733E2" w14:textId="77777777" w:rsidTr="003B7AE9">
        <w:tc>
          <w:tcPr>
            <w:tcW w:w="0" w:type="auto"/>
            <w:shd w:val="clear" w:color="auto" w:fill="auto"/>
            <w:hideMark/>
          </w:tcPr>
          <w:p w14:paraId="5415705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5583336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 park module's technical capability to continuously modulate active power to contribute to frequency control in case of increase of frequency in the system shall be demonstrated. The steady-state parameters of regulations, such as droop and deadband, and dynamic parameters shall be verified;</w:t>
            </w:r>
          </w:p>
        </w:tc>
      </w:tr>
    </w:tbl>
    <w:p w14:paraId="1D6E338E"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41D41F7D" w14:textId="77777777" w:rsidTr="003B7AE9">
        <w:tc>
          <w:tcPr>
            <w:tcW w:w="0" w:type="auto"/>
            <w:shd w:val="clear" w:color="auto" w:fill="auto"/>
            <w:hideMark/>
          </w:tcPr>
          <w:p w14:paraId="27BC88E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06DC05B8" w14:textId="7F4D27A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To perform this test</w:t>
            </w:r>
            <w:r w:rsidR="00E61083">
              <w:rPr>
                <w:rFonts w:ascii="inherit" w:eastAsia="Times New Roman" w:hAnsi="inherit" w:cs="Times New Roman"/>
                <w:sz w:val="24"/>
                <w:szCs w:val="24"/>
                <w:lang w:eastAsia="en-GB"/>
              </w:rPr>
              <w:t>,</w:t>
            </w:r>
            <w:r w:rsidRPr="00BD0415">
              <w:rPr>
                <w:rFonts w:ascii="inherit" w:eastAsia="Times New Roman" w:hAnsi="inherit" w:cs="Times New Roman"/>
                <w:sz w:val="24"/>
                <w:szCs w:val="24"/>
                <w:lang w:eastAsia="en-GB"/>
              </w:rPr>
              <w:t xml:space="preserve"> simulated frequency deviation signals shall be injected simultaneously into the control system references;</w:t>
            </w:r>
          </w:p>
        </w:tc>
      </w:tr>
    </w:tbl>
    <w:p w14:paraId="01C8C85E"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499920DE" w14:textId="77777777" w:rsidTr="003B7AE9">
        <w:tc>
          <w:tcPr>
            <w:tcW w:w="0" w:type="auto"/>
            <w:shd w:val="clear" w:color="auto" w:fill="auto"/>
            <w:hideMark/>
          </w:tcPr>
          <w:p w14:paraId="0EBB7C5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499DE64E" w14:textId="6EA2C6AC"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test shall be deemed successful in the event that the test results, for both dynamic and static parameters, comply with the requirements set out in Article 13(</w:t>
            </w:r>
            <w:r w:rsidR="00686E9D">
              <w:rPr>
                <w:rFonts w:ascii="inherit" w:eastAsia="Times New Roman" w:hAnsi="inherit" w:cs="Times New Roman"/>
                <w:sz w:val="24"/>
                <w:szCs w:val="24"/>
                <w:lang w:eastAsia="en-GB"/>
              </w:rPr>
              <w:t>3</w:t>
            </w:r>
            <w:r w:rsidRPr="00BD0415">
              <w:rPr>
                <w:rFonts w:ascii="inherit" w:eastAsia="Times New Roman" w:hAnsi="inherit" w:cs="Times New Roman"/>
                <w:sz w:val="24"/>
                <w:szCs w:val="24"/>
                <w:lang w:eastAsia="en-GB"/>
              </w:rPr>
              <w:t>)</w:t>
            </w:r>
            <w:r w:rsidR="00DB6843">
              <w:rPr>
                <w:rFonts w:ascii="inherit" w:eastAsia="Times New Roman" w:hAnsi="inherit" w:cs="Times New Roman"/>
                <w:sz w:val="24"/>
                <w:szCs w:val="24"/>
                <w:lang w:eastAsia="en-GB"/>
              </w:rPr>
              <w:t xml:space="preserve"> for LFSM-O and Article 13(</w:t>
            </w:r>
            <w:r w:rsidR="00686E9D">
              <w:rPr>
                <w:rFonts w:ascii="inherit" w:eastAsia="Times New Roman" w:hAnsi="inherit" w:cs="Times New Roman"/>
                <w:sz w:val="24"/>
                <w:szCs w:val="24"/>
                <w:lang w:eastAsia="en-GB"/>
              </w:rPr>
              <w:t>11</w:t>
            </w:r>
            <w:r w:rsidR="00DB6843">
              <w:rPr>
                <w:rFonts w:ascii="inherit" w:eastAsia="Times New Roman" w:hAnsi="inherit" w:cs="Times New Roman"/>
                <w:sz w:val="24"/>
                <w:szCs w:val="24"/>
                <w:lang w:eastAsia="en-GB"/>
              </w:rPr>
              <w:t>) for LFSM-U-ESM</w:t>
            </w:r>
            <w:r w:rsidRPr="00BD0415">
              <w:rPr>
                <w:rFonts w:ascii="inherit" w:eastAsia="Times New Roman" w:hAnsi="inherit" w:cs="Times New Roman"/>
                <w:sz w:val="24"/>
                <w:szCs w:val="24"/>
                <w:lang w:eastAsia="en-GB"/>
              </w:rPr>
              <w:t>.</w:t>
            </w:r>
          </w:p>
        </w:tc>
      </w:tr>
    </w:tbl>
    <w:p w14:paraId="128EB905" w14:textId="7E9181F9" w:rsidR="003B7AE9" w:rsidRPr="00BD0415" w:rsidRDefault="003B7AE9" w:rsidP="006904E0">
      <w:pPr>
        <w:pStyle w:val="Heading2"/>
      </w:pPr>
      <w:r w:rsidRPr="00BD0415">
        <w:t>Article 48</w:t>
      </w:r>
    </w:p>
    <w:p w14:paraId="085CBC87"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Compliance tests for type C power park modules</w:t>
      </w:r>
    </w:p>
    <w:p w14:paraId="68B933FF"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In addition to the compliance tests for type B power park modules described in Article 47, power-generating facility owners shall undertake the compliance tests set out in paragraphs 2 to 9 in relation to type C power park modules. Instead of the relevant test, the power-generating facility owner may use equipment certificates issued by an authorised certifier to demonstrate compliance with the relevant requirement. In such a case, the equipment certificate shall be provided to the relevant system operator.</w:t>
      </w:r>
    </w:p>
    <w:p w14:paraId="240CBD3E"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With regard to the active power controllability and control range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708F672D" w14:textId="77777777" w:rsidTr="003B7AE9">
        <w:tc>
          <w:tcPr>
            <w:tcW w:w="0" w:type="auto"/>
            <w:shd w:val="clear" w:color="auto" w:fill="auto"/>
            <w:hideMark/>
          </w:tcPr>
          <w:p w14:paraId="17C4B3D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7033068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 park module's technical capability to operate at a load level below the setpoint set by the relevant system operator or the relevant TSO shall be demonstrated;</w:t>
            </w:r>
          </w:p>
        </w:tc>
      </w:tr>
    </w:tbl>
    <w:p w14:paraId="48761146"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1651FA62" w14:textId="77777777" w:rsidTr="003B7AE9">
        <w:tc>
          <w:tcPr>
            <w:tcW w:w="0" w:type="auto"/>
            <w:shd w:val="clear" w:color="auto" w:fill="auto"/>
            <w:hideMark/>
          </w:tcPr>
          <w:p w14:paraId="748181D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276020E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308"/>
              <w:gridCol w:w="8403"/>
            </w:tblGrid>
            <w:tr w:rsidR="003B7AE9" w:rsidRPr="00BD0415" w14:paraId="05DAF602" w14:textId="77777777">
              <w:tc>
                <w:tcPr>
                  <w:tcW w:w="0" w:type="auto"/>
                  <w:shd w:val="clear" w:color="auto" w:fill="auto"/>
                  <w:hideMark/>
                </w:tcPr>
                <w:p w14:paraId="2DDA1BB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2365723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load level of the power park module is kept below the setpoint;</w:t>
                  </w:r>
                </w:p>
              </w:tc>
            </w:tr>
          </w:tbl>
          <w:p w14:paraId="3C1C5849"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BD0415" w14:paraId="3CA2F299" w14:textId="77777777">
              <w:tc>
                <w:tcPr>
                  <w:tcW w:w="0" w:type="auto"/>
                  <w:shd w:val="clear" w:color="auto" w:fill="auto"/>
                  <w:hideMark/>
                </w:tcPr>
                <w:p w14:paraId="2673ACC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3EB83A5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setpoint is implemented according to the requirements laid down in Article 15(2)(a); and</w:t>
                  </w:r>
                </w:p>
              </w:tc>
            </w:tr>
          </w:tbl>
          <w:p w14:paraId="5241AD00"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BD0415" w14:paraId="4D7F96BF" w14:textId="77777777">
              <w:tc>
                <w:tcPr>
                  <w:tcW w:w="0" w:type="auto"/>
                  <w:shd w:val="clear" w:color="auto" w:fill="auto"/>
                  <w:hideMark/>
                </w:tcPr>
                <w:p w14:paraId="3C96B58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7CBF2F1E" w14:textId="145C78CD"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accuracy of the regulation complies with the value specified in point (a) of Article 15(2).</w:t>
                  </w:r>
                </w:p>
              </w:tc>
            </w:tr>
          </w:tbl>
          <w:p w14:paraId="32C6F92D"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61FF3C92"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With regard to the LFSM-U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1AEC3945" w14:textId="77777777" w:rsidTr="003B7AE9">
        <w:tc>
          <w:tcPr>
            <w:tcW w:w="0" w:type="auto"/>
            <w:shd w:val="clear" w:color="auto" w:fill="auto"/>
            <w:hideMark/>
          </w:tcPr>
          <w:p w14:paraId="17C3850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42D25AA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 park module's technical capability to continuously modulate active power to contribute to frequency control in case of a large frequency drop in the system shall be demonstrated;</w:t>
            </w:r>
          </w:p>
        </w:tc>
      </w:tr>
    </w:tbl>
    <w:p w14:paraId="735DD0EC"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3566002D" w14:textId="77777777" w:rsidTr="003B7AE9">
        <w:tc>
          <w:tcPr>
            <w:tcW w:w="0" w:type="auto"/>
            <w:shd w:val="clear" w:color="auto" w:fill="auto"/>
            <w:hideMark/>
          </w:tcPr>
          <w:p w14:paraId="7124EB2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305E86C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test shall be carried out by simulating the frequency steps and ramps big enough to trigger at least 10 % of maximum capacity active power change with a starting point of no more than 80 % of maximum capacity, taking into account the droop settings and the deadband;</w:t>
            </w:r>
          </w:p>
        </w:tc>
      </w:tr>
    </w:tbl>
    <w:p w14:paraId="25217D70"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7D9268F1" w14:textId="77777777" w:rsidTr="003B7AE9">
        <w:tc>
          <w:tcPr>
            <w:tcW w:w="0" w:type="auto"/>
            <w:shd w:val="clear" w:color="auto" w:fill="auto"/>
            <w:hideMark/>
          </w:tcPr>
          <w:p w14:paraId="10D6094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7E2ECF9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BD0415" w14:paraId="1340ABB7" w14:textId="77777777">
              <w:tc>
                <w:tcPr>
                  <w:tcW w:w="0" w:type="auto"/>
                  <w:shd w:val="clear" w:color="auto" w:fill="auto"/>
                  <w:hideMark/>
                </w:tcPr>
                <w:p w14:paraId="64DEDC2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54B0873A" w14:textId="3A9300E1"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test results, for both dynamic and static parameters, comply with the requirements laid down in Article 15(2)(c); and</w:t>
                  </w:r>
                </w:p>
              </w:tc>
            </w:tr>
          </w:tbl>
          <w:p w14:paraId="330857AF"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BD0415" w14:paraId="66D4414C" w14:textId="77777777">
              <w:tc>
                <w:tcPr>
                  <w:tcW w:w="0" w:type="auto"/>
                  <w:shd w:val="clear" w:color="auto" w:fill="auto"/>
                  <w:hideMark/>
                </w:tcPr>
                <w:p w14:paraId="6218A3F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66585C2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undamped oscillations do not occur after the step change response.</w:t>
                  </w:r>
                </w:p>
              </w:tc>
            </w:tr>
          </w:tbl>
          <w:p w14:paraId="77D9E77C"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74D0F124"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4.   With regard to the FSM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1F6C68F4" w14:textId="77777777" w:rsidTr="003B7AE9">
        <w:tc>
          <w:tcPr>
            <w:tcW w:w="0" w:type="auto"/>
            <w:shd w:val="clear" w:color="auto" w:fill="auto"/>
            <w:hideMark/>
          </w:tcPr>
          <w:p w14:paraId="0EBFDB3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71492DBC" w14:textId="122B091E" w:rsidR="003B7AE9" w:rsidRPr="00BD0415" w:rsidRDefault="003B7AE9" w:rsidP="00EB53C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power park module's technical capability to continuously modulate active power over the full operating range between maximum capacity and minimum regulating level to contribute to frequency control shall be demonstrated. </w:t>
            </w:r>
            <w:r w:rsidR="00EB53C9" w:rsidRPr="00EB53C9">
              <w:rPr>
                <w:rFonts w:ascii="inherit" w:eastAsia="Times New Roman" w:hAnsi="inherit" w:cs="Times New Roman"/>
                <w:sz w:val="24"/>
                <w:szCs w:val="24"/>
                <w:lang w:eastAsia="en-GB"/>
              </w:rPr>
              <w:t>In the case of an electricity storage module, the full operating range</w:t>
            </w:r>
            <w:r w:rsidR="00EB53C9">
              <w:rPr>
                <w:rFonts w:ascii="inherit" w:eastAsia="Times New Roman" w:hAnsi="inherit" w:cs="Times New Roman"/>
                <w:sz w:val="24"/>
                <w:szCs w:val="24"/>
                <w:lang w:eastAsia="en-GB"/>
              </w:rPr>
              <w:t>, depending on the energy stored,</w:t>
            </w:r>
            <w:r w:rsidR="00EB53C9" w:rsidRPr="00EB53C9">
              <w:rPr>
                <w:rFonts w:ascii="inherit" w:eastAsia="Times New Roman" w:hAnsi="inherit" w:cs="Times New Roman"/>
                <w:sz w:val="24"/>
                <w:szCs w:val="24"/>
                <w:lang w:eastAsia="en-GB"/>
              </w:rPr>
              <w:t xml:space="preserve"> is between maximum consumption capacity and maximum capacity</w:t>
            </w:r>
            <w:r w:rsidR="00EB53C9">
              <w:rPr>
                <w:rFonts w:ascii="inherit" w:eastAsia="Times New Roman" w:hAnsi="inherit" w:cs="Times New Roman"/>
                <w:sz w:val="24"/>
                <w:szCs w:val="24"/>
                <w:lang w:eastAsia="en-GB"/>
              </w:rPr>
              <w:t>.</w:t>
            </w:r>
            <w:r w:rsidR="00EB53C9" w:rsidRPr="00EB53C9">
              <w:rPr>
                <w:rFonts w:ascii="inherit" w:eastAsia="Times New Roman" w:hAnsi="inherit" w:cs="Times New Roman"/>
                <w:sz w:val="24"/>
                <w:szCs w:val="24"/>
                <w:lang w:eastAsia="en-GB"/>
              </w:rPr>
              <w:t xml:space="preserve"> </w:t>
            </w:r>
            <w:r w:rsidRPr="00BD0415">
              <w:rPr>
                <w:rFonts w:ascii="inherit" w:eastAsia="Times New Roman" w:hAnsi="inherit" w:cs="Times New Roman"/>
                <w:sz w:val="24"/>
                <w:szCs w:val="24"/>
                <w:lang w:eastAsia="en-GB"/>
              </w:rPr>
              <w:t>The steady-state parameters of regulations, such as insensitivity, droop, deadband and range of regulation, as well as dynamic parameters, including frequency step change response shall be verified;</w:t>
            </w:r>
          </w:p>
        </w:tc>
      </w:tr>
    </w:tbl>
    <w:p w14:paraId="1D032299"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0ADBE505" w14:textId="77777777" w:rsidTr="003B7AE9">
        <w:tc>
          <w:tcPr>
            <w:tcW w:w="0" w:type="auto"/>
            <w:shd w:val="clear" w:color="auto" w:fill="auto"/>
            <w:hideMark/>
          </w:tcPr>
          <w:p w14:paraId="1C5305C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38114DA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droop settings and the deadband. Simulated frequency deviation signals shall be injected to perform the test;</w:t>
            </w:r>
          </w:p>
        </w:tc>
      </w:tr>
    </w:tbl>
    <w:p w14:paraId="30EDA7E4"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2602F8C3" w14:textId="77777777" w:rsidTr="003B7AE9">
        <w:tc>
          <w:tcPr>
            <w:tcW w:w="0" w:type="auto"/>
            <w:shd w:val="clear" w:color="auto" w:fill="auto"/>
            <w:hideMark/>
          </w:tcPr>
          <w:p w14:paraId="284E9CB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6ADEC58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BD0415" w14:paraId="772AAE05" w14:textId="77777777">
              <w:tc>
                <w:tcPr>
                  <w:tcW w:w="0" w:type="auto"/>
                  <w:shd w:val="clear" w:color="auto" w:fill="auto"/>
                  <w:hideMark/>
                </w:tcPr>
                <w:p w14:paraId="7F4C12C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2479FEA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activation time of the full active power frequency response range as a result of a frequency step change is no longer than that required by point (d) of Article 15(2);</w:t>
                  </w:r>
                </w:p>
              </w:tc>
            </w:tr>
          </w:tbl>
          <w:p w14:paraId="3B62EADB"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BD0415" w14:paraId="42911744" w14:textId="77777777">
              <w:tc>
                <w:tcPr>
                  <w:tcW w:w="0" w:type="auto"/>
                  <w:shd w:val="clear" w:color="auto" w:fill="auto"/>
                  <w:hideMark/>
                </w:tcPr>
                <w:p w14:paraId="5CD8A2E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7DEE85D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undamped oscillations do not occur after the step change response;</w:t>
                  </w:r>
                </w:p>
              </w:tc>
            </w:tr>
          </w:tbl>
          <w:p w14:paraId="53367247"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54"/>
              <w:gridCol w:w="8182"/>
            </w:tblGrid>
            <w:tr w:rsidR="003B7AE9" w:rsidRPr="00BD0415" w14:paraId="5BD011DC" w14:textId="77777777">
              <w:tc>
                <w:tcPr>
                  <w:tcW w:w="0" w:type="auto"/>
                  <w:shd w:val="clear" w:color="auto" w:fill="auto"/>
                  <w:hideMark/>
                </w:tcPr>
                <w:p w14:paraId="6ACB012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08F9376D" w14:textId="34957841"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initial delay is in line with point (d) of Article 15(2);</w:t>
                  </w:r>
                </w:p>
              </w:tc>
            </w:tr>
          </w:tbl>
          <w:p w14:paraId="584A06C7"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BD0415" w14:paraId="5E46131A" w14:textId="77777777">
              <w:tc>
                <w:tcPr>
                  <w:tcW w:w="0" w:type="auto"/>
                  <w:shd w:val="clear" w:color="auto" w:fill="auto"/>
                  <w:hideMark/>
                </w:tcPr>
                <w:p w14:paraId="2AF2E2A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(iv)</w:t>
                  </w:r>
                </w:p>
              </w:tc>
              <w:tc>
                <w:tcPr>
                  <w:tcW w:w="0" w:type="auto"/>
                  <w:shd w:val="clear" w:color="auto" w:fill="auto"/>
                  <w:hideMark/>
                </w:tcPr>
                <w:p w14:paraId="42EECD4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droop settings are available within the ranges specified in point (d) of Article 15(2) and the deadband (threshold) is not higher than the value chosen by the relevant TSO; and</w:t>
                  </w:r>
                </w:p>
              </w:tc>
            </w:tr>
          </w:tbl>
          <w:p w14:paraId="4157C561"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BD0415" w14:paraId="69AD872C" w14:textId="77777777">
              <w:tc>
                <w:tcPr>
                  <w:tcW w:w="0" w:type="auto"/>
                  <w:shd w:val="clear" w:color="auto" w:fill="auto"/>
                  <w:hideMark/>
                </w:tcPr>
                <w:p w14:paraId="5F3BFA8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(v)</w:t>
                  </w:r>
                </w:p>
              </w:tc>
              <w:tc>
                <w:tcPr>
                  <w:tcW w:w="0" w:type="auto"/>
                  <w:shd w:val="clear" w:color="auto" w:fill="auto"/>
                  <w:hideMark/>
                </w:tcPr>
                <w:p w14:paraId="1B06A9D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insensitivity of active power frequency response does not exceed the requirement set out in point (d) of Article 15(2).</w:t>
                  </w:r>
                </w:p>
              </w:tc>
            </w:tr>
          </w:tbl>
          <w:p w14:paraId="4127916E"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5B0E1579"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5.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5ED9579D" w14:textId="77777777" w:rsidTr="003B7AE9">
        <w:tc>
          <w:tcPr>
            <w:tcW w:w="0" w:type="auto"/>
            <w:shd w:val="clear" w:color="auto" w:fill="auto"/>
            <w:hideMark/>
          </w:tcPr>
          <w:p w14:paraId="465AAB7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1F71767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 park module's technical capability to participate in frequency restoration control shall be demonstrated. The cooperation of both FSM and frequency restoration control shall be checked;</w:t>
            </w:r>
          </w:p>
        </w:tc>
      </w:tr>
    </w:tbl>
    <w:p w14:paraId="53031353"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6BF13670" w14:textId="77777777" w:rsidTr="003B7AE9">
        <w:tc>
          <w:tcPr>
            <w:tcW w:w="0" w:type="auto"/>
            <w:shd w:val="clear" w:color="auto" w:fill="auto"/>
            <w:hideMark/>
          </w:tcPr>
          <w:p w14:paraId="3809499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5758278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1FC26312"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6.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2B1363DD" w14:textId="77777777" w:rsidTr="003B7AE9">
        <w:tc>
          <w:tcPr>
            <w:tcW w:w="0" w:type="auto"/>
            <w:shd w:val="clear" w:color="auto" w:fill="auto"/>
            <w:hideMark/>
          </w:tcPr>
          <w:p w14:paraId="7F5F711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0B829178" w14:textId="75ACAE9D"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 park module's technical capability to provide leading and lagging reactive power capability in accordance with points (b) and (c) of Article 21(</w:t>
            </w:r>
            <w:r w:rsidR="00DF2879">
              <w:rPr>
                <w:rFonts w:ascii="inherit" w:eastAsia="Times New Roman" w:hAnsi="inherit" w:cs="Times New Roman"/>
                <w:sz w:val="24"/>
                <w:szCs w:val="24"/>
                <w:lang w:eastAsia="en-GB"/>
              </w:rPr>
              <w:t>2</w:t>
            </w:r>
            <w:r w:rsidRPr="00BD0415">
              <w:rPr>
                <w:rFonts w:ascii="inherit" w:eastAsia="Times New Roman" w:hAnsi="inherit" w:cs="Times New Roman"/>
                <w:sz w:val="24"/>
                <w:szCs w:val="24"/>
                <w:lang w:eastAsia="en-GB"/>
              </w:rPr>
              <w:t>) shall be demonstrated;</w:t>
            </w:r>
          </w:p>
        </w:tc>
      </w:tr>
    </w:tbl>
    <w:p w14:paraId="21EAE2C3"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384515D0" w14:textId="77777777" w:rsidTr="003B7AE9">
        <w:tc>
          <w:tcPr>
            <w:tcW w:w="0" w:type="auto"/>
            <w:shd w:val="clear" w:color="auto" w:fill="auto"/>
            <w:hideMark/>
          </w:tcPr>
          <w:p w14:paraId="4B0A25A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5F52AD0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it shall be carried out at maximum reactive power, both leading and lagging, and shall verify the following parameters:</w:t>
            </w:r>
          </w:p>
          <w:tbl>
            <w:tblPr>
              <w:tblW w:w="5000" w:type="pct"/>
              <w:tblCellMar>
                <w:left w:w="0" w:type="dxa"/>
                <w:right w:w="0" w:type="dxa"/>
              </w:tblCellMar>
              <w:tblLook w:val="04A0" w:firstRow="1" w:lastRow="0" w:firstColumn="1" w:lastColumn="0" w:noHBand="0" w:noVBand="1"/>
            </w:tblPr>
            <w:tblGrid>
              <w:gridCol w:w="336"/>
              <w:gridCol w:w="8375"/>
            </w:tblGrid>
            <w:tr w:rsidR="003B7AE9" w:rsidRPr="00BD0415" w14:paraId="494DB612" w14:textId="77777777">
              <w:tc>
                <w:tcPr>
                  <w:tcW w:w="0" w:type="auto"/>
                  <w:shd w:val="clear" w:color="auto" w:fill="auto"/>
                  <w:hideMark/>
                </w:tcPr>
                <w:p w14:paraId="01C535C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05AC97F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operation in excess of 60 % of maximum capacity for 30 min;</w:t>
                  </w:r>
                </w:p>
              </w:tc>
            </w:tr>
          </w:tbl>
          <w:p w14:paraId="454E9FE1"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41"/>
              <w:gridCol w:w="8370"/>
            </w:tblGrid>
            <w:tr w:rsidR="003B7AE9" w:rsidRPr="00BD0415" w14:paraId="58458972" w14:textId="77777777">
              <w:tc>
                <w:tcPr>
                  <w:tcW w:w="0" w:type="auto"/>
                  <w:shd w:val="clear" w:color="auto" w:fill="auto"/>
                  <w:hideMark/>
                </w:tcPr>
                <w:p w14:paraId="7458530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7B75262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operation within the range of 30-50 % of maximum capacity for 30 min; and</w:t>
                  </w:r>
                </w:p>
              </w:tc>
            </w:tr>
          </w:tbl>
          <w:p w14:paraId="7EB6CE2D"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2"/>
              <w:gridCol w:w="8279"/>
            </w:tblGrid>
            <w:tr w:rsidR="003B7AE9" w:rsidRPr="00BD0415" w14:paraId="1F48EF07" w14:textId="77777777">
              <w:tc>
                <w:tcPr>
                  <w:tcW w:w="0" w:type="auto"/>
                  <w:shd w:val="clear" w:color="auto" w:fill="auto"/>
                  <w:hideMark/>
                </w:tcPr>
                <w:p w14:paraId="4610868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03062F1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operation within the range of 10-20 % of maximum capacity for 60 min;</w:t>
                  </w:r>
                </w:p>
              </w:tc>
            </w:tr>
          </w:tbl>
          <w:p w14:paraId="4C06B470"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4D62A055"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46883D74" w14:textId="77777777" w:rsidTr="003B7AE9">
        <w:tc>
          <w:tcPr>
            <w:tcW w:w="0" w:type="auto"/>
            <w:shd w:val="clear" w:color="auto" w:fill="auto"/>
            <w:hideMark/>
          </w:tcPr>
          <w:p w14:paraId="5BADB99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32B4BD9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test shall be deemed successful if the following criteria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BD0415" w14:paraId="4C8A7AF0" w14:textId="77777777">
              <w:tc>
                <w:tcPr>
                  <w:tcW w:w="0" w:type="auto"/>
                  <w:shd w:val="clear" w:color="auto" w:fill="auto"/>
                  <w:hideMark/>
                </w:tcPr>
                <w:p w14:paraId="5ADA933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0E4D74E7" w14:textId="7CB3C03B"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power park module operates for a duration no shorter than the requested duration at maximum reactive power, both leading and lagging, in each parameter specified in </w:t>
                  </w:r>
                  <w:r w:rsidR="00094AE5">
                    <w:rPr>
                      <w:rFonts w:ascii="inherit" w:eastAsia="Times New Roman" w:hAnsi="inherit" w:cs="Times New Roman"/>
                      <w:sz w:val="24"/>
                      <w:szCs w:val="24"/>
                      <w:lang w:eastAsia="en-GB"/>
                    </w:rPr>
                    <w:t>point</w:t>
                  </w:r>
                  <w:r w:rsidRPr="00BD0415">
                    <w:rPr>
                      <w:rFonts w:ascii="inherit" w:eastAsia="Times New Roman" w:hAnsi="inherit" w:cs="Times New Roman"/>
                      <w:sz w:val="24"/>
                      <w:szCs w:val="24"/>
                      <w:lang w:eastAsia="en-GB"/>
                    </w:rPr>
                    <w:t>(b)</w:t>
                  </w:r>
                  <w:r w:rsidR="00094AE5">
                    <w:rPr>
                      <w:rFonts w:ascii="inherit" w:eastAsia="Times New Roman" w:hAnsi="inherit" w:cs="Times New Roman"/>
                      <w:sz w:val="24"/>
                      <w:szCs w:val="24"/>
                      <w:lang w:eastAsia="en-GB"/>
                    </w:rPr>
                    <w:t xml:space="preserve"> above</w:t>
                  </w:r>
                  <w:r w:rsidRPr="00BD0415">
                    <w:rPr>
                      <w:rFonts w:ascii="inherit" w:eastAsia="Times New Roman" w:hAnsi="inherit" w:cs="Times New Roman"/>
                      <w:sz w:val="24"/>
                      <w:szCs w:val="24"/>
                      <w:lang w:eastAsia="en-GB"/>
                    </w:rPr>
                    <w:t>;</w:t>
                  </w:r>
                </w:p>
              </w:tc>
            </w:tr>
          </w:tbl>
          <w:p w14:paraId="779B2BCA"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BD0415" w14:paraId="143AEA56" w14:textId="77777777">
              <w:tc>
                <w:tcPr>
                  <w:tcW w:w="0" w:type="auto"/>
                  <w:shd w:val="clear" w:color="auto" w:fill="auto"/>
                  <w:hideMark/>
                </w:tcPr>
                <w:p w14:paraId="16EBE61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72E69DA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 park module's capability to change to any reactive power target value within the agreed or decided reactive power range is demonstrated; and</w:t>
                  </w:r>
                </w:p>
              </w:tc>
            </w:tr>
          </w:tbl>
          <w:p w14:paraId="333C90A0"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BD0415" w14:paraId="4922214B" w14:textId="77777777">
              <w:tc>
                <w:tcPr>
                  <w:tcW w:w="0" w:type="auto"/>
                  <w:shd w:val="clear" w:color="auto" w:fill="auto"/>
                  <w:hideMark/>
                </w:tcPr>
                <w:p w14:paraId="35852A7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50BBA12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no protection action takes place within the operation limits specified by the reactive power capacity diagram.</w:t>
                  </w:r>
                </w:p>
              </w:tc>
            </w:tr>
          </w:tbl>
          <w:p w14:paraId="3D642911"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73AA6188"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7.   With regard to the voltage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1E8FE32D" w14:textId="77777777" w:rsidTr="003B7AE9">
        <w:tc>
          <w:tcPr>
            <w:tcW w:w="0" w:type="auto"/>
            <w:shd w:val="clear" w:color="auto" w:fill="auto"/>
            <w:hideMark/>
          </w:tcPr>
          <w:p w14:paraId="6A6C88C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60C91DFA" w14:textId="16E299BD"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 park module's capability to operate in voltage control mode referred to in the conditions set out in points (ii) to (iv) of Article 21(</w:t>
            </w:r>
            <w:r w:rsidR="00DF2879">
              <w:rPr>
                <w:rFonts w:ascii="inherit" w:eastAsia="Times New Roman" w:hAnsi="inherit" w:cs="Times New Roman"/>
                <w:sz w:val="24"/>
                <w:szCs w:val="24"/>
                <w:lang w:eastAsia="en-GB"/>
              </w:rPr>
              <w:t>2</w:t>
            </w:r>
            <w:r w:rsidRPr="00BD0415">
              <w:rPr>
                <w:rFonts w:ascii="inherit" w:eastAsia="Times New Roman" w:hAnsi="inherit" w:cs="Times New Roman"/>
                <w:sz w:val="24"/>
                <w:szCs w:val="24"/>
                <w:lang w:eastAsia="en-GB"/>
              </w:rPr>
              <w:t>)(d) shall be demonstrated;</w:t>
            </w:r>
          </w:p>
        </w:tc>
      </w:tr>
    </w:tbl>
    <w:p w14:paraId="110B09A5"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1"/>
        <w:gridCol w:w="8665"/>
      </w:tblGrid>
      <w:tr w:rsidR="003B7AE9" w:rsidRPr="00BD0415" w14:paraId="4F31BF88" w14:textId="77777777" w:rsidTr="003B7AE9">
        <w:tc>
          <w:tcPr>
            <w:tcW w:w="0" w:type="auto"/>
            <w:shd w:val="clear" w:color="auto" w:fill="auto"/>
            <w:hideMark/>
          </w:tcPr>
          <w:p w14:paraId="6F7DBFA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462F4DA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voltage control mode test shall verify the following parameters:</w:t>
            </w:r>
          </w:p>
          <w:tbl>
            <w:tblPr>
              <w:tblW w:w="5000" w:type="pct"/>
              <w:tblCellMar>
                <w:left w:w="0" w:type="dxa"/>
                <w:right w:w="0" w:type="dxa"/>
              </w:tblCellMar>
              <w:tblLook w:val="04A0" w:firstRow="1" w:lastRow="0" w:firstColumn="1" w:lastColumn="0" w:noHBand="0" w:noVBand="1"/>
            </w:tblPr>
            <w:tblGrid>
              <w:gridCol w:w="287"/>
              <w:gridCol w:w="8378"/>
            </w:tblGrid>
            <w:tr w:rsidR="003B7AE9" w:rsidRPr="00BD0415" w14:paraId="47175742" w14:textId="77777777">
              <w:tc>
                <w:tcPr>
                  <w:tcW w:w="0" w:type="auto"/>
                  <w:shd w:val="clear" w:color="auto" w:fill="auto"/>
                  <w:hideMark/>
                </w:tcPr>
                <w:p w14:paraId="1FC2D89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10FCA374" w14:textId="0E309658"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implemented slope and deadband according to Article </w:t>
                  </w:r>
                  <w:r w:rsidRPr="00AB2A85">
                    <w:rPr>
                      <w:rFonts w:ascii="inherit" w:eastAsia="Times New Roman" w:hAnsi="inherit" w:cs="Times New Roman"/>
                      <w:sz w:val="24"/>
                      <w:szCs w:val="24"/>
                      <w:lang w:eastAsia="en-GB"/>
                    </w:rPr>
                    <w:t>21(</w:t>
                  </w:r>
                  <w:r w:rsidR="00DF2879" w:rsidRPr="00AB2A85">
                    <w:rPr>
                      <w:rFonts w:ascii="inherit" w:eastAsia="Times New Roman" w:hAnsi="inherit" w:cs="Times New Roman"/>
                      <w:sz w:val="24"/>
                      <w:szCs w:val="24"/>
                      <w:lang w:eastAsia="en-GB"/>
                    </w:rPr>
                    <w:t>2</w:t>
                  </w:r>
                  <w:r w:rsidRPr="00AB2A85">
                    <w:rPr>
                      <w:rFonts w:ascii="inherit" w:eastAsia="Times New Roman" w:hAnsi="inherit" w:cs="Times New Roman"/>
                      <w:sz w:val="24"/>
                      <w:szCs w:val="24"/>
                      <w:lang w:eastAsia="en-GB"/>
                    </w:rPr>
                    <w:t>)(d)(iii);</w:t>
                  </w:r>
                </w:p>
              </w:tc>
            </w:tr>
          </w:tbl>
          <w:p w14:paraId="657B48B4"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04"/>
              <w:gridCol w:w="7861"/>
            </w:tblGrid>
            <w:tr w:rsidR="003B7AE9" w:rsidRPr="00BD0415" w14:paraId="6A24E416" w14:textId="77777777">
              <w:tc>
                <w:tcPr>
                  <w:tcW w:w="0" w:type="auto"/>
                  <w:shd w:val="clear" w:color="auto" w:fill="auto"/>
                  <w:hideMark/>
                </w:tcPr>
                <w:p w14:paraId="45A1176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500BA77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accuracy of the regulation;</w:t>
                  </w:r>
                </w:p>
              </w:tc>
            </w:tr>
          </w:tbl>
          <w:p w14:paraId="244F07FF"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8"/>
              <w:gridCol w:w="7887"/>
            </w:tblGrid>
            <w:tr w:rsidR="003B7AE9" w:rsidRPr="00BD0415" w14:paraId="14CCBB16" w14:textId="77777777">
              <w:tc>
                <w:tcPr>
                  <w:tcW w:w="0" w:type="auto"/>
                  <w:shd w:val="clear" w:color="auto" w:fill="auto"/>
                  <w:hideMark/>
                </w:tcPr>
                <w:p w14:paraId="06F2799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1F30237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insensitivity of the regulation; and</w:t>
                  </w:r>
                </w:p>
              </w:tc>
            </w:tr>
          </w:tbl>
          <w:p w14:paraId="0D31F956"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5"/>
              <w:gridCol w:w="7900"/>
            </w:tblGrid>
            <w:tr w:rsidR="003B7AE9" w:rsidRPr="00BD0415" w14:paraId="25961159" w14:textId="77777777">
              <w:tc>
                <w:tcPr>
                  <w:tcW w:w="0" w:type="auto"/>
                  <w:shd w:val="clear" w:color="auto" w:fill="auto"/>
                  <w:hideMark/>
                </w:tcPr>
                <w:p w14:paraId="5137108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(iv)</w:t>
                  </w:r>
                </w:p>
              </w:tc>
              <w:tc>
                <w:tcPr>
                  <w:tcW w:w="0" w:type="auto"/>
                  <w:shd w:val="clear" w:color="auto" w:fill="auto"/>
                  <w:hideMark/>
                </w:tcPr>
                <w:p w14:paraId="48815B3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time of reactive power activation;</w:t>
                  </w:r>
                </w:p>
              </w:tc>
            </w:tr>
          </w:tbl>
          <w:p w14:paraId="0924432D"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428DA85C"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48171B67" w14:textId="77777777" w:rsidTr="003B7AE9">
        <w:tc>
          <w:tcPr>
            <w:tcW w:w="0" w:type="auto"/>
            <w:shd w:val="clear" w:color="auto" w:fill="auto"/>
            <w:hideMark/>
          </w:tcPr>
          <w:p w14:paraId="4F80B71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17FD269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BD0415" w14:paraId="366D01B3" w14:textId="77777777">
              <w:tc>
                <w:tcPr>
                  <w:tcW w:w="0" w:type="auto"/>
                  <w:shd w:val="clear" w:color="auto" w:fill="auto"/>
                  <w:hideMark/>
                </w:tcPr>
                <w:p w14:paraId="65BDD63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3ECF6BF2" w14:textId="790467A9"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range of regulation and adjustable droop and deadband complies with the agreed or decided characteristic parameters set out in point (d) of Article 21(</w:t>
                  </w:r>
                  <w:r w:rsidR="00DF2879">
                    <w:rPr>
                      <w:rFonts w:ascii="inherit" w:eastAsia="Times New Roman" w:hAnsi="inherit" w:cs="Times New Roman"/>
                      <w:sz w:val="24"/>
                      <w:szCs w:val="24"/>
                      <w:lang w:eastAsia="en-GB"/>
                    </w:rPr>
                    <w:t>2</w:t>
                  </w:r>
                  <w:r w:rsidRPr="00BD0415">
                    <w:rPr>
                      <w:rFonts w:ascii="inherit" w:eastAsia="Times New Roman" w:hAnsi="inherit" w:cs="Times New Roman"/>
                      <w:sz w:val="24"/>
                      <w:szCs w:val="24"/>
                      <w:lang w:eastAsia="en-GB"/>
                    </w:rPr>
                    <w:t>);</w:t>
                  </w:r>
                </w:p>
              </w:tc>
            </w:tr>
          </w:tbl>
          <w:p w14:paraId="0EE70141"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BD0415" w14:paraId="2F17D59F" w14:textId="77777777">
              <w:tc>
                <w:tcPr>
                  <w:tcW w:w="0" w:type="auto"/>
                  <w:shd w:val="clear" w:color="auto" w:fill="auto"/>
                  <w:hideMark/>
                </w:tcPr>
                <w:p w14:paraId="4F27CA3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4484A0C1" w14:textId="3909B95A"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insensitivity of voltage control is not higher than 0,01 pu, in accordance with point (d) of Article 21(</w:t>
                  </w:r>
                  <w:r w:rsidR="00DF2879">
                    <w:rPr>
                      <w:rFonts w:ascii="inherit" w:eastAsia="Times New Roman" w:hAnsi="inherit" w:cs="Times New Roman"/>
                      <w:sz w:val="24"/>
                      <w:szCs w:val="24"/>
                      <w:lang w:eastAsia="en-GB"/>
                    </w:rPr>
                    <w:t>2</w:t>
                  </w:r>
                  <w:r w:rsidRPr="00BD0415">
                    <w:rPr>
                      <w:rFonts w:ascii="inherit" w:eastAsia="Times New Roman" w:hAnsi="inherit" w:cs="Times New Roman"/>
                      <w:sz w:val="24"/>
                      <w:szCs w:val="24"/>
                      <w:lang w:eastAsia="en-GB"/>
                    </w:rPr>
                    <w:t>); and</w:t>
                  </w:r>
                </w:p>
              </w:tc>
            </w:tr>
          </w:tbl>
          <w:p w14:paraId="406AEF81"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BD0415" w14:paraId="23E4D076" w14:textId="77777777">
              <w:tc>
                <w:tcPr>
                  <w:tcW w:w="0" w:type="auto"/>
                  <w:shd w:val="clear" w:color="auto" w:fill="auto"/>
                  <w:hideMark/>
                </w:tcPr>
                <w:p w14:paraId="6173114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166B0D2A" w14:textId="45188E62"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following a step change in voltage, 90 % of the change in reactive power output has been achieved within the times and tolerances specified in </w:t>
                  </w:r>
                  <w:r w:rsidRPr="00FB2CBA">
                    <w:rPr>
                      <w:rFonts w:ascii="inherit" w:eastAsia="Times New Roman" w:hAnsi="inherit" w:cs="Times New Roman"/>
                      <w:sz w:val="24"/>
                      <w:szCs w:val="24"/>
                      <w:lang w:eastAsia="en-GB"/>
                    </w:rPr>
                    <w:t>point (d</w:t>
                  </w:r>
                  <w:r w:rsidRPr="00BD0415">
                    <w:rPr>
                      <w:rFonts w:ascii="inherit" w:eastAsia="Times New Roman" w:hAnsi="inherit" w:cs="Times New Roman"/>
                      <w:sz w:val="24"/>
                      <w:szCs w:val="24"/>
                      <w:lang w:eastAsia="en-GB"/>
                    </w:rPr>
                    <w:t>) of Article 21(</w:t>
                  </w:r>
                  <w:r w:rsidR="00DF2879">
                    <w:rPr>
                      <w:rFonts w:ascii="inherit" w:eastAsia="Times New Roman" w:hAnsi="inherit" w:cs="Times New Roman"/>
                      <w:sz w:val="24"/>
                      <w:szCs w:val="24"/>
                      <w:lang w:eastAsia="en-GB"/>
                    </w:rPr>
                    <w:t>2</w:t>
                  </w:r>
                  <w:r w:rsidRPr="00BD0415">
                    <w:rPr>
                      <w:rFonts w:ascii="inherit" w:eastAsia="Times New Roman" w:hAnsi="inherit" w:cs="Times New Roman"/>
                      <w:sz w:val="24"/>
                      <w:szCs w:val="24"/>
                      <w:lang w:eastAsia="en-GB"/>
                    </w:rPr>
                    <w:t>).</w:t>
                  </w:r>
                </w:p>
              </w:tc>
            </w:tr>
          </w:tbl>
          <w:p w14:paraId="1C1E0E4B"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39831530" w14:textId="74324F08"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8.   With regard to the reactive power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6FDD6C93" w14:textId="77777777" w:rsidTr="003B7AE9">
        <w:tc>
          <w:tcPr>
            <w:tcW w:w="0" w:type="auto"/>
            <w:shd w:val="clear" w:color="auto" w:fill="auto"/>
            <w:hideMark/>
          </w:tcPr>
          <w:p w14:paraId="74D092F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00A25D2E" w14:textId="5A1B138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power park module's capability to operate in reactive power control mode, in accordance with </w:t>
            </w:r>
            <w:r w:rsidRPr="00FB2CBA">
              <w:rPr>
                <w:rFonts w:ascii="inherit" w:eastAsia="Times New Roman" w:hAnsi="inherit" w:cs="Times New Roman"/>
                <w:sz w:val="24"/>
                <w:szCs w:val="24"/>
                <w:lang w:eastAsia="en-GB"/>
              </w:rPr>
              <w:t>point (v) of Article 21(</w:t>
            </w:r>
            <w:r w:rsidR="00DF2879" w:rsidRPr="00FB2CBA">
              <w:rPr>
                <w:rFonts w:ascii="inherit" w:eastAsia="Times New Roman" w:hAnsi="inherit" w:cs="Times New Roman"/>
                <w:sz w:val="24"/>
                <w:szCs w:val="24"/>
                <w:lang w:eastAsia="en-GB"/>
              </w:rPr>
              <w:t>2</w:t>
            </w:r>
            <w:r w:rsidRPr="00FB2CBA">
              <w:rPr>
                <w:rFonts w:ascii="inherit" w:eastAsia="Times New Roman" w:hAnsi="inherit" w:cs="Times New Roman"/>
                <w:sz w:val="24"/>
                <w:szCs w:val="24"/>
                <w:lang w:eastAsia="en-GB"/>
              </w:rPr>
              <w:t>)(d),</w:t>
            </w:r>
            <w:r w:rsidRPr="00BD0415">
              <w:rPr>
                <w:rFonts w:ascii="inherit" w:eastAsia="Times New Roman" w:hAnsi="inherit" w:cs="Times New Roman"/>
                <w:sz w:val="24"/>
                <w:szCs w:val="24"/>
                <w:lang w:eastAsia="en-GB"/>
              </w:rPr>
              <w:t xml:space="preserve"> shall be demonstrated;</w:t>
            </w:r>
          </w:p>
        </w:tc>
      </w:tr>
    </w:tbl>
    <w:p w14:paraId="1C9B2C75"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0A068A23" w14:textId="77777777" w:rsidTr="003B7AE9">
        <w:tc>
          <w:tcPr>
            <w:tcW w:w="0" w:type="auto"/>
            <w:shd w:val="clear" w:color="auto" w:fill="auto"/>
            <w:hideMark/>
          </w:tcPr>
          <w:p w14:paraId="0805367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4B07EC7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reactive power control mode test shall be complementary to the reactive power capability test;</w:t>
            </w:r>
          </w:p>
        </w:tc>
      </w:tr>
    </w:tbl>
    <w:p w14:paraId="37EE2773"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9"/>
        <w:gridCol w:w="8697"/>
      </w:tblGrid>
      <w:tr w:rsidR="003B7AE9" w:rsidRPr="00BD0415" w14:paraId="6FE423EE" w14:textId="77777777" w:rsidTr="003B7AE9">
        <w:tc>
          <w:tcPr>
            <w:tcW w:w="0" w:type="auto"/>
            <w:shd w:val="clear" w:color="auto" w:fill="auto"/>
            <w:hideMark/>
          </w:tcPr>
          <w:p w14:paraId="466C2C3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3EE9E23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reactive power control mode test shall verify the following parameters:</w:t>
            </w:r>
          </w:p>
          <w:tbl>
            <w:tblPr>
              <w:tblW w:w="5000" w:type="pct"/>
              <w:tblCellMar>
                <w:left w:w="0" w:type="dxa"/>
                <w:right w:w="0" w:type="dxa"/>
              </w:tblCellMar>
              <w:tblLook w:val="04A0" w:firstRow="1" w:lastRow="0" w:firstColumn="1" w:lastColumn="0" w:noHBand="0" w:noVBand="1"/>
            </w:tblPr>
            <w:tblGrid>
              <w:gridCol w:w="409"/>
              <w:gridCol w:w="8288"/>
            </w:tblGrid>
            <w:tr w:rsidR="003B7AE9" w:rsidRPr="00BD0415" w14:paraId="548FCD52" w14:textId="77777777">
              <w:tc>
                <w:tcPr>
                  <w:tcW w:w="0" w:type="auto"/>
                  <w:shd w:val="clear" w:color="auto" w:fill="auto"/>
                  <w:hideMark/>
                </w:tcPr>
                <w:p w14:paraId="2D996CA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71EAB78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reactive power setpoint range and increment;</w:t>
                  </w:r>
                </w:p>
              </w:tc>
            </w:tr>
          </w:tbl>
          <w:p w14:paraId="2BC4B8CD"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5"/>
              <w:gridCol w:w="7982"/>
            </w:tblGrid>
            <w:tr w:rsidR="003B7AE9" w:rsidRPr="00BD0415" w14:paraId="482ADEFC" w14:textId="77777777">
              <w:tc>
                <w:tcPr>
                  <w:tcW w:w="0" w:type="auto"/>
                  <w:shd w:val="clear" w:color="auto" w:fill="auto"/>
                  <w:hideMark/>
                </w:tcPr>
                <w:p w14:paraId="34F26D8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5360EB2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accuracy of the regulation; and</w:t>
                  </w:r>
                </w:p>
              </w:tc>
            </w:tr>
          </w:tbl>
          <w:p w14:paraId="2FB947E2"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95"/>
              <w:gridCol w:w="7902"/>
            </w:tblGrid>
            <w:tr w:rsidR="003B7AE9" w:rsidRPr="00BD0415" w14:paraId="75ECB0C6" w14:textId="77777777">
              <w:tc>
                <w:tcPr>
                  <w:tcW w:w="0" w:type="auto"/>
                  <w:shd w:val="clear" w:color="auto" w:fill="auto"/>
                  <w:hideMark/>
                </w:tcPr>
                <w:p w14:paraId="720776E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23685E0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time of reactive power activation.</w:t>
                  </w:r>
                </w:p>
              </w:tc>
            </w:tr>
          </w:tbl>
          <w:p w14:paraId="14468189"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1E436663"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79CAB41F" w14:textId="77777777" w:rsidTr="003B7AE9">
        <w:tc>
          <w:tcPr>
            <w:tcW w:w="0" w:type="auto"/>
            <w:shd w:val="clear" w:color="auto" w:fill="auto"/>
            <w:hideMark/>
          </w:tcPr>
          <w:p w14:paraId="1ABBA06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w:t>
            </w:r>
          </w:p>
        </w:tc>
        <w:tc>
          <w:tcPr>
            <w:tcW w:w="0" w:type="auto"/>
            <w:shd w:val="clear" w:color="auto" w:fill="auto"/>
            <w:hideMark/>
          </w:tcPr>
          <w:p w14:paraId="2B068C3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59"/>
            </w:tblGrid>
            <w:tr w:rsidR="003B7AE9" w:rsidRPr="00BD0415" w14:paraId="476E5D3B" w14:textId="77777777">
              <w:tc>
                <w:tcPr>
                  <w:tcW w:w="0" w:type="auto"/>
                  <w:shd w:val="clear" w:color="auto" w:fill="auto"/>
                  <w:hideMark/>
                </w:tcPr>
                <w:p w14:paraId="353D847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14101124" w14:textId="5BC8F849"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reactive power setpoint range and increment are ensured in accordance with point (d) of Article 21(</w:t>
                  </w:r>
                  <w:r w:rsidR="00DF2879">
                    <w:rPr>
                      <w:rFonts w:ascii="inherit" w:eastAsia="Times New Roman" w:hAnsi="inherit" w:cs="Times New Roman"/>
                      <w:sz w:val="24"/>
                      <w:szCs w:val="24"/>
                      <w:lang w:eastAsia="en-GB"/>
                    </w:rPr>
                    <w:t>2</w:t>
                  </w:r>
                  <w:r w:rsidRPr="00BD0415">
                    <w:rPr>
                      <w:rFonts w:ascii="inherit" w:eastAsia="Times New Roman" w:hAnsi="inherit" w:cs="Times New Roman"/>
                      <w:sz w:val="24"/>
                      <w:szCs w:val="24"/>
                      <w:lang w:eastAsia="en-GB"/>
                    </w:rPr>
                    <w:t>); and</w:t>
                  </w:r>
                </w:p>
              </w:tc>
            </w:tr>
          </w:tbl>
          <w:p w14:paraId="6FFB8163"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BD0415" w14:paraId="46A3F21A" w14:textId="77777777">
              <w:tc>
                <w:tcPr>
                  <w:tcW w:w="0" w:type="auto"/>
                  <w:shd w:val="clear" w:color="auto" w:fill="auto"/>
                  <w:hideMark/>
                </w:tcPr>
                <w:p w14:paraId="1E9FB4D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6FE88785" w14:textId="47E9E4FB"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accuracy of the regulation complies with the conditions set out in point (d) of Article 21(</w:t>
                  </w:r>
                  <w:r w:rsidR="00DF2879">
                    <w:rPr>
                      <w:rFonts w:ascii="inherit" w:eastAsia="Times New Roman" w:hAnsi="inherit" w:cs="Times New Roman"/>
                      <w:sz w:val="24"/>
                      <w:szCs w:val="24"/>
                      <w:lang w:eastAsia="en-GB"/>
                    </w:rPr>
                    <w:t>2</w:t>
                  </w:r>
                  <w:r w:rsidRPr="00BD0415">
                    <w:rPr>
                      <w:rFonts w:ascii="inherit" w:eastAsia="Times New Roman" w:hAnsi="inherit" w:cs="Times New Roman"/>
                      <w:sz w:val="24"/>
                      <w:szCs w:val="24"/>
                      <w:lang w:eastAsia="en-GB"/>
                    </w:rPr>
                    <w:t>).</w:t>
                  </w:r>
                </w:p>
              </w:tc>
            </w:tr>
          </w:tbl>
          <w:p w14:paraId="1A8BA1CB"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706CFF1F"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9.   With regard to the power factor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3FEE70B4" w14:textId="77777777" w:rsidTr="003B7AE9">
        <w:tc>
          <w:tcPr>
            <w:tcW w:w="0" w:type="auto"/>
            <w:shd w:val="clear" w:color="auto" w:fill="auto"/>
            <w:hideMark/>
          </w:tcPr>
          <w:p w14:paraId="20843DD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0C44A158" w14:textId="73025091"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power park module's capability to operate in power factor control mode in accordance with </w:t>
            </w:r>
            <w:r w:rsidRPr="006F12F5">
              <w:rPr>
                <w:rFonts w:ascii="inherit" w:eastAsia="Times New Roman" w:hAnsi="inherit" w:cs="Times New Roman"/>
                <w:sz w:val="24"/>
                <w:szCs w:val="24"/>
                <w:lang w:eastAsia="en-GB"/>
              </w:rPr>
              <w:t>point (vi) of Article 21(</w:t>
            </w:r>
            <w:r w:rsidR="00DF2879" w:rsidRPr="006F12F5">
              <w:rPr>
                <w:rFonts w:ascii="inherit" w:eastAsia="Times New Roman" w:hAnsi="inherit" w:cs="Times New Roman"/>
                <w:sz w:val="24"/>
                <w:szCs w:val="24"/>
                <w:lang w:eastAsia="en-GB"/>
              </w:rPr>
              <w:t>2</w:t>
            </w:r>
            <w:r w:rsidRPr="006F12F5">
              <w:rPr>
                <w:rFonts w:ascii="inherit" w:eastAsia="Times New Roman" w:hAnsi="inherit" w:cs="Times New Roman"/>
                <w:sz w:val="24"/>
                <w:szCs w:val="24"/>
                <w:lang w:eastAsia="en-GB"/>
              </w:rPr>
              <w:t>)(d)</w:t>
            </w:r>
            <w:r w:rsidRPr="00BD0415">
              <w:rPr>
                <w:rFonts w:ascii="inherit" w:eastAsia="Times New Roman" w:hAnsi="inherit" w:cs="Times New Roman"/>
                <w:sz w:val="24"/>
                <w:szCs w:val="24"/>
                <w:lang w:eastAsia="en-GB"/>
              </w:rPr>
              <w:t xml:space="preserve"> shall be demonstrated;</w:t>
            </w:r>
          </w:p>
        </w:tc>
      </w:tr>
    </w:tbl>
    <w:p w14:paraId="39668B06"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BD0415" w14:paraId="13EECC3E" w14:textId="77777777" w:rsidTr="003B7AE9">
        <w:tc>
          <w:tcPr>
            <w:tcW w:w="0" w:type="auto"/>
            <w:shd w:val="clear" w:color="auto" w:fill="auto"/>
            <w:hideMark/>
          </w:tcPr>
          <w:p w14:paraId="2DF032A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72D429D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 factor control mode test shall verify the following parameters:</w:t>
            </w:r>
          </w:p>
          <w:tbl>
            <w:tblPr>
              <w:tblW w:w="5000" w:type="pct"/>
              <w:tblCellMar>
                <w:left w:w="0" w:type="dxa"/>
                <w:right w:w="0" w:type="dxa"/>
              </w:tblCellMar>
              <w:tblLook w:val="04A0" w:firstRow="1" w:lastRow="0" w:firstColumn="1" w:lastColumn="0" w:noHBand="0" w:noVBand="1"/>
            </w:tblPr>
            <w:tblGrid>
              <w:gridCol w:w="609"/>
              <w:gridCol w:w="8051"/>
            </w:tblGrid>
            <w:tr w:rsidR="003B7AE9" w:rsidRPr="00BD0415" w14:paraId="6047F4E5" w14:textId="77777777">
              <w:tc>
                <w:tcPr>
                  <w:tcW w:w="0" w:type="auto"/>
                  <w:shd w:val="clear" w:color="auto" w:fill="auto"/>
                  <w:hideMark/>
                </w:tcPr>
                <w:p w14:paraId="505578D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7A09AD3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 factor setpoint range;</w:t>
                  </w:r>
                </w:p>
              </w:tc>
            </w:tr>
          </w:tbl>
          <w:p w14:paraId="438AD939"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2"/>
              <w:gridCol w:w="7948"/>
            </w:tblGrid>
            <w:tr w:rsidR="003B7AE9" w:rsidRPr="00BD0415" w14:paraId="5DC42255" w14:textId="77777777">
              <w:tc>
                <w:tcPr>
                  <w:tcW w:w="0" w:type="auto"/>
                  <w:shd w:val="clear" w:color="auto" w:fill="auto"/>
                  <w:hideMark/>
                </w:tcPr>
                <w:p w14:paraId="40BC25F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0D0A434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accuracy of the regulation; and</w:t>
                  </w:r>
                </w:p>
              </w:tc>
            </w:tr>
          </w:tbl>
          <w:p w14:paraId="4865F66A"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199"/>
            </w:tblGrid>
            <w:tr w:rsidR="003B7AE9" w:rsidRPr="00BD0415" w14:paraId="668A7E9A" w14:textId="77777777">
              <w:tc>
                <w:tcPr>
                  <w:tcW w:w="0" w:type="auto"/>
                  <w:shd w:val="clear" w:color="auto" w:fill="auto"/>
                  <w:hideMark/>
                </w:tcPr>
                <w:p w14:paraId="0AAB0AB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5EC5D50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response of reactive power due to step change of active power;</w:t>
                  </w:r>
                </w:p>
              </w:tc>
            </w:tr>
          </w:tbl>
          <w:p w14:paraId="6A27CCF5"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4B1E15F4"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35FDE615" w14:textId="77777777" w:rsidTr="003B7AE9">
        <w:tc>
          <w:tcPr>
            <w:tcW w:w="0" w:type="auto"/>
            <w:shd w:val="clear" w:color="auto" w:fill="auto"/>
            <w:hideMark/>
          </w:tcPr>
          <w:p w14:paraId="5C3D0AA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2CCEA0C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test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BD0415" w14:paraId="69BFEA0E" w14:textId="77777777">
              <w:tc>
                <w:tcPr>
                  <w:tcW w:w="0" w:type="auto"/>
                  <w:shd w:val="clear" w:color="auto" w:fill="auto"/>
                  <w:hideMark/>
                </w:tcPr>
                <w:p w14:paraId="0DFAD2A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6A701AC5" w14:textId="3AD9AD48"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 factor setpoint range and increment are ensured in accordance with point (d) of Article 21(</w:t>
                  </w:r>
                  <w:r w:rsidR="00DF2879">
                    <w:rPr>
                      <w:rFonts w:ascii="inherit" w:eastAsia="Times New Roman" w:hAnsi="inherit" w:cs="Times New Roman"/>
                      <w:sz w:val="24"/>
                      <w:szCs w:val="24"/>
                      <w:lang w:eastAsia="en-GB"/>
                    </w:rPr>
                    <w:t>2</w:t>
                  </w:r>
                  <w:r w:rsidRPr="00BD0415">
                    <w:rPr>
                      <w:rFonts w:ascii="inherit" w:eastAsia="Times New Roman" w:hAnsi="inherit" w:cs="Times New Roman"/>
                      <w:sz w:val="24"/>
                      <w:szCs w:val="24"/>
                      <w:lang w:eastAsia="en-GB"/>
                    </w:rPr>
                    <w:t>);</w:t>
                  </w:r>
                </w:p>
              </w:tc>
            </w:tr>
          </w:tbl>
          <w:p w14:paraId="028309E9"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BD0415" w14:paraId="48E3FC02" w14:textId="77777777">
              <w:tc>
                <w:tcPr>
                  <w:tcW w:w="0" w:type="auto"/>
                  <w:shd w:val="clear" w:color="auto" w:fill="auto"/>
                  <w:hideMark/>
                </w:tcPr>
                <w:p w14:paraId="781FD58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7850A557" w14:textId="4BD97E7E"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time of reactive power activation as a result of step active power change does not exceed the requirement laid down in point (d) of Article 21(</w:t>
                  </w:r>
                  <w:r w:rsidR="00DF2879">
                    <w:rPr>
                      <w:rFonts w:ascii="inherit" w:eastAsia="Times New Roman" w:hAnsi="inherit" w:cs="Times New Roman"/>
                      <w:sz w:val="24"/>
                      <w:szCs w:val="24"/>
                      <w:lang w:eastAsia="en-GB"/>
                    </w:rPr>
                    <w:t>2</w:t>
                  </w:r>
                  <w:r w:rsidRPr="00BD0415">
                    <w:rPr>
                      <w:rFonts w:ascii="inherit" w:eastAsia="Times New Roman" w:hAnsi="inherit" w:cs="Times New Roman"/>
                      <w:sz w:val="24"/>
                      <w:szCs w:val="24"/>
                      <w:lang w:eastAsia="en-GB"/>
                    </w:rPr>
                    <w:t>); and</w:t>
                  </w:r>
                </w:p>
              </w:tc>
            </w:tr>
          </w:tbl>
          <w:p w14:paraId="6D47A6E0"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BD0415" w14:paraId="731CE09D" w14:textId="77777777">
              <w:tc>
                <w:tcPr>
                  <w:tcW w:w="0" w:type="auto"/>
                  <w:shd w:val="clear" w:color="auto" w:fill="auto"/>
                  <w:hideMark/>
                </w:tcPr>
                <w:p w14:paraId="70D9CA8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(iii)</w:t>
                  </w:r>
                </w:p>
              </w:tc>
              <w:tc>
                <w:tcPr>
                  <w:tcW w:w="0" w:type="auto"/>
                  <w:shd w:val="clear" w:color="auto" w:fill="auto"/>
                  <w:hideMark/>
                </w:tcPr>
                <w:p w14:paraId="6E3B46ED" w14:textId="71D691B8"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accuracy of the regulation complies with the value specified in point (d) of Article 21(</w:t>
                  </w:r>
                  <w:r w:rsidR="00DF2879">
                    <w:rPr>
                      <w:rFonts w:ascii="inherit" w:eastAsia="Times New Roman" w:hAnsi="inherit" w:cs="Times New Roman"/>
                      <w:sz w:val="24"/>
                      <w:szCs w:val="24"/>
                      <w:lang w:eastAsia="en-GB"/>
                    </w:rPr>
                    <w:t>2</w:t>
                  </w:r>
                  <w:r w:rsidRPr="00BD0415">
                    <w:rPr>
                      <w:rFonts w:ascii="inherit" w:eastAsia="Times New Roman" w:hAnsi="inherit" w:cs="Times New Roman"/>
                      <w:sz w:val="24"/>
                      <w:szCs w:val="24"/>
                      <w:lang w:eastAsia="en-GB"/>
                    </w:rPr>
                    <w:t>).</w:t>
                  </w:r>
                </w:p>
              </w:tc>
            </w:tr>
          </w:tbl>
          <w:p w14:paraId="35E1E43E"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68707903"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10.   With regard to the tests referred to in paragraphs 7, 8 and 9, the relevant system operator may select only one of the three control options for testing.</w:t>
      </w:r>
    </w:p>
    <w:p w14:paraId="3DDF4992" w14:textId="77777777" w:rsidR="003B7AE9" w:rsidRPr="00BD0415" w:rsidRDefault="003B7AE9" w:rsidP="006904E0">
      <w:pPr>
        <w:pStyle w:val="Heading2"/>
      </w:pPr>
      <w:r w:rsidRPr="00BD0415">
        <w:t>Article 49</w:t>
      </w:r>
    </w:p>
    <w:p w14:paraId="3A164BF1"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Compliance tests for type D power park modules</w:t>
      </w:r>
    </w:p>
    <w:p w14:paraId="046C3798"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Type D power park modules are subject to the compliance tests for type B and C power park modules in accordance with the conditions set out in Articles 47 and 48.</w:t>
      </w:r>
    </w:p>
    <w:p w14:paraId="469D69EE"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1FF5B3A4" w14:textId="77777777" w:rsidR="003B7AE9" w:rsidRPr="00BD0415"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i/>
          <w:iCs/>
          <w:color w:val="000000"/>
          <w:sz w:val="24"/>
          <w:szCs w:val="24"/>
          <w:lang w:eastAsia="en-GB"/>
        </w:rPr>
        <w:t>CHAPTER 4</w:t>
      </w:r>
    </w:p>
    <w:p w14:paraId="2FF96ECD" w14:textId="77777777" w:rsidR="003B7AE9" w:rsidRPr="007214C5" w:rsidRDefault="003B7AE9" w:rsidP="007214C5">
      <w:pPr>
        <w:pStyle w:val="Heading1"/>
        <w:rPr>
          <w:i/>
          <w:iCs/>
        </w:rPr>
      </w:pPr>
      <w:r w:rsidRPr="007214C5">
        <w:rPr>
          <w:i/>
          <w:iCs/>
        </w:rPr>
        <w:t>Compliance testing for offshore power park modules</w:t>
      </w:r>
    </w:p>
    <w:p w14:paraId="0F1C683F" w14:textId="77777777" w:rsidR="003B7AE9" w:rsidRPr="00BD0415" w:rsidRDefault="003B7AE9" w:rsidP="006904E0">
      <w:pPr>
        <w:pStyle w:val="Heading2"/>
      </w:pPr>
      <w:r w:rsidRPr="00BD0415">
        <w:t>Article 50</w:t>
      </w:r>
    </w:p>
    <w:p w14:paraId="4FD7EE16"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Compliance tests for offshore power park modules</w:t>
      </w:r>
    </w:p>
    <w:p w14:paraId="29D59A7C" w14:textId="4FA139E7" w:rsidR="003B7AE9" w:rsidRPr="00BD0415" w:rsidRDefault="008D772F"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8D772F">
        <w:rPr>
          <w:rFonts w:ascii="inherit" w:eastAsia="Times New Roman" w:hAnsi="inherit" w:cs="Times New Roman"/>
          <w:color w:val="000000"/>
          <w:sz w:val="24"/>
          <w:szCs w:val="24"/>
          <w:lang w:eastAsia="en-GB"/>
        </w:rPr>
        <w:t xml:space="preserve">Offshore power park modules are subject to the compliance tests for </w:t>
      </w:r>
      <w:r>
        <w:rPr>
          <w:rFonts w:ascii="inherit" w:eastAsia="Times New Roman" w:hAnsi="inherit" w:cs="Times New Roman"/>
          <w:color w:val="000000"/>
          <w:sz w:val="24"/>
          <w:szCs w:val="24"/>
          <w:lang w:eastAsia="en-GB"/>
        </w:rPr>
        <w:t xml:space="preserve">onshore </w:t>
      </w:r>
      <w:r w:rsidRPr="008D772F">
        <w:rPr>
          <w:rFonts w:ascii="inherit" w:eastAsia="Times New Roman" w:hAnsi="inherit" w:cs="Times New Roman"/>
          <w:color w:val="000000"/>
          <w:sz w:val="24"/>
          <w:szCs w:val="24"/>
          <w:lang w:eastAsia="en-GB"/>
        </w:rPr>
        <w:t>power park modules in accordance with the conditions set out in Articles 47, 48 and 49.</w:t>
      </w:r>
    </w:p>
    <w:p w14:paraId="02944E62" w14:textId="77777777" w:rsidR="003B7AE9" w:rsidRPr="00BD0415"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i/>
          <w:iCs/>
          <w:color w:val="000000"/>
          <w:sz w:val="24"/>
          <w:szCs w:val="24"/>
          <w:lang w:eastAsia="en-GB"/>
        </w:rPr>
        <w:t>CHAPTER 5</w:t>
      </w:r>
    </w:p>
    <w:p w14:paraId="0E8FB615" w14:textId="77777777" w:rsidR="003B7AE9" w:rsidRPr="007214C5" w:rsidRDefault="003B7AE9" w:rsidP="007214C5">
      <w:pPr>
        <w:pStyle w:val="Heading1"/>
        <w:rPr>
          <w:i/>
          <w:iCs/>
        </w:rPr>
      </w:pPr>
      <w:r w:rsidRPr="007214C5">
        <w:rPr>
          <w:i/>
          <w:iCs/>
        </w:rPr>
        <w:t>Compliance simulations for synchronous power-generating modules</w:t>
      </w:r>
    </w:p>
    <w:p w14:paraId="3A490B1D" w14:textId="77777777" w:rsidR="003B7AE9" w:rsidRPr="00BD0415" w:rsidRDefault="003B7AE9" w:rsidP="006904E0">
      <w:pPr>
        <w:pStyle w:val="Heading2"/>
      </w:pPr>
      <w:r w:rsidRPr="00BD0415">
        <w:t>Article 51</w:t>
      </w:r>
    </w:p>
    <w:p w14:paraId="1F3C2CF5"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Compliance simulations for type B synchronous power-generating modules</w:t>
      </w:r>
    </w:p>
    <w:p w14:paraId="6295692D"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Power-generating facility owners shall undertake LFSM-O response simulations in relation to type B synchronous power-generating modules. Instead of the relevant simulations, the power-generating facility owner may use equipment certificates issued by an authorised certifier to demonstrate compliance with the relevant requirement. In that case, the equipment certificates shall be provided to the relevant system operator.</w:t>
      </w:r>
    </w:p>
    <w:p w14:paraId="18F0C9B4"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3C06BF66" w14:textId="77777777" w:rsidTr="003B7AE9">
        <w:tc>
          <w:tcPr>
            <w:tcW w:w="0" w:type="auto"/>
            <w:shd w:val="clear" w:color="auto" w:fill="auto"/>
            <w:hideMark/>
          </w:tcPr>
          <w:p w14:paraId="6876B68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2D449B4E" w14:textId="773728B5"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power-generating module's capability to modulate active power at high frequency in accordance with Article 13(</w:t>
            </w:r>
            <w:r w:rsidR="00DF2879">
              <w:rPr>
                <w:rFonts w:ascii="inherit" w:eastAsia="Times New Roman" w:hAnsi="inherit" w:cs="Times New Roman"/>
                <w:sz w:val="24"/>
                <w:szCs w:val="24"/>
                <w:lang w:eastAsia="en-GB"/>
              </w:rPr>
              <w:t>3</w:t>
            </w:r>
            <w:r w:rsidRPr="00BD0415">
              <w:rPr>
                <w:rFonts w:ascii="inherit" w:eastAsia="Times New Roman" w:hAnsi="inherit" w:cs="Times New Roman"/>
                <w:sz w:val="24"/>
                <w:szCs w:val="24"/>
                <w:lang w:eastAsia="en-GB"/>
              </w:rPr>
              <w:t>) shall be demonstrated by simulation;</w:t>
            </w:r>
          </w:p>
        </w:tc>
      </w:tr>
    </w:tbl>
    <w:p w14:paraId="69E99181"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6F4B5080" w14:textId="77777777" w:rsidTr="003B7AE9">
        <w:tc>
          <w:tcPr>
            <w:tcW w:w="0" w:type="auto"/>
            <w:shd w:val="clear" w:color="auto" w:fill="auto"/>
            <w:hideMark/>
          </w:tcPr>
          <w:p w14:paraId="407FFFD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0985DBBB" w14:textId="1A21A722"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simulation shall be carried out by means of high frequency steps and ramps reaching minimum regulating level;</w:t>
            </w:r>
          </w:p>
        </w:tc>
      </w:tr>
    </w:tbl>
    <w:p w14:paraId="375C27DA"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20AE8E8E" w14:textId="77777777" w:rsidTr="003B7AE9">
        <w:tc>
          <w:tcPr>
            <w:tcW w:w="0" w:type="auto"/>
            <w:shd w:val="clear" w:color="auto" w:fill="auto"/>
            <w:hideMark/>
          </w:tcPr>
          <w:p w14:paraId="657198A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51FA434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59"/>
            </w:tblGrid>
            <w:tr w:rsidR="003B7AE9" w:rsidRPr="00BD0415" w14:paraId="799229EA" w14:textId="77777777">
              <w:tc>
                <w:tcPr>
                  <w:tcW w:w="0" w:type="auto"/>
                  <w:shd w:val="clear" w:color="auto" w:fill="auto"/>
                  <w:hideMark/>
                </w:tcPr>
                <w:p w14:paraId="08F45B0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2155F48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simulation model of the power-generating module is validated against the compliance test for LFSM-O response described in Article 44(2); and</w:t>
                  </w:r>
                </w:p>
              </w:tc>
            </w:tr>
          </w:tbl>
          <w:p w14:paraId="775EFE86"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50"/>
              <w:gridCol w:w="8359"/>
            </w:tblGrid>
            <w:tr w:rsidR="003B7AE9" w:rsidRPr="00BD0415" w14:paraId="1C8AB4D1" w14:textId="77777777">
              <w:tc>
                <w:tcPr>
                  <w:tcW w:w="0" w:type="auto"/>
                  <w:shd w:val="clear" w:color="auto" w:fill="auto"/>
                  <w:hideMark/>
                </w:tcPr>
                <w:p w14:paraId="1257591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3C0164F4" w14:textId="1815951A"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compliance with the requirement set out in Article 13(</w:t>
                  </w:r>
                  <w:r w:rsidR="00DF2879">
                    <w:rPr>
                      <w:rFonts w:ascii="inherit" w:eastAsia="Times New Roman" w:hAnsi="inherit" w:cs="Times New Roman"/>
                      <w:sz w:val="24"/>
                      <w:szCs w:val="24"/>
                      <w:lang w:eastAsia="en-GB"/>
                    </w:rPr>
                    <w:t>3</w:t>
                  </w:r>
                  <w:r w:rsidRPr="00BD0415">
                    <w:rPr>
                      <w:rFonts w:ascii="inherit" w:eastAsia="Times New Roman" w:hAnsi="inherit" w:cs="Times New Roman"/>
                      <w:sz w:val="24"/>
                      <w:szCs w:val="24"/>
                      <w:lang w:eastAsia="en-GB"/>
                    </w:rPr>
                    <w:t>) is demonstrated.</w:t>
                  </w:r>
                </w:p>
              </w:tc>
            </w:tr>
          </w:tbl>
          <w:p w14:paraId="1047770B"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r w:rsidR="0071017D" w:rsidRPr="00BD0415" w14:paraId="78BAEE79" w14:textId="77777777" w:rsidTr="003B7AE9">
        <w:tc>
          <w:tcPr>
            <w:tcW w:w="0" w:type="auto"/>
            <w:shd w:val="clear" w:color="auto" w:fill="auto"/>
          </w:tcPr>
          <w:p w14:paraId="3C90A899" w14:textId="687E0C2F" w:rsidR="0071017D" w:rsidRPr="00BD0415" w:rsidRDefault="000A09D7" w:rsidP="003B7AE9">
            <w:pPr>
              <w:spacing w:before="120" w:after="0" w:line="240" w:lineRule="auto"/>
              <w:jc w:val="both"/>
              <w:rPr>
                <w:rFonts w:ascii="inherit" w:eastAsia="Times New Roman" w:hAnsi="inherit" w:cs="Times New Roman"/>
                <w:sz w:val="24"/>
                <w:szCs w:val="24"/>
                <w:lang w:eastAsia="en-GB"/>
              </w:rPr>
            </w:pPr>
            <w:del w:id="416" w:author="Author">
              <w:r>
                <w:rPr>
                  <w:rFonts w:ascii="inherit" w:eastAsia="Times New Roman" w:hAnsi="inherit" w:cs="Times New Roman"/>
                  <w:sz w:val="24"/>
                  <w:szCs w:val="24"/>
                  <w:lang w:eastAsia="en-GB"/>
                </w:rPr>
                <w:delText>(d)</w:delText>
              </w:r>
            </w:del>
          </w:p>
        </w:tc>
        <w:tc>
          <w:tcPr>
            <w:tcW w:w="0" w:type="auto"/>
            <w:shd w:val="clear" w:color="auto" w:fill="auto"/>
          </w:tcPr>
          <w:p w14:paraId="14A0D292" w14:textId="3FA4C065" w:rsidR="0071017D" w:rsidRPr="00BD0415" w:rsidRDefault="000A09D7" w:rsidP="000A09D7">
            <w:pPr>
              <w:spacing w:before="120" w:after="0" w:line="240" w:lineRule="auto"/>
              <w:jc w:val="both"/>
              <w:rPr>
                <w:rFonts w:ascii="inherit" w:eastAsia="Times New Roman" w:hAnsi="inherit" w:cs="Times New Roman"/>
                <w:sz w:val="24"/>
                <w:szCs w:val="24"/>
                <w:lang w:eastAsia="en-GB"/>
              </w:rPr>
            </w:pPr>
            <w:del w:id="417" w:author="Author">
              <w:r w:rsidRPr="000A09D7">
                <w:rPr>
                  <w:rFonts w:ascii="inherit" w:eastAsia="Times New Roman" w:hAnsi="inherit" w:cs="Times New Roman"/>
                  <w:sz w:val="24"/>
                  <w:szCs w:val="24"/>
                  <w:lang w:eastAsia="en-GB"/>
                </w:rPr>
                <w:delText xml:space="preserve">The relevant TSO has the right to request a stability compliance for the LFSM-O control in a close loop operation set up of the </w:delText>
              </w:r>
              <w:r>
                <w:rPr>
                  <w:rFonts w:ascii="inherit" w:eastAsia="Times New Roman" w:hAnsi="inherit" w:cs="Times New Roman"/>
                  <w:sz w:val="24"/>
                  <w:szCs w:val="24"/>
                  <w:lang w:eastAsia="en-GB"/>
                </w:rPr>
                <w:delText xml:space="preserve">synchronous </w:delText>
              </w:r>
              <w:commentRangeStart w:id="418"/>
              <w:r>
                <w:rPr>
                  <w:rFonts w:ascii="inherit" w:eastAsia="Times New Roman" w:hAnsi="inherit" w:cs="Times New Roman"/>
                  <w:sz w:val="24"/>
                  <w:szCs w:val="24"/>
                  <w:lang w:eastAsia="en-GB"/>
                </w:rPr>
                <w:delText>power-generating module</w:delText>
              </w:r>
            </w:del>
            <w:commentRangeEnd w:id="418"/>
            <w:r w:rsidR="00D23731">
              <w:rPr>
                <w:rStyle w:val="CommentReference"/>
              </w:rPr>
              <w:commentReference w:id="418"/>
            </w:r>
            <w:del w:id="419" w:author="Author">
              <w:r w:rsidRPr="000A09D7">
                <w:rPr>
                  <w:rFonts w:ascii="inherit" w:eastAsia="Times New Roman" w:hAnsi="inherit" w:cs="Times New Roman"/>
                  <w:sz w:val="24"/>
                  <w:szCs w:val="24"/>
                  <w:lang w:eastAsia="en-GB"/>
                </w:rPr>
                <w:delText>.</w:delText>
              </w:r>
            </w:del>
          </w:p>
        </w:tc>
      </w:tr>
    </w:tbl>
    <w:p w14:paraId="6939F21F" w14:textId="77777777" w:rsidR="000A09D7" w:rsidRPr="000A09D7" w:rsidRDefault="003B7AE9" w:rsidP="000A09D7">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w:t>
      </w:r>
      <w:r w:rsidR="000A09D7">
        <w:rPr>
          <w:rFonts w:ascii="inherit" w:eastAsia="Times New Roman" w:hAnsi="inherit" w:cs="Times New Roman"/>
          <w:color w:val="000000"/>
          <w:sz w:val="24"/>
          <w:szCs w:val="24"/>
          <w:lang w:eastAsia="en-GB"/>
        </w:rPr>
        <w:t xml:space="preserve"> </w:t>
      </w:r>
      <w:r w:rsidR="000A09D7" w:rsidRPr="000A09D7">
        <w:rPr>
          <w:rFonts w:ascii="inherit" w:eastAsia="Times New Roman" w:hAnsi="inherit" w:cs="Times New Roman"/>
          <w:color w:val="000000"/>
          <w:sz w:val="24"/>
          <w:szCs w:val="24"/>
          <w:lang w:eastAsia="en-GB"/>
        </w:rPr>
        <w:t>With regard to the reactive power capability simulation, the following requirements shall apply:</w:t>
      </w:r>
    </w:p>
    <w:p w14:paraId="6F0A711E" w14:textId="6970AF1D" w:rsidR="000A09D7" w:rsidRPr="000A09D7" w:rsidRDefault="000A09D7" w:rsidP="000A09D7">
      <w:pPr>
        <w:shd w:val="clear" w:color="auto" w:fill="FFFFFF"/>
        <w:spacing w:before="120" w:after="0" w:line="240" w:lineRule="auto"/>
        <w:jc w:val="both"/>
        <w:rPr>
          <w:del w:id="420" w:author="Author"/>
          <w:rFonts w:ascii="inherit" w:eastAsia="Times New Roman" w:hAnsi="inherit" w:cs="Times New Roman"/>
          <w:color w:val="000000"/>
          <w:sz w:val="24"/>
          <w:szCs w:val="24"/>
          <w:lang w:eastAsia="en-GB"/>
        </w:rPr>
      </w:pPr>
      <w:del w:id="421" w:author="Author">
        <w:r w:rsidRPr="000A09D7">
          <w:rPr>
            <w:rFonts w:ascii="inherit" w:eastAsia="Times New Roman" w:hAnsi="inherit" w:cs="Times New Roman"/>
            <w:color w:val="000000"/>
            <w:sz w:val="24"/>
            <w:szCs w:val="24"/>
            <w:lang w:eastAsia="en-GB"/>
          </w:rPr>
          <w:delText xml:space="preserve">(a) The relevant TSO has the right to request a stability compliance for reactive power capability control in a close loop operation set up of the </w:delText>
        </w:r>
        <w:r>
          <w:rPr>
            <w:rFonts w:ascii="inherit" w:eastAsia="Times New Roman" w:hAnsi="inherit" w:cs="Times New Roman"/>
            <w:sz w:val="24"/>
            <w:szCs w:val="24"/>
            <w:lang w:eastAsia="en-GB"/>
          </w:rPr>
          <w:delText xml:space="preserve">synchronous </w:delText>
        </w:r>
        <w:commentRangeStart w:id="422"/>
        <w:r>
          <w:rPr>
            <w:rFonts w:ascii="inherit" w:eastAsia="Times New Roman" w:hAnsi="inherit" w:cs="Times New Roman"/>
            <w:sz w:val="24"/>
            <w:szCs w:val="24"/>
            <w:lang w:eastAsia="en-GB"/>
          </w:rPr>
          <w:delText>power-generating module</w:delText>
        </w:r>
      </w:del>
      <w:commentRangeEnd w:id="422"/>
      <w:r w:rsidR="00092736">
        <w:rPr>
          <w:rStyle w:val="CommentReference"/>
        </w:rPr>
        <w:commentReference w:id="422"/>
      </w:r>
      <w:del w:id="423" w:author="Author">
        <w:r w:rsidRPr="000A09D7">
          <w:rPr>
            <w:rFonts w:ascii="inherit" w:eastAsia="Times New Roman" w:hAnsi="inherit" w:cs="Times New Roman"/>
            <w:color w:val="000000"/>
            <w:sz w:val="24"/>
            <w:szCs w:val="24"/>
            <w:lang w:eastAsia="en-GB"/>
          </w:rPr>
          <w:delText xml:space="preserve">. </w:delText>
        </w:r>
      </w:del>
    </w:p>
    <w:p w14:paraId="61C541C3" w14:textId="281FC17B" w:rsidR="000A09D7" w:rsidRDefault="000A09D7" w:rsidP="000A09D7">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(b) T</w:t>
      </w:r>
      <w:r w:rsidRPr="000A09D7">
        <w:rPr>
          <w:rFonts w:ascii="inherit" w:eastAsia="Times New Roman" w:hAnsi="inherit" w:cs="Times New Roman"/>
          <w:color w:val="000000"/>
          <w:sz w:val="24"/>
          <w:szCs w:val="24"/>
          <w:lang w:eastAsia="en-GB"/>
        </w:rPr>
        <w:t xml:space="preserve">he simulation shall be deemed successful if compliance with the requirement set out in point </w:t>
      </w:r>
      <w:r w:rsidRPr="00470D50">
        <w:rPr>
          <w:rFonts w:ascii="inherit" w:eastAsia="Times New Roman" w:hAnsi="inherit" w:cs="Times New Roman"/>
          <w:color w:val="000000"/>
          <w:sz w:val="24"/>
          <w:szCs w:val="24"/>
          <w:lang w:eastAsia="en-GB"/>
        </w:rPr>
        <w:t xml:space="preserve">(a) </w:t>
      </w:r>
      <w:r w:rsidRPr="00213034">
        <w:rPr>
          <w:rFonts w:ascii="inherit" w:eastAsia="Times New Roman" w:hAnsi="inherit" w:cs="Times New Roman"/>
          <w:color w:val="000000"/>
          <w:sz w:val="24"/>
          <w:szCs w:val="24"/>
          <w:lang w:eastAsia="en-GB"/>
        </w:rPr>
        <w:t>of Article 14(</w:t>
      </w:r>
      <w:r w:rsidRPr="00470D50">
        <w:rPr>
          <w:rFonts w:ascii="inherit" w:eastAsia="Times New Roman" w:hAnsi="inherit" w:cs="Times New Roman"/>
          <w:color w:val="000000"/>
          <w:sz w:val="24"/>
          <w:szCs w:val="24"/>
          <w:lang w:eastAsia="en-GB"/>
        </w:rPr>
        <w:t>3)</w:t>
      </w:r>
      <w:r w:rsidRPr="000A09D7">
        <w:rPr>
          <w:rFonts w:ascii="inherit" w:eastAsia="Times New Roman" w:hAnsi="inherit" w:cs="Times New Roman"/>
          <w:color w:val="000000"/>
          <w:sz w:val="24"/>
          <w:szCs w:val="24"/>
          <w:lang w:eastAsia="en-GB"/>
        </w:rPr>
        <w:t xml:space="preserve"> is demonstrated.</w:t>
      </w:r>
    </w:p>
    <w:p w14:paraId="639FA1D8" w14:textId="0F05C071" w:rsidR="003B7AE9" w:rsidRPr="00BD0415" w:rsidRDefault="000A09D7"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4</w:t>
      </w:r>
      <w:r w:rsidR="003B7AE9" w:rsidRPr="00BD0415">
        <w:rPr>
          <w:rFonts w:ascii="inherit" w:eastAsia="Times New Roman" w:hAnsi="inherit" w:cs="Times New Roman"/>
          <w:color w:val="000000"/>
          <w:sz w:val="24"/>
          <w:szCs w:val="24"/>
          <w:lang w:eastAsia="en-GB"/>
        </w:rPr>
        <w:t>.   With regard to the simulation of fault-ride-through capability of type B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2495BE69" w14:textId="77777777" w:rsidTr="003B7AE9">
        <w:tc>
          <w:tcPr>
            <w:tcW w:w="0" w:type="auto"/>
            <w:shd w:val="clear" w:color="auto" w:fill="auto"/>
            <w:hideMark/>
          </w:tcPr>
          <w:p w14:paraId="7E10C78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64C2E9F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power-generating module's capability to ride through faults in accordance with the conditions set out in subparagraph (a) of Article 14(3) shall be demonstrated by simulation;</w:t>
            </w:r>
          </w:p>
        </w:tc>
      </w:tr>
    </w:tbl>
    <w:p w14:paraId="1FB67F4A"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102329DE" w14:textId="77777777" w:rsidTr="003B7AE9">
        <w:tc>
          <w:tcPr>
            <w:tcW w:w="0" w:type="auto"/>
            <w:shd w:val="clear" w:color="auto" w:fill="auto"/>
            <w:hideMark/>
          </w:tcPr>
          <w:p w14:paraId="373DF5C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5F09A59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simulation shall be deemed successful if compliance with the requirement set out in point (a) of Article 14(3) is demonstrated.</w:t>
            </w:r>
          </w:p>
        </w:tc>
      </w:tr>
    </w:tbl>
    <w:p w14:paraId="3009D51C" w14:textId="6AB47927" w:rsidR="003B7AE9" w:rsidRPr="00BD0415" w:rsidRDefault="000A09D7"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5</w:t>
      </w:r>
      <w:r w:rsidR="003B7AE9" w:rsidRPr="00BD0415">
        <w:rPr>
          <w:rFonts w:ascii="inherit" w:eastAsia="Times New Roman" w:hAnsi="inherit" w:cs="Times New Roman"/>
          <w:color w:val="000000"/>
          <w:sz w:val="24"/>
          <w:szCs w:val="24"/>
          <w:lang w:eastAsia="en-GB"/>
        </w:rPr>
        <w:t>.   With regard to the post fault active power recovery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5B9A0787" w14:textId="77777777" w:rsidTr="003B7AE9">
        <w:tc>
          <w:tcPr>
            <w:tcW w:w="0" w:type="auto"/>
            <w:shd w:val="clear" w:color="auto" w:fill="auto"/>
            <w:hideMark/>
          </w:tcPr>
          <w:p w14:paraId="0441542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594588B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power-generating module's capability to provide post fault active power recovery referred to in the conditions set out in Article 17(3) shall be demonstrated;</w:t>
            </w:r>
          </w:p>
        </w:tc>
      </w:tr>
    </w:tbl>
    <w:p w14:paraId="3F1FB157"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266EEA43" w14:textId="77777777" w:rsidTr="003B7AE9">
        <w:tc>
          <w:tcPr>
            <w:tcW w:w="0" w:type="auto"/>
            <w:shd w:val="clear" w:color="auto" w:fill="auto"/>
            <w:hideMark/>
          </w:tcPr>
          <w:p w14:paraId="3DE334A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50674FD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simulation shall be deemed successful if compliance with the requirement set out in Article 17(3) is demonstrated.</w:t>
            </w:r>
          </w:p>
        </w:tc>
      </w:tr>
    </w:tbl>
    <w:p w14:paraId="5B898F95" w14:textId="47BB76FB" w:rsidR="006C5CA2" w:rsidRPr="006C5CA2" w:rsidRDefault="000A09D7" w:rsidP="006C5CA2">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6</w:t>
      </w:r>
      <w:r w:rsidR="006C5CA2">
        <w:rPr>
          <w:rFonts w:ascii="inherit" w:eastAsia="Times New Roman" w:hAnsi="inherit" w:cs="Times New Roman"/>
          <w:color w:val="000000"/>
          <w:sz w:val="24"/>
          <w:szCs w:val="24"/>
          <w:lang w:eastAsia="en-GB"/>
        </w:rPr>
        <w:t xml:space="preserve">. </w:t>
      </w:r>
      <w:r w:rsidR="006C5CA2" w:rsidRPr="006C5CA2">
        <w:rPr>
          <w:rFonts w:ascii="inherit" w:eastAsia="Times New Roman" w:hAnsi="inherit" w:cs="Times New Roman"/>
          <w:color w:val="000000"/>
          <w:sz w:val="24"/>
          <w:szCs w:val="24"/>
          <w:lang w:eastAsia="en-GB"/>
        </w:rPr>
        <w:t>With regard to the simulations on the system restoration requirement in paragraph (c) of Article 14(4), the power-generating module shall demonstrate its technical capability to operate stably in case of</w:t>
      </w:r>
      <w:del w:id="424" w:author="Author">
        <w:r w:rsidR="006C5CA2" w:rsidRPr="006C5CA2">
          <w:rPr>
            <w:rFonts w:ascii="inherit" w:eastAsia="Times New Roman" w:hAnsi="inherit" w:cs="Times New Roman"/>
            <w:color w:val="000000"/>
            <w:sz w:val="24"/>
            <w:szCs w:val="24"/>
            <w:lang w:eastAsia="en-GB"/>
          </w:rPr>
          <w:delText xml:space="preserve"> a step change of external short-circuit power at the connection point defined by the relevant system operator</w:delText>
        </w:r>
      </w:del>
      <w:ins w:id="425" w:author="Author">
        <w:r w:rsidR="00C64948">
          <w:rPr>
            <w:rFonts w:ascii="inherit" w:eastAsia="Times New Roman" w:hAnsi="inherit" w:cs="Times New Roman"/>
            <w:color w:val="000000"/>
            <w:sz w:val="24"/>
            <w:szCs w:val="24"/>
            <w:lang w:eastAsia="en-GB"/>
          </w:rPr>
          <w:t xml:space="preserve">minimum short circuit level as defined in the connection </w:t>
        </w:r>
        <w:commentRangeStart w:id="426"/>
        <w:r w:rsidR="00C64948">
          <w:rPr>
            <w:rFonts w:ascii="inherit" w:eastAsia="Times New Roman" w:hAnsi="inherit" w:cs="Times New Roman"/>
            <w:color w:val="000000"/>
            <w:sz w:val="24"/>
            <w:szCs w:val="24"/>
            <w:lang w:eastAsia="en-GB"/>
          </w:rPr>
          <w:t>agreement</w:t>
        </w:r>
        <w:commentRangeEnd w:id="426"/>
        <w:r w:rsidR="005D61C5">
          <w:rPr>
            <w:rStyle w:val="CommentReference"/>
          </w:rPr>
          <w:commentReference w:id="426"/>
        </w:r>
        <w:r w:rsidR="00C64948">
          <w:rPr>
            <w:rFonts w:ascii="inherit" w:eastAsia="Times New Roman" w:hAnsi="inherit" w:cs="Times New Roman"/>
            <w:color w:val="000000"/>
            <w:sz w:val="24"/>
            <w:szCs w:val="24"/>
            <w:lang w:eastAsia="en-GB"/>
          </w:rPr>
          <w:t>.</w:t>
        </w:r>
      </w:ins>
      <w:r w:rsidR="006C5CA2" w:rsidRPr="006C5CA2">
        <w:rPr>
          <w:rFonts w:ascii="inherit" w:eastAsia="Times New Roman" w:hAnsi="inherit" w:cs="Times New Roman"/>
          <w:color w:val="000000"/>
          <w:sz w:val="24"/>
          <w:szCs w:val="24"/>
          <w:lang w:eastAsia="en-GB"/>
        </w:rPr>
        <w:t>.</w:t>
      </w:r>
    </w:p>
    <w:p w14:paraId="081DC92F" w14:textId="6E30A728" w:rsidR="003B7AE9" w:rsidRPr="00BD0415" w:rsidRDefault="003B7AE9" w:rsidP="006904E0">
      <w:pPr>
        <w:pStyle w:val="Heading2"/>
      </w:pPr>
      <w:r w:rsidRPr="00BD0415">
        <w:t>Article 52</w:t>
      </w:r>
    </w:p>
    <w:p w14:paraId="79BBD66E"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Compliance simulations for type C synchronous power-generating modules</w:t>
      </w:r>
    </w:p>
    <w:p w14:paraId="361E294E" w14:textId="2898BFA9"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1.   In addition to the compliance simulations for type B synchronous power-generating modules set out in Article 51, type C synchronous power-generating modules shall be subject to the compliance simulations detailed in paragraphs 2 to 5. Instead of all or part of those simulations, the power-generating facility owner may use equipment certificates issued by an authorised certifier, which </w:t>
      </w:r>
      <w:r w:rsidR="00A21C62">
        <w:rPr>
          <w:rFonts w:ascii="inherit" w:eastAsia="Times New Roman" w:hAnsi="inherit" w:cs="Times New Roman"/>
          <w:color w:val="000000"/>
          <w:sz w:val="24"/>
          <w:szCs w:val="24"/>
          <w:lang w:eastAsia="en-GB"/>
        </w:rPr>
        <w:t>shall</w:t>
      </w:r>
      <w:r w:rsidR="00A21C62" w:rsidRPr="00BD0415">
        <w:rPr>
          <w:rFonts w:ascii="inherit" w:eastAsia="Times New Roman" w:hAnsi="inherit" w:cs="Times New Roman"/>
          <w:color w:val="000000"/>
          <w:sz w:val="24"/>
          <w:szCs w:val="24"/>
          <w:lang w:eastAsia="en-GB"/>
        </w:rPr>
        <w:t xml:space="preserve"> </w:t>
      </w:r>
      <w:r w:rsidRPr="00BD0415">
        <w:rPr>
          <w:rFonts w:ascii="inherit" w:eastAsia="Times New Roman" w:hAnsi="inherit" w:cs="Times New Roman"/>
          <w:color w:val="000000"/>
          <w:sz w:val="24"/>
          <w:szCs w:val="24"/>
          <w:lang w:eastAsia="en-GB"/>
        </w:rPr>
        <w:t>be provided to the relevant system operator.</w:t>
      </w:r>
    </w:p>
    <w:p w14:paraId="3E236C2E"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75E40771" w14:textId="77777777" w:rsidTr="003B7AE9">
        <w:tc>
          <w:tcPr>
            <w:tcW w:w="0" w:type="auto"/>
            <w:shd w:val="clear" w:color="auto" w:fill="auto"/>
            <w:hideMark/>
          </w:tcPr>
          <w:p w14:paraId="6FF9E83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614D8494" w14:textId="5AE96429"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power-generating module's capability to modulate active power at low frequencies in accordance with point (c) of Article 15(2) shall be demonstrated</w:t>
            </w:r>
            <w:r w:rsidR="000B11A1">
              <w:rPr>
                <w:rFonts w:ascii="inherit" w:eastAsia="Times New Roman" w:hAnsi="inherit" w:cs="Times New Roman"/>
                <w:sz w:val="24"/>
                <w:szCs w:val="24"/>
                <w:lang w:eastAsia="en-GB"/>
              </w:rPr>
              <w:t xml:space="preserve"> by RMS simulation</w:t>
            </w:r>
            <w:r w:rsidRPr="00BD0415">
              <w:rPr>
                <w:rFonts w:ascii="inherit" w:eastAsia="Times New Roman" w:hAnsi="inherit" w:cs="Times New Roman"/>
                <w:sz w:val="24"/>
                <w:szCs w:val="24"/>
                <w:lang w:eastAsia="en-GB"/>
              </w:rPr>
              <w:t>;</w:t>
            </w:r>
          </w:p>
        </w:tc>
      </w:tr>
    </w:tbl>
    <w:p w14:paraId="47FE668C"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79D5018A" w14:textId="77777777" w:rsidTr="003B7AE9">
        <w:tc>
          <w:tcPr>
            <w:tcW w:w="0" w:type="auto"/>
            <w:shd w:val="clear" w:color="auto" w:fill="auto"/>
            <w:hideMark/>
          </w:tcPr>
          <w:p w14:paraId="05B0E34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6E0CBDA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simulation shall be carried out by means of low frequency steps and ramps reaching maximum capacity, taking into account the droop settings and the deadband;</w:t>
            </w:r>
          </w:p>
        </w:tc>
      </w:tr>
    </w:tbl>
    <w:p w14:paraId="7BA902CA"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5E825222" w14:textId="77777777" w:rsidTr="003B7AE9">
        <w:tc>
          <w:tcPr>
            <w:tcW w:w="0" w:type="auto"/>
            <w:shd w:val="clear" w:color="auto" w:fill="auto"/>
            <w:hideMark/>
          </w:tcPr>
          <w:p w14:paraId="1DDD02B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42BEA9C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59"/>
            </w:tblGrid>
            <w:tr w:rsidR="003B7AE9" w:rsidRPr="00BD0415" w14:paraId="5405F7DC" w14:textId="77777777">
              <w:tc>
                <w:tcPr>
                  <w:tcW w:w="0" w:type="auto"/>
                  <w:shd w:val="clear" w:color="auto" w:fill="auto"/>
                  <w:hideMark/>
                </w:tcPr>
                <w:p w14:paraId="278536E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3C98FBF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simulation model of the power-generating module is validated against the compliance test for LFSM-U response described in of Article 45(2); and</w:t>
                  </w:r>
                </w:p>
              </w:tc>
            </w:tr>
          </w:tbl>
          <w:p w14:paraId="04028C51"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2"/>
              <w:gridCol w:w="8377"/>
            </w:tblGrid>
            <w:tr w:rsidR="003B7AE9" w:rsidRPr="00BD0415" w14:paraId="7D217243" w14:textId="77777777">
              <w:tc>
                <w:tcPr>
                  <w:tcW w:w="0" w:type="auto"/>
                  <w:shd w:val="clear" w:color="auto" w:fill="auto"/>
                  <w:hideMark/>
                </w:tcPr>
                <w:p w14:paraId="70CDA74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1C978DA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compliance with the requirement of point (c) of Article 15(2) is demonstrated.</w:t>
                  </w:r>
                </w:p>
              </w:tc>
            </w:tr>
          </w:tbl>
          <w:p w14:paraId="0729828F"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r w:rsidR="00151C40" w:rsidRPr="00BD0415" w14:paraId="5F2903C6" w14:textId="77777777" w:rsidTr="003B7AE9">
        <w:tc>
          <w:tcPr>
            <w:tcW w:w="0" w:type="auto"/>
            <w:shd w:val="clear" w:color="auto" w:fill="auto"/>
          </w:tcPr>
          <w:p w14:paraId="0DAA8857" w14:textId="45ABFCC7" w:rsidR="00151C40" w:rsidRPr="00BD0415" w:rsidRDefault="00151C40" w:rsidP="003B7AE9">
            <w:pPr>
              <w:spacing w:before="120" w:after="0" w:line="240" w:lineRule="auto"/>
              <w:jc w:val="both"/>
              <w:rPr>
                <w:rFonts w:ascii="inherit" w:eastAsia="Times New Roman" w:hAnsi="inherit" w:cs="Times New Roman"/>
                <w:sz w:val="24"/>
                <w:szCs w:val="24"/>
                <w:lang w:eastAsia="en-GB"/>
              </w:rPr>
            </w:pPr>
            <w:del w:id="427" w:author="Author">
              <w:r>
                <w:rPr>
                  <w:rFonts w:ascii="inherit" w:eastAsia="Times New Roman" w:hAnsi="inherit" w:cs="Times New Roman"/>
                  <w:sz w:val="24"/>
                  <w:szCs w:val="24"/>
                  <w:lang w:eastAsia="en-GB"/>
                </w:rPr>
                <w:delText>(d)</w:delText>
              </w:r>
            </w:del>
          </w:p>
        </w:tc>
        <w:tc>
          <w:tcPr>
            <w:tcW w:w="0" w:type="auto"/>
            <w:shd w:val="clear" w:color="auto" w:fill="auto"/>
          </w:tcPr>
          <w:p w14:paraId="623D27B4" w14:textId="0FD8CDFE" w:rsidR="00151C40" w:rsidRPr="00BD0415" w:rsidRDefault="00151C40" w:rsidP="00151C40">
            <w:pPr>
              <w:spacing w:before="120" w:after="0" w:line="240" w:lineRule="auto"/>
              <w:jc w:val="both"/>
              <w:rPr>
                <w:rFonts w:ascii="inherit" w:eastAsia="Times New Roman" w:hAnsi="inherit" w:cs="Times New Roman"/>
                <w:sz w:val="24"/>
                <w:szCs w:val="24"/>
                <w:lang w:eastAsia="en-GB"/>
              </w:rPr>
            </w:pPr>
            <w:del w:id="428" w:author="Author">
              <w:r w:rsidRPr="00151C40">
                <w:rPr>
                  <w:rFonts w:ascii="inherit" w:eastAsia="Times New Roman" w:hAnsi="inherit" w:cs="Times New Roman"/>
                  <w:sz w:val="24"/>
                  <w:szCs w:val="24"/>
                  <w:lang w:eastAsia="en-GB"/>
                </w:rPr>
                <w:delText xml:space="preserve">The relevant TSO has the right to request a stability compliance for the LFSM-U control in a close loop operation set up of the </w:delText>
              </w:r>
              <w:r>
                <w:rPr>
                  <w:rFonts w:ascii="inherit" w:eastAsia="Times New Roman" w:hAnsi="inherit" w:cs="Times New Roman"/>
                  <w:sz w:val="24"/>
                  <w:szCs w:val="24"/>
                  <w:lang w:eastAsia="en-GB"/>
                </w:rPr>
                <w:delText xml:space="preserve">synchronous </w:delText>
              </w:r>
              <w:commentRangeStart w:id="429"/>
              <w:r>
                <w:rPr>
                  <w:rFonts w:ascii="inherit" w:eastAsia="Times New Roman" w:hAnsi="inherit" w:cs="Times New Roman"/>
                  <w:sz w:val="24"/>
                  <w:szCs w:val="24"/>
                  <w:lang w:eastAsia="en-GB"/>
                </w:rPr>
                <w:delText>power-generating module</w:delText>
              </w:r>
            </w:del>
            <w:commentRangeEnd w:id="429"/>
            <w:r w:rsidR="003B609D">
              <w:rPr>
                <w:rStyle w:val="CommentReference"/>
              </w:rPr>
              <w:commentReference w:id="429"/>
            </w:r>
            <w:del w:id="430" w:author="Author">
              <w:r w:rsidRPr="00151C40">
                <w:rPr>
                  <w:rFonts w:ascii="inherit" w:eastAsia="Times New Roman" w:hAnsi="inherit" w:cs="Times New Roman"/>
                  <w:sz w:val="24"/>
                  <w:szCs w:val="24"/>
                  <w:lang w:eastAsia="en-GB"/>
                </w:rPr>
                <w:delText>.</w:delText>
              </w:r>
            </w:del>
          </w:p>
        </w:tc>
      </w:tr>
    </w:tbl>
    <w:p w14:paraId="4895C64E"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61C17BEE" w14:textId="77777777" w:rsidTr="003B7AE9">
        <w:tc>
          <w:tcPr>
            <w:tcW w:w="0" w:type="auto"/>
            <w:shd w:val="clear" w:color="auto" w:fill="auto"/>
            <w:hideMark/>
          </w:tcPr>
          <w:p w14:paraId="34E5840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64065396" w14:textId="64551FEB"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power-generating module's capability to modulate active power over the full frequency range in accordance with point (d) of Article 15(2) shall be demonstrated</w:t>
            </w:r>
            <w:r w:rsidR="00E7031B">
              <w:rPr>
                <w:rFonts w:ascii="inherit" w:eastAsia="Times New Roman" w:hAnsi="inherit" w:cs="Times New Roman"/>
                <w:sz w:val="24"/>
                <w:szCs w:val="24"/>
                <w:lang w:eastAsia="en-GB"/>
              </w:rPr>
              <w:t xml:space="preserve"> by RMS simulation</w:t>
            </w:r>
            <w:r w:rsidRPr="00BD0415">
              <w:rPr>
                <w:rFonts w:ascii="inherit" w:eastAsia="Times New Roman" w:hAnsi="inherit" w:cs="Times New Roman"/>
                <w:sz w:val="24"/>
                <w:szCs w:val="24"/>
                <w:lang w:eastAsia="en-GB"/>
              </w:rPr>
              <w:t>;</w:t>
            </w:r>
          </w:p>
        </w:tc>
      </w:tr>
    </w:tbl>
    <w:p w14:paraId="56BC3C84"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0A0FED0C" w14:textId="77777777" w:rsidTr="003B7AE9">
        <w:tc>
          <w:tcPr>
            <w:tcW w:w="0" w:type="auto"/>
            <w:shd w:val="clear" w:color="auto" w:fill="auto"/>
            <w:hideMark/>
          </w:tcPr>
          <w:p w14:paraId="0E6A72B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24C08DE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2005A5F3"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38A8D2D2" w14:textId="77777777" w:rsidTr="003B7AE9">
        <w:tc>
          <w:tcPr>
            <w:tcW w:w="0" w:type="auto"/>
            <w:shd w:val="clear" w:color="auto" w:fill="auto"/>
            <w:hideMark/>
          </w:tcPr>
          <w:p w14:paraId="13BC24C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33DBEDC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BD0415" w14:paraId="542357BF" w14:textId="77777777">
              <w:tc>
                <w:tcPr>
                  <w:tcW w:w="0" w:type="auto"/>
                  <w:shd w:val="clear" w:color="auto" w:fill="auto"/>
                  <w:hideMark/>
                </w:tcPr>
                <w:p w14:paraId="173D3B4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231768F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simulation model of the power-generating module is validated against the compliance test for FSM response described in Article 45(3); and</w:t>
                  </w:r>
                </w:p>
              </w:tc>
            </w:tr>
          </w:tbl>
          <w:p w14:paraId="6AEA302C"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2"/>
              <w:gridCol w:w="8404"/>
            </w:tblGrid>
            <w:tr w:rsidR="003B7AE9" w:rsidRPr="00BD0415" w14:paraId="7E8EAC3B" w14:textId="77777777">
              <w:tc>
                <w:tcPr>
                  <w:tcW w:w="0" w:type="auto"/>
                  <w:shd w:val="clear" w:color="auto" w:fill="auto"/>
                  <w:hideMark/>
                </w:tcPr>
                <w:p w14:paraId="3546F68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7E6B89B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compliance with the requirement of point (d) of Article 15(2) is demonstrated.</w:t>
                  </w:r>
                </w:p>
              </w:tc>
            </w:tr>
          </w:tbl>
          <w:p w14:paraId="42725EBA"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3FACA68B"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74289C6D" w14:textId="77777777" w:rsidTr="003B7AE9">
        <w:tc>
          <w:tcPr>
            <w:tcW w:w="0" w:type="auto"/>
            <w:shd w:val="clear" w:color="auto" w:fill="auto"/>
            <w:hideMark/>
          </w:tcPr>
          <w:p w14:paraId="5D7DFDA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4579FE96" w14:textId="06FD7EDB"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power-generating module's performance during island operation referred to in the conditions set out in point (b) of Article 15(</w:t>
            </w:r>
            <w:r w:rsidR="00F61B81">
              <w:rPr>
                <w:rFonts w:ascii="inherit" w:eastAsia="Times New Roman" w:hAnsi="inherit" w:cs="Times New Roman"/>
                <w:sz w:val="24"/>
                <w:szCs w:val="24"/>
                <w:lang w:eastAsia="en-GB"/>
              </w:rPr>
              <w:t>4</w:t>
            </w:r>
            <w:r w:rsidRPr="00BD0415">
              <w:rPr>
                <w:rFonts w:ascii="inherit" w:eastAsia="Times New Roman" w:hAnsi="inherit" w:cs="Times New Roman"/>
                <w:sz w:val="24"/>
                <w:szCs w:val="24"/>
                <w:lang w:eastAsia="en-GB"/>
              </w:rPr>
              <w:t>) shall be demonstrated</w:t>
            </w:r>
            <w:r w:rsidR="00E7031B">
              <w:rPr>
                <w:rFonts w:ascii="inherit" w:eastAsia="Times New Roman" w:hAnsi="inherit" w:cs="Times New Roman"/>
                <w:sz w:val="24"/>
                <w:szCs w:val="24"/>
                <w:lang w:eastAsia="en-GB"/>
              </w:rPr>
              <w:t xml:space="preserve"> by RMS simulation</w:t>
            </w:r>
            <w:r w:rsidRPr="00BD0415">
              <w:rPr>
                <w:rFonts w:ascii="inherit" w:eastAsia="Times New Roman" w:hAnsi="inherit" w:cs="Times New Roman"/>
                <w:sz w:val="24"/>
                <w:szCs w:val="24"/>
                <w:lang w:eastAsia="en-GB"/>
              </w:rPr>
              <w:t>;</w:t>
            </w:r>
            <w:del w:id="431" w:author="Author">
              <w:r w:rsidR="00F61B81">
                <w:rPr>
                  <w:rFonts w:ascii="inherit" w:eastAsia="Times New Roman" w:hAnsi="inherit" w:cs="Times New Roman"/>
                  <w:sz w:val="24"/>
                  <w:szCs w:val="24"/>
                  <w:lang w:eastAsia="en-GB"/>
                </w:rPr>
                <w:delText xml:space="preserve"> </w:delText>
              </w:r>
              <w:r w:rsidR="00F61B81" w:rsidRPr="00F61B81">
                <w:rPr>
                  <w:rFonts w:ascii="inherit" w:eastAsia="Times New Roman" w:hAnsi="inherit" w:cs="Times New Roman"/>
                  <w:sz w:val="24"/>
                  <w:szCs w:val="24"/>
                  <w:lang w:eastAsia="en-GB"/>
                </w:rPr>
                <w:delText xml:space="preserve">In addition to point </w:delText>
              </w:r>
              <w:r w:rsidR="00167695">
                <w:rPr>
                  <w:rFonts w:ascii="inherit" w:eastAsia="Times New Roman" w:hAnsi="inherit" w:cs="Times New Roman"/>
                  <w:sz w:val="24"/>
                  <w:szCs w:val="24"/>
                  <w:lang w:eastAsia="en-GB"/>
                </w:rPr>
                <w:delText>(</w:delText>
              </w:r>
              <w:r w:rsidR="00F61B81" w:rsidRPr="00F61B81">
                <w:rPr>
                  <w:rFonts w:ascii="inherit" w:eastAsia="Times New Roman" w:hAnsi="inherit" w:cs="Times New Roman"/>
                  <w:sz w:val="24"/>
                  <w:szCs w:val="24"/>
                  <w:lang w:eastAsia="en-GB"/>
                </w:rPr>
                <w:delText xml:space="preserve">b) of Art 51(2) as well as point </w:delText>
              </w:r>
              <w:r w:rsidR="00167695">
                <w:rPr>
                  <w:rFonts w:ascii="inherit" w:eastAsia="Times New Roman" w:hAnsi="inherit" w:cs="Times New Roman"/>
                  <w:sz w:val="24"/>
                  <w:szCs w:val="24"/>
                  <w:lang w:eastAsia="en-GB"/>
                </w:rPr>
                <w:delText>(</w:delText>
              </w:r>
              <w:r w:rsidR="00F61B81" w:rsidRPr="00F61B81">
                <w:rPr>
                  <w:rFonts w:ascii="inherit" w:eastAsia="Times New Roman" w:hAnsi="inherit" w:cs="Times New Roman"/>
                  <w:sz w:val="24"/>
                  <w:szCs w:val="24"/>
                  <w:lang w:eastAsia="en-GB"/>
                </w:rPr>
                <w:delText xml:space="preserve">c) of Art 52(2), the power-generating module shall demonstrate its technical capability to stably control </w:delText>
              </w:r>
              <w:r w:rsidR="00E61083" w:rsidRPr="00F61B81">
                <w:rPr>
                  <w:rFonts w:ascii="inherit" w:eastAsia="Times New Roman" w:hAnsi="inherit" w:cs="Times New Roman"/>
                  <w:sz w:val="24"/>
                  <w:szCs w:val="24"/>
                  <w:lang w:eastAsia="en-GB"/>
                </w:rPr>
                <w:delText xml:space="preserve">stably </w:delText>
              </w:r>
              <w:r w:rsidR="00F61B81" w:rsidRPr="00F61B81">
                <w:rPr>
                  <w:rFonts w:ascii="inherit" w:eastAsia="Times New Roman" w:hAnsi="inherit" w:cs="Times New Roman"/>
                  <w:sz w:val="24"/>
                  <w:szCs w:val="24"/>
                  <w:lang w:eastAsia="en-GB"/>
                </w:rPr>
                <w:delText>the frequency within the frequency range specified in Table 2 in island operation in parallel to a load, based</w:delText>
              </w:r>
              <w:r w:rsidR="00F61B81">
                <w:rPr>
                  <w:rFonts w:ascii="inherit" w:eastAsia="Times New Roman" w:hAnsi="inherit" w:cs="Times New Roman"/>
                  <w:sz w:val="24"/>
                  <w:szCs w:val="24"/>
                  <w:lang w:eastAsia="en-GB"/>
                </w:rPr>
                <w:delText xml:space="preserve"> on FSM. Load steps leading to active p</w:delText>
              </w:r>
              <w:r w:rsidR="00F61B81" w:rsidRPr="00F61B81">
                <w:rPr>
                  <w:rFonts w:ascii="inherit" w:eastAsia="Times New Roman" w:hAnsi="inherit" w:cs="Times New Roman"/>
                  <w:sz w:val="24"/>
                  <w:szCs w:val="24"/>
                  <w:lang w:eastAsia="en-GB"/>
                </w:rPr>
                <w:delText xml:space="preserve">ower increase and decrease between </w:delText>
              </w:r>
              <w:r w:rsidR="00F61B81">
                <w:rPr>
                  <w:rFonts w:ascii="inherit" w:eastAsia="Times New Roman" w:hAnsi="inherit" w:cs="Times New Roman"/>
                  <w:sz w:val="24"/>
                  <w:szCs w:val="24"/>
                  <w:lang w:eastAsia="en-GB"/>
                </w:rPr>
                <w:delText>0% and 2% shall be considered; t</w:delText>
              </w:r>
              <w:r w:rsidR="00F61B81" w:rsidRPr="00F61B81">
                <w:rPr>
                  <w:rFonts w:ascii="inherit" w:eastAsia="Times New Roman" w:hAnsi="inherit" w:cs="Times New Roman"/>
                  <w:sz w:val="24"/>
                  <w:szCs w:val="24"/>
                  <w:lang w:eastAsia="en-GB"/>
                </w:rPr>
                <w:delText>he control structure and parameters that are applied during normal grid operation shall be applied during island operation. If parameter changes are necessary, they shall not affect the da</w:delText>
              </w:r>
              <w:r w:rsidR="00F61B81">
                <w:rPr>
                  <w:rFonts w:ascii="inherit" w:eastAsia="Times New Roman" w:hAnsi="inherit" w:cs="Times New Roman"/>
                  <w:sz w:val="24"/>
                  <w:szCs w:val="24"/>
                  <w:lang w:eastAsia="en-GB"/>
                </w:rPr>
                <w:delText xml:space="preserve">mping or small-signal </w:delText>
              </w:r>
              <w:commentRangeStart w:id="432"/>
              <w:r w:rsidR="00F61B81">
                <w:rPr>
                  <w:rFonts w:ascii="inherit" w:eastAsia="Times New Roman" w:hAnsi="inherit" w:cs="Times New Roman"/>
                  <w:sz w:val="24"/>
                  <w:szCs w:val="24"/>
                  <w:lang w:eastAsia="en-GB"/>
                </w:rPr>
                <w:delText>stability</w:delText>
              </w:r>
            </w:del>
            <w:commentRangeEnd w:id="432"/>
            <w:r w:rsidR="0085200D">
              <w:rPr>
                <w:rStyle w:val="CommentReference"/>
              </w:rPr>
              <w:commentReference w:id="432"/>
            </w:r>
            <w:r w:rsidR="00F61B81" w:rsidRPr="00F61B81">
              <w:rPr>
                <w:rFonts w:ascii="inherit" w:eastAsia="Times New Roman" w:hAnsi="inherit" w:cs="Times New Roman"/>
                <w:sz w:val="24"/>
                <w:szCs w:val="24"/>
                <w:lang w:eastAsia="en-GB"/>
              </w:rPr>
              <w:t>;</w:t>
            </w:r>
          </w:p>
        </w:tc>
      </w:tr>
    </w:tbl>
    <w:p w14:paraId="5505FCEE"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4ED6E334" w14:textId="77777777" w:rsidTr="003B7AE9">
        <w:tc>
          <w:tcPr>
            <w:tcW w:w="0" w:type="auto"/>
            <w:shd w:val="clear" w:color="auto" w:fill="auto"/>
            <w:hideMark/>
          </w:tcPr>
          <w:p w14:paraId="61C50FB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5FF82CAD" w14:textId="45F83D79"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simulation shall be deemed successful if the power-generating module reduces or increases the active power output from its previous operating point to any new operating point within the P-Q-capability diagram within the limits of point (b) of Article 15(</w:t>
            </w:r>
            <w:r w:rsidR="00DF2879">
              <w:rPr>
                <w:rFonts w:ascii="inherit" w:eastAsia="Times New Roman" w:hAnsi="inherit" w:cs="Times New Roman"/>
                <w:sz w:val="24"/>
                <w:szCs w:val="24"/>
                <w:lang w:eastAsia="en-GB"/>
              </w:rPr>
              <w:t>4</w:t>
            </w:r>
            <w:r w:rsidRPr="00BD0415">
              <w:rPr>
                <w:rFonts w:ascii="inherit" w:eastAsia="Times New Roman" w:hAnsi="inherit" w:cs="Times New Roman"/>
                <w:sz w:val="24"/>
                <w:szCs w:val="24"/>
                <w:lang w:eastAsia="en-GB"/>
              </w:rPr>
              <w:t>), without disconnection of the power-generating module from the island due to over- or underfrequency.</w:t>
            </w:r>
          </w:p>
        </w:tc>
      </w:tr>
    </w:tbl>
    <w:p w14:paraId="24D7337C"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5.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50AB2EAE" w14:textId="77777777" w:rsidTr="003B7AE9">
        <w:tc>
          <w:tcPr>
            <w:tcW w:w="0" w:type="auto"/>
            <w:shd w:val="clear" w:color="auto" w:fill="auto"/>
            <w:hideMark/>
          </w:tcPr>
          <w:p w14:paraId="6EDEDD9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76E88109" w14:textId="0CB370CB"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power-generating module's capability to provide leading and lagging reactive power capability in accordance with the conditions set out in points (b) and (c) of Article 18(2) shall be demonstrated</w:t>
            </w:r>
            <w:r w:rsidR="001B39CC">
              <w:t xml:space="preserve"> </w:t>
            </w:r>
            <w:r w:rsidR="001B39CC" w:rsidRPr="001B39CC">
              <w:rPr>
                <w:rFonts w:ascii="inherit" w:eastAsia="Times New Roman" w:hAnsi="inherit" w:cs="Times New Roman"/>
                <w:sz w:val="24"/>
                <w:szCs w:val="24"/>
                <w:lang w:eastAsia="en-GB"/>
              </w:rPr>
              <w:t>by simulation in the outer corners of the U-Q/Pmax diagram. In addition two simulations of the executed tests shall be performed with the real grid voltage and load points during the tests</w:t>
            </w:r>
            <w:r w:rsidRPr="00BD0415">
              <w:rPr>
                <w:rFonts w:ascii="inherit" w:eastAsia="Times New Roman" w:hAnsi="inherit" w:cs="Times New Roman"/>
                <w:sz w:val="24"/>
                <w:szCs w:val="24"/>
                <w:lang w:eastAsia="en-GB"/>
              </w:rPr>
              <w:t>;</w:t>
            </w:r>
          </w:p>
        </w:tc>
      </w:tr>
    </w:tbl>
    <w:p w14:paraId="522A9F27"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0F9606BC" w14:textId="77777777" w:rsidTr="003B7AE9">
        <w:tc>
          <w:tcPr>
            <w:tcW w:w="0" w:type="auto"/>
            <w:shd w:val="clear" w:color="auto" w:fill="auto"/>
            <w:hideMark/>
          </w:tcPr>
          <w:p w14:paraId="4828821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5514A8C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simulation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BD0415" w14:paraId="29A2DCE8" w14:textId="77777777">
              <w:tc>
                <w:tcPr>
                  <w:tcW w:w="0" w:type="auto"/>
                  <w:shd w:val="clear" w:color="auto" w:fill="auto"/>
                  <w:hideMark/>
                </w:tcPr>
                <w:p w14:paraId="149B485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2431E820" w14:textId="461B3DBB"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simulation model of the power-generating module is validated against the compliance tests for reactive power capability</w:t>
                  </w:r>
                  <w:r w:rsidR="001B39CC">
                    <w:rPr>
                      <w:rFonts w:ascii="inherit" w:eastAsia="Times New Roman" w:hAnsi="inherit" w:cs="Times New Roman"/>
                      <w:sz w:val="24"/>
                      <w:szCs w:val="24"/>
                      <w:lang w:eastAsia="en-GB"/>
                    </w:rPr>
                    <w:t>,</w:t>
                  </w:r>
                  <w:r w:rsidRPr="00BD0415">
                    <w:rPr>
                      <w:rFonts w:ascii="inherit" w:eastAsia="Times New Roman" w:hAnsi="inherit" w:cs="Times New Roman"/>
                      <w:sz w:val="24"/>
                      <w:szCs w:val="24"/>
                      <w:lang w:eastAsia="en-GB"/>
                    </w:rPr>
                    <w:t xml:space="preserve"> </w:t>
                  </w:r>
                  <w:r w:rsidR="001B39CC" w:rsidRPr="001B39CC">
                    <w:rPr>
                      <w:rFonts w:ascii="inherit" w:eastAsia="Times New Roman" w:hAnsi="inherit" w:cs="Times New Roman"/>
                      <w:sz w:val="24"/>
                      <w:szCs w:val="24"/>
                      <w:lang w:eastAsia="en-GB"/>
                    </w:rPr>
                    <w:t xml:space="preserve">as far as these tests were accommodated (grid voltage deviations) </w:t>
                  </w:r>
                  <w:r w:rsidR="008B4470" w:rsidRPr="00BD0415">
                    <w:rPr>
                      <w:rFonts w:ascii="inherit" w:eastAsia="Times New Roman" w:hAnsi="inherit" w:cs="Times New Roman"/>
                      <w:sz w:val="24"/>
                      <w:szCs w:val="24"/>
                      <w:lang w:eastAsia="en-GB"/>
                    </w:rPr>
                    <w:t>described in Article 45(7)</w:t>
                  </w:r>
                  <w:r w:rsidR="008B4470">
                    <w:rPr>
                      <w:rFonts w:ascii="inherit" w:eastAsia="Times New Roman" w:hAnsi="inherit" w:cs="Times New Roman"/>
                      <w:sz w:val="24"/>
                      <w:szCs w:val="24"/>
                      <w:lang w:eastAsia="en-GB"/>
                    </w:rPr>
                    <w:t xml:space="preserve"> </w:t>
                  </w:r>
                  <w:r w:rsidR="001B39CC" w:rsidRPr="001B39CC">
                    <w:rPr>
                      <w:rFonts w:ascii="inherit" w:eastAsia="Times New Roman" w:hAnsi="inherit" w:cs="Times New Roman"/>
                      <w:sz w:val="24"/>
                      <w:szCs w:val="24"/>
                      <w:lang w:eastAsia="en-GB"/>
                    </w:rPr>
                    <w:t xml:space="preserve">and allowed by the </w:t>
                  </w:r>
                  <w:r w:rsidR="001B39CC">
                    <w:rPr>
                      <w:rFonts w:ascii="inherit" w:eastAsia="Times New Roman" w:hAnsi="inherit" w:cs="Times New Roman"/>
                      <w:sz w:val="24"/>
                      <w:szCs w:val="24"/>
                      <w:lang w:eastAsia="en-GB"/>
                    </w:rPr>
                    <w:t>relevant system operator,</w:t>
                  </w:r>
                  <w:r w:rsidRPr="00BD0415">
                    <w:rPr>
                      <w:rFonts w:ascii="inherit" w:eastAsia="Times New Roman" w:hAnsi="inherit" w:cs="Times New Roman"/>
                      <w:sz w:val="24"/>
                      <w:szCs w:val="24"/>
                      <w:lang w:eastAsia="en-GB"/>
                    </w:rPr>
                    <w:t>); and</w:t>
                  </w:r>
                </w:p>
              </w:tc>
            </w:tr>
          </w:tbl>
          <w:p w14:paraId="68017C7B"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BD0415" w14:paraId="0569214E" w14:textId="77777777">
              <w:tc>
                <w:tcPr>
                  <w:tcW w:w="0" w:type="auto"/>
                  <w:shd w:val="clear" w:color="auto" w:fill="auto"/>
                  <w:hideMark/>
                </w:tcPr>
                <w:p w14:paraId="1C11707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64149A1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compliance with the requirements of points (b) and (c) of Article 18(2) is demonstrated.</w:t>
                  </w:r>
                </w:p>
              </w:tc>
            </w:tr>
          </w:tbl>
          <w:p w14:paraId="2D2F6DDA"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098D192A" w14:textId="315E62D0" w:rsidR="003B7AE9" w:rsidRPr="00BD0415" w:rsidRDefault="003B7AE9" w:rsidP="006904E0">
      <w:pPr>
        <w:pStyle w:val="Heading2"/>
      </w:pPr>
      <w:r w:rsidRPr="00BD0415">
        <w:t>Article 53</w:t>
      </w:r>
    </w:p>
    <w:p w14:paraId="050B22F3"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Compliance simulations for type D synchronous power-generating modules</w:t>
      </w:r>
    </w:p>
    <w:p w14:paraId="17486AB8" w14:textId="3421EA42"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In addition to the compliance simulations for type B and C synchronous power-generating modules set out in Articles 51 and 52, except for the simulation of fault-ride-through capability of type B synchronous power-generating modules referred to in Article 51(</w:t>
      </w:r>
      <w:r w:rsidR="00744AD7">
        <w:rPr>
          <w:rFonts w:ascii="inherit" w:eastAsia="Times New Roman" w:hAnsi="inherit" w:cs="Times New Roman"/>
          <w:color w:val="000000"/>
          <w:sz w:val="24"/>
          <w:szCs w:val="24"/>
          <w:lang w:eastAsia="en-GB"/>
        </w:rPr>
        <w:t>4</w:t>
      </w:r>
      <w:r w:rsidRPr="00BD0415">
        <w:rPr>
          <w:rFonts w:ascii="inherit" w:eastAsia="Times New Roman" w:hAnsi="inherit" w:cs="Times New Roman"/>
          <w:color w:val="000000"/>
          <w:sz w:val="24"/>
          <w:szCs w:val="24"/>
          <w:lang w:eastAsia="en-GB"/>
        </w:rPr>
        <w:t xml:space="preserve">), type D synchronous power-generating modules are subject to the compliance simulations set out in paragraphs 2 and 3. Instead of all or part of those simulations, the power-generating facility owner may use equipment certificates issued by an authorised certifier, which </w:t>
      </w:r>
      <w:r w:rsidR="00A21C62">
        <w:rPr>
          <w:rFonts w:ascii="inherit" w:eastAsia="Times New Roman" w:hAnsi="inherit" w:cs="Times New Roman"/>
          <w:color w:val="000000"/>
          <w:sz w:val="24"/>
          <w:szCs w:val="24"/>
          <w:lang w:eastAsia="en-GB"/>
        </w:rPr>
        <w:t>shall</w:t>
      </w:r>
      <w:r w:rsidR="00A21C62" w:rsidRPr="00BD0415">
        <w:rPr>
          <w:rFonts w:ascii="inherit" w:eastAsia="Times New Roman" w:hAnsi="inherit" w:cs="Times New Roman"/>
          <w:color w:val="000000"/>
          <w:sz w:val="24"/>
          <w:szCs w:val="24"/>
          <w:lang w:eastAsia="en-GB"/>
        </w:rPr>
        <w:t xml:space="preserve"> </w:t>
      </w:r>
      <w:r w:rsidRPr="00BD0415">
        <w:rPr>
          <w:rFonts w:ascii="inherit" w:eastAsia="Times New Roman" w:hAnsi="inherit" w:cs="Times New Roman"/>
          <w:color w:val="000000"/>
          <w:sz w:val="24"/>
          <w:szCs w:val="24"/>
          <w:lang w:eastAsia="en-GB"/>
        </w:rPr>
        <w:t>be provided to the relevant system operator.</w:t>
      </w:r>
    </w:p>
    <w:p w14:paraId="5032CF4A"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39FA580F" w14:textId="77777777" w:rsidTr="003B7AE9">
        <w:tc>
          <w:tcPr>
            <w:tcW w:w="0" w:type="auto"/>
            <w:shd w:val="clear" w:color="auto" w:fill="auto"/>
            <w:hideMark/>
          </w:tcPr>
          <w:p w14:paraId="4847176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6A5AD71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it shall be demonstrated that the power-generating module's performance in terms of its control system (‘PSS function’) is capable of damping active power oscillations in accordance with the conditions set out in paragraph 2 of Article 19;</w:t>
            </w:r>
          </w:p>
        </w:tc>
      </w:tr>
    </w:tbl>
    <w:p w14:paraId="541114F5"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299DBBFC" w14:textId="77777777" w:rsidTr="003B7AE9">
        <w:tc>
          <w:tcPr>
            <w:tcW w:w="0" w:type="auto"/>
            <w:shd w:val="clear" w:color="auto" w:fill="auto"/>
            <w:hideMark/>
          </w:tcPr>
          <w:p w14:paraId="2E5DEF3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64AF069E" w14:textId="1424BA46"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tuning </w:t>
            </w:r>
            <w:r w:rsidR="00E61083">
              <w:rPr>
                <w:rFonts w:ascii="inherit" w:eastAsia="Times New Roman" w:hAnsi="inherit" w:cs="Times New Roman"/>
                <w:sz w:val="24"/>
                <w:szCs w:val="24"/>
                <w:lang w:eastAsia="en-GB"/>
              </w:rPr>
              <w:t>shall</w:t>
            </w:r>
            <w:r w:rsidRPr="00BD0415">
              <w:rPr>
                <w:rFonts w:ascii="inherit" w:eastAsia="Times New Roman" w:hAnsi="inherit" w:cs="Times New Roman"/>
                <w:sz w:val="24"/>
                <w:szCs w:val="24"/>
                <w:lang w:eastAsia="en-GB"/>
              </w:rPr>
              <w:t xml:space="preserve"> result in improved damping of corresponding active power response of the AVR in combination with the PSS function, compared to the active power response of the AVR alone;</w:t>
            </w:r>
          </w:p>
        </w:tc>
      </w:tr>
    </w:tbl>
    <w:p w14:paraId="23416B32"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3804CF1C" w14:textId="77777777" w:rsidTr="003B7AE9">
        <w:tc>
          <w:tcPr>
            <w:tcW w:w="0" w:type="auto"/>
            <w:shd w:val="clear" w:color="auto" w:fill="auto"/>
            <w:hideMark/>
          </w:tcPr>
          <w:p w14:paraId="1FBA1CE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41F4A00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BD0415" w14:paraId="6977D91A" w14:textId="77777777">
              <w:tc>
                <w:tcPr>
                  <w:tcW w:w="0" w:type="auto"/>
                  <w:shd w:val="clear" w:color="auto" w:fill="auto"/>
                  <w:hideMark/>
                </w:tcPr>
                <w:p w14:paraId="60AC87B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55DF100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PSS function damps the existing active power oscillations of the power-generating module within a frequency range specified by the relevant TSO. That frequency range shall include the local mode frequencies of the power-generating module and the expected network oscillations; and</w:t>
                  </w:r>
                </w:p>
              </w:tc>
            </w:tr>
          </w:tbl>
          <w:p w14:paraId="35D0A97D"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BD0415" w14:paraId="20A0D269" w14:textId="77777777">
              <w:tc>
                <w:tcPr>
                  <w:tcW w:w="0" w:type="auto"/>
                  <w:shd w:val="clear" w:color="auto" w:fill="auto"/>
                  <w:hideMark/>
                </w:tcPr>
                <w:p w14:paraId="2103019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0B60EE4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 sudden load reduction of the power-generating module from 1 pu to 0,6 pu of the maximum capacity does not lead to undamped oscillations in active or reactive power of the power-generating module.</w:t>
                  </w:r>
                </w:p>
              </w:tc>
            </w:tr>
          </w:tbl>
          <w:p w14:paraId="54B4D2B8"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2B8A3F16"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With regard to the simulation of fault-ride-through capability of type D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47E01F03" w14:textId="77777777" w:rsidTr="003B7AE9">
        <w:tc>
          <w:tcPr>
            <w:tcW w:w="0" w:type="auto"/>
            <w:shd w:val="clear" w:color="auto" w:fill="auto"/>
            <w:hideMark/>
          </w:tcPr>
          <w:p w14:paraId="71A307A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1668A71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power-generating module's capability to provide fault-ride-through in accordance with the conditions set out in point (a) of Article 16(3) shall be demonstrated;</w:t>
            </w:r>
          </w:p>
        </w:tc>
      </w:tr>
    </w:tbl>
    <w:p w14:paraId="7C128C41"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6A8D8142" w14:textId="77777777" w:rsidTr="003B7AE9">
        <w:tc>
          <w:tcPr>
            <w:tcW w:w="0" w:type="auto"/>
            <w:shd w:val="clear" w:color="auto" w:fill="auto"/>
            <w:hideMark/>
          </w:tcPr>
          <w:p w14:paraId="6E9B957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61C2002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simulation shall be deemed successful if compliance with the requirement laid down in point (a) of Article 16(3) is demonstrated.</w:t>
            </w:r>
          </w:p>
        </w:tc>
      </w:tr>
    </w:tbl>
    <w:p w14:paraId="51A4A2AF" w14:textId="77777777" w:rsidR="003B7AE9" w:rsidRPr="00BD0415"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i/>
          <w:iCs/>
          <w:color w:val="000000"/>
          <w:sz w:val="24"/>
          <w:szCs w:val="24"/>
          <w:lang w:eastAsia="en-GB"/>
        </w:rPr>
        <w:t>CHAPTER 6</w:t>
      </w:r>
    </w:p>
    <w:p w14:paraId="3401E805" w14:textId="77777777" w:rsidR="003B7AE9" w:rsidRPr="007214C5" w:rsidRDefault="003B7AE9" w:rsidP="007214C5">
      <w:pPr>
        <w:pStyle w:val="Heading1"/>
        <w:rPr>
          <w:i/>
          <w:iCs/>
        </w:rPr>
      </w:pPr>
      <w:r w:rsidRPr="007214C5">
        <w:rPr>
          <w:i/>
          <w:iCs/>
        </w:rPr>
        <w:t>Compliance simulations for power park modules</w:t>
      </w:r>
    </w:p>
    <w:p w14:paraId="482ED67E" w14:textId="77777777" w:rsidR="003B7AE9" w:rsidRPr="00BD0415" w:rsidRDefault="003B7AE9" w:rsidP="006904E0">
      <w:pPr>
        <w:pStyle w:val="Heading2"/>
      </w:pPr>
      <w:r w:rsidRPr="00BD0415">
        <w:t>Article 54</w:t>
      </w:r>
    </w:p>
    <w:p w14:paraId="47E76EF9"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Compliance simulations for type B power park modules</w:t>
      </w:r>
    </w:p>
    <w:p w14:paraId="14992013" w14:textId="600AD02B"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1.   Type B power park modules are subject to the compliance simulations in paragraphs 2 to 5. Instead of all or part of those simulations, the power-generating facility owner may use equipment certificates issued by an authorised certifier, which </w:t>
      </w:r>
      <w:r w:rsidR="00A21C62">
        <w:rPr>
          <w:rFonts w:ascii="inherit" w:eastAsia="Times New Roman" w:hAnsi="inherit" w:cs="Times New Roman"/>
          <w:color w:val="000000"/>
          <w:sz w:val="24"/>
          <w:szCs w:val="24"/>
          <w:lang w:eastAsia="en-GB"/>
        </w:rPr>
        <w:t>shall</w:t>
      </w:r>
      <w:r w:rsidR="00A21C62" w:rsidRPr="00BD0415">
        <w:rPr>
          <w:rFonts w:ascii="inherit" w:eastAsia="Times New Roman" w:hAnsi="inherit" w:cs="Times New Roman"/>
          <w:color w:val="000000"/>
          <w:sz w:val="24"/>
          <w:szCs w:val="24"/>
          <w:lang w:eastAsia="en-GB"/>
        </w:rPr>
        <w:t xml:space="preserve"> </w:t>
      </w:r>
      <w:r w:rsidRPr="00BD0415">
        <w:rPr>
          <w:rFonts w:ascii="inherit" w:eastAsia="Times New Roman" w:hAnsi="inherit" w:cs="Times New Roman"/>
          <w:color w:val="000000"/>
          <w:sz w:val="24"/>
          <w:szCs w:val="24"/>
          <w:lang w:eastAsia="en-GB"/>
        </w:rPr>
        <w:t>be provided to the relevant system operator.</w:t>
      </w:r>
    </w:p>
    <w:p w14:paraId="517035AB"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48F3BAA3" w14:textId="77777777" w:rsidTr="003B7AE9">
        <w:tc>
          <w:tcPr>
            <w:tcW w:w="0" w:type="auto"/>
            <w:shd w:val="clear" w:color="auto" w:fill="auto"/>
            <w:hideMark/>
          </w:tcPr>
          <w:p w14:paraId="58C7C6D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03254C7B" w14:textId="61F413AD"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power park module's capability to modulate </w:t>
            </w:r>
            <w:r w:rsidR="00E61083">
              <w:rPr>
                <w:rFonts w:ascii="inherit" w:eastAsia="Times New Roman" w:hAnsi="inherit" w:cs="Times New Roman"/>
                <w:sz w:val="24"/>
                <w:szCs w:val="24"/>
                <w:lang w:eastAsia="en-GB"/>
              </w:rPr>
              <w:t xml:space="preserve">stably the </w:t>
            </w:r>
            <w:r w:rsidRPr="00BD0415">
              <w:rPr>
                <w:rFonts w:ascii="inherit" w:eastAsia="Times New Roman" w:hAnsi="inherit" w:cs="Times New Roman"/>
                <w:sz w:val="24"/>
                <w:szCs w:val="24"/>
                <w:lang w:eastAsia="en-GB"/>
              </w:rPr>
              <w:t>active power at high frequency in accordance with Article 13(</w:t>
            </w:r>
            <w:r w:rsidR="00744AD7">
              <w:rPr>
                <w:rFonts w:ascii="inherit" w:eastAsia="Times New Roman" w:hAnsi="inherit" w:cs="Times New Roman"/>
                <w:sz w:val="24"/>
                <w:szCs w:val="24"/>
                <w:lang w:eastAsia="en-GB"/>
              </w:rPr>
              <w:t>3</w:t>
            </w:r>
            <w:r w:rsidRPr="00BD0415">
              <w:rPr>
                <w:rFonts w:ascii="inherit" w:eastAsia="Times New Roman" w:hAnsi="inherit" w:cs="Times New Roman"/>
                <w:sz w:val="24"/>
                <w:szCs w:val="24"/>
                <w:lang w:eastAsia="en-GB"/>
              </w:rPr>
              <w:t>) shall be demonstrated;</w:t>
            </w:r>
          </w:p>
        </w:tc>
      </w:tr>
    </w:tbl>
    <w:p w14:paraId="494BE2A6"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795E7F42" w14:textId="77777777" w:rsidTr="003B7AE9">
        <w:tc>
          <w:tcPr>
            <w:tcW w:w="0" w:type="auto"/>
            <w:shd w:val="clear" w:color="auto" w:fill="auto"/>
            <w:hideMark/>
          </w:tcPr>
          <w:p w14:paraId="7F42C63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3FBAB92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945029C"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25AF779A" w14:textId="77777777" w:rsidTr="003B7AE9">
        <w:tc>
          <w:tcPr>
            <w:tcW w:w="0" w:type="auto"/>
            <w:shd w:val="clear" w:color="auto" w:fill="auto"/>
            <w:hideMark/>
          </w:tcPr>
          <w:p w14:paraId="2781E96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3DE4AA67" w14:textId="6BA3BE05"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simulation shall be deemed successful </w:t>
            </w:r>
            <w:r w:rsidR="00501230">
              <w:rPr>
                <w:rFonts w:ascii="inherit" w:eastAsia="Times New Roman" w:hAnsi="inherit" w:cs="Times New Roman"/>
                <w:sz w:val="24"/>
                <w:szCs w:val="24"/>
                <w:lang w:eastAsia="en-GB"/>
              </w:rPr>
              <w:t>provided that</w:t>
            </w:r>
            <w:r w:rsidRPr="00BD0415">
              <w:rPr>
                <w:rFonts w:ascii="inherit" w:eastAsia="Times New Roman" w:hAnsi="inherit" w:cs="Times New Roman"/>
                <w:sz w:val="24"/>
                <w:szCs w:val="24"/>
                <w:lang w:eastAsia="en-GB"/>
              </w:rPr>
              <w:t>:</w:t>
            </w:r>
          </w:p>
          <w:tbl>
            <w:tblPr>
              <w:tblW w:w="5000" w:type="pct"/>
              <w:tblCellMar>
                <w:left w:w="0" w:type="dxa"/>
                <w:right w:w="0" w:type="dxa"/>
              </w:tblCellMar>
              <w:tblLook w:val="04A0" w:firstRow="1" w:lastRow="0" w:firstColumn="1" w:lastColumn="0" w:noHBand="0" w:noVBand="1"/>
            </w:tblPr>
            <w:tblGrid>
              <w:gridCol w:w="250"/>
              <w:gridCol w:w="8459"/>
            </w:tblGrid>
            <w:tr w:rsidR="003B7AE9" w:rsidRPr="00BD0415" w14:paraId="6FB12008" w14:textId="77777777">
              <w:tc>
                <w:tcPr>
                  <w:tcW w:w="0" w:type="auto"/>
                  <w:shd w:val="clear" w:color="auto" w:fill="auto"/>
                  <w:hideMark/>
                </w:tcPr>
                <w:p w14:paraId="086A06E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6697FC2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simulation model of the power park module is validated against the compliance test for LFSM-O response set out in Article 47(3); and</w:t>
                  </w:r>
                </w:p>
              </w:tc>
            </w:tr>
          </w:tbl>
          <w:p w14:paraId="7926D820"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372"/>
            </w:tblGrid>
            <w:tr w:rsidR="003B7AE9" w:rsidRPr="00BD0415" w14:paraId="1279EC63" w14:textId="77777777">
              <w:tc>
                <w:tcPr>
                  <w:tcW w:w="0" w:type="auto"/>
                  <w:shd w:val="clear" w:color="auto" w:fill="auto"/>
                  <w:hideMark/>
                </w:tcPr>
                <w:p w14:paraId="623E425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0983705A" w14:textId="03BDAE6C"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compliance with the requirement laid down in Article 13(</w:t>
                  </w:r>
                  <w:r w:rsidR="00DB06E4">
                    <w:rPr>
                      <w:rFonts w:ascii="inherit" w:eastAsia="Times New Roman" w:hAnsi="inherit" w:cs="Times New Roman"/>
                      <w:sz w:val="24"/>
                      <w:szCs w:val="24"/>
                      <w:lang w:eastAsia="en-GB"/>
                    </w:rPr>
                    <w:t>3</w:t>
                  </w:r>
                  <w:r w:rsidRPr="00BD0415">
                    <w:rPr>
                      <w:rFonts w:ascii="inherit" w:eastAsia="Times New Roman" w:hAnsi="inherit" w:cs="Times New Roman"/>
                      <w:sz w:val="24"/>
                      <w:szCs w:val="24"/>
                      <w:lang w:eastAsia="en-GB"/>
                    </w:rPr>
                    <w:t>) is demonstrated.</w:t>
                  </w:r>
                </w:p>
              </w:tc>
            </w:tr>
          </w:tbl>
          <w:p w14:paraId="6A6E5493"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r w:rsidR="00AF3270" w:rsidRPr="00BD0415" w14:paraId="43ACD64E" w14:textId="77777777" w:rsidTr="003B7AE9">
        <w:tc>
          <w:tcPr>
            <w:tcW w:w="0" w:type="auto"/>
            <w:shd w:val="clear" w:color="auto" w:fill="auto"/>
          </w:tcPr>
          <w:p w14:paraId="5A421373" w14:textId="5AC73290" w:rsidR="00AF3270" w:rsidRPr="00BD0415" w:rsidRDefault="00AF3270"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w:t>
            </w:r>
          </w:p>
        </w:tc>
        <w:tc>
          <w:tcPr>
            <w:tcW w:w="0" w:type="auto"/>
            <w:shd w:val="clear" w:color="auto" w:fill="auto"/>
          </w:tcPr>
          <w:p w14:paraId="33F11B30" w14:textId="53EE8F52" w:rsidR="00AF3270" w:rsidRPr="00BD0415" w:rsidRDefault="00AF3270" w:rsidP="00AF3270">
            <w:pPr>
              <w:spacing w:before="120" w:after="0" w:line="240" w:lineRule="auto"/>
              <w:jc w:val="both"/>
              <w:rPr>
                <w:rFonts w:ascii="inherit" w:eastAsia="Times New Roman" w:hAnsi="inherit" w:cs="Times New Roman"/>
                <w:sz w:val="24"/>
                <w:szCs w:val="24"/>
                <w:lang w:eastAsia="en-GB"/>
              </w:rPr>
            </w:pPr>
            <w:r w:rsidRPr="00AF3270">
              <w:rPr>
                <w:rFonts w:ascii="inherit" w:eastAsia="Times New Roman" w:hAnsi="inherit" w:cs="Times New Roman"/>
                <w:sz w:val="24"/>
                <w:szCs w:val="24"/>
                <w:lang w:eastAsia="en-GB"/>
              </w:rPr>
              <w:t xml:space="preserve">the relevant TSO </w:t>
            </w:r>
            <w:r w:rsidR="00A942B5">
              <w:rPr>
                <w:rFonts w:ascii="inherit" w:eastAsia="Times New Roman" w:hAnsi="inherit" w:cs="Times New Roman"/>
                <w:sz w:val="24"/>
                <w:szCs w:val="24"/>
                <w:lang w:eastAsia="en-GB"/>
              </w:rPr>
              <w:t>may</w:t>
            </w:r>
            <w:r w:rsidRPr="00AF3270">
              <w:rPr>
                <w:rFonts w:ascii="inherit" w:eastAsia="Times New Roman" w:hAnsi="inherit" w:cs="Times New Roman"/>
                <w:sz w:val="24"/>
                <w:szCs w:val="24"/>
                <w:lang w:eastAsia="en-GB"/>
              </w:rPr>
              <w:t xml:space="preserve"> request a stability compliance for the LFSM-O contro</w:t>
            </w:r>
            <w:r>
              <w:rPr>
                <w:rFonts w:ascii="inherit" w:eastAsia="Times New Roman" w:hAnsi="inherit" w:cs="Times New Roman"/>
                <w:sz w:val="24"/>
                <w:szCs w:val="24"/>
                <w:lang w:eastAsia="en-GB"/>
              </w:rPr>
              <w:t>l in a close loop operation set</w:t>
            </w:r>
            <w:r w:rsidRPr="00AF3270">
              <w:rPr>
                <w:rFonts w:ascii="inherit" w:eastAsia="Times New Roman" w:hAnsi="inherit" w:cs="Times New Roman"/>
                <w:sz w:val="24"/>
                <w:szCs w:val="24"/>
                <w:lang w:eastAsia="en-GB"/>
              </w:rPr>
              <w:t xml:space="preserve"> up of the </w:t>
            </w:r>
            <w:r>
              <w:rPr>
                <w:rFonts w:ascii="inherit" w:eastAsia="Times New Roman" w:hAnsi="inherit" w:cs="Times New Roman"/>
                <w:sz w:val="24"/>
                <w:szCs w:val="24"/>
                <w:lang w:eastAsia="en-GB"/>
              </w:rPr>
              <w:t>power park module</w:t>
            </w:r>
            <w:r w:rsidRPr="00AF3270">
              <w:rPr>
                <w:rFonts w:ascii="inherit" w:eastAsia="Times New Roman" w:hAnsi="inherit" w:cs="Times New Roman"/>
                <w:sz w:val="24"/>
                <w:szCs w:val="24"/>
                <w:lang w:eastAsia="en-GB"/>
              </w:rPr>
              <w:t>.</w:t>
            </w:r>
          </w:p>
        </w:tc>
      </w:tr>
    </w:tbl>
    <w:p w14:paraId="2064446D" w14:textId="4AC36DCA" w:rsidR="003B7AE9" w:rsidRPr="00BD0415" w:rsidRDefault="00501230"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3</w:t>
      </w:r>
      <w:r w:rsidR="003B7AE9" w:rsidRPr="00BD0415">
        <w:rPr>
          <w:rFonts w:ascii="inherit" w:eastAsia="Times New Roman" w:hAnsi="inherit" w:cs="Times New Roman"/>
          <w:color w:val="000000"/>
          <w:sz w:val="24"/>
          <w:szCs w:val="24"/>
          <w:lang w:eastAsia="en-GB"/>
        </w:rPr>
        <w:t>.   With regard to the fault-ride-through simulation capability of type B power park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31EE73EB" w14:textId="77777777" w:rsidTr="003B7AE9">
        <w:tc>
          <w:tcPr>
            <w:tcW w:w="0" w:type="auto"/>
            <w:shd w:val="clear" w:color="auto" w:fill="auto"/>
            <w:hideMark/>
          </w:tcPr>
          <w:p w14:paraId="41A1D9C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792C420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 park module's capability to ride through faults in accordance with the conditions set out in point (a) of Article 14(3) shall be demonstrated by simulation;</w:t>
            </w:r>
          </w:p>
        </w:tc>
      </w:tr>
    </w:tbl>
    <w:p w14:paraId="23E1C2A2"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01286A43" w14:textId="77777777" w:rsidTr="003B7AE9">
        <w:tc>
          <w:tcPr>
            <w:tcW w:w="0" w:type="auto"/>
            <w:shd w:val="clear" w:color="auto" w:fill="auto"/>
            <w:hideMark/>
          </w:tcPr>
          <w:p w14:paraId="26F4868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0DDA0CC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simulation shall be deemed successful if compliance with the requirement laid down in point (a) of Article 14(3) is demonstrated.</w:t>
            </w:r>
          </w:p>
        </w:tc>
      </w:tr>
    </w:tbl>
    <w:p w14:paraId="06814284" w14:textId="4657B154" w:rsidR="003B7AE9" w:rsidRPr="00BD0415" w:rsidRDefault="00501230"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4</w:t>
      </w:r>
      <w:r w:rsidR="003B7AE9" w:rsidRPr="00BD0415">
        <w:rPr>
          <w:rFonts w:ascii="inherit" w:eastAsia="Times New Roman" w:hAnsi="inherit" w:cs="Times New Roman"/>
          <w:color w:val="000000"/>
          <w:sz w:val="24"/>
          <w:szCs w:val="24"/>
          <w:lang w:eastAsia="en-GB"/>
        </w:rPr>
        <w:t>.   The following requirements with regard to the post fault active power recovery simulation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4E461820" w14:textId="77777777" w:rsidTr="003B7AE9">
        <w:tc>
          <w:tcPr>
            <w:tcW w:w="0" w:type="auto"/>
            <w:shd w:val="clear" w:color="auto" w:fill="auto"/>
            <w:hideMark/>
          </w:tcPr>
          <w:p w14:paraId="27E181F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1142E48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 park module's capability to provide post fault active power recovery in accordance with the conditions set out in Article 20(3) shall be demonstrated;</w:t>
            </w:r>
          </w:p>
        </w:tc>
      </w:tr>
    </w:tbl>
    <w:p w14:paraId="7218563B"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6FA0004D" w14:textId="77777777" w:rsidTr="003B7AE9">
        <w:tc>
          <w:tcPr>
            <w:tcW w:w="0" w:type="auto"/>
            <w:shd w:val="clear" w:color="auto" w:fill="auto"/>
            <w:hideMark/>
          </w:tcPr>
          <w:p w14:paraId="2AB10C6C"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65364FC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simulation shall be deemed successful if compliance with the requirement laid down in Article 20(3) is demonstrated.</w:t>
            </w:r>
          </w:p>
        </w:tc>
      </w:tr>
    </w:tbl>
    <w:p w14:paraId="683876D7" w14:textId="77777777" w:rsidR="003B7AE9" w:rsidRPr="00BD0415" w:rsidRDefault="003B7AE9" w:rsidP="006904E0">
      <w:pPr>
        <w:pStyle w:val="Heading2"/>
      </w:pPr>
      <w:r w:rsidRPr="00BD0415">
        <w:t>Article 55</w:t>
      </w:r>
    </w:p>
    <w:p w14:paraId="59341376"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Compliance simulations for type C power park modules</w:t>
      </w:r>
    </w:p>
    <w:p w14:paraId="3DDB6B49" w14:textId="2D3AC04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1.   In addition to the compliance simulations for type B power park modules set out in Article 54, type C power park modules are subject to the compliance simulations set out in paragraphs 2 to 7. Instead of all or part of those simulations, the power-generating facility owner may use equipment certificates issued by an authorised certifier, which </w:t>
      </w:r>
      <w:r w:rsidR="00A21C62">
        <w:rPr>
          <w:rFonts w:ascii="inherit" w:eastAsia="Times New Roman" w:hAnsi="inherit" w:cs="Times New Roman"/>
          <w:color w:val="000000"/>
          <w:sz w:val="24"/>
          <w:szCs w:val="24"/>
          <w:lang w:eastAsia="en-GB"/>
        </w:rPr>
        <w:t>shall</w:t>
      </w:r>
      <w:r w:rsidR="00A21C62" w:rsidRPr="00BD0415">
        <w:rPr>
          <w:rFonts w:ascii="inherit" w:eastAsia="Times New Roman" w:hAnsi="inherit" w:cs="Times New Roman"/>
          <w:color w:val="000000"/>
          <w:sz w:val="24"/>
          <w:szCs w:val="24"/>
          <w:lang w:eastAsia="en-GB"/>
        </w:rPr>
        <w:t xml:space="preserve"> </w:t>
      </w:r>
      <w:r w:rsidRPr="00BD0415">
        <w:rPr>
          <w:rFonts w:ascii="inherit" w:eastAsia="Times New Roman" w:hAnsi="inherit" w:cs="Times New Roman"/>
          <w:color w:val="000000"/>
          <w:sz w:val="24"/>
          <w:szCs w:val="24"/>
          <w:lang w:eastAsia="en-GB"/>
        </w:rPr>
        <w:t>be provided to the relevant system operator.</w:t>
      </w:r>
    </w:p>
    <w:p w14:paraId="25AFAC0F"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2C7AB1B3" w14:textId="77777777" w:rsidTr="003B7AE9">
        <w:tc>
          <w:tcPr>
            <w:tcW w:w="0" w:type="auto"/>
            <w:shd w:val="clear" w:color="auto" w:fill="auto"/>
            <w:hideMark/>
          </w:tcPr>
          <w:p w14:paraId="5F687B7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4654562C" w14:textId="1351D055"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power park module's capability to </w:t>
            </w:r>
            <w:r w:rsidR="006E1C9B">
              <w:rPr>
                <w:rFonts w:ascii="inherit" w:eastAsia="Times New Roman" w:hAnsi="inherit" w:cs="Times New Roman"/>
                <w:sz w:val="24"/>
                <w:szCs w:val="24"/>
                <w:lang w:eastAsia="en-GB"/>
              </w:rPr>
              <w:t xml:space="preserve">stably </w:t>
            </w:r>
            <w:r w:rsidRPr="00BD0415">
              <w:rPr>
                <w:rFonts w:ascii="inherit" w:eastAsia="Times New Roman" w:hAnsi="inherit" w:cs="Times New Roman"/>
                <w:sz w:val="24"/>
                <w:szCs w:val="24"/>
                <w:lang w:eastAsia="en-GB"/>
              </w:rPr>
              <w:t>modulate active power at low frequencies in accordance with point (c) of Article 15(2) shall be demonstrated;</w:t>
            </w:r>
          </w:p>
        </w:tc>
      </w:tr>
    </w:tbl>
    <w:p w14:paraId="79FFE016"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1ED686EE" w14:textId="77777777" w:rsidTr="003B7AE9">
        <w:tc>
          <w:tcPr>
            <w:tcW w:w="0" w:type="auto"/>
            <w:shd w:val="clear" w:color="auto" w:fill="auto"/>
            <w:hideMark/>
          </w:tcPr>
          <w:p w14:paraId="6844B7C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2F4C57F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simulation shall be carried out by simulating low frequency steps and ramps reaching maximum capacity, taking into account the droop settings and the deadband;</w:t>
            </w:r>
          </w:p>
        </w:tc>
      </w:tr>
    </w:tbl>
    <w:p w14:paraId="27030BCA"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7553943F" w14:textId="77777777" w:rsidTr="003B7AE9">
        <w:tc>
          <w:tcPr>
            <w:tcW w:w="0" w:type="auto"/>
            <w:shd w:val="clear" w:color="auto" w:fill="auto"/>
            <w:hideMark/>
          </w:tcPr>
          <w:p w14:paraId="3AE8081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728C488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59"/>
            </w:tblGrid>
            <w:tr w:rsidR="003B7AE9" w:rsidRPr="00BD0415" w14:paraId="344B7C1F" w14:textId="77777777">
              <w:tc>
                <w:tcPr>
                  <w:tcW w:w="0" w:type="auto"/>
                  <w:shd w:val="clear" w:color="auto" w:fill="auto"/>
                  <w:hideMark/>
                </w:tcPr>
                <w:p w14:paraId="0AC756E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1C5CEF0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simulation model of the power park module is validated against the compliance test for LFSM-U response set out in Article 48(3); and</w:t>
                  </w:r>
                </w:p>
              </w:tc>
            </w:tr>
          </w:tbl>
          <w:p w14:paraId="4EE58628"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BD0415" w14:paraId="3A1695BA" w14:textId="77777777">
              <w:tc>
                <w:tcPr>
                  <w:tcW w:w="0" w:type="auto"/>
                  <w:shd w:val="clear" w:color="auto" w:fill="auto"/>
                  <w:hideMark/>
                </w:tcPr>
                <w:p w14:paraId="56587EA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1BFFA98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compliance with the requirement laid down in point (c) of Article 15(2) is demonstrated.</w:t>
                  </w:r>
                </w:p>
              </w:tc>
            </w:tr>
          </w:tbl>
          <w:p w14:paraId="0F7ACE93"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r w:rsidR="006E1C9B" w:rsidRPr="00BD0415" w14:paraId="49E2B0A5" w14:textId="77777777" w:rsidTr="003B7AE9">
        <w:tc>
          <w:tcPr>
            <w:tcW w:w="0" w:type="auto"/>
            <w:shd w:val="clear" w:color="auto" w:fill="auto"/>
          </w:tcPr>
          <w:p w14:paraId="7EC6AB5F" w14:textId="0BC468F3" w:rsidR="006E1C9B" w:rsidRPr="00BD0415" w:rsidRDefault="006E1C9B"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w:t>
            </w:r>
          </w:p>
        </w:tc>
        <w:tc>
          <w:tcPr>
            <w:tcW w:w="0" w:type="auto"/>
            <w:shd w:val="clear" w:color="auto" w:fill="auto"/>
          </w:tcPr>
          <w:p w14:paraId="26A959B1" w14:textId="179852ED" w:rsidR="006E1C9B" w:rsidRPr="00BD0415" w:rsidRDefault="006E1C9B" w:rsidP="006E1C9B">
            <w:pPr>
              <w:spacing w:before="120" w:after="0" w:line="240" w:lineRule="auto"/>
              <w:jc w:val="both"/>
              <w:rPr>
                <w:rFonts w:ascii="inherit" w:eastAsia="Times New Roman" w:hAnsi="inherit" w:cs="Times New Roman"/>
                <w:sz w:val="24"/>
                <w:szCs w:val="24"/>
                <w:lang w:eastAsia="en-GB"/>
              </w:rPr>
            </w:pPr>
            <w:r w:rsidRPr="006E1C9B">
              <w:rPr>
                <w:rFonts w:ascii="inherit" w:eastAsia="Times New Roman" w:hAnsi="inherit" w:cs="Times New Roman"/>
                <w:sz w:val="24"/>
                <w:szCs w:val="24"/>
                <w:lang w:eastAsia="en-GB"/>
              </w:rPr>
              <w:t>The relevant TSO has the right to request a stability compliance for the LFSM-U contro</w:t>
            </w:r>
            <w:r>
              <w:rPr>
                <w:rFonts w:ascii="inherit" w:eastAsia="Times New Roman" w:hAnsi="inherit" w:cs="Times New Roman"/>
                <w:sz w:val="24"/>
                <w:szCs w:val="24"/>
                <w:lang w:eastAsia="en-GB"/>
              </w:rPr>
              <w:t>l in a close loop operation set</w:t>
            </w:r>
            <w:r w:rsidRPr="006E1C9B">
              <w:rPr>
                <w:rFonts w:ascii="inherit" w:eastAsia="Times New Roman" w:hAnsi="inherit" w:cs="Times New Roman"/>
                <w:sz w:val="24"/>
                <w:szCs w:val="24"/>
                <w:lang w:eastAsia="en-GB"/>
              </w:rPr>
              <w:t xml:space="preserve"> up of the </w:t>
            </w:r>
            <w:r>
              <w:rPr>
                <w:rFonts w:ascii="inherit" w:eastAsia="Times New Roman" w:hAnsi="inherit" w:cs="Times New Roman"/>
                <w:sz w:val="24"/>
                <w:szCs w:val="24"/>
                <w:lang w:eastAsia="en-GB"/>
              </w:rPr>
              <w:t>power park module</w:t>
            </w:r>
            <w:r w:rsidRPr="006E1C9B">
              <w:rPr>
                <w:rFonts w:ascii="inherit" w:eastAsia="Times New Roman" w:hAnsi="inherit" w:cs="Times New Roman"/>
                <w:sz w:val="24"/>
                <w:szCs w:val="24"/>
                <w:lang w:eastAsia="en-GB"/>
              </w:rPr>
              <w:t>.</w:t>
            </w:r>
          </w:p>
        </w:tc>
      </w:tr>
    </w:tbl>
    <w:p w14:paraId="226B3398" w14:textId="66F7D92A"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460462E2" w14:textId="77777777" w:rsidTr="003B7AE9">
        <w:tc>
          <w:tcPr>
            <w:tcW w:w="0" w:type="auto"/>
            <w:shd w:val="clear" w:color="auto" w:fill="auto"/>
            <w:hideMark/>
          </w:tcPr>
          <w:p w14:paraId="05A707B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73DED0F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 park module's capability to modulate active power over the full frequency range as referred to in point (d) of Article 15(2) shall be demonstrated;</w:t>
            </w:r>
          </w:p>
        </w:tc>
      </w:tr>
    </w:tbl>
    <w:p w14:paraId="31526460"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1DC52F31" w14:textId="77777777" w:rsidTr="003B7AE9">
        <w:tc>
          <w:tcPr>
            <w:tcW w:w="0" w:type="auto"/>
            <w:shd w:val="clear" w:color="auto" w:fill="auto"/>
            <w:hideMark/>
          </w:tcPr>
          <w:p w14:paraId="40E17C6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256E913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30B0203A"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361573E0" w14:textId="77777777" w:rsidTr="003B7AE9">
        <w:tc>
          <w:tcPr>
            <w:tcW w:w="0" w:type="auto"/>
            <w:shd w:val="clear" w:color="auto" w:fill="auto"/>
            <w:hideMark/>
          </w:tcPr>
          <w:p w14:paraId="6FD1181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43967EC7" w14:textId="41EF38B0"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simulation shall be deemed successful </w:t>
            </w:r>
            <w:r w:rsidR="00501230">
              <w:rPr>
                <w:rFonts w:ascii="inherit" w:eastAsia="Times New Roman" w:hAnsi="inherit" w:cs="Times New Roman"/>
                <w:sz w:val="24"/>
                <w:szCs w:val="24"/>
                <w:lang w:eastAsia="en-GB"/>
              </w:rPr>
              <w:t xml:space="preserve">provided </w:t>
            </w:r>
            <w:r w:rsidRPr="00BD0415">
              <w:rPr>
                <w:rFonts w:ascii="inherit" w:eastAsia="Times New Roman" w:hAnsi="inherit" w:cs="Times New Roman"/>
                <w:sz w:val="24"/>
                <w:szCs w:val="24"/>
                <w:lang w:eastAsia="en-GB"/>
              </w:rPr>
              <w:t>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BD0415" w14:paraId="2A8F5658" w14:textId="77777777">
              <w:tc>
                <w:tcPr>
                  <w:tcW w:w="0" w:type="auto"/>
                  <w:shd w:val="clear" w:color="auto" w:fill="auto"/>
                  <w:hideMark/>
                </w:tcPr>
                <w:p w14:paraId="7F8A705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7D04572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simulation model of the power park module is validated against the compliance test for FSM response set out in Article 48(4); and</w:t>
                  </w:r>
                </w:p>
              </w:tc>
            </w:tr>
          </w:tbl>
          <w:p w14:paraId="57F04137"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BD0415" w14:paraId="0759C8CE" w14:textId="77777777">
              <w:tc>
                <w:tcPr>
                  <w:tcW w:w="0" w:type="auto"/>
                  <w:shd w:val="clear" w:color="auto" w:fill="auto"/>
                  <w:hideMark/>
                </w:tcPr>
                <w:p w14:paraId="3702AD4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7CBD5B0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compliance with the requirement laid down in point (d) of Article 15(2) is demonstrated.</w:t>
                  </w:r>
                </w:p>
              </w:tc>
            </w:tr>
          </w:tbl>
          <w:p w14:paraId="1A792F3A"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700B2DDE"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7DAB02FC" w14:textId="77777777" w:rsidTr="003B7AE9">
        <w:tc>
          <w:tcPr>
            <w:tcW w:w="0" w:type="auto"/>
            <w:shd w:val="clear" w:color="auto" w:fill="auto"/>
            <w:hideMark/>
          </w:tcPr>
          <w:p w14:paraId="77EB812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20C69767" w14:textId="74DF7BE5"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 park module's performance during island operation in accordance with the conditions set out in point (b) of Article 15(</w:t>
            </w:r>
            <w:r w:rsidR="00B62365">
              <w:rPr>
                <w:rFonts w:ascii="inherit" w:eastAsia="Times New Roman" w:hAnsi="inherit" w:cs="Times New Roman"/>
                <w:sz w:val="24"/>
                <w:szCs w:val="24"/>
                <w:lang w:eastAsia="en-GB"/>
              </w:rPr>
              <w:t>4</w:t>
            </w:r>
            <w:r w:rsidRPr="00BD0415">
              <w:rPr>
                <w:rFonts w:ascii="inherit" w:eastAsia="Times New Roman" w:hAnsi="inherit" w:cs="Times New Roman"/>
                <w:sz w:val="24"/>
                <w:szCs w:val="24"/>
                <w:lang w:eastAsia="en-GB"/>
              </w:rPr>
              <w:t>) shall be demonstrated</w:t>
            </w:r>
            <w:r w:rsidR="00B62365">
              <w:rPr>
                <w:rFonts w:ascii="inherit" w:eastAsia="Times New Roman" w:hAnsi="inherit" w:cs="Times New Roman"/>
                <w:sz w:val="24"/>
                <w:szCs w:val="24"/>
                <w:lang w:eastAsia="en-GB"/>
              </w:rPr>
              <w:t xml:space="preserve">. </w:t>
            </w:r>
            <w:r w:rsidR="00B62365" w:rsidRPr="00B62365">
              <w:rPr>
                <w:rFonts w:ascii="inherit" w:eastAsia="Times New Roman" w:hAnsi="inherit" w:cs="Times New Roman"/>
                <w:sz w:val="24"/>
                <w:szCs w:val="24"/>
                <w:lang w:eastAsia="en-GB"/>
              </w:rPr>
              <w:t xml:space="preserve">In addition to </w:t>
            </w:r>
            <w:r w:rsidR="00501230">
              <w:rPr>
                <w:rFonts w:ascii="inherit" w:eastAsia="Times New Roman" w:hAnsi="inherit" w:cs="Times New Roman"/>
                <w:sz w:val="24"/>
                <w:szCs w:val="24"/>
                <w:lang w:eastAsia="en-GB"/>
              </w:rPr>
              <w:t>point</w:t>
            </w:r>
            <w:r w:rsidR="00B62365" w:rsidRPr="00B62365">
              <w:rPr>
                <w:rFonts w:ascii="inherit" w:eastAsia="Times New Roman" w:hAnsi="inherit" w:cs="Times New Roman"/>
                <w:sz w:val="24"/>
                <w:szCs w:val="24"/>
                <w:lang w:eastAsia="en-GB"/>
              </w:rPr>
              <w:t xml:space="preserve"> </w:t>
            </w:r>
            <w:r w:rsidR="00501230">
              <w:rPr>
                <w:rFonts w:ascii="inherit" w:eastAsia="Times New Roman" w:hAnsi="inherit" w:cs="Times New Roman"/>
                <w:sz w:val="24"/>
                <w:szCs w:val="24"/>
                <w:lang w:eastAsia="en-GB"/>
              </w:rPr>
              <w:t>(</w:t>
            </w:r>
            <w:r w:rsidR="00B62365" w:rsidRPr="00B62365">
              <w:rPr>
                <w:rFonts w:ascii="inherit" w:eastAsia="Times New Roman" w:hAnsi="inherit" w:cs="Times New Roman"/>
                <w:sz w:val="24"/>
                <w:szCs w:val="24"/>
                <w:lang w:eastAsia="en-GB"/>
              </w:rPr>
              <w:t>b) of Article 54(2) as well as</w:t>
            </w:r>
            <w:r w:rsidR="00501230">
              <w:rPr>
                <w:rFonts w:ascii="inherit" w:eastAsia="Times New Roman" w:hAnsi="inherit" w:cs="Times New Roman"/>
                <w:sz w:val="24"/>
                <w:szCs w:val="24"/>
                <w:lang w:eastAsia="en-GB"/>
              </w:rPr>
              <w:t xml:space="preserve"> point (c)</w:t>
            </w:r>
            <w:r w:rsidR="00B62365" w:rsidRPr="00B62365">
              <w:rPr>
                <w:rFonts w:ascii="inherit" w:eastAsia="Times New Roman" w:hAnsi="inherit" w:cs="Times New Roman"/>
                <w:sz w:val="24"/>
                <w:szCs w:val="24"/>
                <w:lang w:eastAsia="en-GB"/>
              </w:rPr>
              <w:t xml:space="preserve"> of Article 55(2), the power-generating module shall demonstrate its technical capability to control </w:t>
            </w:r>
            <w:r w:rsidR="00E61083" w:rsidRPr="00B62365">
              <w:rPr>
                <w:rFonts w:ascii="inherit" w:eastAsia="Times New Roman" w:hAnsi="inherit" w:cs="Times New Roman"/>
                <w:sz w:val="24"/>
                <w:szCs w:val="24"/>
                <w:lang w:eastAsia="en-GB"/>
              </w:rPr>
              <w:t xml:space="preserve">stably </w:t>
            </w:r>
            <w:r w:rsidR="00B62365" w:rsidRPr="00B62365">
              <w:rPr>
                <w:rFonts w:ascii="inherit" w:eastAsia="Times New Roman" w:hAnsi="inherit" w:cs="Times New Roman"/>
                <w:sz w:val="24"/>
                <w:szCs w:val="24"/>
                <w:lang w:eastAsia="en-GB"/>
              </w:rPr>
              <w:t>the frequency within the frequency range specified in Table 2 in island operation in parallel to a load, based on FSM. The load steps leading to active power increase and decrease between 0% and 2% shall be considered</w:t>
            </w:r>
            <w:r w:rsidRPr="00BD0415">
              <w:rPr>
                <w:rFonts w:ascii="inherit" w:eastAsia="Times New Roman" w:hAnsi="inherit" w:cs="Times New Roman"/>
                <w:sz w:val="24"/>
                <w:szCs w:val="24"/>
                <w:lang w:eastAsia="en-GB"/>
              </w:rPr>
              <w:t>;</w:t>
            </w:r>
          </w:p>
        </w:tc>
      </w:tr>
    </w:tbl>
    <w:p w14:paraId="249E8312"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4B7AC2AD" w14:textId="77777777" w:rsidTr="003B7AE9">
        <w:tc>
          <w:tcPr>
            <w:tcW w:w="0" w:type="auto"/>
            <w:shd w:val="clear" w:color="auto" w:fill="auto"/>
            <w:hideMark/>
          </w:tcPr>
          <w:p w14:paraId="7017176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40E9269A" w14:textId="3CA0F6A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simulation shall be deemed successful in the event that the power park module reduces or increases the active power output from its previous operating point to any new operating point, within the P-Q-capability diagram and within the limits set out in point (b) of Article 15(</w:t>
            </w:r>
            <w:r w:rsidR="003A4351">
              <w:rPr>
                <w:rFonts w:ascii="inherit" w:eastAsia="Times New Roman" w:hAnsi="inherit" w:cs="Times New Roman"/>
                <w:sz w:val="24"/>
                <w:szCs w:val="24"/>
                <w:lang w:eastAsia="en-GB"/>
              </w:rPr>
              <w:t>4</w:t>
            </w:r>
            <w:r w:rsidRPr="00BD0415">
              <w:rPr>
                <w:rFonts w:ascii="inherit" w:eastAsia="Times New Roman" w:hAnsi="inherit" w:cs="Times New Roman"/>
                <w:sz w:val="24"/>
                <w:szCs w:val="24"/>
                <w:lang w:eastAsia="en-GB"/>
              </w:rPr>
              <w:t>), without disconnection of the power park module from the island due to over- or underfrequency.</w:t>
            </w:r>
          </w:p>
        </w:tc>
      </w:tr>
      <w:tr w:rsidR="00641A0C" w:rsidRPr="00BD0415" w14:paraId="3F372BD6" w14:textId="77777777" w:rsidTr="003B7AE9">
        <w:tc>
          <w:tcPr>
            <w:tcW w:w="0" w:type="auto"/>
            <w:shd w:val="clear" w:color="auto" w:fill="auto"/>
          </w:tcPr>
          <w:p w14:paraId="1A3AE4E9" w14:textId="76848E5E" w:rsidR="00641A0C" w:rsidRPr="00BD0415" w:rsidRDefault="00641A0C"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(c)</w:t>
            </w:r>
          </w:p>
        </w:tc>
        <w:tc>
          <w:tcPr>
            <w:tcW w:w="0" w:type="auto"/>
            <w:shd w:val="clear" w:color="auto" w:fill="auto"/>
          </w:tcPr>
          <w:p w14:paraId="606C8BAC" w14:textId="06234541" w:rsidR="00641A0C" w:rsidRPr="00BD0415" w:rsidRDefault="00641A0C" w:rsidP="003B7AE9">
            <w:pPr>
              <w:spacing w:before="120" w:after="0" w:line="240" w:lineRule="auto"/>
              <w:jc w:val="both"/>
              <w:rPr>
                <w:rFonts w:ascii="inherit" w:eastAsia="Times New Roman" w:hAnsi="inherit" w:cs="Times New Roman"/>
                <w:sz w:val="24"/>
                <w:szCs w:val="24"/>
                <w:lang w:eastAsia="en-GB"/>
              </w:rPr>
            </w:pPr>
            <w:r w:rsidRPr="00641A0C">
              <w:rPr>
                <w:rFonts w:ascii="inherit" w:eastAsia="Times New Roman" w:hAnsi="inherit" w:cs="Times New Roman"/>
                <w:sz w:val="24"/>
                <w:szCs w:val="24"/>
                <w:lang w:eastAsia="en-GB"/>
              </w:rPr>
              <w:t>for the simulations of p</w:t>
            </w:r>
            <w:r w:rsidR="00501230">
              <w:rPr>
                <w:rFonts w:ascii="inherit" w:eastAsia="Times New Roman" w:hAnsi="inherit" w:cs="Times New Roman"/>
                <w:sz w:val="24"/>
                <w:szCs w:val="24"/>
                <w:lang w:eastAsia="en-GB"/>
              </w:rPr>
              <w:t>oint</w:t>
            </w:r>
            <w:r w:rsidRPr="00641A0C">
              <w:rPr>
                <w:rFonts w:ascii="inherit" w:eastAsia="Times New Roman" w:hAnsi="inherit" w:cs="Times New Roman"/>
                <w:sz w:val="24"/>
                <w:szCs w:val="24"/>
                <w:lang w:eastAsia="en-GB"/>
              </w:rPr>
              <w:t xml:space="preserve"> (a) of Article 55(4) the relevant TSO should define an external short-circuit power and inertia to supplement the island scenario at the connection point.</w:t>
            </w:r>
          </w:p>
        </w:tc>
      </w:tr>
    </w:tbl>
    <w:p w14:paraId="3F8B53CB" w14:textId="4D53154C"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5.   With regard to the simulation of the capability of providing synthetic inertia,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3882E2BE" w14:textId="77777777" w:rsidTr="003B7AE9">
        <w:tc>
          <w:tcPr>
            <w:tcW w:w="0" w:type="auto"/>
            <w:shd w:val="clear" w:color="auto" w:fill="auto"/>
            <w:hideMark/>
          </w:tcPr>
          <w:p w14:paraId="5F1A70A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145FC12F" w14:textId="1E65D51B"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model of the power park module's capability of providing synthetic inertia to a low </w:t>
            </w:r>
            <w:r w:rsidR="00E970BE">
              <w:rPr>
                <w:rFonts w:ascii="inherit" w:eastAsia="Times New Roman" w:hAnsi="inherit" w:cs="Times New Roman"/>
                <w:sz w:val="24"/>
                <w:szCs w:val="24"/>
                <w:lang w:eastAsia="en-GB"/>
              </w:rPr>
              <w:t xml:space="preserve">and high </w:t>
            </w:r>
            <w:r w:rsidRPr="00BD0415">
              <w:rPr>
                <w:rFonts w:ascii="inherit" w:eastAsia="Times New Roman" w:hAnsi="inherit" w:cs="Times New Roman"/>
                <w:sz w:val="24"/>
                <w:szCs w:val="24"/>
                <w:lang w:eastAsia="en-GB"/>
              </w:rPr>
              <w:t>frequency event as set out in Article 21(</w:t>
            </w:r>
            <w:r w:rsidR="00E970BE">
              <w:rPr>
                <w:rFonts w:ascii="inherit" w:eastAsia="Times New Roman" w:hAnsi="inherit" w:cs="Times New Roman"/>
                <w:sz w:val="24"/>
                <w:szCs w:val="24"/>
                <w:lang w:eastAsia="en-GB"/>
              </w:rPr>
              <w:t>4</w:t>
            </w:r>
            <w:r w:rsidRPr="00BD0415">
              <w:rPr>
                <w:rFonts w:ascii="inherit" w:eastAsia="Times New Roman" w:hAnsi="inherit" w:cs="Times New Roman"/>
                <w:sz w:val="24"/>
                <w:szCs w:val="24"/>
                <w:lang w:eastAsia="en-GB"/>
              </w:rPr>
              <w:t>) shall be demonstrated;</w:t>
            </w:r>
          </w:p>
        </w:tc>
      </w:tr>
    </w:tbl>
    <w:p w14:paraId="1041757C"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55F00B3C" w14:textId="77777777" w:rsidTr="003B7AE9">
        <w:tc>
          <w:tcPr>
            <w:tcW w:w="0" w:type="auto"/>
            <w:shd w:val="clear" w:color="auto" w:fill="auto"/>
            <w:hideMark/>
          </w:tcPr>
          <w:p w14:paraId="3A44BD1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7A16C0D1" w14:textId="43AD3663"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simulation shall be deemed successful if the model demonstrates that it complies with the conditions set out in Article 21(</w:t>
            </w:r>
            <w:r w:rsidR="00E970BE">
              <w:rPr>
                <w:rFonts w:ascii="inherit" w:eastAsia="Times New Roman" w:hAnsi="inherit" w:cs="Times New Roman"/>
                <w:sz w:val="24"/>
                <w:szCs w:val="24"/>
                <w:lang w:eastAsia="en-GB"/>
              </w:rPr>
              <w:t>4</w:t>
            </w:r>
            <w:r w:rsidRPr="00BD0415">
              <w:rPr>
                <w:rFonts w:ascii="inherit" w:eastAsia="Times New Roman" w:hAnsi="inherit" w:cs="Times New Roman"/>
                <w:sz w:val="24"/>
                <w:szCs w:val="24"/>
                <w:lang w:eastAsia="en-GB"/>
              </w:rPr>
              <w:t>).</w:t>
            </w:r>
          </w:p>
        </w:tc>
      </w:tr>
    </w:tbl>
    <w:p w14:paraId="74EBD9A1"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6.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6EC30CA2" w14:textId="77777777" w:rsidTr="003B7AE9">
        <w:tc>
          <w:tcPr>
            <w:tcW w:w="0" w:type="auto"/>
            <w:shd w:val="clear" w:color="auto" w:fill="auto"/>
            <w:hideMark/>
          </w:tcPr>
          <w:p w14:paraId="1708F7B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4E13F5A1" w14:textId="670C5C0A"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 park module shall demonstrate that it can provide leading and lagging reactive power capability as set out in points (b) and (c) of Article 21(</w:t>
            </w:r>
            <w:r w:rsidR="003A4351">
              <w:rPr>
                <w:rFonts w:ascii="inherit" w:eastAsia="Times New Roman" w:hAnsi="inherit" w:cs="Times New Roman"/>
                <w:sz w:val="24"/>
                <w:szCs w:val="24"/>
                <w:lang w:eastAsia="en-GB"/>
              </w:rPr>
              <w:t>2</w:t>
            </w:r>
            <w:r w:rsidRPr="00BD0415">
              <w:rPr>
                <w:rFonts w:ascii="inherit" w:eastAsia="Times New Roman" w:hAnsi="inherit" w:cs="Times New Roman"/>
                <w:sz w:val="24"/>
                <w:szCs w:val="24"/>
                <w:lang w:eastAsia="en-GB"/>
              </w:rPr>
              <w:t>);</w:t>
            </w:r>
          </w:p>
        </w:tc>
      </w:tr>
    </w:tbl>
    <w:p w14:paraId="4BC89950"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34534A63" w14:textId="77777777" w:rsidTr="003B7AE9">
        <w:tc>
          <w:tcPr>
            <w:tcW w:w="0" w:type="auto"/>
            <w:shd w:val="clear" w:color="auto" w:fill="auto"/>
            <w:hideMark/>
          </w:tcPr>
          <w:p w14:paraId="69AE72A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647102F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BD0415" w14:paraId="02100E80" w14:textId="77777777">
              <w:tc>
                <w:tcPr>
                  <w:tcW w:w="0" w:type="auto"/>
                  <w:shd w:val="clear" w:color="auto" w:fill="auto"/>
                  <w:hideMark/>
                </w:tcPr>
                <w:p w14:paraId="5E8B0A67"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w:t>
                  </w:r>
                </w:p>
              </w:tc>
              <w:tc>
                <w:tcPr>
                  <w:tcW w:w="0" w:type="auto"/>
                  <w:shd w:val="clear" w:color="auto" w:fill="auto"/>
                  <w:hideMark/>
                </w:tcPr>
                <w:p w14:paraId="171B015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simulation model of the power park module is validated against the compliance tests for reactive power capability set out in paragraph 6 of Article 48; and</w:t>
                  </w:r>
                </w:p>
              </w:tc>
            </w:tr>
          </w:tbl>
          <w:p w14:paraId="3D090371" w14:textId="77777777" w:rsidR="003B7AE9" w:rsidRPr="00BD0415"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BD0415" w14:paraId="2031CACE" w14:textId="77777777">
              <w:tc>
                <w:tcPr>
                  <w:tcW w:w="0" w:type="auto"/>
                  <w:shd w:val="clear" w:color="auto" w:fill="auto"/>
                  <w:hideMark/>
                </w:tcPr>
                <w:p w14:paraId="1DD5CFB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(ii)</w:t>
                  </w:r>
                </w:p>
              </w:tc>
              <w:tc>
                <w:tcPr>
                  <w:tcW w:w="0" w:type="auto"/>
                  <w:shd w:val="clear" w:color="auto" w:fill="auto"/>
                  <w:hideMark/>
                </w:tcPr>
                <w:p w14:paraId="2E8E3270" w14:textId="6033D0EF"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compliance with the requirements laid down in points (b) and (c) of Article 21(</w:t>
                  </w:r>
                  <w:r w:rsidR="003A4351">
                    <w:rPr>
                      <w:rFonts w:ascii="inherit" w:eastAsia="Times New Roman" w:hAnsi="inherit" w:cs="Times New Roman"/>
                      <w:sz w:val="24"/>
                      <w:szCs w:val="24"/>
                      <w:lang w:eastAsia="en-GB"/>
                    </w:rPr>
                    <w:t>2</w:t>
                  </w:r>
                  <w:r w:rsidRPr="00BD0415">
                    <w:rPr>
                      <w:rFonts w:ascii="inherit" w:eastAsia="Times New Roman" w:hAnsi="inherit" w:cs="Times New Roman"/>
                      <w:sz w:val="24"/>
                      <w:szCs w:val="24"/>
                      <w:lang w:eastAsia="en-GB"/>
                    </w:rPr>
                    <w:t>) is demonstrated.</w:t>
                  </w:r>
                </w:p>
              </w:tc>
            </w:tr>
          </w:tbl>
          <w:p w14:paraId="313E0BB1" w14:textId="77777777" w:rsidR="003B7AE9" w:rsidRPr="00BD0415" w:rsidRDefault="003B7AE9" w:rsidP="003B7AE9">
            <w:pPr>
              <w:spacing w:after="0" w:line="240" w:lineRule="auto"/>
              <w:rPr>
                <w:rFonts w:ascii="inherit" w:eastAsia="Times New Roman" w:hAnsi="inherit" w:cs="Times New Roman"/>
                <w:sz w:val="24"/>
                <w:szCs w:val="24"/>
                <w:lang w:eastAsia="en-GB"/>
              </w:rPr>
            </w:pPr>
          </w:p>
        </w:tc>
      </w:tr>
    </w:tbl>
    <w:p w14:paraId="7A597D92"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7.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0E236DE1" w14:textId="77777777" w:rsidTr="003B7AE9">
        <w:tc>
          <w:tcPr>
            <w:tcW w:w="0" w:type="auto"/>
            <w:shd w:val="clear" w:color="auto" w:fill="auto"/>
            <w:hideMark/>
          </w:tcPr>
          <w:p w14:paraId="5633406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073B6F24" w14:textId="3EE350D8"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model of the power park module shall demonstrate that it can provide active power oscillations damping capability accordance with point (f) of Article 21(</w:t>
            </w:r>
            <w:r w:rsidR="003A4351">
              <w:rPr>
                <w:rFonts w:ascii="inherit" w:eastAsia="Times New Roman" w:hAnsi="inherit" w:cs="Times New Roman"/>
                <w:sz w:val="24"/>
                <w:szCs w:val="24"/>
                <w:lang w:eastAsia="en-GB"/>
              </w:rPr>
              <w:t>2</w:t>
            </w:r>
            <w:r w:rsidRPr="00BD0415">
              <w:rPr>
                <w:rFonts w:ascii="inherit" w:eastAsia="Times New Roman" w:hAnsi="inherit" w:cs="Times New Roman"/>
                <w:sz w:val="24"/>
                <w:szCs w:val="24"/>
                <w:lang w:eastAsia="en-GB"/>
              </w:rPr>
              <w:t>);</w:t>
            </w:r>
          </w:p>
        </w:tc>
      </w:tr>
    </w:tbl>
    <w:p w14:paraId="003B1441"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41BF6287" w14:textId="77777777" w:rsidTr="003B7AE9">
        <w:tc>
          <w:tcPr>
            <w:tcW w:w="0" w:type="auto"/>
            <w:shd w:val="clear" w:color="auto" w:fill="auto"/>
            <w:hideMark/>
          </w:tcPr>
          <w:p w14:paraId="7584A7F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6B308183" w14:textId="10CD8DFD" w:rsidR="004D3A6A"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 xml:space="preserve">the </w:t>
            </w:r>
            <w:r w:rsidRPr="00FF6DF2">
              <w:rPr>
                <w:rFonts w:ascii="inherit" w:eastAsia="Times New Roman" w:hAnsi="inherit" w:cs="Times New Roman"/>
                <w:sz w:val="24"/>
                <w:szCs w:val="24"/>
                <w:lang w:eastAsia="en-GB"/>
              </w:rPr>
              <w:t>simulation shall be deemed successful</w:t>
            </w:r>
            <w:r w:rsidRPr="00BD0415">
              <w:rPr>
                <w:rFonts w:ascii="inherit" w:eastAsia="Times New Roman" w:hAnsi="inherit" w:cs="Times New Roman"/>
                <w:sz w:val="24"/>
                <w:szCs w:val="24"/>
                <w:lang w:eastAsia="en-GB"/>
              </w:rPr>
              <w:t xml:space="preserve"> </w:t>
            </w:r>
            <w:r w:rsidR="004D3A6A">
              <w:rPr>
                <w:rFonts w:ascii="inherit" w:eastAsia="Times New Roman" w:hAnsi="inherit" w:cs="Times New Roman"/>
                <w:sz w:val="24"/>
                <w:szCs w:val="24"/>
                <w:lang w:eastAsia="en-GB"/>
              </w:rPr>
              <w:t xml:space="preserve">if </w:t>
            </w:r>
            <w:r w:rsidR="004D3A6A" w:rsidRPr="00FB2449">
              <w:rPr>
                <w:rFonts w:ascii="inherit" w:eastAsia="Times New Roman" w:hAnsi="inherit" w:cs="Times New Roman"/>
                <w:sz w:val="24"/>
                <w:szCs w:val="24"/>
                <w:lang w:eastAsia="en-GB"/>
              </w:rPr>
              <w:t>the following conditions are cumulatively fulfilled:</w:t>
            </w:r>
          </w:p>
          <w:p w14:paraId="61927AFE" w14:textId="77777777" w:rsidR="004D3A6A" w:rsidRPr="004D3A6A" w:rsidRDefault="004D3A6A" w:rsidP="004D3A6A">
            <w:pPr>
              <w:spacing w:before="120" w:after="0" w:line="240" w:lineRule="auto"/>
              <w:jc w:val="both"/>
              <w:rPr>
                <w:rFonts w:ascii="inherit" w:eastAsia="Times New Roman" w:hAnsi="inherit" w:cs="Times New Roman"/>
                <w:sz w:val="24"/>
                <w:szCs w:val="24"/>
                <w:lang w:eastAsia="en-GB"/>
              </w:rPr>
            </w:pPr>
            <w:r w:rsidRPr="004D3A6A">
              <w:rPr>
                <w:rFonts w:ascii="inherit" w:eastAsia="Times New Roman" w:hAnsi="inherit" w:cs="Times New Roman"/>
                <w:sz w:val="24"/>
                <w:szCs w:val="24"/>
                <w:lang w:eastAsia="en-GB"/>
              </w:rPr>
              <w:t>(i) the simulation model of the power park module is validated against the compliance tests for reactive power capability set out in paragraph 6 of Article 48; and</w:t>
            </w:r>
          </w:p>
          <w:p w14:paraId="7D2CFBA8" w14:textId="38CCECF1" w:rsidR="003B7AE9" w:rsidRPr="00BD0415" w:rsidRDefault="004D3A6A" w:rsidP="003B7AE9">
            <w:pPr>
              <w:spacing w:before="120" w:after="0" w:line="240" w:lineRule="auto"/>
              <w:jc w:val="both"/>
              <w:rPr>
                <w:rFonts w:ascii="inherit" w:eastAsia="Times New Roman" w:hAnsi="inherit" w:cs="Times New Roman"/>
                <w:sz w:val="24"/>
                <w:szCs w:val="24"/>
                <w:lang w:eastAsia="en-GB"/>
              </w:rPr>
            </w:pPr>
            <w:r w:rsidRPr="004D3A6A">
              <w:rPr>
                <w:rFonts w:ascii="inherit" w:eastAsia="Times New Roman" w:hAnsi="inherit" w:cs="Times New Roman"/>
                <w:sz w:val="24"/>
                <w:szCs w:val="24"/>
                <w:lang w:eastAsia="en-GB"/>
              </w:rPr>
              <w:t>(ii) compliance with the requirements laid down in points (b) and (c) of Article 21(</w:t>
            </w:r>
            <w:r w:rsidR="003A4351">
              <w:rPr>
                <w:rFonts w:ascii="inherit" w:eastAsia="Times New Roman" w:hAnsi="inherit" w:cs="Times New Roman"/>
                <w:sz w:val="24"/>
                <w:szCs w:val="24"/>
                <w:lang w:eastAsia="en-GB"/>
              </w:rPr>
              <w:t>2</w:t>
            </w:r>
            <w:r w:rsidRPr="004D3A6A">
              <w:rPr>
                <w:rFonts w:ascii="inherit" w:eastAsia="Times New Roman" w:hAnsi="inherit" w:cs="Times New Roman"/>
                <w:sz w:val="24"/>
                <w:szCs w:val="24"/>
                <w:lang w:eastAsia="en-GB"/>
              </w:rPr>
              <w:t>) is demonstrated.</w:t>
            </w:r>
          </w:p>
        </w:tc>
      </w:tr>
      <w:tr w:rsidR="006D46F4" w:rsidRPr="00BD0415" w14:paraId="567A6A8D" w14:textId="77777777" w:rsidTr="003B7AE9">
        <w:tc>
          <w:tcPr>
            <w:tcW w:w="0" w:type="auto"/>
            <w:shd w:val="clear" w:color="auto" w:fill="auto"/>
          </w:tcPr>
          <w:p w14:paraId="31EEB144" w14:textId="2F1E5365" w:rsidR="006D46F4" w:rsidRPr="00BD0415" w:rsidRDefault="006D46F4"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(c)</w:t>
            </w:r>
          </w:p>
        </w:tc>
        <w:tc>
          <w:tcPr>
            <w:tcW w:w="0" w:type="auto"/>
            <w:shd w:val="clear" w:color="auto" w:fill="auto"/>
          </w:tcPr>
          <w:p w14:paraId="2D133F91" w14:textId="1E7712B4" w:rsidR="006D46F4" w:rsidRPr="00BD0415" w:rsidRDefault="006D46F4" w:rsidP="006D46F4">
            <w:pPr>
              <w:spacing w:before="120" w:after="0" w:line="240" w:lineRule="auto"/>
              <w:jc w:val="both"/>
              <w:rPr>
                <w:rFonts w:ascii="inherit" w:eastAsia="Times New Roman" w:hAnsi="inherit" w:cs="Times New Roman"/>
                <w:sz w:val="24"/>
                <w:szCs w:val="24"/>
                <w:lang w:eastAsia="en-GB"/>
              </w:rPr>
            </w:pPr>
            <w:r w:rsidRPr="006D46F4">
              <w:rPr>
                <w:rFonts w:ascii="inherit" w:eastAsia="Times New Roman" w:hAnsi="inherit" w:cs="Times New Roman"/>
                <w:sz w:val="24"/>
                <w:szCs w:val="24"/>
                <w:lang w:eastAsia="en-GB"/>
              </w:rPr>
              <w:t>The relevant TSO has the right to request a stability compliance for reactive power capability contro</w:t>
            </w:r>
            <w:r>
              <w:rPr>
                <w:rFonts w:ascii="inherit" w:eastAsia="Times New Roman" w:hAnsi="inherit" w:cs="Times New Roman"/>
                <w:sz w:val="24"/>
                <w:szCs w:val="24"/>
                <w:lang w:eastAsia="en-GB"/>
              </w:rPr>
              <w:t>l in a close loop operation set</w:t>
            </w:r>
            <w:r w:rsidRPr="006D46F4">
              <w:rPr>
                <w:rFonts w:ascii="inherit" w:eastAsia="Times New Roman" w:hAnsi="inherit" w:cs="Times New Roman"/>
                <w:sz w:val="24"/>
                <w:szCs w:val="24"/>
                <w:lang w:eastAsia="en-GB"/>
              </w:rPr>
              <w:t xml:space="preserve"> up of the </w:t>
            </w:r>
            <w:r>
              <w:rPr>
                <w:rFonts w:ascii="inherit" w:eastAsia="Times New Roman" w:hAnsi="inherit" w:cs="Times New Roman"/>
                <w:sz w:val="24"/>
                <w:szCs w:val="24"/>
                <w:lang w:eastAsia="en-GB"/>
              </w:rPr>
              <w:t>power park module</w:t>
            </w:r>
            <w:r w:rsidRPr="006D46F4">
              <w:rPr>
                <w:rFonts w:ascii="inherit" w:eastAsia="Times New Roman" w:hAnsi="inherit" w:cs="Times New Roman"/>
                <w:sz w:val="24"/>
                <w:szCs w:val="24"/>
                <w:lang w:eastAsia="en-GB"/>
              </w:rPr>
              <w:t>.</w:t>
            </w:r>
          </w:p>
        </w:tc>
      </w:tr>
    </w:tbl>
    <w:p w14:paraId="6633B0AE" w14:textId="77777777" w:rsidR="003B7AE9" w:rsidRPr="00BD0415" w:rsidRDefault="003B7AE9" w:rsidP="006904E0">
      <w:pPr>
        <w:pStyle w:val="Heading2"/>
      </w:pPr>
      <w:r w:rsidRPr="00BD0415">
        <w:t>Article 56</w:t>
      </w:r>
    </w:p>
    <w:p w14:paraId="680DE2AB"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Compliance simulations for type D power park modules</w:t>
      </w:r>
    </w:p>
    <w:p w14:paraId="77BDA3B1"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In addition to the compliance simulations for type B and C power park modules set out in Articles 54 and 55, except for the fault-ride-through capability of type B power park modules referred to in Article 54(4), type D power park modules are subject to the fault-ride-through capability of power park modules compliance simulation.</w:t>
      </w:r>
    </w:p>
    <w:p w14:paraId="413DBAE1" w14:textId="28AA9EB6"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2.   Instead of all or part of the simulations mentioned in paragraph 1, the power-generating facility owner may use equipment certificates issued by an authorised certifier, which </w:t>
      </w:r>
      <w:r w:rsidR="00A21C62">
        <w:rPr>
          <w:rFonts w:ascii="inherit" w:eastAsia="Times New Roman" w:hAnsi="inherit" w:cs="Times New Roman"/>
          <w:color w:val="000000"/>
          <w:sz w:val="24"/>
          <w:szCs w:val="24"/>
          <w:lang w:eastAsia="en-GB"/>
        </w:rPr>
        <w:t>shall</w:t>
      </w:r>
      <w:r w:rsidR="00A21C62" w:rsidRPr="00BD0415">
        <w:rPr>
          <w:rFonts w:ascii="inherit" w:eastAsia="Times New Roman" w:hAnsi="inherit" w:cs="Times New Roman"/>
          <w:color w:val="000000"/>
          <w:sz w:val="24"/>
          <w:szCs w:val="24"/>
          <w:lang w:eastAsia="en-GB"/>
        </w:rPr>
        <w:t xml:space="preserve"> </w:t>
      </w:r>
      <w:r w:rsidRPr="00BD0415">
        <w:rPr>
          <w:rFonts w:ascii="inherit" w:eastAsia="Times New Roman" w:hAnsi="inherit" w:cs="Times New Roman"/>
          <w:color w:val="000000"/>
          <w:sz w:val="24"/>
          <w:szCs w:val="24"/>
          <w:lang w:eastAsia="en-GB"/>
        </w:rPr>
        <w:t>be provided to the relevant system operator.</w:t>
      </w:r>
    </w:p>
    <w:p w14:paraId="7837340F"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The model of the power park module shall demonstrate that it is suitable for simulating the fault-ride-through capability in accordance with point (a) of Article 16(3).</w:t>
      </w:r>
    </w:p>
    <w:p w14:paraId="78D519FC"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4.   The simulation shall be deemed </w:t>
      </w:r>
      <w:r w:rsidRPr="006366FA">
        <w:rPr>
          <w:rFonts w:ascii="inherit" w:eastAsia="Times New Roman" w:hAnsi="inherit" w:cs="Times New Roman"/>
          <w:color w:val="000000"/>
          <w:sz w:val="24"/>
          <w:szCs w:val="24"/>
          <w:lang w:eastAsia="en-GB"/>
        </w:rPr>
        <w:t>successful if</w:t>
      </w:r>
      <w:r w:rsidRPr="00BD0415">
        <w:rPr>
          <w:rFonts w:ascii="inherit" w:eastAsia="Times New Roman" w:hAnsi="inherit" w:cs="Times New Roman"/>
          <w:color w:val="000000"/>
          <w:sz w:val="24"/>
          <w:szCs w:val="24"/>
          <w:lang w:eastAsia="en-GB"/>
        </w:rPr>
        <w:t xml:space="preserve"> the model demonstrates compliance with the conditions set out in point (a) of Article 16(3).</w:t>
      </w:r>
    </w:p>
    <w:p w14:paraId="2252C02D" w14:textId="77777777" w:rsidR="003B7AE9" w:rsidRPr="00BD0415"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i/>
          <w:iCs/>
          <w:color w:val="000000"/>
          <w:sz w:val="24"/>
          <w:szCs w:val="24"/>
          <w:lang w:eastAsia="en-GB"/>
        </w:rPr>
        <w:t>CHAPTER 7</w:t>
      </w:r>
    </w:p>
    <w:p w14:paraId="5BA339EA" w14:textId="77777777" w:rsidR="003B7AE9" w:rsidRPr="007214C5" w:rsidRDefault="003B7AE9" w:rsidP="007214C5">
      <w:pPr>
        <w:pStyle w:val="Heading1"/>
        <w:rPr>
          <w:i/>
          <w:iCs/>
        </w:rPr>
      </w:pPr>
      <w:r w:rsidRPr="007214C5">
        <w:rPr>
          <w:i/>
          <w:iCs/>
        </w:rPr>
        <w:t>Compliance simulations for offshore power park modules</w:t>
      </w:r>
    </w:p>
    <w:p w14:paraId="1FF1AF5C" w14:textId="77777777" w:rsidR="003B7AE9" w:rsidRPr="00BD0415" w:rsidRDefault="003B7AE9" w:rsidP="006904E0">
      <w:pPr>
        <w:pStyle w:val="Heading2"/>
      </w:pPr>
      <w:r w:rsidRPr="00BD0415">
        <w:t>Article 57</w:t>
      </w:r>
    </w:p>
    <w:p w14:paraId="15E11EBC"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Compliance simulations applicable to offshore power park modules</w:t>
      </w:r>
    </w:p>
    <w:p w14:paraId="7864E29E"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The compliance simulations specified in paragraphs 3 and 5 of Article 54 as well as in paragraphs 4, 5 and 7 of Article 55 shall apply to any offshore power park module.</w:t>
      </w:r>
    </w:p>
    <w:p w14:paraId="5156BCCF" w14:textId="77777777" w:rsidR="003B7AE9" w:rsidRPr="00BD0415"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i/>
          <w:iCs/>
          <w:color w:val="000000"/>
          <w:sz w:val="24"/>
          <w:szCs w:val="24"/>
          <w:lang w:eastAsia="en-GB"/>
        </w:rPr>
        <w:t>CHAPTER 8</w:t>
      </w:r>
    </w:p>
    <w:p w14:paraId="07964352" w14:textId="77777777" w:rsidR="003B7AE9" w:rsidRPr="007214C5" w:rsidRDefault="003B7AE9" w:rsidP="007214C5">
      <w:pPr>
        <w:pStyle w:val="Heading1"/>
        <w:rPr>
          <w:i/>
          <w:iCs/>
        </w:rPr>
      </w:pPr>
      <w:r w:rsidRPr="007214C5">
        <w:rPr>
          <w:i/>
          <w:iCs/>
        </w:rPr>
        <w:t>Non-binding guidance and monitoring of implementation</w:t>
      </w:r>
    </w:p>
    <w:p w14:paraId="2AA14668" w14:textId="77777777" w:rsidR="003B7AE9" w:rsidRPr="00D72639" w:rsidRDefault="003B7AE9" w:rsidP="006904E0">
      <w:pPr>
        <w:pStyle w:val="Heading2"/>
        <w:rPr>
          <w:lang w:val="fr-FR"/>
        </w:rPr>
      </w:pPr>
      <w:r w:rsidRPr="00D72639">
        <w:rPr>
          <w:lang w:val="fr-FR"/>
        </w:rPr>
        <w:t>Article 58</w:t>
      </w:r>
    </w:p>
    <w:p w14:paraId="0816BE4E" w14:textId="77777777" w:rsidR="003B7AE9" w:rsidRPr="00D7263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D72639">
        <w:rPr>
          <w:rFonts w:ascii="inherit" w:eastAsia="Times New Roman" w:hAnsi="inherit" w:cs="Times New Roman"/>
          <w:b/>
          <w:bCs/>
          <w:color w:val="000000"/>
          <w:sz w:val="24"/>
          <w:szCs w:val="24"/>
          <w:lang w:val="fr-FR" w:eastAsia="en-GB"/>
        </w:rPr>
        <w:t>Non-binding guidance on implementation</w:t>
      </w:r>
    </w:p>
    <w:p w14:paraId="6B8F647D"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770F0B6A"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ENTSO for Electricity shall consult stakeholders when providing non-binding guidance.</w:t>
      </w:r>
    </w:p>
    <w:p w14:paraId="1735D307"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06ED6E37" w14:textId="77777777" w:rsidR="003B7AE9" w:rsidRPr="00BD0415" w:rsidRDefault="003B7AE9" w:rsidP="006904E0">
      <w:pPr>
        <w:pStyle w:val="Heading2"/>
      </w:pPr>
      <w:r w:rsidRPr="00BD0415">
        <w:t>Article 59</w:t>
      </w:r>
    </w:p>
    <w:p w14:paraId="5DA9F012" w14:textId="1C82F459"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Monitoring</w:t>
      </w:r>
    </w:p>
    <w:p w14:paraId="5B6BD64D" w14:textId="7ACE6496"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w:t>
      </w:r>
      <w:r w:rsidR="00A35DBA" w:rsidRPr="00F35824">
        <w:rPr>
          <w:rFonts w:ascii="inherit" w:eastAsia="Times New Roman" w:hAnsi="inherit" w:cs="Times New Roman"/>
          <w:color w:val="000000"/>
          <w:sz w:val="24"/>
          <w:szCs w:val="24"/>
          <w:lang w:eastAsia="en-GB"/>
        </w:rPr>
        <w:t>ACER shall monitor the implementation of this Regulation in accordance with Article 32 of Regulation (EC) No 2019/943.</w:t>
      </w:r>
      <w:r w:rsidR="00D300ED">
        <w:rPr>
          <w:rFonts w:ascii="inherit" w:eastAsia="Times New Roman" w:hAnsi="inherit" w:cs="Times New Roman"/>
          <w:color w:val="000000"/>
          <w:sz w:val="24"/>
          <w:szCs w:val="24"/>
          <w:lang w:eastAsia="en-GB"/>
        </w:rPr>
        <w:t>The m</w:t>
      </w:r>
      <w:r w:rsidRPr="00BD0415">
        <w:rPr>
          <w:rFonts w:ascii="inherit" w:eastAsia="Times New Roman" w:hAnsi="inherit" w:cs="Times New Roman"/>
          <w:color w:val="000000"/>
          <w:sz w:val="24"/>
          <w:szCs w:val="24"/>
          <w:lang w:eastAsia="en-GB"/>
        </w:rPr>
        <w:t>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3B7AE9" w:rsidRPr="00BD0415" w14:paraId="0F8B17A8" w14:textId="77777777" w:rsidTr="003B7AE9">
        <w:tc>
          <w:tcPr>
            <w:tcW w:w="0" w:type="auto"/>
            <w:shd w:val="clear" w:color="auto" w:fill="auto"/>
            <w:hideMark/>
          </w:tcPr>
          <w:p w14:paraId="53093A2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2409303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identification of any divergences in the national implementation of this Regulation;</w:t>
            </w:r>
          </w:p>
        </w:tc>
      </w:tr>
    </w:tbl>
    <w:p w14:paraId="6617368F"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459847C2" w14:textId="77777777" w:rsidTr="003B7AE9">
        <w:tc>
          <w:tcPr>
            <w:tcW w:w="0" w:type="auto"/>
            <w:shd w:val="clear" w:color="auto" w:fill="auto"/>
            <w:hideMark/>
          </w:tcPr>
          <w:p w14:paraId="2395047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16C3830B" w14:textId="77777777" w:rsidR="00D300ED"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assessment of whether the choice of values and ranges in the requirements applicable to power-generating modules under this Regulation continues to be valid.</w:t>
            </w:r>
          </w:p>
          <w:p w14:paraId="26D7F32A" w14:textId="6D19DDF3" w:rsidR="00A35DBA" w:rsidRPr="00790026" w:rsidRDefault="00D300ED" w:rsidP="003B7AE9">
            <w:pPr>
              <w:spacing w:before="120" w:after="0" w:line="240" w:lineRule="auto"/>
              <w:jc w:val="both"/>
              <w:rPr>
                <w:rFonts w:ascii="inherit" w:eastAsia="Times New Roman" w:hAnsi="inherit" w:cs="Times New Roman"/>
                <w:sz w:val="24"/>
                <w:szCs w:val="24"/>
                <w:lang w:eastAsia="en-GB"/>
              </w:rPr>
            </w:pPr>
            <w:r w:rsidRPr="00AE4996">
              <w:rPr>
                <w:rFonts w:ascii="inherit" w:eastAsia="Times New Roman" w:hAnsi="inherit" w:cs="Times New Roman"/>
                <w:color w:val="000000"/>
                <w:sz w:val="24"/>
                <w:szCs w:val="24"/>
                <w:lang w:eastAsia="en-GB"/>
              </w:rPr>
              <w:t xml:space="preserve">ACER </w:t>
            </w:r>
            <w:r w:rsidRPr="00790026">
              <w:rPr>
                <w:rFonts w:ascii="inherit" w:eastAsia="Times New Roman" w:hAnsi="inherit" w:cs="Times New Roman"/>
                <w:color w:val="000000"/>
                <w:sz w:val="24"/>
                <w:szCs w:val="24"/>
                <w:lang w:eastAsia="en-GB"/>
              </w:rPr>
              <w:t>shall involve</w:t>
            </w:r>
            <w:r w:rsidRPr="00AE4996">
              <w:rPr>
                <w:rFonts w:ascii="inherit" w:eastAsia="Times New Roman" w:hAnsi="inherit" w:cs="Times New Roman"/>
                <w:color w:val="000000"/>
                <w:sz w:val="24"/>
                <w:szCs w:val="24"/>
                <w:lang w:eastAsia="en-GB"/>
              </w:rPr>
              <w:t xml:space="preserve"> the European Stakeholder Committee in the monitoring, where relevant.</w:t>
            </w:r>
          </w:p>
        </w:tc>
      </w:tr>
    </w:tbl>
    <w:p w14:paraId="7E05AB79" w14:textId="41AA8651"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w:t>
      </w:r>
      <w:r w:rsidR="00847895">
        <w:rPr>
          <w:rFonts w:ascii="inherit" w:eastAsia="Times New Roman" w:hAnsi="inherit" w:cs="Times New Roman"/>
          <w:color w:val="000000"/>
          <w:sz w:val="24"/>
          <w:szCs w:val="24"/>
          <w:lang w:eastAsia="en-GB"/>
        </w:rPr>
        <w:t>ACER</w:t>
      </w:r>
      <w:r w:rsidRPr="00BD0415">
        <w:rPr>
          <w:rFonts w:ascii="inherit" w:eastAsia="Times New Roman" w:hAnsi="inherit" w:cs="Times New Roman"/>
          <w:color w:val="000000"/>
          <w:sz w:val="24"/>
          <w:szCs w:val="24"/>
          <w:lang w:eastAsia="en-GB"/>
        </w:rPr>
        <w:t xml:space="preserve">, in cooperation with ENTSO for Electricity, shall </w:t>
      </w:r>
      <w:r w:rsidR="00E31633">
        <w:rPr>
          <w:rFonts w:ascii="inherit" w:eastAsia="Times New Roman" w:hAnsi="inherit" w:cs="Times New Roman"/>
          <w:color w:val="000000"/>
          <w:sz w:val="24"/>
          <w:szCs w:val="24"/>
          <w:lang w:eastAsia="en-GB"/>
        </w:rPr>
        <w:t xml:space="preserve">maintain </w:t>
      </w:r>
      <w:r w:rsidRPr="00BD0415">
        <w:rPr>
          <w:rFonts w:ascii="inherit" w:eastAsia="Times New Roman" w:hAnsi="inherit" w:cs="Times New Roman"/>
          <w:color w:val="000000"/>
          <w:sz w:val="24"/>
          <w:szCs w:val="24"/>
          <w:lang w:eastAsia="en-GB"/>
        </w:rPr>
        <w:t xml:space="preserve">a list of the relevant information to be communicated by ENTSO for Electricity to </w:t>
      </w:r>
      <w:r w:rsidR="00847895">
        <w:rPr>
          <w:rFonts w:ascii="inherit" w:eastAsia="Times New Roman" w:hAnsi="inherit" w:cs="Times New Roman"/>
          <w:color w:val="000000"/>
          <w:sz w:val="24"/>
          <w:szCs w:val="24"/>
          <w:lang w:eastAsia="en-GB"/>
        </w:rPr>
        <w:t>ACER</w:t>
      </w:r>
      <w:r w:rsidRPr="00BD0415">
        <w:rPr>
          <w:rFonts w:ascii="inherit" w:eastAsia="Times New Roman" w:hAnsi="inherit" w:cs="Times New Roman"/>
          <w:color w:val="000000"/>
          <w:sz w:val="24"/>
          <w:szCs w:val="24"/>
          <w:lang w:eastAsia="en-GB"/>
        </w:rPr>
        <w:t xml:space="preserve"> in accordance with</w:t>
      </w:r>
      <w:r w:rsidR="00A216A0">
        <w:rPr>
          <w:rFonts w:ascii="inherit" w:eastAsia="Times New Roman" w:hAnsi="inherit" w:cs="Times New Roman"/>
          <w:color w:val="000000"/>
          <w:sz w:val="24"/>
          <w:szCs w:val="24"/>
          <w:lang w:eastAsia="en-GB"/>
        </w:rPr>
        <w:t xml:space="preserve"> Article 30(5) and 32(</w:t>
      </w:r>
      <w:r w:rsidR="00600BD7">
        <w:rPr>
          <w:rFonts w:ascii="inherit" w:eastAsia="Times New Roman" w:hAnsi="inherit" w:cs="Times New Roman"/>
          <w:color w:val="000000"/>
          <w:sz w:val="24"/>
          <w:szCs w:val="24"/>
          <w:lang w:eastAsia="en-GB"/>
        </w:rPr>
        <w:t>1</w:t>
      </w:r>
      <w:r w:rsidR="00A216A0">
        <w:rPr>
          <w:rFonts w:ascii="inherit" w:eastAsia="Times New Roman" w:hAnsi="inherit" w:cs="Times New Roman"/>
          <w:color w:val="000000"/>
          <w:sz w:val="24"/>
          <w:szCs w:val="24"/>
          <w:lang w:eastAsia="en-GB"/>
        </w:rPr>
        <w:t xml:space="preserve">) of Regulation </w:t>
      </w:r>
      <w:r w:rsidR="00A216A0" w:rsidRPr="00F35824">
        <w:rPr>
          <w:rFonts w:ascii="inherit" w:eastAsia="Times New Roman" w:hAnsi="inherit" w:cs="Times New Roman"/>
          <w:color w:val="000000"/>
          <w:sz w:val="24"/>
          <w:szCs w:val="24"/>
          <w:lang w:eastAsia="en-GB"/>
        </w:rPr>
        <w:t>(EC) No 2019/943</w:t>
      </w:r>
      <w:r w:rsidRPr="00BD0415">
        <w:rPr>
          <w:rFonts w:ascii="inherit" w:eastAsia="Times New Roman" w:hAnsi="inherit" w:cs="Times New Roman"/>
          <w:color w:val="000000"/>
          <w:sz w:val="24"/>
          <w:szCs w:val="24"/>
          <w:lang w:eastAsia="en-GB"/>
        </w:rPr>
        <w:t>. The list of relevant information may be subject to updates</w:t>
      </w:r>
      <w:r w:rsidR="00A04365">
        <w:rPr>
          <w:rFonts w:ascii="inherit" w:eastAsia="Times New Roman" w:hAnsi="inherit" w:cs="Times New Roman"/>
          <w:color w:val="000000"/>
          <w:sz w:val="24"/>
          <w:szCs w:val="24"/>
          <w:lang w:eastAsia="en-GB"/>
        </w:rPr>
        <w:t xml:space="preserve"> and shall be in line with the information contained in the implementation monitoring files to be published in accordance with paragraph 3</w:t>
      </w:r>
      <w:r w:rsidRPr="00BD0415">
        <w:rPr>
          <w:rFonts w:ascii="inherit" w:eastAsia="Times New Roman" w:hAnsi="inherit" w:cs="Times New Roman"/>
          <w:color w:val="000000"/>
          <w:sz w:val="24"/>
          <w:szCs w:val="24"/>
          <w:lang w:eastAsia="en-GB"/>
        </w:rPr>
        <w:t xml:space="preserve">. ENTSO for Electricity shall maintain a comprehensive, standardised format, digital data archive of the information required by </w:t>
      </w:r>
      <w:r w:rsidR="00847895">
        <w:rPr>
          <w:rFonts w:ascii="inherit" w:eastAsia="Times New Roman" w:hAnsi="inherit" w:cs="Times New Roman"/>
          <w:color w:val="000000"/>
          <w:sz w:val="24"/>
          <w:szCs w:val="24"/>
          <w:lang w:eastAsia="en-GB"/>
        </w:rPr>
        <w:t>ACER</w:t>
      </w:r>
      <w:r w:rsidRPr="00BD0415">
        <w:rPr>
          <w:rFonts w:ascii="inherit" w:eastAsia="Times New Roman" w:hAnsi="inherit" w:cs="Times New Roman"/>
          <w:color w:val="000000"/>
          <w:sz w:val="24"/>
          <w:szCs w:val="24"/>
          <w:lang w:eastAsia="en-GB"/>
        </w:rPr>
        <w:t>.</w:t>
      </w:r>
      <w:r w:rsidR="00E07D8A">
        <w:rPr>
          <w:rFonts w:ascii="inherit" w:eastAsia="Times New Roman" w:hAnsi="inherit" w:cs="Times New Roman"/>
          <w:color w:val="000000"/>
          <w:sz w:val="24"/>
          <w:szCs w:val="24"/>
          <w:lang w:eastAsia="en-GB"/>
        </w:rPr>
        <w:t xml:space="preserve"> </w:t>
      </w:r>
    </w:p>
    <w:p w14:paraId="3A904488" w14:textId="197D7852" w:rsid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3.  Relevant TSOs shall submit to ENTSO for Electricity the information required </w:t>
      </w:r>
      <w:r w:rsidR="00A216A0">
        <w:rPr>
          <w:rFonts w:ascii="inherit" w:eastAsia="Times New Roman" w:hAnsi="inherit" w:cs="Times New Roman"/>
          <w:color w:val="000000"/>
          <w:sz w:val="24"/>
          <w:szCs w:val="24"/>
          <w:lang w:eastAsia="en-GB"/>
        </w:rPr>
        <w:t xml:space="preserve">for ACER </w:t>
      </w:r>
      <w:r w:rsidRPr="00BD0415">
        <w:rPr>
          <w:rFonts w:ascii="inherit" w:eastAsia="Times New Roman" w:hAnsi="inherit" w:cs="Times New Roman"/>
          <w:color w:val="000000"/>
          <w:sz w:val="24"/>
          <w:szCs w:val="24"/>
          <w:lang w:eastAsia="en-GB"/>
        </w:rPr>
        <w:t>to perform the tasks referred to in paragraphs 1 and 2.</w:t>
      </w:r>
      <w:r w:rsidR="00D300ED">
        <w:rPr>
          <w:rFonts w:ascii="inherit" w:eastAsia="Times New Roman" w:hAnsi="inherit" w:cs="Times New Roman"/>
          <w:color w:val="000000"/>
          <w:sz w:val="24"/>
          <w:szCs w:val="24"/>
          <w:lang w:eastAsia="en-GB"/>
        </w:rPr>
        <w:t xml:space="preserve"> </w:t>
      </w:r>
      <w:r w:rsidR="00D300ED" w:rsidRPr="00AE4996">
        <w:rPr>
          <w:rFonts w:ascii="inherit" w:eastAsia="Times New Roman" w:hAnsi="inherit" w:cs="Times New Roman"/>
          <w:color w:val="000000"/>
          <w:sz w:val="24"/>
          <w:szCs w:val="24"/>
          <w:lang w:eastAsia="en-GB"/>
        </w:rPr>
        <w:t>TSOs shall ensure that the information is provided without undue delay and is up to date.</w:t>
      </w:r>
    </w:p>
    <w:p w14:paraId="32C4FB12" w14:textId="048C44C4" w:rsidR="00E0031E" w:rsidRPr="00BD0415" w:rsidRDefault="007D2100"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7D2100">
        <w:rPr>
          <w:rFonts w:ascii="inherit" w:eastAsia="Times New Roman" w:hAnsi="inherit" w:cs="Times New Roman"/>
          <w:color w:val="000000"/>
          <w:sz w:val="24"/>
          <w:szCs w:val="24"/>
          <w:lang w:eastAsia="en-GB"/>
        </w:rPr>
        <w:t>The EU DSO entity shall cooperate with ENTSO for Electricity on the monitoring of implementation of this Regulation in accordance with Article 55(2)(a) of Regulation (EU) 2019/943</w:t>
      </w:r>
      <w:r w:rsidR="00B678A4" w:rsidRPr="00790026">
        <w:rPr>
          <w:rFonts w:ascii="inherit" w:eastAsia="Times New Roman" w:hAnsi="inherit" w:cs="Times New Roman"/>
          <w:color w:val="000000"/>
          <w:sz w:val="24"/>
          <w:szCs w:val="24"/>
          <w:lang w:eastAsia="en-GB"/>
        </w:rPr>
        <w:t xml:space="preserve">, </w:t>
      </w:r>
      <w:r w:rsidR="00F83CAC" w:rsidRPr="00790026">
        <w:rPr>
          <w:rFonts w:ascii="inherit" w:eastAsia="Times New Roman" w:hAnsi="inherit" w:cs="Times New Roman"/>
          <w:color w:val="000000"/>
          <w:sz w:val="24"/>
          <w:szCs w:val="24"/>
          <w:lang w:eastAsia="en-GB"/>
        </w:rPr>
        <w:t>among other activities,</w:t>
      </w:r>
      <w:r w:rsidR="00B678A4" w:rsidRPr="00790026">
        <w:rPr>
          <w:rFonts w:ascii="inherit" w:eastAsia="Times New Roman" w:hAnsi="inherit" w:cs="Times New Roman"/>
          <w:color w:val="000000"/>
          <w:sz w:val="24"/>
          <w:szCs w:val="24"/>
          <w:lang w:eastAsia="en-GB"/>
        </w:rPr>
        <w:t xml:space="preserve"> on</w:t>
      </w:r>
      <w:r w:rsidR="003C1331" w:rsidRPr="00790026">
        <w:rPr>
          <w:rFonts w:ascii="inherit" w:eastAsia="Times New Roman" w:hAnsi="inherit" w:cs="Times New Roman"/>
          <w:color w:val="000000"/>
          <w:sz w:val="24"/>
          <w:szCs w:val="24"/>
          <w:lang w:eastAsia="en-GB"/>
        </w:rPr>
        <w:t xml:space="preserve"> the provision of information necessary for monitoring </w:t>
      </w:r>
      <w:r w:rsidR="00D300ED" w:rsidRPr="00790026">
        <w:rPr>
          <w:rFonts w:ascii="inherit" w:eastAsia="Times New Roman" w:hAnsi="inherit" w:cs="Times New Roman"/>
          <w:color w:val="000000"/>
          <w:sz w:val="24"/>
          <w:szCs w:val="24"/>
          <w:lang w:eastAsia="en-GB"/>
        </w:rPr>
        <w:t>the implementation</w:t>
      </w:r>
      <w:r w:rsidR="003C1331" w:rsidRPr="00790026">
        <w:rPr>
          <w:rFonts w:ascii="inherit" w:eastAsia="Times New Roman" w:hAnsi="inherit" w:cs="Times New Roman"/>
          <w:color w:val="000000"/>
          <w:sz w:val="24"/>
          <w:szCs w:val="24"/>
          <w:lang w:eastAsia="en-GB"/>
        </w:rPr>
        <w:t xml:space="preserve"> of this Regulation.</w:t>
      </w:r>
    </w:p>
    <w:p w14:paraId="4BA1EDBF" w14:textId="6EA40FC7" w:rsid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Based on a request of the regulatory authority, DSOs shall provide TSOs with information under paragraph 2 unless the information </w:t>
      </w:r>
      <w:r w:rsidR="00D300ED">
        <w:rPr>
          <w:rFonts w:ascii="inherit" w:eastAsia="Times New Roman" w:hAnsi="inherit" w:cs="Times New Roman"/>
          <w:color w:val="000000"/>
          <w:sz w:val="24"/>
          <w:szCs w:val="24"/>
          <w:lang w:eastAsia="en-GB"/>
        </w:rPr>
        <w:t>has</w:t>
      </w:r>
      <w:r w:rsidRPr="00BD0415">
        <w:rPr>
          <w:rFonts w:ascii="inherit" w:eastAsia="Times New Roman" w:hAnsi="inherit" w:cs="Times New Roman"/>
          <w:color w:val="000000"/>
          <w:sz w:val="24"/>
          <w:szCs w:val="24"/>
          <w:lang w:eastAsia="en-GB"/>
        </w:rPr>
        <w:t xml:space="preserve"> already </w:t>
      </w:r>
      <w:r w:rsidR="00D300ED">
        <w:rPr>
          <w:rFonts w:ascii="inherit" w:eastAsia="Times New Roman" w:hAnsi="inherit" w:cs="Times New Roman"/>
          <w:color w:val="000000"/>
          <w:sz w:val="24"/>
          <w:szCs w:val="24"/>
          <w:lang w:eastAsia="en-GB"/>
        </w:rPr>
        <w:t xml:space="preserve">been </w:t>
      </w:r>
      <w:r w:rsidRPr="00BD0415">
        <w:rPr>
          <w:rFonts w:ascii="inherit" w:eastAsia="Times New Roman" w:hAnsi="inherit" w:cs="Times New Roman"/>
          <w:color w:val="000000"/>
          <w:sz w:val="24"/>
          <w:szCs w:val="24"/>
          <w:lang w:eastAsia="en-GB"/>
        </w:rPr>
        <w:t xml:space="preserve">obtained by </w:t>
      </w:r>
      <w:r w:rsidR="00D300ED">
        <w:rPr>
          <w:rFonts w:ascii="inherit" w:eastAsia="Times New Roman" w:hAnsi="inherit" w:cs="Times New Roman"/>
          <w:color w:val="000000"/>
          <w:sz w:val="24"/>
          <w:szCs w:val="24"/>
          <w:lang w:eastAsia="en-GB"/>
        </w:rPr>
        <w:t xml:space="preserve">the </w:t>
      </w:r>
      <w:r w:rsidRPr="00BD0415">
        <w:rPr>
          <w:rFonts w:ascii="inherit" w:eastAsia="Times New Roman" w:hAnsi="inherit" w:cs="Times New Roman"/>
          <w:color w:val="000000"/>
          <w:sz w:val="24"/>
          <w:szCs w:val="24"/>
          <w:lang w:eastAsia="en-GB"/>
        </w:rPr>
        <w:t>regulatory authorit</w:t>
      </w:r>
      <w:r w:rsidR="00D300ED">
        <w:rPr>
          <w:rFonts w:ascii="inherit" w:eastAsia="Times New Roman" w:hAnsi="inherit" w:cs="Times New Roman"/>
          <w:color w:val="000000"/>
          <w:sz w:val="24"/>
          <w:szCs w:val="24"/>
          <w:lang w:eastAsia="en-GB"/>
        </w:rPr>
        <w:t>y</w:t>
      </w:r>
      <w:r w:rsidRPr="00BD0415">
        <w:rPr>
          <w:rFonts w:ascii="inherit" w:eastAsia="Times New Roman" w:hAnsi="inherit" w:cs="Times New Roman"/>
          <w:color w:val="000000"/>
          <w:sz w:val="24"/>
          <w:szCs w:val="24"/>
          <w:lang w:eastAsia="en-GB"/>
        </w:rPr>
        <w:t xml:space="preserve">, </w:t>
      </w:r>
      <w:r w:rsidR="00847895">
        <w:rPr>
          <w:rFonts w:ascii="inherit" w:eastAsia="Times New Roman" w:hAnsi="inherit" w:cs="Times New Roman"/>
          <w:color w:val="000000"/>
          <w:sz w:val="24"/>
          <w:szCs w:val="24"/>
          <w:lang w:eastAsia="en-GB"/>
        </w:rPr>
        <w:t>ACER</w:t>
      </w:r>
      <w:r w:rsidR="00E07D8A">
        <w:rPr>
          <w:rFonts w:ascii="inherit" w:eastAsia="Times New Roman" w:hAnsi="inherit" w:cs="Times New Roman"/>
          <w:color w:val="000000"/>
          <w:sz w:val="24"/>
          <w:szCs w:val="24"/>
          <w:lang w:eastAsia="en-GB"/>
        </w:rPr>
        <w:t>, the</w:t>
      </w:r>
      <w:r w:rsidRPr="00BD0415">
        <w:rPr>
          <w:rFonts w:ascii="inherit" w:eastAsia="Times New Roman" w:hAnsi="inherit" w:cs="Times New Roman"/>
          <w:color w:val="000000"/>
          <w:sz w:val="24"/>
          <w:szCs w:val="24"/>
          <w:lang w:eastAsia="en-GB"/>
        </w:rPr>
        <w:t xml:space="preserve"> ENTSO</w:t>
      </w:r>
      <w:r w:rsidR="00E07D8A">
        <w:rPr>
          <w:rFonts w:ascii="inherit" w:eastAsia="Times New Roman" w:hAnsi="inherit" w:cs="Times New Roman"/>
          <w:color w:val="000000"/>
          <w:sz w:val="24"/>
          <w:szCs w:val="24"/>
          <w:lang w:eastAsia="en-GB"/>
        </w:rPr>
        <w:t xml:space="preserve"> for Electricity or the EU DSO entity</w:t>
      </w:r>
      <w:r w:rsidRPr="00BD0415">
        <w:rPr>
          <w:rFonts w:ascii="inherit" w:eastAsia="Times New Roman" w:hAnsi="inherit" w:cs="Times New Roman"/>
          <w:color w:val="000000"/>
          <w:sz w:val="24"/>
          <w:szCs w:val="24"/>
          <w:lang w:eastAsia="en-GB"/>
        </w:rPr>
        <w:t xml:space="preserve"> in relation to their respective implementation monitoring tasks, with the objective of avoiding duplication of information.</w:t>
      </w:r>
      <w:r w:rsidR="00D300ED" w:rsidRPr="00AE4996">
        <w:rPr>
          <w:rFonts w:ascii="inherit" w:eastAsia="Times New Roman" w:hAnsi="inherit" w:cs="Times New Roman"/>
          <w:color w:val="000000"/>
          <w:sz w:val="24"/>
          <w:szCs w:val="24"/>
          <w:lang w:eastAsia="en-GB"/>
        </w:rPr>
        <w:t xml:space="preserve"> DSOs shall ensure that the information is provided without undue delay and is up to date.</w:t>
      </w:r>
    </w:p>
    <w:p w14:paraId="01EDF3EE" w14:textId="7E810284" w:rsidR="00B17670" w:rsidRPr="00B17670" w:rsidRDefault="00A35DBA" w:rsidP="00B17670">
      <w:pPr>
        <w:shd w:val="clear" w:color="auto" w:fill="FFFFFF"/>
        <w:spacing w:before="120" w:after="0" w:line="240" w:lineRule="auto"/>
        <w:jc w:val="both"/>
        <w:rPr>
          <w:rFonts w:ascii="inherit" w:eastAsia="Times New Roman" w:hAnsi="inherit" w:cs="Times New Roman"/>
          <w:color w:val="000000"/>
          <w:sz w:val="24"/>
          <w:szCs w:val="24"/>
          <w:lang w:eastAsia="en-GB"/>
        </w:rPr>
      </w:pPr>
      <w:r w:rsidRPr="00E07D8A">
        <w:rPr>
          <w:rFonts w:ascii="inherit" w:eastAsia="Times New Roman" w:hAnsi="inherit" w:cs="Times New Roman"/>
          <w:color w:val="000000"/>
          <w:sz w:val="24"/>
          <w:szCs w:val="24"/>
          <w:lang w:eastAsia="en-GB"/>
        </w:rPr>
        <w:t>ACER</w:t>
      </w:r>
      <w:r w:rsidR="00B17670">
        <w:rPr>
          <w:rFonts w:ascii="inherit" w:eastAsia="Times New Roman" w:hAnsi="inherit" w:cs="Times New Roman"/>
          <w:color w:val="000000"/>
          <w:sz w:val="24"/>
          <w:szCs w:val="24"/>
          <w:lang w:eastAsia="en-GB"/>
        </w:rPr>
        <w:t>,</w:t>
      </w:r>
      <w:r w:rsidRPr="00E07D8A">
        <w:rPr>
          <w:rFonts w:ascii="inherit" w:eastAsia="Times New Roman" w:hAnsi="inherit" w:cs="Times New Roman"/>
          <w:color w:val="000000"/>
          <w:sz w:val="24"/>
          <w:szCs w:val="24"/>
          <w:lang w:eastAsia="en-GB"/>
        </w:rPr>
        <w:t xml:space="preserve"> in cooperation with ENTSO for </w:t>
      </w:r>
      <w:r w:rsidR="00847895">
        <w:rPr>
          <w:rFonts w:ascii="inherit" w:eastAsia="Times New Roman" w:hAnsi="inherit" w:cs="Times New Roman"/>
          <w:color w:val="000000"/>
          <w:sz w:val="24"/>
          <w:szCs w:val="24"/>
          <w:lang w:eastAsia="en-GB"/>
        </w:rPr>
        <w:t>E</w:t>
      </w:r>
      <w:r w:rsidRPr="00E07D8A">
        <w:rPr>
          <w:rFonts w:ascii="inherit" w:eastAsia="Times New Roman" w:hAnsi="inherit" w:cs="Times New Roman"/>
          <w:color w:val="000000"/>
          <w:sz w:val="24"/>
          <w:szCs w:val="24"/>
          <w:lang w:eastAsia="en-GB"/>
        </w:rPr>
        <w:t>lectricity</w:t>
      </w:r>
      <w:r w:rsidR="00B17670">
        <w:rPr>
          <w:rFonts w:ascii="inherit" w:eastAsia="Times New Roman" w:hAnsi="inherit" w:cs="Times New Roman"/>
          <w:color w:val="000000"/>
          <w:sz w:val="24"/>
          <w:szCs w:val="24"/>
          <w:lang w:eastAsia="en-GB"/>
        </w:rPr>
        <w:t>,</w:t>
      </w:r>
      <w:r w:rsidRPr="00E07D8A">
        <w:rPr>
          <w:rFonts w:ascii="inherit" w:eastAsia="Times New Roman" w:hAnsi="inherit" w:cs="Times New Roman"/>
          <w:color w:val="000000"/>
          <w:sz w:val="24"/>
          <w:szCs w:val="24"/>
          <w:lang w:eastAsia="en-GB"/>
        </w:rPr>
        <w:t xml:space="preserve"> shall </w:t>
      </w:r>
      <w:r w:rsidR="00436650">
        <w:rPr>
          <w:rFonts w:ascii="inherit" w:eastAsia="Times New Roman" w:hAnsi="inherit" w:cs="Times New Roman"/>
          <w:color w:val="000000"/>
          <w:sz w:val="24"/>
          <w:szCs w:val="24"/>
          <w:lang w:eastAsia="en-GB"/>
        </w:rPr>
        <w:t>maintain</w:t>
      </w:r>
      <w:r w:rsidRPr="00E07D8A">
        <w:rPr>
          <w:rFonts w:ascii="inherit" w:eastAsia="Times New Roman" w:hAnsi="inherit" w:cs="Times New Roman"/>
          <w:color w:val="000000"/>
          <w:sz w:val="24"/>
          <w:szCs w:val="24"/>
          <w:lang w:eastAsia="en-GB"/>
        </w:rPr>
        <w:t xml:space="preserve"> a public</w:t>
      </w:r>
      <w:r w:rsidR="00A429B3">
        <w:rPr>
          <w:rFonts w:ascii="inherit" w:eastAsia="Times New Roman" w:hAnsi="inherit" w:cs="Times New Roman"/>
          <w:color w:val="000000"/>
          <w:sz w:val="24"/>
          <w:szCs w:val="24"/>
          <w:lang w:eastAsia="en-GB"/>
        </w:rPr>
        <w:t xml:space="preserve"> online repository</w:t>
      </w:r>
      <w:r w:rsidRPr="00E07D8A">
        <w:rPr>
          <w:rFonts w:ascii="inherit" w:eastAsia="Times New Roman" w:hAnsi="inherit" w:cs="Times New Roman"/>
          <w:color w:val="000000"/>
          <w:sz w:val="24"/>
          <w:szCs w:val="24"/>
          <w:lang w:eastAsia="en-GB"/>
        </w:rPr>
        <w:t xml:space="preserve"> where relevant</w:t>
      </w:r>
      <w:r w:rsidR="00D300ED">
        <w:rPr>
          <w:rFonts w:ascii="inherit" w:eastAsia="Times New Roman" w:hAnsi="inherit" w:cs="Times New Roman"/>
          <w:color w:val="000000"/>
          <w:sz w:val="24"/>
          <w:szCs w:val="24"/>
          <w:lang w:eastAsia="en-GB"/>
        </w:rPr>
        <w:t xml:space="preserve"> </w:t>
      </w:r>
      <w:r w:rsidRPr="00E07D8A">
        <w:rPr>
          <w:rFonts w:ascii="inherit" w:eastAsia="Times New Roman" w:hAnsi="inherit" w:cs="Times New Roman"/>
          <w:color w:val="000000"/>
          <w:sz w:val="24"/>
          <w:szCs w:val="24"/>
          <w:lang w:eastAsia="en-GB"/>
        </w:rPr>
        <w:t xml:space="preserve">national information </w:t>
      </w:r>
      <w:r w:rsidR="00B17670">
        <w:rPr>
          <w:rFonts w:ascii="inherit" w:eastAsia="Times New Roman" w:hAnsi="inherit" w:cs="Times New Roman"/>
          <w:color w:val="000000"/>
          <w:sz w:val="24"/>
          <w:szCs w:val="24"/>
          <w:lang w:eastAsia="en-GB"/>
        </w:rPr>
        <w:t xml:space="preserve">regarding the progress of implementation of this Regulation shall be made available. The information to be made available </w:t>
      </w:r>
      <w:r w:rsidR="00E31633">
        <w:rPr>
          <w:rFonts w:ascii="inherit" w:eastAsia="Times New Roman" w:hAnsi="inherit" w:cs="Times New Roman"/>
          <w:color w:val="000000"/>
          <w:sz w:val="24"/>
          <w:szCs w:val="24"/>
          <w:lang w:eastAsia="en-GB"/>
        </w:rPr>
        <w:t>shall at least</w:t>
      </w:r>
      <w:r w:rsidR="00B17670">
        <w:rPr>
          <w:rFonts w:ascii="inherit" w:eastAsia="Times New Roman" w:hAnsi="inherit" w:cs="Times New Roman"/>
          <w:color w:val="000000"/>
          <w:sz w:val="24"/>
          <w:szCs w:val="24"/>
          <w:lang w:eastAsia="en-GB"/>
        </w:rPr>
        <w:t xml:space="preserve"> include legal texts, </w:t>
      </w:r>
      <w:r w:rsidR="005660D5">
        <w:rPr>
          <w:rFonts w:ascii="inherit" w:eastAsia="Times New Roman" w:hAnsi="inherit" w:cs="Times New Roman"/>
          <w:color w:val="000000"/>
          <w:sz w:val="24"/>
          <w:szCs w:val="24"/>
          <w:lang w:eastAsia="en-GB"/>
        </w:rPr>
        <w:t xml:space="preserve">implementation </w:t>
      </w:r>
      <w:r w:rsidR="00B17670" w:rsidRPr="00B17670">
        <w:rPr>
          <w:rFonts w:ascii="inherit" w:eastAsia="Times New Roman" w:hAnsi="inherit" w:cs="Times New Roman"/>
          <w:color w:val="000000"/>
          <w:sz w:val="24"/>
          <w:szCs w:val="24"/>
          <w:lang w:eastAsia="en-GB"/>
        </w:rPr>
        <w:t>monitoring file</w:t>
      </w:r>
      <w:r w:rsidR="00B17670">
        <w:rPr>
          <w:rFonts w:ascii="inherit" w:eastAsia="Times New Roman" w:hAnsi="inherit" w:cs="Times New Roman"/>
          <w:color w:val="000000"/>
          <w:sz w:val="24"/>
          <w:szCs w:val="24"/>
          <w:lang w:eastAsia="en-GB"/>
        </w:rPr>
        <w:t>s</w:t>
      </w:r>
      <w:r w:rsidR="00F528AE">
        <w:rPr>
          <w:rFonts w:ascii="inherit" w:eastAsia="Times New Roman" w:hAnsi="inherit" w:cs="Times New Roman"/>
          <w:color w:val="000000"/>
          <w:sz w:val="24"/>
          <w:szCs w:val="24"/>
          <w:lang w:eastAsia="en-GB"/>
        </w:rPr>
        <w:t xml:space="preserve">, </w:t>
      </w:r>
      <w:r w:rsidR="00B17670">
        <w:rPr>
          <w:rFonts w:ascii="inherit" w:eastAsia="Times New Roman" w:hAnsi="inherit" w:cs="Times New Roman"/>
          <w:color w:val="000000"/>
          <w:sz w:val="24"/>
          <w:szCs w:val="24"/>
          <w:lang w:eastAsia="en-GB"/>
        </w:rPr>
        <w:t xml:space="preserve">summaries of </w:t>
      </w:r>
      <w:r w:rsidR="00B17670" w:rsidRPr="00B17670">
        <w:rPr>
          <w:rFonts w:ascii="inherit" w:eastAsia="Times New Roman" w:hAnsi="inherit" w:cs="Times New Roman"/>
          <w:color w:val="000000"/>
          <w:sz w:val="24"/>
          <w:szCs w:val="24"/>
          <w:lang w:eastAsia="en-GB"/>
        </w:rPr>
        <w:t>all the proposals for non-exhaustive requirements</w:t>
      </w:r>
      <w:r w:rsidR="006444A7">
        <w:rPr>
          <w:rFonts w:ascii="inherit" w:eastAsia="Times New Roman" w:hAnsi="inherit" w:cs="Times New Roman"/>
          <w:color w:val="000000"/>
          <w:sz w:val="24"/>
          <w:szCs w:val="24"/>
          <w:lang w:eastAsia="en-GB"/>
        </w:rPr>
        <w:t xml:space="preserve">, </w:t>
      </w:r>
      <w:r w:rsidR="006444A7" w:rsidRPr="00DC5001">
        <w:rPr>
          <w:rFonts w:ascii="inherit" w:eastAsia="Times New Roman" w:hAnsi="inherit" w:cs="Times New Roman"/>
          <w:color w:val="000000"/>
          <w:sz w:val="24"/>
          <w:szCs w:val="24"/>
          <w:lang w:eastAsia="en-GB"/>
        </w:rPr>
        <w:t>TSO</w:t>
      </w:r>
      <w:r w:rsidR="006444A7">
        <w:rPr>
          <w:rFonts w:ascii="inherit" w:eastAsia="Times New Roman" w:hAnsi="inherit" w:cs="Times New Roman"/>
          <w:color w:val="000000"/>
          <w:sz w:val="24"/>
          <w:szCs w:val="24"/>
          <w:lang w:eastAsia="en-GB"/>
        </w:rPr>
        <w:t xml:space="preserve"> and DSO</w:t>
      </w:r>
      <w:r w:rsidR="006444A7" w:rsidRPr="00DC5001">
        <w:rPr>
          <w:rFonts w:ascii="inherit" w:eastAsia="Times New Roman" w:hAnsi="inherit" w:cs="Times New Roman"/>
          <w:color w:val="000000"/>
          <w:sz w:val="24"/>
          <w:szCs w:val="24"/>
          <w:lang w:eastAsia="en-GB"/>
        </w:rPr>
        <w:t xml:space="preserve"> requirements and compliance tests and process to be performed</w:t>
      </w:r>
      <w:r w:rsidR="00F528AE">
        <w:rPr>
          <w:rFonts w:ascii="inherit" w:eastAsia="Times New Roman" w:hAnsi="inherit" w:cs="Times New Roman"/>
          <w:color w:val="000000"/>
          <w:sz w:val="24"/>
          <w:szCs w:val="24"/>
          <w:lang w:eastAsia="en-GB"/>
        </w:rPr>
        <w:t xml:space="preserve"> and links to the national implementation websites</w:t>
      </w:r>
      <w:r w:rsidR="00B17670">
        <w:rPr>
          <w:rFonts w:ascii="inherit" w:eastAsia="Times New Roman" w:hAnsi="inherit" w:cs="Times New Roman"/>
          <w:color w:val="000000"/>
          <w:sz w:val="24"/>
          <w:szCs w:val="24"/>
          <w:lang w:eastAsia="en-GB"/>
        </w:rPr>
        <w:t>.</w:t>
      </w:r>
    </w:p>
    <w:p w14:paraId="2C809D45" w14:textId="39D86489" w:rsidR="00EE4CBE" w:rsidRPr="000F6495" w:rsidRDefault="00A35DBA" w:rsidP="00707AFD">
      <w:pPr>
        <w:shd w:val="clear" w:color="auto" w:fill="FFFFFF"/>
        <w:spacing w:before="120" w:after="0" w:line="240" w:lineRule="auto"/>
        <w:jc w:val="both"/>
        <w:rPr>
          <w:rFonts w:ascii="inherit" w:eastAsia="Times New Roman" w:hAnsi="inherit" w:cs="Times New Roman"/>
          <w:color w:val="000000"/>
          <w:sz w:val="24"/>
          <w:szCs w:val="24"/>
          <w:lang w:eastAsia="en-GB"/>
        </w:rPr>
      </w:pPr>
      <w:r w:rsidRPr="00A35DBA">
        <w:rPr>
          <w:rFonts w:ascii="inherit" w:eastAsia="Times New Roman" w:hAnsi="inherit" w:cs="Times New Roman"/>
          <w:color w:val="000000"/>
          <w:sz w:val="24"/>
          <w:szCs w:val="24"/>
          <w:lang w:eastAsia="en-GB"/>
        </w:rPr>
        <w:t>4.</w:t>
      </w:r>
      <w:r>
        <w:rPr>
          <w:rFonts w:ascii="inherit" w:eastAsia="Times New Roman" w:hAnsi="inherit" w:cs="Times New Roman"/>
          <w:color w:val="000000"/>
          <w:sz w:val="24"/>
          <w:szCs w:val="24"/>
          <w:lang w:eastAsia="en-GB"/>
        </w:rPr>
        <w:t xml:space="preserve">   </w:t>
      </w:r>
      <w:r w:rsidR="003B7AE9" w:rsidRPr="00A35DBA">
        <w:rPr>
          <w:rFonts w:ascii="inherit" w:eastAsia="Times New Roman" w:hAnsi="inherit" w:cs="Times New Roman"/>
          <w:color w:val="000000"/>
          <w:sz w:val="24"/>
          <w:szCs w:val="24"/>
          <w:lang w:eastAsia="en-GB"/>
        </w:rPr>
        <w:t xml:space="preserve">Where ENTSO for Electricity or </w:t>
      </w:r>
      <w:r w:rsidR="00AF5A13">
        <w:rPr>
          <w:rFonts w:ascii="inherit" w:eastAsia="Times New Roman" w:hAnsi="inherit" w:cs="Times New Roman"/>
          <w:color w:val="000000"/>
          <w:sz w:val="24"/>
          <w:szCs w:val="24"/>
          <w:lang w:eastAsia="en-GB"/>
        </w:rPr>
        <w:t>ACER</w:t>
      </w:r>
      <w:r w:rsidR="003B7AE9" w:rsidRPr="00A35DBA">
        <w:rPr>
          <w:rFonts w:ascii="inherit" w:eastAsia="Times New Roman" w:hAnsi="inherit" w:cs="Times New Roman"/>
          <w:color w:val="000000"/>
          <w:sz w:val="24"/>
          <w:szCs w:val="24"/>
          <w:lang w:eastAsia="en-GB"/>
        </w:rPr>
        <w:t xml:space="preserve"> </w:t>
      </w:r>
      <w:r w:rsidR="00D300ED">
        <w:rPr>
          <w:rFonts w:ascii="inherit" w:eastAsia="Times New Roman" w:hAnsi="inherit" w:cs="Times New Roman"/>
          <w:color w:val="000000"/>
          <w:sz w:val="24"/>
          <w:szCs w:val="24"/>
          <w:lang w:eastAsia="en-GB"/>
        </w:rPr>
        <w:t>identify</w:t>
      </w:r>
      <w:r w:rsidR="003B7AE9" w:rsidRPr="00A35DBA">
        <w:rPr>
          <w:rFonts w:ascii="inherit" w:eastAsia="Times New Roman" w:hAnsi="inherit" w:cs="Times New Roman"/>
          <w:color w:val="000000"/>
          <w:sz w:val="24"/>
          <w:szCs w:val="24"/>
          <w:lang w:eastAsia="en-GB"/>
        </w:rPr>
        <w:t xml:space="preserve"> areas </w:t>
      </w:r>
      <w:r w:rsidR="00D300ED">
        <w:rPr>
          <w:rFonts w:ascii="inherit" w:eastAsia="Times New Roman" w:hAnsi="inherit" w:cs="Times New Roman"/>
          <w:color w:val="000000"/>
          <w:sz w:val="24"/>
          <w:szCs w:val="24"/>
          <w:lang w:eastAsia="en-GB"/>
        </w:rPr>
        <w:t>in which</w:t>
      </w:r>
      <w:r w:rsidR="003B7AE9" w:rsidRPr="00A35DBA">
        <w:rPr>
          <w:rFonts w:ascii="inherit" w:eastAsia="Times New Roman" w:hAnsi="inherit" w:cs="Times New Roman"/>
          <w:color w:val="000000"/>
          <w:sz w:val="24"/>
          <w:szCs w:val="24"/>
          <w:lang w:eastAsia="en-GB"/>
        </w:rPr>
        <w:t xml:space="preserve">, based on market developments or experience gathered in the application of this Regulation, further harmonisation of the requirements under this Regulation is advisable to promote market integration, they shall propose draft amendments to this Regulation pursuant to Article </w:t>
      </w:r>
      <w:r w:rsidR="00EE4CBE">
        <w:rPr>
          <w:rFonts w:ascii="inherit" w:eastAsia="Times New Roman" w:hAnsi="inherit" w:cs="Times New Roman"/>
          <w:color w:val="000000"/>
          <w:sz w:val="24"/>
          <w:szCs w:val="24"/>
          <w:lang w:eastAsia="en-GB"/>
        </w:rPr>
        <w:t>60</w:t>
      </w:r>
      <w:r w:rsidR="003B7AE9" w:rsidRPr="00A35DBA">
        <w:rPr>
          <w:rFonts w:ascii="inherit" w:eastAsia="Times New Roman" w:hAnsi="inherit" w:cs="Times New Roman"/>
          <w:color w:val="000000"/>
          <w:sz w:val="24"/>
          <w:szCs w:val="24"/>
          <w:lang w:eastAsia="en-GB"/>
        </w:rPr>
        <w:t>(</w:t>
      </w:r>
      <w:r w:rsidR="00EE4CBE">
        <w:rPr>
          <w:rFonts w:ascii="inherit" w:eastAsia="Times New Roman" w:hAnsi="inherit" w:cs="Times New Roman"/>
          <w:color w:val="000000"/>
          <w:sz w:val="24"/>
          <w:szCs w:val="24"/>
          <w:lang w:eastAsia="en-GB"/>
        </w:rPr>
        <w:t>2</w:t>
      </w:r>
      <w:r w:rsidR="003B7AE9" w:rsidRPr="00A35DBA">
        <w:rPr>
          <w:rFonts w:ascii="inherit" w:eastAsia="Times New Roman" w:hAnsi="inherit" w:cs="Times New Roman"/>
          <w:color w:val="000000"/>
          <w:sz w:val="24"/>
          <w:szCs w:val="24"/>
          <w:lang w:eastAsia="en-GB"/>
        </w:rPr>
        <w:t>) of Regulation (</w:t>
      </w:r>
      <w:r w:rsidR="00EE4CBE" w:rsidRPr="00EE4CBE">
        <w:rPr>
          <w:rFonts w:ascii="inherit" w:eastAsia="Times New Roman" w:hAnsi="inherit" w:cs="Times New Roman"/>
          <w:color w:val="000000"/>
          <w:sz w:val="24"/>
          <w:szCs w:val="24"/>
          <w:lang w:eastAsia="en-GB"/>
        </w:rPr>
        <w:t>EU) 2019/943</w:t>
      </w:r>
      <w:r w:rsidR="003B7AE9" w:rsidRPr="00A35DBA">
        <w:rPr>
          <w:rFonts w:ascii="inherit" w:eastAsia="Times New Roman" w:hAnsi="inherit" w:cs="Times New Roman"/>
          <w:color w:val="000000"/>
          <w:sz w:val="24"/>
          <w:szCs w:val="24"/>
          <w:lang w:eastAsia="en-GB"/>
        </w:rPr>
        <w:t>.</w:t>
      </w:r>
    </w:p>
    <w:p w14:paraId="631BA286" w14:textId="77777777" w:rsidR="003B7AE9" w:rsidRPr="00BD0415"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TITLE V</w:t>
      </w:r>
    </w:p>
    <w:p w14:paraId="3636DBC7" w14:textId="77777777" w:rsidR="003B7AE9" w:rsidRPr="00BD0415" w:rsidRDefault="003B7AE9" w:rsidP="007214C5">
      <w:pPr>
        <w:pStyle w:val="Heading1"/>
      </w:pPr>
      <w:r w:rsidRPr="00BD0415">
        <w:t>DEROGATIONS</w:t>
      </w:r>
    </w:p>
    <w:p w14:paraId="719A26C0" w14:textId="77777777" w:rsidR="003B7AE9" w:rsidRPr="00BD0415" w:rsidRDefault="003B7AE9" w:rsidP="006904E0">
      <w:pPr>
        <w:pStyle w:val="Heading2"/>
      </w:pPr>
      <w:r w:rsidRPr="00BD0415">
        <w:t>Article 60</w:t>
      </w:r>
    </w:p>
    <w:p w14:paraId="41CD7C33"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Power to grant derogations</w:t>
      </w:r>
    </w:p>
    <w:p w14:paraId="03229276"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Regulatory authorities may, at the request of a power-generating facility owner or prospective owner, relevant system operator or relevant TSO, grant power-generating facility owners or prospective owners, relevant system operators or relevant TSOs derogations from one or more provisions of this Regulation for new and existing power-generating modules in accordance with Articles 61 to 63.</w:t>
      </w:r>
    </w:p>
    <w:p w14:paraId="60597BDA"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Where applicable in a Member State, derogations may be granted and revoked in accordance with Articles 61 to 63 by other authorities than the regulatory authority.</w:t>
      </w:r>
    </w:p>
    <w:p w14:paraId="63F142DF" w14:textId="77777777" w:rsidR="003B7AE9" w:rsidRPr="00BD0415" w:rsidRDefault="003B7AE9" w:rsidP="006904E0">
      <w:pPr>
        <w:pStyle w:val="Heading2"/>
      </w:pPr>
      <w:r w:rsidRPr="00BD0415">
        <w:t>Article 61</w:t>
      </w:r>
    </w:p>
    <w:p w14:paraId="399F4C57"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General provisions</w:t>
      </w:r>
    </w:p>
    <w:p w14:paraId="2F406B97"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Each regulatory authority shall specify, after consulting relevant system operators and power-generating facility owners and other stakeholders whom it deems affected by this Regulation, the criteria for granting derogations pursuant to Articles 62 and 63.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556C4C5B"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36BA2A5B"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The regulatory authority may decide that power-generating modules for which a request for a derogation has been filed pursuant to Articles 62 or 63 do not need to comply with the requirements of this Regulation from which a derogation has been sought from the day of filing the request until the regulatory authority's decision is issued.</w:t>
      </w:r>
    </w:p>
    <w:p w14:paraId="1EF7C319" w14:textId="77777777" w:rsidR="003B7AE9" w:rsidRPr="00BD0415" w:rsidRDefault="003B7AE9" w:rsidP="006904E0">
      <w:pPr>
        <w:pStyle w:val="Heading2"/>
      </w:pPr>
      <w:r w:rsidRPr="00BD0415">
        <w:t>Article 62</w:t>
      </w:r>
    </w:p>
    <w:p w14:paraId="220447FD"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Request for a derogation by a power-generating facility owner</w:t>
      </w:r>
    </w:p>
    <w:p w14:paraId="194A6757"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Power-generating facility owners, or prospective owners, may request a derogation to one or several requirements of this Regulation for power-generating modules within their facilities.</w:t>
      </w:r>
    </w:p>
    <w:p w14:paraId="566B3172"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5F27955B" w14:textId="77777777" w:rsidTr="003B7AE9">
        <w:tc>
          <w:tcPr>
            <w:tcW w:w="0" w:type="auto"/>
            <w:shd w:val="clear" w:color="auto" w:fill="auto"/>
            <w:hideMark/>
          </w:tcPr>
          <w:p w14:paraId="6954CF2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759B3AB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an identification of the power-generating facility owner, or prospective owner, and a contact person for any communications;</w:t>
            </w:r>
          </w:p>
        </w:tc>
      </w:tr>
    </w:tbl>
    <w:p w14:paraId="0C99A40C"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138CB1CC" w14:textId="77777777" w:rsidTr="003B7AE9">
        <w:tc>
          <w:tcPr>
            <w:tcW w:w="0" w:type="auto"/>
            <w:shd w:val="clear" w:color="auto" w:fill="auto"/>
            <w:hideMark/>
          </w:tcPr>
          <w:p w14:paraId="7D37079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432C3F7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 description of the power-generating module or modules for which a derogation is requested;</w:t>
            </w:r>
          </w:p>
        </w:tc>
      </w:tr>
    </w:tbl>
    <w:p w14:paraId="178D9D9A"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24EA5657" w14:textId="77777777" w:rsidTr="003B7AE9">
        <w:tc>
          <w:tcPr>
            <w:tcW w:w="0" w:type="auto"/>
            <w:shd w:val="clear" w:color="auto" w:fill="auto"/>
            <w:hideMark/>
          </w:tcPr>
          <w:p w14:paraId="2EE3E32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778E309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4CFF007A"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BD0415" w14:paraId="671619AF" w14:textId="77777777" w:rsidTr="003B7AE9">
        <w:tc>
          <w:tcPr>
            <w:tcW w:w="0" w:type="auto"/>
            <w:shd w:val="clear" w:color="auto" w:fill="auto"/>
            <w:hideMark/>
          </w:tcPr>
          <w:p w14:paraId="6DC21CF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w:t>
            </w:r>
          </w:p>
        </w:tc>
        <w:tc>
          <w:tcPr>
            <w:tcW w:w="0" w:type="auto"/>
            <w:shd w:val="clear" w:color="auto" w:fill="auto"/>
            <w:hideMark/>
          </w:tcPr>
          <w:p w14:paraId="4ADEF97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detailed reasoning, with relevant supporting documents and cost-benefit analysis pursuant to the requirements of Article 39;</w:t>
            </w:r>
          </w:p>
        </w:tc>
      </w:tr>
    </w:tbl>
    <w:p w14:paraId="55E43048"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64DFBAF6" w14:textId="77777777" w:rsidTr="003B7AE9">
        <w:tc>
          <w:tcPr>
            <w:tcW w:w="0" w:type="auto"/>
            <w:shd w:val="clear" w:color="auto" w:fill="auto"/>
            <w:hideMark/>
          </w:tcPr>
          <w:p w14:paraId="2E1D0E9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(e)</w:t>
            </w:r>
          </w:p>
        </w:tc>
        <w:tc>
          <w:tcPr>
            <w:tcW w:w="0" w:type="auto"/>
            <w:shd w:val="clear" w:color="auto" w:fill="auto"/>
            <w:hideMark/>
          </w:tcPr>
          <w:p w14:paraId="2BC5F89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demonstration that the requested derogation would have no adverse effect on cross-border trade.</w:t>
            </w:r>
          </w:p>
        </w:tc>
      </w:tr>
    </w:tbl>
    <w:p w14:paraId="761448FA"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Within two weeks of receipt of a request for a derogation, the relevant system operator shall confirm to the power-generating facility owner, or prospective owner, whether the request is complete. If the relevant system operator considers that the request is incomplete, the power-generating facility owner, or prospective owner, shall submit the additional required information within one month from the receipt of the request for additional information. If the power-generating facility owner, or prospective owner, does not supply the requested information within that time limit, the request for a derogation shall be deemed withdrawn.</w:t>
      </w:r>
    </w:p>
    <w:p w14:paraId="0340A851"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4.   The relevant system operator shall, in coordination with the relevant TSO and any affected adjacent DSO or DSOs, assess the request for a derogation and the provided cost-benefit analysis, taking into account the criteria determined by the regulatory authority pursuant to Article 61.</w:t>
      </w:r>
    </w:p>
    <w:p w14:paraId="6285EAE3" w14:textId="3D95A008"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 xml:space="preserve">5.   If a request for a derogation concerns a type C or D power-generating module connected to a distribution system, including a closed distribution system, the relevant system operator's assessment </w:t>
      </w:r>
      <w:r w:rsidR="00A21C62">
        <w:rPr>
          <w:rFonts w:ascii="inherit" w:eastAsia="Times New Roman" w:hAnsi="inherit" w:cs="Times New Roman"/>
          <w:color w:val="000000"/>
          <w:sz w:val="24"/>
          <w:szCs w:val="24"/>
          <w:lang w:eastAsia="en-GB"/>
        </w:rPr>
        <w:t>shall</w:t>
      </w:r>
      <w:r w:rsidR="00A21C62" w:rsidRPr="00BD0415">
        <w:rPr>
          <w:rFonts w:ascii="inherit" w:eastAsia="Times New Roman" w:hAnsi="inherit" w:cs="Times New Roman"/>
          <w:color w:val="000000"/>
          <w:sz w:val="24"/>
          <w:szCs w:val="24"/>
          <w:lang w:eastAsia="en-GB"/>
        </w:rPr>
        <w:t xml:space="preserve"> </w:t>
      </w:r>
      <w:r w:rsidRPr="00BD0415">
        <w:rPr>
          <w:rFonts w:ascii="inherit" w:eastAsia="Times New Roman" w:hAnsi="inherit" w:cs="Times New Roman"/>
          <w:color w:val="000000"/>
          <w:sz w:val="24"/>
          <w:szCs w:val="24"/>
          <w:lang w:eastAsia="en-GB"/>
        </w:rPr>
        <w:t>be accompanied by an assessment of the request for a derogation by the relevant TSO. The relevant TSO shall provide its assessment within two months of being requested to do so by the relevant system operator.</w:t>
      </w:r>
    </w:p>
    <w:p w14:paraId="469100E6"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6.   Within six months of receipt of a request for a derogation, the relevant system operator shall forward the request to the regulatory authority and submit the assessment(s) prepared in accordance with paragraphs 4 and 5. That period may be extended by one month where the relevant system operator seeks further information from the power-generating facility owner, or prospective owner and by two months where the relevant system operator requests the relevant TSO to submit an assessment of the request for a derogation.</w:t>
      </w:r>
    </w:p>
    <w:p w14:paraId="43DC60C1"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7.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power-generating facility owner, or prospective owner, or from any other interested parties. The additional period shall begin when the complete information has been received.</w:t>
      </w:r>
    </w:p>
    <w:p w14:paraId="7878A6D9"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8.   The power-generating facility owner, or prospective owner, shall submit any additional information requested by the regulatory authority within two months of such request. If the power-generating facility owner, or prospective owner,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3B7AE9" w:rsidRPr="00BD0415" w14:paraId="51E49B8A" w14:textId="77777777" w:rsidTr="003B7AE9">
        <w:tc>
          <w:tcPr>
            <w:tcW w:w="0" w:type="auto"/>
            <w:shd w:val="clear" w:color="auto" w:fill="auto"/>
            <w:hideMark/>
          </w:tcPr>
          <w:p w14:paraId="47A5D1C3"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3F6CF44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regulatory authority decides to provide an extension; or</w:t>
            </w:r>
          </w:p>
        </w:tc>
      </w:tr>
    </w:tbl>
    <w:p w14:paraId="4A2FE31C"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1A94B750" w14:textId="77777777" w:rsidTr="003B7AE9">
        <w:tc>
          <w:tcPr>
            <w:tcW w:w="0" w:type="auto"/>
            <w:shd w:val="clear" w:color="auto" w:fill="auto"/>
            <w:hideMark/>
          </w:tcPr>
          <w:p w14:paraId="2A288B2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70702DAA"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power-generating facility owner, or prospective owner, informs the regulatory authority by means of a reasoned submission that the request for a derogation is complete.</w:t>
            </w:r>
          </w:p>
        </w:tc>
      </w:tr>
    </w:tbl>
    <w:p w14:paraId="564948E9"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9.   The regulatory authority shall issue a reasoned decision concerning a request for a derogation. Where the regulatory authority grants a derogation, it shall specify its duration.</w:t>
      </w:r>
    </w:p>
    <w:p w14:paraId="547EEC1C"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10.   The regulatory authority shall notify its decision to the relevant power-generating facility owner, or prospective owner, the relevant system operator and the relevant TSO.</w:t>
      </w:r>
    </w:p>
    <w:p w14:paraId="2434C35E"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1737B4C8"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12.   For Type A power-generating modules, a request for a derogation under this Article may be made by a third party on behalf of the power-generating facility owner, or prospective owner. Such a request may be for a single power-generating module or multiple, identical power-generating modules. In the case of the latter, and provided the cumulative maximum capacity is specified, the third party may substitute the details required by point (a) of paragraph 2 with their details.</w:t>
      </w:r>
    </w:p>
    <w:p w14:paraId="4F1F2902" w14:textId="77777777" w:rsidR="003B7AE9" w:rsidRPr="00BD0415" w:rsidRDefault="003B7AE9" w:rsidP="006904E0">
      <w:pPr>
        <w:pStyle w:val="Heading2"/>
      </w:pPr>
      <w:r w:rsidRPr="00BD0415">
        <w:t>Article 63</w:t>
      </w:r>
    </w:p>
    <w:p w14:paraId="79750F16"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Request for a derogation by a relevant system operator or relevant TSO</w:t>
      </w:r>
    </w:p>
    <w:p w14:paraId="1AD0A546"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Relevant system operators or relevant TSOs may request derogations for classes of power-generating modules connected or to be connected to their network.</w:t>
      </w:r>
    </w:p>
    <w:p w14:paraId="51611FA8"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Relevant system operators or relevant TSOs shall submit their requests for derogations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3ED6BF0C" w14:textId="77777777" w:rsidTr="003B7AE9">
        <w:tc>
          <w:tcPr>
            <w:tcW w:w="0" w:type="auto"/>
            <w:shd w:val="clear" w:color="auto" w:fill="auto"/>
            <w:hideMark/>
          </w:tcPr>
          <w:p w14:paraId="160856D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58F80B4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identification of the relevant system operator or relevant TSO, and a contact person for any communications;</w:t>
            </w:r>
          </w:p>
        </w:tc>
      </w:tr>
    </w:tbl>
    <w:p w14:paraId="4F6C1809"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508849BF" w14:textId="77777777" w:rsidTr="003B7AE9">
        <w:tc>
          <w:tcPr>
            <w:tcW w:w="0" w:type="auto"/>
            <w:shd w:val="clear" w:color="auto" w:fill="auto"/>
            <w:hideMark/>
          </w:tcPr>
          <w:p w14:paraId="00E2E19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1AF5534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 description of the power-generating modules for which a derogation is requested and the total installed capacity and number of power-generating modules;</w:t>
            </w:r>
          </w:p>
        </w:tc>
      </w:tr>
    </w:tbl>
    <w:p w14:paraId="1781F4E6"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BD0415" w14:paraId="78A8B681" w14:textId="77777777" w:rsidTr="003B7AE9">
        <w:tc>
          <w:tcPr>
            <w:tcW w:w="0" w:type="auto"/>
            <w:shd w:val="clear" w:color="auto" w:fill="auto"/>
            <w:hideMark/>
          </w:tcPr>
          <w:p w14:paraId="6F9CE8E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719EEAF5"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B6E7CA7"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3B7AE9" w:rsidRPr="00BD0415" w14:paraId="40AF26A6" w14:textId="77777777" w:rsidTr="003B7AE9">
        <w:tc>
          <w:tcPr>
            <w:tcW w:w="0" w:type="auto"/>
            <w:shd w:val="clear" w:color="auto" w:fill="auto"/>
            <w:hideMark/>
          </w:tcPr>
          <w:p w14:paraId="58B1145E"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w:t>
            </w:r>
          </w:p>
        </w:tc>
        <w:tc>
          <w:tcPr>
            <w:tcW w:w="0" w:type="auto"/>
            <w:shd w:val="clear" w:color="auto" w:fill="auto"/>
            <w:hideMark/>
          </w:tcPr>
          <w:p w14:paraId="1C67442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detailed reasoning, with all relevant supporting documents;</w:t>
            </w:r>
          </w:p>
        </w:tc>
      </w:tr>
    </w:tbl>
    <w:p w14:paraId="1A6A7FE7"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BD0415" w14:paraId="1C535606" w14:textId="77777777" w:rsidTr="003B7AE9">
        <w:tc>
          <w:tcPr>
            <w:tcW w:w="0" w:type="auto"/>
            <w:shd w:val="clear" w:color="auto" w:fill="auto"/>
            <w:hideMark/>
          </w:tcPr>
          <w:p w14:paraId="02B9935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(e)</w:t>
            </w:r>
          </w:p>
        </w:tc>
        <w:tc>
          <w:tcPr>
            <w:tcW w:w="0" w:type="auto"/>
            <w:shd w:val="clear" w:color="auto" w:fill="auto"/>
            <w:hideMark/>
          </w:tcPr>
          <w:p w14:paraId="245642F4"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demonstration that the requested derogation would have no adverse effect on cross-border trade;</w:t>
            </w:r>
          </w:p>
        </w:tc>
      </w:tr>
    </w:tbl>
    <w:p w14:paraId="4417E452"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BD0415" w14:paraId="17F8A427" w14:textId="77777777" w:rsidTr="003B7AE9">
        <w:tc>
          <w:tcPr>
            <w:tcW w:w="0" w:type="auto"/>
            <w:shd w:val="clear" w:color="auto" w:fill="auto"/>
            <w:hideMark/>
          </w:tcPr>
          <w:p w14:paraId="639EE3D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(f)</w:t>
            </w:r>
          </w:p>
        </w:tc>
        <w:tc>
          <w:tcPr>
            <w:tcW w:w="0" w:type="auto"/>
            <w:shd w:val="clear" w:color="auto" w:fill="auto"/>
            <w:hideMark/>
          </w:tcPr>
          <w:p w14:paraId="6197CF4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 cost-benefit analysis pursuant to the requirements of Article 39. If applicable, the cost-benefit analysis shall be carried out in coordination with the relevant TSO and any adjacent DSO or DSOs.</w:t>
            </w:r>
          </w:p>
        </w:tc>
      </w:tr>
    </w:tbl>
    <w:p w14:paraId="38BE2437"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Article 61.</w:t>
      </w:r>
    </w:p>
    <w:p w14:paraId="718026B9"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w:t>
      </w:r>
    </w:p>
    <w:p w14:paraId="5C5A71C1"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p>
    <w:p w14:paraId="14CADE58"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or CDSO, the six-month time limit runs from the day following receipt of the relevant TSO's assessment pursuant to paragraph 5.</w:t>
      </w:r>
    </w:p>
    <w:p w14:paraId="45C098A8"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08AD31D6"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3B7AE9" w:rsidRPr="00BD0415" w14:paraId="629C2ABF" w14:textId="77777777" w:rsidTr="003B7AE9">
        <w:tc>
          <w:tcPr>
            <w:tcW w:w="0" w:type="auto"/>
            <w:shd w:val="clear" w:color="auto" w:fill="auto"/>
            <w:hideMark/>
          </w:tcPr>
          <w:p w14:paraId="775D992F"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5CCA93F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regulatory authority decides to provide an extension; or</w:t>
            </w:r>
          </w:p>
        </w:tc>
      </w:tr>
    </w:tbl>
    <w:p w14:paraId="1C20D96D"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BD0415" w14:paraId="2F067573" w14:textId="77777777" w:rsidTr="003B7AE9">
        <w:tc>
          <w:tcPr>
            <w:tcW w:w="0" w:type="auto"/>
            <w:shd w:val="clear" w:color="auto" w:fill="auto"/>
            <w:hideMark/>
          </w:tcPr>
          <w:p w14:paraId="3341DDA0"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00E0115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25D488C2"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658F407F"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43AA2B4E"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10.   Regulatory authorities may lay down further requirements concerning the preparation of requests for derogation by relevant system operators. In doing so, regulatory authorities shall take into account the delineation between the transmission system and the distribution system at the national level and shall consult with system operators, power-generating facility owners and stakeholders, including manufacturers.</w:t>
      </w:r>
    </w:p>
    <w:p w14:paraId="724C255A"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6E41DB9D" w14:textId="77777777" w:rsidR="003B7AE9" w:rsidRPr="00BD0415" w:rsidRDefault="003B7AE9" w:rsidP="006904E0">
      <w:pPr>
        <w:pStyle w:val="Heading2"/>
      </w:pPr>
      <w:r w:rsidRPr="00BD0415">
        <w:t>Article 64</w:t>
      </w:r>
    </w:p>
    <w:p w14:paraId="6F9301DB"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Register of derogations from the requirements of this Regulation</w:t>
      </w:r>
    </w:p>
    <w:p w14:paraId="75BB1715" w14:textId="3029189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w:t>
      </w:r>
      <w:r w:rsidR="00856A96">
        <w:rPr>
          <w:rFonts w:ascii="inherit" w:eastAsia="Times New Roman" w:hAnsi="inherit" w:cs="Times New Roman"/>
          <w:color w:val="000000"/>
          <w:sz w:val="24"/>
          <w:szCs w:val="24"/>
          <w:lang w:eastAsia="en-GB"/>
        </w:rPr>
        <w:t xml:space="preserve"> This register shall be publicly available. </w:t>
      </w:r>
    </w:p>
    <w:p w14:paraId="25716975"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3B7AE9" w:rsidRPr="00BD0415" w14:paraId="52DED263" w14:textId="77777777" w:rsidTr="003B7AE9">
        <w:tc>
          <w:tcPr>
            <w:tcW w:w="0" w:type="auto"/>
            <w:shd w:val="clear" w:color="auto" w:fill="auto"/>
            <w:hideMark/>
          </w:tcPr>
          <w:p w14:paraId="0AE7657B"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(a)</w:t>
            </w:r>
          </w:p>
        </w:tc>
        <w:tc>
          <w:tcPr>
            <w:tcW w:w="0" w:type="auto"/>
            <w:shd w:val="clear" w:color="auto" w:fill="auto"/>
            <w:hideMark/>
          </w:tcPr>
          <w:p w14:paraId="6A2CC71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requirement or requirements for which the derogation is granted or refused;</w:t>
            </w:r>
          </w:p>
        </w:tc>
      </w:tr>
    </w:tbl>
    <w:p w14:paraId="493A04AB"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3B7AE9" w:rsidRPr="00BD0415" w14:paraId="7A7B7A05" w14:textId="77777777" w:rsidTr="003B7AE9">
        <w:tc>
          <w:tcPr>
            <w:tcW w:w="0" w:type="auto"/>
            <w:shd w:val="clear" w:color="auto" w:fill="auto"/>
            <w:hideMark/>
          </w:tcPr>
          <w:p w14:paraId="51D1F2C1"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(b)</w:t>
            </w:r>
          </w:p>
        </w:tc>
        <w:tc>
          <w:tcPr>
            <w:tcW w:w="0" w:type="auto"/>
            <w:shd w:val="clear" w:color="auto" w:fill="auto"/>
            <w:hideMark/>
          </w:tcPr>
          <w:p w14:paraId="7E5ABFC2"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content of the derogation;</w:t>
            </w:r>
          </w:p>
        </w:tc>
      </w:tr>
    </w:tbl>
    <w:p w14:paraId="6E051E74"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3B7AE9" w:rsidRPr="00BD0415" w14:paraId="1A3EC91F" w14:textId="77777777" w:rsidTr="003B7AE9">
        <w:tc>
          <w:tcPr>
            <w:tcW w:w="0" w:type="auto"/>
            <w:shd w:val="clear" w:color="auto" w:fill="auto"/>
            <w:hideMark/>
          </w:tcPr>
          <w:p w14:paraId="556E4618"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(c)</w:t>
            </w:r>
          </w:p>
        </w:tc>
        <w:tc>
          <w:tcPr>
            <w:tcW w:w="0" w:type="auto"/>
            <w:shd w:val="clear" w:color="auto" w:fill="auto"/>
            <w:hideMark/>
          </w:tcPr>
          <w:p w14:paraId="0283ED99"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reasons for granting or refusing the derogation;</w:t>
            </w:r>
          </w:p>
        </w:tc>
      </w:tr>
    </w:tbl>
    <w:p w14:paraId="75B66920" w14:textId="77777777" w:rsidR="003B7AE9" w:rsidRPr="00BD0415"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3B7AE9" w:rsidRPr="00BD0415" w14:paraId="6E83337D" w14:textId="77777777" w:rsidTr="003B7AE9">
        <w:tc>
          <w:tcPr>
            <w:tcW w:w="0" w:type="auto"/>
            <w:shd w:val="clear" w:color="auto" w:fill="auto"/>
            <w:hideMark/>
          </w:tcPr>
          <w:p w14:paraId="71EBF0AD"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(d)</w:t>
            </w:r>
          </w:p>
        </w:tc>
        <w:tc>
          <w:tcPr>
            <w:tcW w:w="0" w:type="auto"/>
            <w:shd w:val="clear" w:color="auto" w:fill="auto"/>
            <w:hideMark/>
          </w:tcPr>
          <w:p w14:paraId="037D0706" w14:textId="77777777" w:rsidR="003B7AE9" w:rsidRPr="00BD0415" w:rsidRDefault="003B7AE9" w:rsidP="003B7AE9">
            <w:pPr>
              <w:spacing w:before="120" w:after="0" w:line="240" w:lineRule="auto"/>
              <w:jc w:val="both"/>
              <w:rPr>
                <w:rFonts w:ascii="inherit" w:eastAsia="Times New Roman" w:hAnsi="inherit" w:cs="Times New Roman"/>
                <w:sz w:val="24"/>
                <w:szCs w:val="24"/>
                <w:lang w:eastAsia="en-GB"/>
              </w:rPr>
            </w:pPr>
            <w:r w:rsidRPr="00BD0415">
              <w:rPr>
                <w:rFonts w:ascii="inherit" w:eastAsia="Times New Roman" w:hAnsi="inherit" w:cs="Times New Roman"/>
                <w:sz w:val="24"/>
                <w:szCs w:val="24"/>
                <w:lang w:eastAsia="en-GB"/>
              </w:rPr>
              <w:t>the consequences resulting from granting the derogation.</w:t>
            </w:r>
          </w:p>
        </w:tc>
      </w:tr>
    </w:tbl>
    <w:p w14:paraId="3A5B3919" w14:textId="77777777" w:rsidR="003B7AE9" w:rsidRPr="00BD0415" w:rsidRDefault="003B7AE9" w:rsidP="006904E0">
      <w:pPr>
        <w:pStyle w:val="Heading2"/>
      </w:pPr>
      <w:r w:rsidRPr="00BD0415">
        <w:t>Article 65</w:t>
      </w:r>
    </w:p>
    <w:p w14:paraId="58AA4321"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Monitoring of derogations</w:t>
      </w:r>
    </w:p>
    <w:p w14:paraId="16DE3B08"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668B66EA"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derogation due to a lack of justification.</w:t>
      </w:r>
    </w:p>
    <w:p w14:paraId="0CF80404"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5B646BBB" w14:textId="77777777" w:rsidR="00CF1E2A" w:rsidRDefault="00CF1E2A" w:rsidP="00CF1E2A">
      <w:pPr>
        <w:shd w:val="clear" w:color="auto" w:fill="FFFFFF"/>
        <w:spacing w:after="0" w:line="240" w:lineRule="auto"/>
        <w:jc w:val="center"/>
        <w:rPr>
          <w:rFonts w:ascii="inherit" w:eastAsia="Times New Roman" w:hAnsi="inherit" w:cs="Times New Roman"/>
          <w:b/>
          <w:bCs/>
          <w:color w:val="000000"/>
          <w:sz w:val="24"/>
          <w:szCs w:val="24"/>
          <w:lang w:eastAsia="en-GB"/>
        </w:rPr>
      </w:pPr>
    </w:p>
    <w:p w14:paraId="487DCF5B" w14:textId="77777777" w:rsidR="00CF1E2A" w:rsidRDefault="00CF1E2A" w:rsidP="00CF1E2A">
      <w:pPr>
        <w:shd w:val="clear" w:color="auto" w:fill="FFFFFF"/>
        <w:spacing w:after="0" w:line="240" w:lineRule="auto"/>
        <w:jc w:val="center"/>
        <w:rPr>
          <w:rFonts w:ascii="inherit" w:eastAsia="Times New Roman" w:hAnsi="inherit" w:cs="Times New Roman"/>
          <w:b/>
          <w:bCs/>
          <w:color w:val="000000"/>
          <w:sz w:val="24"/>
          <w:szCs w:val="24"/>
          <w:lang w:eastAsia="en-GB"/>
        </w:rPr>
      </w:pPr>
    </w:p>
    <w:p w14:paraId="3CDDFD07" w14:textId="3685DD0B" w:rsidR="00CF1E2A" w:rsidRDefault="00CF1E2A" w:rsidP="00A44471">
      <w:pPr>
        <w:shd w:val="clear" w:color="auto" w:fill="FFFFFF"/>
        <w:spacing w:after="0" w:line="240" w:lineRule="auto"/>
        <w:jc w:val="center"/>
        <w:rPr>
          <w:rFonts w:ascii="inherit" w:eastAsia="Times New Roman" w:hAnsi="inherit" w:cs="Times New Roman"/>
          <w:b/>
          <w:bCs/>
          <w:color w:val="000000"/>
          <w:sz w:val="24"/>
          <w:szCs w:val="24"/>
          <w:lang w:eastAsia="en-GB"/>
        </w:rPr>
      </w:pPr>
      <w:r>
        <w:rPr>
          <w:rFonts w:ascii="inherit" w:eastAsia="Times New Roman" w:hAnsi="inherit" w:cs="Times New Roman"/>
          <w:b/>
          <w:bCs/>
          <w:color w:val="000000"/>
          <w:sz w:val="24"/>
          <w:szCs w:val="24"/>
          <w:lang w:eastAsia="en-GB"/>
        </w:rPr>
        <w:t>TITLE VI</w:t>
      </w:r>
    </w:p>
    <w:p w14:paraId="100754E8" w14:textId="77777777" w:rsidR="00CF1E2A" w:rsidRDefault="00CF1E2A" w:rsidP="00A44471">
      <w:pPr>
        <w:shd w:val="clear" w:color="auto" w:fill="FFFFFF"/>
        <w:spacing w:after="0" w:line="240" w:lineRule="auto"/>
        <w:jc w:val="center"/>
        <w:rPr>
          <w:rFonts w:ascii="inherit" w:eastAsia="Times New Roman" w:hAnsi="inherit" w:cs="Times New Roman"/>
          <w:b/>
          <w:bCs/>
          <w:color w:val="000000"/>
          <w:sz w:val="24"/>
          <w:szCs w:val="24"/>
          <w:lang w:eastAsia="en-GB"/>
        </w:rPr>
      </w:pPr>
      <w:r>
        <w:rPr>
          <w:rFonts w:ascii="inherit" w:eastAsia="Times New Roman" w:hAnsi="inherit" w:cs="Times New Roman"/>
          <w:b/>
          <w:bCs/>
          <w:color w:val="000000"/>
          <w:sz w:val="24"/>
          <w:szCs w:val="24"/>
          <w:lang w:eastAsia="en-GB"/>
        </w:rPr>
        <w:t>TRANSITIONAL PROVISIONS</w:t>
      </w:r>
    </w:p>
    <w:p w14:paraId="6E10F83E" w14:textId="77777777" w:rsidR="00CF1E2A" w:rsidRDefault="00CF1E2A" w:rsidP="00CF1E2A">
      <w:pPr>
        <w:shd w:val="clear" w:color="auto" w:fill="FFFFFF"/>
        <w:spacing w:after="0" w:line="240" w:lineRule="auto"/>
        <w:jc w:val="center"/>
        <w:rPr>
          <w:rFonts w:ascii="inherit" w:eastAsia="Times New Roman" w:hAnsi="inherit" w:cs="Times New Roman"/>
          <w:b/>
          <w:bCs/>
          <w:color w:val="000000"/>
          <w:sz w:val="24"/>
          <w:szCs w:val="24"/>
          <w:lang w:eastAsia="en-GB"/>
        </w:rPr>
      </w:pPr>
    </w:p>
    <w:p w14:paraId="336F57CA" w14:textId="0D43689D" w:rsidR="00CF1E2A" w:rsidRPr="00A44471" w:rsidRDefault="00CF1E2A" w:rsidP="00A44471">
      <w:pPr>
        <w:shd w:val="clear" w:color="auto" w:fill="FFFFFF"/>
        <w:spacing w:after="0" w:line="240" w:lineRule="auto"/>
        <w:jc w:val="center"/>
        <w:rPr>
          <w:rFonts w:ascii="inherit" w:eastAsia="Times New Roman" w:hAnsi="inherit" w:cs="Times New Roman"/>
          <w:color w:val="000000"/>
          <w:sz w:val="24"/>
          <w:szCs w:val="24"/>
          <w:lang w:eastAsia="en-GB"/>
        </w:rPr>
      </w:pPr>
      <w:r w:rsidRPr="00A44471">
        <w:rPr>
          <w:rFonts w:ascii="inherit" w:eastAsia="Times New Roman" w:hAnsi="inherit" w:cs="Times New Roman"/>
          <w:color w:val="000000"/>
          <w:sz w:val="24"/>
          <w:szCs w:val="24"/>
          <w:lang w:eastAsia="en-GB"/>
        </w:rPr>
        <w:t>Article 70a</w:t>
      </w:r>
    </w:p>
    <w:p w14:paraId="0D966B13" w14:textId="7FD0CD5F" w:rsidR="00CF1E2A" w:rsidRPr="00815124" w:rsidRDefault="00CF1E2A" w:rsidP="00A44471">
      <w:pPr>
        <w:shd w:val="clear" w:color="auto" w:fill="FFFFFF"/>
        <w:spacing w:after="0" w:line="240" w:lineRule="auto"/>
        <w:jc w:val="center"/>
        <w:rPr>
          <w:rFonts w:ascii="inherit" w:eastAsia="Times New Roman" w:hAnsi="inherit" w:cs="Times New Roman"/>
          <w:b/>
          <w:bCs/>
          <w:color w:val="000000"/>
          <w:sz w:val="24"/>
          <w:szCs w:val="24"/>
          <w:lang w:eastAsia="en-GB"/>
        </w:rPr>
      </w:pPr>
      <w:r w:rsidRPr="00815124">
        <w:rPr>
          <w:rFonts w:ascii="inherit" w:eastAsia="Times New Roman" w:hAnsi="inherit" w:cs="Times New Roman"/>
          <w:b/>
          <w:bCs/>
          <w:color w:val="000000"/>
          <w:sz w:val="24"/>
          <w:szCs w:val="24"/>
          <w:lang w:eastAsia="en-GB"/>
        </w:rPr>
        <w:t>Transitional provisions</w:t>
      </w:r>
    </w:p>
    <w:p w14:paraId="5C1D2F9D" w14:textId="051AA3DE" w:rsidR="00CF1E2A" w:rsidRPr="00A44471" w:rsidRDefault="00CF1E2A" w:rsidP="00A44471">
      <w:pPr>
        <w:pStyle w:val="Normal2"/>
        <w:shd w:val="clear" w:color="auto" w:fill="FFFFFF"/>
        <w:spacing w:before="120" w:beforeAutospacing="0" w:after="0" w:afterAutospacing="0" w:line="312" w:lineRule="atLeast"/>
        <w:jc w:val="both"/>
        <w:rPr>
          <w:color w:val="333333"/>
        </w:rPr>
      </w:pPr>
      <w:r w:rsidRPr="00A44471">
        <w:rPr>
          <w:color w:val="333333"/>
        </w:rPr>
        <w:t xml:space="preserve">Notwithstanding Article </w:t>
      </w:r>
      <w:r w:rsidR="00FC3C6F" w:rsidRPr="00A44471">
        <w:rPr>
          <w:color w:val="333333"/>
        </w:rPr>
        <w:t>71a</w:t>
      </w:r>
      <w:r w:rsidRPr="00A44471">
        <w:rPr>
          <w:color w:val="333333"/>
        </w:rPr>
        <w:t xml:space="preserve">, </w:t>
      </w:r>
      <w:r w:rsidR="00FC3C6F" w:rsidRPr="00A44471">
        <w:rPr>
          <w:color w:val="333333"/>
        </w:rPr>
        <w:t xml:space="preserve">Commission Regulation (EU) 2016/631 </w:t>
      </w:r>
      <w:r w:rsidR="00815124" w:rsidRPr="00A44471">
        <w:rPr>
          <w:color w:val="333333"/>
        </w:rPr>
        <w:t xml:space="preserve">shall </w:t>
      </w:r>
      <w:r w:rsidRPr="00A44471">
        <w:rPr>
          <w:color w:val="333333"/>
        </w:rPr>
        <w:t>continue to apply to</w:t>
      </w:r>
      <w:r w:rsidR="00815124" w:rsidRPr="00A44471">
        <w:rPr>
          <w:color w:val="333333"/>
          <w:shd w:val="clear" w:color="auto" w:fill="FFFFFF"/>
        </w:rPr>
        <w:t xml:space="preserve"> power-generating modules</w:t>
      </w:r>
      <w:r w:rsidRPr="00A44471">
        <w:rPr>
          <w:color w:val="333333"/>
        </w:rPr>
        <w:t xml:space="preserve"> which fall within</w:t>
      </w:r>
      <w:r>
        <w:rPr>
          <w:color w:val="333333"/>
        </w:rPr>
        <w:t xml:space="preserve"> </w:t>
      </w:r>
      <w:r w:rsidR="00243684">
        <w:rPr>
          <w:color w:val="333333"/>
        </w:rPr>
        <w:t>its</w:t>
      </w:r>
      <w:r w:rsidRPr="00A44471">
        <w:rPr>
          <w:color w:val="333333"/>
        </w:rPr>
        <w:t xml:space="preserve"> the scope of </w:t>
      </w:r>
      <w:r w:rsidR="00243684">
        <w:rPr>
          <w:color w:val="333333"/>
        </w:rPr>
        <w:t>application at the entry into force of this</w:t>
      </w:r>
      <w:r w:rsidRPr="00A44471">
        <w:rPr>
          <w:color w:val="333333"/>
        </w:rPr>
        <w:t xml:space="preserve"> Regulation.</w:t>
      </w:r>
    </w:p>
    <w:p w14:paraId="1D7D683A" w14:textId="77777777" w:rsidR="00815124" w:rsidRDefault="00815124"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p>
    <w:p w14:paraId="5B8504F2" w14:textId="0DC018A0" w:rsidR="003B7AE9" w:rsidRPr="00BD0415"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TITLE VII</w:t>
      </w:r>
    </w:p>
    <w:p w14:paraId="191B9C65" w14:textId="77777777" w:rsidR="003B7AE9" w:rsidRPr="00BD0415" w:rsidRDefault="003B7AE9" w:rsidP="007214C5">
      <w:pPr>
        <w:pStyle w:val="Heading1"/>
      </w:pPr>
      <w:r w:rsidRPr="00BD0415">
        <w:t>FINAL PROVISIONS</w:t>
      </w:r>
    </w:p>
    <w:p w14:paraId="534B986C" w14:textId="77777777" w:rsidR="003B7AE9" w:rsidRPr="00BD0415" w:rsidRDefault="003B7AE9" w:rsidP="006904E0">
      <w:pPr>
        <w:pStyle w:val="Heading2"/>
      </w:pPr>
      <w:r w:rsidRPr="00BD0415">
        <w:t>Article 71</w:t>
      </w:r>
    </w:p>
    <w:p w14:paraId="162336E3"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Amendment of contracts and general terms and conditions</w:t>
      </w:r>
    </w:p>
    <w:p w14:paraId="5FFD5929"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power-generating modules are brought into compliance with the requirements of this Regulation.</w:t>
      </w:r>
    </w:p>
    <w:p w14:paraId="15526AAA"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power-generating modules subject to all or some of the requirements of this Regulation in accordance with Article 4(1) shall be amended in order to comply with the requirements of this Regulation. The relevant clauses shall be amended within three years following the decision of the regulatory authority or Member State as referred to in Article 4(1).</w:t>
      </w:r>
    </w:p>
    <w:p w14:paraId="6E014299" w14:textId="04CE8211"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3.   Regulatory authorities shall ensure that national agreements between system operators and owners of new or existing power-generating facilities subject to this Regulation and relating to grid connection requirements for power-generating facilities, in particular in national network codes, reflect the requirements set out in this Regulation.</w:t>
      </w:r>
    </w:p>
    <w:p w14:paraId="6CD19138" w14:textId="77777777" w:rsidR="00CF1E2A" w:rsidRDefault="00CF1E2A"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350182A9" w14:textId="1D753763" w:rsidR="00887863" w:rsidRDefault="00887863" w:rsidP="00A44471">
      <w:pPr>
        <w:shd w:val="clear" w:color="auto" w:fill="FFFFFF"/>
        <w:spacing w:before="120" w:after="0" w:line="240" w:lineRule="auto"/>
        <w:jc w:val="center"/>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Article 7</w:t>
      </w:r>
      <w:r w:rsidR="00CF1E2A">
        <w:rPr>
          <w:rFonts w:ascii="inherit" w:eastAsia="Times New Roman" w:hAnsi="inherit" w:cs="Times New Roman"/>
          <w:color w:val="000000"/>
          <w:sz w:val="24"/>
          <w:szCs w:val="24"/>
          <w:lang w:eastAsia="en-GB"/>
        </w:rPr>
        <w:t>1a</w:t>
      </w:r>
    </w:p>
    <w:p w14:paraId="679851FC" w14:textId="05A95598" w:rsidR="00887863" w:rsidRPr="00A44471" w:rsidRDefault="00CF1E2A" w:rsidP="00A44471">
      <w:pPr>
        <w:shd w:val="clear" w:color="auto" w:fill="FFFFFF"/>
        <w:spacing w:before="120" w:after="0" w:line="240" w:lineRule="auto"/>
        <w:jc w:val="center"/>
        <w:rPr>
          <w:rFonts w:ascii="inherit" w:eastAsia="Times New Roman" w:hAnsi="inherit" w:cs="Times New Roman"/>
          <w:b/>
          <w:bCs/>
          <w:color w:val="000000"/>
          <w:sz w:val="24"/>
          <w:szCs w:val="24"/>
          <w:lang w:eastAsia="en-GB"/>
        </w:rPr>
      </w:pPr>
      <w:r w:rsidRPr="00A44471">
        <w:rPr>
          <w:rFonts w:ascii="inherit" w:eastAsia="Times New Roman" w:hAnsi="inherit" w:cs="Times New Roman"/>
          <w:b/>
          <w:bCs/>
          <w:color w:val="000000"/>
          <w:sz w:val="24"/>
          <w:szCs w:val="24"/>
          <w:lang w:eastAsia="en-GB"/>
        </w:rPr>
        <w:t>Repeal</w:t>
      </w:r>
    </w:p>
    <w:p w14:paraId="470DD4E5" w14:textId="5D4C035D" w:rsidR="00887863" w:rsidRPr="00BD0415" w:rsidRDefault="00887863"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This Regulation shall repeal</w:t>
      </w:r>
      <w:r w:rsidR="00CF1E2A">
        <w:rPr>
          <w:rFonts w:ascii="inherit" w:eastAsia="Times New Roman" w:hAnsi="inherit" w:cs="Times New Roman"/>
          <w:color w:val="000000"/>
          <w:sz w:val="24"/>
          <w:szCs w:val="24"/>
          <w:lang w:eastAsia="en-GB"/>
        </w:rPr>
        <w:t xml:space="preserve"> </w:t>
      </w:r>
      <w:r w:rsidR="00CF1E2A" w:rsidRPr="00CF1E2A">
        <w:rPr>
          <w:rFonts w:ascii="inherit" w:eastAsia="Times New Roman" w:hAnsi="inherit" w:cs="Times New Roman"/>
          <w:color w:val="000000"/>
          <w:sz w:val="24"/>
          <w:szCs w:val="24"/>
          <w:lang w:eastAsia="en-GB"/>
        </w:rPr>
        <w:t>Commission Regulation (EU) 2016/631</w:t>
      </w:r>
      <w:r w:rsidR="00CF1E2A">
        <w:rPr>
          <w:rFonts w:ascii="inherit" w:eastAsia="Times New Roman" w:hAnsi="inherit" w:cs="Times New Roman"/>
          <w:color w:val="000000"/>
          <w:sz w:val="24"/>
          <w:szCs w:val="24"/>
          <w:lang w:eastAsia="en-GB"/>
        </w:rPr>
        <w:t>.</w:t>
      </w:r>
      <w:r>
        <w:rPr>
          <w:rFonts w:ascii="inherit" w:eastAsia="Times New Roman" w:hAnsi="inherit" w:cs="Times New Roman"/>
          <w:color w:val="000000"/>
          <w:sz w:val="24"/>
          <w:szCs w:val="24"/>
          <w:lang w:eastAsia="en-GB"/>
        </w:rPr>
        <w:t xml:space="preserve"> </w:t>
      </w:r>
      <w:r w:rsidRPr="00887863">
        <w:rPr>
          <w:rFonts w:ascii="inherit" w:eastAsia="Times New Roman" w:hAnsi="inherit" w:cs="Times New Roman"/>
          <w:color w:val="000000"/>
          <w:sz w:val="24"/>
          <w:szCs w:val="24"/>
          <w:lang w:eastAsia="en-GB"/>
        </w:rPr>
        <w:t xml:space="preserve">References to the repealed Regulation shall be construed as references to this Regulation and shall be read in accordance with the correlation table set out in </w:t>
      </w:r>
      <w:r w:rsidRPr="00A44471">
        <w:rPr>
          <w:rFonts w:ascii="inherit" w:eastAsia="Times New Roman" w:hAnsi="inherit" w:cs="Times New Roman"/>
          <w:color w:val="000000"/>
          <w:sz w:val="24"/>
          <w:szCs w:val="24"/>
          <w:highlight w:val="yellow"/>
          <w:lang w:eastAsia="en-GB"/>
        </w:rPr>
        <w:t xml:space="preserve">Annex </w:t>
      </w:r>
      <w:r w:rsidR="00CF1E2A" w:rsidRPr="00A44471">
        <w:rPr>
          <w:rFonts w:ascii="inherit" w:eastAsia="Times New Roman" w:hAnsi="inherit" w:cs="Times New Roman"/>
          <w:color w:val="000000"/>
          <w:sz w:val="24"/>
          <w:szCs w:val="24"/>
          <w:highlight w:val="yellow"/>
          <w:lang w:eastAsia="en-GB"/>
        </w:rPr>
        <w:t>[].</w:t>
      </w:r>
    </w:p>
    <w:p w14:paraId="50B8AA07" w14:textId="77777777" w:rsidR="003B7AE9" w:rsidRPr="00BD0415" w:rsidRDefault="003B7AE9" w:rsidP="006904E0">
      <w:pPr>
        <w:pStyle w:val="Heading2"/>
      </w:pPr>
      <w:r w:rsidRPr="00BD0415">
        <w:t>Article 72</w:t>
      </w:r>
    </w:p>
    <w:p w14:paraId="575F9C51" w14:textId="77777777" w:rsidR="003B7AE9" w:rsidRPr="00BD0415"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BD0415">
        <w:rPr>
          <w:rFonts w:ascii="inherit" w:eastAsia="Times New Roman" w:hAnsi="inherit" w:cs="Times New Roman"/>
          <w:b/>
          <w:bCs/>
          <w:color w:val="000000"/>
          <w:sz w:val="24"/>
          <w:szCs w:val="24"/>
          <w:lang w:eastAsia="en-GB"/>
        </w:rPr>
        <w:t>Entry into force</w:t>
      </w:r>
    </w:p>
    <w:p w14:paraId="09FCBE19"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This Regulation shall enter into force on the twentieth day following that of its publication in the </w:t>
      </w:r>
      <w:r w:rsidRPr="00BD0415">
        <w:rPr>
          <w:rFonts w:ascii="inherit" w:eastAsia="Times New Roman" w:hAnsi="inherit" w:cs="Times New Roman"/>
          <w:i/>
          <w:iCs/>
          <w:color w:val="000000"/>
          <w:sz w:val="24"/>
          <w:szCs w:val="24"/>
          <w:lang w:eastAsia="en-GB"/>
        </w:rPr>
        <w:t>Official Journal of the European Union</w:t>
      </w:r>
      <w:r w:rsidRPr="00BD0415">
        <w:rPr>
          <w:rFonts w:ascii="inherit" w:eastAsia="Times New Roman" w:hAnsi="inherit" w:cs="Times New Roman"/>
          <w:color w:val="000000"/>
          <w:sz w:val="24"/>
          <w:szCs w:val="24"/>
          <w:lang w:eastAsia="en-GB"/>
        </w:rPr>
        <w:t>.</w:t>
      </w:r>
    </w:p>
    <w:p w14:paraId="4015836C" w14:textId="77777777"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Without prejudice to Articles 4(2)(b), 7, 58, 59, 61 and Title VI, the requirements of this Regulation shall apply from three years after publication.</w:t>
      </w:r>
    </w:p>
    <w:p w14:paraId="145FA4DF" w14:textId="77777777" w:rsidR="003B7AE9" w:rsidRPr="00BD0415" w:rsidRDefault="003B7AE9" w:rsidP="003B7AE9">
      <w:pPr>
        <w:shd w:val="clear" w:color="auto" w:fill="FFFFFF"/>
        <w:spacing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This Regulation shall be binding in its entirety and directly applicable in all Member States.</w:t>
      </w:r>
    </w:p>
    <w:p w14:paraId="3444C24C" w14:textId="347F8A59" w:rsidR="003B7AE9" w:rsidRPr="00BD0415"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Done at Brussels, 14 April 2016.</w:t>
      </w:r>
    </w:p>
    <w:p w14:paraId="4CDEBBCB" w14:textId="77777777" w:rsidR="003B7AE9" w:rsidRPr="00BD0415"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BD0415">
        <w:rPr>
          <w:rFonts w:ascii="inherit" w:eastAsia="Times New Roman" w:hAnsi="inherit" w:cs="Times New Roman"/>
          <w:i/>
          <w:iCs/>
          <w:color w:val="000000"/>
          <w:sz w:val="24"/>
          <w:szCs w:val="24"/>
          <w:lang w:eastAsia="en-GB"/>
        </w:rPr>
        <w:t>For the Commission</w:t>
      </w:r>
    </w:p>
    <w:p w14:paraId="17D740F3" w14:textId="77777777" w:rsidR="003B7AE9" w:rsidRPr="00BD0415"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BD0415">
        <w:rPr>
          <w:rFonts w:ascii="inherit" w:eastAsia="Times New Roman" w:hAnsi="inherit" w:cs="Times New Roman"/>
          <w:i/>
          <w:iCs/>
          <w:color w:val="000000"/>
          <w:sz w:val="24"/>
          <w:szCs w:val="24"/>
          <w:lang w:eastAsia="en-GB"/>
        </w:rPr>
        <w:t>The President</w:t>
      </w:r>
    </w:p>
    <w:p w14:paraId="37E37AD3" w14:textId="7A74C6EA" w:rsidR="003B7AE9" w:rsidRPr="00BD0415"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BD0415">
        <w:rPr>
          <w:rFonts w:ascii="inherit" w:eastAsia="Times New Roman" w:hAnsi="inherit" w:cs="Times New Roman"/>
          <w:color w:val="000000"/>
          <w:sz w:val="24"/>
          <w:szCs w:val="24"/>
          <w:lang w:eastAsia="en-GB"/>
        </w:rPr>
        <w:t>Jean-Claude JUNCKER</w:t>
      </w:r>
    </w:p>
    <w:p w14:paraId="2CEBD49C" w14:textId="77777777" w:rsidR="003B7AE9" w:rsidRPr="00BD0415" w:rsidRDefault="003D572C" w:rsidP="003B7AE9">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F620CE5">
          <v:rect id="_x0000_i1025" style="width:203.75pt;height:.75pt" o:hrpct="0" o:hrstd="t" o:hrnoshade="t" o:hr="t" fillcolor="black" stroked="f"/>
        </w:pict>
      </w:r>
    </w:p>
    <w:p w14:paraId="6E4823FC" w14:textId="64555229" w:rsidR="003B7AE9" w:rsidRPr="00FF01CF" w:rsidRDefault="003D572C" w:rsidP="003B7AE9">
      <w:pPr>
        <w:shd w:val="clear" w:color="auto" w:fill="FFFFFF"/>
        <w:spacing w:before="60" w:after="60" w:line="240" w:lineRule="auto"/>
        <w:jc w:val="both"/>
        <w:rPr>
          <w:rFonts w:ascii="inherit" w:eastAsia="Times New Roman" w:hAnsi="inherit" w:cs="Times New Roman"/>
          <w:color w:val="337AB7"/>
          <w:sz w:val="19"/>
          <w:szCs w:val="19"/>
          <w:lang w:eastAsia="en-GB"/>
        </w:rPr>
      </w:pPr>
      <w:hyperlink r:id="rId32" w:anchor="ntc1-L_2016112EN.01000101-E0001" w:history="1">
        <w:r w:rsidR="003B7AE9" w:rsidRPr="00BD0415">
          <w:rPr>
            <w:rFonts w:ascii="inherit" w:eastAsia="Times New Roman" w:hAnsi="inherit" w:cs="Times New Roman"/>
            <w:color w:val="337AB7"/>
            <w:sz w:val="19"/>
            <w:szCs w:val="19"/>
            <w:lang w:eastAsia="en-GB"/>
          </w:rPr>
          <w:t>(</w:t>
        </w:r>
        <w:r w:rsidR="003B7AE9" w:rsidRPr="00BD0415">
          <w:rPr>
            <w:rFonts w:ascii="inherit" w:eastAsia="Times New Roman" w:hAnsi="inherit" w:cs="Times New Roman"/>
            <w:color w:val="337AB7"/>
            <w:sz w:val="13"/>
            <w:szCs w:val="13"/>
            <w:vertAlign w:val="superscript"/>
            <w:lang w:eastAsia="en-GB"/>
          </w:rPr>
          <w:t>1</w:t>
        </w:r>
        <w:r w:rsidR="003B7AE9" w:rsidRPr="00BD0415">
          <w:rPr>
            <w:rFonts w:ascii="inherit" w:eastAsia="Times New Roman" w:hAnsi="inherit" w:cs="Times New Roman"/>
            <w:color w:val="337AB7"/>
            <w:sz w:val="19"/>
            <w:szCs w:val="19"/>
            <w:lang w:eastAsia="en-GB"/>
          </w:rPr>
          <w:t>)</w:t>
        </w:r>
      </w:hyperlink>
      <w:r w:rsidR="003B7AE9" w:rsidRPr="00BD0415">
        <w:rPr>
          <w:rFonts w:ascii="inherit" w:eastAsia="Times New Roman" w:hAnsi="inherit" w:cs="Times New Roman"/>
          <w:color w:val="000000"/>
          <w:sz w:val="19"/>
          <w:szCs w:val="19"/>
          <w:lang w:eastAsia="en-GB"/>
        </w:rPr>
        <w:t>  </w:t>
      </w:r>
      <w:hyperlink r:id="rId33" w:history="1">
        <w:r w:rsidR="00FF01CF" w:rsidRPr="00FF01CF">
          <w:rPr>
            <w:rStyle w:val="Hyperlink"/>
            <w:rFonts w:ascii="inherit" w:eastAsia="Times New Roman" w:hAnsi="inherit" w:cs="Times New Roman"/>
            <w:sz w:val="19"/>
            <w:szCs w:val="19"/>
            <w:lang w:eastAsia="en-GB"/>
          </w:rPr>
          <w:t>OJ L 158, 14.6.2019, p. 54</w:t>
        </w:r>
      </w:hyperlink>
      <w:r w:rsidR="00FF01CF" w:rsidRPr="00FF01CF">
        <w:rPr>
          <w:rFonts w:ascii="inherit" w:eastAsia="Times New Roman" w:hAnsi="inherit" w:cs="Times New Roman"/>
          <w:color w:val="337AB7"/>
          <w:sz w:val="19"/>
          <w:szCs w:val="19"/>
          <w:lang w:eastAsia="en-GB"/>
        </w:rPr>
        <w:t>.</w:t>
      </w:r>
    </w:p>
    <w:p w14:paraId="6099670B" w14:textId="54B4935E" w:rsidR="003B7AE9" w:rsidRPr="00BD0415" w:rsidRDefault="003D572C"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4" w:anchor="ntc2-L_2016112EN.01000101-E0002" w:history="1">
        <w:r w:rsidR="003B7AE9" w:rsidRPr="00BD0415">
          <w:rPr>
            <w:rFonts w:ascii="inherit" w:eastAsia="Times New Roman" w:hAnsi="inherit" w:cs="Times New Roman"/>
            <w:color w:val="337AB7"/>
            <w:sz w:val="19"/>
            <w:szCs w:val="19"/>
            <w:lang w:eastAsia="en-GB"/>
          </w:rPr>
          <w:t>(</w:t>
        </w:r>
        <w:r w:rsidR="003B7AE9" w:rsidRPr="00BD0415">
          <w:rPr>
            <w:rFonts w:ascii="inherit" w:eastAsia="Times New Roman" w:hAnsi="inherit" w:cs="Times New Roman"/>
            <w:color w:val="337AB7"/>
            <w:sz w:val="13"/>
            <w:szCs w:val="13"/>
            <w:vertAlign w:val="superscript"/>
            <w:lang w:eastAsia="en-GB"/>
          </w:rPr>
          <w:t>2</w:t>
        </w:r>
        <w:r w:rsidR="003B7AE9" w:rsidRPr="00BD0415">
          <w:rPr>
            <w:rFonts w:ascii="inherit" w:eastAsia="Times New Roman" w:hAnsi="inherit" w:cs="Times New Roman"/>
            <w:color w:val="337AB7"/>
            <w:sz w:val="19"/>
            <w:szCs w:val="19"/>
            <w:lang w:eastAsia="en-GB"/>
          </w:rPr>
          <w:t>)</w:t>
        </w:r>
      </w:hyperlink>
      <w:r w:rsidR="003B7AE9" w:rsidRPr="00BD0415">
        <w:rPr>
          <w:rFonts w:ascii="inherit" w:eastAsia="Times New Roman" w:hAnsi="inherit" w:cs="Times New Roman"/>
          <w:color w:val="000000"/>
          <w:sz w:val="19"/>
          <w:szCs w:val="19"/>
          <w:lang w:eastAsia="en-GB"/>
        </w:rPr>
        <w:t xml:space="preserve">  Directive </w:t>
      </w:r>
      <w:r w:rsidR="001B1084" w:rsidRPr="001B1084">
        <w:rPr>
          <w:rFonts w:ascii="inherit" w:eastAsia="Times New Roman" w:hAnsi="inherit" w:cs="Times New Roman"/>
          <w:color w:val="000000"/>
          <w:sz w:val="19"/>
          <w:szCs w:val="19"/>
          <w:lang w:eastAsia="en-GB"/>
        </w:rPr>
        <w:t>(EU) 2019/944 of the European Parliament and of the Council of 5 June 2019 on common rules for the internal market for electricity and amending Directive 2012/27/EU (recast)</w:t>
      </w:r>
      <w:r w:rsidR="001B1084" w:rsidRPr="001B1084" w:rsidDel="001B1084">
        <w:rPr>
          <w:rFonts w:ascii="inherit" w:eastAsia="Times New Roman" w:hAnsi="inherit" w:cs="Times New Roman"/>
          <w:color w:val="000000"/>
          <w:sz w:val="19"/>
          <w:szCs w:val="19"/>
          <w:lang w:eastAsia="en-GB"/>
        </w:rPr>
        <w:t xml:space="preserve"> </w:t>
      </w:r>
      <w:r w:rsidR="001B1084">
        <w:rPr>
          <w:rFonts w:ascii="inherit" w:eastAsia="Times New Roman" w:hAnsi="inherit" w:cs="Times New Roman"/>
          <w:color w:val="000000"/>
          <w:sz w:val="19"/>
          <w:szCs w:val="19"/>
          <w:lang w:eastAsia="en-GB"/>
        </w:rPr>
        <w:t>(</w:t>
      </w:r>
      <w:hyperlink r:id="rId35" w:history="1">
        <w:r w:rsidR="001B1084" w:rsidRPr="001B1084">
          <w:rPr>
            <w:rStyle w:val="Hyperlink"/>
            <w:rFonts w:ascii="inherit" w:eastAsia="Times New Roman" w:hAnsi="inherit" w:cs="Times New Roman"/>
            <w:sz w:val="19"/>
            <w:szCs w:val="19"/>
            <w:lang w:eastAsia="en-GB"/>
          </w:rPr>
          <w:t>OJ L 158, 14.6.2019, p. 125</w:t>
        </w:r>
      </w:hyperlink>
      <w:r w:rsidR="003B7AE9" w:rsidRPr="00BD0415">
        <w:rPr>
          <w:rFonts w:ascii="inherit" w:eastAsia="Times New Roman" w:hAnsi="inherit" w:cs="Times New Roman"/>
          <w:color w:val="000000"/>
          <w:sz w:val="19"/>
          <w:szCs w:val="19"/>
          <w:lang w:eastAsia="en-GB"/>
        </w:rPr>
        <w:t>).</w:t>
      </w:r>
    </w:p>
    <w:p w14:paraId="7812EB6E" w14:textId="77777777" w:rsidR="003B7AE9" w:rsidRPr="00BD0415" w:rsidRDefault="003D572C"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6" w:anchor="ntc3-L_2016112EN.01000101-E0003" w:history="1">
        <w:r w:rsidR="003B7AE9" w:rsidRPr="00BD0415">
          <w:rPr>
            <w:rFonts w:ascii="inherit" w:eastAsia="Times New Roman" w:hAnsi="inherit" w:cs="Times New Roman"/>
            <w:color w:val="337AB7"/>
            <w:sz w:val="19"/>
            <w:szCs w:val="19"/>
            <w:lang w:eastAsia="en-GB"/>
          </w:rPr>
          <w:t>(</w:t>
        </w:r>
        <w:r w:rsidR="003B7AE9" w:rsidRPr="00BD0415">
          <w:rPr>
            <w:rFonts w:ascii="inherit" w:eastAsia="Times New Roman" w:hAnsi="inherit" w:cs="Times New Roman"/>
            <w:color w:val="337AB7"/>
            <w:sz w:val="13"/>
            <w:szCs w:val="13"/>
            <w:vertAlign w:val="superscript"/>
            <w:lang w:eastAsia="en-GB"/>
          </w:rPr>
          <w:t>3</w:t>
        </w:r>
        <w:r w:rsidR="003B7AE9" w:rsidRPr="00BD0415">
          <w:rPr>
            <w:rFonts w:ascii="inherit" w:eastAsia="Times New Roman" w:hAnsi="inherit" w:cs="Times New Roman"/>
            <w:color w:val="337AB7"/>
            <w:sz w:val="19"/>
            <w:szCs w:val="19"/>
            <w:lang w:eastAsia="en-GB"/>
          </w:rPr>
          <w:t>)</w:t>
        </w:r>
      </w:hyperlink>
      <w:r w:rsidR="003B7AE9" w:rsidRPr="00BD0415">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37" w:history="1">
        <w:r w:rsidR="003B7AE9" w:rsidRPr="00BD0415">
          <w:rPr>
            <w:rFonts w:ascii="inherit" w:eastAsia="Times New Roman" w:hAnsi="inherit" w:cs="Times New Roman"/>
            <w:color w:val="337AB7"/>
            <w:sz w:val="19"/>
            <w:szCs w:val="19"/>
            <w:lang w:eastAsia="en-GB"/>
          </w:rPr>
          <w:t>OJ L 315, 14.11.2012, p. 1</w:t>
        </w:r>
      </w:hyperlink>
      <w:r w:rsidR="003B7AE9" w:rsidRPr="00BD0415">
        <w:rPr>
          <w:rFonts w:ascii="inherit" w:eastAsia="Times New Roman" w:hAnsi="inherit" w:cs="Times New Roman"/>
          <w:color w:val="000000"/>
          <w:sz w:val="19"/>
          <w:szCs w:val="19"/>
          <w:lang w:eastAsia="en-GB"/>
        </w:rPr>
        <w:t>).</w:t>
      </w:r>
    </w:p>
    <w:p w14:paraId="08DEE462" w14:textId="77777777" w:rsidR="003B7AE9" w:rsidRPr="00BD0415" w:rsidRDefault="003D572C"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8" w:anchor="ntc4-L_2016112EN.01000101-E0004" w:history="1">
        <w:r w:rsidR="003B7AE9" w:rsidRPr="00BD0415">
          <w:rPr>
            <w:rFonts w:ascii="inherit" w:eastAsia="Times New Roman" w:hAnsi="inherit" w:cs="Times New Roman"/>
            <w:color w:val="337AB7"/>
            <w:sz w:val="19"/>
            <w:szCs w:val="19"/>
            <w:lang w:eastAsia="en-GB"/>
          </w:rPr>
          <w:t>(</w:t>
        </w:r>
        <w:r w:rsidR="003B7AE9" w:rsidRPr="00BD0415">
          <w:rPr>
            <w:rFonts w:ascii="inherit" w:eastAsia="Times New Roman" w:hAnsi="inherit" w:cs="Times New Roman"/>
            <w:color w:val="337AB7"/>
            <w:sz w:val="13"/>
            <w:szCs w:val="13"/>
            <w:vertAlign w:val="superscript"/>
            <w:lang w:eastAsia="en-GB"/>
          </w:rPr>
          <w:t>4</w:t>
        </w:r>
        <w:r w:rsidR="003B7AE9" w:rsidRPr="00BD0415">
          <w:rPr>
            <w:rFonts w:ascii="inherit" w:eastAsia="Times New Roman" w:hAnsi="inherit" w:cs="Times New Roman"/>
            <w:color w:val="337AB7"/>
            <w:sz w:val="19"/>
            <w:szCs w:val="19"/>
            <w:lang w:eastAsia="en-GB"/>
          </w:rPr>
          <w:t>)</w:t>
        </w:r>
      </w:hyperlink>
      <w:r w:rsidR="003B7AE9" w:rsidRPr="00BD0415">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39" w:history="1">
        <w:r w:rsidR="003B7AE9" w:rsidRPr="00BD0415">
          <w:rPr>
            <w:rFonts w:ascii="inherit" w:eastAsia="Times New Roman" w:hAnsi="inherit" w:cs="Times New Roman"/>
            <w:color w:val="337AB7"/>
            <w:sz w:val="19"/>
            <w:szCs w:val="19"/>
            <w:lang w:eastAsia="en-GB"/>
          </w:rPr>
          <w:t>OJ L 197, 25.7.2015, p. 24</w:t>
        </w:r>
      </w:hyperlink>
      <w:r w:rsidR="003B7AE9" w:rsidRPr="00BD0415">
        <w:rPr>
          <w:rFonts w:ascii="inherit" w:eastAsia="Times New Roman" w:hAnsi="inherit" w:cs="Times New Roman"/>
          <w:color w:val="000000"/>
          <w:sz w:val="19"/>
          <w:szCs w:val="19"/>
          <w:lang w:eastAsia="en-GB"/>
        </w:rPr>
        <w:t>).</w:t>
      </w:r>
    </w:p>
    <w:p w14:paraId="69EC3C2C" w14:textId="77777777" w:rsidR="003B7AE9" w:rsidRPr="00BD0415" w:rsidRDefault="003D572C"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0" w:anchor="ntc5-L_2016112EN.01000101-E0005" w:history="1">
        <w:r w:rsidR="003B7AE9" w:rsidRPr="00BD0415">
          <w:rPr>
            <w:rFonts w:ascii="inherit" w:eastAsia="Times New Roman" w:hAnsi="inherit" w:cs="Times New Roman"/>
            <w:color w:val="337AB7"/>
            <w:sz w:val="19"/>
            <w:szCs w:val="19"/>
            <w:lang w:eastAsia="en-GB"/>
          </w:rPr>
          <w:t>(</w:t>
        </w:r>
        <w:r w:rsidR="003B7AE9" w:rsidRPr="00BD0415">
          <w:rPr>
            <w:rFonts w:ascii="inherit" w:eastAsia="Times New Roman" w:hAnsi="inherit" w:cs="Times New Roman"/>
            <w:color w:val="337AB7"/>
            <w:sz w:val="13"/>
            <w:szCs w:val="13"/>
            <w:vertAlign w:val="superscript"/>
            <w:lang w:eastAsia="en-GB"/>
          </w:rPr>
          <w:t>5</w:t>
        </w:r>
        <w:r w:rsidR="003B7AE9" w:rsidRPr="00BD0415">
          <w:rPr>
            <w:rFonts w:ascii="inherit" w:eastAsia="Times New Roman" w:hAnsi="inherit" w:cs="Times New Roman"/>
            <w:color w:val="337AB7"/>
            <w:sz w:val="19"/>
            <w:szCs w:val="19"/>
            <w:lang w:eastAsia="en-GB"/>
          </w:rPr>
          <w:t>)</w:t>
        </w:r>
      </w:hyperlink>
      <w:r w:rsidR="003B7AE9" w:rsidRPr="00BD0415">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41" w:history="1">
        <w:r w:rsidR="003B7AE9" w:rsidRPr="00BD0415">
          <w:rPr>
            <w:rFonts w:ascii="inherit" w:eastAsia="Times New Roman" w:hAnsi="inherit" w:cs="Times New Roman"/>
            <w:color w:val="337AB7"/>
            <w:sz w:val="19"/>
            <w:szCs w:val="19"/>
            <w:lang w:eastAsia="en-GB"/>
          </w:rPr>
          <w:t>OJ L 163, 15.6.2013, p. 1</w:t>
        </w:r>
      </w:hyperlink>
      <w:r w:rsidR="003B7AE9" w:rsidRPr="00BD0415">
        <w:rPr>
          <w:rFonts w:ascii="inherit" w:eastAsia="Times New Roman" w:hAnsi="inherit" w:cs="Times New Roman"/>
          <w:color w:val="000000"/>
          <w:sz w:val="19"/>
          <w:szCs w:val="19"/>
          <w:lang w:eastAsia="en-GB"/>
        </w:rPr>
        <w:t>).</w:t>
      </w:r>
    </w:p>
    <w:p w14:paraId="26CD4325" w14:textId="77777777" w:rsidR="003B7AE9" w:rsidRPr="00BD0415" w:rsidRDefault="003D572C"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2" w:anchor="ntc6-L_2016112EN.01000101-E0006" w:history="1">
        <w:r w:rsidR="003B7AE9" w:rsidRPr="00BD0415">
          <w:rPr>
            <w:rFonts w:ascii="inherit" w:eastAsia="Times New Roman" w:hAnsi="inherit" w:cs="Times New Roman"/>
            <w:color w:val="337AB7"/>
            <w:sz w:val="19"/>
            <w:szCs w:val="19"/>
            <w:lang w:eastAsia="en-GB"/>
          </w:rPr>
          <w:t>(</w:t>
        </w:r>
        <w:r w:rsidR="003B7AE9" w:rsidRPr="00BD0415">
          <w:rPr>
            <w:rFonts w:ascii="inherit" w:eastAsia="Times New Roman" w:hAnsi="inherit" w:cs="Times New Roman"/>
            <w:color w:val="337AB7"/>
            <w:sz w:val="13"/>
            <w:szCs w:val="13"/>
            <w:vertAlign w:val="superscript"/>
            <w:lang w:eastAsia="en-GB"/>
          </w:rPr>
          <w:t>6</w:t>
        </w:r>
        <w:r w:rsidR="003B7AE9" w:rsidRPr="00BD0415">
          <w:rPr>
            <w:rFonts w:ascii="inherit" w:eastAsia="Times New Roman" w:hAnsi="inherit" w:cs="Times New Roman"/>
            <w:color w:val="337AB7"/>
            <w:sz w:val="19"/>
            <w:szCs w:val="19"/>
            <w:lang w:eastAsia="en-GB"/>
          </w:rPr>
          <w:t>)</w:t>
        </w:r>
      </w:hyperlink>
      <w:r w:rsidR="003B7AE9" w:rsidRPr="00BD0415">
        <w:rPr>
          <w:rFonts w:ascii="inherit" w:eastAsia="Times New Roman" w:hAnsi="inherit" w:cs="Times New Roman"/>
          <w:color w:val="000000"/>
          <w:sz w:val="19"/>
          <w:szCs w:val="19"/>
          <w:lang w:eastAsia="en-GB"/>
        </w:rPr>
        <w:t>  Regulation (EC) No 765/2008 of the European Parliament and of the Council of 9 July 2008 setting out the requirements for accreditation and market surveillance relating to the marketing of products and repealing Regulation (EEC) No 339/93 (</w:t>
      </w:r>
      <w:hyperlink r:id="rId43" w:history="1">
        <w:r w:rsidR="003B7AE9" w:rsidRPr="00BD0415">
          <w:rPr>
            <w:rFonts w:ascii="inherit" w:eastAsia="Times New Roman" w:hAnsi="inherit" w:cs="Times New Roman"/>
            <w:color w:val="337AB7"/>
            <w:sz w:val="19"/>
            <w:szCs w:val="19"/>
            <w:lang w:eastAsia="en-GB"/>
          </w:rPr>
          <w:t>OJ L 218, 13.8.2008, p. 30</w:t>
        </w:r>
      </w:hyperlink>
      <w:r w:rsidR="003B7AE9" w:rsidRPr="00BD0415">
        <w:rPr>
          <w:rFonts w:ascii="inherit" w:eastAsia="Times New Roman" w:hAnsi="inherit" w:cs="Times New Roman"/>
          <w:color w:val="000000"/>
          <w:sz w:val="19"/>
          <w:szCs w:val="19"/>
          <w:lang w:eastAsia="en-GB"/>
        </w:rPr>
        <w:t>).</w:t>
      </w:r>
    </w:p>
    <w:p w14:paraId="2B95B025" w14:textId="77777777" w:rsidR="003B7AE9" w:rsidRPr="00BD0415" w:rsidRDefault="003D572C"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4" w:anchor="ntc*-L_2016112EN.01000101-E0007" w:history="1">
        <w:r w:rsidR="003B7AE9" w:rsidRPr="00BD0415">
          <w:rPr>
            <w:rFonts w:ascii="inherit" w:eastAsia="Times New Roman" w:hAnsi="inherit" w:cs="Times New Roman"/>
            <w:color w:val="337AB7"/>
            <w:sz w:val="19"/>
            <w:szCs w:val="19"/>
            <w:lang w:eastAsia="en-GB"/>
          </w:rPr>
          <w:t>(</w:t>
        </w:r>
        <w:r w:rsidR="003B7AE9" w:rsidRPr="00BD0415">
          <w:rPr>
            <w:rFonts w:ascii="inherit" w:eastAsia="Times New Roman" w:hAnsi="inherit" w:cs="Times New Roman"/>
            <w:color w:val="337AB7"/>
            <w:sz w:val="13"/>
            <w:szCs w:val="13"/>
            <w:vertAlign w:val="superscript"/>
            <w:lang w:eastAsia="en-GB"/>
          </w:rPr>
          <w:t>*</w:t>
        </w:r>
        <w:r w:rsidR="003B7AE9" w:rsidRPr="00BD0415">
          <w:rPr>
            <w:rFonts w:ascii="inherit" w:eastAsia="Times New Roman" w:hAnsi="inherit" w:cs="Times New Roman"/>
            <w:color w:val="337AB7"/>
            <w:sz w:val="19"/>
            <w:szCs w:val="19"/>
            <w:lang w:eastAsia="en-GB"/>
          </w:rPr>
          <w:t>)</w:t>
        </w:r>
      </w:hyperlink>
      <w:r w:rsidR="003B7AE9" w:rsidRPr="00BD0415">
        <w:rPr>
          <w:rFonts w:ascii="inherit" w:eastAsia="Times New Roman" w:hAnsi="inherit" w:cs="Times New Roman"/>
          <w:color w:val="000000"/>
          <w:sz w:val="19"/>
          <w:szCs w:val="19"/>
          <w:lang w:eastAsia="en-GB"/>
        </w:rPr>
        <w:t>  The voltage base for pu values is below 300 kV.</w:t>
      </w:r>
    </w:p>
    <w:p w14:paraId="28933CC8" w14:textId="77777777" w:rsidR="003B7AE9" w:rsidRPr="00BD0415" w:rsidRDefault="003D572C"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5" w:anchor="ntc**-L_2016112EN.01000101-E0008" w:history="1">
        <w:r w:rsidR="003B7AE9" w:rsidRPr="00BD0415">
          <w:rPr>
            <w:rFonts w:ascii="inherit" w:eastAsia="Times New Roman" w:hAnsi="inherit" w:cs="Times New Roman"/>
            <w:color w:val="337AB7"/>
            <w:sz w:val="19"/>
            <w:szCs w:val="19"/>
            <w:lang w:eastAsia="en-GB"/>
          </w:rPr>
          <w:t>(</w:t>
        </w:r>
        <w:r w:rsidR="003B7AE9" w:rsidRPr="00BD0415">
          <w:rPr>
            <w:rFonts w:ascii="inherit" w:eastAsia="Times New Roman" w:hAnsi="inherit" w:cs="Times New Roman"/>
            <w:color w:val="337AB7"/>
            <w:sz w:val="13"/>
            <w:szCs w:val="13"/>
            <w:vertAlign w:val="superscript"/>
            <w:lang w:eastAsia="en-GB"/>
          </w:rPr>
          <w:t>**</w:t>
        </w:r>
        <w:r w:rsidR="003B7AE9" w:rsidRPr="00BD0415">
          <w:rPr>
            <w:rFonts w:ascii="inherit" w:eastAsia="Times New Roman" w:hAnsi="inherit" w:cs="Times New Roman"/>
            <w:color w:val="337AB7"/>
            <w:sz w:val="19"/>
            <w:szCs w:val="19"/>
            <w:lang w:eastAsia="en-GB"/>
          </w:rPr>
          <w:t>)</w:t>
        </w:r>
      </w:hyperlink>
      <w:r w:rsidR="003B7AE9" w:rsidRPr="00BD0415">
        <w:rPr>
          <w:rFonts w:ascii="inherit" w:eastAsia="Times New Roman" w:hAnsi="inherit" w:cs="Times New Roman"/>
          <w:color w:val="000000"/>
          <w:sz w:val="19"/>
          <w:szCs w:val="19"/>
          <w:lang w:eastAsia="en-GB"/>
        </w:rPr>
        <w:t>  The voltage base for pu values is from 300 kV to 400 kV.</w:t>
      </w:r>
    </w:p>
    <w:p w14:paraId="338F871E" w14:textId="77777777" w:rsidR="003B7AE9" w:rsidRPr="00BD0415" w:rsidRDefault="003D572C"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6" w:anchor="ntc***-L_2016112EN.01000101-E0009" w:history="1">
        <w:r w:rsidR="003B7AE9" w:rsidRPr="00BD0415">
          <w:rPr>
            <w:rFonts w:ascii="inherit" w:eastAsia="Times New Roman" w:hAnsi="inherit" w:cs="Times New Roman"/>
            <w:color w:val="337AB7"/>
            <w:sz w:val="19"/>
            <w:szCs w:val="19"/>
            <w:lang w:eastAsia="en-GB"/>
          </w:rPr>
          <w:t>(</w:t>
        </w:r>
        <w:r w:rsidR="003B7AE9" w:rsidRPr="00BD0415">
          <w:rPr>
            <w:rFonts w:ascii="inherit" w:eastAsia="Times New Roman" w:hAnsi="inherit" w:cs="Times New Roman"/>
            <w:color w:val="337AB7"/>
            <w:sz w:val="13"/>
            <w:szCs w:val="13"/>
            <w:vertAlign w:val="superscript"/>
            <w:lang w:eastAsia="en-GB"/>
          </w:rPr>
          <w:t>***</w:t>
        </w:r>
        <w:r w:rsidR="003B7AE9" w:rsidRPr="00BD0415">
          <w:rPr>
            <w:rFonts w:ascii="inherit" w:eastAsia="Times New Roman" w:hAnsi="inherit" w:cs="Times New Roman"/>
            <w:color w:val="337AB7"/>
            <w:sz w:val="19"/>
            <w:szCs w:val="19"/>
            <w:lang w:eastAsia="en-GB"/>
          </w:rPr>
          <w:t>)</w:t>
        </w:r>
      </w:hyperlink>
      <w:r w:rsidR="003B7AE9" w:rsidRPr="00BD0415">
        <w:rPr>
          <w:rFonts w:ascii="inherit" w:eastAsia="Times New Roman" w:hAnsi="inherit" w:cs="Times New Roman"/>
          <w:color w:val="000000"/>
          <w:sz w:val="19"/>
          <w:szCs w:val="19"/>
          <w:lang w:eastAsia="en-GB"/>
        </w:rPr>
        <w:t>  At the offshore connection point for configuration 1.</w:t>
      </w:r>
    </w:p>
    <w:p w14:paraId="243F6829" w14:textId="77777777" w:rsidR="003B7AE9" w:rsidRPr="00BD0415" w:rsidRDefault="003D572C"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7" w:anchor="ntc****-L_2016112EN.01000101-E0010" w:history="1">
        <w:r w:rsidR="003B7AE9" w:rsidRPr="00BD0415">
          <w:rPr>
            <w:rFonts w:ascii="inherit" w:eastAsia="Times New Roman" w:hAnsi="inherit" w:cs="Times New Roman"/>
            <w:color w:val="337AB7"/>
            <w:sz w:val="19"/>
            <w:szCs w:val="19"/>
            <w:lang w:eastAsia="en-GB"/>
          </w:rPr>
          <w:t>(</w:t>
        </w:r>
        <w:r w:rsidR="003B7AE9" w:rsidRPr="00BD0415">
          <w:rPr>
            <w:rFonts w:ascii="inherit" w:eastAsia="Times New Roman" w:hAnsi="inherit" w:cs="Times New Roman"/>
            <w:color w:val="337AB7"/>
            <w:sz w:val="13"/>
            <w:szCs w:val="13"/>
            <w:vertAlign w:val="superscript"/>
            <w:lang w:eastAsia="en-GB"/>
          </w:rPr>
          <w:t>****</w:t>
        </w:r>
        <w:r w:rsidR="003B7AE9" w:rsidRPr="00BD0415">
          <w:rPr>
            <w:rFonts w:ascii="inherit" w:eastAsia="Times New Roman" w:hAnsi="inherit" w:cs="Times New Roman"/>
            <w:color w:val="337AB7"/>
            <w:sz w:val="19"/>
            <w:szCs w:val="19"/>
            <w:lang w:eastAsia="en-GB"/>
          </w:rPr>
          <w:t>)</w:t>
        </w:r>
      </w:hyperlink>
      <w:r w:rsidR="003B7AE9" w:rsidRPr="00BD0415">
        <w:rPr>
          <w:rFonts w:ascii="inherit" w:eastAsia="Times New Roman" w:hAnsi="inherit" w:cs="Times New Roman"/>
          <w:color w:val="000000"/>
          <w:sz w:val="19"/>
          <w:szCs w:val="19"/>
          <w:lang w:eastAsia="en-GB"/>
        </w:rPr>
        <w:t>  At the offshore connection point for configuration 2.</w:t>
      </w:r>
    </w:p>
    <w:p w14:paraId="2F8BB3B4" w14:textId="77777777" w:rsidR="003B7AE9" w:rsidRPr="00BD0415" w:rsidRDefault="003D572C" w:rsidP="003B7AE9">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F95AB26">
          <v:rect id="_x0000_i1026" style="width:203.75pt;height:.75pt" o:hrpct="0" o:hralign="center" o:hrstd="t" o:hrnoshade="t" o:hr="t" fillcolor="black" stroked="f"/>
        </w:pict>
      </w:r>
    </w:p>
    <w:sectPr w:rsidR="003B7AE9" w:rsidRPr="00BD0415">
      <w:footerReference w:type="default" r:id="rId48"/>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hor" w:initials="A">
    <w:p w14:paraId="5B897418" w14:textId="77777777" w:rsidR="00BF4E40" w:rsidRDefault="00B90E0B">
      <w:pPr>
        <w:pStyle w:val="CommentText"/>
      </w:pPr>
      <w:r>
        <w:rPr>
          <w:rStyle w:val="CommentReference"/>
        </w:rPr>
        <w:annotationRef/>
      </w:r>
      <w:r w:rsidR="00BF4E40">
        <w:t xml:space="preserve">Synchronous compensators and flywheels are essential solutions to keep inertia to present level, contribute to short circuit power level and voltage regulation. It is recommended to mandate TSOs to include non exhaustive requirements for the deployment of Synchronous Compensator eventually associated to flywheels. Manufacturers of such equipment need harmonized specification to develope appropriate product (eg synchronous compensators using existing generating unit). Synchronous compensator are the cheapest solution for inertia and short circuit level preservation </w:t>
      </w:r>
      <w:r w:rsidR="00BF4E40">
        <w:rPr>
          <w:lang w:val="it-CH"/>
        </w:rPr>
        <w:t>(see also publication "</w:t>
      </w:r>
      <w:r w:rsidR="00BF4E40">
        <w:rPr>
          <w:color w:val="000000"/>
          <w:lang w:val="it-CH"/>
        </w:rPr>
        <w:t xml:space="preserve">The benefits of implementing Synchronous Compensators </w:t>
      </w:r>
    </w:p>
    <w:p w14:paraId="67EAF0BF" w14:textId="77777777" w:rsidR="00BF4E40" w:rsidRDefault="00BF4E40">
      <w:pPr>
        <w:pStyle w:val="CommentText"/>
      </w:pPr>
      <w:r>
        <w:rPr>
          <w:color w:val="000000"/>
          <w:lang w:val="it-CH"/>
        </w:rPr>
        <w:t>in grids with high penetration of Renewables")</w:t>
      </w:r>
      <w:r>
        <w:t>, even compared to storage system or Grid Forming converter (which are today much more defined in the present RfG draft).</w:t>
      </w:r>
    </w:p>
  </w:comment>
  <w:comment w:id="13" w:author="Author" w:initials="A">
    <w:p w14:paraId="40897248" w14:textId="77777777" w:rsidR="006E0250" w:rsidRDefault="006E0250">
      <w:pPr>
        <w:pStyle w:val="CommentText"/>
      </w:pPr>
      <w:r>
        <w:rPr>
          <w:rStyle w:val="CommentReference"/>
        </w:rPr>
        <w:annotationRef/>
      </w:r>
      <w:r>
        <w:t>System Operator had (and still have) to study ways to preserve system inertia as requested by SOGL art 38 and 39. We consider this new additional requirements not fair for PGMs, as previous recital (25) states clearly that past ROCOF should have been preserved. System needs shall serve and be aligned with generation and demand needs, therefore proposal for new requirements for PGMs shall be properly discussed with generating unit manufacturer and technical limitations properly taken in consideration.</w:t>
      </w:r>
    </w:p>
    <w:p w14:paraId="73F1FB7C" w14:textId="77777777" w:rsidR="006E0250" w:rsidRDefault="006E0250">
      <w:pPr>
        <w:pStyle w:val="CommentText"/>
      </w:pPr>
      <w:r>
        <w:t>Today there are possibilities to keep system inertia to an appropriate level and these shall be properly taken in consideration and deployed.</w:t>
      </w:r>
    </w:p>
    <w:p w14:paraId="2549C141" w14:textId="77777777" w:rsidR="006E0250" w:rsidRDefault="006E0250">
      <w:pPr>
        <w:pStyle w:val="CommentText"/>
      </w:pPr>
      <w:r>
        <w:t>In the past there were too much resources and emphasis dedicated to studies system with high renewable generation and almost no study on how to preserve inertia, short circuit and voltage control. Appropriate grid supporting services shall be supported by appropriate economical incentives and market tools.</w:t>
      </w:r>
    </w:p>
    <w:p w14:paraId="734C0B15" w14:textId="77777777" w:rsidR="006E0250" w:rsidRDefault="006E0250">
      <w:pPr>
        <w:pStyle w:val="CommentText"/>
      </w:pPr>
      <w:r>
        <w:t>This shall not be a reason to add requirements on PGMs, rather than to have an efficient and economical way to deal with the criticalities.</w:t>
      </w:r>
    </w:p>
  </w:comment>
  <w:comment w:id="19" w:author="Author" w:initials="A">
    <w:p w14:paraId="35468148" w14:textId="77777777" w:rsidR="006E0250" w:rsidRDefault="006E0250">
      <w:pPr>
        <w:pStyle w:val="CommentText"/>
      </w:pPr>
      <w:r>
        <w:rPr>
          <w:rStyle w:val="CommentReference"/>
        </w:rPr>
        <w:annotationRef/>
      </w:r>
      <w:r>
        <w:t>This definition is already used for Hydro power plant, respectively PGU/PGM. These can apply to other PGU and PGM technologies that can operate as synchronous compensator when they do not generate active power ("prime mover" is off).</w:t>
      </w:r>
    </w:p>
    <w:p w14:paraId="1B133664" w14:textId="77777777" w:rsidR="006E0250" w:rsidRDefault="006E0250">
      <w:pPr>
        <w:pStyle w:val="CommentText"/>
      </w:pPr>
      <w:r>
        <w:t>Note that "prime mover" is not defined in RfG. The update of this definition is needed in light of future markets targeting inertia and reactive power (eg in Germany, see Roadmap Systemstabilität chapter F2. Marktliche Beschaffung von „Trägheit der lokalen Netzstabilität“ – Erarbeitung eines Beschaffungskonzeptes inkl. Bechaffungshorizonte und ggf. Regionaliät, already in work to be completed by 2025).</w:t>
      </w:r>
    </w:p>
  </w:comment>
  <w:comment w:id="21" w:author="Author" w:initials="A">
    <w:p w14:paraId="73551489" w14:textId="77777777" w:rsidR="00200A31" w:rsidRPr="00EE1937" w:rsidRDefault="00200A31">
      <w:pPr>
        <w:pStyle w:val="CommentText"/>
      </w:pPr>
      <w:r>
        <w:rPr>
          <w:rStyle w:val="CommentReference"/>
        </w:rPr>
        <w:annotationRef/>
      </w:r>
      <w:r>
        <w:rPr>
          <w:lang w:val="it-CH"/>
        </w:rPr>
        <w:t>To avoid misinterpretation, we understand this definition to be referred to consumption that can be controlled (otherwise "less" shall be changed in "and")</w:t>
      </w:r>
    </w:p>
  </w:comment>
  <w:comment w:id="26" w:author="Author" w:initials="A">
    <w:p w14:paraId="747C3838" w14:textId="77777777" w:rsidR="00AD67BC" w:rsidRDefault="00AD67BC" w:rsidP="002756A5">
      <w:pPr>
        <w:pStyle w:val="CommentText"/>
      </w:pPr>
      <w:r>
        <w:rPr>
          <w:rStyle w:val="CommentReference"/>
        </w:rPr>
        <w:annotationRef/>
      </w:r>
      <w:r>
        <w:rPr>
          <w:lang w:val="it-CH"/>
        </w:rPr>
        <w:t>Definition as proposed by EG HCF</w:t>
      </w:r>
    </w:p>
  </w:comment>
  <w:comment w:id="46" w:author="Author" w:initials="A">
    <w:p w14:paraId="4A22056F" w14:textId="77777777" w:rsidR="0001564E" w:rsidRDefault="004071DB">
      <w:pPr>
        <w:pStyle w:val="CommentText"/>
      </w:pPr>
      <w:r>
        <w:rPr>
          <w:rStyle w:val="CommentReference"/>
        </w:rPr>
        <w:annotationRef/>
      </w:r>
      <w:r w:rsidR="0001564E">
        <w:rPr>
          <w:lang w:val="it-CH"/>
        </w:rPr>
        <w:t xml:space="preserve">MSs did public consultations on topics that has a crossborder relevance (e.g. ROCOF or frequency related topic, which has been consulted in Germany in German, in Poland in Polish, in Spain in Spanish). </w:t>
      </w:r>
      <w:r w:rsidR="0001564E">
        <w:rPr>
          <w:lang w:val="it-CH"/>
        </w:rPr>
        <w:br/>
      </w:r>
      <w:r w:rsidR="0001564E">
        <w:rPr>
          <w:lang w:val="it-CH"/>
        </w:rPr>
        <w:br/>
        <w:t xml:space="preserve">There are many consultation in many countries frequently overlapping. Without the use of an English version it is not possible to appropriately and efficiently address such topics (for example Public consultation on exhaustive requirements took place in parallel in many MSs in different languages and in some countries no contribution had been provided by manufacturers). </w:t>
      </w:r>
      <w:r w:rsidR="0001564E">
        <w:rPr>
          <w:lang w:val="it-CH"/>
        </w:rPr>
        <w:br/>
      </w:r>
      <w:r w:rsidR="0001564E">
        <w:rPr>
          <w:lang w:val="it-CH"/>
        </w:rPr>
        <w:br/>
        <w:t>Finally, requirements and compliance process are relevant for the safety of the system, they shall be reasonably well understood by specialists, who do not always speak the MS national  language.</w:t>
      </w:r>
    </w:p>
  </w:comment>
  <w:comment w:id="49" w:author="Author" w:initials="A">
    <w:p w14:paraId="4B53F053" w14:textId="77777777" w:rsidR="00B0676A" w:rsidRDefault="00B0676A">
      <w:pPr>
        <w:pStyle w:val="CommentText"/>
      </w:pPr>
      <w:r>
        <w:rPr>
          <w:rStyle w:val="CommentReference"/>
        </w:rPr>
        <w:annotationRef/>
      </w:r>
      <w:r>
        <w:rPr>
          <w:lang w:val="it-CH"/>
        </w:rPr>
        <w:t xml:space="preserve">Art 7 states that MSs shall have a proposal for non exhaustive requirements after 2 years the entry into force of this regulation. Therefore new plants (after two years) have no clue of the new requirements they shall respect. This is not acceptable. </w:t>
      </w:r>
    </w:p>
    <w:p w14:paraId="6E3774E5" w14:textId="77777777" w:rsidR="00B0676A" w:rsidRDefault="00B0676A">
      <w:pPr>
        <w:pStyle w:val="CommentText"/>
      </w:pPr>
    </w:p>
    <w:p w14:paraId="608C5FBD" w14:textId="77777777" w:rsidR="00B0676A" w:rsidRDefault="00B0676A">
      <w:pPr>
        <w:pStyle w:val="CommentText"/>
      </w:pPr>
      <w:r>
        <w:rPr>
          <w:lang w:val="it-CH"/>
        </w:rPr>
        <w:t xml:space="preserve">New requirements can be applicable to plants where contractual agreement has been signed after at least 1 year of the publication of the new requirements (not the draft proposal). </w:t>
      </w:r>
    </w:p>
    <w:p w14:paraId="0441BAE4" w14:textId="77777777" w:rsidR="00B0676A" w:rsidRDefault="00B0676A">
      <w:pPr>
        <w:pStyle w:val="CommentText"/>
      </w:pPr>
    </w:p>
    <w:p w14:paraId="3EF911BF" w14:textId="77777777" w:rsidR="00B0676A" w:rsidRDefault="00B0676A">
      <w:pPr>
        <w:pStyle w:val="CommentText"/>
      </w:pPr>
      <w:r>
        <w:rPr>
          <w:lang w:val="it-CH"/>
        </w:rPr>
        <w:t>This point had been already highlighted during GC ESC and during EUTurbines public workshop (also to ENTSOE).</w:t>
      </w:r>
    </w:p>
  </w:comment>
  <w:comment w:id="52" w:author="Author" w:initials="A">
    <w:p w14:paraId="46071DF1" w14:textId="77777777" w:rsidR="0030118B" w:rsidRDefault="0030118B" w:rsidP="00F54A4B">
      <w:pPr>
        <w:pStyle w:val="CommentText"/>
      </w:pPr>
      <w:r>
        <w:rPr>
          <w:rStyle w:val="CommentReference"/>
        </w:rPr>
        <w:annotationRef/>
      </w:r>
      <w:r>
        <w:rPr>
          <w:lang w:val="it-CH"/>
        </w:rPr>
        <w:t>There should be an obligation for TSOs to reach out to stakeholder for feedbacks. During EG CSA there were high divergencies between TSOs and Stakeholders. Therefore there shall be an appropriate stakeholder requests.</w:t>
      </w:r>
    </w:p>
  </w:comment>
  <w:comment w:id="57" w:author="Author" w:initials="A">
    <w:p w14:paraId="3B882F32" w14:textId="18F4104F" w:rsidR="00DE350F" w:rsidRDefault="00DE350F" w:rsidP="00F54A4B">
      <w:pPr>
        <w:pStyle w:val="CommentText"/>
      </w:pPr>
      <w:r>
        <w:rPr>
          <w:rStyle w:val="CommentReference"/>
        </w:rPr>
        <w:annotationRef/>
      </w:r>
      <w:r>
        <w:rPr>
          <w:lang w:val="it-CH"/>
        </w:rPr>
        <w:t>Significant modernization shall be a modification to an existing unit. Extension of installation by adding units shall not substantially impacts existing units.</w:t>
      </w:r>
    </w:p>
  </w:comment>
  <w:comment w:id="58" w:author="Author" w:initials="A">
    <w:p w14:paraId="06ACD9F8" w14:textId="77777777" w:rsidR="00B0771A" w:rsidRDefault="00B0771A">
      <w:pPr>
        <w:pStyle w:val="CommentText"/>
      </w:pPr>
      <w:r>
        <w:rPr>
          <w:rStyle w:val="CommentReference"/>
        </w:rPr>
        <w:annotationRef/>
      </w:r>
      <w:r>
        <w:rPr>
          <w:lang w:val="it-CH"/>
        </w:rPr>
        <w:t>A deviation of 5% to 10% can be reasonable to account for swapped components. Range can vary for different technologies and power generating unit size (not so easy to answer to the request)</w:t>
      </w:r>
    </w:p>
  </w:comment>
  <w:comment w:id="67" w:author="Author" w:initials="A">
    <w:p w14:paraId="30C01553" w14:textId="676B4409" w:rsidR="00263A71" w:rsidRDefault="00263A71">
      <w:pPr>
        <w:pStyle w:val="CommentText"/>
      </w:pPr>
      <w:r>
        <w:rPr>
          <w:rStyle w:val="CommentReference"/>
        </w:rPr>
        <w:annotationRef/>
      </w:r>
      <w:r>
        <w:rPr>
          <w:lang w:val="it-CH"/>
        </w:rPr>
        <w:t>This is an alternative to art 4a(3). We consider that only the requirements could be eventually applicable to the component uograded.</w:t>
      </w:r>
    </w:p>
  </w:comment>
  <w:comment w:id="73" w:author="Author" w:initials="A">
    <w:p w14:paraId="5807A102" w14:textId="3FF07CE4" w:rsidR="00195944" w:rsidRDefault="00195944" w:rsidP="00F54A4B">
      <w:pPr>
        <w:pStyle w:val="CommentText"/>
      </w:pPr>
      <w:r>
        <w:rPr>
          <w:rStyle w:val="CommentReference"/>
        </w:rPr>
        <w:annotationRef/>
      </w:r>
      <w:r>
        <w:rPr>
          <w:lang w:val="it-CH"/>
        </w:rPr>
        <w:t>Added points (e), (f), (g), (h), (i) which are considered all very important.</w:t>
      </w:r>
    </w:p>
  </w:comment>
  <w:comment w:id="77" w:author="Author" w:initials="A">
    <w:p w14:paraId="29F20D2A" w14:textId="77777777" w:rsidR="000E6CA4" w:rsidRDefault="000E6CA4" w:rsidP="00F54A4B">
      <w:pPr>
        <w:pStyle w:val="CommentText"/>
      </w:pPr>
      <w:r>
        <w:rPr>
          <w:rStyle w:val="CommentReference"/>
        </w:rPr>
        <w:annotationRef/>
      </w:r>
      <w:r>
        <w:rPr>
          <w:lang w:val="it-CH"/>
        </w:rPr>
        <w:t>See additional bullet (f) in paragraph 2</w:t>
      </w:r>
    </w:p>
  </w:comment>
  <w:comment w:id="79" w:author="Author" w:initials="A">
    <w:p w14:paraId="425A46B0" w14:textId="5276549F" w:rsidR="2F3D3F37" w:rsidRDefault="2F3D3F37">
      <w:pPr>
        <w:pStyle w:val="CommentText"/>
      </w:pPr>
      <w:r>
        <w:t>Synchronous condenser and flywheels are stabilizing element for the grid and need to be addressed at least in their expected basic behaviour.</w:t>
      </w:r>
      <w:r>
        <w:rPr>
          <w:rStyle w:val="CommentReference"/>
        </w:rPr>
        <w:annotationRef/>
      </w:r>
    </w:p>
  </w:comment>
  <w:comment w:id="82" w:author="Author" w:initials="A">
    <w:p w14:paraId="4B9450A7" w14:textId="77777777" w:rsidR="00437532" w:rsidRDefault="00437532">
      <w:pPr>
        <w:pStyle w:val="CommentText"/>
      </w:pPr>
      <w:r>
        <w:rPr>
          <w:rStyle w:val="CommentReference"/>
        </w:rPr>
        <w:annotationRef/>
      </w:r>
      <w:r>
        <w:t>Minimum requirements for synchronous compensator. Detailed requirements to be developed by system operator in cooperation with stakeholders not later than 2 years time from the publication of the present document.</w:t>
      </w:r>
    </w:p>
    <w:p w14:paraId="13E6FD53" w14:textId="77777777" w:rsidR="00437532" w:rsidRDefault="00437532">
      <w:pPr>
        <w:pStyle w:val="CommentText"/>
      </w:pPr>
    </w:p>
    <w:p w14:paraId="1F9106C9" w14:textId="77777777" w:rsidR="00437532" w:rsidRDefault="00437532">
      <w:pPr>
        <w:pStyle w:val="CommentText"/>
      </w:pPr>
      <w:r>
        <w:t>Synchronous compensator are needed to ensure minimum system inertia, short circuit contribution and enhance voltage control.</w:t>
      </w:r>
    </w:p>
    <w:p w14:paraId="19BE1840" w14:textId="77777777" w:rsidR="00437532" w:rsidRDefault="00437532">
      <w:pPr>
        <w:pStyle w:val="CommentText"/>
      </w:pPr>
    </w:p>
    <w:p w14:paraId="61B2C57D" w14:textId="77777777" w:rsidR="00437532" w:rsidRDefault="00437532">
      <w:pPr>
        <w:pStyle w:val="CommentText"/>
      </w:pPr>
      <w:r>
        <w:rPr>
          <w:lang w:val="it-CH"/>
        </w:rPr>
        <w:t>Synchronous compensator can be part of PGMs, therefore relevant to RfG.</w:t>
      </w:r>
    </w:p>
  </w:comment>
  <w:comment w:id="94" w:author="Author" w:initials="A">
    <w:p w14:paraId="7D17E4B9" w14:textId="77777777" w:rsidR="00A533A8" w:rsidRDefault="00A533A8">
      <w:pPr>
        <w:pStyle w:val="CommentText"/>
      </w:pPr>
      <w:r>
        <w:rPr>
          <w:rStyle w:val="CommentReference"/>
        </w:rPr>
        <w:annotationRef/>
      </w:r>
      <w:r>
        <w:t>The proposed sentence seems to point out that local needs can rule for the overall system needs. We disagree on such approach. Derogation process can be used by TSOs for specific cases and specific cases shall not trigger unnecessary requirements to the rest of the system. Local needs shall eventually trigger local requirements, not system requirements.</w:t>
      </w:r>
    </w:p>
    <w:p w14:paraId="18AE9A4D" w14:textId="77777777" w:rsidR="00A533A8" w:rsidRDefault="00A533A8">
      <w:pPr>
        <w:pStyle w:val="CommentText"/>
      </w:pPr>
    </w:p>
    <w:p w14:paraId="69EB62DC" w14:textId="77777777" w:rsidR="00A533A8" w:rsidRDefault="00A533A8">
      <w:pPr>
        <w:pStyle w:val="CommentText"/>
      </w:pPr>
      <w:r>
        <w:rPr>
          <w:lang w:val="it-CH"/>
        </w:rPr>
        <w:t>The text can be improved based on the above comments.</w:t>
      </w:r>
    </w:p>
  </w:comment>
  <w:comment w:id="89" w:author="Author" w:initials="A">
    <w:p w14:paraId="52884B57" w14:textId="77777777" w:rsidR="003C1511" w:rsidRDefault="003C1511">
      <w:pPr>
        <w:pStyle w:val="CommentText"/>
      </w:pPr>
      <w:r>
        <w:rPr>
          <w:rStyle w:val="CommentReference"/>
        </w:rPr>
        <w:annotationRef/>
      </w:r>
      <w:r>
        <w:t xml:space="preserve">IGDs are owned and prepared only by ENTSO-E without an appropriate consensus process; they cannot be compared to European standards that have to be approved by the technical committee of European MSs and where all stakeholders can contribute and attend meetings. </w:t>
      </w:r>
    </w:p>
    <w:p w14:paraId="51BF3D15" w14:textId="77777777" w:rsidR="003C1511" w:rsidRDefault="003C1511">
      <w:pPr>
        <w:pStyle w:val="CommentText"/>
      </w:pPr>
    </w:p>
    <w:p w14:paraId="78377454" w14:textId="77777777" w:rsidR="003C1511" w:rsidRDefault="003C1511">
      <w:pPr>
        <w:pStyle w:val="CommentText"/>
      </w:pPr>
      <w:r>
        <w:t xml:space="preserve">It could be interesting to have the ESC EG final documents as the relevant document where stakeholders can jointly contribute. </w:t>
      </w:r>
    </w:p>
  </w:comment>
  <w:comment w:id="96" w:author="Author" w:initials="A">
    <w:p w14:paraId="5CA523EA" w14:textId="77777777" w:rsidR="0071397C" w:rsidRDefault="0071397C">
      <w:pPr>
        <w:pStyle w:val="CommentText"/>
      </w:pPr>
      <w:r>
        <w:rPr>
          <w:rStyle w:val="CommentReference"/>
        </w:rPr>
        <w:annotationRef/>
      </w:r>
      <w:r>
        <w:t xml:space="preserve">The introduction of any new requirements need due time for the manufacturers for redesign and adaptation. This shall be duly considered. (See also proposal to change in art 4: the risk is that contract will be signed two months after the entry into force of the regulation and requirements will be defined later than 32 months after the entry into force of the regulation according art 7. This is not acceptable.) </w:t>
      </w:r>
    </w:p>
  </w:comment>
  <w:comment w:id="100" w:author="Author" w:initials="A">
    <w:p w14:paraId="51C83733" w14:textId="77777777" w:rsidR="00B972B4" w:rsidRDefault="00B972B4">
      <w:pPr>
        <w:pStyle w:val="CommentText"/>
      </w:pPr>
      <w:r>
        <w:rPr>
          <w:rStyle w:val="CommentReference"/>
        </w:rPr>
        <w:annotationRef/>
      </w:r>
      <w:r>
        <w:rPr>
          <w:lang w:val="it-CH"/>
        </w:rPr>
        <w:t>Compliance Scheme is absolutely relevant for industry including eventual use of Equipment Certificate.</w:t>
      </w:r>
    </w:p>
  </w:comment>
  <w:comment w:id="104" w:author="Author" w:initials="A">
    <w:p w14:paraId="5A7DC63B" w14:textId="77777777" w:rsidR="00517066" w:rsidRDefault="00517066">
      <w:pPr>
        <w:pStyle w:val="CommentText"/>
      </w:pPr>
      <w:r>
        <w:rPr>
          <w:rStyle w:val="CommentReference"/>
        </w:rPr>
        <w:annotationRef/>
      </w:r>
      <w:r>
        <w:rPr>
          <w:lang w:val="it-CH"/>
        </w:rPr>
        <w:t>Proposal from EUTurbines to reflect present status of 2Hz/s, 0.5sec requirement as defined in European Std EN 50549, with the exception of Type D for which 1Hz/s, 0.5sec is applicable (see proposal to art 19(4)(b)).</w:t>
      </w:r>
    </w:p>
  </w:comment>
  <w:comment w:id="107" w:author="Author" w:initials="A">
    <w:p w14:paraId="2779E399" w14:textId="77777777" w:rsidR="00BF6CB7" w:rsidRDefault="00472EA8">
      <w:pPr>
        <w:pStyle w:val="CommentText"/>
      </w:pPr>
      <w:r>
        <w:rPr>
          <w:rStyle w:val="CommentReference"/>
        </w:rPr>
        <w:annotationRef/>
      </w:r>
      <w:r w:rsidR="00BF6CB7">
        <w:t>It is recommended to have a maximum time of 30min associated to a single event for frequency between 47.5Hz-48.5Hz and 51Hz-51.5Hz.</w:t>
      </w:r>
    </w:p>
    <w:p w14:paraId="0A1D3F06" w14:textId="77777777" w:rsidR="00BF6CB7" w:rsidRDefault="00BF6CB7">
      <w:pPr>
        <w:pStyle w:val="CommentText"/>
      </w:pPr>
      <w:r>
        <w:t>30 minutes associated to a single event is considered already a pretty long time (nowhere else such long time associated to large frequency deviation are present).</w:t>
      </w:r>
      <w:r>
        <w:br/>
      </w:r>
    </w:p>
    <w:p w14:paraId="0FEC6230" w14:textId="77777777" w:rsidR="00BF6CB7" w:rsidRDefault="00BF6CB7">
      <w:pPr>
        <w:pStyle w:val="CommentText"/>
      </w:pPr>
      <w:r>
        <w:t>As a general note, after multiple events the manufacturer can advice for specific inspection and maintenance activities.</w:t>
      </w:r>
    </w:p>
  </w:comment>
  <w:comment w:id="128" w:author="Author" w:initials="A">
    <w:p w14:paraId="22B9AA2A" w14:textId="77777777" w:rsidR="00446631" w:rsidRDefault="00C2038F">
      <w:pPr>
        <w:pStyle w:val="CommentText"/>
      </w:pPr>
      <w:r>
        <w:rPr>
          <w:rStyle w:val="CommentReference"/>
        </w:rPr>
        <w:annotationRef/>
      </w:r>
      <w:r w:rsidR="00446631">
        <w:rPr>
          <w:lang w:val="it-CH"/>
        </w:rPr>
        <w:t>A maximum frequency of 52.5 is not acceptable. Product standard for synchronous generators (IEC 60034) are not considering such high frequency deviation. It is therefore recommended to use 51.5Hz as upper frequency limit value.</w:t>
      </w:r>
    </w:p>
    <w:p w14:paraId="47C1C6CD" w14:textId="77777777" w:rsidR="00446631" w:rsidRDefault="00446631">
      <w:pPr>
        <w:pStyle w:val="CommentText"/>
      </w:pPr>
      <w:r>
        <w:rPr>
          <w:lang w:val="it-CH"/>
        </w:rPr>
        <w:t>However it is considered fair that if a generating unit can accept higher frequency than the proposed, this capability shall not be withold.</w:t>
      </w:r>
    </w:p>
    <w:p w14:paraId="265EAD38" w14:textId="77777777" w:rsidR="00446631" w:rsidRDefault="00446631">
      <w:pPr>
        <w:pStyle w:val="CommentText"/>
      </w:pPr>
      <w:r>
        <w:rPr>
          <w:lang w:val="it-CH"/>
        </w:rPr>
        <w:t>Finally note that the proposed ROCOF profile and values for SPGMs were present in the first IGD and even in such IGD it was recognized an upper frequency limit of 51.5Hz.</w:t>
      </w:r>
    </w:p>
  </w:comment>
  <w:comment w:id="133" w:author="Author" w:initials="A">
    <w:p w14:paraId="253D96D3" w14:textId="77777777" w:rsidR="00D231E5" w:rsidRDefault="00E13347">
      <w:pPr>
        <w:pStyle w:val="CommentText"/>
      </w:pPr>
      <w:r>
        <w:rPr>
          <w:rStyle w:val="CommentReference"/>
        </w:rPr>
        <w:annotationRef/>
      </w:r>
      <w:r w:rsidR="00D231E5">
        <w:rPr>
          <w:lang w:val="it-CH"/>
        </w:rPr>
        <w:t>The present functionality has been introduced without previous discussion and consensus. Block signal function leaves open too many interpretation and therefore is not acceptable (it should have been properly defined during ESC discussions). It is proposed an analog signal from system operator with higher priority than the LFSM-O as alternative and as proposed in the past RfG for LFSM-U or to remove the functionality (not properly detailed).</w:t>
      </w:r>
    </w:p>
    <w:p w14:paraId="46CFE09D" w14:textId="77777777" w:rsidR="00D231E5" w:rsidRDefault="00D231E5">
      <w:pPr>
        <w:pStyle w:val="CommentText"/>
      </w:pPr>
    </w:p>
    <w:p w14:paraId="2FE8B736" w14:textId="77777777" w:rsidR="00D231E5" w:rsidRDefault="00D231E5">
      <w:pPr>
        <w:pStyle w:val="CommentText"/>
      </w:pPr>
      <w:r>
        <w:rPr>
          <w:lang w:val="it-CH"/>
        </w:rPr>
        <w:t xml:space="preserve">Control priorities shall be clearly defined in the RfG. </w:t>
      </w:r>
    </w:p>
    <w:p w14:paraId="6AE1A1FB" w14:textId="77777777" w:rsidR="00D231E5" w:rsidRDefault="00D231E5">
      <w:pPr>
        <w:pStyle w:val="CommentText"/>
      </w:pPr>
      <w:r>
        <w:rPr>
          <w:lang w:val="it-CH"/>
        </w:rPr>
        <w:t>In addition too many signals can create mistakes during critical operation.</w:t>
      </w:r>
    </w:p>
  </w:comment>
  <w:comment w:id="146" w:author="Author" w:initials="A">
    <w:p w14:paraId="0EB347BB" w14:textId="77777777" w:rsidR="00EE13AB" w:rsidRDefault="00240057">
      <w:pPr>
        <w:pStyle w:val="CommentText"/>
      </w:pPr>
      <w:r>
        <w:rPr>
          <w:rStyle w:val="CommentReference"/>
        </w:rPr>
        <w:annotationRef/>
      </w:r>
      <w:r w:rsidR="00EE13AB">
        <w:rPr>
          <w:lang w:val="it-CH"/>
        </w:rPr>
        <w:t>The proposed values are not in line with many technology capabilities.</w:t>
      </w:r>
    </w:p>
    <w:p w14:paraId="0ED37B7F" w14:textId="77777777" w:rsidR="00EE13AB" w:rsidRDefault="00EE13AB">
      <w:pPr>
        <w:pStyle w:val="CommentText"/>
      </w:pPr>
      <w:r>
        <w:rPr>
          <w:lang w:val="it-CH"/>
        </w:rPr>
        <w:t>In addition the proposed values have not been discussed within the ESC (and EUTurbine have been commenting on the IGD document).</w:t>
      </w:r>
    </w:p>
    <w:p w14:paraId="62357134" w14:textId="77777777" w:rsidR="00EE13AB" w:rsidRDefault="00EE13AB">
      <w:pPr>
        <w:pStyle w:val="CommentText"/>
      </w:pPr>
      <w:r>
        <w:rPr>
          <w:lang w:val="it-CH"/>
        </w:rPr>
        <w:t xml:space="preserve">The figure proposed was presented in IGD without previous agreement and consultaion with manufacturers (nor comments had been considered). IGD belongs to ENTSOE and as such the , but copy pasted in many countries, creating many discussion where the consultation had been active. </w:t>
      </w:r>
    </w:p>
    <w:p w14:paraId="3744CF54" w14:textId="77777777" w:rsidR="00EE13AB" w:rsidRDefault="00EE13AB">
      <w:pPr>
        <w:pStyle w:val="CommentText"/>
      </w:pPr>
      <w:r>
        <w:rPr>
          <w:lang w:val="it-CH"/>
        </w:rPr>
        <w:t>In such countries the proposed values had been modified, but it is simply impossible to deal with all 27 MSs public consultations.</w:t>
      </w:r>
    </w:p>
    <w:p w14:paraId="65D29185" w14:textId="77777777" w:rsidR="00EE13AB" w:rsidRDefault="00EE13AB">
      <w:pPr>
        <w:pStyle w:val="CommentText"/>
      </w:pPr>
    </w:p>
    <w:p w14:paraId="5A258A82" w14:textId="77777777" w:rsidR="00EE13AB" w:rsidRDefault="00EE13AB">
      <w:pPr>
        <w:pStyle w:val="CommentText"/>
      </w:pPr>
      <w:r>
        <w:rPr>
          <w:lang w:val="it-CH"/>
        </w:rPr>
        <w:t>We would like to raise consideration on the ownership and use of IGDs, which are not consensus based document and are mistakenly considered as presenting given capabilities for generating units.</w:t>
      </w:r>
    </w:p>
    <w:p w14:paraId="6D3F8C58" w14:textId="77777777" w:rsidR="00EE13AB" w:rsidRDefault="00EE13AB">
      <w:pPr>
        <w:pStyle w:val="CommentText"/>
      </w:pPr>
    </w:p>
    <w:p w14:paraId="39F7F41F" w14:textId="77777777" w:rsidR="00EE13AB" w:rsidRDefault="00EE13AB">
      <w:pPr>
        <w:pStyle w:val="CommentText"/>
      </w:pPr>
      <w:r>
        <w:t>More realistic values can be found in European std document (EN 50549).</w:t>
      </w:r>
    </w:p>
    <w:p w14:paraId="785D0F51" w14:textId="77777777" w:rsidR="00EE13AB" w:rsidRDefault="00EE13AB">
      <w:pPr>
        <w:pStyle w:val="CommentText"/>
      </w:pPr>
    </w:p>
    <w:p w14:paraId="6E633325" w14:textId="77777777" w:rsidR="00EE13AB" w:rsidRDefault="00EE13AB">
      <w:pPr>
        <w:pStyle w:val="CommentText"/>
      </w:pPr>
      <w:r>
        <w:rPr>
          <w:lang w:val="it-CH"/>
        </w:rPr>
        <w:t>Note that LFSM-O does not provide active power "setpoint" change, but power output change.</w:t>
      </w:r>
    </w:p>
  </w:comment>
  <w:comment w:id="153" w:author="Author" w:initials="A">
    <w:p w14:paraId="339C25CC" w14:textId="13A81B4E" w:rsidR="006C4FA5" w:rsidRDefault="006C4FA5">
      <w:pPr>
        <w:pStyle w:val="CommentText"/>
      </w:pPr>
      <w:r>
        <w:rPr>
          <w:rStyle w:val="CommentReference"/>
        </w:rPr>
        <w:annotationRef/>
      </w:r>
      <w:r>
        <w:rPr>
          <w:lang w:val="it-CH"/>
        </w:rPr>
        <w:t>The present information are not sufficient to exhaustively define the LFSM-O behaviour (example, recovery ramp, christmas tree behaviour, ...), LFSM functionalities are expecte to be 100% harmonized with MSs!</w:t>
      </w:r>
    </w:p>
  </w:comment>
  <w:comment w:id="156" w:author="Author" w:initials="A">
    <w:p w14:paraId="528847B3" w14:textId="77777777" w:rsidR="007C293C" w:rsidRDefault="007C293C">
      <w:pPr>
        <w:pStyle w:val="CommentText"/>
      </w:pPr>
      <w:r>
        <w:rPr>
          <w:rStyle w:val="CommentReference"/>
        </w:rPr>
        <w:annotationRef/>
      </w:r>
      <w:r>
        <w:rPr>
          <w:lang w:val="it-CH"/>
        </w:rPr>
        <w:t>It is recommended for synchronization to use Lower and Upper frequency and voltage limits defined for unlimited time operation.</w:t>
      </w:r>
    </w:p>
    <w:p w14:paraId="583A8C4F" w14:textId="77777777" w:rsidR="007C293C" w:rsidRDefault="007C293C">
      <w:pPr>
        <w:pStyle w:val="CommentText"/>
      </w:pPr>
      <w:r>
        <w:rPr>
          <w:lang w:val="it-CH"/>
        </w:rPr>
        <w:t>When it comes to higher voltage and/or lower frequencies, the transient torque resulting from false synchronization may exceed the mechanical withstand capability of the shaft line of turbo generator units. In addition 47.5Hz seems a very low value.</w:t>
      </w:r>
    </w:p>
  </w:comment>
  <w:comment w:id="158" w:author="Author" w:initials="A">
    <w:p w14:paraId="744E813E" w14:textId="4227E7AD" w:rsidR="00F2493B" w:rsidRDefault="00D72FD5">
      <w:pPr>
        <w:pStyle w:val="CommentText"/>
      </w:pPr>
      <w:r>
        <w:rPr>
          <w:rStyle w:val="CommentReference"/>
        </w:rPr>
        <w:annotationRef/>
      </w:r>
      <w:r w:rsidR="00F2493B">
        <w:rPr>
          <w:lang w:val="it-CH"/>
        </w:rPr>
        <w:t>No definition of observation time is provided.</w:t>
      </w:r>
    </w:p>
    <w:p w14:paraId="754FB1C7" w14:textId="77777777" w:rsidR="00F2493B" w:rsidRDefault="00F2493B">
      <w:pPr>
        <w:pStyle w:val="CommentText"/>
      </w:pPr>
      <w:r>
        <w:rPr>
          <w:lang w:val="it-CH"/>
        </w:rPr>
        <w:t>Observation time corresponds to the time before the synchronization as a rolling time window.</w:t>
      </w:r>
    </w:p>
  </w:comment>
  <w:comment w:id="159" w:author="Author" w:initials="A">
    <w:p w14:paraId="337203D5" w14:textId="461E07E7" w:rsidR="007574B9" w:rsidRDefault="007574B9">
      <w:pPr>
        <w:pStyle w:val="CommentText"/>
      </w:pPr>
      <w:r>
        <w:rPr>
          <w:rStyle w:val="CommentReference"/>
        </w:rPr>
        <w:annotationRef/>
      </w:r>
      <w:r>
        <w:rPr>
          <w:lang w:val="it-CH"/>
        </w:rPr>
        <w:t>Big generating unit has limitation on using faster gradients to increase power at 1st synchro.</w:t>
      </w:r>
    </w:p>
    <w:p w14:paraId="3809DD1E" w14:textId="77777777" w:rsidR="007574B9" w:rsidRDefault="007574B9">
      <w:pPr>
        <w:pStyle w:val="CommentText"/>
      </w:pPr>
      <w:r>
        <w:rPr>
          <w:lang w:val="it-CH"/>
        </w:rPr>
        <w:t xml:space="preserve">In general it is recommended to use low gradient down to 10%Pref or lower. </w:t>
      </w:r>
    </w:p>
    <w:p w14:paraId="6D74A076" w14:textId="77777777" w:rsidR="007574B9" w:rsidRDefault="007574B9">
      <w:pPr>
        <w:pStyle w:val="CommentText"/>
      </w:pPr>
    </w:p>
    <w:p w14:paraId="2C81F027" w14:textId="77777777" w:rsidR="007574B9" w:rsidRDefault="007574B9">
      <w:pPr>
        <w:pStyle w:val="CommentText"/>
      </w:pPr>
      <w:r>
        <w:rPr>
          <w:lang w:val="it-CH"/>
        </w:rPr>
        <w:t>Note the wording is taken from the IGDs. We do not recommend to use IGDs as reference document but instead using EN std.</w:t>
      </w:r>
    </w:p>
  </w:comment>
  <w:comment w:id="163" w:author="Author" w:initials="A">
    <w:p w14:paraId="76D2666A" w14:textId="6C260B33" w:rsidR="00B45987" w:rsidRDefault="005D57F3">
      <w:pPr>
        <w:pStyle w:val="CommentText"/>
      </w:pPr>
      <w:r>
        <w:rPr>
          <w:rStyle w:val="CommentReference"/>
        </w:rPr>
        <w:annotationRef/>
      </w:r>
      <w:r w:rsidR="00B45987">
        <w:rPr>
          <w:lang w:val="it-CH"/>
        </w:rPr>
        <w:t>It is not clear when the gradient is applicable, if for the first ramp after synchronization or also during normal operation.It is proposed a text as if the ramp is applicable after synchronization.</w:t>
      </w:r>
    </w:p>
    <w:p w14:paraId="00AFD777" w14:textId="77777777" w:rsidR="00B45987" w:rsidRDefault="00B45987">
      <w:pPr>
        <w:pStyle w:val="CommentText"/>
      </w:pPr>
      <w:r>
        <w:rPr>
          <w:lang w:val="it-CH"/>
        </w:rPr>
        <w:t>Wording has been added to qualify the time for which the gradient is applicable.</w:t>
      </w:r>
    </w:p>
    <w:p w14:paraId="74E99385" w14:textId="77777777" w:rsidR="00B45987" w:rsidRDefault="00B45987">
      <w:pPr>
        <w:pStyle w:val="CommentText"/>
      </w:pPr>
    </w:p>
    <w:p w14:paraId="3FCD445D" w14:textId="77777777" w:rsidR="00B45987" w:rsidRDefault="00B45987">
      <w:pPr>
        <w:pStyle w:val="CommentText"/>
      </w:pPr>
    </w:p>
    <w:p w14:paraId="436EFE57" w14:textId="77777777" w:rsidR="00B45987" w:rsidRDefault="00B45987">
      <w:pPr>
        <w:pStyle w:val="CommentText"/>
      </w:pPr>
      <w:r>
        <w:rPr>
          <w:lang w:val="it-CH"/>
        </w:rPr>
        <w:t>Note operational ramp rate definition shall be added.</w:t>
      </w:r>
    </w:p>
  </w:comment>
  <w:comment w:id="165" w:author="Author" w:initials="A">
    <w:p w14:paraId="30249C7A" w14:textId="77777777" w:rsidR="005219EE" w:rsidRDefault="005219EE">
      <w:pPr>
        <w:pStyle w:val="CommentText"/>
      </w:pPr>
      <w:r>
        <w:rPr>
          <w:rStyle w:val="CommentReference"/>
        </w:rPr>
        <w:annotationRef/>
      </w:r>
      <w:r>
        <w:t>Amend synchronizing condition with the one as indicated in art 13 (9)</w:t>
      </w:r>
    </w:p>
  </w:comment>
  <w:comment w:id="171" w:author="Author" w:initials="A">
    <w:p w14:paraId="174DAF47" w14:textId="77777777" w:rsidR="002D51DB" w:rsidRDefault="002D51DB">
      <w:pPr>
        <w:pStyle w:val="CommentText"/>
      </w:pPr>
      <w:r>
        <w:rPr>
          <w:rStyle w:val="CommentReference"/>
        </w:rPr>
        <w:annotationRef/>
      </w:r>
      <w:r>
        <w:rPr>
          <w:lang w:val="it-CH"/>
        </w:rPr>
        <w:t>We recommend same voltage range applicable in case of normal condition also for  autonomous reconnection.</w:t>
      </w:r>
    </w:p>
  </w:comment>
  <w:comment w:id="173" w:author="Author" w:initials="A">
    <w:p w14:paraId="67A52B11" w14:textId="77777777" w:rsidR="00290A51" w:rsidRDefault="00290A51">
      <w:pPr>
        <w:pStyle w:val="CommentText"/>
      </w:pPr>
      <w:r>
        <w:rPr>
          <w:rStyle w:val="CommentReference"/>
        </w:rPr>
        <w:annotationRef/>
      </w:r>
      <w:r>
        <w:rPr>
          <w:lang w:val="it-CH"/>
        </w:rPr>
        <w:t>Reduced to 1.05, in fact for HV system above 220kV, the unlimited voltage interval is 0.9-1.05 (see table Table XX.2).</w:t>
      </w:r>
    </w:p>
    <w:p w14:paraId="029D5F09" w14:textId="77777777" w:rsidR="00290A51" w:rsidRDefault="00290A51">
      <w:pPr>
        <w:pStyle w:val="CommentText"/>
      </w:pPr>
      <w:r>
        <w:rPr>
          <w:lang w:val="it-CH"/>
        </w:rPr>
        <w:t>We recommend to use the lower limited value.</w:t>
      </w:r>
    </w:p>
  </w:comment>
  <w:comment w:id="180" w:author="Author" w:initials="A">
    <w:p w14:paraId="799965CD" w14:textId="15C9BF1D" w:rsidR="00372901" w:rsidRDefault="00372901">
      <w:pPr>
        <w:pStyle w:val="CommentText"/>
      </w:pPr>
      <w:r>
        <w:rPr>
          <w:rStyle w:val="CommentReference"/>
        </w:rPr>
        <w:annotationRef/>
      </w:r>
      <w:r>
        <w:rPr>
          <w:lang w:val="it-CH"/>
        </w:rPr>
        <w:t>It is recommended for synchronization to use Lower and Upper frequency and voltage limits defined for unlimited time operation.</w:t>
      </w:r>
    </w:p>
    <w:p w14:paraId="4A722666" w14:textId="77777777" w:rsidR="00372901" w:rsidRDefault="00372901">
      <w:pPr>
        <w:pStyle w:val="CommentText"/>
      </w:pPr>
      <w:r>
        <w:rPr>
          <w:lang w:val="it-CH"/>
        </w:rPr>
        <w:t>When it comes to higher voltage and/or lower frequencies, the transient torque resulting from false synchronization may exceed the mechanical withstand capability of the shaft line of turbo generator units. In addition 47.5Hz seems a very low value.</w:t>
      </w:r>
    </w:p>
  </w:comment>
  <w:comment w:id="186" w:author="Author" w:initials="A">
    <w:p w14:paraId="7C9B4A3D" w14:textId="09AAB6FF" w:rsidR="007723B9" w:rsidRDefault="007723B9">
      <w:pPr>
        <w:pStyle w:val="CommentText"/>
      </w:pPr>
      <w:r>
        <w:rPr>
          <w:rStyle w:val="CommentReference"/>
        </w:rPr>
        <w:annotationRef/>
      </w:r>
      <w:r>
        <w:rPr>
          <w:lang w:val="it-CH"/>
        </w:rPr>
        <w:t>Big generating unit has limitation on using faster gradients to increase power at 1st synchro.</w:t>
      </w:r>
    </w:p>
    <w:p w14:paraId="6C7BF25B" w14:textId="77777777" w:rsidR="007723B9" w:rsidRDefault="007723B9">
      <w:pPr>
        <w:pStyle w:val="CommentText"/>
      </w:pPr>
      <w:r>
        <w:rPr>
          <w:lang w:val="it-CH"/>
        </w:rPr>
        <w:t xml:space="preserve">In general it is recommended to use low gradient down to 10%Pref or lower. </w:t>
      </w:r>
    </w:p>
    <w:p w14:paraId="6A0D71FC" w14:textId="77777777" w:rsidR="007723B9" w:rsidRDefault="007723B9">
      <w:pPr>
        <w:pStyle w:val="CommentText"/>
      </w:pPr>
    </w:p>
    <w:p w14:paraId="32AAA7EB" w14:textId="77777777" w:rsidR="007723B9" w:rsidRDefault="007723B9">
      <w:pPr>
        <w:pStyle w:val="CommentText"/>
      </w:pPr>
      <w:r>
        <w:rPr>
          <w:lang w:val="it-CH"/>
        </w:rPr>
        <w:t>Note the wording is taken from the IGDs. We do not recommend to use IGDs as reference document but instead using EN std.</w:t>
      </w:r>
    </w:p>
  </w:comment>
  <w:comment w:id="190" w:author="Author" w:initials="A">
    <w:p w14:paraId="7235490B" w14:textId="77777777" w:rsidR="00797B4A" w:rsidRDefault="00746F8A">
      <w:pPr>
        <w:pStyle w:val="CommentText"/>
      </w:pPr>
      <w:r>
        <w:rPr>
          <w:rStyle w:val="CommentReference"/>
        </w:rPr>
        <w:annotationRef/>
      </w:r>
      <w:r w:rsidR="00797B4A">
        <w:rPr>
          <w:lang w:val="it-CH"/>
        </w:rPr>
        <w:t>It is not clear when the gradient is applicable, if for the first ramp after synchronization or also during normal operation.It is proposed a text as if the ramp is applicable after synchronization.</w:t>
      </w:r>
    </w:p>
    <w:p w14:paraId="01402150" w14:textId="77777777" w:rsidR="00797B4A" w:rsidRDefault="00797B4A">
      <w:pPr>
        <w:pStyle w:val="CommentText"/>
      </w:pPr>
    </w:p>
    <w:p w14:paraId="18477326" w14:textId="77777777" w:rsidR="00797B4A" w:rsidRDefault="00797B4A">
      <w:pPr>
        <w:pStyle w:val="CommentText"/>
      </w:pPr>
      <w:r>
        <w:rPr>
          <w:lang w:val="it-CH"/>
        </w:rPr>
        <w:t>Note operational ramp is missing.</w:t>
      </w:r>
    </w:p>
  </w:comment>
  <w:comment w:id="192" w:author="Author" w:initials="A">
    <w:p w14:paraId="7DB25D1A" w14:textId="77777777" w:rsidR="003924A8" w:rsidRDefault="003924A8">
      <w:pPr>
        <w:pStyle w:val="CommentText"/>
      </w:pPr>
      <w:r>
        <w:rPr>
          <w:rStyle w:val="CommentReference"/>
        </w:rPr>
        <w:annotationRef/>
      </w:r>
      <w:r>
        <w:rPr>
          <w:lang w:val="it-CH"/>
        </w:rPr>
        <w:t>For small generating unit, reactive and power factor control are typically requested as control modes (unlike constant terminal voltage). Viceversa, costant terminal Voltage control seems more applicable as Power Generating Unit terminals (at Power generating module terminals Q, PF and Q(U) are often the typical control modes). Seems applicable also to PPMs.</w:t>
      </w:r>
    </w:p>
  </w:comment>
  <w:comment w:id="197" w:author="Author" w:initials="A">
    <w:p w14:paraId="7781C1C3" w14:textId="77777777" w:rsidR="008A1DCA" w:rsidRDefault="008A1DCA">
      <w:pPr>
        <w:pStyle w:val="CommentText"/>
      </w:pPr>
      <w:r>
        <w:rPr>
          <w:rStyle w:val="CommentReference"/>
        </w:rPr>
        <w:annotationRef/>
      </w:r>
      <w:r>
        <w:rPr>
          <w:lang w:val="it-CH"/>
        </w:rPr>
        <w:t>Manufacturers involvement is a sine qua non requirement</w:t>
      </w:r>
    </w:p>
  </w:comment>
  <w:comment w:id="203" w:author="Author" w:initials="A">
    <w:p w14:paraId="28D31044" w14:textId="77777777" w:rsidR="00EA14E0" w:rsidRDefault="0022253B">
      <w:pPr>
        <w:pStyle w:val="CommentText"/>
      </w:pPr>
      <w:r>
        <w:rPr>
          <w:rStyle w:val="CommentReference"/>
        </w:rPr>
        <w:annotationRef/>
      </w:r>
      <w:r w:rsidR="00EA14E0">
        <w:rPr>
          <w:lang w:val="it-CH"/>
        </w:rPr>
        <w:t>ENTSO-E justified large voltage deviation from std since OLTC is installed on plant connected to HV system. The requirement shall be properly adapted to typical product standard capabilities (IEC 60034), if OLTC is not mandatory (as originally requested in 2016 revision). Otherwise that would be an unreasonable burden to Type B generating unit.</w:t>
      </w:r>
    </w:p>
  </w:comment>
  <w:comment w:id="206" w:author="Author" w:initials="A">
    <w:p w14:paraId="7FE18A76" w14:textId="77777777" w:rsidR="00CE65AA" w:rsidRDefault="00CE65AA">
      <w:pPr>
        <w:pStyle w:val="CommentText"/>
      </w:pPr>
      <w:r>
        <w:rPr>
          <w:rStyle w:val="CommentReference"/>
        </w:rPr>
        <w:annotationRef/>
      </w:r>
      <w:r>
        <w:rPr>
          <w:lang w:val="it-CH"/>
        </w:rPr>
        <w:t>For rotating machines (motor and generators), V-F characteristic is indicated in IEC 60034</w:t>
      </w:r>
    </w:p>
  </w:comment>
  <w:comment w:id="208" w:author="Author" w:initials="A">
    <w:p w14:paraId="09E769BD" w14:textId="77777777" w:rsidR="00642CB1" w:rsidRDefault="00E026EE">
      <w:pPr>
        <w:pStyle w:val="CommentText"/>
      </w:pPr>
      <w:r>
        <w:rPr>
          <w:rStyle w:val="CommentReference"/>
        </w:rPr>
        <w:annotationRef/>
      </w:r>
      <w:r w:rsidR="00642CB1">
        <w:rPr>
          <w:lang w:val="it-CH"/>
        </w:rPr>
        <w:t xml:space="preserve">Remove the sentence. </w:t>
      </w:r>
    </w:p>
    <w:p w14:paraId="0DD03BA0" w14:textId="77777777" w:rsidR="00642CB1" w:rsidRDefault="00642CB1">
      <w:pPr>
        <w:pStyle w:val="CommentText"/>
      </w:pPr>
      <w:r>
        <w:rPr>
          <w:lang w:val="it-CH"/>
        </w:rPr>
        <w:t>Any requirements must be technically justified and hermonized in all countries and not consistent with present generator std. The proposed wording leave the system operators the freedom to define any requirements without any appropriate technicaly vetting process.</w:t>
      </w:r>
    </w:p>
    <w:p w14:paraId="3D4450D1" w14:textId="77777777" w:rsidR="00642CB1" w:rsidRDefault="00642CB1">
      <w:pPr>
        <w:pStyle w:val="CommentText"/>
      </w:pPr>
      <w:r>
        <w:rPr>
          <w:lang w:val="it-CH"/>
        </w:rPr>
        <w:t xml:space="preserve">New requirement was also not previosuly discussed for consensus. </w:t>
      </w:r>
    </w:p>
  </w:comment>
  <w:comment w:id="211" w:author="Author" w:initials="A">
    <w:p w14:paraId="7BFE30D6" w14:textId="77777777" w:rsidR="008D2C40" w:rsidRDefault="006F3D7D">
      <w:pPr>
        <w:pStyle w:val="CommentText"/>
      </w:pPr>
      <w:r>
        <w:rPr>
          <w:rStyle w:val="CommentReference"/>
        </w:rPr>
        <w:annotationRef/>
      </w:r>
      <w:r w:rsidR="008D2C40">
        <w:rPr>
          <w:lang w:val="it-CH"/>
        </w:rPr>
        <w:t xml:space="preserve">1.3Un 0.1s may be an issue, depending on the reference system (eg Type B distribution), it is difficult to define possible issues on the main components.. This value can also lead generating unit auxiliaries to trip and the PGU to get off the grid. </w:t>
      </w:r>
    </w:p>
    <w:p w14:paraId="61A48877" w14:textId="77777777" w:rsidR="008D2C40" w:rsidRDefault="008D2C40">
      <w:pPr>
        <w:pStyle w:val="CommentText"/>
      </w:pPr>
      <w:r>
        <w:rPr>
          <w:lang w:val="it-CH"/>
        </w:rPr>
        <w:t xml:space="preserve">1.2Un, 60s seems to be an unjustified long requirement. It is recommended to have requirements based on real phenomena and associated duration. </w:t>
      </w:r>
    </w:p>
    <w:p w14:paraId="00141E6B" w14:textId="77777777" w:rsidR="008D2C40" w:rsidRDefault="008D2C40">
      <w:pPr>
        <w:pStyle w:val="CommentText"/>
      </w:pPr>
      <w:r>
        <w:rPr>
          <w:lang w:val="it-CH"/>
        </w:rPr>
        <w:t xml:space="preserve">Please provide technical explanation for such a long requirement. </w:t>
      </w:r>
    </w:p>
    <w:p w14:paraId="1EDF928A" w14:textId="77777777" w:rsidR="008D2C40" w:rsidRDefault="008D2C40">
      <w:pPr>
        <w:pStyle w:val="CommentText"/>
      </w:pPr>
      <w:r>
        <w:rPr>
          <w:lang w:val="it-CH"/>
        </w:rPr>
        <w:t>Refer also to OVRT requirement curve as shown in european std EN 50549-2 (1.25Un, 100ms -&gt; 1.2Un, 5sec -&gt; 1.15Un, 60 sec)</w:t>
      </w:r>
    </w:p>
    <w:p w14:paraId="02057D4C" w14:textId="77777777" w:rsidR="008D2C40" w:rsidRDefault="008D2C40">
      <w:pPr>
        <w:pStyle w:val="CommentText"/>
      </w:pPr>
    </w:p>
    <w:p w14:paraId="27A48076" w14:textId="77777777" w:rsidR="008D2C40" w:rsidRDefault="008D2C40">
      <w:pPr>
        <w:pStyle w:val="CommentText"/>
      </w:pPr>
      <w:r>
        <w:rPr>
          <w:lang w:val="it-CH"/>
        </w:rPr>
        <w:t>Please modify the diagram to show the full voltage profile before and after the fault, and add the following comment (as for Low Voltage Ride Through profile p.47):</w:t>
      </w:r>
    </w:p>
    <w:p w14:paraId="6CE0FD04" w14:textId="77777777" w:rsidR="008D2C40" w:rsidRDefault="008D2C40">
      <w:pPr>
        <w:pStyle w:val="CommentText"/>
      </w:pPr>
      <w:r>
        <w:rPr>
          <w:lang w:val="it-CH"/>
        </w:rPr>
        <w:t>The diagram represents the UPPER limit of a voltage-against-time profile of the voltage at the connection point, expressed as the ratio of its actual value and its reference 1 pu value before, during and after a fault.</w:t>
      </w:r>
    </w:p>
    <w:p w14:paraId="0E57849B" w14:textId="77777777" w:rsidR="008D2C40" w:rsidRDefault="008D2C40">
      <w:pPr>
        <w:pStyle w:val="CommentText"/>
      </w:pPr>
    </w:p>
    <w:p w14:paraId="1DDB7248" w14:textId="77777777" w:rsidR="008D2C40" w:rsidRDefault="008D2C40">
      <w:pPr>
        <w:pStyle w:val="CommentText"/>
      </w:pPr>
      <w:r>
        <w:rPr>
          <w:lang w:val="it-CH"/>
        </w:rPr>
        <w:t>Note that Overvoltage Ride Through is considered a Fault Ride Through. No controllability associated to normal operation is expected during OVRT/Fault Ride Through condition.</w:t>
      </w:r>
    </w:p>
  </w:comment>
  <w:comment w:id="213" w:author="Author" w:initials="A">
    <w:p w14:paraId="55CBE2D8" w14:textId="77777777" w:rsidR="002809FF" w:rsidRDefault="002809FF">
      <w:pPr>
        <w:pStyle w:val="CommentText"/>
      </w:pPr>
      <w:r>
        <w:rPr>
          <w:rStyle w:val="CommentReference"/>
        </w:rPr>
        <w:annotationRef/>
      </w:r>
      <w:r>
        <w:rPr>
          <w:lang w:val="it-CH"/>
        </w:rPr>
        <w:t>It is not clear how the statement translates into a requirement.</w:t>
      </w:r>
    </w:p>
  </w:comment>
  <w:comment w:id="221" w:author="Author" w:initials="A">
    <w:p w14:paraId="7B1C1EFD" w14:textId="77777777" w:rsidR="00711F45" w:rsidRDefault="00AA47D4">
      <w:pPr>
        <w:pStyle w:val="CommentText"/>
      </w:pPr>
      <w:r>
        <w:rPr>
          <w:rStyle w:val="CommentReference"/>
        </w:rPr>
        <w:annotationRef/>
      </w:r>
      <w:r w:rsidR="00711F45">
        <w:rPr>
          <w:lang w:val="it-CH"/>
        </w:rPr>
        <w:t>The information are stored on protection device or power meters or specific device used for oscilloperturbography. In case of fault, recordings of the event are collected on dedicated file (not exchangable in real time). These file are normally locally downloaded. They are normally shared by mail or cloud (many times they are too big to be shared by mail). So communication as proposed is not viable.</w:t>
      </w:r>
    </w:p>
    <w:p w14:paraId="00DDBD62" w14:textId="77777777" w:rsidR="00711F45" w:rsidRDefault="00711F45">
      <w:pPr>
        <w:pStyle w:val="CommentText"/>
      </w:pPr>
    </w:p>
    <w:p w14:paraId="42F8A8FA" w14:textId="77777777" w:rsidR="00711F45" w:rsidRDefault="00711F45">
      <w:pPr>
        <w:pStyle w:val="CommentText"/>
      </w:pPr>
      <w:r>
        <w:rPr>
          <w:lang w:val="it-CH"/>
        </w:rPr>
        <w:t>In addition the expectation is that the same available data are provided by RSO and TSO to the plant facility owner in the same format (also RSO and TSO have equipments that permit to collect such information).</w:t>
      </w:r>
    </w:p>
  </w:comment>
  <w:comment w:id="225" w:author="Author" w:initials="A">
    <w:p w14:paraId="138BF55A" w14:textId="77777777" w:rsidR="00E56C07" w:rsidRDefault="00E56C07">
      <w:pPr>
        <w:pStyle w:val="CommentText"/>
      </w:pPr>
      <w:r>
        <w:rPr>
          <w:rStyle w:val="CommentReference"/>
        </w:rPr>
        <w:annotationRef/>
      </w:r>
      <w:r>
        <w:rPr>
          <w:lang w:val="it-CH"/>
        </w:rPr>
        <w:t>Editorial mistake: the LFSM-U threshold shall be frequency below 50Hz.. Table XXX shows only positive deadband</w:t>
      </w:r>
    </w:p>
  </w:comment>
  <w:comment w:id="227" w:author="Author" w:initials="A">
    <w:p w14:paraId="68482508" w14:textId="77777777" w:rsidR="0087053E" w:rsidRDefault="0087053E">
      <w:pPr>
        <w:pStyle w:val="CommentText"/>
      </w:pPr>
      <w:r>
        <w:rPr>
          <w:rStyle w:val="CommentReference"/>
        </w:rPr>
        <w:annotationRef/>
      </w:r>
      <w:r>
        <w:rPr>
          <w:lang w:val="it-CH"/>
        </w:rPr>
        <w:t>The present functionality has been introduced without previous discussion and consensus. Block signal function leaves open too many interpretation and therefore is not acceptable (it should have been properly defined during ESC discussions). In case of active power signal due to congestion from system operator, it is already foreseen that such signal override the LFSM-U characteristic.</w:t>
      </w:r>
    </w:p>
    <w:p w14:paraId="32C1913A" w14:textId="77777777" w:rsidR="0087053E" w:rsidRDefault="0087053E">
      <w:pPr>
        <w:pStyle w:val="CommentText"/>
      </w:pPr>
    </w:p>
    <w:p w14:paraId="5AFBD714" w14:textId="77777777" w:rsidR="0087053E" w:rsidRDefault="0087053E">
      <w:pPr>
        <w:pStyle w:val="CommentText"/>
      </w:pPr>
      <w:r>
        <w:rPr>
          <w:lang w:val="it-CH"/>
        </w:rPr>
        <w:t>In addition too many signals can create mistakes during critical operation.</w:t>
      </w:r>
    </w:p>
  </w:comment>
  <w:comment w:id="230" w:author="Author" w:initials="A">
    <w:p w14:paraId="64E919E3" w14:textId="77777777" w:rsidR="00BC4188" w:rsidRDefault="003A0E18">
      <w:pPr>
        <w:pStyle w:val="CommentText"/>
      </w:pPr>
      <w:r>
        <w:rPr>
          <w:rStyle w:val="CommentReference"/>
        </w:rPr>
        <w:annotationRef/>
      </w:r>
      <w:r w:rsidR="00BC4188">
        <w:rPr>
          <w:lang w:val="it-CH"/>
        </w:rPr>
        <w:t>We expect to be described technical capabilities, meaning that real requirements may be larger as it serves for system stability.</w:t>
      </w:r>
    </w:p>
  </w:comment>
  <w:comment w:id="232" w:author="Author" w:initials="A">
    <w:p w14:paraId="242774E5" w14:textId="77777777" w:rsidR="00C06637" w:rsidRDefault="00C06637">
      <w:pPr>
        <w:pStyle w:val="CommentText"/>
      </w:pPr>
      <w:r>
        <w:rPr>
          <w:rStyle w:val="CommentReference"/>
        </w:rPr>
        <w:annotationRef/>
      </w:r>
      <w:r>
        <w:rPr>
          <w:lang w:val="it-CH"/>
        </w:rPr>
        <w:t>The deadband for FSM can go down to 0. That means that just after connection to the grid and reaching the Pmin, the FSM will be active. Once active FSM will be prevailing above other logic, but that would prevent any dispatchability of the generating unit. It shall be clearly indicated that either in case of transient condition to the setpoint the FSM is not active or the FSM; is just a bias of the active power setpoint (like a normal speed droop logic).</w:t>
      </w:r>
    </w:p>
  </w:comment>
  <w:comment w:id="236" w:author="Author" w:initials="A">
    <w:p w14:paraId="34C09E27" w14:textId="77777777" w:rsidR="00126DC7" w:rsidRDefault="00126DC7">
      <w:pPr>
        <w:pStyle w:val="CommentText"/>
      </w:pPr>
      <w:r>
        <w:rPr>
          <w:rStyle w:val="CommentReference"/>
        </w:rPr>
        <w:annotationRef/>
      </w:r>
      <w:r>
        <w:rPr>
          <w:lang w:val="it-CH"/>
        </w:rPr>
        <w:t>Df1 is applicable for LFSM. It can be eventually understood as the threshold for which FSM can be applicable and after which LFSMs logic apply.</w:t>
      </w:r>
    </w:p>
  </w:comment>
  <w:comment w:id="244" w:author="Author" w:initials="A">
    <w:p w14:paraId="4D6E5F88" w14:textId="77777777" w:rsidR="00BE1CD8" w:rsidRDefault="00BE1CD8">
      <w:pPr>
        <w:pStyle w:val="CommentText"/>
      </w:pPr>
      <w:r>
        <w:rPr>
          <w:rStyle w:val="CommentReference"/>
        </w:rPr>
        <w:annotationRef/>
      </w:r>
      <w:r>
        <w:rPr>
          <w:lang w:val="it-CH"/>
        </w:rPr>
        <w:t>For the sake of clarity when using exactly the ramp rate as described, in the real world, the active power output will follow the characteristic oscillating around it. Therefore the curve shall be target characteristic.</w:t>
      </w:r>
    </w:p>
  </w:comment>
  <w:comment w:id="247" w:author="Author" w:initials="A">
    <w:p w14:paraId="349E23C8" w14:textId="77777777" w:rsidR="00681D5C" w:rsidRDefault="00CB102D">
      <w:pPr>
        <w:pStyle w:val="CommentText"/>
      </w:pPr>
      <w:r>
        <w:rPr>
          <w:rStyle w:val="CommentReference"/>
        </w:rPr>
        <w:annotationRef/>
      </w:r>
      <w:r w:rsidR="00681D5C">
        <w:rPr>
          <w:lang w:val="it-CH"/>
        </w:rPr>
        <w:t>5sec, including 2s time delay seems unreasonably fast for specific generating unit technology. The requirement shall not be deemed to exclude generating technologies from connecting to the grid.</w:t>
      </w:r>
    </w:p>
  </w:comment>
  <w:comment w:id="254" w:author="Author" w:initials="A">
    <w:p w14:paraId="07832A87" w14:textId="77777777" w:rsidR="008E0100" w:rsidRDefault="008E0100" w:rsidP="002756A5">
      <w:pPr>
        <w:pStyle w:val="CommentText"/>
      </w:pPr>
      <w:r>
        <w:rPr>
          <w:rStyle w:val="CommentReference"/>
        </w:rPr>
        <w:annotationRef/>
      </w:r>
      <w:r>
        <w:rPr>
          <w:lang w:val="it-CH"/>
        </w:rPr>
        <w:t>Just in case the sentence will be kept, the protection settings are typically discussed between plant facility owner and the RSO/TSO.</w:t>
      </w:r>
    </w:p>
  </w:comment>
  <w:comment w:id="256" w:author="Author" w:initials="A">
    <w:p w14:paraId="21BE13B2" w14:textId="77777777" w:rsidR="00B37820" w:rsidRDefault="00B37820" w:rsidP="002756A5">
      <w:pPr>
        <w:pStyle w:val="CommentText"/>
      </w:pPr>
      <w:r>
        <w:rPr>
          <w:rStyle w:val="CommentReference"/>
        </w:rPr>
        <w:annotationRef/>
      </w:r>
      <w:r>
        <w:rPr>
          <w:lang w:val="it-CH"/>
        </w:rPr>
        <w:t xml:space="preserve">A PGM with black start capability shall be able to connect to a black busbar (a busbar without voltage). </w:t>
      </w:r>
    </w:p>
  </w:comment>
  <w:comment w:id="261" w:author="Author" w:initials="A">
    <w:p w14:paraId="02E4BEF7" w14:textId="77777777" w:rsidR="007161B9" w:rsidRDefault="007161B9">
      <w:pPr>
        <w:pStyle w:val="CommentText"/>
      </w:pPr>
      <w:r>
        <w:rPr>
          <w:rStyle w:val="CommentReference"/>
        </w:rPr>
        <w:annotationRef/>
      </w:r>
      <w:r>
        <w:rPr>
          <w:lang w:val="it-CH"/>
        </w:rPr>
        <w:t>Voltage control is expected to be active only when the generating unit is not in parallel to the grid.</w:t>
      </w:r>
    </w:p>
    <w:p w14:paraId="537AF297" w14:textId="77777777" w:rsidR="007161B9" w:rsidRDefault="007161B9" w:rsidP="002756A5">
      <w:pPr>
        <w:pStyle w:val="CommentText"/>
      </w:pPr>
      <w:r>
        <w:rPr>
          <w:lang w:val="it-CH"/>
        </w:rPr>
        <w:t xml:space="preserve">When not interconnected to the grid there could be multiple units in operation together that use reactive power load sharing mode instead of voltage droop control mode. Black start and houseload operation (and "industrial islands") are "engineered" operative condition for which the best solution is defined depending on site and operative conditions. </w:t>
      </w:r>
    </w:p>
  </w:comment>
  <w:comment w:id="276" w:author="Author" w:initials="A">
    <w:p w14:paraId="48F29788" w14:textId="77777777" w:rsidR="00A23CA5" w:rsidRDefault="00A23CA5" w:rsidP="002756A5">
      <w:pPr>
        <w:pStyle w:val="CommentText"/>
      </w:pPr>
      <w:r>
        <w:rPr>
          <w:rStyle w:val="CommentReference"/>
        </w:rPr>
        <w:annotationRef/>
      </w:r>
      <w:r>
        <w:rPr>
          <w:lang w:val="it-CH"/>
        </w:rPr>
        <w:t>"parallel operation" can be easily misunderstood for operation interconnected to the grid. It is recommended to delete the adjective "parallel"</w:t>
      </w:r>
    </w:p>
  </w:comment>
  <w:comment w:id="279" w:author="Author" w:initials="A">
    <w:p w14:paraId="363D54B0" w14:textId="77777777" w:rsidR="0079278F" w:rsidRDefault="00AF3EA6" w:rsidP="002756A5">
      <w:pPr>
        <w:pStyle w:val="CommentText"/>
      </w:pPr>
      <w:r>
        <w:rPr>
          <w:rStyle w:val="CommentReference"/>
        </w:rPr>
        <w:annotationRef/>
      </w:r>
      <w:r w:rsidR="0079278F">
        <w:rPr>
          <w:lang w:val="it-CH"/>
        </w:rPr>
        <w:t>The control modes of the Power Generating Units is engineered/defined in advance so that to achieve the more effective solution</w:t>
      </w:r>
    </w:p>
  </w:comment>
  <w:comment w:id="281" w:author="Author" w:initials="A">
    <w:p w14:paraId="288F1E2C" w14:textId="27EC95F0" w:rsidR="00744C34" w:rsidRDefault="00744C34" w:rsidP="002756A5">
      <w:pPr>
        <w:pStyle w:val="CommentText"/>
      </w:pPr>
      <w:r>
        <w:rPr>
          <w:rStyle w:val="CommentReference"/>
        </w:rPr>
        <w:annotationRef/>
      </w:r>
      <w:r>
        <w:rPr>
          <w:lang w:val="it-CH"/>
        </w:rPr>
        <w:t>It seems this part is covered in art 14(a)(v)</w:t>
      </w:r>
    </w:p>
  </w:comment>
  <w:comment w:id="286" w:author="Author" w:initials="A">
    <w:p w14:paraId="01825B7F" w14:textId="77777777" w:rsidR="00F744E3" w:rsidRDefault="00F744E3" w:rsidP="002756A5">
      <w:pPr>
        <w:pStyle w:val="CommentText"/>
      </w:pPr>
      <w:r>
        <w:rPr>
          <w:rStyle w:val="CommentReference"/>
        </w:rPr>
        <w:annotationRef/>
      </w:r>
      <w:r>
        <w:rPr>
          <w:lang w:val="it-CH"/>
        </w:rPr>
        <w:t>Remove LFSM, island operation can be also islanding of an industrial operation, which is not necessarily LFSM as active power control mode. There should be no obligation unless requested to operate with LFSM logic in such plants (where typically the island mode operation is engineered).</w:t>
      </w:r>
    </w:p>
  </w:comment>
  <w:comment w:id="289" w:author="Author" w:initials="A">
    <w:p w14:paraId="078E7AA6" w14:textId="77777777" w:rsidR="00BF1623" w:rsidRDefault="00BF1623">
      <w:pPr>
        <w:pStyle w:val="CommentText"/>
      </w:pPr>
      <w:r>
        <w:rPr>
          <w:rStyle w:val="CommentReference"/>
        </w:rPr>
        <w:annotationRef/>
      </w:r>
      <w:r>
        <w:rPr>
          <w:lang w:val="it-CH"/>
        </w:rPr>
        <w:t>The majority of island mode operation consist of transition of a Power generating facility from inetrconnected to the grid to island operation. The originally proposed text does not reflect such reality. This should include intentional island operation, which consist of separating a power generating facility (eg industrial plant, cogeneration, etc.) from the grid for example in case of adverse weather forecasted condition.</w:t>
      </w:r>
    </w:p>
    <w:p w14:paraId="0003F42C" w14:textId="77777777" w:rsidR="00BF1623" w:rsidRDefault="00BF1623">
      <w:pPr>
        <w:pStyle w:val="CommentText"/>
      </w:pPr>
    </w:p>
    <w:p w14:paraId="273DA957" w14:textId="77777777" w:rsidR="00BF1623" w:rsidRDefault="00BF1623" w:rsidP="002756A5">
      <w:pPr>
        <w:pStyle w:val="CommentText"/>
      </w:pPr>
      <w:r>
        <w:rPr>
          <w:lang w:val="it-CH"/>
        </w:rPr>
        <w:t>For big system split the definition of grid status shall be part of DSO, RSO and TSO duty. In the present RfG there is plenty of requirements associated to remote real time control which shall be based on such information. Control mode switch can be defined as required (master slave operation..) in cooperation with DSO, RSO and TSO.</w:t>
      </w:r>
    </w:p>
  </w:comment>
  <w:comment w:id="292" w:author="Author" w:initials="A">
    <w:p w14:paraId="090673E3" w14:textId="77777777" w:rsidR="00111AE5" w:rsidRDefault="00111AE5" w:rsidP="002756A5">
      <w:pPr>
        <w:pStyle w:val="CommentText"/>
      </w:pPr>
      <w:r>
        <w:rPr>
          <w:rStyle w:val="CommentReference"/>
        </w:rPr>
        <w:annotationRef/>
      </w:r>
      <w:r>
        <w:rPr>
          <w:lang w:val="it-CH"/>
        </w:rPr>
        <w:t>Maybe prime mover is not defined in the RfG..</w:t>
      </w:r>
    </w:p>
  </w:comment>
  <w:comment w:id="293" w:author="Author" w:initials="A">
    <w:p w14:paraId="5DCFA1BC" w14:textId="77777777" w:rsidR="007714D2" w:rsidRDefault="007714D2" w:rsidP="002756A5">
      <w:pPr>
        <w:pStyle w:val="CommentText"/>
      </w:pPr>
      <w:r>
        <w:rPr>
          <w:rStyle w:val="CommentReference"/>
        </w:rPr>
        <w:annotationRef/>
      </w:r>
      <w:r>
        <w:rPr>
          <w:lang w:val="it-CH"/>
        </w:rPr>
        <w:t>The adjective "quick " shall be better defined.. It can be interpreted as well for long period of time (hours), which is not necessarily appropriate. 15min is proposed in line with the following art 14(4)(ii)</w:t>
      </w:r>
    </w:p>
  </w:comment>
  <w:comment w:id="296" w:author="Author" w:initials="A">
    <w:p w14:paraId="4529DDD4" w14:textId="77777777" w:rsidR="00104EDD" w:rsidRDefault="00104EDD" w:rsidP="002756A5">
      <w:pPr>
        <w:pStyle w:val="CommentText"/>
      </w:pPr>
      <w:r>
        <w:rPr>
          <w:rStyle w:val="CommentReference"/>
        </w:rPr>
        <w:annotationRef/>
      </w:r>
      <w:r>
        <w:rPr>
          <w:lang w:val="it-CH"/>
        </w:rPr>
        <w:t>It is common practice to use the position signals of the main circuit breaker of the power generating plant. Weather this belongs to the system operators or plant facility owner, this shall be not considered relevant and eventually subject to agreements among parties. In case there is a circuit breaker belonging to the grid/system operator and a power generating plant circuit breaker, it is expected that in case the first open, it will command open the Power generating facility one.</w:t>
      </w:r>
    </w:p>
  </w:comment>
  <w:comment w:id="302" w:author="Author" w:initials="A">
    <w:p w14:paraId="14ADFD09" w14:textId="77777777" w:rsidR="00737548" w:rsidRDefault="00737548" w:rsidP="002756A5">
      <w:pPr>
        <w:pStyle w:val="CommentText"/>
      </w:pPr>
      <w:r>
        <w:rPr>
          <w:rStyle w:val="CommentReference"/>
        </w:rPr>
        <w:annotationRef/>
      </w:r>
      <w:r>
        <w:rPr>
          <w:lang w:val="it-CH"/>
        </w:rPr>
        <w:t>It is not clear what is requested nor for what purpose it shall be used. Therefore it is proposed to be deleted. It is recommended/expected this topic to be discussed with manufacturer prior to introduce such new requirement in the RfG.</w:t>
      </w:r>
    </w:p>
  </w:comment>
  <w:comment w:id="305" w:author="Author" w:initials="A">
    <w:p w14:paraId="493B3016" w14:textId="77777777" w:rsidR="00F426C0" w:rsidRDefault="00F426C0" w:rsidP="002756A5">
      <w:pPr>
        <w:pStyle w:val="CommentText"/>
      </w:pPr>
      <w:r>
        <w:rPr>
          <w:rStyle w:val="CommentReference"/>
        </w:rPr>
        <w:annotationRef/>
      </w:r>
      <w:r>
        <w:rPr>
          <w:lang w:val="it-CH"/>
        </w:rPr>
        <w:t>Model validation could be needed to be carried out at plant site. The model is not necessarily a given before connecting the generating unit to the grid. The process shall allow for such eventuality.</w:t>
      </w:r>
    </w:p>
  </w:comment>
  <w:comment w:id="306" w:author="Author" w:initials="A">
    <w:p w14:paraId="52946B9B" w14:textId="77777777" w:rsidR="0011087A" w:rsidRDefault="0011087A" w:rsidP="002756A5">
      <w:pPr>
        <w:pStyle w:val="CommentText"/>
      </w:pPr>
      <w:r>
        <w:rPr>
          <w:rStyle w:val="CommentReference"/>
        </w:rPr>
        <w:annotationRef/>
      </w:r>
      <w:r>
        <w:rPr>
          <w:lang w:val="it-CH"/>
        </w:rPr>
        <w:t>There is no library for main electrical protection model in main simulation software. What can be provided as accompanying document are protection settings as set on the protections. This can be used to create function in the model that trigger the behaviour, to be done by system operator.</w:t>
      </w:r>
    </w:p>
  </w:comment>
  <w:comment w:id="313" w:author="Author" w:initials="A">
    <w:p w14:paraId="002956E4" w14:textId="77777777" w:rsidR="00B61437" w:rsidRDefault="00385440">
      <w:pPr>
        <w:pStyle w:val="CommentText"/>
      </w:pPr>
      <w:r>
        <w:rPr>
          <w:rStyle w:val="CommentReference"/>
        </w:rPr>
        <w:annotationRef/>
      </w:r>
      <w:r w:rsidR="00B61437">
        <w:rPr>
          <w:lang w:val="it-CH"/>
        </w:rPr>
        <w:t>Manufacture simulation model proprietary information shall be properly protected!</w:t>
      </w:r>
    </w:p>
    <w:p w14:paraId="72BAD683" w14:textId="77777777" w:rsidR="00B61437" w:rsidRDefault="00B61437" w:rsidP="002756A5">
      <w:pPr>
        <w:pStyle w:val="CommentText"/>
      </w:pPr>
      <w:r>
        <w:rPr>
          <w:lang w:val="it-CH"/>
        </w:rPr>
        <w:t>This same comment shall be considered extended to the complete document, whether or not explicitly indicated in the following..</w:t>
      </w:r>
    </w:p>
  </w:comment>
  <w:comment w:id="314" w:author="Author" w:initials="A">
    <w:p w14:paraId="1AE62F6E" w14:textId="77777777" w:rsidR="008A24C5" w:rsidRDefault="00875C1F">
      <w:pPr>
        <w:pStyle w:val="CommentText"/>
      </w:pPr>
      <w:r>
        <w:rPr>
          <w:rStyle w:val="CommentReference"/>
        </w:rPr>
        <w:annotationRef/>
      </w:r>
      <w:r w:rsidR="008A24C5">
        <w:rPr>
          <w:lang w:val="it-CH"/>
        </w:rPr>
        <w:t>These values may come from the system operator or they belong to short circuit study.</w:t>
      </w:r>
    </w:p>
    <w:p w14:paraId="0BB63E18" w14:textId="77777777" w:rsidR="008A24C5" w:rsidRDefault="008A24C5">
      <w:pPr>
        <w:pStyle w:val="CommentText"/>
      </w:pPr>
      <w:r>
        <w:rPr>
          <w:lang w:val="it-CH"/>
        </w:rPr>
        <w:t>These values are not deliverable of a dynamic simulation study or information related to the PGM model.</w:t>
      </w:r>
    </w:p>
    <w:p w14:paraId="6978DBDC" w14:textId="77777777" w:rsidR="008A24C5" w:rsidRDefault="008A24C5">
      <w:pPr>
        <w:pStyle w:val="CommentText"/>
      </w:pPr>
      <w:r>
        <w:rPr>
          <w:lang w:val="it-CH"/>
        </w:rPr>
        <w:t>For synchronous generators, reactances are used for detailed analysis.</w:t>
      </w:r>
    </w:p>
    <w:p w14:paraId="5C976927" w14:textId="77777777" w:rsidR="008A24C5" w:rsidRDefault="008A24C5">
      <w:pPr>
        <w:pStyle w:val="CommentText"/>
      </w:pPr>
      <w:r>
        <w:rPr>
          <w:lang w:val="it-CH"/>
        </w:rPr>
        <w:t>Finally Scc or Icc and X/R representation is grid specific and does not properly represent a synchronous generator contribution.</w:t>
      </w:r>
    </w:p>
    <w:p w14:paraId="37A9DC07" w14:textId="77777777" w:rsidR="008A24C5" w:rsidRDefault="008A24C5">
      <w:pPr>
        <w:pStyle w:val="CommentText"/>
      </w:pPr>
    </w:p>
    <w:p w14:paraId="5B24C3C0" w14:textId="77777777" w:rsidR="008A24C5" w:rsidRDefault="008A24C5">
      <w:pPr>
        <w:pStyle w:val="CommentText"/>
      </w:pPr>
      <w:r>
        <w:rPr>
          <w:lang w:val="it-CH"/>
        </w:rPr>
        <w:t>We recommend to remove or better clarify.</w:t>
      </w:r>
    </w:p>
  </w:comment>
  <w:comment w:id="318" w:author="Author" w:initials="A">
    <w:p w14:paraId="35DBD8AC" w14:textId="77777777" w:rsidR="008558B4" w:rsidRDefault="001C5F94">
      <w:pPr>
        <w:pStyle w:val="CommentText"/>
      </w:pPr>
      <w:r>
        <w:rPr>
          <w:rStyle w:val="CommentReference"/>
        </w:rPr>
        <w:annotationRef/>
      </w:r>
      <w:r w:rsidR="008558B4">
        <w:rPr>
          <w:lang w:val="it-CH"/>
        </w:rPr>
        <w:t xml:space="preserve">It is the task of the PGM to ensure capabilities of complying with the requirements. However, it is not reasonable that manufacturers invest in model validation with any simulation software on the market, including keeping the model updated. In fact, many simulation softwares have yearly release and this concept would transform manufacturers in IT department (with yearly fee of each licence, dedicated personnel, revalidation etc.). </w:t>
      </w:r>
    </w:p>
    <w:p w14:paraId="08F4DC49" w14:textId="77777777" w:rsidR="008558B4" w:rsidRDefault="008558B4">
      <w:pPr>
        <w:pStyle w:val="CommentText"/>
      </w:pPr>
      <w:r>
        <w:rPr>
          <w:lang w:val="it-CH"/>
        </w:rPr>
        <w:t>There is a real need for having system operator to force simulation software to be as much as compatible within each other and providing consistent equivalent results.</w:t>
      </w:r>
    </w:p>
  </w:comment>
  <w:comment w:id="321" w:author="Author" w:initials="A">
    <w:p w14:paraId="75C856A6" w14:textId="77777777" w:rsidR="0039732A" w:rsidRDefault="0039732A">
      <w:pPr>
        <w:pStyle w:val="CommentText"/>
      </w:pPr>
      <w:r>
        <w:rPr>
          <w:rStyle w:val="CommentReference"/>
        </w:rPr>
        <w:annotationRef/>
      </w:r>
      <w:r>
        <w:rPr>
          <w:lang w:val="it-CH"/>
        </w:rPr>
        <w:t>We wonder why this wording is not present in art 14. Hence, we also wonder if the values in Table XX-1 and XX2 can be enlarged.</w:t>
      </w:r>
    </w:p>
  </w:comment>
  <w:comment w:id="325" w:author="Author" w:initials="A">
    <w:p w14:paraId="764015E9" w14:textId="77777777" w:rsidR="00E506B1" w:rsidRDefault="00E506B1" w:rsidP="002756A5">
      <w:pPr>
        <w:pStyle w:val="CommentText"/>
      </w:pPr>
      <w:r>
        <w:rPr>
          <w:rStyle w:val="CommentReference"/>
        </w:rPr>
        <w:annotationRef/>
      </w:r>
      <w:r>
        <w:rPr>
          <w:lang w:val="it-CH"/>
        </w:rPr>
        <w:t>See previous similar comment. There is no need to consider multiple contemporary event to prove robustness.</w:t>
      </w:r>
    </w:p>
  </w:comment>
  <w:comment w:id="332" w:author="Author" w:initials="A">
    <w:p w14:paraId="1F2FD50F" w14:textId="77777777" w:rsidR="003E351C" w:rsidRDefault="00596313" w:rsidP="002756A5">
      <w:pPr>
        <w:pStyle w:val="CommentText"/>
      </w:pPr>
      <w:r>
        <w:rPr>
          <w:rStyle w:val="CommentReference"/>
        </w:rPr>
        <w:annotationRef/>
      </w:r>
      <w:r w:rsidR="003E351C">
        <w:rPr>
          <w:lang w:val="it-CH"/>
        </w:rPr>
        <w:t>It is recommended to add boundary limits of the expected reactive power capability. They shall not exceed Type C/D limits and in general they shall be defined based on typical capabilities associated to technologies.</w:t>
      </w:r>
    </w:p>
  </w:comment>
  <w:comment w:id="339" w:author="Author" w:initials="A">
    <w:p w14:paraId="3A0999A1" w14:textId="77777777" w:rsidR="00766AB0" w:rsidRDefault="00766AB0" w:rsidP="00766AB0">
      <w:pPr>
        <w:pStyle w:val="CommentText"/>
      </w:pPr>
      <w:r>
        <w:rPr>
          <w:rStyle w:val="CommentReference"/>
        </w:rPr>
        <w:annotationRef/>
      </w:r>
      <w:r>
        <w:rPr>
          <w:lang w:val="it-CH"/>
        </w:rPr>
        <w:t>For small generating unit, reactive and power factor control are typically requested as control modes (unlike constant terminal voltage). Viceversa, costant terminal Voltage control seems more applicable as Power Generating Unit terminals (at Power generating module terminals Q, PF and Q(U) are often the typical control modes). Seems applicablealso to PPMs..</w:t>
      </w:r>
    </w:p>
  </w:comment>
  <w:comment w:id="338" w:author="Author" w:initials="A">
    <w:p w14:paraId="5731C389" w14:textId="77777777" w:rsidR="00A1175C" w:rsidRDefault="00A1175C" w:rsidP="002756A5">
      <w:pPr>
        <w:pStyle w:val="CommentText"/>
      </w:pPr>
      <w:r>
        <w:rPr>
          <w:rStyle w:val="CommentReference"/>
        </w:rPr>
        <w:annotationRef/>
      </w:r>
      <w:r>
        <w:rPr>
          <w:lang w:val="it-CH"/>
        </w:rPr>
        <w:t>The PGM shall be able Q and PF control (and others). The wording seems to point to have the generating unit operating only in voltage control. Recommended to re-check the sentence to include appropriate controllabilities.</w:t>
      </w:r>
    </w:p>
  </w:comment>
  <w:comment w:id="340" w:author="Author" w:initials="A">
    <w:p w14:paraId="0AA13392" w14:textId="77777777" w:rsidR="00C039B6" w:rsidRDefault="00936B1B">
      <w:pPr>
        <w:pStyle w:val="CommentText"/>
      </w:pPr>
      <w:r>
        <w:rPr>
          <w:rStyle w:val="CommentReference"/>
        </w:rPr>
        <w:annotationRef/>
      </w:r>
      <w:r w:rsidR="00C039B6">
        <w:rPr>
          <w:lang w:val="it-CH"/>
        </w:rPr>
        <w:t>Operating range shall be better qualified: active power, reactive etc.</w:t>
      </w:r>
    </w:p>
  </w:comment>
  <w:comment w:id="336" w:author="Author" w:initials="A">
    <w:p w14:paraId="0ED536C9" w14:textId="328D9C75" w:rsidR="009A7085" w:rsidRDefault="009A7085">
      <w:pPr>
        <w:pStyle w:val="CommentText"/>
      </w:pPr>
      <w:r>
        <w:rPr>
          <w:rStyle w:val="CommentReference"/>
        </w:rPr>
        <w:annotationRef/>
      </w:r>
      <w:r>
        <w:rPr>
          <w:lang w:val="it-CH"/>
        </w:rPr>
        <w:t>The sentence .. Shall be equipped with ... The voltage contro system shall include at least:...</w:t>
      </w:r>
    </w:p>
    <w:p w14:paraId="24A37092" w14:textId="77777777" w:rsidR="009A7085" w:rsidRDefault="009A7085">
      <w:pPr>
        <w:pStyle w:val="CommentText"/>
      </w:pPr>
    </w:p>
    <w:p w14:paraId="2D2269AE" w14:textId="77777777" w:rsidR="009A7085" w:rsidRDefault="009A7085">
      <w:pPr>
        <w:pStyle w:val="CommentText"/>
      </w:pPr>
      <w:r>
        <w:rPr>
          <w:lang w:val="it-CH"/>
        </w:rPr>
        <w:t>Can be replaced by</w:t>
      </w:r>
    </w:p>
    <w:p w14:paraId="1C3D0D7B" w14:textId="77777777" w:rsidR="009A7085" w:rsidRDefault="009A7085">
      <w:pPr>
        <w:pStyle w:val="CommentText"/>
      </w:pPr>
    </w:p>
    <w:p w14:paraId="65B9C352" w14:textId="77777777" w:rsidR="009A7085" w:rsidRDefault="009A7085" w:rsidP="002756A5">
      <w:pPr>
        <w:pStyle w:val="CommentText"/>
      </w:pPr>
      <w:r>
        <w:rPr>
          <w:lang w:val="it-CH"/>
        </w:rPr>
        <w:t>.. Shall be equipped with an AVR. The AVR shall include at least: ...</w:t>
      </w:r>
    </w:p>
  </w:comment>
  <w:comment w:id="341" w:author="Author" w:initials="A">
    <w:p w14:paraId="699DEA8F" w14:textId="77777777" w:rsidR="003838E7" w:rsidRDefault="003838E7">
      <w:pPr>
        <w:pStyle w:val="CommentText"/>
      </w:pPr>
      <w:r>
        <w:rPr>
          <w:rStyle w:val="CommentReference"/>
        </w:rPr>
        <w:annotationRef/>
      </w:r>
      <w:r>
        <w:rPr>
          <w:lang w:val="it-CH"/>
        </w:rPr>
        <w:t>Reactive power requirements is specified at the Point of Common Coupling (connection point) therefore it is not clear what the requirement is addressing. PGU capabilities normally consider reactive power associated to the equipment installed in the Power Generating Facility.</w:t>
      </w:r>
    </w:p>
    <w:p w14:paraId="6A3C4F7B" w14:textId="77777777" w:rsidR="003838E7" w:rsidRDefault="003838E7">
      <w:pPr>
        <w:pStyle w:val="CommentText"/>
      </w:pPr>
      <w:r>
        <w:rPr>
          <w:lang w:val="it-CH"/>
        </w:rPr>
        <w:t>The article soe also not clarify who has to provide what.</w:t>
      </w:r>
    </w:p>
    <w:p w14:paraId="3EE7B98A" w14:textId="77777777" w:rsidR="003838E7" w:rsidRDefault="003838E7" w:rsidP="002756A5">
      <w:pPr>
        <w:pStyle w:val="CommentText"/>
      </w:pPr>
      <w:r>
        <w:rPr>
          <w:lang w:val="it-CH"/>
        </w:rPr>
        <w:t>We recommend either to draft the art with more clarity or delete it.</w:t>
      </w:r>
    </w:p>
  </w:comment>
  <w:comment w:id="345" w:author="Author" w:initials="A">
    <w:p w14:paraId="36CF1F5E" w14:textId="77777777" w:rsidR="00F6705B" w:rsidRDefault="00F6705B">
      <w:pPr>
        <w:pStyle w:val="CommentText"/>
      </w:pPr>
      <w:r>
        <w:rPr>
          <w:rStyle w:val="CommentReference"/>
        </w:rPr>
        <w:annotationRef/>
      </w:r>
      <w:r>
        <w:rPr>
          <w:lang w:val="it-CH"/>
        </w:rPr>
        <w:t>Voltage control system is synonimous of AVR.</w:t>
      </w:r>
    </w:p>
  </w:comment>
  <w:comment w:id="349" w:author="Author" w:initials="A">
    <w:p w14:paraId="3137CEF0" w14:textId="77777777" w:rsidR="00E4573D" w:rsidRDefault="00E4573D">
      <w:pPr>
        <w:pStyle w:val="CommentText"/>
      </w:pPr>
      <w:r>
        <w:rPr>
          <w:rStyle w:val="CommentReference"/>
        </w:rPr>
        <w:annotationRef/>
      </w:r>
      <w:r>
        <w:t>based on experience damping capability between 0.1 and 0.3 is difficult to be tuned an demonstrated, therefore EUTurbines recommends a frequency range between 0.3 and 1Hz. Note that the recommended range is in line with UK requirements where the topic has been deeply investigated.</w:t>
      </w:r>
    </w:p>
  </w:comment>
  <w:comment w:id="352" w:author="Author" w:initials="A">
    <w:p w14:paraId="346F0F86" w14:textId="611420E9" w:rsidR="00FE141C" w:rsidRDefault="00FE141C">
      <w:pPr>
        <w:pStyle w:val="CommentText"/>
      </w:pPr>
      <w:r>
        <w:rPr>
          <w:rStyle w:val="CommentReference"/>
        </w:rPr>
        <w:annotationRef/>
      </w:r>
      <w:r>
        <w:rPr>
          <w:lang w:val="it-CH"/>
        </w:rPr>
        <w:t>System studies to tune the PSS are based on input data provided by TSOs</w:t>
      </w:r>
    </w:p>
  </w:comment>
  <w:comment w:id="353" w:author="Author" w:initials="A">
    <w:p w14:paraId="12DD1EE1" w14:textId="77777777" w:rsidR="00407CEB" w:rsidRDefault="00407CEB" w:rsidP="002756A5">
      <w:pPr>
        <w:pStyle w:val="CommentText"/>
      </w:pPr>
      <w:r>
        <w:rPr>
          <w:rStyle w:val="CommentReference"/>
        </w:rPr>
        <w:annotationRef/>
      </w:r>
      <w:r>
        <w:rPr>
          <w:lang w:val="it-CH"/>
        </w:rPr>
        <w:t>PSS provides very limited contribution on small units, but it adds a lot to the complexity of the architecture and settings of the system.</w:t>
      </w:r>
    </w:p>
  </w:comment>
  <w:comment w:id="355" w:author="Author" w:initials="A">
    <w:p w14:paraId="7A83FBB3" w14:textId="77777777" w:rsidR="00FF0291" w:rsidRDefault="00F56742">
      <w:pPr>
        <w:pStyle w:val="CommentText"/>
      </w:pPr>
      <w:r>
        <w:rPr>
          <w:rStyle w:val="CommentReference"/>
        </w:rPr>
        <w:annotationRef/>
      </w:r>
      <w:r w:rsidR="00FF0291">
        <w:rPr>
          <w:lang w:val="it-CH"/>
        </w:rPr>
        <w:t>Recommended to remove Type D threshold and make the requirement applicable for all Type D units.</w:t>
      </w:r>
    </w:p>
    <w:p w14:paraId="258E2804" w14:textId="77777777" w:rsidR="00FF0291" w:rsidRDefault="00FF0291">
      <w:pPr>
        <w:pStyle w:val="CommentText"/>
      </w:pPr>
      <w:r>
        <w:rPr>
          <w:lang w:val="it-CH"/>
        </w:rPr>
        <w:t>Based on simulation criteria, higher ROCOF can lead to technical issues, as presented during GC ESC presentation and multilateral meetings with ACER, ENTSOE, VGBE and Euroelectric.</w:t>
      </w:r>
    </w:p>
  </w:comment>
  <w:comment w:id="375" w:author="Author" w:initials="A">
    <w:p w14:paraId="28C47FDA" w14:textId="77777777" w:rsidR="00BF2476" w:rsidRDefault="00BF2476">
      <w:pPr>
        <w:pStyle w:val="CommentText"/>
      </w:pPr>
      <w:r>
        <w:rPr>
          <w:rStyle w:val="CommentReference"/>
        </w:rPr>
        <w:annotationRef/>
      </w:r>
      <w:r>
        <w:rPr>
          <w:lang w:val="it-CH"/>
        </w:rPr>
        <w:t>We keep considering the need for this article which received consensus from participants to EUTurbines workshop</w:t>
      </w:r>
    </w:p>
  </w:comment>
  <w:comment w:id="381" w:author="Author" w:initials="A">
    <w:p w14:paraId="5C3961F4" w14:textId="77777777" w:rsidR="00083437" w:rsidRDefault="00083437">
      <w:pPr>
        <w:pStyle w:val="CommentText"/>
      </w:pPr>
      <w:r>
        <w:rPr>
          <w:rStyle w:val="CommentReference"/>
        </w:rPr>
        <w:annotationRef/>
      </w:r>
      <w:r>
        <w:t>We keep considering the need for this article which received consensus from participants to EUTurbines workshop</w:t>
      </w:r>
    </w:p>
  </w:comment>
  <w:comment w:id="389" w:author="Author" w:initials="A">
    <w:p w14:paraId="1A745ED7" w14:textId="77777777" w:rsidR="00A2274E" w:rsidRDefault="00A2274E" w:rsidP="002756A5">
      <w:pPr>
        <w:pStyle w:val="CommentText"/>
      </w:pPr>
      <w:r>
        <w:rPr>
          <w:rStyle w:val="CommentReference"/>
        </w:rPr>
        <w:annotationRef/>
      </w:r>
      <w:r>
        <w:rPr>
          <w:lang w:val="it-CH"/>
        </w:rPr>
        <w:t>Text as proposed by EG HCF</w:t>
      </w:r>
    </w:p>
  </w:comment>
  <w:comment w:id="394" w:author="Author" w:initials="A">
    <w:p w14:paraId="104BED85" w14:textId="77777777" w:rsidR="008228D9" w:rsidRDefault="008228D9">
      <w:pPr>
        <w:pStyle w:val="CommentText"/>
      </w:pPr>
      <w:r>
        <w:rPr>
          <w:rStyle w:val="CommentReference"/>
        </w:rPr>
        <w:annotationRef/>
      </w:r>
      <w:r>
        <w:t>Clearly state the need of equipment certificates being based on certification scheme; this is all specified within the compliance scheme</w:t>
      </w:r>
    </w:p>
  </w:comment>
  <w:comment w:id="418" w:author="Author" w:initials="A">
    <w:p w14:paraId="2CC7FA50" w14:textId="77777777" w:rsidR="00D23731" w:rsidRDefault="00D23731">
      <w:pPr>
        <w:pStyle w:val="CommentText"/>
      </w:pPr>
      <w:r>
        <w:rPr>
          <w:rStyle w:val="CommentReference"/>
        </w:rPr>
        <w:annotationRef/>
      </w:r>
      <w:r>
        <w:rPr>
          <w:lang w:val="it-CH"/>
        </w:rPr>
        <w:t xml:space="preserve">Verification, also through simulation, shall be aimed to prove compliance to previously stated requirements. </w:t>
      </w:r>
    </w:p>
    <w:p w14:paraId="0EDA9E6A" w14:textId="77777777" w:rsidR="00D23731" w:rsidRDefault="00D23731">
      <w:pPr>
        <w:pStyle w:val="CommentText"/>
      </w:pPr>
      <w:r>
        <w:rPr>
          <w:lang w:val="it-CH"/>
        </w:rPr>
        <w:t>This lines can imply control modes not foreseen in previous chapter of the RfG and it can lead to logics different from what described in previous chapters.</w:t>
      </w:r>
    </w:p>
    <w:p w14:paraId="73FC09B1" w14:textId="77777777" w:rsidR="00D23731" w:rsidRDefault="00D23731">
      <w:pPr>
        <w:pStyle w:val="CommentText"/>
      </w:pPr>
      <w:r>
        <w:t>What is "close loop control" and when is "stability compliance of LFSM-O" is not in fact previously described.</w:t>
      </w:r>
    </w:p>
    <w:p w14:paraId="270CCC8E" w14:textId="77777777" w:rsidR="00D23731" w:rsidRDefault="00D23731">
      <w:pPr>
        <w:pStyle w:val="CommentText"/>
      </w:pPr>
      <w:r>
        <w:rPr>
          <w:lang w:val="it-CH"/>
        </w:rPr>
        <w:t>Compliance simulation shall not become an indirect requirements to something not defined in previous chapters.</w:t>
      </w:r>
    </w:p>
    <w:p w14:paraId="2B0018A4" w14:textId="77777777" w:rsidR="00D23731" w:rsidRDefault="00D23731">
      <w:pPr>
        <w:pStyle w:val="CommentText"/>
      </w:pPr>
      <w:r>
        <w:rPr>
          <w:lang w:val="it-CH"/>
        </w:rPr>
        <w:t>Remove the sub article.</w:t>
      </w:r>
    </w:p>
  </w:comment>
  <w:comment w:id="422" w:author="Author" w:initials="A">
    <w:p w14:paraId="776F631F" w14:textId="533A3C80" w:rsidR="008A3A05" w:rsidRDefault="00092736">
      <w:pPr>
        <w:pStyle w:val="CommentText"/>
      </w:pPr>
      <w:r>
        <w:rPr>
          <w:rStyle w:val="CommentReference"/>
        </w:rPr>
        <w:annotationRef/>
      </w:r>
      <w:r w:rsidR="008A3A05">
        <w:rPr>
          <w:lang w:val="it-CH"/>
        </w:rPr>
        <w:t>This control mode is not defined in previous chapter within the RfG.</w:t>
      </w:r>
    </w:p>
    <w:p w14:paraId="073AA3E3" w14:textId="77777777" w:rsidR="008A3A05" w:rsidRDefault="008A3A05">
      <w:pPr>
        <w:pStyle w:val="CommentText"/>
      </w:pPr>
      <w:r>
        <w:rPr>
          <w:lang w:val="it-CH"/>
        </w:rPr>
        <w:t>Verification, also through, simulation shall be aimed to prove compliance to previously stated requirements, complaince simulation shall not become indirect requirements. Remove the sub article.</w:t>
      </w:r>
    </w:p>
    <w:p w14:paraId="6FADE63F" w14:textId="77777777" w:rsidR="008A3A05" w:rsidRDefault="008A3A05">
      <w:pPr>
        <w:pStyle w:val="CommentText"/>
      </w:pPr>
      <w:r>
        <w:rPr>
          <w:lang w:val="it-CH"/>
        </w:rPr>
        <w:t>It is not clear what the aim of this verification and compliance against which acceptance criteria. The appropriate settings shall be defined and are function of the condition of the point of connection.</w:t>
      </w:r>
    </w:p>
    <w:p w14:paraId="7D66F439" w14:textId="77777777" w:rsidR="008A3A05" w:rsidRDefault="008A3A05">
      <w:pPr>
        <w:pStyle w:val="CommentText"/>
      </w:pPr>
      <w:r>
        <w:rPr>
          <w:lang w:val="it-CH"/>
        </w:rPr>
        <w:t>There could be the situation that specific settings (very fast settings) are requested to be set on very weak grid leading to instability. The instability cannot be considered a non compliance, since the setting request is by itself is not correct.</w:t>
      </w:r>
    </w:p>
    <w:p w14:paraId="71B419ED" w14:textId="77777777" w:rsidR="008A3A05" w:rsidRDefault="008A3A05">
      <w:pPr>
        <w:pStyle w:val="CommentText"/>
      </w:pPr>
      <w:r>
        <w:rPr>
          <w:lang w:val="it-CH"/>
        </w:rPr>
        <w:t>Compliance simulation shall not become an indirect requirements to something not defined in previous chpaters. In addition this leaves a level of national creative freedom on a too delicate topic.</w:t>
      </w:r>
    </w:p>
    <w:p w14:paraId="2553969B" w14:textId="77777777" w:rsidR="008A3A05" w:rsidRDefault="008A3A05">
      <w:pPr>
        <w:pStyle w:val="CommentText"/>
      </w:pPr>
      <w:r>
        <w:rPr>
          <w:lang w:val="it-CH"/>
        </w:rPr>
        <w:t>Remove the sub article.</w:t>
      </w:r>
    </w:p>
    <w:p w14:paraId="77ACC8D2" w14:textId="77777777" w:rsidR="008A3A05" w:rsidRDefault="008A3A05">
      <w:pPr>
        <w:pStyle w:val="CommentText"/>
      </w:pPr>
      <w:r>
        <w:rPr>
          <w:lang w:val="it-CH"/>
        </w:rPr>
        <w:t>This shall be eventually treated through appropriate EG and not introduced in present regulation without any appropriate technical vetting.</w:t>
      </w:r>
    </w:p>
  </w:comment>
  <w:comment w:id="426" w:author="Author" w:initials="A">
    <w:p w14:paraId="154AAF4D" w14:textId="77777777" w:rsidR="00333FEC" w:rsidRDefault="005D61C5">
      <w:pPr>
        <w:pStyle w:val="CommentText"/>
      </w:pPr>
      <w:r>
        <w:rPr>
          <w:rStyle w:val="CommentReference"/>
        </w:rPr>
        <w:annotationRef/>
      </w:r>
      <w:r w:rsidR="00333FEC">
        <w:rPr>
          <w:lang w:val="it-CH"/>
        </w:rPr>
        <w:t>In Short circuit studies, the worst case scenario is the one verified. It is not common practice to validate capabilities considering a change in the Scc. It is also complex to assess properly such phenomena. Remove sentence and keep present recognized common practice, Again this proposal was not properly technically vetted.</w:t>
      </w:r>
    </w:p>
  </w:comment>
  <w:comment w:id="429" w:author="Author" w:initials="A">
    <w:p w14:paraId="10119F7A" w14:textId="77777777" w:rsidR="00C121C1" w:rsidRDefault="003B609D">
      <w:pPr>
        <w:pStyle w:val="CommentText"/>
      </w:pPr>
      <w:r>
        <w:rPr>
          <w:rStyle w:val="CommentReference"/>
        </w:rPr>
        <w:annotationRef/>
      </w:r>
      <w:r w:rsidR="00C121C1">
        <w:rPr>
          <w:lang w:val="it-CH"/>
        </w:rPr>
        <w:t xml:space="preserve">Verification, also through simulation, shall be aimed to prove compliance to previously stated requirements. </w:t>
      </w:r>
    </w:p>
    <w:p w14:paraId="0F1FB61C" w14:textId="77777777" w:rsidR="00C121C1" w:rsidRDefault="00C121C1">
      <w:pPr>
        <w:pStyle w:val="CommentText"/>
      </w:pPr>
      <w:r>
        <w:rPr>
          <w:lang w:val="it-CH"/>
        </w:rPr>
        <w:t>This lines can imply control modes not foreseen in previous chapter of the RfG and it can lead to logics different from what described in previous chapters.</w:t>
      </w:r>
    </w:p>
    <w:p w14:paraId="4E99F8C8" w14:textId="77777777" w:rsidR="00C121C1" w:rsidRDefault="00C121C1">
      <w:pPr>
        <w:pStyle w:val="CommentText"/>
      </w:pPr>
      <w:r>
        <w:t>What is "close loop control" and when is "stability compliance of LFSM-U" is not in fact previously described.</w:t>
      </w:r>
    </w:p>
    <w:p w14:paraId="03E9FBBC" w14:textId="77777777" w:rsidR="00C121C1" w:rsidRDefault="00C121C1">
      <w:pPr>
        <w:pStyle w:val="CommentText"/>
      </w:pPr>
      <w:r>
        <w:t>With a given load gradient of 20%Pref in 5min for LFSM-U for PGM there is a stability compliance for very, very small load steps only.</w:t>
      </w:r>
    </w:p>
    <w:p w14:paraId="426AFE10" w14:textId="77777777" w:rsidR="00C121C1" w:rsidRDefault="00C121C1">
      <w:pPr>
        <w:pStyle w:val="CommentText"/>
      </w:pPr>
      <w:r>
        <w:rPr>
          <w:lang w:val="it-CH"/>
        </w:rPr>
        <w:t>Compliance simulation shall not become an indirect requirements to something not defined in previous chpaters.</w:t>
      </w:r>
    </w:p>
    <w:p w14:paraId="4C2E7C8A" w14:textId="77777777" w:rsidR="00C121C1" w:rsidRDefault="00C121C1">
      <w:pPr>
        <w:pStyle w:val="CommentText"/>
      </w:pPr>
      <w:r>
        <w:rPr>
          <w:lang w:val="it-CH"/>
        </w:rPr>
        <w:t>Remove the sub article.</w:t>
      </w:r>
    </w:p>
  </w:comment>
  <w:comment w:id="432" w:author="Author" w:initials="A">
    <w:p w14:paraId="0E29FB1E" w14:textId="77777777" w:rsidR="00645F8A" w:rsidRDefault="0085200D">
      <w:pPr>
        <w:pStyle w:val="CommentText"/>
      </w:pPr>
      <w:r>
        <w:rPr>
          <w:rStyle w:val="CommentReference"/>
        </w:rPr>
        <w:annotationRef/>
      </w:r>
      <w:r w:rsidR="00645F8A">
        <w:rPr>
          <w:lang w:val="it-CH"/>
        </w:rPr>
        <w:t>The requirements points to verification that can be extremely ccomplex and leave a too high level of freedom of interpretation and as such they are not acceptable.</w:t>
      </w:r>
    </w:p>
    <w:p w14:paraId="7B936BF0" w14:textId="77777777" w:rsidR="00645F8A" w:rsidRDefault="00645F8A">
      <w:pPr>
        <w:pStyle w:val="CommentText"/>
      </w:pPr>
      <w:r>
        <w:rPr>
          <w:lang w:val="it-CH"/>
        </w:rPr>
        <w:t>Specified simulation capability and expectations are not reflected in the control logics as described in any of the previous chapters. Verification also through simulation shall be aimed to prove compliance to previously stated requirements, complaince simulation shall not become indirect requirements.</w:t>
      </w:r>
    </w:p>
    <w:p w14:paraId="61A0BF4F" w14:textId="77777777" w:rsidR="00645F8A" w:rsidRDefault="00645F8A">
      <w:pPr>
        <w:pStyle w:val="CommentText"/>
      </w:pPr>
      <w:r>
        <w:rPr>
          <w:lang w:val="it-CH"/>
        </w:rPr>
        <w:t>Island operation and system restoration are operational mode that need appropriate agreement, analysis and engineering.</w:t>
      </w:r>
    </w:p>
    <w:p w14:paraId="6ED833E8" w14:textId="77777777" w:rsidR="00645F8A" w:rsidRDefault="00645F8A">
      <w:pPr>
        <w:pStyle w:val="CommentText"/>
      </w:pPr>
      <w:r>
        <w:rPr>
          <w:lang w:val="it-CH"/>
        </w:rPr>
        <w:t>Simulation cannot provide evidence on how the units is expected to operate in any possible scenario as it seems to be expected.</w:t>
      </w:r>
    </w:p>
    <w:p w14:paraId="774C2EEF" w14:textId="77777777" w:rsidR="00645F8A" w:rsidRDefault="00645F8A">
      <w:pPr>
        <w:pStyle w:val="CommentText"/>
      </w:pPr>
      <w:r>
        <w:t xml:space="preserve">Note that FSM is not considered as an operational control mode for operating an island in stable conditions with a load gradient of for example 2%Pref in 30s! </w:t>
      </w:r>
    </w:p>
    <w:p w14:paraId="40B17724" w14:textId="77777777" w:rsidR="00645F8A" w:rsidRDefault="00645F8A">
      <w:pPr>
        <w:pStyle w:val="CommentText"/>
      </w:pPr>
      <w:r>
        <w:t xml:space="preserve">Definition of damping and small-signal stability is missing, but this terminology is needed to understand the requirements (and implication). FSM can not be used as a missing system requirement which  for networks which are less stable due to lack of inertia. </w:t>
      </w:r>
    </w:p>
    <w:p w14:paraId="68AC1990" w14:textId="77777777" w:rsidR="00645F8A" w:rsidRDefault="00645F8A">
      <w:pPr>
        <w:pStyle w:val="CommentText"/>
      </w:pPr>
      <w:r>
        <w:rPr>
          <w:lang w:val="it-CH"/>
        </w:rPr>
        <w:t>We are also wondering how a network in island operation is planned to reconnect to the rest of the network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EAF0BF" w15:done="0"/>
  <w15:commentEx w15:paraId="734C0B15" w15:done="0"/>
  <w15:commentEx w15:paraId="1B133664" w15:done="0"/>
  <w15:commentEx w15:paraId="73551489" w15:done="0"/>
  <w15:commentEx w15:paraId="747C3838" w15:done="0"/>
  <w15:commentEx w15:paraId="4A22056F" w15:done="0"/>
  <w15:commentEx w15:paraId="3EF911BF" w15:done="0"/>
  <w15:commentEx w15:paraId="46071DF1" w15:done="0"/>
  <w15:commentEx w15:paraId="3B882F32" w15:done="0"/>
  <w15:commentEx w15:paraId="06ACD9F8" w15:done="0"/>
  <w15:commentEx w15:paraId="30C01553" w15:done="0"/>
  <w15:commentEx w15:paraId="5807A102" w15:done="0"/>
  <w15:commentEx w15:paraId="29F20D2A" w15:done="0"/>
  <w15:commentEx w15:paraId="425A46B0" w15:done="0"/>
  <w15:commentEx w15:paraId="61B2C57D" w15:done="0"/>
  <w15:commentEx w15:paraId="69EB62DC" w15:done="0"/>
  <w15:commentEx w15:paraId="78377454" w15:done="0"/>
  <w15:commentEx w15:paraId="5CA523EA" w15:done="0"/>
  <w15:commentEx w15:paraId="51C83733" w15:done="0"/>
  <w15:commentEx w15:paraId="5A7DC63B" w15:done="0"/>
  <w15:commentEx w15:paraId="0FEC6230" w15:done="0"/>
  <w15:commentEx w15:paraId="265EAD38" w15:done="0"/>
  <w15:commentEx w15:paraId="6AE1A1FB" w15:done="0"/>
  <w15:commentEx w15:paraId="6E633325" w15:done="0"/>
  <w15:commentEx w15:paraId="339C25CC" w15:done="0"/>
  <w15:commentEx w15:paraId="583A8C4F" w15:done="0"/>
  <w15:commentEx w15:paraId="754FB1C7" w15:done="0"/>
  <w15:commentEx w15:paraId="2C81F027" w15:done="0"/>
  <w15:commentEx w15:paraId="436EFE57" w15:done="0"/>
  <w15:commentEx w15:paraId="30249C7A" w15:done="0"/>
  <w15:commentEx w15:paraId="174DAF47" w15:done="0"/>
  <w15:commentEx w15:paraId="029D5F09" w15:done="0"/>
  <w15:commentEx w15:paraId="4A722666" w15:done="0"/>
  <w15:commentEx w15:paraId="32AAA7EB" w15:done="0"/>
  <w15:commentEx w15:paraId="18477326" w15:done="0"/>
  <w15:commentEx w15:paraId="7DB25D1A" w15:done="0"/>
  <w15:commentEx w15:paraId="7781C1C3" w15:done="0"/>
  <w15:commentEx w15:paraId="28D31044" w15:done="0"/>
  <w15:commentEx w15:paraId="7FE18A76" w15:done="0"/>
  <w15:commentEx w15:paraId="3D4450D1" w15:done="0"/>
  <w15:commentEx w15:paraId="1DDB7248" w15:done="0"/>
  <w15:commentEx w15:paraId="55CBE2D8" w15:done="0"/>
  <w15:commentEx w15:paraId="42F8A8FA" w15:done="0"/>
  <w15:commentEx w15:paraId="138BF55A" w15:done="0"/>
  <w15:commentEx w15:paraId="5AFBD714" w15:done="0"/>
  <w15:commentEx w15:paraId="64E919E3" w15:done="0"/>
  <w15:commentEx w15:paraId="242774E5" w15:done="0"/>
  <w15:commentEx w15:paraId="34C09E27" w15:done="0"/>
  <w15:commentEx w15:paraId="4D6E5F88" w15:done="0"/>
  <w15:commentEx w15:paraId="349E23C8" w15:done="0"/>
  <w15:commentEx w15:paraId="07832A87" w15:done="0"/>
  <w15:commentEx w15:paraId="21BE13B2" w15:done="0"/>
  <w15:commentEx w15:paraId="537AF297" w15:done="0"/>
  <w15:commentEx w15:paraId="48F29788" w15:done="0"/>
  <w15:commentEx w15:paraId="363D54B0" w15:done="0"/>
  <w15:commentEx w15:paraId="288F1E2C" w15:done="0"/>
  <w15:commentEx w15:paraId="01825B7F" w15:done="0"/>
  <w15:commentEx w15:paraId="273DA957" w15:done="0"/>
  <w15:commentEx w15:paraId="090673E3" w15:done="0"/>
  <w15:commentEx w15:paraId="5DCFA1BC" w15:done="0"/>
  <w15:commentEx w15:paraId="4529DDD4" w15:done="0"/>
  <w15:commentEx w15:paraId="14ADFD09" w15:done="0"/>
  <w15:commentEx w15:paraId="493B3016" w15:done="0"/>
  <w15:commentEx w15:paraId="52946B9B" w15:done="0"/>
  <w15:commentEx w15:paraId="72BAD683" w15:done="0"/>
  <w15:commentEx w15:paraId="5B24C3C0" w15:done="0"/>
  <w15:commentEx w15:paraId="08F4DC49" w15:done="0"/>
  <w15:commentEx w15:paraId="75C856A6" w15:done="0"/>
  <w15:commentEx w15:paraId="764015E9" w15:done="0"/>
  <w15:commentEx w15:paraId="1F2FD50F" w15:done="0"/>
  <w15:commentEx w15:paraId="3A0999A1" w15:done="0"/>
  <w15:commentEx w15:paraId="5731C389" w15:done="0"/>
  <w15:commentEx w15:paraId="0AA13392" w15:done="0"/>
  <w15:commentEx w15:paraId="65B9C352" w15:done="0"/>
  <w15:commentEx w15:paraId="3EE7B98A" w15:done="0"/>
  <w15:commentEx w15:paraId="36CF1F5E" w15:done="0"/>
  <w15:commentEx w15:paraId="3137CEF0" w15:done="0"/>
  <w15:commentEx w15:paraId="346F0F86" w15:done="0"/>
  <w15:commentEx w15:paraId="12DD1EE1" w15:done="0"/>
  <w15:commentEx w15:paraId="258E2804" w15:done="0"/>
  <w15:commentEx w15:paraId="28C47FDA" w15:done="0"/>
  <w15:commentEx w15:paraId="5C3961F4" w15:done="0"/>
  <w15:commentEx w15:paraId="1A745ED7" w15:done="0"/>
  <w15:commentEx w15:paraId="104BED85" w15:done="0"/>
  <w15:commentEx w15:paraId="2B0018A4" w15:done="0"/>
  <w15:commentEx w15:paraId="77ACC8D2" w15:done="0"/>
  <w15:commentEx w15:paraId="154AAF4D" w15:done="0"/>
  <w15:commentEx w15:paraId="4C2E7C8A" w15:done="0"/>
  <w15:commentEx w15:paraId="68AC199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EAF0BF" w16cid:durableId="507A4E67"/>
  <w16cid:commentId w16cid:paraId="734C0B15" w16cid:durableId="3F984F5B"/>
  <w16cid:commentId w16cid:paraId="1B133664" w16cid:durableId="7D82BE93"/>
  <w16cid:commentId w16cid:paraId="73551489" w16cid:durableId="28047DF0"/>
  <w16cid:commentId w16cid:paraId="747C3838" w16cid:durableId="28B46076"/>
  <w16cid:commentId w16cid:paraId="4A22056F" w16cid:durableId="6828E37A"/>
  <w16cid:commentId w16cid:paraId="3EF911BF" w16cid:durableId="322DFC61"/>
  <w16cid:commentId w16cid:paraId="46071DF1" w16cid:durableId="28A18D59"/>
  <w16cid:commentId w16cid:paraId="3B882F32" w16cid:durableId="28A1854E"/>
  <w16cid:commentId w16cid:paraId="06ACD9F8" w16cid:durableId="52A85360"/>
  <w16cid:commentId w16cid:paraId="30C01553" w16cid:durableId="28B7FFB6"/>
  <w16cid:commentId w16cid:paraId="5807A102" w16cid:durableId="28A1881F"/>
  <w16cid:commentId w16cid:paraId="29F20D2A" w16cid:durableId="28A18DB7"/>
  <w16cid:commentId w16cid:paraId="425A46B0" w16cid:durableId="5FA3FC86"/>
  <w16cid:commentId w16cid:paraId="61B2C57D" w16cid:durableId="41B569FE"/>
  <w16cid:commentId w16cid:paraId="69EB62DC" w16cid:durableId="3B7293C9"/>
  <w16cid:commentId w16cid:paraId="78377454" w16cid:durableId="76895EED"/>
  <w16cid:commentId w16cid:paraId="5CA523EA" w16cid:durableId="6D37FD40"/>
  <w16cid:commentId w16cid:paraId="51C83733" w16cid:durableId="552ABBC1"/>
  <w16cid:commentId w16cid:paraId="5A7DC63B" w16cid:durableId="5E6246A7"/>
  <w16cid:commentId w16cid:paraId="0FEC6230" w16cid:durableId="28A5C6CA"/>
  <w16cid:commentId w16cid:paraId="265EAD38" w16cid:durableId="28A58979"/>
  <w16cid:commentId w16cid:paraId="6AE1A1FB" w16cid:durableId="28A5CCE1"/>
  <w16cid:commentId w16cid:paraId="6E633325" w16cid:durableId="28A5CD88"/>
  <w16cid:commentId w16cid:paraId="339C25CC" w16cid:durableId="28A5CFAE"/>
  <w16cid:commentId w16cid:paraId="583A8C4F" w16cid:durableId="28B70B68"/>
  <w16cid:commentId w16cid:paraId="754FB1C7" w16cid:durableId="28AEC6B4"/>
  <w16cid:commentId w16cid:paraId="2C81F027" w16cid:durableId="28AEC5F4"/>
  <w16cid:commentId w16cid:paraId="436EFE57" w16cid:durableId="28AB0F36"/>
  <w16cid:commentId w16cid:paraId="30249C7A" w16cid:durableId="7DEE12B4"/>
  <w16cid:commentId w16cid:paraId="174DAF47" w16cid:durableId="28B7049D"/>
  <w16cid:commentId w16cid:paraId="029D5F09" w16cid:durableId="28AECA47"/>
  <w16cid:commentId w16cid:paraId="4A722666" w16cid:durableId="28B70C45"/>
  <w16cid:commentId w16cid:paraId="32AAA7EB" w16cid:durableId="28AEC78C"/>
  <w16cid:commentId w16cid:paraId="18477326" w16cid:durableId="28AB0F5E"/>
  <w16cid:commentId w16cid:paraId="7DB25D1A" w16cid:durableId="310D3C79"/>
  <w16cid:commentId w16cid:paraId="7781C1C3" w16cid:durableId="28A5D5E5"/>
  <w16cid:commentId w16cid:paraId="28D31044" w16cid:durableId="28A5DA32"/>
  <w16cid:commentId w16cid:paraId="7FE18A76" w16cid:durableId="28A5DB27"/>
  <w16cid:commentId w16cid:paraId="3D4450D1" w16cid:durableId="28AECF0C"/>
  <w16cid:commentId w16cid:paraId="1DDB7248" w16cid:durableId="28A5DFBD"/>
  <w16cid:commentId w16cid:paraId="55CBE2D8" w16cid:durableId="636312D2"/>
  <w16cid:commentId w16cid:paraId="42F8A8FA" w16cid:durableId="28B2B3C4"/>
  <w16cid:commentId w16cid:paraId="138BF55A" w16cid:durableId="28AEFDC5"/>
  <w16cid:commentId w16cid:paraId="5AFBD714" w16cid:durableId="28AB1182"/>
  <w16cid:commentId w16cid:paraId="64E919E3" w16cid:durableId="28AB1278"/>
  <w16cid:commentId w16cid:paraId="242774E5" w16cid:durableId="28AB1569"/>
  <w16cid:commentId w16cid:paraId="34C09E27" w16cid:durableId="28AB13C3"/>
  <w16cid:commentId w16cid:paraId="4D6E5F88" w16cid:durableId="28AB167A"/>
  <w16cid:commentId w16cid:paraId="349E23C8" w16cid:durableId="28B3E555"/>
  <w16cid:commentId w16cid:paraId="07832A87" w16cid:durableId="28B3E606"/>
  <w16cid:commentId w16cid:paraId="21BE13B2" w16cid:durableId="28B43B28"/>
  <w16cid:commentId w16cid:paraId="537AF297" w16cid:durableId="28B43D63"/>
  <w16cid:commentId w16cid:paraId="48F29788" w16cid:durableId="28B43B7E"/>
  <w16cid:commentId w16cid:paraId="363D54B0" w16cid:durableId="28B43E58"/>
  <w16cid:commentId w16cid:paraId="288F1E2C" w16cid:durableId="28B43DD7"/>
  <w16cid:commentId w16cid:paraId="01825B7F" w16cid:durableId="28B3E985"/>
  <w16cid:commentId w16cid:paraId="273DA957" w16cid:durableId="28B42E30"/>
  <w16cid:commentId w16cid:paraId="090673E3" w16cid:durableId="28B42F42"/>
  <w16cid:commentId w16cid:paraId="5DCFA1BC" w16cid:durableId="28B4339D"/>
  <w16cid:commentId w16cid:paraId="4529DDD4" w16cid:durableId="28B4354D"/>
  <w16cid:commentId w16cid:paraId="14ADFD09" w16cid:durableId="28B4409A"/>
  <w16cid:commentId w16cid:paraId="493B3016" w16cid:durableId="28B443A4"/>
  <w16cid:commentId w16cid:paraId="52946B9B" w16cid:durableId="28B444BC"/>
  <w16cid:commentId w16cid:paraId="72BAD683" w16cid:durableId="28B446E5"/>
  <w16cid:commentId w16cid:paraId="5B24C3C0" w16cid:durableId="28B44824"/>
  <w16cid:commentId w16cid:paraId="08F4DC49" w16cid:durableId="28B44CEC"/>
  <w16cid:commentId w16cid:paraId="75C856A6" w16cid:durableId="71EBE007"/>
  <w16cid:commentId w16cid:paraId="764015E9" w16cid:durableId="28B45053"/>
  <w16cid:commentId w16cid:paraId="1F2FD50F" w16cid:durableId="28B4542A"/>
  <w16cid:commentId w16cid:paraId="3A0999A1" w16cid:durableId="28B452E9"/>
  <w16cid:commentId w16cid:paraId="5731C389" w16cid:durableId="28B45379"/>
  <w16cid:commentId w16cid:paraId="0AA13392" w16cid:durableId="28B45274"/>
  <w16cid:commentId w16cid:paraId="65B9C352" w16cid:durableId="28B458F4"/>
  <w16cid:commentId w16cid:paraId="3EE7B98A" w16cid:durableId="28B45669"/>
  <w16cid:commentId w16cid:paraId="36CF1F5E" w16cid:durableId="5E569404"/>
  <w16cid:commentId w16cid:paraId="3137CEF0" w16cid:durableId="61088A77"/>
  <w16cid:commentId w16cid:paraId="346F0F86" w16cid:durableId="28B2A1F6"/>
  <w16cid:commentId w16cid:paraId="12DD1EE1" w16cid:durableId="28B459B0"/>
  <w16cid:commentId w16cid:paraId="258E2804" w16cid:durableId="28B45D4A"/>
  <w16cid:commentId w16cid:paraId="28C47FDA" w16cid:durableId="35A5502E"/>
  <w16cid:commentId w16cid:paraId="5C3961F4" w16cid:durableId="2085BEB7"/>
  <w16cid:commentId w16cid:paraId="1A745ED7" w16cid:durableId="28B45EA0"/>
  <w16cid:commentId w16cid:paraId="104BED85" w16cid:durableId="5904B745"/>
  <w16cid:commentId w16cid:paraId="2B0018A4" w16cid:durableId="2B4D0E26"/>
  <w16cid:commentId w16cid:paraId="77ACC8D2" w16cid:durableId="28B854AA"/>
  <w16cid:commentId w16cid:paraId="154AAF4D" w16cid:durableId="28B85369"/>
  <w16cid:commentId w16cid:paraId="4C2E7C8A" w16cid:durableId="28B851B4"/>
  <w16cid:commentId w16cid:paraId="68AC1990" w16cid:durableId="28B8511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6ACDE" w14:textId="77777777" w:rsidR="000F6B20" w:rsidRDefault="000F6B20" w:rsidP="00D46000">
      <w:pPr>
        <w:spacing w:after="0" w:line="240" w:lineRule="auto"/>
      </w:pPr>
      <w:r>
        <w:separator/>
      </w:r>
    </w:p>
  </w:endnote>
  <w:endnote w:type="continuationSeparator" w:id="0">
    <w:p w14:paraId="1EAA0A11" w14:textId="77777777" w:rsidR="000F6B20" w:rsidRDefault="000F6B20" w:rsidP="00D46000">
      <w:pPr>
        <w:spacing w:after="0" w:line="240" w:lineRule="auto"/>
      </w:pPr>
      <w:r>
        <w:continuationSeparator/>
      </w:r>
    </w:p>
  </w:endnote>
  <w:endnote w:type="continuationNotice" w:id="1">
    <w:p w14:paraId="4906F1A5" w14:textId="77777777" w:rsidR="000F6B20" w:rsidRDefault="000F6B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venirNext LT Com Regular">
    <w:altName w:val="Calibri"/>
    <w:charset w:val="00"/>
    <w:family w:val="swiss"/>
    <w:pitch w:val="variable"/>
    <w:sig w:usb0="800000AF" w:usb1="5000204A" w:usb2="00000000" w:usb3="00000000" w:csb0="0000009B"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8085B" w14:textId="507B9E6B" w:rsidR="00D46000" w:rsidRDefault="00B93510">
    <w:pPr>
      <w:pStyle w:val="Footer"/>
      <w:jc w:val="center"/>
    </w:pPr>
    <w:del w:id="433" w:author="Author">
      <w:r w:rsidDel="00E30D28">
        <w:rPr>
          <w:noProof/>
        </w:rPr>
        <mc:AlternateContent>
          <mc:Choice Requires="wps">
            <w:drawing>
              <wp:anchor distT="0" distB="0" distL="114300" distR="114300" simplePos="0" relativeHeight="251658240" behindDoc="0" locked="0" layoutInCell="0" allowOverlap="1" wp14:anchorId="6C6494EF" wp14:editId="12651658">
                <wp:simplePos x="0" y="0"/>
                <wp:positionH relativeFrom="page">
                  <wp:posOffset>0</wp:posOffset>
                </wp:positionH>
                <wp:positionV relativeFrom="page">
                  <wp:posOffset>10227945</wp:posOffset>
                </wp:positionV>
                <wp:extent cx="7560310" cy="273050"/>
                <wp:effectExtent l="0" t="0" r="0" b="12700"/>
                <wp:wrapNone/>
                <wp:docPr id="2" name="Text Box 2" descr="{&quot;HashCode&quot;:-21156672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ECDD30F" w14:textId="6BF39E82" w:rsidR="00B93510" w:rsidRPr="00B93510" w:rsidRDefault="00B93510" w:rsidP="00B93510">
                            <w:pPr>
                              <w:spacing w:after="0"/>
                              <w:rPr>
                                <w:rFonts w:ascii="Calibri" w:hAnsi="Calibri" w:cs="Calibri"/>
                                <w:color w:val="737373"/>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C6494EF" id="_x0000_t202" coordsize="21600,21600" o:spt="202" path="m,l,21600r21600,l21600,xe">
                <v:stroke joinstyle="miter"/>
                <v:path gradientshapeok="t" o:connecttype="rect"/>
              </v:shapetype>
              <v:shape id="Text Box 2" o:spid="_x0000_s1026" type="#_x0000_t202" alt="{&quot;HashCode&quot;:-211566725,&quot;Height&quot;:841.0,&quot;Width&quot;:595.0,&quot;Placement&quot;:&quot;Footer&quot;,&quot;Index&quot;:&quot;Primary&quot;,&quot;Section&quot;:1,&quot;Top&quot;:0.0,&quot;Left&quot;:0.0}" style="position:absolute;left:0;text-align:left;margin-left:0;margin-top:805.35pt;width:595.3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5ECDD30F" w14:textId="6BF39E82" w:rsidR="00B93510" w:rsidRPr="00B93510" w:rsidRDefault="00B93510" w:rsidP="00B93510">
                      <w:pPr>
                        <w:spacing w:after="0"/>
                        <w:rPr>
                          <w:rFonts w:ascii="Calibri" w:hAnsi="Calibri" w:cs="Calibri"/>
                          <w:color w:val="737373"/>
                          <w:sz w:val="20"/>
                        </w:rPr>
                      </w:pPr>
                    </w:p>
                  </w:txbxContent>
                </v:textbox>
                <w10:wrap anchorx="page" anchory="page"/>
              </v:shape>
            </w:pict>
          </mc:Fallback>
        </mc:AlternateContent>
      </w:r>
    </w:del>
    <w:sdt>
      <w:sdtPr>
        <w:id w:val="1770661701"/>
        <w:docPartObj>
          <w:docPartGallery w:val="Page Numbers (Bottom of Page)"/>
          <w:docPartUnique/>
        </w:docPartObj>
      </w:sdtPr>
      <w:sdtEndPr/>
      <w:sdtContent>
        <w:r w:rsidR="00D46000">
          <w:fldChar w:fldCharType="begin"/>
        </w:r>
        <w:r w:rsidR="00D46000">
          <w:instrText>PAGE   \* MERGEFORMAT</w:instrText>
        </w:r>
        <w:r w:rsidR="00D46000">
          <w:fldChar w:fldCharType="separate"/>
        </w:r>
        <w:r w:rsidR="00D46000">
          <w:t>2</w:t>
        </w:r>
        <w:r w:rsidR="00D46000">
          <w:fldChar w:fldCharType="end"/>
        </w:r>
      </w:sdtContent>
    </w:sdt>
  </w:p>
  <w:p w14:paraId="269B27C1" w14:textId="77777777" w:rsidR="00D46000" w:rsidRDefault="00D46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94364" w14:textId="77777777" w:rsidR="000F6B20" w:rsidRDefault="000F6B20" w:rsidP="00D46000">
      <w:pPr>
        <w:spacing w:after="0" w:line="240" w:lineRule="auto"/>
      </w:pPr>
      <w:r>
        <w:separator/>
      </w:r>
    </w:p>
  </w:footnote>
  <w:footnote w:type="continuationSeparator" w:id="0">
    <w:p w14:paraId="1822B952" w14:textId="77777777" w:rsidR="000F6B20" w:rsidRDefault="000F6B20" w:rsidP="00D46000">
      <w:pPr>
        <w:spacing w:after="0" w:line="240" w:lineRule="auto"/>
      </w:pPr>
      <w:r>
        <w:continuationSeparator/>
      </w:r>
    </w:p>
  </w:footnote>
  <w:footnote w:type="continuationNotice" w:id="1">
    <w:p w14:paraId="488DC9F9" w14:textId="77777777" w:rsidR="000F6B20" w:rsidRDefault="000F6B2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D578E"/>
    <w:multiLevelType w:val="hybridMultilevel"/>
    <w:tmpl w:val="245A128A"/>
    <w:lvl w:ilvl="0" w:tplc="FE06FB14">
      <w:start w:val="1"/>
      <w:numFmt w:val="lowerLetter"/>
      <w:lvlText w:val="(%1)"/>
      <w:lvlJc w:val="left"/>
      <w:pPr>
        <w:ind w:left="2204"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96D469E"/>
    <w:multiLevelType w:val="hybridMultilevel"/>
    <w:tmpl w:val="1EFE47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1D03A7"/>
    <w:multiLevelType w:val="hybridMultilevel"/>
    <w:tmpl w:val="09C2C2E6"/>
    <w:lvl w:ilvl="0" w:tplc="FE06FB1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BDD3652"/>
    <w:multiLevelType w:val="hybridMultilevel"/>
    <w:tmpl w:val="466ACED8"/>
    <w:lvl w:ilvl="0" w:tplc="A522AC52">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1E705425"/>
    <w:multiLevelType w:val="multilevel"/>
    <w:tmpl w:val="C8FE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E64BE8"/>
    <w:multiLevelType w:val="hybridMultilevel"/>
    <w:tmpl w:val="3CDC57CA"/>
    <w:lvl w:ilvl="0" w:tplc="FFFFFFFF">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21E20CAD"/>
    <w:multiLevelType w:val="hybridMultilevel"/>
    <w:tmpl w:val="5BFE919C"/>
    <w:lvl w:ilvl="0" w:tplc="85A4550E">
      <w:start w:val="6"/>
      <w:numFmt w:val="bullet"/>
      <w:lvlText w:val="-"/>
      <w:lvlJc w:val="left"/>
      <w:pPr>
        <w:ind w:left="720" w:hanging="360"/>
      </w:pPr>
      <w:rPr>
        <w:rFonts w:ascii="inherit" w:eastAsia="Times New Roman" w:hAnsi="inherit"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358A3E09"/>
    <w:multiLevelType w:val="hybridMultilevel"/>
    <w:tmpl w:val="203E355A"/>
    <w:lvl w:ilvl="0" w:tplc="D3F63F64">
      <w:start w:val="4"/>
      <w:numFmt w:val="decimal"/>
      <w:lvlText w:val="%1."/>
      <w:lvlJc w:val="left"/>
      <w:pPr>
        <w:ind w:left="36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3AF62CC9"/>
    <w:multiLevelType w:val="hybridMultilevel"/>
    <w:tmpl w:val="913AD21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F0C6837"/>
    <w:multiLevelType w:val="hybridMultilevel"/>
    <w:tmpl w:val="FD5426E2"/>
    <w:lvl w:ilvl="0" w:tplc="2484643E">
      <w:start w:val="4"/>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3F5D1183"/>
    <w:multiLevelType w:val="hybridMultilevel"/>
    <w:tmpl w:val="1918FBCA"/>
    <w:lvl w:ilvl="0" w:tplc="63A40888">
      <w:start w:val="9"/>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CE32AE"/>
    <w:multiLevelType w:val="hybridMultilevel"/>
    <w:tmpl w:val="BC1277F8"/>
    <w:lvl w:ilvl="0" w:tplc="F1D2ACC6">
      <w:start w:val="3"/>
      <w:numFmt w:val="lowerRoman"/>
      <w:lvlText w:val="(%1)"/>
      <w:lvlJc w:val="left"/>
      <w:pPr>
        <w:ind w:left="1080" w:hanging="720"/>
      </w:pPr>
      <w:rPr>
        <w:rFonts w:hint="default"/>
        <w:color w:val="231F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A084803"/>
    <w:multiLevelType w:val="hybridMultilevel"/>
    <w:tmpl w:val="4D3A1A5E"/>
    <w:lvl w:ilvl="0" w:tplc="2912FD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F122A90"/>
    <w:multiLevelType w:val="hybridMultilevel"/>
    <w:tmpl w:val="CDF61140"/>
    <w:lvl w:ilvl="0" w:tplc="635EA49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9EC0942"/>
    <w:multiLevelType w:val="hybridMultilevel"/>
    <w:tmpl w:val="BF14F8E6"/>
    <w:lvl w:ilvl="0" w:tplc="587E4984">
      <w:start w:val="1"/>
      <w:numFmt w:val="lowerLetter"/>
      <w:lvlText w:val="(%1)"/>
      <w:lvlJc w:val="left"/>
      <w:pPr>
        <w:ind w:left="1080" w:hanging="360"/>
      </w:pPr>
      <w:rPr>
        <w:rFonts w:ascii="inherit" w:eastAsia="Times New Roman" w:hAnsi="inherit" w:cs="Times New Roman"/>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5CF60AB2"/>
    <w:multiLevelType w:val="hybridMultilevel"/>
    <w:tmpl w:val="AD58A460"/>
    <w:lvl w:ilvl="0" w:tplc="6374AE64">
      <w:start w:val="1"/>
      <w:numFmt w:val="decimal"/>
      <w:lvlText w:val="%1."/>
      <w:lvlJc w:val="left"/>
      <w:pPr>
        <w:ind w:left="720" w:hanging="360"/>
      </w:pPr>
      <w:rPr>
        <w:rFonts w:hint="default"/>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79750A9"/>
    <w:multiLevelType w:val="hybridMultilevel"/>
    <w:tmpl w:val="E8BC08F2"/>
    <w:lvl w:ilvl="0" w:tplc="FA66BFCA">
      <w:start w:val="1"/>
      <w:numFmt w:val="lowerLetter"/>
      <w:lvlText w:val="(%1)"/>
      <w:lvlJc w:val="left"/>
      <w:pPr>
        <w:ind w:left="401" w:hanging="295"/>
      </w:pPr>
      <w:rPr>
        <w:rFonts w:ascii="Cambria" w:eastAsia="Cambria" w:hAnsi="Cambria" w:cs="Cambria" w:hint="default"/>
        <w:color w:val="231F20"/>
        <w:w w:val="76"/>
        <w:sz w:val="19"/>
        <w:szCs w:val="19"/>
        <w:lang w:val="en-US" w:eastAsia="en-US" w:bidi="en-US"/>
      </w:rPr>
    </w:lvl>
    <w:lvl w:ilvl="1" w:tplc="A60E0D56">
      <w:start w:val="1"/>
      <w:numFmt w:val="lowerRoman"/>
      <w:lvlText w:val="(%2)"/>
      <w:lvlJc w:val="left"/>
      <w:pPr>
        <w:ind w:left="782" w:hanging="381"/>
      </w:pPr>
      <w:rPr>
        <w:rFonts w:ascii="Cambria" w:eastAsia="Cambria" w:hAnsi="Cambria" w:cs="Cambria" w:hint="default"/>
        <w:color w:val="231F20"/>
        <w:w w:val="74"/>
        <w:sz w:val="19"/>
        <w:szCs w:val="19"/>
        <w:lang w:val="en-GB" w:eastAsia="en-US" w:bidi="en-US"/>
      </w:rPr>
    </w:lvl>
    <w:lvl w:ilvl="2" w:tplc="6FEE7612">
      <w:numFmt w:val="bullet"/>
      <w:lvlText w:val="—"/>
      <w:lvlJc w:val="left"/>
      <w:pPr>
        <w:ind w:left="1062" w:hanging="281"/>
      </w:pPr>
      <w:rPr>
        <w:rFonts w:ascii="Cambria" w:eastAsia="Cambria" w:hAnsi="Cambria" w:cs="Cambria" w:hint="default"/>
        <w:color w:val="231F20"/>
        <w:w w:val="95"/>
        <w:sz w:val="19"/>
        <w:szCs w:val="19"/>
        <w:lang w:val="en-US" w:eastAsia="en-US" w:bidi="en-US"/>
      </w:rPr>
    </w:lvl>
    <w:lvl w:ilvl="3" w:tplc="F36882B4">
      <w:numFmt w:val="bullet"/>
      <w:lvlText w:val="•"/>
      <w:lvlJc w:val="left"/>
      <w:pPr>
        <w:ind w:left="2108" w:hanging="281"/>
      </w:pPr>
      <w:rPr>
        <w:rFonts w:hint="default"/>
        <w:lang w:val="en-US" w:eastAsia="en-US" w:bidi="en-US"/>
      </w:rPr>
    </w:lvl>
    <w:lvl w:ilvl="4" w:tplc="B7ACF8BA">
      <w:numFmt w:val="bullet"/>
      <w:lvlText w:val="•"/>
      <w:lvlJc w:val="left"/>
      <w:pPr>
        <w:ind w:left="3156" w:hanging="281"/>
      </w:pPr>
      <w:rPr>
        <w:rFonts w:hint="default"/>
        <w:lang w:val="en-US" w:eastAsia="en-US" w:bidi="en-US"/>
      </w:rPr>
    </w:lvl>
    <w:lvl w:ilvl="5" w:tplc="87A088D6">
      <w:numFmt w:val="bullet"/>
      <w:lvlText w:val="•"/>
      <w:lvlJc w:val="left"/>
      <w:pPr>
        <w:ind w:left="4204" w:hanging="281"/>
      </w:pPr>
      <w:rPr>
        <w:rFonts w:hint="default"/>
        <w:lang w:val="en-US" w:eastAsia="en-US" w:bidi="en-US"/>
      </w:rPr>
    </w:lvl>
    <w:lvl w:ilvl="6" w:tplc="FD1A7E52">
      <w:numFmt w:val="bullet"/>
      <w:lvlText w:val="•"/>
      <w:lvlJc w:val="left"/>
      <w:pPr>
        <w:ind w:left="5252" w:hanging="281"/>
      </w:pPr>
      <w:rPr>
        <w:rFonts w:hint="default"/>
        <w:lang w:val="en-US" w:eastAsia="en-US" w:bidi="en-US"/>
      </w:rPr>
    </w:lvl>
    <w:lvl w:ilvl="7" w:tplc="8974D0A2">
      <w:numFmt w:val="bullet"/>
      <w:lvlText w:val="•"/>
      <w:lvlJc w:val="left"/>
      <w:pPr>
        <w:ind w:left="6300" w:hanging="281"/>
      </w:pPr>
      <w:rPr>
        <w:rFonts w:hint="default"/>
        <w:lang w:val="en-US" w:eastAsia="en-US" w:bidi="en-US"/>
      </w:rPr>
    </w:lvl>
    <w:lvl w:ilvl="8" w:tplc="886C4122">
      <w:numFmt w:val="bullet"/>
      <w:lvlText w:val="•"/>
      <w:lvlJc w:val="left"/>
      <w:pPr>
        <w:ind w:left="7349" w:hanging="281"/>
      </w:pPr>
      <w:rPr>
        <w:rFonts w:hint="default"/>
        <w:lang w:val="en-US" w:eastAsia="en-US" w:bidi="en-US"/>
      </w:rPr>
    </w:lvl>
  </w:abstractNum>
  <w:abstractNum w:abstractNumId="17" w15:restartNumberingAfterBreak="0">
    <w:nsid w:val="6B282F01"/>
    <w:multiLevelType w:val="hybridMultilevel"/>
    <w:tmpl w:val="E11C877C"/>
    <w:lvl w:ilvl="0" w:tplc="3C6EA09C">
      <w:start w:val="1"/>
      <w:numFmt w:val="decimal"/>
      <w:lvlText w:val="%1."/>
      <w:lvlJc w:val="left"/>
      <w:pPr>
        <w:ind w:left="836" w:hanging="360"/>
      </w:pPr>
      <w:rPr>
        <w:rFonts w:ascii="Calibri" w:eastAsia="Calibri" w:hAnsi="Calibri" w:cs="Calibri" w:hint="default"/>
        <w:w w:val="100"/>
        <w:sz w:val="22"/>
        <w:szCs w:val="22"/>
        <w:lang w:val="en-US" w:eastAsia="en-US" w:bidi="ar-SA"/>
      </w:rPr>
    </w:lvl>
    <w:lvl w:ilvl="1" w:tplc="31E6A9F8">
      <w:start w:val="1"/>
      <w:numFmt w:val="lowerLetter"/>
      <w:lvlText w:val="(%2)"/>
      <w:lvlJc w:val="left"/>
      <w:pPr>
        <w:ind w:left="1556" w:hanging="360"/>
      </w:pPr>
      <w:rPr>
        <w:rFonts w:hint="default"/>
        <w:spacing w:val="-1"/>
        <w:w w:val="100"/>
        <w:lang w:val="en-US" w:eastAsia="en-US" w:bidi="ar-SA"/>
      </w:rPr>
    </w:lvl>
    <w:lvl w:ilvl="2" w:tplc="1A8604F2">
      <w:start w:val="1"/>
      <w:numFmt w:val="lowerRoman"/>
      <w:lvlText w:val="%3."/>
      <w:lvlJc w:val="left"/>
      <w:pPr>
        <w:ind w:left="2276" w:hanging="360"/>
      </w:pPr>
      <w:rPr>
        <w:rFonts w:hint="default"/>
        <w:spacing w:val="-1"/>
        <w:w w:val="100"/>
        <w:position w:val="2"/>
        <w:u w:val="single" w:color="871797"/>
        <w:lang w:val="en-US" w:eastAsia="en-US" w:bidi="ar-SA"/>
      </w:rPr>
    </w:lvl>
    <w:lvl w:ilvl="3" w:tplc="214E352A">
      <w:numFmt w:val="bullet"/>
      <w:lvlText w:val="•"/>
      <w:lvlJc w:val="left"/>
      <w:pPr>
        <w:ind w:left="3158" w:hanging="360"/>
      </w:pPr>
      <w:rPr>
        <w:rFonts w:hint="default"/>
        <w:lang w:val="en-US" w:eastAsia="en-US" w:bidi="ar-SA"/>
      </w:rPr>
    </w:lvl>
    <w:lvl w:ilvl="4" w:tplc="DE5C3070">
      <w:numFmt w:val="bullet"/>
      <w:lvlText w:val="•"/>
      <w:lvlJc w:val="left"/>
      <w:pPr>
        <w:ind w:left="4036" w:hanging="360"/>
      </w:pPr>
      <w:rPr>
        <w:rFonts w:hint="default"/>
        <w:lang w:val="en-US" w:eastAsia="en-US" w:bidi="ar-SA"/>
      </w:rPr>
    </w:lvl>
    <w:lvl w:ilvl="5" w:tplc="A052DF44">
      <w:numFmt w:val="bullet"/>
      <w:lvlText w:val="•"/>
      <w:lvlJc w:val="left"/>
      <w:pPr>
        <w:ind w:left="4914" w:hanging="360"/>
      </w:pPr>
      <w:rPr>
        <w:rFonts w:hint="default"/>
        <w:lang w:val="en-US" w:eastAsia="en-US" w:bidi="ar-SA"/>
      </w:rPr>
    </w:lvl>
    <w:lvl w:ilvl="6" w:tplc="C040C85A">
      <w:numFmt w:val="bullet"/>
      <w:lvlText w:val="•"/>
      <w:lvlJc w:val="left"/>
      <w:pPr>
        <w:ind w:left="5793" w:hanging="360"/>
      </w:pPr>
      <w:rPr>
        <w:rFonts w:hint="default"/>
        <w:lang w:val="en-US" w:eastAsia="en-US" w:bidi="ar-SA"/>
      </w:rPr>
    </w:lvl>
    <w:lvl w:ilvl="7" w:tplc="D932DA06">
      <w:numFmt w:val="bullet"/>
      <w:lvlText w:val="•"/>
      <w:lvlJc w:val="left"/>
      <w:pPr>
        <w:ind w:left="6671" w:hanging="360"/>
      </w:pPr>
      <w:rPr>
        <w:rFonts w:hint="default"/>
        <w:lang w:val="en-US" w:eastAsia="en-US" w:bidi="ar-SA"/>
      </w:rPr>
    </w:lvl>
    <w:lvl w:ilvl="8" w:tplc="C4A45110">
      <w:numFmt w:val="bullet"/>
      <w:lvlText w:val="•"/>
      <w:lvlJc w:val="left"/>
      <w:pPr>
        <w:ind w:left="7549" w:hanging="360"/>
      </w:pPr>
      <w:rPr>
        <w:rFonts w:hint="default"/>
        <w:lang w:val="en-US" w:eastAsia="en-US" w:bidi="ar-SA"/>
      </w:rPr>
    </w:lvl>
  </w:abstractNum>
  <w:abstractNum w:abstractNumId="18" w15:restartNumberingAfterBreak="0">
    <w:nsid w:val="75102D32"/>
    <w:multiLevelType w:val="hybridMultilevel"/>
    <w:tmpl w:val="09C2C2E6"/>
    <w:lvl w:ilvl="0" w:tplc="FE06FB1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791B5E86"/>
    <w:multiLevelType w:val="hybridMultilevel"/>
    <w:tmpl w:val="CBD06CCC"/>
    <w:lvl w:ilvl="0" w:tplc="43184280">
      <w:start w:val="8"/>
      <w:numFmt w:val="decimal"/>
      <w:lvlText w:val="%1."/>
      <w:lvlJc w:val="left"/>
      <w:pPr>
        <w:ind w:left="836" w:hanging="360"/>
      </w:pPr>
      <w:rPr>
        <w:rFonts w:ascii="inherit" w:eastAsia="Calibri" w:hAnsi="inherit" w:cs="Calibri" w:hint="default"/>
        <w:color w:val="0078D3"/>
        <w:w w:val="100"/>
        <w:sz w:val="24"/>
        <w:szCs w:val="24"/>
        <w:u w:val="single" w:color="0078D3"/>
        <w:lang w:val="en-US" w:eastAsia="en-US" w:bidi="ar-SA"/>
      </w:rPr>
    </w:lvl>
    <w:lvl w:ilvl="1" w:tplc="5ABC3EA2">
      <w:start w:val="1"/>
      <w:numFmt w:val="lowerLetter"/>
      <w:lvlText w:val="(%2)"/>
      <w:lvlJc w:val="left"/>
      <w:pPr>
        <w:ind w:left="1556" w:hanging="360"/>
      </w:pPr>
      <w:rPr>
        <w:rFonts w:hint="default"/>
        <w:spacing w:val="-1"/>
        <w:w w:val="100"/>
        <w:u w:val="single" w:color="E2008B"/>
        <w:lang w:val="en-US" w:eastAsia="en-US" w:bidi="ar-SA"/>
      </w:rPr>
    </w:lvl>
    <w:lvl w:ilvl="2" w:tplc="29D8D06E">
      <w:numFmt w:val="bullet"/>
      <w:lvlText w:val="•"/>
      <w:lvlJc w:val="left"/>
      <w:pPr>
        <w:ind w:left="2420" w:hanging="360"/>
      </w:pPr>
      <w:rPr>
        <w:rFonts w:hint="default"/>
        <w:lang w:val="en-US" w:eastAsia="en-US" w:bidi="ar-SA"/>
      </w:rPr>
    </w:lvl>
    <w:lvl w:ilvl="3" w:tplc="876CD4F4">
      <w:numFmt w:val="bullet"/>
      <w:lvlText w:val="•"/>
      <w:lvlJc w:val="left"/>
      <w:pPr>
        <w:ind w:left="3281" w:hanging="360"/>
      </w:pPr>
      <w:rPr>
        <w:rFonts w:hint="default"/>
        <w:lang w:val="en-US" w:eastAsia="en-US" w:bidi="ar-SA"/>
      </w:rPr>
    </w:lvl>
    <w:lvl w:ilvl="4" w:tplc="149E4C80">
      <w:numFmt w:val="bullet"/>
      <w:lvlText w:val="•"/>
      <w:lvlJc w:val="left"/>
      <w:pPr>
        <w:ind w:left="4142" w:hanging="360"/>
      </w:pPr>
      <w:rPr>
        <w:rFonts w:hint="default"/>
        <w:lang w:val="en-US" w:eastAsia="en-US" w:bidi="ar-SA"/>
      </w:rPr>
    </w:lvl>
    <w:lvl w:ilvl="5" w:tplc="286642E6">
      <w:numFmt w:val="bullet"/>
      <w:lvlText w:val="•"/>
      <w:lvlJc w:val="left"/>
      <w:pPr>
        <w:ind w:left="5002" w:hanging="360"/>
      </w:pPr>
      <w:rPr>
        <w:rFonts w:hint="default"/>
        <w:lang w:val="en-US" w:eastAsia="en-US" w:bidi="ar-SA"/>
      </w:rPr>
    </w:lvl>
    <w:lvl w:ilvl="6" w:tplc="D1C03D9A">
      <w:numFmt w:val="bullet"/>
      <w:lvlText w:val="•"/>
      <w:lvlJc w:val="left"/>
      <w:pPr>
        <w:ind w:left="5863" w:hanging="360"/>
      </w:pPr>
      <w:rPr>
        <w:rFonts w:hint="default"/>
        <w:lang w:val="en-US" w:eastAsia="en-US" w:bidi="ar-SA"/>
      </w:rPr>
    </w:lvl>
    <w:lvl w:ilvl="7" w:tplc="8990F996">
      <w:numFmt w:val="bullet"/>
      <w:lvlText w:val="•"/>
      <w:lvlJc w:val="left"/>
      <w:pPr>
        <w:ind w:left="6724" w:hanging="360"/>
      </w:pPr>
      <w:rPr>
        <w:rFonts w:hint="default"/>
        <w:lang w:val="en-US" w:eastAsia="en-US" w:bidi="ar-SA"/>
      </w:rPr>
    </w:lvl>
    <w:lvl w:ilvl="8" w:tplc="B7CCC384">
      <w:numFmt w:val="bullet"/>
      <w:lvlText w:val="•"/>
      <w:lvlJc w:val="left"/>
      <w:pPr>
        <w:ind w:left="7584" w:hanging="360"/>
      </w:pPr>
      <w:rPr>
        <w:rFonts w:hint="default"/>
        <w:lang w:val="en-US" w:eastAsia="en-US" w:bidi="ar-SA"/>
      </w:rPr>
    </w:lvl>
  </w:abstractNum>
  <w:num w:numId="1" w16cid:durableId="31348525">
    <w:abstractNumId w:val="4"/>
  </w:num>
  <w:num w:numId="2" w16cid:durableId="1430933778">
    <w:abstractNumId w:val="6"/>
  </w:num>
  <w:num w:numId="3" w16cid:durableId="1409569958">
    <w:abstractNumId w:val="18"/>
  </w:num>
  <w:num w:numId="4" w16cid:durableId="18824994">
    <w:abstractNumId w:val="8"/>
  </w:num>
  <w:num w:numId="5" w16cid:durableId="1303541055">
    <w:abstractNumId w:val="1"/>
  </w:num>
  <w:num w:numId="6" w16cid:durableId="1078332622">
    <w:abstractNumId w:val="12"/>
  </w:num>
  <w:num w:numId="7" w16cid:durableId="550728868">
    <w:abstractNumId w:val="10"/>
  </w:num>
  <w:num w:numId="8" w16cid:durableId="603267625">
    <w:abstractNumId w:val="17"/>
  </w:num>
  <w:num w:numId="9" w16cid:durableId="572351443">
    <w:abstractNumId w:val="19"/>
  </w:num>
  <w:num w:numId="10" w16cid:durableId="768281890">
    <w:abstractNumId w:val="2"/>
  </w:num>
  <w:num w:numId="11" w16cid:durableId="418528321">
    <w:abstractNumId w:val="0"/>
  </w:num>
  <w:num w:numId="12" w16cid:durableId="988021960">
    <w:abstractNumId w:val="9"/>
  </w:num>
  <w:num w:numId="13" w16cid:durableId="1391999030">
    <w:abstractNumId w:val="7"/>
  </w:num>
  <w:num w:numId="14" w16cid:durableId="393043425">
    <w:abstractNumId w:val="16"/>
  </w:num>
  <w:num w:numId="15" w16cid:durableId="1953172280">
    <w:abstractNumId w:val="11"/>
  </w:num>
  <w:num w:numId="16" w16cid:durableId="2116050287">
    <w:abstractNumId w:val="13"/>
  </w:num>
  <w:num w:numId="17" w16cid:durableId="972951118">
    <w:abstractNumId w:val="14"/>
  </w:num>
  <w:num w:numId="18" w16cid:durableId="1879735653">
    <w:abstractNumId w:val="3"/>
  </w:num>
  <w:num w:numId="19" w16cid:durableId="1926450011">
    <w:abstractNumId w:val="15"/>
  </w:num>
  <w:num w:numId="20" w16cid:durableId="8213148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s-ES" w:vendorID="64" w:dllVersion="0" w:nlCheck="1" w:checkStyle="0"/>
  <w:trackRevisions/>
  <w:defaultTabStop w:val="720"/>
  <w:hyphenationZone w:val="283"/>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AE9"/>
    <w:rsid w:val="0000165D"/>
    <w:rsid w:val="00001C7A"/>
    <w:rsid w:val="00002BEE"/>
    <w:rsid w:val="00003E94"/>
    <w:rsid w:val="000041A0"/>
    <w:rsid w:val="00004D6E"/>
    <w:rsid w:val="00005685"/>
    <w:rsid w:val="00006B4F"/>
    <w:rsid w:val="0000710A"/>
    <w:rsid w:val="000073E3"/>
    <w:rsid w:val="000075FA"/>
    <w:rsid w:val="0001027C"/>
    <w:rsid w:val="000110CC"/>
    <w:rsid w:val="00011209"/>
    <w:rsid w:val="0001153B"/>
    <w:rsid w:val="00012480"/>
    <w:rsid w:val="00014484"/>
    <w:rsid w:val="00015483"/>
    <w:rsid w:val="0001564E"/>
    <w:rsid w:val="000156BA"/>
    <w:rsid w:val="00016230"/>
    <w:rsid w:val="00016D15"/>
    <w:rsid w:val="000170D8"/>
    <w:rsid w:val="000174D6"/>
    <w:rsid w:val="000175CC"/>
    <w:rsid w:val="00017DC6"/>
    <w:rsid w:val="000205DC"/>
    <w:rsid w:val="0002084C"/>
    <w:rsid w:val="00021973"/>
    <w:rsid w:val="0002231B"/>
    <w:rsid w:val="00022B30"/>
    <w:rsid w:val="00024627"/>
    <w:rsid w:val="00024FF2"/>
    <w:rsid w:val="00025A3C"/>
    <w:rsid w:val="00025BCF"/>
    <w:rsid w:val="00025EC8"/>
    <w:rsid w:val="000265CB"/>
    <w:rsid w:val="00030CA4"/>
    <w:rsid w:val="000310CD"/>
    <w:rsid w:val="00031516"/>
    <w:rsid w:val="00031A77"/>
    <w:rsid w:val="00032A3B"/>
    <w:rsid w:val="0003351C"/>
    <w:rsid w:val="000348EC"/>
    <w:rsid w:val="00035366"/>
    <w:rsid w:val="0003639F"/>
    <w:rsid w:val="000418F5"/>
    <w:rsid w:val="00042257"/>
    <w:rsid w:val="00044A33"/>
    <w:rsid w:val="00044F48"/>
    <w:rsid w:val="00045D4C"/>
    <w:rsid w:val="0004790A"/>
    <w:rsid w:val="00047C64"/>
    <w:rsid w:val="00050A8A"/>
    <w:rsid w:val="00050D8C"/>
    <w:rsid w:val="00050DF9"/>
    <w:rsid w:val="00050EC3"/>
    <w:rsid w:val="000513AC"/>
    <w:rsid w:val="000513F4"/>
    <w:rsid w:val="00051D72"/>
    <w:rsid w:val="0005203C"/>
    <w:rsid w:val="00052AFD"/>
    <w:rsid w:val="00052B24"/>
    <w:rsid w:val="00052F2F"/>
    <w:rsid w:val="00053235"/>
    <w:rsid w:val="00053563"/>
    <w:rsid w:val="0005379C"/>
    <w:rsid w:val="0005435B"/>
    <w:rsid w:val="0005440C"/>
    <w:rsid w:val="00056411"/>
    <w:rsid w:val="00056A4C"/>
    <w:rsid w:val="00057CF3"/>
    <w:rsid w:val="00060167"/>
    <w:rsid w:val="00060E59"/>
    <w:rsid w:val="00065379"/>
    <w:rsid w:val="000654ED"/>
    <w:rsid w:val="00065739"/>
    <w:rsid w:val="000671BF"/>
    <w:rsid w:val="00067954"/>
    <w:rsid w:val="0007085C"/>
    <w:rsid w:val="000709B9"/>
    <w:rsid w:val="00070F2A"/>
    <w:rsid w:val="0007152A"/>
    <w:rsid w:val="00071C7F"/>
    <w:rsid w:val="00072884"/>
    <w:rsid w:val="000735F3"/>
    <w:rsid w:val="000738AD"/>
    <w:rsid w:val="00073F4F"/>
    <w:rsid w:val="000740E3"/>
    <w:rsid w:val="00074552"/>
    <w:rsid w:val="00074708"/>
    <w:rsid w:val="00074AB7"/>
    <w:rsid w:val="00075270"/>
    <w:rsid w:val="00075544"/>
    <w:rsid w:val="00075D8D"/>
    <w:rsid w:val="00077219"/>
    <w:rsid w:val="00077AA6"/>
    <w:rsid w:val="0008004B"/>
    <w:rsid w:val="00080E7D"/>
    <w:rsid w:val="00081232"/>
    <w:rsid w:val="00083437"/>
    <w:rsid w:val="00083E96"/>
    <w:rsid w:val="000844FC"/>
    <w:rsid w:val="00084AA0"/>
    <w:rsid w:val="00086071"/>
    <w:rsid w:val="00086D11"/>
    <w:rsid w:val="00087CC7"/>
    <w:rsid w:val="00090C80"/>
    <w:rsid w:val="000917A2"/>
    <w:rsid w:val="00091931"/>
    <w:rsid w:val="00091A7A"/>
    <w:rsid w:val="00091EFD"/>
    <w:rsid w:val="00092736"/>
    <w:rsid w:val="000929AB"/>
    <w:rsid w:val="00094AE5"/>
    <w:rsid w:val="00094BFC"/>
    <w:rsid w:val="000961DD"/>
    <w:rsid w:val="00096829"/>
    <w:rsid w:val="00097F66"/>
    <w:rsid w:val="000A09D7"/>
    <w:rsid w:val="000A14E0"/>
    <w:rsid w:val="000A3134"/>
    <w:rsid w:val="000A34C6"/>
    <w:rsid w:val="000A39F1"/>
    <w:rsid w:val="000A4C30"/>
    <w:rsid w:val="000A4FC2"/>
    <w:rsid w:val="000A515F"/>
    <w:rsid w:val="000A5BFE"/>
    <w:rsid w:val="000A6BD0"/>
    <w:rsid w:val="000B11A1"/>
    <w:rsid w:val="000B165F"/>
    <w:rsid w:val="000B1DAF"/>
    <w:rsid w:val="000B1F04"/>
    <w:rsid w:val="000B293D"/>
    <w:rsid w:val="000B2CEC"/>
    <w:rsid w:val="000B352D"/>
    <w:rsid w:val="000B4F98"/>
    <w:rsid w:val="000B58AD"/>
    <w:rsid w:val="000B77AC"/>
    <w:rsid w:val="000B7A45"/>
    <w:rsid w:val="000C0A00"/>
    <w:rsid w:val="000C15EB"/>
    <w:rsid w:val="000C17E8"/>
    <w:rsid w:val="000C20FD"/>
    <w:rsid w:val="000C4F56"/>
    <w:rsid w:val="000C52F9"/>
    <w:rsid w:val="000C5744"/>
    <w:rsid w:val="000C64CB"/>
    <w:rsid w:val="000C7A24"/>
    <w:rsid w:val="000D0367"/>
    <w:rsid w:val="000D1FE6"/>
    <w:rsid w:val="000D2F21"/>
    <w:rsid w:val="000D312A"/>
    <w:rsid w:val="000D4290"/>
    <w:rsid w:val="000D4CB5"/>
    <w:rsid w:val="000D51FB"/>
    <w:rsid w:val="000D6A15"/>
    <w:rsid w:val="000D780C"/>
    <w:rsid w:val="000E09DA"/>
    <w:rsid w:val="000E2605"/>
    <w:rsid w:val="000E2C05"/>
    <w:rsid w:val="000E390E"/>
    <w:rsid w:val="000E44C8"/>
    <w:rsid w:val="000E4DB7"/>
    <w:rsid w:val="000E5001"/>
    <w:rsid w:val="000E56F7"/>
    <w:rsid w:val="000E6B8D"/>
    <w:rsid w:val="000E6CA4"/>
    <w:rsid w:val="000E6E6A"/>
    <w:rsid w:val="000E6F11"/>
    <w:rsid w:val="000F1129"/>
    <w:rsid w:val="000F17A4"/>
    <w:rsid w:val="000F231B"/>
    <w:rsid w:val="000F2EBB"/>
    <w:rsid w:val="000F349D"/>
    <w:rsid w:val="000F3DC4"/>
    <w:rsid w:val="000F3E4C"/>
    <w:rsid w:val="000F422D"/>
    <w:rsid w:val="000F58E6"/>
    <w:rsid w:val="000F602E"/>
    <w:rsid w:val="000F6495"/>
    <w:rsid w:val="000F6B20"/>
    <w:rsid w:val="0010075F"/>
    <w:rsid w:val="0010136B"/>
    <w:rsid w:val="001015F3"/>
    <w:rsid w:val="001017AB"/>
    <w:rsid w:val="001019AB"/>
    <w:rsid w:val="0010226C"/>
    <w:rsid w:val="00104EDD"/>
    <w:rsid w:val="0010517D"/>
    <w:rsid w:val="001053B9"/>
    <w:rsid w:val="00105FD6"/>
    <w:rsid w:val="00106997"/>
    <w:rsid w:val="001075F0"/>
    <w:rsid w:val="00107950"/>
    <w:rsid w:val="001102C8"/>
    <w:rsid w:val="0011087A"/>
    <w:rsid w:val="00110B91"/>
    <w:rsid w:val="0011186A"/>
    <w:rsid w:val="001118BB"/>
    <w:rsid w:val="00111AE5"/>
    <w:rsid w:val="0011298F"/>
    <w:rsid w:val="0011312B"/>
    <w:rsid w:val="001131CC"/>
    <w:rsid w:val="001132CB"/>
    <w:rsid w:val="00115FFB"/>
    <w:rsid w:val="00116748"/>
    <w:rsid w:val="001202AD"/>
    <w:rsid w:val="00122E8A"/>
    <w:rsid w:val="0012315C"/>
    <w:rsid w:val="0012399E"/>
    <w:rsid w:val="00123DFB"/>
    <w:rsid w:val="00124532"/>
    <w:rsid w:val="00125CF5"/>
    <w:rsid w:val="00126050"/>
    <w:rsid w:val="0012620C"/>
    <w:rsid w:val="0012665B"/>
    <w:rsid w:val="00126B08"/>
    <w:rsid w:val="00126DC7"/>
    <w:rsid w:val="001270FF"/>
    <w:rsid w:val="00127199"/>
    <w:rsid w:val="00127F17"/>
    <w:rsid w:val="00130029"/>
    <w:rsid w:val="00130D6F"/>
    <w:rsid w:val="00130DC1"/>
    <w:rsid w:val="001311B5"/>
    <w:rsid w:val="00131579"/>
    <w:rsid w:val="00133417"/>
    <w:rsid w:val="00134966"/>
    <w:rsid w:val="00134FDF"/>
    <w:rsid w:val="00136A8C"/>
    <w:rsid w:val="001370DA"/>
    <w:rsid w:val="00137645"/>
    <w:rsid w:val="00140811"/>
    <w:rsid w:val="001418C8"/>
    <w:rsid w:val="001432D7"/>
    <w:rsid w:val="00143323"/>
    <w:rsid w:val="0014336C"/>
    <w:rsid w:val="0014488F"/>
    <w:rsid w:val="00144BAF"/>
    <w:rsid w:val="00145249"/>
    <w:rsid w:val="0014525A"/>
    <w:rsid w:val="00145733"/>
    <w:rsid w:val="001466EF"/>
    <w:rsid w:val="00151511"/>
    <w:rsid w:val="00151C40"/>
    <w:rsid w:val="00151DAF"/>
    <w:rsid w:val="001544D6"/>
    <w:rsid w:val="00154595"/>
    <w:rsid w:val="001557EB"/>
    <w:rsid w:val="0015597E"/>
    <w:rsid w:val="00156357"/>
    <w:rsid w:val="001573D8"/>
    <w:rsid w:val="0015762C"/>
    <w:rsid w:val="00160992"/>
    <w:rsid w:val="00162258"/>
    <w:rsid w:val="001636C7"/>
    <w:rsid w:val="00163C48"/>
    <w:rsid w:val="00164492"/>
    <w:rsid w:val="001646C1"/>
    <w:rsid w:val="00164AD5"/>
    <w:rsid w:val="00166CEB"/>
    <w:rsid w:val="00167487"/>
    <w:rsid w:val="00167695"/>
    <w:rsid w:val="00170197"/>
    <w:rsid w:val="00170655"/>
    <w:rsid w:val="001726A9"/>
    <w:rsid w:val="00172D65"/>
    <w:rsid w:val="00172DE7"/>
    <w:rsid w:val="00173108"/>
    <w:rsid w:val="00174169"/>
    <w:rsid w:val="00174ED5"/>
    <w:rsid w:val="001759C0"/>
    <w:rsid w:val="00176443"/>
    <w:rsid w:val="00176695"/>
    <w:rsid w:val="001767A5"/>
    <w:rsid w:val="00180477"/>
    <w:rsid w:val="00181DAE"/>
    <w:rsid w:val="00182F6C"/>
    <w:rsid w:val="00184A89"/>
    <w:rsid w:val="00185859"/>
    <w:rsid w:val="00186D99"/>
    <w:rsid w:val="001871DE"/>
    <w:rsid w:val="00187E3C"/>
    <w:rsid w:val="00190B44"/>
    <w:rsid w:val="001911A8"/>
    <w:rsid w:val="00191611"/>
    <w:rsid w:val="00191E0D"/>
    <w:rsid w:val="00191EF5"/>
    <w:rsid w:val="00193F8F"/>
    <w:rsid w:val="001949ED"/>
    <w:rsid w:val="00194EDB"/>
    <w:rsid w:val="001950E8"/>
    <w:rsid w:val="00195944"/>
    <w:rsid w:val="00196CB1"/>
    <w:rsid w:val="001975AB"/>
    <w:rsid w:val="001A03CF"/>
    <w:rsid w:val="001A05AD"/>
    <w:rsid w:val="001A0B52"/>
    <w:rsid w:val="001A0BFD"/>
    <w:rsid w:val="001A4229"/>
    <w:rsid w:val="001A4E86"/>
    <w:rsid w:val="001A5A91"/>
    <w:rsid w:val="001B072C"/>
    <w:rsid w:val="001B0B0B"/>
    <w:rsid w:val="001B0BEF"/>
    <w:rsid w:val="001B1084"/>
    <w:rsid w:val="001B1755"/>
    <w:rsid w:val="001B2429"/>
    <w:rsid w:val="001B39CC"/>
    <w:rsid w:val="001B4791"/>
    <w:rsid w:val="001B528C"/>
    <w:rsid w:val="001B7D56"/>
    <w:rsid w:val="001C0A62"/>
    <w:rsid w:val="001C0DF1"/>
    <w:rsid w:val="001C1415"/>
    <w:rsid w:val="001C297D"/>
    <w:rsid w:val="001C4C0F"/>
    <w:rsid w:val="001C53E7"/>
    <w:rsid w:val="001C5F94"/>
    <w:rsid w:val="001C6997"/>
    <w:rsid w:val="001C6B8F"/>
    <w:rsid w:val="001D04E7"/>
    <w:rsid w:val="001D1FD5"/>
    <w:rsid w:val="001D2A3E"/>
    <w:rsid w:val="001D384E"/>
    <w:rsid w:val="001D3DAE"/>
    <w:rsid w:val="001D4A29"/>
    <w:rsid w:val="001E0769"/>
    <w:rsid w:val="001E11C4"/>
    <w:rsid w:val="001E2CC0"/>
    <w:rsid w:val="001E3DD7"/>
    <w:rsid w:val="001E3F50"/>
    <w:rsid w:val="001E4C73"/>
    <w:rsid w:val="001E4EC9"/>
    <w:rsid w:val="001E50B3"/>
    <w:rsid w:val="001E5DBB"/>
    <w:rsid w:val="001E7C64"/>
    <w:rsid w:val="001E7D7A"/>
    <w:rsid w:val="001F0B4F"/>
    <w:rsid w:val="001F0FE7"/>
    <w:rsid w:val="001F20F3"/>
    <w:rsid w:val="001F2705"/>
    <w:rsid w:val="001F45A0"/>
    <w:rsid w:val="001F49CD"/>
    <w:rsid w:val="001F4F43"/>
    <w:rsid w:val="001F7280"/>
    <w:rsid w:val="001F7388"/>
    <w:rsid w:val="00200A31"/>
    <w:rsid w:val="00201B32"/>
    <w:rsid w:val="00202498"/>
    <w:rsid w:val="0020271E"/>
    <w:rsid w:val="00202997"/>
    <w:rsid w:val="00202AF6"/>
    <w:rsid w:val="00202F7A"/>
    <w:rsid w:val="00203378"/>
    <w:rsid w:val="00203CBE"/>
    <w:rsid w:val="00204CB2"/>
    <w:rsid w:val="00205D2A"/>
    <w:rsid w:val="002061DC"/>
    <w:rsid w:val="002064F6"/>
    <w:rsid w:val="00210831"/>
    <w:rsid w:val="00210CAF"/>
    <w:rsid w:val="0021131F"/>
    <w:rsid w:val="00211C33"/>
    <w:rsid w:val="00212139"/>
    <w:rsid w:val="002127B0"/>
    <w:rsid w:val="00213034"/>
    <w:rsid w:val="002144ED"/>
    <w:rsid w:val="002146CF"/>
    <w:rsid w:val="00214817"/>
    <w:rsid w:val="00216FCB"/>
    <w:rsid w:val="002202D0"/>
    <w:rsid w:val="0022253B"/>
    <w:rsid w:val="00225405"/>
    <w:rsid w:val="002257FD"/>
    <w:rsid w:val="002306BC"/>
    <w:rsid w:val="002306FC"/>
    <w:rsid w:val="002313AE"/>
    <w:rsid w:val="00231472"/>
    <w:rsid w:val="00232580"/>
    <w:rsid w:val="002336BB"/>
    <w:rsid w:val="00233CFD"/>
    <w:rsid w:val="002344C1"/>
    <w:rsid w:val="0023480A"/>
    <w:rsid w:val="00235857"/>
    <w:rsid w:val="0023629F"/>
    <w:rsid w:val="002374C8"/>
    <w:rsid w:val="00240057"/>
    <w:rsid w:val="00242F54"/>
    <w:rsid w:val="00243076"/>
    <w:rsid w:val="00243237"/>
    <w:rsid w:val="00243684"/>
    <w:rsid w:val="00243AA1"/>
    <w:rsid w:val="002444C5"/>
    <w:rsid w:val="002445F8"/>
    <w:rsid w:val="002447E5"/>
    <w:rsid w:val="00244CD3"/>
    <w:rsid w:val="00245363"/>
    <w:rsid w:val="00245770"/>
    <w:rsid w:val="00246894"/>
    <w:rsid w:val="00246995"/>
    <w:rsid w:val="00246B0F"/>
    <w:rsid w:val="00246E95"/>
    <w:rsid w:val="00247079"/>
    <w:rsid w:val="00247393"/>
    <w:rsid w:val="00250BD4"/>
    <w:rsid w:val="002548B5"/>
    <w:rsid w:val="00254A58"/>
    <w:rsid w:val="0025629B"/>
    <w:rsid w:val="00256763"/>
    <w:rsid w:val="00257804"/>
    <w:rsid w:val="00257F4E"/>
    <w:rsid w:val="00260CC6"/>
    <w:rsid w:val="00260DD3"/>
    <w:rsid w:val="00261ACA"/>
    <w:rsid w:val="00262F52"/>
    <w:rsid w:val="00263285"/>
    <w:rsid w:val="002635C5"/>
    <w:rsid w:val="00263737"/>
    <w:rsid w:val="00263A71"/>
    <w:rsid w:val="00263F9F"/>
    <w:rsid w:val="002645D8"/>
    <w:rsid w:val="00264C4C"/>
    <w:rsid w:val="00265072"/>
    <w:rsid w:val="00267978"/>
    <w:rsid w:val="00270BBC"/>
    <w:rsid w:val="00271036"/>
    <w:rsid w:val="002712C3"/>
    <w:rsid w:val="0027303E"/>
    <w:rsid w:val="0027330D"/>
    <w:rsid w:val="002736BB"/>
    <w:rsid w:val="0027405A"/>
    <w:rsid w:val="00274A20"/>
    <w:rsid w:val="002756A5"/>
    <w:rsid w:val="002762B4"/>
    <w:rsid w:val="0027669C"/>
    <w:rsid w:val="00277200"/>
    <w:rsid w:val="00280258"/>
    <w:rsid w:val="002809FF"/>
    <w:rsid w:val="00282E33"/>
    <w:rsid w:val="00282F9D"/>
    <w:rsid w:val="002834F7"/>
    <w:rsid w:val="00283C9F"/>
    <w:rsid w:val="00284255"/>
    <w:rsid w:val="002844B0"/>
    <w:rsid w:val="00290A51"/>
    <w:rsid w:val="00291B72"/>
    <w:rsid w:val="00291D06"/>
    <w:rsid w:val="002925CB"/>
    <w:rsid w:val="00296167"/>
    <w:rsid w:val="00296416"/>
    <w:rsid w:val="00296935"/>
    <w:rsid w:val="002A1B31"/>
    <w:rsid w:val="002A2259"/>
    <w:rsid w:val="002A2805"/>
    <w:rsid w:val="002A3425"/>
    <w:rsid w:val="002A5005"/>
    <w:rsid w:val="002A7D64"/>
    <w:rsid w:val="002A7DDF"/>
    <w:rsid w:val="002A7F3E"/>
    <w:rsid w:val="002A7F71"/>
    <w:rsid w:val="002B0AAD"/>
    <w:rsid w:val="002B1894"/>
    <w:rsid w:val="002B24E6"/>
    <w:rsid w:val="002B2A5B"/>
    <w:rsid w:val="002B345C"/>
    <w:rsid w:val="002B3CE2"/>
    <w:rsid w:val="002B40BD"/>
    <w:rsid w:val="002B4A87"/>
    <w:rsid w:val="002B5359"/>
    <w:rsid w:val="002B5419"/>
    <w:rsid w:val="002B5C50"/>
    <w:rsid w:val="002B6864"/>
    <w:rsid w:val="002C085B"/>
    <w:rsid w:val="002C0D2C"/>
    <w:rsid w:val="002C0F9C"/>
    <w:rsid w:val="002C190F"/>
    <w:rsid w:val="002C28CC"/>
    <w:rsid w:val="002C29E3"/>
    <w:rsid w:val="002C32AC"/>
    <w:rsid w:val="002C6CBC"/>
    <w:rsid w:val="002C6E3C"/>
    <w:rsid w:val="002D0544"/>
    <w:rsid w:val="002D0C3D"/>
    <w:rsid w:val="002D2F8C"/>
    <w:rsid w:val="002D3171"/>
    <w:rsid w:val="002D3474"/>
    <w:rsid w:val="002D42F8"/>
    <w:rsid w:val="002D4625"/>
    <w:rsid w:val="002D4B83"/>
    <w:rsid w:val="002D51DB"/>
    <w:rsid w:val="002D6195"/>
    <w:rsid w:val="002D7872"/>
    <w:rsid w:val="002E0CD4"/>
    <w:rsid w:val="002E0EF7"/>
    <w:rsid w:val="002E18A6"/>
    <w:rsid w:val="002E1AC1"/>
    <w:rsid w:val="002E1EA9"/>
    <w:rsid w:val="002E2344"/>
    <w:rsid w:val="002E236A"/>
    <w:rsid w:val="002E2894"/>
    <w:rsid w:val="002E2DCB"/>
    <w:rsid w:val="002E4613"/>
    <w:rsid w:val="002E57D6"/>
    <w:rsid w:val="002E5E29"/>
    <w:rsid w:val="002E6F88"/>
    <w:rsid w:val="002F10F9"/>
    <w:rsid w:val="002F220F"/>
    <w:rsid w:val="002F2538"/>
    <w:rsid w:val="002F2F89"/>
    <w:rsid w:val="002F4F30"/>
    <w:rsid w:val="002F52B5"/>
    <w:rsid w:val="002F5451"/>
    <w:rsid w:val="002F5ACC"/>
    <w:rsid w:val="002F661A"/>
    <w:rsid w:val="002F740B"/>
    <w:rsid w:val="0030118B"/>
    <w:rsid w:val="003021D8"/>
    <w:rsid w:val="00302E44"/>
    <w:rsid w:val="003038A6"/>
    <w:rsid w:val="003038EA"/>
    <w:rsid w:val="00303D28"/>
    <w:rsid w:val="003047CB"/>
    <w:rsid w:val="0030691E"/>
    <w:rsid w:val="003076A0"/>
    <w:rsid w:val="00307F72"/>
    <w:rsid w:val="003100D1"/>
    <w:rsid w:val="003102C9"/>
    <w:rsid w:val="0031157F"/>
    <w:rsid w:val="00311FFC"/>
    <w:rsid w:val="0031338C"/>
    <w:rsid w:val="00314669"/>
    <w:rsid w:val="00315E8A"/>
    <w:rsid w:val="003165A3"/>
    <w:rsid w:val="003167B8"/>
    <w:rsid w:val="0031699C"/>
    <w:rsid w:val="00317B6E"/>
    <w:rsid w:val="00317CBB"/>
    <w:rsid w:val="00320677"/>
    <w:rsid w:val="00320707"/>
    <w:rsid w:val="003214C6"/>
    <w:rsid w:val="00321F92"/>
    <w:rsid w:val="003220BD"/>
    <w:rsid w:val="00322744"/>
    <w:rsid w:val="003236F9"/>
    <w:rsid w:val="0032518A"/>
    <w:rsid w:val="0032552B"/>
    <w:rsid w:val="00325E86"/>
    <w:rsid w:val="00326B1B"/>
    <w:rsid w:val="00330F80"/>
    <w:rsid w:val="00331F15"/>
    <w:rsid w:val="00332673"/>
    <w:rsid w:val="0033384C"/>
    <w:rsid w:val="00333FEC"/>
    <w:rsid w:val="00334D05"/>
    <w:rsid w:val="00334D5F"/>
    <w:rsid w:val="00335788"/>
    <w:rsid w:val="00335D32"/>
    <w:rsid w:val="003366FB"/>
    <w:rsid w:val="00337B22"/>
    <w:rsid w:val="00341406"/>
    <w:rsid w:val="00341CFD"/>
    <w:rsid w:val="00341D84"/>
    <w:rsid w:val="00342116"/>
    <w:rsid w:val="003422C9"/>
    <w:rsid w:val="0034274A"/>
    <w:rsid w:val="003428B6"/>
    <w:rsid w:val="003436A1"/>
    <w:rsid w:val="0034379F"/>
    <w:rsid w:val="00343E71"/>
    <w:rsid w:val="00344ABF"/>
    <w:rsid w:val="00344F3F"/>
    <w:rsid w:val="003470FA"/>
    <w:rsid w:val="00347D2A"/>
    <w:rsid w:val="0035176C"/>
    <w:rsid w:val="003550A6"/>
    <w:rsid w:val="00356AB8"/>
    <w:rsid w:val="00356B2A"/>
    <w:rsid w:val="00360AAA"/>
    <w:rsid w:val="00360E0B"/>
    <w:rsid w:val="00361032"/>
    <w:rsid w:val="003619CB"/>
    <w:rsid w:val="00361E41"/>
    <w:rsid w:val="00362674"/>
    <w:rsid w:val="00363C9D"/>
    <w:rsid w:val="00363EF0"/>
    <w:rsid w:val="00364840"/>
    <w:rsid w:val="00364914"/>
    <w:rsid w:val="003649A8"/>
    <w:rsid w:val="00366070"/>
    <w:rsid w:val="00366615"/>
    <w:rsid w:val="00366D6F"/>
    <w:rsid w:val="00367020"/>
    <w:rsid w:val="00367575"/>
    <w:rsid w:val="003675EF"/>
    <w:rsid w:val="0037043E"/>
    <w:rsid w:val="00371050"/>
    <w:rsid w:val="003719E0"/>
    <w:rsid w:val="003721EA"/>
    <w:rsid w:val="0037246E"/>
    <w:rsid w:val="00372901"/>
    <w:rsid w:val="00372F61"/>
    <w:rsid w:val="0037513B"/>
    <w:rsid w:val="003772A1"/>
    <w:rsid w:val="00380A49"/>
    <w:rsid w:val="00381C88"/>
    <w:rsid w:val="0038212F"/>
    <w:rsid w:val="00382C85"/>
    <w:rsid w:val="003838E7"/>
    <w:rsid w:val="00384D83"/>
    <w:rsid w:val="00385440"/>
    <w:rsid w:val="00385671"/>
    <w:rsid w:val="0038636E"/>
    <w:rsid w:val="00386669"/>
    <w:rsid w:val="003879A1"/>
    <w:rsid w:val="0039069C"/>
    <w:rsid w:val="00390A8A"/>
    <w:rsid w:val="00391666"/>
    <w:rsid w:val="00391F56"/>
    <w:rsid w:val="003924A8"/>
    <w:rsid w:val="0039263B"/>
    <w:rsid w:val="00392D58"/>
    <w:rsid w:val="00394226"/>
    <w:rsid w:val="003942D1"/>
    <w:rsid w:val="00395409"/>
    <w:rsid w:val="00395877"/>
    <w:rsid w:val="0039732A"/>
    <w:rsid w:val="003A0E18"/>
    <w:rsid w:val="003A3420"/>
    <w:rsid w:val="003A4351"/>
    <w:rsid w:val="003A56C5"/>
    <w:rsid w:val="003A61B1"/>
    <w:rsid w:val="003B037D"/>
    <w:rsid w:val="003B11B1"/>
    <w:rsid w:val="003B1547"/>
    <w:rsid w:val="003B27BF"/>
    <w:rsid w:val="003B30FA"/>
    <w:rsid w:val="003B46D2"/>
    <w:rsid w:val="003B4FC5"/>
    <w:rsid w:val="003B5E65"/>
    <w:rsid w:val="003B609D"/>
    <w:rsid w:val="003B7AE9"/>
    <w:rsid w:val="003C013D"/>
    <w:rsid w:val="003C0814"/>
    <w:rsid w:val="003C0D5A"/>
    <w:rsid w:val="003C1331"/>
    <w:rsid w:val="003C1511"/>
    <w:rsid w:val="003C2F0C"/>
    <w:rsid w:val="003C3266"/>
    <w:rsid w:val="003C368D"/>
    <w:rsid w:val="003C484B"/>
    <w:rsid w:val="003C6776"/>
    <w:rsid w:val="003C73BD"/>
    <w:rsid w:val="003C767A"/>
    <w:rsid w:val="003C7C38"/>
    <w:rsid w:val="003D08F7"/>
    <w:rsid w:val="003D2EA5"/>
    <w:rsid w:val="003D3374"/>
    <w:rsid w:val="003D3AD7"/>
    <w:rsid w:val="003D4BB5"/>
    <w:rsid w:val="003D4F30"/>
    <w:rsid w:val="003D51E3"/>
    <w:rsid w:val="003D572C"/>
    <w:rsid w:val="003D791A"/>
    <w:rsid w:val="003E075B"/>
    <w:rsid w:val="003E1616"/>
    <w:rsid w:val="003E2C0C"/>
    <w:rsid w:val="003E32B6"/>
    <w:rsid w:val="003E351C"/>
    <w:rsid w:val="003E426C"/>
    <w:rsid w:val="003E46E8"/>
    <w:rsid w:val="003E4D54"/>
    <w:rsid w:val="003E5A92"/>
    <w:rsid w:val="003E5DDA"/>
    <w:rsid w:val="003E711D"/>
    <w:rsid w:val="003F1ADF"/>
    <w:rsid w:val="003F2AFB"/>
    <w:rsid w:val="003F3009"/>
    <w:rsid w:val="003F4F48"/>
    <w:rsid w:val="003F546B"/>
    <w:rsid w:val="003F5648"/>
    <w:rsid w:val="003F5D4D"/>
    <w:rsid w:val="003F71B1"/>
    <w:rsid w:val="00402F53"/>
    <w:rsid w:val="004033FA"/>
    <w:rsid w:val="004041C0"/>
    <w:rsid w:val="0040437A"/>
    <w:rsid w:val="0040506C"/>
    <w:rsid w:val="00405256"/>
    <w:rsid w:val="004071DB"/>
    <w:rsid w:val="00407CEB"/>
    <w:rsid w:val="00410281"/>
    <w:rsid w:val="00411121"/>
    <w:rsid w:val="00411363"/>
    <w:rsid w:val="0041137D"/>
    <w:rsid w:val="004135E4"/>
    <w:rsid w:val="00413714"/>
    <w:rsid w:val="004140DE"/>
    <w:rsid w:val="0041639F"/>
    <w:rsid w:val="00416AD6"/>
    <w:rsid w:val="00417B56"/>
    <w:rsid w:val="00421DA2"/>
    <w:rsid w:val="00422855"/>
    <w:rsid w:val="004238DC"/>
    <w:rsid w:val="00425356"/>
    <w:rsid w:val="004259BA"/>
    <w:rsid w:val="00426287"/>
    <w:rsid w:val="00426E10"/>
    <w:rsid w:val="00427F00"/>
    <w:rsid w:val="00430393"/>
    <w:rsid w:val="00431F59"/>
    <w:rsid w:val="0043259D"/>
    <w:rsid w:val="004333E1"/>
    <w:rsid w:val="00433F5D"/>
    <w:rsid w:val="004342E2"/>
    <w:rsid w:val="00434462"/>
    <w:rsid w:val="00435D63"/>
    <w:rsid w:val="00436426"/>
    <w:rsid w:val="00436650"/>
    <w:rsid w:val="00437532"/>
    <w:rsid w:val="004376B4"/>
    <w:rsid w:val="004379F8"/>
    <w:rsid w:val="00437C1F"/>
    <w:rsid w:val="004413A0"/>
    <w:rsid w:val="00443165"/>
    <w:rsid w:val="0044349E"/>
    <w:rsid w:val="00443620"/>
    <w:rsid w:val="0044410E"/>
    <w:rsid w:val="00444DCE"/>
    <w:rsid w:val="00444FD0"/>
    <w:rsid w:val="00445125"/>
    <w:rsid w:val="00445A3A"/>
    <w:rsid w:val="00445C0C"/>
    <w:rsid w:val="00446631"/>
    <w:rsid w:val="00446B3D"/>
    <w:rsid w:val="00447073"/>
    <w:rsid w:val="00447997"/>
    <w:rsid w:val="00447A69"/>
    <w:rsid w:val="00447C7B"/>
    <w:rsid w:val="00450225"/>
    <w:rsid w:val="004527C9"/>
    <w:rsid w:val="004534AA"/>
    <w:rsid w:val="00455B6D"/>
    <w:rsid w:val="00456105"/>
    <w:rsid w:val="0045688B"/>
    <w:rsid w:val="004578F1"/>
    <w:rsid w:val="00460882"/>
    <w:rsid w:val="00461C8F"/>
    <w:rsid w:val="004632EA"/>
    <w:rsid w:val="00463381"/>
    <w:rsid w:val="00463EC7"/>
    <w:rsid w:val="00464677"/>
    <w:rsid w:val="00465076"/>
    <w:rsid w:val="00465812"/>
    <w:rsid w:val="00466265"/>
    <w:rsid w:val="00466C6A"/>
    <w:rsid w:val="004707BB"/>
    <w:rsid w:val="00470D50"/>
    <w:rsid w:val="004717AB"/>
    <w:rsid w:val="004727D1"/>
    <w:rsid w:val="00472EA8"/>
    <w:rsid w:val="00473AB0"/>
    <w:rsid w:val="0047405B"/>
    <w:rsid w:val="00474239"/>
    <w:rsid w:val="00474DD0"/>
    <w:rsid w:val="00474E14"/>
    <w:rsid w:val="0047702F"/>
    <w:rsid w:val="004775FD"/>
    <w:rsid w:val="00480152"/>
    <w:rsid w:val="00480F77"/>
    <w:rsid w:val="0048131B"/>
    <w:rsid w:val="004818F8"/>
    <w:rsid w:val="00481E9C"/>
    <w:rsid w:val="00482574"/>
    <w:rsid w:val="004831AA"/>
    <w:rsid w:val="0048395C"/>
    <w:rsid w:val="00486FBA"/>
    <w:rsid w:val="00487FBB"/>
    <w:rsid w:val="0049032E"/>
    <w:rsid w:val="004908C1"/>
    <w:rsid w:val="00491172"/>
    <w:rsid w:val="00492569"/>
    <w:rsid w:val="004928B7"/>
    <w:rsid w:val="00492920"/>
    <w:rsid w:val="004936B0"/>
    <w:rsid w:val="00493850"/>
    <w:rsid w:val="00494317"/>
    <w:rsid w:val="004943F1"/>
    <w:rsid w:val="0049658F"/>
    <w:rsid w:val="00497CF0"/>
    <w:rsid w:val="00497D94"/>
    <w:rsid w:val="004A04C0"/>
    <w:rsid w:val="004A14E9"/>
    <w:rsid w:val="004A19FF"/>
    <w:rsid w:val="004A1FD3"/>
    <w:rsid w:val="004A2225"/>
    <w:rsid w:val="004A397D"/>
    <w:rsid w:val="004A423B"/>
    <w:rsid w:val="004A4B4B"/>
    <w:rsid w:val="004A4E8C"/>
    <w:rsid w:val="004A64AA"/>
    <w:rsid w:val="004B0502"/>
    <w:rsid w:val="004B1DC8"/>
    <w:rsid w:val="004B44F2"/>
    <w:rsid w:val="004B517C"/>
    <w:rsid w:val="004B552F"/>
    <w:rsid w:val="004B5DBF"/>
    <w:rsid w:val="004B5E08"/>
    <w:rsid w:val="004B6538"/>
    <w:rsid w:val="004C18A7"/>
    <w:rsid w:val="004C1F30"/>
    <w:rsid w:val="004C372A"/>
    <w:rsid w:val="004C3EAD"/>
    <w:rsid w:val="004C41BA"/>
    <w:rsid w:val="004C491F"/>
    <w:rsid w:val="004C5CDB"/>
    <w:rsid w:val="004C5F8B"/>
    <w:rsid w:val="004C6B12"/>
    <w:rsid w:val="004C739D"/>
    <w:rsid w:val="004D2076"/>
    <w:rsid w:val="004D22D6"/>
    <w:rsid w:val="004D2694"/>
    <w:rsid w:val="004D3A6A"/>
    <w:rsid w:val="004D46A2"/>
    <w:rsid w:val="004D5576"/>
    <w:rsid w:val="004D576B"/>
    <w:rsid w:val="004D6748"/>
    <w:rsid w:val="004D67FF"/>
    <w:rsid w:val="004D78A4"/>
    <w:rsid w:val="004E1669"/>
    <w:rsid w:val="004E205A"/>
    <w:rsid w:val="004E2280"/>
    <w:rsid w:val="004E4D1C"/>
    <w:rsid w:val="004E5E39"/>
    <w:rsid w:val="004E60C3"/>
    <w:rsid w:val="004F0BEE"/>
    <w:rsid w:val="004F0DFF"/>
    <w:rsid w:val="004F1626"/>
    <w:rsid w:val="004F19D3"/>
    <w:rsid w:val="004F29C9"/>
    <w:rsid w:val="004F2A7C"/>
    <w:rsid w:val="004F31E4"/>
    <w:rsid w:val="004F36B6"/>
    <w:rsid w:val="004F5194"/>
    <w:rsid w:val="004F5FE6"/>
    <w:rsid w:val="004F6D01"/>
    <w:rsid w:val="004F6E7C"/>
    <w:rsid w:val="004F7276"/>
    <w:rsid w:val="00500171"/>
    <w:rsid w:val="0050091B"/>
    <w:rsid w:val="00501230"/>
    <w:rsid w:val="00501F10"/>
    <w:rsid w:val="00501F60"/>
    <w:rsid w:val="005023C3"/>
    <w:rsid w:val="00502411"/>
    <w:rsid w:val="00502717"/>
    <w:rsid w:val="00502BC4"/>
    <w:rsid w:val="00503322"/>
    <w:rsid w:val="00503FF7"/>
    <w:rsid w:val="00504267"/>
    <w:rsid w:val="005047B4"/>
    <w:rsid w:val="00504C7D"/>
    <w:rsid w:val="00504D07"/>
    <w:rsid w:val="0050545C"/>
    <w:rsid w:val="005103D1"/>
    <w:rsid w:val="00510BF6"/>
    <w:rsid w:val="0051171E"/>
    <w:rsid w:val="00513D1D"/>
    <w:rsid w:val="00513EE3"/>
    <w:rsid w:val="00513F13"/>
    <w:rsid w:val="005146E9"/>
    <w:rsid w:val="00515EDF"/>
    <w:rsid w:val="005169B7"/>
    <w:rsid w:val="00517066"/>
    <w:rsid w:val="00520949"/>
    <w:rsid w:val="005212E8"/>
    <w:rsid w:val="0052139F"/>
    <w:rsid w:val="005219EE"/>
    <w:rsid w:val="00522C73"/>
    <w:rsid w:val="00522D35"/>
    <w:rsid w:val="00523012"/>
    <w:rsid w:val="00523454"/>
    <w:rsid w:val="00523546"/>
    <w:rsid w:val="00523A77"/>
    <w:rsid w:val="0052414E"/>
    <w:rsid w:val="0052570C"/>
    <w:rsid w:val="00525C6F"/>
    <w:rsid w:val="00526009"/>
    <w:rsid w:val="00527CBB"/>
    <w:rsid w:val="00527CD5"/>
    <w:rsid w:val="00527FCC"/>
    <w:rsid w:val="0053028A"/>
    <w:rsid w:val="005303B3"/>
    <w:rsid w:val="005317BE"/>
    <w:rsid w:val="005319A0"/>
    <w:rsid w:val="005325D8"/>
    <w:rsid w:val="00532D60"/>
    <w:rsid w:val="005340E3"/>
    <w:rsid w:val="0053467F"/>
    <w:rsid w:val="005348F9"/>
    <w:rsid w:val="00534DEC"/>
    <w:rsid w:val="0053506F"/>
    <w:rsid w:val="00537954"/>
    <w:rsid w:val="00541356"/>
    <w:rsid w:val="00542DE8"/>
    <w:rsid w:val="00542FF6"/>
    <w:rsid w:val="00543FFA"/>
    <w:rsid w:val="0054451C"/>
    <w:rsid w:val="00545A09"/>
    <w:rsid w:val="0054738A"/>
    <w:rsid w:val="0054766C"/>
    <w:rsid w:val="00554835"/>
    <w:rsid w:val="005554B9"/>
    <w:rsid w:val="0055596B"/>
    <w:rsid w:val="00556729"/>
    <w:rsid w:val="00556B37"/>
    <w:rsid w:val="00556BEC"/>
    <w:rsid w:val="00557200"/>
    <w:rsid w:val="00560BBF"/>
    <w:rsid w:val="0056149A"/>
    <w:rsid w:val="00562E02"/>
    <w:rsid w:val="005630A2"/>
    <w:rsid w:val="00563BFA"/>
    <w:rsid w:val="005652B9"/>
    <w:rsid w:val="005652D8"/>
    <w:rsid w:val="005660D5"/>
    <w:rsid w:val="0056799D"/>
    <w:rsid w:val="00567A05"/>
    <w:rsid w:val="00567F7F"/>
    <w:rsid w:val="00570D44"/>
    <w:rsid w:val="00571A29"/>
    <w:rsid w:val="00572106"/>
    <w:rsid w:val="0057239A"/>
    <w:rsid w:val="00572876"/>
    <w:rsid w:val="00572932"/>
    <w:rsid w:val="00572E44"/>
    <w:rsid w:val="005731EF"/>
    <w:rsid w:val="00577180"/>
    <w:rsid w:val="00580DBB"/>
    <w:rsid w:val="00581AD6"/>
    <w:rsid w:val="00582869"/>
    <w:rsid w:val="00583AEF"/>
    <w:rsid w:val="00583D8A"/>
    <w:rsid w:val="00583DA4"/>
    <w:rsid w:val="005840F2"/>
    <w:rsid w:val="00586C7F"/>
    <w:rsid w:val="00587BE4"/>
    <w:rsid w:val="00587F54"/>
    <w:rsid w:val="00590FA4"/>
    <w:rsid w:val="00591ECF"/>
    <w:rsid w:val="005936D7"/>
    <w:rsid w:val="00594786"/>
    <w:rsid w:val="0059620A"/>
    <w:rsid w:val="00596313"/>
    <w:rsid w:val="00596E35"/>
    <w:rsid w:val="00596F09"/>
    <w:rsid w:val="005977AC"/>
    <w:rsid w:val="005A0669"/>
    <w:rsid w:val="005A12BC"/>
    <w:rsid w:val="005A131F"/>
    <w:rsid w:val="005A138B"/>
    <w:rsid w:val="005A162E"/>
    <w:rsid w:val="005A1B14"/>
    <w:rsid w:val="005A4C3B"/>
    <w:rsid w:val="005A5490"/>
    <w:rsid w:val="005A5679"/>
    <w:rsid w:val="005A5795"/>
    <w:rsid w:val="005A6D24"/>
    <w:rsid w:val="005A7236"/>
    <w:rsid w:val="005A7FA6"/>
    <w:rsid w:val="005B1E6D"/>
    <w:rsid w:val="005B2541"/>
    <w:rsid w:val="005B2A40"/>
    <w:rsid w:val="005B2C14"/>
    <w:rsid w:val="005B35A0"/>
    <w:rsid w:val="005B4073"/>
    <w:rsid w:val="005B412D"/>
    <w:rsid w:val="005B4806"/>
    <w:rsid w:val="005B52ED"/>
    <w:rsid w:val="005B6C31"/>
    <w:rsid w:val="005C015A"/>
    <w:rsid w:val="005C0D20"/>
    <w:rsid w:val="005C1121"/>
    <w:rsid w:val="005C14A4"/>
    <w:rsid w:val="005C1730"/>
    <w:rsid w:val="005C2D1D"/>
    <w:rsid w:val="005C2E24"/>
    <w:rsid w:val="005C383A"/>
    <w:rsid w:val="005C3B40"/>
    <w:rsid w:val="005C3BAA"/>
    <w:rsid w:val="005C43B3"/>
    <w:rsid w:val="005C5F37"/>
    <w:rsid w:val="005C6791"/>
    <w:rsid w:val="005C76F1"/>
    <w:rsid w:val="005D02FA"/>
    <w:rsid w:val="005D1323"/>
    <w:rsid w:val="005D224E"/>
    <w:rsid w:val="005D264D"/>
    <w:rsid w:val="005D33E0"/>
    <w:rsid w:val="005D3495"/>
    <w:rsid w:val="005D3FFA"/>
    <w:rsid w:val="005D4330"/>
    <w:rsid w:val="005D48C3"/>
    <w:rsid w:val="005D4E7A"/>
    <w:rsid w:val="005D57F3"/>
    <w:rsid w:val="005D61B7"/>
    <w:rsid w:val="005D61C5"/>
    <w:rsid w:val="005D6497"/>
    <w:rsid w:val="005D6A99"/>
    <w:rsid w:val="005E0300"/>
    <w:rsid w:val="005E1066"/>
    <w:rsid w:val="005E20B6"/>
    <w:rsid w:val="005E21F8"/>
    <w:rsid w:val="005E26BD"/>
    <w:rsid w:val="005E3529"/>
    <w:rsid w:val="005E3B62"/>
    <w:rsid w:val="005E5B1E"/>
    <w:rsid w:val="005E6281"/>
    <w:rsid w:val="005E6F02"/>
    <w:rsid w:val="005F0B34"/>
    <w:rsid w:val="005F0F20"/>
    <w:rsid w:val="005F2047"/>
    <w:rsid w:val="005F2231"/>
    <w:rsid w:val="005F26C3"/>
    <w:rsid w:val="005F3475"/>
    <w:rsid w:val="005F45E9"/>
    <w:rsid w:val="005F59B5"/>
    <w:rsid w:val="005F5FC8"/>
    <w:rsid w:val="005F6934"/>
    <w:rsid w:val="005F6A05"/>
    <w:rsid w:val="005F6E98"/>
    <w:rsid w:val="005F6FE5"/>
    <w:rsid w:val="005F7155"/>
    <w:rsid w:val="00600BD7"/>
    <w:rsid w:val="00602378"/>
    <w:rsid w:val="00602CA5"/>
    <w:rsid w:val="00603D99"/>
    <w:rsid w:val="0060441B"/>
    <w:rsid w:val="00604FA9"/>
    <w:rsid w:val="00605374"/>
    <w:rsid w:val="00605BB6"/>
    <w:rsid w:val="0060661D"/>
    <w:rsid w:val="00610692"/>
    <w:rsid w:val="00611A4D"/>
    <w:rsid w:val="0061290F"/>
    <w:rsid w:val="006129A6"/>
    <w:rsid w:val="006140AF"/>
    <w:rsid w:val="006151C4"/>
    <w:rsid w:val="00617F47"/>
    <w:rsid w:val="00620654"/>
    <w:rsid w:val="00621119"/>
    <w:rsid w:val="00621AC4"/>
    <w:rsid w:val="00622648"/>
    <w:rsid w:val="00623D63"/>
    <w:rsid w:val="00623E6D"/>
    <w:rsid w:val="0062498C"/>
    <w:rsid w:val="00624E40"/>
    <w:rsid w:val="00626C35"/>
    <w:rsid w:val="0062733B"/>
    <w:rsid w:val="006277B6"/>
    <w:rsid w:val="00627B04"/>
    <w:rsid w:val="00627CAC"/>
    <w:rsid w:val="00627FAB"/>
    <w:rsid w:val="00630307"/>
    <w:rsid w:val="006304A2"/>
    <w:rsid w:val="00631555"/>
    <w:rsid w:val="0063176F"/>
    <w:rsid w:val="00632249"/>
    <w:rsid w:val="00632E23"/>
    <w:rsid w:val="006332E4"/>
    <w:rsid w:val="006332F9"/>
    <w:rsid w:val="00634383"/>
    <w:rsid w:val="0063466F"/>
    <w:rsid w:val="00635F70"/>
    <w:rsid w:val="006366FA"/>
    <w:rsid w:val="00637650"/>
    <w:rsid w:val="00637921"/>
    <w:rsid w:val="00637A94"/>
    <w:rsid w:val="00637DD6"/>
    <w:rsid w:val="00641610"/>
    <w:rsid w:val="006416B3"/>
    <w:rsid w:val="0064193A"/>
    <w:rsid w:val="00641A0C"/>
    <w:rsid w:val="00642CB1"/>
    <w:rsid w:val="006444A7"/>
    <w:rsid w:val="00644A55"/>
    <w:rsid w:val="00644DDE"/>
    <w:rsid w:val="00645402"/>
    <w:rsid w:val="00645F8A"/>
    <w:rsid w:val="0064605C"/>
    <w:rsid w:val="00646B01"/>
    <w:rsid w:val="006478DB"/>
    <w:rsid w:val="00647AE6"/>
    <w:rsid w:val="006518FE"/>
    <w:rsid w:val="00651E46"/>
    <w:rsid w:val="006528BE"/>
    <w:rsid w:val="006538CF"/>
    <w:rsid w:val="00655D11"/>
    <w:rsid w:val="00655D4C"/>
    <w:rsid w:val="006574D9"/>
    <w:rsid w:val="00657A0F"/>
    <w:rsid w:val="00657AE6"/>
    <w:rsid w:val="00661597"/>
    <w:rsid w:val="00661A20"/>
    <w:rsid w:val="00662A6A"/>
    <w:rsid w:val="00663695"/>
    <w:rsid w:val="00663DE5"/>
    <w:rsid w:val="006648F0"/>
    <w:rsid w:val="00664F4C"/>
    <w:rsid w:val="006655C7"/>
    <w:rsid w:val="00667041"/>
    <w:rsid w:val="00667DFE"/>
    <w:rsid w:val="00667E54"/>
    <w:rsid w:val="0067045A"/>
    <w:rsid w:val="006715F9"/>
    <w:rsid w:val="006716CD"/>
    <w:rsid w:val="0067364F"/>
    <w:rsid w:val="0067561F"/>
    <w:rsid w:val="00676742"/>
    <w:rsid w:val="00676B47"/>
    <w:rsid w:val="00681D5C"/>
    <w:rsid w:val="006832C8"/>
    <w:rsid w:val="00684DF7"/>
    <w:rsid w:val="006858B8"/>
    <w:rsid w:val="00685B2E"/>
    <w:rsid w:val="00686E9D"/>
    <w:rsid w:val="006877CE"/>
    <w:rsid w:val="006878AC"/>
    <w:rsid w:val="00687AB6"/>
    <w:rsid w:val="006904E0"/>
    <w:rsid w:val="00690661"/>
    <w:rsid w:val="00690D64"/>
    <w:rsid w:val="00690F89"/>
    <w:rsid w:val="00691C76"/>
    <w:rsid w:val="00692028"/>
    <w:rsid w:val="00692788"/>
    <w:rsid w:val="00693C04"/>
    <w:rsid w:val="00694017"/>
    <w:rsid w:val="00694E40"/>
    <w:rsid w:val="00696350"/>
    <w:rsid w:val="006A2719"/>
    <w:rsid w:val="006A30A3"/>
    <w:rsid w:val="006A381A"/>
    <w:rsid w:val="006A3BA3"/>
    <w:rsid w:val="006A48A6"/>
    <w:rsid w:val="006A6104"/>
    <w:rsid w:val="006A7466"/>
    <w:rsid w:val="006B18F0"/>
    <w:rsid w:val="006B2BA3"/>
    <w:rsid w:val="006B3F6D"/>
    <w:rsid w:val="006B4BFF"/>
    <w:rsid w:val="006B53B6"/>
    <w:rsid w:val="006B5549"/>
    <w:rsid w:val="006B7A3E"/>
    <w:rsid w:val="006C0A18"/>
    <w:rsid w:val="006C129C"/>
    <w:rsid w:val="006C13F4"/>
    <w:rsid w:val="006C1A6B"/>
    <w:rsid w:val="006C2412"/>
    <w:rsid w:val="006C26DA"/>
    <w:rsid w:val="006C2D7C"/>
    <w:rsid w:val="006C3411"/>
    <w:rsid w:val="006C3762"/>
    <w:rsid w:val="006C40D6"/>
    <w:rsid w:val="006C4E25"/>
    <w:rsid w:val="006C4FA5"/>
    <w:rsid w:val="006C5CA2"/>
    <w:rsid w:val="006C6936"/>
    <w:rsid w:val="006C7569"/>
    <w:rsid w:val="006C7A03"/>
    <w:rsid w:val="006D038E"/>
    <w:rsid w:val="006D048A"/>
    <w:rsid w:val="006D08BE"/>
    <w:rsid w:val="006D1752"/>
    <w:rsid w:val="006D1B74"/>
    <w:rsid w:val="006D20C2"/>
    <w:rsid w:val="006D2881"/>
    <w:rsid w:val="006D35C8"/>
    <w:rsid w:val="006D46F4"/>
    <w:rsid w:val="006D4E92"/>
    <w:rsid w:val="006D672F"/>
    <w:rsid w:val="006D6F62"/>
    <w:rsid w:val="006D7002"/>
    <w:rsid w:val="006D748C"/>
    <w:rsid w:val="006E0250"/>
    <w:rsid w:val="006E0515"/>
    <w:rsid w:val="006E08CC"/>
    <w:rsid w:val="006E1589"/>
    <w:rsid w:val="006E1C9B"/>
    <w:rsid w:val="006E2C0B"/>
    <w:rsid w:val="006E5659"/>
    <w:rsid w:val="006E5C38"/>
    <w:rsid w:val="006E5FCA"/>
    <w:rsid w:val="006F0520"/>
    <w:rsid w:val="006F12F5"/>
    <w:rsid w:val="006F3138"/>
    <w:rsid w:val="006F3D65"/>
    <w:rsid w:val="006F3D7D"/>
    <w:rsid w:val="006F5D9B"/>
    <w:rsid w:val="006F790B"/>
    <w:rsid w:val="006F7C2E"/>
    <w:rsid w:val="00701B20"/>
    <w:rsid w:val="00702357"/>
    <w:rsid w:val="007023F0"/>
    <w:rsid w:val="00702FBC"/>
    <w:rsid w:val="007030EE"/>
    <w:rsid w:val="007044C2"/>
    <w:rsid w:val="007045A9"/>
    <w:rsid w:val="00704A37"/>
    <w:rsid w:val="00704BEA"/>
    <w:rsid w:val="007053A3"/>
    <w:rsid w:val="007069CB"/>
    <w:rsid w:val="007071C0"/>
    <w:rsid w:val="00707AFD"/>
    <w:rsid w:val="00707E17"/>
    <w:rsid w:val="0071017D"/>
    <w:rsid w:val="00710632"/>
    <w:rsid w:val="00711A08"/>
    <w:rsid w:val="00711ACC"/>
    <w:rsid w:val="00711F45"/>
    <w:rsid w:val="007135B2"/>
    <w:rsid w:val="0071393C"/>
    <w:rsid w:val="0071397C"/>
    <w:rsid w:val="00713DFB"/>
    <w:rsid w:val="00714565"/>
    <w:rsid w:val="0071460A"/>
    <w:rsid w:val="00715FBB"/>
    <w:rsid w:val="007161B9"/>
    <w:rsid w:val="00716220"/>
    <w:rsid w:val="007171B1"/>
    <w:rsid w:val="0071756B"/>
    <w:rsid w:val="00720227"/>
    <w:rsid w:val="007209A4"/>
    <w:rsid w:val="00721219"/>
    <w:rsid w:val="007214C5"/>
    <w:rsid w:val="00721BFB"/>
    <w:rsid w:val="007221A0"/>
    <w:rsid w:val="00722FF9"/>
    <w:rsid w:val="00723A50"/>
    <w:rsid w:val="0072669F"/>
    <w:rsid w:val="007266EE"/>
    <w:rsid w:val="00726D34"/>
    <w:rsid w:val="00727EFA"/>
    <w:rsid w:val="007307C4"/>
    <w:rsid w:val="00733B7C"/>
    <w:rsid w:val="00734C51"/>
    <w:rsid w:val="00734D76"/>
    <w:rsid w:val="00735EC5"/>
    <w:rsid w:val="00736067"/>
    <w:rsid w:val="00737548"/>
    <w:rsid w:val="007375C8"/>
    <w:rsid w:val="00737E86"/>
    <w:rsid w:val="00743092"/>
    <w:rsid w:val="00744371"/>
    <w:rsid w:val="00744AD7"/>
    <w:rsid w:val="00744C34"/>
    <w:rsid w:val="00745533"/>
    <w:rsid w:val="007460E7"/>
    <w:rsid w:val="0074642B"/>
    <w:rsid w:val="00746801"/>
    <w:rsid w:val="00746F8A"/>
    <w:rsid w:val="00747207"/>
    <w:rsid w:val="00747824"/>
    <w:rsid w:val="007478D6"/>
    <w:rsid w:val="00751850"/>
    <w:rsid w:val="007520DC"/>
    <w:rsid w:val="00754635"/>
    <w:rsid w:val="0075627A"/>
    <w:rsid w:val="00757361"/>
    <w:rsid w:val="007574B9"/>
    <w:rsid w:val="007579FC"/>
    <w:rsid w:val="00760256"/>
    <w:rsid w:val="0076114B"/>
    <w:rsid w:val="00761BC4"/>
    <w:rsid w:val="00762946"/>
    <w:rsid w:val="00763659"/>
    <w:rsid w:val="00763CC1"/>
    <w:rsid w:val="00766AB0"/>
    <w:rsid w:val="0076710F"/>
    <w:rsid w:val="007714D0"/>
    <w:rsid w:val="007714D2"/>
    <w:rsid w:val="007721DB"/>
    <w:rsid w:val="007723B9"/>
    <w:rsid w:val="00773C9E"/>
    <w:rsid w:val="0077430B"/>
    <w:rsid w:val="00774563"/>
    <w:rsid w:val="00774FB9"/>
    <w:rsid w:val="007756C4"/>
    <w:rsid w:val="007760BF"/>
    <w:rsid w:val="007777AA"/>
    <w:rsid w:val="00777B41"/>
    <w:rsid w:val="00777E38"/>
    <w:rsid w:val="0078368E"/>
    <w:rsid w:val="00783715"/>
    <w:rsid w:val="0078728D"/>
    <w:rsid w:val="007876C1"/>
    <w:rsid w:val="00790026"/>
    <w:rsid w:val="00790F3D"/>
    <w:rsid w:val="0079152B"/>
    <w:rsid w:val="007924CE"/>
    <w:rsid w:val="0079278F"/>
    <w:rsid w:val="00792E87"/>
    <w:rsid w:val="00793863"/>
    <w:rsid w:val="00794980"/>
    <w:rsid w:val="00794A69"/>
    <w:rsid w:val="00795E24"/>
    <w:rsid w:val="00797010"/>
    <w:rsid w:val="0079701B"/>
    <w:rsid w:val="00797B4A"/>
    <w:rsid w:val="007A068F"/>
    <w:rsid w:val="007A2BAD"/>
    <w:rsid w:val="007A4617"/>
    <w:rsid w:val="007A470A"/>
    <w:rsid w:val="007A6665"/>
    <w:rsid w:val="007A66C8"/>
    <w:rsid w:val="007A7671"/>
    <w:rsid w:val="007B07D2"/>
    <w:rsid w:val="007B2B43"/>
    <w:rsid w:val="007B34AE"/>
    <w:rsid w:val="007B3814"/>
    <w:rsid w:val="007B4037"/>
    <w:rsid w:val="007B4348"/>
    <w:rsid w:val="007B49E0"/>
    <w:rsid w:val="007B6FC6"/>
    <w:rsid w:val="007C1D83"/>
    <w:rsid w:val="007C293C"/>
    <w:rsid w:val="007C2A38"/>
    <w:rsid w:val="007C3CF4"/>
    <w:rsid w:val="007C3FB5"/>
    <w:rsid w:val="007C3FFB"/>
    <w:rsid w:val="007C41D5"/>
    <w:rsid w:val="007C4643"/>
    <w:rsid w:val="007C5802"/>
    <w:rsid w:val="007C5B1F"/>
    <w:rsid w:val="007C6CA0"/>
    <w:rsid w:val="007C6F5A"/>
    <w:rsid w:val="007C7106"/>
    <w:rsid w:val="007C78EE"/>
    <w:rsid w:val="007C7BAC"/>
    <w:rsid w:val="007C7E73"/>
    <w:rsid w:val="007C7ECB"/>
    <w:rsid w:val="007D03FD"/>
    <w:rsid w:val="007D0F60"/>
    <w:rsid w:val="007D2100"/>
    <w:rsid w:val="007D21D8"/>
    <w:rsid w:val="007D2DAD"/>
    <w:rsid w:val="007D3609"/>
    <w:rsid w:val="007D3D1D"/>
    <w:rsid w:val="007D3D3E"/>
    <w:rsid w:val="007D4EBA"/>
    <w:rsid w:val="007D665D"/>
    <w:rsid w:val="007D737D"/>
    <w:rsid w:val="007E1619"/>
    <w:rsid w:val="007E1788"/>
    <w:rsid w:val="007E194D"/>
    <w:rsid w:val="007E2F84"/>
    <w:rsid w:val="007E3BE2"/>
    <w:rsid w:val="007E4435"/>
    <w:rsid w:val="007E4DDB"/>
    <w:rsid w:val="007E58A5"/>
    <w:rsid w:val="007E5DB0"/>
    <w:rsid w:val="007E75A9"/>
    <w:rsid w:val="007E7A7F"/>
    <w:rsid w:val="007F116E"/>
    <w:rsid w:val="007F193C"/>
    <w:rsid w:val="007F231D"/>
    <w:rsid w:val="007F29C6"/>
    <w:rsid w:val="007F3A6E"/>
    <w:rsid w:val="007F5824"/>
    <w:rsid w:val="007F6E4A"/>
    <w:rsid w:val="007F70A1"/>
    <w:rsid w:val="007F74CE"/>
    <w:rsid w:val="007F7C69"/>
    <w:rsid w:val="00800346"/>
    <w:rsid w:val="00800EE0"/>
    <w:rsid w:val="0080308C"/>
    <w:rsid w:val="00804CE5"/>
    <w:rsid w:val="00805D5F"/>
    <w:rsid w:val="00806A65"/>
    <w:rsid w:val="00806B93"/>
    <w:rsid w:val="00807102"/>
    <w:rsid w:val="00807B8D"/>
    <w:rsid w:val="00807C5E"/>
    <w:rsid w:val="00811161"/>
    <w:rsid w:val="0081116D"/>
    <w:rsid w:val="00815124"/>
    <w:rsid w:val="00820305"/>
    <w:rsid w:val="00820B93"/>
    <w:rsid w:val="00820BB6"/>
    <w:rsid w:val="00820E13"/>
    <w:rsid w:val="008210EB"/>
    <w:rsid w:val="008214BC"/>
    <w:rsid w:val="008228D9"/>
    <w:rsid w:val="00822A09"/>
    <w:rsid w:val="00822B61"/>
    <w:rsid w:val="00825EBA"/>
    <w:rsid w:val="00827173"/>
    <w:rsid w:val="00827B0F"/>
    <w:rsid w:val="00830354"/>
    <w:rsid w:val="0083055D"/>
    <w:rsid w:val="008317C3"/>
    <w:rsid w:val="00831EB1"/>
    <w:rsid w:val="00833B08"/>
    <w:rsid w:val="00833EA1"/>
    <w:rsid w:val="00835CCC"/>
    <w:rsid w:val="00835FC5"/>
    <w:rsid w:val="00837519"/>
    <w:rsid w:val="0083794E"/>
    <w:rsid w:val="008400CD"/>
    <w:rsid w:val="00840C38"/>
    <w:rsid w:val="00841F2A"/>
    <w:rsid w:val="00842BFA"/>
    <w:rsid w:val="008430FD"/>
    <w:rsid w:val="0084318B"/>
    <w:rsid w:val="00843CF3"/>
    <w:rsid w:val="00843CF8"/>
    <w:rsid w:val="00847895"/>
    <w:rsid w:val="00847A69"/>
    <w:rsid w:val="0085053A"/>
    <w:rsid w:val="00850B2F"/>
    <w:rsid w:val="0085200D"/>
    <w:rsid w:val="00852C8F"/>
    <w:rsid w:val="00852DD5"/>
    <w:rsid w:val="00853B9F"/>
    <w:rsid w:val="00854110"/>
    <w:rsid w:val="00854FCF"/>
    <w:rsid w:val="00855674"/>
    <w:rsid w:val="008558B4"/>
    <w:rsid w:val="00856186"/>
    <w:rsid w:val="00856A58"/>
    <w:rsid w:val="00856A96"/>
    <w:rsid w:val="00856ADC"/>
    <w:rsid w:val="00856CE5"/>
    <w:rsid w:val="008608AA"/>
    <w:rsid w:val="00863F7A"/>
    <w:rsid w:val="00864B09"/>
    <w:rsid w:val="00864D51"/>
    <w:rsid w:val="00867982"/>
    <w:rsid w:val="00867FE7"/>
    <w:rsid w:val="008700C7"/>
    <w:rsid w:val="0087053E"/>
    <w:rsid w:val="00870583"/>
    <w:rsid w:val="00871381"/>
    <w:rsid w:val="00871BFB"/>
    <w:rsid w:val="0087204C"/>
    <w:rsid w:val="00872862"/>
    <w:rsid w:val="00872956"/>
    <w:rsid w:val="008735AF"/>
    <w:rsid w:val="0087412D"/>
    <w:rsid w:val="00874DD5"/>
    <w:rsid w:val="008754C0"/>
    <w:rsid w:val="00875C1F"/>
    <w:rsid w:val="00876580"/>
    <w:rsid w:val="00876AEF"/>
    <w:rsid w:val="00877F9D"/>
    <w:rsid w:val="00881618"/>
    <w:rsid w:val="00881B59"/>
    <w:rsid w:val="00884A19"/>
    <w:rsid w:val="00884F54"/>
    <w:rsid w:val="00887863"/>
    <w:rsid w:val="008945E6"/>
    <w:rsid w:val="008948A8"/>
    <w:rsid w:val="0089705E"/>
    <w:rsid w:val="00897252"/>
    <w:rsid w:val="00897CC7"/>
    <w:rsid w:val="008A1DCA"/>
    <w:rsid w:val="008A24C5"/>
    <w:rsid w:val="008A2C89"/>
    <w:rsid w:val="008A30F2"/>
    <w:rsid w:val="008A3512"/>
    <w:rsid w:val="008A3A05"/>
    <w:rsid w:val="008B078C"/>
    <w:rsid w:val="008B104D"/>
    <w:rsid w:val="008B2369"/>
    <w:rsid w:val="008B2A9E"/>
    <w:rsid w:val="008B3709"/>
    <w:rsid w:val="008B3CB4"/>
    <w:rsid w:val="008B4374"/>
    <w:rsid w:val="008B4470"/>
    <w:rsid w:val="008B57E4"/>
    <w:rsid w:val="008B65B4"/>
    <w:rsid w:val="008B66E2"/>
    <w:rsid w:val="008B742F"/>
    <w:rsid w:val="008C0602"/>
    <w:rsid w:val="008C0B19"/>
    <w:rsid w:val="008C12B7"/>
    <w:rsid w:val="008C1B31"/>
    <w:rsid w:val="008C44A0"/>
    <w:rsid w:val="008C4603"/>
    <w:rsid w:val="008C46D6"/>
    <w:rsid w:val="008C4AA6"/>
    <w:rsid w:val="008C6377"/>
    <w:rsid w:val="008C7130"/>
    <w:rsid w:val="008D1DB5"/>
    <w:rsid w:val="008D2C40"/>
    <w:rsid w:val="008D4896"/>
    <w:rsid w:val="008D4CAD"/>
    <w:rsid w:val="008D4D31"/>
    <w:rsid w:val="008D6053"/>
    <w:rsid w:val="008D633E"/>
    <w:rsid w:val="008D6CF1"/>
    <w:rsid w:val="008D772F"/>
    <w:rsid w:val="008E0100"/>
    <w:rsid w:val="008E1CED"/>
    <w:rsid w:val="008E2C6D"/>
    <w:rsid w:val="008E42DA"/>
    <w:rsid w:val="008E6367"/>
    <w:rsid w:val="008E64F7"/>
    <w:rsid w:val="008E6846"/>
    <w:rsid w:val="008F0731"/>
    <w:rsid w:val="008F0962"/>
    <w:rsid w:val="008F09D8"/>
    <w:rsid w:val="008F13B4"/>
    <w:rsid w:val="008F1B85"/>
    <w:rsid w:val="008F20D1"/>
    <w:rsid w:val="008F2285"/>
    <w:rsid w:val="008F2D02"/>
    <w:rsid w:val="008F2DB5"/>
    <w:rsid w:val="008F3307"/>
    <w:rsid w:val="008F4900"/>
    <w:rsid w:val="008F5694"/>
    <w:rsid w:val="008F5D15"/>
    <w:rsid w:val="008F768A"/>
    <w:rsid w:val="008F78C1"/>
    <w:rsid w:val="008F7A4D"/>
    <w:rsid w:val="009012D4"/>
    <w:rsid w:val="00902A3A"/>
    <w:rsid w:val="009030C8"/>
    <w:rsid w:val="009033C7"/>
    <w:rsid w:val="0090346C"/>
    <w:rsid w:val="00903A78"/>
    <w:rsid w:val="00903E66"/>
    <w:rsid w:val="00904256"/>
    <w:rsid w:val="00904DBA"/>
    <w:rsid w:val="00905F87"/>
    <w:rsid w:val="0090679D"/>
    <w:rsid w:val="009073C9"/>
    <w:rsid w:val="0090756D"/>
    <w:rsid w:val="0091092E"/>
    <w:rsid w:val="0091145F"/>
    <w:rsid w:val="0091309E"/>
    <w:rsid w:val="00914118"/>
    <w:rsid w:val="00914722"/>
    <w:rsid w:val="00914A4D"/>
    <w:rsid w:val="00914E83"/>
    <w:rsid w:val="00915B5D"/>
    <w:rsid w:val="00916A20"/>
    <w:rsid w:val="00916FE6"/>
    <w:rsid w:val="009203E0"/>
    <w:rsid w:val="009205C8"/>
    <w:rsid w:val="009212A6"/>
    <w:rsid w:val="00922301"/>
    <w:rsid w:val="00923A29"/>
    <w:rsid w:val="0092409A"/>
    <w:rsid w:val="009240C6"/>
    <w:rsid w:val="009243F9"/>
    <w:rsid w:val="00925138"/>
    <w:rsid w:val="00925BC0"/>
    <w:rsid w:val="009261C0"/>
    <w:rsid w:val="0092739A"/>
    <w:rsid w:val="00927FDB"/>
    <w:rsid w:val="009310C9"/>
    <w:rsid w:val="00931712"/>
    <w:rsid w:val="00932679"/>
    <w:rsid w:val="00932C48"/>
    <w:rsid w:val="00934F2C"/>
    <w:rsid w:val="0093617A"/>
    <w:rsid w:val="00936B1B"/>
    <w:rsid w:val="00936B45"/>
    <w:rsid w:val="00940D37"/>
    <w:rsid w:val="00941B7E"/>
    <w:rsid w:val="00942966"/>
    <w:rsid w:val="00942A0C"/>
    <w:rsid w:val="0094370C"/>
    <w:rsid w:val="00950D58"/>
    <w:rsid w:val="009510BD"/>
    <w:rsid w:val="00951152"/>
    <w:rsid w:val="009515EF"/>
    <w:rsid w:val="00951777"/>
    <w:rsid w:val="00954E4A"/>
    <w:rsid w:val="00955F20"/>
    <w:rsid w:val="009568B3"/>
    <w:rsid w:val="009576A8"/>
    <w:rsid w:val="00960389"/>
    <w:rsid w:val="00961442"/>
    <w:rsid w:val="00962247"/>
    <w:rsid w:val="009626AA"/>
    <w:rsid w:val="00962E0F"/>
    <w:rsid w:val="00963B3B"/>
    <w:rsid w:val="00963BDB"/>
    <w:rsid w:val="00963FB7"/>
    <w:rsid w:val="00965887"/>
    <w:rsid w:val="00966A99"/>
    <w:rsid w:val="00966D2D"/>
    <w:rsid w:val="00967B70"/>
    <w:rsid w:val="00970688"/>
    <w:rsid w:val="00970926"/>
    <w:rsid w:val="00970A92"/>
    <w:rsid w:val="009713F2"/>
    <w:rsid w:val="00971B83"/>
    <w:rsid w:val="00973D53"/>
    <w:rsid w:val="0097417C"/>
    <w:rsid w:val="009747EB"/>
    <w:rsid w:val="00974AD4"/>
    <w:rsid w:val="00974D6F"/>
    <w:rsid w:val="00975735"/>
    <w:rsid w:val="00976A88"/>
    <w:rsid w:val="00977926"/>
    <w:rsid w:val="009803D6"/>
    <w:rsid w:val="00980D53"/>
    <w:rsid w:val="0098135E"/>
    <w:rsid w:val="00982D56"/>
    <w:rsid w:val="009833F3"/>
    <w:rsid w:val="0098369B"/>
    <w:rsid w:val="00986114"/>
    <w:rsid w:val="00986B32"/>
    <w:rsid w:val="00986E4A"/>
    <w:rsid w:val="00987A6F"/>
    <w:rsid w:val="00987BA7"/>
    <w:rsid w:val="00990A47"/>
    <w:rsid w:val="00991CCB"/>
    <w:rsid w:val="0099266C"/>
    <w:rsid w:val="00993A1C"/>
    <w:rsid w:val="00993FA2"/>
    <w:rsid w:val="0099479D"/>
    <w:rsid w:val="0099513D"/>
    <w:rsid w:val="00995363"/>
    <w:rsid w:val="0099542E"/>
    <w:rsid w:val="00995E10"/>
    <w:rsid w:val="00996ACC"/>
    <w:rsid w:val="00996EE6"/>
    <w:rsid w:val="009975D2"/>
    <w:rsid w:val="00997B76"/>
    <w:rsid w:val="009A04F6"/>
    <w:rsid w:val="009A0D10"/>
    <w:rsid w:val="009A0F70"/>
    <w:rsid w:val="009A1037"/>
    <w:rsid w:val="009A1370"/>
    <w:rsid w:val="009A140B"/>
    <w:rsid w:val="009A237C"/>
    <w:rsid w:val="009A2F81"/>
    <w:rsid w:val="009A6AA4"/>
    <w:rsid w:val="009A7085"/>
    <w:rsid w:val="009B20C2"/>
    <w:rsid w:val="009B3CA5"/>
    <w:rsid w:val="009B5C83"/>
    <w:rsid w:val="009B5D8F"/>
    <w:rsid w:val="009B640F"/>
    <w:rsid w:val="009B6A0B"/>
    <w:rsid w:val="009B6DAB"/>
    <w:rsid w:val="009B7C93"/>
    <w:rsid w:val="009B7D91"/>
    <w:rsid w:val="009C072B"/>
    <w:rsid w:val="009C089A"/>
    <w:rsid w:val="009C1C88"/>
    <w:rsid w:val="009C3177"/>
    <w:rsid w:val="009C381C"/>
    <w:rsid w:val="009C3FB7"/>
    <w:rsid w:val="009C5664"/>
    <w:rsid w:val="009C6008"/>
    <w:rsid w:val="009C6571"/>
    <w:rsid w:val="009C6970"/>
    <w:rsid w:val="009C7C19"/>
    <w:rsid w:val="009D193A"/>
    <w:rsid w:val="009D1C2F"/>
    <w:rsid w:val="009D2070"/>
    <w:rsid w:val="009D35CB"/>
    <w:rsid w:val="009D67D5"/>
    <w:rsid w:val="009D76D2"/>
    <w:rsid w:val="009E086B"/>
    <w:rsid w:val="009E13B0"/>
    <w:rsid w:val="009E3203"/>
    <w:rsid w:val="009E3284"/>
    <w:rsid w:val="009E4402"/>
    <w:rsid w:val="009E4449"/>
    <w:rsid w:val="009E62B2"/>
    <w:rsid w:val="009F3B41"/>
    <w:rsid w:val="009F3F39"/>
    <w:rsid w:val="009F5F0D"/>
    <w:rsid w:val="009F6B4E"/>
    <w:rsid w:val="009F6FF7"/>
    <w:rsid w:val="009F7C66"/>
    <w:rsid w:val="009F7E97"/>
    <w:rsid w:val="00A0174D"/>
    <w:rsid w:val="00A018A6"/>
    <w:rsid w:val="00A019F3"/>
    <w:rsid w:val="00A02AC8"/>
    <w:rsid w:val="00A02B82"/>
    <w:rsid w:val="00A037D0"/>
    <w:rsid w:val="00A04365"/>
    <w:rsid w:val="00A04A65"/>
    <w:rsid w:val="00A056FB"/>
    <w:rsid w:val="00A0708C"/>
    <w:rsid w:val="00A1175C"/>
    <w:rsid w:val="00A1179B"/>
    <w:rsid w:val="00A11B9E"/>
    <w:rsid w:val="00A12011"/>
    <w:rsid w:val="00A126F0"/>
    <w:rsid w:val="00A12B12"/>
    <w:rsid w:val="00A1375C"/>
    <w:rsid w:val="00A13980"/>
    <w:rsid w:val="00A13EB9"/>
    <w:rsid w:val="00A142F2"/>
    <w:rsid w:val="00A1531C"/>
    <w:rsid w:val="00A1608E"/>
    <w:rsid w:val="00A163D3"/>
    <w:rsid w:val="00A16A74"/>
    <w:rsid w:val="00A16A7C"/>
    <w:rsid w:val="00A16C33"/>
    <w:rsid w:val="00A17CDE"/>
    <w:rsid w:val="00A201B7"/>
    <w:rsid w:val="00A20488"/>
    <w:rsid w:val="00A208FB"/>
    <w:rsid w:val="00A20BF6"/>
    <w:rsid w:val="00A216A0"/>
    <w:rsid w:val="00A21C61"/>
    <w:rsid w:val="00A21C62"/>
    <w:rsid w:val="00A2274E"/>
    <w:rsid w:val="00A22F1D"/>
    <w:rsid w:val="00A23CA5"/>
    <w:rsid w:val="00A24A2D"/>
    <w:rsid w:val="00A25233"/>
    <w:rsid w:val="00A253A8"/>
    <w:rsid w:val="00A25430"/>
    <w:rsid w:val="00A25D2D"/>
    <w:rsid w:val="00A274F1"/>
    <w:rsid w:val="00A30E9F"/>
    <w:rsid w:val="00A3220C"/>
    <w:rsid w:val="00A33024"/>
    <w:rsid w:val="00A333B9"/>
    <w:rsid w:val="00A3440E"/>
    <w:rsid w:val="00A34B67"/>
    <w:rsid w:val="00A35A94"/>
    <w:rsid w:val="00A35DBA"/>
    <w:rsid w:val="00A36584"/>
    <w:rsid w:val="00A37D27"/>
    <w:rsid w:val="00A4045D"/>
    <w:rsid w:val="00A40D79"/>
    <w:rsid w:val="00A417EB"/>
    <w:rsid w:val="00A423BB"/>
    <w:rsid w:val="00A429B3"/>
    <w:rsid w:val="00A42EDC"/>
    <w:rsid w:val="00A434BC"/>
    <w:rsid w:val="00A44471"/>
    <w:rsid w:val="00A4727A"/>
    <w:rsid w:val="00A520B9"/>
    <w:rsid w:val="00A52723"/>
    <w:rsid w:val="00A533A8"/>
    <w:rsid w:val="00A535B6"/>
    <w:rsid w:val="00A54D6F"/>
    <w:rsid w:val="00A551CF"/>
    <w:rsid w:val="00A56178"/>
    <w:rsid w:val="00A565BD"/>
    <w:rsid w:val="00A570BB"/>
    <w:rsid w:val="00A57EF8"/>
    <w:rsid w:val="00A60F31"/>
    <w:rsid w:val="00A6534E"/>
    <w:rsid w:val="00A65367"/>
    <w:rsid w:val="00A65435"/>
    <w:rsid w:val="00A66846"/>
    <w:rsid w:val="00A66AF5"/>
    <w:rsid w:val="00A67040"/>
    <w:rsid w:val="00A674A9"/>
    <w:rsid w:val="00A67CBF"/>
    <w:rsid w:val="00A72070"/>
    <w:rsid w:val="00A729AC"/>
    <w:rsid w:val="00A72D00"/>
    <w:rsid w:val="00A7715F"/>
    <w:rsid w:val="00A7758C"/>
    <w:rsid w:val="00A80D52"/>
    <w:rsid w:val="00A82028"/>
    <w:rsid w:val="00A82E28"/>
    <w:rsid w:val="00A83189"/>
    <w:rsid w:val="00A8466F"/>
    <w:rsid w:val="00A85039"/>
    <w:rsid w:val="00A85091"/>
    <w:rsid w:val="00A857B4"/>
    <w:rsid w:val="00A85E01"/>
    <w:rsid w:val="00A86867"/>
    <w:rsid w:val="00A86D22"/>
    <w:rsid w:val="00A90F1A"/>
    <w:rsid w:val="00A915F5"/>
    <w:rsid w:val="00A92219"/>
    <w:rsid w:val="00A942B5"/>
    <w:rsid w:val="00A94B4E"/>
    <w:rsid w:val="00A959C5"/>
    <w:rsid w:val="00A9722A"/>
    <w:rsid w:val="00AA0637"/>
    <w:rsid w:val="00AA0F46"/>
    <w:rsid w:val="00AA2DEB"/>
    <w:rsid w:val="00AA3597"/>
    <w:rsid w:val="00AA4023"/>
    <w:rsid w:val="00AA47D4"/>
    <w:rsid w:val="00AA4987"/>
    <w:rsid w:val="00AA54BF"/>
    <w:rsid w:val="00AA60DE"/>
    <w:rsid w:val="00AA6E08"/>
    <w:rsid w:val="00AA7165"/>
    <w:rsid w:val="00AA73A5"/>
    <w:rsid w:val="00AA75B3"/>
    <w:rsid w:val="00AB03B5"/>
    <w:rsid w:val="00AB0904"/>
    <w:rsid w:val="00AB0E00"/>
    <w:rsid w:val="00AB0EC7"/>
    <w:rsid w:val="00AB155D"/>
    <w:rsid w:val="00AB1A3C"/>
    <w:rsid w:val="00AB1F9C"/>
    <w:rsid w:val="00AB2A85"/>
    <w:rsid w:val="00AB4E43"/>
    <w:rsid w:val="00AB52C1"/>
    <w:rsid w:val="00AB54A3"/>
    <w:rsid w:val="00AB5D61"/>
    <w:rsid w:val="00AB5F74"/>
    <w:rsid w:val="00AB645E"/>
    <w:rsid w:val="00AB6D72"/>
    <w:rsid w:val="00AC17ED"/>
    <w:rsid w:val="00AC2748"/>
    <w:rsid w:val="00AC3213"/>
    <w:rsid w:val="00AC3AD4"/>
    <w:rsid w:val="00AC3D10"/>
    <w:rsid w:val="00AC412D"/>
    <w:rsid w:val="00AC48CF"/>
    <w:rsid w:val="00AC5012"/>
    <w:rsid w:val="00AC5336"/>
    <w:rsid w:val="00AC5DDA"/>
    <w:rsid w:val="00AC7E67"/>
    <w:rsid w:val="00AD24F4"/>
    <w:rsid w:val="00AD2C99"/>
    <w:rsid w:val="00AD2CB7"/>
    <w:rsid w:val="00AD3598"/>
    <w:rsid w:val="00AD4185"/>
    <w:rsid w:val="00AD4656"/>
    <w:rsid w:val="00AD533D"/>
    <w:rsid w:val="00AD5A6E"/>
    <w:rsid w:val="00AD67BC"/>
    <w:rsid w:val="00AD7A16"/>
    <w:rsid w:val="00AE1806"/>
    <w:rsid w:val="00AE1EF8"/>
    <w:rsid w:val="00AE20B6"/>
    <w:rsid w:val="00AE213B"/>
    <w:rsid w:val="00AE28E8"/>
    <w:rsid w:val="00AE2941"/>
    <w:rsid w:val="00AE4351"/>
    <w:rsid w:val="00AE4996"/>
    <w:rsid w:val="00AE501A"/>
    <w:rsid w:val="00AE6609"/>
    <w:rsid w:val="00AE757B"/>
    <w:rsid w:val="00AF0EF9"/>
    <w:rsid w:val="00AF1387"/>
    <w:rsid w:val="00AF2FDA"/>
    <w:rsid w:val="00AF3270"/>
    <w:rsid w:val="00AF377F"/>
    <w:rsid w:val="00AF3EA6"/>
    <w:rsid w:val="00AF5A13"/>
    <w:rsid w:val="00AF5CDF"/>
    <w:rsid w:val="00AF6263"/>
    <w:rsid w:val="00B0165B"/>
    <w:rsid w:val="00B01A79"/>
    <w:rsid w:val="00B021D6"/>
    <w:rsid w:val="00B02204"/>
    <w:rsid w:val="00B0270C"/>
    <w:rsid w:val="00B027DE"/>
    <w:rsid w:val="00B03A18"/>
    <w:rsid w:val="00B0405F"/>
    <w:rsid w:val="00B04455"/>
    <w:rsid w:val="00B0468C"/>
    <w:rsid w:val="00B052BF"/>
    <w:rsid w:val="00B05BEE"/>
    <w:rsid w:val="00B063FD"/>
    <w:rsid w:val="00B06693"/>
    <w:rsid w:val="00B0676A"/>
    <w:rsid w:val="00B06CA0"/>
    <w:rsid w:val="00B0771A"/>
    <w:rsid w:val="00B11C6C"/>
    <w:rsid w:val="00B126D5"/>
    <w:rsid w:val="00B14217"/>
    <w:rsid w:val="00B14961"/>
    <w:rsid w:val="00B16360"/>
    <w:rsid w:val="00B16807"/>
    <w:rsid w:val="00B171E4"/>
    <w:rsid w:val="00B17670"/>
    <w:rsid w:val="00B20048"/>
    <w:rsid w:val="00B20075"/>
    <w:rsid w:val="00B2165F"/>
    <w:rsid w:val="00B2296B"/>
    <w:rsid w:val="00B2297D"/>
    <w:rsid w:val="00B229D8"/>
    <w:rsid w:val="00B2374F"/>
    <w:rsid w:val="00B23A81"/>
    <w:rsid w:val="00B2587A"/>
    <w:rsid w:val="00B27CAF"/>
    <w:rsid w:val="00B30417"/>
    <w:rsid w:val="00B30D40"/>
    <w:rsid w:val="00B31187"/>
    <w:rsid w:val="00B31503"/>
    <w:rsid w:val="00B31985"/>
    <w:rsid w:val="00B32900"/>
    <w:rsid w:val="00B341C3"/>
    <w:rsid w:val="00B34227"/>
    <w:rsid w:val="00B34712"/>
    <w:rsid w:val="00B34DD6"/>
    <w:rsid w:val="00B35492"/>
    <w:rsid w:val="00B36751"/>
    <w:rsid w:val="00B36997"/>
    <w:rsid w:val="00B36E24"/>
    <w:rsid w:val="00B37678"/>
    <w:rsid w:val="00B37820"/>
    <w:rsid w:val="00B37C43"/>
    <w:rsid w:val="00B40BF8"/>
    <w:rsid w:val="00B426A4"/>
    <w:rsid w:val="00B42FAF"/>
    <w:rsid w:val="00B43137"/>
    <w:rsid w:val="00B445DB"/>
    <w:rsid w:val="00B45987"/>
    <w:rsid w:val="00B51C9E"/>
    <w:rsid w:val="00B53153"/>
    <w:rsid w:val="00B53F60"/>
    <w:rsid w:val="00B54183"/>
    <w:rsid w:val="00B5513C"/>
    <w:rsid w:val="00B57788"/>
    <w:rsid w:val="00B57EBC"/>
    <w:rsid w:val="00B608DD"/>
    <w:rsid w:val="00B60977"/>
    <w:rsid w:val="00B61437"/>
    <w:rsid w:val="00B62365"/>
    <w:rsid w:val="00B62391"/>
    <w:rsid w:val="00B62935"/>
    <w:rsid w:val="00B62EE5"/>
    <w:rsid w:val="00B6403C"/>
    <w:rsid w:val="00B6434C"/>
    <w:rsid w:val="00B65AC0"/>
    <w:rsid w:val="00B66B99"/>
    <w:rsid w:val="00B678A4"/>
    <w:rsid w:val="00B6793B"/>
    <w:rsid w:val="00B7049C"/>
    <w:rsid w:val="00B72843"/>
    <w:rsid w:val="00B7320A"/>
    <w:rsid w:val="00B73650"/>
    <w:rsid w:val="00B73694"/>
    <w:rsid w:val="00B73B77"/>
    <w:rsid w:val="00B74135"/>
    <w:rsid w:val="00B742F2"/>
    <w:rsid w:val="00B74CBA"/>
    <w:rsid w:val="00B75783"/>
    <w:rsid w:val="00B762D6"/>
    <w:rsid w:val="00B7693E"/>
    <w:rsid w:val="00B76F92"/>
    <w:rsid w:val="00B77374"/>
    <w:rsid w:val="00B77FDF"/>
    <w:rsid w:val="00B806DE"/>
    <w:rsid w:val="00B80B8A"/>
    <w:rsid w:val="00B819B6"/>
    <w:rsid w:val="00B83516"/>
    <w:rsid w:val="00B8372C"/>
    <w:rsid w:val="00B838A6"/>
    <w:rsid w:val="00B84402"/>
    <w:rsid w:val="00B8522A"/>
    <w:rsid w:val="00B8573C"/>
    <w:rsid w:val="00B861A3"/>
    <w:rsid w:val="00B8627D"/>
    <w:rsid w:val="00B87065"/>
    <w:rsid w:val="00B870E0"/>
    <w:rsid w:val="00B8739D"/>
    <w:rsid w:val="00B909E8"/>
    <w:rsid w:val="00B90E0B"/>
    <w:rsid w:val="00B9125A"/>
    <w:rsid w:val="00B917F5"/>
    <w:rsid w:val="00B9192A"/>
    <w:rsid w:val="00B9270B"/>
    <w:rsid w:val="00B93510"/>
    <w:rsid w:val="00B93E92"/>
    <w:rsid w:val="00B940E8"/>
    <w:rsid w:val="00B942ED"/>
    <w:rsid w:val="00B94AB1"/>
    <w:rsid w:val="00B9524E"/>
    <w:rsid w:val="00B96981"/>
    <w:rsid w:val="00B96FC8"/>
    <w:rsid w:val="00B972B4"/>
    <w:rsid w:val="00BA0DBA"/>
    <w:rsid w:val="00BA2164"/>
    <w:rsid w:val="00BA2A41"/>
    <w:rsid w:val="00BA3443"/>
    <w:rsid w:val="00BA3B3F"/>
    <w:rsid w:val="00BA42ED"/>
    <w:rsid w:val="00BA4DD7"/>
    <w:rsid w:val="00BA565E"/>
    <w:rsid w:val="00BA681C"/>
    <w:rsid w:val="00BB2B4F"/>
    <w:rsid w:val="00BB4ABA"/>
    <w:rsid w:val="00BB5311"/>
    <w:rsid w:val="00BB5685"/>
    <w:rsid w:val="00BB5A89"/>
    <w:rsid w:val="00BB7290"/>
    <w:rsid w:val="00BC119E"/>
    <w:rsid w:val="00BC154B"/>
    <w:rsid w:val="00BC1F97"/>
    <w:rsid w:val="00BC3B67"/>
    <w:rsid w:val="00BC4188"/>
    <w:rsid w:val="00BC55E0"/>
    <w:rsid w:val="00BC7C9D"/>
    <w:rsid w:val="00BD03CA"/>
    <w:rsid w:val="00BD0415"/>
    <w:rsid w:val="00BD0ADB"/>
    <w:rsid w:val="00BD1260"/>
    <w:rsid w:val="00BD139A"/>
    <w:rsid w:val="00BD5D07"/>
    <w:rsid w:val="00BE094B"/>
    <w:rsid w:val="00BE1B49"/>
    <w:rsid w:val="00BE1CD5"/>
    <w:rsid w:val="00BE1CD8"/>
    <w:rsid w:val="00BE30C3"/>
    <w:rsid w:val="00BE3D5E"/>
    <w:rsid w:val="00BE445F"/>
    <w:rsid w:val="00BE629C"/>
    <w:rsid w:val="00BE6607"/>
    <w:rsid w:val="00BE6818"/>
    <w:rsid w:val="00BE6A1B"/>
    <w:rsid w:val="00BF1237"/>
    <w:rsid w:val="00BF1623"/>
    <w:rsid w:val="00BF202E"/>
    <w:rsid w:val="00BF2476"/>
    <w:rsid w:val="00BF2FF5"/>
    <w:rsid w:val="00BF3BC4"/>
    <w:rsid w:val="00BF3D9E"/>
    <w:rsid w:val="00BF4D93"/>
    <w:rsid w:val="00BF4D94"/>
    <w:rsid w:val="00BF4E40"/>
    <w:rsid w:val="00BF5675"/>
    <w:rsid w:val="00BF6CB7"/>
    <w:rsid w:val="00BF7697"/>
    <w:rsid w:val="00BF798A"/>
    <w:rsid w:val="00C001C7"/>
    <w:rsid w:val="00C004BD"/>
    <w:rsid w:val="00C00586"/>
    <w:rsid w:val="00C00E9E"/>
    <w:rsid w:val="00C0199E"/>
    <w:rsid w:val="00C01D75"/>
    <w:rsid w:val="00C0205F"/>
    <w:rsid w:val="00C024A2"/>
    <w:rsid w:val="00C02D86"/>
    <w:rsid w:val="00C039B6"/>
    <w:rsid w:val="00C046AA"/>
    <w:rsid w:val="00C05CE8"/>
    <w:rsid w:val="00C065EB"/>
    <w:rsid w:val="00C06637"/>
    <w:rsid w:val="00C06639"/>
    <w:rsid w:val="00C07C7C"/>
    <w:rsid w:val="00C1010E"/>
    <w:rsid w:val="00C12121"/>
    <w:rsid w:val="00C121C1"/>
    <w:rsid w:val="00C13E52"/>
    <w:rsid w:val="00C14F4F"/>
    <w:rsid w:val="00C150B3"/>
    <w:rsid w:val="00C15A66"/>
    <w:rsid w:val="00C16A8B"/>
    <w:rsid w:val="00C2038F"/>
    <w:rsid w:val="00C21EA4"/>
    <w:rsid w:val="00C2224B"/>
    <w:rsid w:val="00C23478"/>
    <w:rsid w:val="00C23A54"/>
    <w:rsid w:val="00C23F18"/>
    <w:rsid w:val="00C24DF3"/>
    <w:rsid w:val="00C26235"/>
    <w:rsid w:val="00C2754A"/>
    <w:rsid w:val="00C302DC"/>
    <w:rsid w:val="00C314C4"/>
    <w:rsid w:val="00C31C2D"/>
    <w:rsid w:val="00C32194"/>
    <w:rsid w:val="00C323C6"/>
    <w:rsid w:val="00C325CC"/>
    <w:rsid w:val="00C33B78"/>
    <w:rsid w:val="00C33D92"/>
    <w:rsid w:val="00C341DF"/>
    <w:rsid w:val="00C37A51"/>
    <w:rsid w:val="00C445E9"/>
    <w:rsid w:val="00C44C03"/>
    <w:rsid w:val="00C44F02"/>
    <w:rsid w:val="00C45CF9"/>
    <w:rsid w:val="00C45D2F"/>
    <w:rsid w:val="00C45F86"/>
    <w:rsid w:val="00C47C0E"/>
    <w:rsid w:val="00C5053D"/>
    <w:rsid w:val="00C517C8"/>
    <w:rsid w:val="00C52C6E"/>
    <w:rsid w:val="00C53935"/>
    <w:rsid w:val="00C5421E"/>
    <w:rsid w:val="00C54CC6"/>
    <w:rsid w:val="00C56246"/>
    <w:rsid w:val="00C5667C"/>
    <w:rsid w:val="00C56AF1"/>
    <w:rsid w:val="00C56D87"/>
    <w:rsid w:val="00C57423"/>
    <w:rsid w:val="00C57B8D"/>
    <w:rsid w:val="00C61060"/>
    <w:rsid w:val="00C61899"/>
    <w:rsid w:val="00C627D5"/>
    <w:rsid w:val="00C64948"/>
    <w:rsid w:val="00C664A8"/>
    <w:rsid w:val="00C67E36"/>
    <w:rsid w:val="00C7128A"/>
    <w:rsid w:val="00C71EF5"/>
    <w:rsid w:val="00C72D7E"/>
    <w:rsid w:val="00C73625"/>
    <w:rsid w:val="00C7382A"/>
    <w:rsid w:val="00C741DA"/>
    <w:rsid w:val="00C75879"/>
    <w:rsid w:val="00C824EB"/>
    <w:rsid w:val="00C8277D"/>
    <w:rsid w:val="00C829F0"/>
    <w:rsid w:val="00C84CEB"/>
    <w:rsid w:val="00C854AB"/>
    <w:rsid w:val="00C86B57"/>
    <w:rsid w:val="00C86D03"/>
    <w:rsid w:val="00C86E4E"/>
    <w:rsid w:val="00C87DB7"/>
    <w:rsid w:val="00C90225"/>
    <w:rsid w:val="00C90B72"/>
    <w:rsid w:val="00C9136C"/>
    <w:rsid w:val="00C913A2"/>
    <w:rsid w:val="00C91A14"/>
    <w:rsid w:val="00C937EE"/>
    <w:rsid w:val="00C954F1"/>
    <w:rsid w:val="00C961C2"/>
    <w:rsid w:val="00C9625A"/>
    <w:rsid w:val="00C96965"/>
    <w:rsid w:val="00C970AD"/>
    <w:rsid w:val="00C9723C"/>
    <w:rsid w:val="00C97489"/>
    <w:rsid w:val="00C97555"/>
    <w:rsid w:val="00C97E3C"/>
    <w:rsid w:val="00CA0669"/>
    <w:rsid w:val="00CA2B9D"/>
    <w:rsid w:val="00CA2DC0"/>
    <w:rsid w:val="00CA43CB"/>
    <w:rsid w:val="00CA6183"/>
    <w:rsid w:val="00CA6198"/>
    <w:rsid w:val="00CA751A"/>
    <w:rsid w:val="00CB0963"/>
    <w:rsid w:val="00CB102D"/>
    <w:rsid w:val="00CB250E"/>
    <w:rsid w:val="00CB4220"/>
    <w:rsid w:val="00CB643D"/>
    <w:rsid w:val="00CB7375"/>
    <w:rsid w:val="00CB7AA5"/>
    <w:rsid w:val="00CC3DBA"/>
    <w:rsid w:val="00CC43F5"/>
    <w:rsid w:val="00CC5872"/>
    <w:rsid w:val="00CC5A46"/>
    <w:rsid w:val="00CC5A82"/>
    <w:rsid w:val="00CC64C9"/>
    <w:rsid w:val="00CC6F90"/>
    <w:rsid w:val="00CC718B"/>
    <w:rsid w:val="00CC7237"/>
    <w:rsid w:val="00CC7B5A"/>
    <w:rsid w:val="00CD0010"/>
    <w:rsid w:val="00CD08CA"/>
    <w:rsid w:val="00CD099D"/>
    <w:rsid w:val="00CD2627"/>
    <w:rsid w:val="00CD28D5"/>
    <w:rsid w:val="00CD29A7"/>
    <w:rsid w:val="00CD2A67"/>
    <w:rsid w:val="00CD3EE3"/>
    <w:rsid w:val="00CD5B57"/>
    <w:rsid w:val="00CD632D"/>
    <w:rsid w:val="00CD7A03"/>
    <w:rsid w:val="00CE0DAE"/>
    <w:rsid w:val="00CE1679"/>
    <w:rsid w:val="00CE3747"/>
    <w:rsid w:val="00CE3DCF"/>
    <w:rsid w:val="00CE4434"/>
    <w:rsid w:val="00CE5CDC"/>
    <w:rsid w:val="00CE5D15"/>
    <w:rsid w:val="00CE61BE"/>
    <w:rsid w:val="00CE6474"/>
    <w:rsid w:val="00CE6530"/>
    <w:rsid w:val="00CE65AA"/>
    <w:rsid w:val="00CE6E1F"/>
    <w:rsid w:val="00CE7351"/>
    <w:rsid w:val="00CE7EA9"/>
    <w:rsid w:val="00CE7F94"/>
    <w:rsid w:val="00CF06E7"/>
    <w:rsid w:val="00CF10EA"/>
    <w:rsid w:val="00CF119F"/>
    <w:rsid w:val="00CF1A16"/>
    <w:rsid w:val="00CF1C5C"/>
    <w:rsid w:val="00CF1E2A"/>
    <w:rsid w:val="00CF3C5C"/>
    <w:rsid w:val="00CF49A8"/>
    <w:rsid w:val="00CF522E"/>
    <w:rsid w:val="00CF55A0"/>
    <w:rsid w:val="00CF67D8"/>
    <w:rsid w:val="00CF73BA"/>
    <w:rsid w:val="00CF75F6"/>
    <w:rsid w:val="00CF79E7"/>
    <w:rsid w:val="00D0060B"/>
    <w:rsid w:val="00D041A3"/>
    <w:rsid w:val="00D04673"/>
    <w:rsid w:val="00D04E4E"/>
    <w:rsid w:val="00D05879"/>
    <w:rsid w:val="00D05F97"/>
    <w:rsid w:val="00D062BB"/>
    <w:rsid w:val="00D07202"/>
    <w:rsid w:val="00D11AB2"/>
    <w:rsid w:val="00D124B9"/>
    <w:rsid w:val="00D125E2"/>
    <w:rsid w:val="00D1346E"/>
    <w:rsid w:val="00D135E3"/>
    <w:rsid w:val="00D152D4"/>
    <w:rsid w:val="00D1606F"/>
    <w:rsid w:val="00D2033A"/>
    <w:rsid w:val="00D204B2"/>
    <w:rsid w:val="00D20BD1"/>
    <w:rsid w:val="00D20C16"/>
    <w:rsid w:val="00D20C1E"/>
    <w:rsid w:val="00D213CF"/>
    <w:rsid w:val="00D21F7A"/>
    <w:rsid w:val="00D226F8"/>
    <w:rsid w:val="00D231E5"/>
    <w:rsid w:val="00D23316"/>
    <w:rsid w:val="00D23731"/>
    <w:rsid w:val="00D23815"/>
    <w:rsid w:val="00D238B3"/>
    <w:rsid w:val="00D23AC8"/>
    <w:rsid w:val="00D23F10"/>
    <w:rsid w:val="00D255D6"/>
    <w:rsid w:val="00D271A8"/>
    <w:rsid w:val="00D27392"/>
    <w:rsid w:val="00D277C6"/>
    <w:rsid w:val="00D27CE6"/>
    <w:rsid w:val="00D300ED"/>
    <w:rsid w:val="00D3072E"/>
    <w:rsid w:val="00D309B9"/>
    <w:rsid w:val="00D31079"/>
    <w:rsid w:val="00D311B2"/>
    <w:rsid w:val="00D32555"/>
    <w:rsid w:val="00D32B85"/>
    <w:rsid w:val="00D3387D"/>
    <w:rsid w:val="00D34F09"/>
    <w:rsid w:val="00D35076"/>
    <w:rsid w:val="00D351D9"/>
    <w:rsid w:val="00D36277"/>
    <w:rsid w:val="00D36371"/>
    <w:rsid w:val="00D366DB"/>
    <w:rsid w:val="00D36F23"/>
    <w:rsid w:val="00D3718A"/>
    <w:rsid w:val="00D402C7"/>
    <w:rsid w:val="00D413E9"/>
    <w:rsid w:val="00D417F8"/>
    <w:rsid w:val="00D42F1E"/>
    <w:rsid w:val="00D440CF"/>
    <w:rsid w:val="00D44ACB"/>
    <w:rsid w:val="00D45117"/>
    <w:rsid w:val="00D46000"/>
    <w:rsid w:val="00D46365"/>
    <w:rsid w:val="00D47D77"/>
    <w:rsid w:val="00D506C3"/>
    <w:rsid w:val="00D50A04"/>
    <w:rsid w:val="00D50AA5"/>
    <w:rsid w:val="00D5227A"/>
    <w:rsid w:val="00D53FDC"/>
    <w:rsid w:val="00D546D0"/>
    <w:rsid w:val="00D55E8C"/>
    <w:rsid w:val="00D5620E"/>
    <w:rsid w:val="00D5642B"/>
    <w:rsid w:val="00D56988"/>
    <w:rsid w:val="00D5713C"/>
    <w:rsid w:val="00D5730D"/>
    <w:rsid w:val="00D60D8C"/>
    <w:rsid w:val="00D61553"/>
    <w:rsid w:val="00D616FF"/>
    <w:rsid w:val="00D6262C"/>
    <w:rsid w:val="00D62B67"/>
    <w:rsid w:val="00D63841"/>
    <w:rsid w:val="00D6518A"/>
    <w:rsid w:val="00D652CB"/>
    <w:rsid w:val="00D6571A"/>
    <w:rsid w:val="00D658F5"/>
    <w:rsid w:val="00D6645D"/>
    <w:rsid w:val="00D67900"/>
    <w:rsid w:val="00D7004B"/>
    <w:rsid w:val="00D71BA8"/>
    <w:rsid w:val="00D72639"/>
    <w:rsid w:val="00D72749"/>
    <w:rsid w:val="00D72FD5"/>
    <w:rsid w:val="00D740B4"/>
    <w:rsid w:val="00D763C0"/>
    <w:rsid w:val="00D76F42"/>
    <w:rsid w:val="00D77030"/>
    <w:rsid w:val="00D771FD"/>
    <w:rsid w:val="00D77A23"/>
    <w:rsid w:val="00D80B9B"/>
    <w:rsid w:val="00D81415"/>
    <w:rsid w:val="00D8332B"/>
    <w:rsid w:val="00D840E7"/>
    <w:rsid w:val="00D8489F"/>
    <w:rsid w:val="00D86AE7"/>
    <w:rsid w:val="00D87829"/>
    <w:rsid w:val="00D87E8E"/>
    <w:rsid w:val="00D9082F"/>
    <w:rsid w:val="00D91CAF"/>
    <w:rsid w:val="00D93495"/>
    <w:rsid w:val="00D93649"/>
    <w:rsid w:val="00D937DA"/>
    <w:rsid w:val="00D93CC2"/>
    <w:rsid w:val="00D93F08"/>
    <w:rsid w:val="00D945F9"/>
    <w:rsid w:val="00D94EC8"/>
    <w:rsid w:val="00D9651D"/>
    <w:rsid w:val="00D969CA"/>
    <w:rsid w:val="00D975A4"/>
    <w:rsid w:val="00DA02D8"/>
    <w:rsid w:val="00DA1D5C"/>
    <w:rsid w:val="00DA1FA2"/>
    <w:rsid w:val="00DA3A12"/>
    <w:rsid w:val="00DA48CC"/>
    <w:rsid w:val="00DA4A82"/>
    <w:rsid w:val="00DA4D96"/>
    <w:rsid w:val="00DA5FB8"/>
    <w:rsid w:val="00DA64C2"/>
    <w:rsid w:val="00DA6F7B"/>
    <w:rsid w:val="00DB06E4"/>
    <w:rsid w:val="00DB08C7"/>
    <w:rsid w:val="00DB09C5"/>
    <w:rsid w:val="00DB0ED7"/>
    <w:rsid w:val="00DB0FAA"/>
    <w:rsid w:val="00DB116D"/>
    <w:rsid w:val="00DB175D"/>
    <w:rsid w:val="00DB39B9"/>
    <w:rsid w:val="00DB402D"/>
    <w:rsid w:val="00DB5A63"/>
    <w:rsid w:val="00DB6843"/>
    <w:rsid w:val="00DB6D88"/>
    <w:rsid w:val="00DC1F53"/>
    <w:rsid w:val="00DC2848"/>
    <w:rsid w:val="00DC3093"/>
    <w:rsid w:val="00DC40BA"/>
    <w:rsid w:val="00DC46F3"/>
    <w:rsid w:val="00DC4E59"/>
    <w:rsid w:val="00DC5355"/>
    <w:rsid w:val="00DC66CF"/>
    <w:rsid w:val="00DC6F49"/>
    <w:rsid w:val="00DC7293"/>
    <w:rsid w:val="00DD081C"/>
    <w:rsid w:val="00DD2F33"/>
    <w:rsid w:val="00DD314B"/>
    <w:rsid w:val="00DD523A"/>
    <w:rsid w:val="00DD5D93"/>
    <w:rsid w:val="00DD64B5"/>
    <w:rsid w:val="00DD6C56"/>
    <w:rsid w:val="00DD759B"/>
    <w:rsid w:val="00DE01BA"/>
    <w:rsid w:val="00DE281B"/>
    <w:rsid w:val="00DE350F"/>
    <w:rsid w:val="00DE456B"/>
    <w:rsid w:val="00DE4FB3"/>
    <w:rsid w:val="00DE5451"/>
    <w:rsid w:val="00DE5E63"/>
    <w:rsid w:val="00DE7765"/>
    <w:rsid w:val="00DF00DA"/>
    <w:rsid w:val="00DF0F57"/>
    <w:rsid w:val="00DF12A5"/>
    <w:rsid w:val="00DF1E4B"/>
    <w:rsid w:val="00DF2879"/>
    <w:rsid w:val="00DF2A7E"/>
    <w:rsid w:val="00DF3908"/>
    <w:rsid w:val="00DF39ED"/>
    <w:rsid w:val="00DF3D27"/>
    <w:rsid w:val="00DF4D1D"/>
    <w:rsid w:val="00DF54F4"/>
    <w:rsid w:val="00DF56BA"/>
    <w:rsid w:val="00DF679F"/>
    <w:rsid w:val="00DF6F06"/>
    <w:rsid w:val="00E0031E"/>
    <w:rsid w:val="00E00440"/>
    <w:rsid w:val="00E01C92"/>
    <w:rsid w:val="00E021C6"/>
    <w:rsid w:val="00E026EE"/>
    <w:rsid w:val="00E033DE"/>
    <w:rsid w:val="00E038F2"/>
    <w:rsid w:val="00E03A8E"/>
    <w:rsid w:val="00E04060"/>
    <w:rsid w:val="00E05051"/>
    <w:rsid w:val="00E051FE"/>
    <w:rsid w:val="00E062E5"/>
    <w:rsid w:val="00E06A5F"/>
    <w:rsid w:val="00E07166"/>
    <w:rsid w:val="00E07975"/>
    <w:rsid w:val="00E07D8A"/>
    <w:rsid w:val="00E1013D"/>
    <w:rsid w:val="00E12714"/>
    <w:rsid w:val="00E12DDF"/>
    <w:rsid w:val="00E13347"/>
    <w:rsid w:val="00E13CF3"/>
    <w:rsid w:val="00E1524A"/>
    <w:rsid w:val="00E1646A"/>
    <w:rsid w:val="00E16D38"/>
    <w:rsid w:val="00E16E81"/>
    <w:rsid w:val="00E17B8F"/>
    <w:rsid w:val="00E20364"/>
    <w:rsid w:val="00E20D4A"/>
    <w:rsid w:val="00E21404"/>
    <w:rsid w:val="00E223EF"/>
    <w:rsid w:val="00E23EBD"/>
    <w:rsid w:val="00E240AA"/>
    <w:rsid w:val="00E24DC2"/>
    <w:rsid w:val="00E25B20"/>
    <w:rsid w:val="00E25E3C"/>
    <w:rsid w:val="00E25F4B"/>
    <w:rsid w:val="00E30D28"/>
    <w:rsid w:val="00E31633"/>
    <w:rsid w:val="00E31F99"/>
    <w:rsid w:val="00E350BA"/>
    <w:rsid w:val="00E35ACC"/>
    <w:rsid w:val="00E36745"/>
    <w:rsid w:val="00E36A85"/>
    <w:rsid w:val="00E36B4A"/>
    <w:rsid w:val="00E37582"/>
    <w:rsid w:val="00E376E4"/>
    <w:rsid w:val="00E4033E"/>
    <w:rsid w:val="00E41CD1"/>
    <w:rsid w:val="00E43C02"/>
    <w:rsid w:val="00E4451A"/>
    <w:rsid w:val="00E4573D"/>
    <w:rsid w:val="00E45F52"/>
    <w:rsid w:val="00E4698C"/>
    <w:rsid w:val="00E47D0D"/>
    <w:rsid w:val="00E506B1"/>
    <w:rsid w:val="00E52758"/>
    <w:rsid w:val="00E53B30"/>
    <w:rsid w:val="00E541E1"/>
    <w:rsid w:val="00E55B5E"/>
    <w:rsid w:val="00E55B74"/>
    <w:rsid w:val="00E56B01"/>
    <w:rsid w:val="00E56C07"/>
    <w:rsid w:val="00E579D8"/>
    <w:rsid w:val="00E61083"/>
    <w:rsid w:val="00E633A7"/>
    <w:rsid w:val="00E63DC3"/>
    <w:rsid w:val="00E649C9"/>
    <w:rsid w:val="00E66888"/>
    <w:rsid w:val="00E6724F"/>
    <w:rsid w:val="00E7031B"/>
    <w:rsid w:val="00E70A9B"/>
    <w:rsid w:val="00E70BFF"/>
    <w:rsid w:val="00E7113C"/>
    <w:rsid w:val="00E712E4"/>
    <w:rsid w:val="00E71BB5"/>
    <w:rsid w:val="00E72971"/>
    <w:rsid w:val="00E73104"/>
    <w:rsid w:val="00E73679"/>
    <w:rsid w:val="00E74116"/>
    <w:rsid w:val="00E747CD"/>
    <w:rsid w:val="00E75537"/>
    <w:rsid w:val="00E75A73"/>
    <w:rsid w:val="00E771D0"/>
    <w:rsid w:val="00E80B67"/>
    <w:rsid w:val="00E8251D"/>
    <w:rsid w:val="00E828A7"/>
    <w:rsid w:val="00E82D8F"/>
    <w:rsid w:val="00E8353F"/>
    <w:rsid w:val="00E841EA"/>
    <w:rsid w:val="00E84274"/>
    <w:rsid w:val="00E84C86"/>
    <w:rsid w:val="00E85A3F"/>
    <w:rsid w:val="00E868A8"/>
    <w:rsid w:val="00E86BF9"/>
    <w:rsid w:val="00E86E31"/>
    <w:rsid w:val="00E87319"/>
    <w:rsid w:val="00E906E5"/>
    <w:rsid w:val="00E90C4B"/>
    <w:rsid w:val="00E92E25"/>
    <w:rsid w:val="00E95944"/>
    <w:rsid w:val="00E96862"/>
    <w:rsid w:val="00E970BE"/>
    <w:rsid w:val="00E97C2F"/>
    <w:rsid w:val="00EA03CF"/>
    <w:rsid w:val="00EA0F05"/>
    <w:rsid w:val="00EA14E0"/>
    <w:rsid w:val="00EA2BFF"/>
    <w:rsid w:val="00EA30B6"/>
    <w:rsid w:val="00EA4926"/>
    <w:rsid w:val="00EA5730"/>
    <w:rsid w:val="00EA5BBC"/>
    <w:rsid w:val="00EA604C"/>
    <w:rsid w:val="00EB1B45"/>
    <w:rsid w:val="00EB2296"/>
    <w:rsid w:val="00EB2477"/>
    <w:rsid w:val="00EB25FE"/>
    <w:rsid w:val="00EB53C9"/>
    <w:rsid w:val="00EB6B9A"/>
    <w:rsid w:val="00EB702C"/>
    <w:rsid w:val="00EB7CAB"/>
    <w:rsid w:val="00EC0A67"/>
    <w:rsid w:val="00EC0D43"/>
    <w:rsid w:val="00EC1F7C"/>
    <w:rsid w:val="00EC3078"/>
    <w:rsid w:val="00EC3B92"/>
    <w:rsid w:val="00EC4751"/>
    <w:rsid w:val="00EC5D21"/>
    <w:rsid w:val="00EC608D"/>
    <w:rsid w:val="00EC61DD"/>
    <w:rsid w:val="00EC658F"/>
    <w:rsid w:val="00EC7746"/>
    <w:rsid w:val="00EC7A2E"/>
    <w:rsid w:val="00ED221A"/>
    <w:rsid w:val="00ED235F"/>
    <w:rsid w:val="00ED25DC"/>
    <w:rsid w:val="00ED3234"/>
    <w:rsid w:val="00ED387F"/>
    <w:rsid w:val="00ED38EB"/>
    <w:rsid w:val="00ED55A0"/>
    <w:rsid w:val="00ED573F"/>
    <w:rsid w:val="00ED5794"/>
    <w:rsid w:val="00ED5CFD"/>
    <w:rsid w:val="00ED6826"/>
    <w:rsid w:val="00ED6ECB"/>
    <w:rsid w:val="00ED7519"/>
    <w:rsid w:val="00EE0D15"/>
    <w:rsid w:val="00EE13AB"/>
    <w:rsid w:val="00EE1937"/>
    <w:rsid w:val="00EE1A54"/>
    <w:rsid w:val="00EE34E3"/>
    <w:rsid w:val="00EE3C99"/>
    <w:rsid w:val="00EE4464"/>
    <w:rsid w:val="00EE4A5F"/>
    <w:rsid w:val="00EE4CBE"/>
    <w:rsid w:val="00EE4E34"/>
    <w:rsid w:val="00EE4E54"/>
    <w:rsid w:val="00EE5593"/>
    <w:rsid w:val="00EE6CB8"/>
    <w:rsid w:val="00EE705E"/>
    <w:rsid w:val="00EF1BC3"/>
    <w:rsid w:val="00EF32C3"/>
    <w:rsid w:val="00EF39BE"/>
    <w:rsid w:val="00EF3FCF"/>
    <w:rsid w:val="00EF576A"/>
    <w:rsid w:val="00EF650E"/>
    <w:rsid w:val="00EF719E"/>
    <w:rsid w:val="00EF75B1"/>
    <w:rsid w:val="00F0129B"/>
    <w:rsid w:val="00F025D8"/>
    <w:rsid w:val="00F0297B"/>
    <w:rsid w:val="00F02ADF"/>
    <w:rsid w:val="00F032A0"/>
    <w:rsid w:val="00F045F5"/>
    <w:rsid w:val="00F0532D"/>
    <w:rsid w:val="00F05473"/>
    <w:rsid w:val="00F0569B"/>
    <w:rsid w:val="00F06F6E"/>
    <w:rsid w:val="00F071A1"/>
    <w:rsid w:val="00F072A8"/>
    <w:rsid w:val="00F07641"/>
    <w:rsid w:val="00F07CE8"/>
    <w:rsid w:val="00F108F5"/>
    <w:rsid w:val="00F1227D"/>
    <w:rsid w:val="00F144D1"/>
    <w:rsid w:val="00F14827"/>
    <w:rsid w:val="00F16600"/>
    <w:rsid w:val="00F17B69"/>
    <w:rsid w:val="00F20906"/>
    <w:rsid w:val="00F2196E"/>
    <w:rsid w:val="00F21C07"/>
    <w:rsid w:val="00F228CC"/>
    <w:rsid w:val="00F22C83"/>
    <w:rsid w:val="00F232A4"/>
    <w:rsid w:val="00F2333F"/>
    <w:rsid w:val="00F23DF3"/>
    <w:rsid w:val="00F2493B"/>
    <w:rsid w:val="00F24FE8"/>
    <w:rsid w:val="00F2548D"/>
    <w:rsid w:val="00F26969"/>
    <w:rsid w:val="00F26DD6"/>
    <w:rsid w:val="00F27AD5"/>
    <w:rsid w:val="00F3034C"/>
    <w:rsid w:val="00F31DC7"/>
    <w:rsid w:val="00F33126"/>
    <w:rsid w:val="00F334F3"/>
    <w:rsid w:val="00F33B8C"/>
    <w:rsid w:val="00F34018"/>
    <w:rsid w:val="00F34EB2"/>
    <w:rsid w:val="00F35E07"/>
    <w:rsid w:val="00F36035"/>
    <w:rsid w:val="00F3689E"/>
    <w:rsid w:val="00F36F7A"/>
    <w:rsid w:val="00F37B25"/>
    <w:rsid w:val="00F37BC8"/>
    <w:rsid w:val="00F37D98"/>
    <w:rsid w:val="00F405B8"/>
    <w:rsid w:val="00F40E4E"/>
    <w:rsid w:val="00F41A3E"/>
    <w:rsid w:val="00F426C0"/>
    <w:rsid w:val="00F43D2A"/>
    <w:rsid w:val="00F444D7"/>
    <w:rsid w:val="00F45ABF"/>
    <w:rsid w:val="00F47554"/>
    <w:rsid w:val="00F477BE"/>
    <w:rsid w:val="00F528AE"/>
    <w:rsid w:val="00F52C1A"/>
    <w:rsid w:val="00F53810"/>
    <w:rsid w:val="00F538CB"/>
    <w:rsid w:val="00F54A4B"/>
    <w:rsid w:val="00F55CAA"/>
    <w:rsid w:val="00F56742"/>
    <w:rsid w:val="00F56F5E"/>
    <w:rsid w:val="00F5756A"/>
    <w:rsid w:val="00F57D1F"/>
    <w:rsid w:val="00F60B03"/>
    <w:rsid w:val="00F60DEB"/>
    <w:rsid w:val="00F61B81"/>
    <w:rsid w:val="00F61BAD"/>
    <w:rsid w:val="00F62589"/>
    <w:rsid w:val="00F627CB"/>
    <w:rsid w:val="00F638C3"/>
    <w:rsid w:val="00F639FD"/>
    <w:rsid w:val="00F63DBF"/>
    <w:rsid w:val="00F64312"/>
    <w:rsid w:val="00F66ACD"/>
    <w:rsid w:val="00F6705B"/>
    <w:rsid w:val="00F67686"/>
    <w:rsid w:val="00F67C16"/>
    <w:rsid w:val="00F67E9F"/>
    <w:rsid w:val="00F7054B"/>
    <w:rsid w:val="00F72642"/>
    <w:rsid w:val="00F73853"/>
    <w:rsid w:val="00F74210"/>
    <w:rsid w:val="00F744E3"/>
    <w:rsid w:val="00F74551"/>
    <w:rsid w:val="00F74731"/>
    <w:rsid w:val="00F74CBC"/>
    <w:rsid w:val="00F74D3F"/>
    <w:rsid w:val="00F758ED"/>
    <w:rsid w:val="00F768EF"/>
    <w:rsid w:val="00F7700B"/>
    <w:rsid w:val="00F770AA"/>
    <w:rsid w:val="00F80268"/>
    <w:rsid w:val="00F80E33"/>
    <w:rsid w:val="00F825B6"/>
    <w:rsid w:val="00F83912"/>
    <w:rsid w:val="00F83CAC"/>
    <w:rsid w:val="00F84ADE"/>
    <w:rsid w:val="00F85489"/>
    <w:rsid w:val="00F85936"/>
    <w:rsid w:val="00F90421"/>
    <w:rsid w:val="00F92172"/>
    <w:rsid w:val="00F92314"/>
    <w:rsid w:val="00F9266C"/>
    <w:rsid w:val="00F92846"/>
    <w:rsid w:val="00F92E38"/>
    <w:rsid w:val="00F92E8F"/>
    <w:rsid w:val="00F937E0"/>
    <w:rsid w:val="00F94ABA"/>
    <w:rsid w:val="00F9557B"/>
    <w:rsid w:val="00F956C6"/>
    <w:rsid w:val="00F97A04"/>
    <w:rsid w:val="00FA0381"/>
    <w:rsid w:val="00FA1FCD"/>
    <w:rsid w:val="00FA3D7B"/>
    <w:rsid w:val="00FA5CAC"/>
    <w:rsid w:val="00FA6910"/>
    <w:rsid w:val="00FA78EC"/>
    <w:rsid w:val="00FB0C8D"/>
    <w:rsid w:val="00FB1553"/>
    <w:rsid w:val="00FB1AD2"/>
    <w:rsid w:val="00FB2833"/>
    <w:rsid w:val="00FB2CBA"/>
    <w:rsid w:val="00FB2D7D"/>
    <w:rsid w:val="00FB3235"/>
    <w:rsid w:val="00FB329E"/>
    <w:rsid w:val="00FB33DF"/>
    <w:rsid w:val="00FB39A1"/>
    <w:rsid w:val="00FB43FC"/>
    <w:rsid w:val="00FB4BAC"/>
    <w:rsid w:val="00FB4FE0"/>
    <w:rsid w:val="00FB5006"/>
    <w:rsid w:val="00FB64C9"/>
    <w:rsid w:val="00FB6DE0"/>
    <w:rsid w:val="00FB75C5"/>
    <w:rsid w:val="00FC1D1C"/>
    <w:rsid w:val="00FC3C6F"/>
    <w:rsid w:val="00FC3ECD"/>
    <w:rsid w:val="00FC50FA"/>
    <w:rsid w:val="00FC62DB"/>
    <w:rsid w:val="00FC6A35"/>
    <w:rsid w:val="00FC72F5"/>
    <w:rsid w:val="00FC770B"/>
    <w:rsid w:val="00FC7C57"/>
    <w:rsid w:val="00FD0B01"/>
    <w:rsid w:val="00FD15CD"/>
    <w:rsid w:val="00FD16A2"/>
    <w:rsid w:val="00FD1C5D"/>
    <w:rsid w:val="00FD3200"/>
    <w:rsid w:val="00FD342F"/>
    <w:rsid w:val="00FD3768"/>
    <w:rsid w:val="00FD494D"/>
    <w:rsid w:val="00FD4B9A"/>
    <w:rsid w:val="00FD7CF1"/>
    <w:rsid w:val="00FE0262"/>
    <w:rsid w:val="00FE04DE"/>
    <w:rsid w:val="00FE0EC0"/>
    <w:rsid w:val="00FE141C"/>
    <w:rsid w:val="00FE2309"/>
    <w:rsid w:val="00FE260A"/>
    <w:rsid w:val="00FE29A4"/>
    <w:rsid w:val="00FE2EBF"/>
    <w:rsid w:val="00FE311C"/>
    <w:rsid w:val="00FE5553"/>
    <w:rsid w:val="00FE614D"/>
    <w:rsid w:val="00FE629F"/>
    <w:rsid w:val="00FE6DDF"/>
    <w:rsid w:val="00FE714E"/>
    <w:rsid w:val="00FE7301"/>
    <w:rsid w:val="00FE7A59"/>
    <w:rsid w:val="00FE7B11"/>
    <w:rsid w:val="00FE7BC2"/>
    <w:rsid w:val="00FF01CF"/>
    <w:rsid w:val="00FF0291"/>
    <w:rsid w:val="00FF04CE"/>
    <w:rsid w:val="00FF0A35"/>
    <w:rsid w:val="00FF255A"/>
    <w:rsid w:val="00FF35E9"/>
    <w:rsid w:val="00FF41F3"/>
    <w:rsid w:val="00FF43B8"/>
    <w:rsid w:val="00FF470F"/>
    <w:rsid w:val="00FF4B63"/>
    <w:rsid w:val="00FF571C"/>
    <w:rsid w:val="00FF5BAE"/>
    <w:rsid w:val="00FF6183"/>
    <w:rsid w:val="00FF6DF2"/>
    <w:rsid w:val="0515A9FF"/>
    <w:rsid w:val="06E6C914"/>
    <w:rsid w:val="073BC086"/>
    <w:rsid w:val="08342C43"/>
    <w:rsid w:val="085FD75D"/>
    <w:rsid w:val="08A89C75"/>
    <w:rsid w:val="08FC5333"/>
    <w:rsid w:val="0A532DA0"/>
    <w:rsid w:val="0B698D7F"/>
    <w:rsid w:val="0C1A768F"/>
    <w:rsid w:val="0E6311C1"/>
    <w:rsid w:val="0EEAAED1"/>
    <w:rsid w:val="11070AF8"/>
    <w:rsid w:val="111F0B37"/>
    <w:rsid w:val="1330EC95"/>
    <w:rsid w:val="148C604F"/>
    <w:rsid w:val="18DBF959"/>
    <w:rsid w:val="1951383D"/>
    <w:rsid w:val="195EA555"/>
    <w:rsid w:val="1A0FCC66"/>
    <w:rsid w:val="1A7C71C2"/>
    <w:rsid w:val="1AC6D1B0"/>
    <w:rsid w:val="1D5F6695"/>
    <w:rsid w:val="1EA60BBD"/>
    <w:rsid w:val="1ED2F0BA"/>
    <w:rsid w:val="2198D197"/>
    <w:rsid w:val="22BF1633"/>
    <w:rsid w:val="25126EF3"/>
    <w:rsid w:val="258B08DC"/>
    <w:rsid w:val="2653D416"/>
    <w:rsid w:val="2704E925"/>
    <w:rsid w:val="27837182"/>
    <w:rsid w:val="2870B95F"/>
    <w:rsid w:val="29A3472C"/>
    <w:rsid w:val="29C0CF1F"/>
    <w:rsid w:val="2DACF2C9"/>
    <w:rsid w:val="2F10CDB6"/>
    <w:rsid w:val="2F1B6101"/>
    <w:rsid w:val="2F3D3F37"/>
    <w:rsid w:val="30491E32"/>
    <w:rsid w:val="341971C6"/>
    <w:rsid w:val="346F0C14"/>
    <w:rsid w:val="35382ABE"/>
    <w:rsid w:val="360D6C2B"/>
    <w:rsid w:val="368B4A31"/>
    <w:rsid w:val="37908564"/>
    <w:rsid w:val="382E3DCF"/>
    <w:rsid w:val="39DFD7A0"/>
    <w:rsid w:val="39F507E1"/>
    <w:rsid w:val="3AD28F3E"/>
    <w:rsid w:val="3B5FDD6A"/>
    <w:rsid w:val="3DB95046"/>
    <w:rsid w:val="4145DFFA"/>
    <w:rsid w:val="4218E814"/>
    <w:rsid w:val="43A771DE"/>
    <w:rsid w:val="4630E4A9"/>
    <w:rsid w:val="46A1AB64"/>
    <w:rsid w:val="479F7A5E"/>
    <w:rsid w:val="4A6BCF60"/>
    <w:rsid w:val="4AA1D980"/>
    <w:rsid w:val="4CD17A0C"/>
    <w:rsid w:val="4D1F6538"/>
    <w:rsid w:val="4F1D4561"/>
    <w:rsid w:val="4FE4AF2E"/>
    <w:rsid w:val="511C173E"/>
    <w:rsid w:val="513D8A77"/>
    <w:rsid w:val="5261CADC"/>
    <w:rsid w:val="5304E117"/>
    <w:rsid w:val="53535828"/>
    <w:rsid w:val="545566D2"/>
    <w:rsid w:val="549F93B7"/>
    <w:rsid w:val="56EE7953"/>
    <w:rsid w:val="574AE31F"/>
    <w:rsid w:val="57D613B3"/>
    <w:rsid w:val="58255C13"/>
    <w:rsid w:val="5842274F"/>
    <w:rsid w:val="59DDF7B0"/>
    <w:rsid w:val="5A0D84E8"/>
    <w:rsid w:val="5AF52C70"/>
    <w:rsid w:val="5D957853"/>
    <w:rsid w:val="5E2BD113"/>
    <w:rsid w:val="5E7B952C"/>
    <w:rsid w:val="5E8B5BBD"/>
    <w:rsid w:val="5F8415E3"/>
    <w:rsid w:val="6069317E"/>
    <w:rsid w:val="61012BF7"/>
    <w:rsid w:val="62752A9E"/>
    <w:rsid w:val="630081B6"/>
    <w:rsid w:val="632DEED3"/>
    <w:rsid w:val="64004E89"/>
    <w:rsid w:val="65346B6C"/>
    <w:rsid w:val="66CD28AF"/>
    <w:rsid w:val="66F00763"/>
    <w:rsid w:val="69AEA46D"/>
    <w:rsid w:val="6A1C207B"/>
    <w:rsid w:val="6AFDE665"/>
    <w:rsid w:val="6B29C8FA"/>
    <w:rsid w:val="6BA222D1"/>
    <w:rsid w:val="6D04689E"/>
    <w:rsid w:val="6DCF595D"/>
    <w:rsid w:val="6E88572A"/>
    <w:rsid w:val="6EA7D87B"/>
    <w:rsid w:val="6EC7A99F"/>
    <w:rsid w:val="712D08E9"/>
    <w:rsid w:val="72700EC0"/>
    <w:rsid w:val="7274B83D"/>
    <w:rsid w:val="74077FA0"/>
    <w:rsid w:val="7494F16E"/>
    <w:rsid w:val="74B7C226"/>
    <w:rsid w:val="75E2445A"/>
    <w:rsid w:val="7759A1A0"/>
    <w:rsid w:val="77BAD9E4"/>
    <w:rsid w:val="7959A4C6"/>
    <w:rsid w:val="7C084148"/>
    <w:rsid w:val="7D7031E2"/>
    <w:rsid w:val="7EFC4031"/>
    <w:rsid w:val="7F0631FA"/>
    <w:rsid w:val="7F923DE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6C4A09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77B6"/>
    <w:pPr>
      <w:shd w:val="clear" w:color="auto" w:fill="FFFFFF"/>
      <w:spacing w:before="75" w:after="120" w:line="240" w:lineRule="auto"/>
      <w:jc w:val="center"/>
      <w:outlineLvl w:val="0"/>
    </w:pPr>
    <w:rPr>
      <w:rFonts w:ascii="inherit" w:eastAsia="Times New Roman" w:hAnsi="inherit" w:cs="Times New Roman"/>
      <w:b/>
      <w:bCs/>
      <w:color w:val="000000"/>
      <w:sz w:val="24"/>
      <w:szCs w:val="24"/>
      <w:lang w:eastAsia="en-GB"/>
    </w:rPr>
  </w:style>
  <w:style w:type="paragraph" w:styleId="Heading2">
    <w:name w:val="heading 2"/>
    <w:basedOn w:val="Normal"/>
    <w:next w:val="Normal"/>
    <w:link w:val="Heading2Char"/>
    <w:uiPriority w:val="9"/>
    <w:unhideWhenUsed/>
    <w:qFormat/>
    <w:rsid w:val="006277B6"/>
    <w:pPr>
      <w:shd w:val="clear" w:color="auto" w:fill="FFFFFF"/>
      <w:spacing w:before="360" w:after="120" w:line="240" w:lineRule="auto"/>
      <w:jc w:val="center"/>
      <w:outlineLvl w:val="1"/>
    </w:pPr>
    <w:rPr>
      <w:rFonts w:ascii="inherit" w:eastAsia="Times New Roman" w:hAnsi="inherit" w:cs="Times New Roman"/>
      <w:i/>
      <w:iCs/>
      <w:color w:val="000000"/>
      <w:sz w:val="24"/>
      <w:szCs w:val="24"/>
      <w:lang w:eastAsia="en-GB"/>
    </w:rPr>
  </w:style>
  <w:style w:type="paragraph" w:styleId="Heading3">
    <w:name w:val="heading 3"/>
    <w:basedOn w:val="Normal"/>
    <w:next w:val="Normal"/>
    <w:link w:val="Heading3Char"/>
    <w:uiPriority w:val="9"/>
    <w:unhideWhenUsed/>
    <w:qFormat/>
    <w:rsid w:val="006904E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904E0"/>
    <w:rPr>
      <w:rFonts w:asciiTheme="majorHAnsi" w:eastAsiaTheme="majorEastAsia" w:hAnsiTheme="majorHAnsi" w:cstheme="majorBidi"/>
      <w:color w:val="1F3763" w:themeColor="accent1" w:themeShade="7F"/>
      <w:sz w:val="24"/>
      <w:szCs w:val="24"/>
    </w:rPr>
  </w:style>
  <w:style w:type="paragraph" w:customStyle="1" w:styleId="msonormal0">
    <w:name w:val="msonorma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3B7AE9"/>
    <w:rPr>
      <w:color w:val="0000FF"/>
      <w:u w:val="single"/>
    </w:rPr>
  </w:style>
  <w:style w:type="character" w:styleId="FollowedHyperlink">
    <w:name w:val="FollowedHyperlink"/>
    <w:basedOn w:val="DefaultParagraphFont"/>
    <w:uiPriority w:val="99"/>
    <w:semiHidden/>
    <w:unhideWhenUsed/>
    <w:rsid w:val="003B7AE9"/>
    <w:rPr>
      <w:color w:val="800080"/>
      <w:u w:val="single"/>
    </w:rPr>
  </w:style>
  <w:style w:type="paragraph" w:customStyle="1" w:styleId="toplink">
    <w:name w:val="toplink"/>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3B7AE9"/>
  </w:style>
  <w:style w:type="paragraph" w:customStyle="1" w:styleId="ti-section-1">
    <w:name w:val="ti-section-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3B7AE9"/>
  </w:style>
  <w:style w:type="paragraph" w:customStyle="1" w:styleId="ti-art">
    <w:name w:val="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bl">
    <w:name w:val="ti-tb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3B7AE9"/>
  </w:style>
  <w:style w:type="paragraph" w:customStyle="1" w:styleId="tbl-hdr">
    <w:name w:val="tbl-hdr"/>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b">
    <w:name w:val="sub"/>
    <w:basedOn w:val="DefaultParagraphFont"/>
    <w:rsid w:val="003B7AE9"/>
  </w:style>
  <w:style w:type="paragraph" w:styleId="NormalWeb">
    <w:name w:val="Normal (Web)"/>
    <w:basedOn w:val="Normal"/>
    <w:uiPriority w:val="99"/>
    <w:semiHidden/>
    <w:unhideWhenUse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ignatory">
    <w:name w:val="signatory"/>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E1013D"/>
    <w:pPr>
      <w:spacing w:after="0" w:line="240" w:lineRule="auto"/>
    </w:pPr>
  </w:style>
  <w:style w:type="character" w:styleId="CommentReference">
    <w:name w:val="annotation reference"/>
    <w:aliases w:val="Stinking Styles6,Marque de commentaire1,Verwijzing opmerking,Rimando commento,Merknadsreferanse"/>
    <w:basedOn w:val="DefaultParagraphFont"/>
    <w:uiPriority w:val="99"/>
    <w:unhideWhenUsed/>
    <w:rsid w:val="00BD0415"/>
    <w:rPr>
      <w:sz w:val="16"/>
      <w:szCs w:val="16"/>
    </w:rPr>
  </w:style>
  <w:style w:type="paragraph" w:styleId="CommentText">
    <w:name w:val="annotation text"/>
    <w:basedOn w:val="Normal"/>
    <w:link w:val="CommentTextChar"/>
    <w:uiPriority w:val="99"/>
    <w:unhideWhenUsed/>
    <w:rsid w:val="00BD0415"/>
    <w:pPr>
      <w:spacing w:line="240" w:lineRule="auto"/>
    </w:pPr>
    <w:rPr>
      <w:sz w:val="20"/>
      <w:szCs w:val="20"/>
    </w:rPr>
  </w:style>
  <w:style w:type="character" w:customStyle="1" w:styleId="CommentTextChar">
    <w:name w:val="Comment Text Char"/>
    <w:basedOn w:val="DefaultParagraphFont"/>
    <w:link w:val="CommentText"/>
    <w:uiPriority w:val="99"/>
    <w:rsid w:val="00BD0415"/>
    <w:rPr>
      <w:sz w:val="20"/>
      <w:szCs w:val="20"/>
    </w:rPr>
  </w:style>
  <w:style w:type="paragraph" w:styleId="CommentSubject">
    <w:name w:val="annotation subject"/>
    <w:basedOn w:val="CommentText"/>
    <w:next w:val="CommentText"/>
    <w:link w:val="CommentSubjectChar"/>
    <w:uiPriority w:val="99"/>
    <w:semiHidden/>
    <w:unhideWhenUsed/>
    <w:rsid w:val="00BD0415"/>
    <w:rPr>
      <w:b/>
      <w:bCs/>
    </w:rPr>
  </w:style>
  <w:style w:type="character" w:customStyle="1" w:styleId="CommentSubjectChar">
    <w:name w:val="Comment Subject Char"/>
    <w:basedOn w:val="CommentTextChar"/>
    <w:link w:val="CommentSubject"/>
    <w:uiPriority w:val="99"/>
    <w:semiHidden/>
    <w:rsid w:val="00BD0415"/>
    <w:rPr>
      <w:b/>
      <w:bCs/>
      <w:sz w:val="20"/>
      <w:szCs w:val="20"/>
    </w:rPr>
  </w:style>
  <w:style w:type="character" w:customStyle="1" w:styleId="Heading1Char">
    <w:name w:val="Heading 1 Char"/>
    <w:basedOn w:val="DefaultParagraphFont"/>
    <w:link w:val="Heading1"/>
    <w:uiPriority w:val="9"/>
    <w:rsid w:val="006277B6"/>
    <w:rPr>
      <w:rFonts w:ascii="inherit" w:eastAsia="Times New Roman" w:hAnsi="inherit" w:cs="Times New Roman"/>
      <w:b/>
      <w:bCs/>
      <w:color w:val="000000"/>
      <w:sz w:val="24"/>
      <w:szCs w:val="24"/>
      <w:shd w:val="clear" w:color="auto" w:fill="FFFFFF"/>
      <w:lang w:eastAsia="en-GB"/>
    </w:rPr>
  </w:style>
  <w:style w:type="character" w:customStyle="1" w:styleId="Heading2Char">
    <w:name w:val="Heading 2 Char"/>
    <w:basedOn w:val="DefaultParagraphFont"/>
    <w:link w:val="Heading2"/>
    <w:uiPriority w:val="9"/>
    <w:rsid w:val="006277B6"/>
    <w:rPr>
      <w:rFonts w:ascii="inherit" w:eastAsia="Times New Roman" w:hAnsi="inherit" w:cs="Times New Roman"/>
      <w:i/>
      <w:iCs/>
      <w:color w:val="000000"/>
      <w:sz w:val="24"/>
      <w:szCs w:val="24"/>
      <w:shd w:val="clear" w:color="auto" w:fill="FFFFFF"/>
      <w:lang w:eastAsia="en-GB"/>
    </w:rPr>
  </w:style>
  <w:style w:type="paragraph" w:styleId="BalloonText">
    <w:name w:val="Balloon Text"/>
    <w:basedOn w:val="Normal"/>
    <w:link w:val="BalloonTextChar"/>
    <w:uiPriority w:val="99"/>
    <w:semiHidden/>
    <w:unhideWhenUsed/>
    <w:rsid w:val="00D726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2639"/>
    <w:rPr>
      <w:rFonts w:ascii="Segoe UI" w:hAnsi="Segoe UI" w:cs="Segoe UI"/>
      <w:sz w:val="18"/>
      <w:szCs w:val="18"/>
    </w:rPr>
  </w:style>
  <w:style w:type="paragraph" w:styleId="ListParagraph">
    <w:name w:val="List Paragraph"/>
    <w:basedOn w:val="Normal"/>
    <w:link w:val="ListParagraphChar"/>
    <w:qFormat/>
    <w:rsid w:val="00F85936"/>
    <w:pPr>
      <w:ind w:left="720"/>
      <w:contextualSpacing/>
    </w:pPr>
  </w:style>
  <w:style w:type="paragraph" w:customStyle="1" w:styleId="Default">
    <w:name w:val="Default"/>
    <w:rsid w:val="00A72D00"/>
    <w:pPr>
      <w:autoSpaceDE w:val="0"/>
      <w:autoSpaceDN w:val="0"/>
      <w:adjustRightInd w:val="0"/>
      <w:spacing w:after="0" w:line="240" w:lineRule="auto"/>
    </w:pPr>
    <w:rPr>
      <w:rFonts w:ascii="Arial" w:hAnsi="Arial" w:cs="Arial"/>
      <w:color w:val="000000"/>
      <w:sz w:val="24"/>
      <w:szCs w:val="24"/>
      <w:lang w:val="en-IE"/>
    </w:rPr>
  </w:style>
  <w:style w:type="table" w:styleId="TableGrid">
    <w:name w:val="Table Grid"/>
    <w:basedOn w:val="TableNormal"/>
    <w:uiPriority w:val="39"/>
    <w:rsid w:val="00B53F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CC5872"/>
    <w:pPr>
      <w:widowControl w:val="0"/>
      <w:autoSpaceDE w:val="0"/>
      <w:autoSpaceDN w:val="0"/>
      <w:spacing w:after="0" w:line="240" w:lineRule="auto"/>
      <w:ind w:left="135"/>
      <w:jc w:val="center"/>
    </w:pPr>
    <w:rPr>
      <w:rFonts w:ascii="Cambria" w:eastAsia="Cambria" w:hAnsi="Cambria" w:cs="Cambria"/>
      <w:noProof/>
      <w:lang w:val="en-US" w:bidi="en-US"/>
    </w:rPr>
  </w:style>
  <w:style w:type="paragraph" w:styleId="BodyText">
    <w:name w:val="Body Text"/>
    <w:basedOn w:val="Normal"/>
    <w:link w:val="BodyTextChar"/>
    <w:semiHidden/>
    <w:rsid w:val="00CC5872"/>
    <w:pPr>
      <w:spacing w:after="240" w:line="240" w:lineRule="auto"/>
      <w:jc w:val="both"/>
    </w:pPr>
    <w:rPr>
      <w:rFonts w:ascii="Times New Roman" w:hAnsi="Times New Roman"/>
      <w:kern w:val="8"/>
      <w:sz w:val="24"/>
    </w:rPr>
  </w:style>
  <w:style w:type="character" w:customStyle="1" w:styleId="BodyTextChar">
    <w:name w:val="Body Text Char"/>
    <w:basedOn w:val="DefaultParagraphFont"/>
    <w:link w:val="BodyText"/>
    <w:semiHidden/>
    <w:rsid w:val="00CC5872"/>
    <w:rPr>
      <w:rFonts w:ascii="Times New Roman" w:hAnsi="Times New Roman"/>
      <w:kern w:val="8"/>
      <w:sz w:val="24"/>
    </w:rPr>
  </w:style>
  <w:style w:type="paragraph" w:customStyle="1" w:styleId="Articlenumber">
    <w:name w:val="Article number"/>
    <w:basedOn w:val="Heading1"/>
    <w:link w:val="ArticlenumberChar"/>
    <w:qFormat/>
    <w:rsid w:val="0025629B"/>
    <w:pPr>
      <w:keepNext/>
      <w:keepLines/>
      <w:spacing w:before="360"/>
    </w:pPr>
    <w:rPr>
      <w:b w:val="0"/>
      <w:bCs w:val="0"/>
      <w:i/>
      <w:iCs/>
    </w:rPr>
  </w:style>
  <w:style w:type="character" w:customStyle="1" w:styleId="ArticlenumberChar">
    <w:name w:val="Article number Char"/>
    <w:basedOn w:val="DefaultParagraphFont"/>
    <w:link w:val="Articlenumber"/>
    <w:rsid w:val="0025629B"/>
    <w:rPr>
      <w:rFonts w:ascii="inherit" w:eastAsia="Times New Roman" w:hAnsi="inherit" w:cs="Times New Roman"/>
      <w:i/>
      <w:iCs/>
      <w:color w:val="000000"/>
      <w:sz w:val="24"/>
      <w:szCs w:val="24"/>
      <w:shd w:val="clear" w:color="auto" w:fill="FFFFFF"/>
      <w:lang w:eastAsia="en-GB"/>
    </w:rPr>
  </w:style>
  <w:style w:type="paragraph" w:customStyle="1" w:styleId="Normal2">
    <w:name w:val="Normal2"/>
    <w:basedOn w:val="Normal"/>
    <w:rsid w:val="002B40B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334D05"/>
    <w:rPr>
      <w:color w:val="605E5C"/>
      <w:shd w:val="clear" w:color="auto" w:fill="E1DFDD"/>
    </w:rPr>
  </w:style>
  <w:style w:type="character" w:styleId="Emphasis">
    <w:name w:val="Emphasis"/>
    <w:basedOn w:val="DefaultParagraphFont"/>
    <w:uiPriority w:val="20"/>
    <w:qFormat/>
    <w:rsid w:val="00B34227"/>
    <w:rPr>
      <w:i/>
      <w:iCs/>
    </w:rPr>
  </w:style>
  <w:style w:type="paragraph" w:styleId="Header">
    <w:name w:val="header"/>
    <w:basedOn w:val="Normal"/>
    <w:link w:val="HeaderChar"/>
    <w:uiPriority w:val="99"/>
    <w:unhideWhenUsed/>
    <w:rsid w:val="00D460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6000"/>
  </w:style>
  <w:style w:type="paragraph" w:styleId="Footer">
    <w:name w:val="footer"/>
    <w:basedOn w:val="Normal"/>
    <w:link w:val="FooterChar"/>
    <w:uiPriority w:val="99"/>
    <w:unhideWhenUsed/>
    <w:rsid w:val="00D460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6000"/>
  </w:style>
  <w:style w:type="paragraph" w:styleId="FootnoteText">
    <w:name w:val="footnote text"/>
    <w:basedOn w:val="Normal"/>
    <w:link w:val="FootnoteTextChar"/>
    <w:uiPriority w:val="99"/>
    <w:semiHidden/>
    <w:unhideWhenUsed/>
    <w:rsid w:val="00D134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346E"/>
    <w:rPr>
      <w:sz w:val="20"/>
      <w:szCs w:val="20"/>
    </w:rPr>
  </w:style>
  <w:style w:type="character" w:styleId="FootnoteReference">
    <w:name w:val="footnote reference"/>
    <w:basedOn w:val="DefaultParagraphFont"/>
    <w:uiPriority w:val="99"/>
    <w:semiHidden/>
    <w:unhideWhenUsed/>
    <w:rsid w:val="00D1346E"/>
    <w:rPr>
      <w:vertAlign w:val="superscript"/>
    </w:rPr>
  </w:style>
  <w:style w:type="character" w:customStyle="1" w:styleId="ListParagraphChar">
    <w:name w:val="List Paragraph Char"/>
    <w:basedOn w:val="DefaultParagraphFont"/>
    <w:link w:val="ListParagraph"/>
    <w:rsid w:val="00AC17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09462">
      <w:bodyDiv w:val="1"/>
      <w:marLeft w:val="0"/>
      <w:marRight w:val="0"/>
      <w:marTop w:val="0"/>
      <w:marBottom w:val="0"/>
      <w:divBdr>
        <w:top w:val="none" w:sz="0" w:space="0" w:color="auto"/>
        <w:left w:val="none" w:sz="0" w:space="0" w:color="auto"/>
        <w:bottom w:val="none" w:sz="0" w:space="0" w:color="auto"/>
        <w:right w:val="none" w:sz="0" w:space="0" w:color="auto"/>
      </w:divBdr>
    </w:div>
    <w:div w:id="220026116">
      <w:bodyDiv w:val="1"/>
      <w:marLeft w:val="0"/>
      <w:marRight w:val="0"/>
      <w:marTop w:val="0"/>
      <w:marBottom w:val="0"/>
      <w:divBdr>
        <w:top w:val="none" w:sz="0" w:space="0" w:color="auto"/>
        <w:left w:val="none" w:sz="0" w:space="0" w:color="auto"/>
        <w:bottom w:val="none" w:sz="0" w:space="0" w:color="auto"/>
        <w:right w:val="none" w:sz="0" w:space="0" w:color="auto"/>
      </w:divBdr>
    </w:div>
    <w:div w:id="418913482">
      <w:bodyDiv w:val="1"/>
      <w:marLeft w:val="0"/>
      <w:marRight w:val="0"/>
      <w:marTop w:val="0"/>
      <w:marBottom w:val="0"/>
      <w:divBdr>
        <w:top w:val="none" w:sz="0" w:space="0" w:color="auto"/>
        <w:left w:val="none" w:sz="0" w:space="0" w:color="auto"/>
        <w:bottom w:val="none" w:sz="0" w:space="0" w:color="auto"/>
        <w:right w:val="none" w:sz="0" w:space="0" w:color="auto"/>
      </w:divBdr>
    </w:div>
    <w:div w:id="455032039">
      <w:bodyDiv w:val="1"/>
      <w:marLeft w:val="0"/>
      <w:marRight w:val="0"/>
      <w:marTop w:val="0"/>
      <w:marBottom w:val="0"/>
      <w:divBdr>
        <w:top w:val="none" w:sz="0" w:space="0" w:color="auto"/>
        <w:left w:val="none" w:sz="0" w:space="0" w:color="auto"/>
        <w:bottom w:val="none" w:sz="0" w:space="0" w:color="auto"/>
        <w:right w:val="none" w:sz="0" w:space="0" w:color="auto"/>
      </w:divBdr>
      <w:divsChild>
        <w:div w:id="249433503">
          <w:marLeft w:val="0"/>
          <w:marRight w:val="0"/>
          <w:marTop w:val="0"/>
          <w:marBottom w:val="0"/>
          <w:divBdr>
            <w:top w:val="none" w:sz="0" w:space="0" w:color="auto"/>
            <w:left w:val="none" w:sz="0" w:space="0" w:color="auto"/>
            <w:bottom w:val="none" w:sz="0" w:space="0" w:color="auto"/>
            <w:right w:val="none" w:sz="0" w:space="0" w:color="auto"/>
          </w:divBdr>
          <w:divsChild>
            <w:div w:id="18432388">
              <w:marLeft w:val="810"/>
              <w:marRight w:val="810"/>
              <w:marTop w:val="360"/>
              <w:marBottom w:val="0"/>
              <w:divBdr>
                <w:top w:val="none" w:sz="0" w:space="0" w:color="auto"/>
                <w:left w:val="none" w:sz="0" w:space="0" w:color="auto"/>
                <w:bottom w:val="none" w:sz="0" w:space="0" w:color="auto"/>
                <w:right w:val="none" w:sz="0" w:space="0" w:color="auto"/>
              </w:divBdr>
              <w:divsChild>
                <w:div w:id="2032683193">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605620714">
          <w:marLeft w:val="0"/>
          <w:marRight w:val="0"/>
          <w:marTop w:val="0"/>
          <w:marBottom w:val="0"/>
          <w:divBdr>
            <w:top w:val="none" w:sz="0" w:space="0" w:color="auto"/>
            <w:left w:val="none" w:sz="0" w:space="0" w:color="auto"/>
            <w:bottom w:val="none" w:sz="0" w:space="0" w:color="auto"/>
            <w:right w:val="none" w:sz="0" w:space="0" w:color="auto"/>
          </w:divBdr>
          <w:divsChild>
            <w:div w:id="943079176">
              <w:marLeft w:val="0"/>
              <w:marRight w:val="0"/>
              <w:marTop w:val="0"/>
              <w:marBottom w:val="0"/>
              <w:divBdr>
                <w:top w:val="none" w:sz="0" w:space="0" w:color="auto"/>
                <w:left w:val="none" w:sz="0" w:space="0" w:color="auto"/>
                <w:bottom w:val="none" w:sz="0" w:space="0" w:color="auto"/>
                <w:right w:val="none" w:sz="0" w:space="0" w:color="auto"/>
              </w:divBdr>
              <w:divsChild>
                <w:div w:id="814839791">
                  <w:marLeft w:val="0"/>
                  <w:marRight w:val="0"/>
                  <w:marTop w:val="0"/>
                  <w:marBottom w:val="0"/>
                  <w:divBdr>
                    <w:top w:val="single" w:sz="6" w:space="0" w:color="CAD7DC"/>
                    <w:left w:val="single" w:sz="6" w:space="0" w:color="CAD7DC"/>
                    <w:bottom w:val="single" w:sz="6" w:space="0" w:color="CAD7DC"/>
                    <w:right w:val="single" w:sz="6" w:space="0" w:color="CAD7DC"/>
                  </w:divBdr>
                  <w:divsChild>
                    <w:div w:id="1025055320">
                      <w:marLeft w:val="0"/>
                      <w:marRight w:val="0"/>
                      <w:marTop w:val="0"/>
                      <w:marBottom w:val="0"/>
                      <w:divBdr>
                        <w:top w:val="none" w:sz="0" w:space="0" w:color="auto"/>
                        <w:left w:val="none" w:sz="0" w:space="0" w:color="auto"/>
                        <w:bottom w:val="none" w:sz="0" w:space="0" w:color="auto"/>
                        <w:right w:val="none" w:sz="0" w:space="0" w:color="auto"/>
                      </w:divBdr>
                      <w:divsChild>
                        <w:div w:id="968515626">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sChild>
    </w:div>
    <w:div w:id="550772089">
      <w:bodyDiv w:val="1"/>
      <w:marLeft w:val="0"/>
      <w:marRight w:val="0"/>
      <w:marTop w:val="0"/>
      <w:marBottom w:val="0"/>
      <w:divBdr>
        <w:top w:val="none" w:sz="0" w:space="0" w:color="auto"/>
        <w:left w:val="none" w:sz="0" w:space="0" w:color="auto"/>
        <w:bottom w:val="none" w:sz="0" w:space="0" w:color="auto"/>
        <w:right w:val="none" w:sz="0" w:space="0" w:color="auto"/>
      </w:divBdr>
    </w:div>
    <w:div w:id="764307676">
      <w:bodyDiv w:val="1"/>
      <w:marLeft w:val="0"/>
      <w:marRight w:val="0"/>
      <w:marTop w:val="0"/>
      <w:marBottom w:val="0"/>
      <w:divBdr>
        <w:top w:val="none" w:sz="0" w:space="0" w:color="auto"/>
        <w:left w:val="none" w:sz="0" w:space="0" w:color="auto"/>
        <w:bottom w:val="none" w:sz="0" w:space="0" w:color="auto"/>
        <w:right w:val="none" w:sz="0" w:space="0" w:color="auto"/>
      </w:divBdr>
    </w:div>
    <w:div w:id="830024686">
      <w:bodyDiv w:val="1"/>
      <w:marLeft w:val="0"/>
      <w:marRight w:val="0"/>
      <w:marTop w:val="0"/>
      <w:marBottom w:val="0"/>
      <w:divBdr>
        <w:top w:val="none" w:sz="0" w:space="0" w:color="auto"/>
        <w:left w:val="none" w:sz="0" w:space="0" w:color="auto"/>
        <w:bottom w:val="none" w:sz="0" w:space="0" w:color="auto"/>
        <w:right w:val="none" w:sz="0" w:space="0" w:color="auto"/>
      </w:divBdr>
    </w:div>
    <w:div w:id="949817422">
      <w:bodyDiv w:val="1"/>
      <w:marLeft w:val="0"/>
      <w:marRight w:val="0"/>
      <w:marTop w:val="0"/>
      <w:marBottom w:val="0"/>
      <w:divBdr>
        <w:top w:val="none" w:sz="0" w:space="0" w:color="auto"/>
        <w:left w:val="none" w:sz="0" w:space="0" w:color="auto"/>
        <w:bottom w:val="none" w:sz="0" w:space="0" w:color="auto"/>
        <w:right w:val="none" w:sz="0" w:space="0" w:color="auto"/>
      </w:divBdr>
    </w:div>
    <w:div w:id="958226405">
      <w:bodyDiv w:val="1"/>
      <w:marLeft w:val="0"/>
      <w:marRight w:val="0"/>
      <w:marTop w:val="0"/>
      <w:marBottom w:val="0"/>
      <w:divBdr>
        <w:top w:val="none" w:sz="0" w:space="0" w:color="auto"/>
        <w:left w:val="none" w:sz="0" w:space="0" w:color="auto"/>
        <w:bottom w:val="none" w:sz="0" w:space="0" w:color="auto"/>
        <w:right w:val="none" w:sz="0" w:space="0" w:color="auto"/>
      </w:divBdr>
    </w:div>
    <w:div w:id="1980961573">
      <w:bodyDiv w:val="1"/>
      <w:marLeft w:val="0"/>
      <w:marRight w:val="0"/>
      <w:marTop w:val="0"/>
      <w:marBottom w:val="0"/>
      <w:divBdr>
        <w:top w:val="none" w:sz="0" w:space="0" w:color="auto"/>
        <w:left w:val="none" w:sz="0" w:space="0" w:color="auto"/>
        <w:bottom w:val="none" w:sz="0" w:space="0" w:color="auto"/>
        <w:right w:val="none" w:sz="0" w:space="0" w:color="auto"/>
      </w:divBdr>
    </w:div>
    <w:div w:id="2062242199">
      <w:bodyDiv w:val="1"/>
      <w:marLeft w:val="0"/>
      <w:marRight w:val="0"/>
      <w:marTop w:val="0"/>
      <w:marBottom w:val="0"/>
      <w:divBdr>
        <w:top w:val="none" w:sz="0" w:space="0" w:color="auto"/>
        <w:left w:val="none" w:sz="0" w:space="0" w:color="auto"/>
        <w:bottom w:val="none" w:sz="0" w:space="0" w:color="auto"/>
        <w:right w:val="none" w:sz="0" w:space="0" w:color="auto"/>
      </w:divBdr>
      <w:divsChild>
        <w:div w:id="328751046">
          <w:marLeft w:val="0"/>
          <w:marRight w:val="0"/>
          <w:marTop w:val="0"/>
          <w:marBottom w:val="0"/>
          <w:divBdr>
            <w:top w:val="none" w:sz="0" w:space="0" w:color="auto"/>
            <w:left w:val="none" w:sz="0" w:space="0" w:color="auto"/>
            <w:bottom w:val="none" w:sz="0" w:space="0" w:color="auto"/>
            <w:right w:val="none" w:sz="0" w:space="0" w:color="auto"/>
          </w:divBdr>
          <w:divsChild>
            <w:div w:id="449131834">
              <w:marLeft w:val="0"/>
              <w:marRight w:val="0"/>
              <w:marTop w:val="0"/>
              <w:marBottom w:val="0"/>
              <w:divBdr>
                <w:top w:val="none" w:sz="0" w:space="0" w:color="auto"/>
                <w:left w:val="none" w:sz="0" w:space="0" w:color="auto"/>
                <w:bottom w:val="none" w:sz="0" w:space="0" w:color="auto"/>
                <w:right w:val="none" w:sz="0" w:space="0" w:color="auto"/>
              </w:divBdr>
              <w:divsChild>
                <w:div w:id="179396782">
                  <w:marLeft w:val="0"/>
                  <w:marRight w:val="0"/>
                  <w:marTop w:val="0"/>
                  <w:marBottom w:val="0"/>
                  <w:divBdr>
                    <w:top w:val="single" w:sz="6" w:space="0" w:color="CAD7DC"/>
                    <w:left w:val="single" w:sz="6" w:space="0" w:color="CAD7DC"/>
                    <w:bottom w:val="single" w:sz="6" w:space="0" w:color="CAD7DC"/>
                    <w:right w:val="single" w:sz="6" w:space="0" w:color="CAD7DC"/>
                  </w:divBdr>
                  <w:divsChild>
                    <w:div w:id="1130441961">
                      <w:marLeft w:val="0"/>
                      <w:marRight w:val="0"/>
                      <w:marTop w:val="0"/>
                      <w:marBottom w:val="0"/>
                      <w:divBdr>
                        <w:top w:val="none" w:sz="0" w:space="0" w:color="auto"/>
                        <w:left w:val="none" w:sz="0" w:space="0" w:color="auto"/>
                        <w:bottom w:val="none" w:sz="0" w:space="0" w:color="auto"/>
                        <w:right w:val="none" w:sz="0" w:space="0" w:color="auto"/>
                      </w:divBdr>
                      <w:divsChild>
                        <w:div w:id="2051804672">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087221316">
          <w:marLeft w:val="0"/>
          <w:marRight w:val="0"/>
          <w:marTop w:val="0"/>
          <w:marBottom w:val="0"/>
          <w:divBdr>
            <w:top w:val="none" w:sz="0" w:space="0" w:color="auto"/>
            <w:left w:val="none" w:sz="0" w:space="0" w:color="auto"/>
            <w:bottom w:val="none" w:sz="0" w:space="0" w:color="auto"/>
            <w:right w:val="none" w:sz="0" w:space="0" w:color="auto"/>
          </w:divBdr>
          <w:divsChild>
            <w:div w:id="1864586466">
              <w:marLeft w:val="810"/>
              <w:marRight w:val="810"/>
              <w:marTop w:val="360"/>
              <w:marBottom w:val="0"/>
              <w:divBdr>
                <w:top w:val="none" w:sz="0" w:space="0" w:color="auto"/>
                <w:left w:val="none" w:sz="0" w:space="0" w:color="auto"/>
                <w:bottom w:val="none" w:sz="0" w:space="0" w:color="auto"/>
                <w:right w:val="none" w:sz="0" w:space="0" w:color="auto"/>
              </w:divBdr>
              <w:divsChild>
                <w:div w:id="490491809">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0631&amp;from=EN" TargetMode="External"/><Relationship Id="rId18" Type="http://schemas.openxmlformats.org/officeDocument/2006/relationships/image" Target="media/image2.png"/><Relationship Id="rId26" Type="http://schemas.openxmlformats.org/officeDocument/2006/relationships/image" Target="media/image10.jpeg"/><Relationship Id="rId39" Type="http://schemas.openxmlformats.org/officeDocument/2006/relationships/hyperlink" Target="https://eur-lex.europa.eu/legal-content/EN/AUTO/?uri=OJ:L:2015:197:TOC" TargetMode="External"/><Relationship Id="rId21" Type="http://schemas.openxmlformats.org/officeDocument/2006/relationships/image" Target="media/image5.png"/><Relationship Id="rId34" Type="http://schemas.openxmlformats.org/officeDocument/2006/relationships/hyperlink" Target="https://eur-lex.europa.eu/legal-content/EN/TXT/HTML/?uri=CELEX:32016R0631&amp;from=EN" TargetMode="External"/><Relationship Id="rId42" Type="http://schemas.openxmlformats.org/officeDocument/2006/relationships/hyperlink" Target="https://eur-lex.europa.eu/legal-content/EN/TXT/HTML/?uri=CELEX:32016R0631&amp;from=EN" TargetMode="External"/><Relationship Id="rId47" Type="http://schemas.openxmlformats.org/officeDocument/2006/relationships/hyperlink" Target="https://eur-lex.europa.eu/legal-content/EN/TXT/HTML/?uri=CELEX:32016R0631&amp;from=EN" TargetMode="Externa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ur-lex.europa.eu/legal-content/EN/TXT/HTML/?uri=CELEX:32016R0631&amp;from=EN" TargetMode="External"/><Relationship Id="rId29" Type="http://schemas.openxmlformats.org/officeDocument/2006/relationships/image" Target="media/image13.jpeg"/><Relationship Id="rId11" Type="http://schemas.microsoft.com/office/2011/relationships/commentsExtended" Target="commentsExtended.xml"/><Relationship Id="rId24" Type="http://schemas.openxmlformats.org/officeDocument/2006/relationships/image" Target="media/image8.emf"/><Relationship Id="rId32" Type="http://schemas.openxmlformats.org/officeDocument/2006/relationships/hyperlink" Target="https://eur-lex.europa.eu/legal-content/EN/TXT/HTML/?uri=CELEX:32016R0631&amp;from=EN" TargetMode="External"/><Relationship Id="rId37" Type="http://schemas.openxmlformats.org/officeDocument/2006/relationships/hyperlink" Target="https://eur-lex.europa.eu/legal-content/EN/AUTO/?uri=OJ:L:2012:315:TOC" TargetMode="External"/><Relationship Id="rId40" Type="http://schemas.openxmlformats.org/officeDocument/2006/relationships/hyperlink" Target="https://eur-lex.europa.eu/legal-content/EN/TXT/HTML/?uri=CELEX:32016R0631&amp;from=EN" TargetMode="External"/><Relationship Id="rId45" Type="http://schemas.openxmlformats.org/officeDocument/2006/relationships/hyperlink" Target="https://eur-lex.europa.eu/legal-content/EN/TXT/HTML/?uri=CELEX:32016R0631&amp;from=EN" TargetMode="External"/><Relationship Id="rId53"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omments" Target="comments.xml"/><Relationship Id="rId19" Type="http://schemas.openxmlformats.org/officeDocument/2006/relationships/image" Target="media/image3.jpeg"/><Relationship Id="rId31" Type="http://schemas.openxmlformats.org/officeDocument/2006/relationships/image" Target="media/image15.jpeg"/><Relationship Id="rId44" Type="http://schemas.openxmlformats.org/officeDocument/2006/relationships/hyperlink" Target="https://eur-lex.europa.eu/legal-content/EN/TXT/HTML/?uri=CELEX:32016R0631&amp;from=EN" TargetMode="External"/><Relationship Id="rId52"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eur-lex.europa.eu/legal-content/EN/TXT/HTML/?uri=CELEX:32016R0631&amp;from=EN" TargetMode="External"/><Relationship Id="rId14" Type="http://schemas.openxmlformats.org/officeDocument/2006/relationships/hyperlink" Target="https://eur-lex.europa.eu/legal-content/EN/TXT/HTML/?uri=CELEX:32016R0631&amp;from=EN" TargetMode="External"/><Relationship Id="rId22" Type="http://schemas.openxmlformats.org/officeDocument/2006/relationships/image" Target="media/image6.png"/><Relationship Id="rId27" Type="http://schemas.openxmlformats.org/officeDocument/2006/relationships/image" Target="media/image11.jpeg"/><Relationship Id="rId30" Type="http://schemas.openxmlformats.org/officeDocument/2006/relationships/image" Target="media/image14.emf"/><Relationship Id="rId35" Type="http://schemas.openxmlformats.org/officeDocument/2006/relationships/hyperlink" Target="https://eur-lex.europa.eu/legal-content/EN/TXT/?uri=OJ:L:2019:158:TOC" TargetMode="External"/><Relationship Id="rId43" Type="http://schemas.openxmlformats.org/officeDocument/2006/relationships/hyperlink" Target="https://eur-lex.europa.eu/legal-content/EN/AUTO/?uri=OJ:L:2008:218:TOC" TargetMode="External"/><Relationship Id="rId48" Type="http://schemas.openxmlformats.org/officeDocument/2006/relationships/footer" Target="footer1.xml"/><Relationship Id="rId8" Type="http://schemas.openxmlformats.org/officeDocument/2006/relationships/hyperlink" Target="https://eur-lex.europa.eu/legal-content/EN/TXT/HTML/?uri=CELEX:32016R0631&amp;from=EN" TargetMode="External"/><Relationship Id="rId51" Type="http://schemas.openxmlformats.org/officeDocument/2006/relationships/customXml" Target="../customXml/item2.xml"/><Relationship Id="rId3" Type="http://schemas.openxmlformats.org/officeDocument/2006/relationships/styles" Target="styles.xml"/><Relationship Id="rId12" Type="http://schemas.microsoft.com/office/2016/09/relationships/commentsIds" Target="commentsIds.xml"/><Relationship Id="rId17" Type="http://schemas.openxmlformats.org/officeDocument/2006/relationships/image" Target="media/image1.jpeg"/><Relationship Id="rId25" Type="http://schemas.openxmlformats.org/officeDocument/2006/relationships/image" Target="media/image9.jpeg"/><Relationship Id="rId33" Type="http://schemas.openxmlformats.org/officeDocument/2006/relationships/hyperlink" Target="https://eur-lex.europa.eu/legal-content/EN/TXT/?uri=OJ:L:2019:158:TOC" TargetMode="External"/><Relationship Id="rId38" Type="http://schemas.openxmlformats.org/officeDocument/2006/relationships/hyperlink" Target="https://eur-lex.europa.eu/legal-content/EN/TXT/HTML/?uri=CELEX:32016R0631&amp;from=EN" TargetMode="External"/><Relationship Id="rId46" Type="http://schemas.openxmlformats.org/officeDocument/2006/relationships/hyperlink" Target="https://eur-lex.europa.eu/legal-content/EN/TXT/HTML/?uri=CELEX:32016R0631&amp;from=EN" TargetMode="External"/><Relationship Id="rId20" Type="http://schemas.openxmlformats.org/officeDocument/2006/relationships/image" Target="media/image4.png"/><Relationship Id="rId41" Type="http://schemas.openxmlformats.org/officeDocument/2006/relationships/hyperlink" Target="https://eur-lex.europa.eu/legal-content/EN/AUTO/?uri=OJ:L:2013:163:TOC"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ur-lex.europa.eu/legal-content/EN/TXT/HTML/?uri=CELEX:32016R0631&amp;from=EN" TargetMode="External"/><Relationship Id="rId23" Type="http://schemas.openxmlformats.org/officeDocument/2006/relationships/image" Target="media/image7.jpeg"/><Relationship Id="rId28" Type="http://schemas.openxmlformats.org/officeDocument/2006/relationships/image" Target="media/image12.jpeg"/><Relationship Id="rId36" Type="http://schemas.openxmlformats.org/officeDocument/2006/relationships/hyperlink" Target="https://eur-lex.europa.eu/legal-content/EN/TXT/HTML/?uri=CELEX:32016R0631&amp;from=EN" TargetMode="External"/><Relationship Id="rId4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ACER Decision" ma:contentTypeID="0x0101008C5B9A9143F52B489D5AA49D2B01A8660050D61BE1FCD0CF45AE289C3DE530B59F" ma:contentTypeVersion="6" ma:contentTypeDescription="ACER Decision Template" ma:contentTypeScope="" ma:versionID="82a32e367ce1f99ba7161c81432795b0">
  <xsd:schema xmlns:xsd="http://www.w3.org/2001/XMLSchema" xmlns:xs="http://www.w3.org/2001/XMLSchema" xmlns:p="http://schemas.microsoft.com/office/2006/metadata/properties" xmlns:ns2="a5ff7179-4526-4e31-84f3-1e5086ece008" targetNamespace="http://schemas.microsoft.com/office/2006/metadata/properties" ma:root="true" ma:fieldsID="a38fb715ff0e5bf2ebddedd436d2bb2f"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bstract xmlns="a5ff7179-4526-4e31-84f3-1e5086ece008" xsi:nil="true"/>
    <Chapter xmlns="a5ff7179-4526-4e31-84f3-1e5086ece008">Executive Summary</Chapter>
    <MMR_x0020_version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E84BB2D0-7DF0-4F47-A5D7-D137F2B24788}">
  <ds:schemaRefs>
    <ds:schemaRef ds:uri="http://schemas.openxmlformats.org/officeDocument/2006/bibliography"/>
  </ds:schemaRefs>
</ds:datastoreItem>
</file>

<file path=customXml/itemProps2.xml><?xml version="1.0" encoding="utf-8"?>
<ds:datastoreItem xmlns:ds="http://schemas.openxmlformats.org/officeDocument/2006/customXml" ds:itemID="{77D0D7D5-B7A9-4675-95A2-2E1A345084B3}"/>
</file>

<file path=customXml/itemProps3.xml><?xml version="1.0" encoding="utf-8"?>
<ds:datastoreItem xmlns:ds="http://schemas.openxmlformats.org/officeDocument/2006/customXml" ds:itemID="{46CC78D0-BFFF-4EA1-919B-B194E9235589}"/>
</file>

<file path=customXml/itemProps4.xml><?xml version="1.0" encoding="utf-8"?>
<ds:datastoreItem xmlns:ds="http://schemas.openxmlformats.org/officeDocument/2006/customXml" ds:itemID="{1784C9D9-A543-4D41-A0AB-247ADAD6E6E5}"/>
</file>

<file path=docProps/app.xml><?xml version="1.0" encoding="utf-8"?>
<Properties xmlns="http://schemas.openxmlformats.org/officeDocument/2006/extended-properties" xmlns:vt="http://schemas.openxmlformats.org/officeDocument/2006/docPropsVTypes">
  <Template>Normal</Template>
  <TotalTime>0</TotalTime>
  <Pages>30</Pages>
  <Words>46034</Words>
  <Characters>262394</Characters>
  <Application>Microsoft Office Word</Application>
  <DocSecurity>0</DocSecurity>
  <Lines>2186</Lines>
  <Paragraphs>615</Paragraphs>
  <ScaleCrop>false</ScaleCrop>
  <Company/>
  <LinksUpToDate>false</LinksUpToDate>
  <CharactersWithSpaces>307813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2023-09-26T09:37:00Z</dcterms:created>
  <dcterms:modified xsi:type="dcterms:W3CDTF">2023-09-26T09:37:00Z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b5e2db6-eecf-4aa2-8fc3-174bf94bce19_Method">
    <vt:lpwstr>Standard</vt:lpwstr>
  </property>
  <property fmtid="{D5CDD505-2E9C-101B-9397-08002B2CF9AE}" pid="3" name="MSIP_Label_fb5e2db6-eecf-4aa2-8fc3-174bf94bce19_Enabled">
    <vt:lpwstr>true</vt:lpwstr>
  </property>
  <property fmtid="{D5CDD505-2E9C-101B-9397-08002B2CF9AE}" pid="4" name="MediaServiceImageTags">
    <vt:lpwstr/>
  </property>
  <property fmtid="{D5CDD505-2E9C-101B-9397-08002B2CF9AE}" pid="5" name="ContentTypeId">
    <vt:lpwstr>0x0101008C5B9A9143F52B489D5AA49D2B01A8660050D61BE1FCD0CF45AE289C3DE530B59F</vt:lpwstr>
  </property>
  <property fmtid="{D5CDD505-2E9C-101B-9397-08002B2CF9AE}" pid="6" name="MSIP_Label_fb5e2db6-eecf-4aa2-8fc3-174bf94bce19_ContentBits">
    <vt:lpwstr>2</vt:lpwstr>
  </property>
  <property fmtid="{D5CDD505-2E9C-101B-9397-08002B2CF9AE}" pid="7" name="MSIP_Label_fb5e2db6-eecf-4aa2-8fc3-174bf94bce19_Name">
    <vt:lpwstr>fb5e2db6-eecf-4aa2-8fc3-174bf94bce19</vt:lpwstr>
  </property>
  <property fmtid="{D5CDD505-2E9C-101B-9397-08002B2CF9AE}" pid="8" name="MSIP_Label_fb5e2db6-eecf-4aa2-8fc3-174bf94bce19_SetDate">
    <vt:lpwstr>2023-09-05T06:37:04Z</vt:lpwstr>
  </property>
  <property fmtid="{D5CDD505-2E9C-101B-9397-08002B2CF9AE}" pid="9" name="MSIP_Label_fb5e2db6-eecf-4aa2-8fc3-174bf94bce19_ActionId">
    <vt:lpwstr>92717c51-f6c8-4202-8e33-66ddb463b8e9</vt:lpwstr>
  </property>
  <property fmtid="{D5CDD505-2E9C-101B-9397-08002B2CF9AE}" pid="10" name="MSIP_Label_fb5e2db6-eecf-4aa2-8fc3-174bf94bce19_SiteId">
    <vt:lpwstr>ceb177bf-013b-49ab-8a9c-4abce32afc1e</vt:lpwstr>
  </property>
</Properties>
</file>