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w:t>
            </w:r>
            <w:r w:rsidRPr="00CA495E">
              <w:rPr>
                <w:rFonts w:ascii="inherit" w:eastAsia="Times New Roman" w:hAnsi="inherit" w:cs="Times New Roman"/>
                <w:sz w:val="24"/>
                <w:szCs w:val="24"/>
                <w:lang w:eastAsia="en-GB"/>
              </w:rPr>
              <w:lastRenderedPageBreak/>
              <w:t>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378016FD"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47FEB1D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10FA4FD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6DD5BBC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3B9299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0212623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164EEB9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6CB0D34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56A5357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1B00C96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6BBD70F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0BF4B8A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465BFFA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4"/>
      <w:bookmarkEnd w:id="5"/>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51977B2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07B7CB28"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30F96CA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6BCA72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3BBE4D2D"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0EA378B0"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7384F06E"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4E089370"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3A0D03AF"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20531BCE"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5B2CC82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2F6E229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2F32106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2A01A17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1B9D24AF"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2C0B7F0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51EC672C"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2C725CA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6A1D76E6"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07674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1CAFF5D5"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2576AB6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549A1250"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35BD71F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3FCAB21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78F1065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2FEDE59B"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548E31E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6E1CD5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19AFC13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7F35FA4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54CF9F4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74AA1E95"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4" o:title=""/>
          </v:shape>
          <o:OLEObject Type="Embed" ProgID="PBrush" ShapeID="_x0000_i1025" DrawAspect="Content" ObjectID="_1756895304" r:id="rId15"/>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6" o:title=""/>
          </v:shape>
          <o:OLEObject Type="Embed" ProgID="PBrush" ShapeID="_x0000_i1026" DrawAspect="Content" ObjectID="_1756895305" r:id="rId17"/>
        </w:object>
      </w:r>
    </w:p>
    <w:p w14:paraId="7E6F9091" w14:textId="3D643516" w:rsidR="00F93A15" w:rsidRPr="00794ED6" w:rsidRDefault="00F93A15" w:rsidP="00794ED6">
      <w:pPr>
        <w:pStyle w:val="ListParagraph"/>
        <w:numPr>
          <w:ilvl w:val="0"/>
          <w:numId w:val="2"/>
        </w:numPr>
        <w:spacing w:line="240" w:lineRule="auto"/>
        <w:jc w:val="both"/>
        <w:rPr>
          <w:ins w:id="6" w:author="Author"/>
          <w:rFonts w:ascii="inherit" w:hAnsi="inherit"/>
          <w:color w:val="231F20"/>
          <w:sz w:val="24"/>
          <w:szCs w:val="24"/>
          <w:rPrChange w:id="7" w:author="Author">
            <w:rPr>
              <w:ins w:id="8" w:author="Author"/>
            </w:rPr>
          </w:rPrChange>
        </w:rPr>
        <w:pPrChange w:id="9" w:author="Author">
          <w:pPr>
            <w:spacing w:line="240" w:lineRule="auto"/>
            <w:ind w:left="357"/>
            <w:jc w:val="both"/>
          </w:pPr>
        </w:pPrChange>
      </w:pPr>
      <w:del w:id="10" w:author="Author">
        <w:r w:rsidRPr="00794ED6" w:rsidDel="002F0FB7">
          <w:rPr>
            <w:rFonts w:ascii="inherit" w:hAnsi="inherit"/>
            <w:color w:val="231F20"/>
            <w:sz w:val="24"/>
            <w:szCs w:val="24"/>
            <w:rPrChange w:id="11" w:author="Author">
              <w:rPr/>
            </w:rPrChange>
          </w:rPr>
          <w:delText xml:space="preserve">(d) </w:delText>
        </w:r>
      </w:del>
      <w:r w:rsidRPr="00794ED6">
        <w:rPr>
          <w:rFonts w:ascii="inherit" w:hAnsi="inherit"/>
          <w:color w:val="231F20"/>
          <w:sz w:val="24"/>
          <w:szCs w:val="24"/>
          <w:rPrChange w:id="12" w:author="Author">
            <w:rPr/>
          </w:rPrChange>
        </w:rPr>
        <w:t xml:space="preserve">The </w:t>
      </w:r>
      <w:r w:rsidRPr="00794ED6">
        <w:rPr>
          <w:rFonts w:ascii="inherit" w:hAnsi="inherit"/>
          <w:w w:val="105"/>
          <w:sz w:val="24"/>
          <w:szCs w:val="24"/>
          <w:rPrChange w:id="13" w:author="Author">
            <w:rPr>
              <w:w w:val="105"/>
            </w:rPr>
          </w:rPrChange>
        </w:rPr>
        <w:t xml:space="preserve">V1G electric vehicle and associated V1G electric vehicle </w:t>
      </w:r>
      <w:r w:rsidR="000065BB" w:rsidRPr="00794ED6">
        <w:rPr>
          <w:rFonts w:ascii="inherit" w:hAnsi="inherit"/>
          <w:w w:val="105"/>
          <w:sz w:val="24"/>
          <w:szCs w:val="24"/>
          <w:rPrChange w:id="14" w:author="Author">
            <w:rPr>
              <w:w w:val="105"/>
            </w:rPr>
          </w:rPrChange>
        </w:rPr>
        <w:t>supply equipment</w:t>
      </w:r>
      <w:r w:rsidRPr="00794ED6">
        <w:rPr>
          <w:rFonts w:ascii="inherit" w:hAnsi="inherit"/>
          <w:color w:val="231F20"/>
          <w:sz w:val="24"/>
          <w:szCs w:val="24"/>
          <w:rPrChange w:id="15" w:author="Author">
            <w:rPr/>
          </w:rPrChange>
        </w:rPr>
        <w:t xml:space="preserve">, power-to-gas demand unit and heat-pump shall be capable of remaining connected to the network and continuing to operate stably when the system frequency remains within the frequency range specified in Table 2. The </w:t>
      </w:r>
      <w:r w:rsidR="00E0483E" w:rsidRPr="00794ED6">
        <w:rPr>
          <w:rFonts w:ascii="inherit" w:hAnsi="inherit"/>
          <w:color w:val="231F20"/>
          <w:sz w:val="24"/>
          <w:szCs w:val="24"/>
          <w:rPrChange w:id="16" w:author="Author">
            <w:rPr/>
          </w:rPrChange>
        </w:rPr>
        <w:t xml:space="preserve">V1G electric vehicle and associated V1G electric vehicle </w:t>
      </w:r>
      <w:r w:rsidR="000065BB" w:rsidRPr="00794ED6">
        <w:rPr>
          <w:rFonts w:ascii="inherit" w:hAnsi="inherit"/>
          <w:color w:val="231F20"/>
          <w:sz w:val="24"/>
          <w:szCs w:val="24"/>
          <w:rPrChange w:id="17" w:author="Author">
            <w:rPr/>
          </w:rPrChange>
        </w:rPr>
        <w:t>supply equipment</w:t>
      </w:r>
      <w:r w:rsidR="00E0483E" w:rsidRPr="00794ED6">
        <w:rPr>
          <w:rFonts w:ascii="inherit" w:hAnsi="inherit"/>
          <w:color w:val="231F20"/>
          <w:sz w:val="24"/>
          <w:szCs w:val="24"/>
          <w:rPrChange w:id="18" w:author="Author">
            <w:rPr/>
          </w:rPrChange>
        </w:rPr>
        <w:t xml:space="preserve">, power-to-gas demand unit and heat-pump </w:t>
      </w:r>
      <w:r w:rsidRPr="00794ED6">
        <w:rPr>
          <w:rFonts w:ascii="inherit" w:hAnsi="inherit"/>
          <w:color w:val="231F20"/>
          <w:sz w:val="24"/>
          <w:szCs w:val="24"/>
          <w:rPrChange w:id="19" w:author="Author">
            <w:rPr/>
          </w:rPrChange>
        </w:rPr>
        <w:t xml:space="preserve">protection schemes shall not jeopardise </w:t>
      </w:r>
      <w:commentRangeStart w:id="20"/>
      <w:r w:rsidRPr="00794ED6">
        <w:rPr>
          <w:rFonts w:ascii="inherit" w:hAnsi="inherit"/>
          <w:color w:val="231F20"/>
          <w:sz w:val="24"/>
          <w:szCs w:val="24"/>
          <w:rPrChange w:id="21" w:author="Author">
            <w:rPr/>
          </w:rPrChange>
        </w:rPr>
        <w:t>frequency-ride-through performance specified in point 2.b from this Article;</w:t>
      </w:r>
      <w:commentRangeEnd w:id="20"/>
      <w:r w:rsidR="003235D5">
        <w:rPr>
          <w:rStyle w:val="CommentReference"/>
        </w:rPr>
        <w:commentReference w:id="20"/>
      </w:r>
    </w:p>
    <w:p w14:paraId="1D7DD2D7" w14:textId="6FFAAB53" w:rsidR="002F0FB7" w:rsidRPr="00794ED6" w:rsidRDefault="00105DC2" w:rsidP="002F0FB7">
      <w:pPr>
        <w:pStyle w:val="ListParagraph"/>
        <w:numPr>
          <w:ilvl w:val="1"/>
          <w:numId w:val="2"/>
        </w:numPr>
        <w:spacing w:line="240" w:lineRule="auto"/>
        <w:jc w:val="both"/>
        <w:rPr>
          <w:ins w:id="22" w:author="Author"/>
          <w:rFonts w:ascii="inherit" w:hAnsi="inherit"/>
          <w:color w:val="231F20"/>
          <w:w w:val="95"/>
          <w:sz w:val="24"/>
          <w:szCs w:val="24"/>
          <w:rPrChange w:id="23" w:author="Author">
            <w:rPr>
              <w:ins w:id="24" w:author="Author"/>
              <w:rFonts w:ascii="inherit" w:hAnsi="inherit"/>
              <w:sz w:val="24"/>
              <w:szCs w:val="24"/>
              <w:lang w:val="en-US"/>
            </w:rPr>
          </w:rPrChange>
        </w:rPr>
      </w:pPr>
      <w:ins w:id="25" w:author="Author">
        <w:r w:rsidRPr="008427C4">
          <w:rPr>
            <w:rFonts w:ascii="inherit" w:hAnsi="inherit"/>
            <w:color w:val="231F20"/>
            <w:w w:val="95"/>
            <w:sz w:val="24"/>
            <w:szCs w:val="24"/>
          </w:rPr>
          <w:t xml:space="preserve">Hence ROCOF </w:t>
        </w:r>
        <w:r w:rsidRPr="00794ED6">
          <w:rPr>
            <w:rFonts w:ascii="inherit" w:hAnsi="inherit"/>
            <w:sz w:val="24"/>
            <w:szCs w:val="24"/>
            <w:lang w:val="en-US"/>
            <w:rPrChange w:id="26" w:author="Author">
              <w:rPr>
                <w:lang w:val="en-US"/>
              </w:rPr>
            </w:rPrChange>
          </w:rPr>
          <w:t>meas</w:t>
        </w:r>
        <w:r w:rsidR="00913049" w:rsidRPr="00794ED6">
          <w:rPr>
            <w:rFonts w:ascii="inherit" w:hAnsi="inherit"/>
            <w:sz w:val="24"/>
            <w:szCs w:val="24"/>
            <w:lang w:val="en-US"/>
            <w:rPrChange w:id="27" w:author="Author">
              <w:rPr>
                <w:lang w:val="en-US"/>
              </w:rPr>
            </w:rPrChange>
          </w:rPr>
          <w:t>urements</w:t>
        </w:r>
        <w:r w:rsidRPr="00794ED6">
          <w:rPr>
            <w:rFonts w:ascii="inherit" w:hAnsi="inherit"/>
            <w:sz w:val="24"/>
            <w:szCs w:val="24"/>
            <w:lang w:val="en-US"/>
            <w:rPrChange w:id="28" w:author="Author">
              <w:rPr>
                <w:lang w:val="en-US"/>
              </w:rPr>
            </w:rPrChange>
          </w:rPr>
          <w:t xml:space="preserve"> should be based on a change of frequency averaged over sufficient time to reject spurious frequency measurements caused by distortion and transients</w:t>
        </w:r>
        <w:r w:rsidR="008427C4">
          <w:rPr>
            <w:rFonts w:ascii="inherit" w:hAnsi="inherit"/>
            <w:sz w:val="24"/>
            <w:szCs w:val="24"/>
            <w:lang w:val="en-US"/>
          </w:rPr>
          <w:t>.</w:t>
        </w:r>
      </w:ins>
    </w:p>
    <w:p w14:paraId="180E72BB" w14:textId="2E25CBC2" w:rsidR="002726FC" w:rsidRPr="00794ED6" w:rsidRDefault="00BE4CB7" w:rsidP="00794ED6">
      <w:pPr>
        <w:pStyle w:val="ListParagraph"/>
        <w:numPr>
          <w:ilvl w:val="0"/>
          <w:numId w:val="2"/>
        </w:numPr>
        <w:spacing w:line="240" w:lineRule="auto"/>
        <w:jc w:val="both"/>
        <w:rPr>
          <w:rFonts w:ascii="inherit" w:hAnsi="inherit"/>
          <w:color w:val="231F20"/>
          <w:w w:val="95"/>
          <w:sz w:val="24"/>
          <w:szCs w:val="24"/>
          <w:rPrChange w:id="29" w:author="Author">
            <w:rPr>
              <w:w w:val="95"/>
            </w:rPr>
          </w:rPrChange>
        </w:rPr>
        <w:pPrChange w:id="30" w:author="Author">
          <w:pPr>
            <w:spacing w:line="240" w:lineRule="auto"/>
            <w:ind w:left="357"/>
            <w:jc w:val="both"/>
          </w:pPr>
        </w:pPrChange>
      </w:pPr>
      <w:ins w:id="31" w:author="Author">
        <w:r>
          <w:rPr>
            <w:rFonts w:ascii="inherit" w:hAnsi="inherit"/>
            <w:color w:val="231F20"/>
            <w:w w:val="95"/>
            <w:sz w:val="24"/>
            <w:szCs w:val="24"/>
          </w:rPr>
          <w:t>With regards to the rate-of-change of</w:t>
        </w:r>
        <w:r w:rsidR="003E5EFE">
          <w:rPr>
            <w:rFonts w:ascii="inherit" w:hAnsi="inherit"/>
            <w:color w:val="231F20"/>
            <w:w w:val="95"/>
            <w:sz w:val="24"/>
            <w:szCs w:val="24"/>
          </w:rPr>
          <w:t xml:space="preserve"> frequency withstand capability specified in </w:t>
        </w:r>
        <w:r w:rsidR="00AA176B">
          <w:rPr>
            <w:rFonts w:ascii="inherit" w:hAnsi="inherit"/>
            <w:color w:val="231F20"/>
            <w:w w:val="95"/>
            <w:sz w:val="24"/>
            <w:szCs w:val="24"/>
          </w:rPr>
          <w:t>2.a from this article</w:t>
        </w:r>
        <w:r w:rsidR="00750782">
          <w:rPr>
            <w:rFonts w:ascii="inherit" w:hAnsi="inherit"/>
            <w:color w:val="231F20"/>
            <w:w w:val="95"/>
            <w:sz w:val="24"/>
            <w:szCs w:val="24"/>
          </w:rPr>
          <w:t xml:space="preserve">, </w:t>
        </w:r>
        <w:r w:rsidR="00F7306D">
          <w:rPr>
            <w:rFonts w:ascii="inherit" w:hAnsi="inherit"/>
            <w:color w:val="231F20"/>
            <w:w w:val="95"/>
            <w:sz w:val="24"/>
            <w:szCs w:val="24"/>
          </w:rPr>
          <w:t>the</w:t>
        </w:r>
        <w:r w:rsidR="00806E2C">
          <w:rPr>
            <w:rFonts w:ascii="inherit" w:hAnsi="inherit"/>
            <w:color w:val="231F20"/>
            <w:w w:val="95"/>
            <w:sz w:val="24"/>
            <w:szCs w:val="24"/>
          </w:rPr>
          <w:t xml:space="preserve"> transient variations in frequency measurements during faults and phase</w:t>
        </w:r>
        <w:r w:rsidR="007D783C">
          <w:rPr>
            <w:rFonts w:ascii="inherit" w:hAnsi="inherit"/>
            <w:color w:val="231F20"/>
            <w:w w:val="95"/>
            <w:sz w:val="24"/>
            <w:szCs w:val="24"/>
          </w:rPr>
          <w:t xml:space="preserve"> </w:t>
        </w:r>
        <w:r w:rsidR="00806E2C">
          <w:rPr>
            <w:rFonts w:ascii="inherit" w:hAnsi="inherit"/>
            <w:color w:val="231F20"/>
            <w:w w:val="95"/>
            <w:sz w:val="24"/>
            <w:szCs w:val="24"/>
          </w:rPr>
          <w:t>jumps, is not considered a ROCOF event.</w:t>
        </w:r>
      </w:ins>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1033E290"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3085FCB0"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1F3BB824"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51140C80"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09307906"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239F8B96"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3ABABA02"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287EA14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1CFD6C92"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413ADFB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1145B05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398A075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F486E5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205049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458D037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22E7F9D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3868889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1D4D00B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2E22447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6D0DE25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16914756"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5DFA32AC"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794ED6"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794ED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794ED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6276DABB"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04B2278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41A24519"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0941A3A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362F1F45"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48CF745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41075160"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50C9A05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62195351"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009E343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50465AD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361754F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3823D795"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794ED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63204707"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DD7A50" w:rsidRDefault="007B7E56" w:rsidP="009F7183">
            <w:pPr>
              <w:rPr>
                <w:rFonts w:ascii="inherit" w:hAnsi="inherit"/>
                <w:lang w:val="en-GB"/>
              </w:rPr>
            </w:pPr>
          </w:p>
        </w:tc>
        <w:tc>
          <w:tcPr>
            <w:tcW w:w="1354" w:type="dxa"/>
            <w:vMerge/>
          </w:tcPr>
          <w:p w14:paraId="24A87BE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DD7A50">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DD7A50" w:rsidRDefault="007B7E56" w:rsidP="009F7183">
            <w:pPr>
              <w:rPr>
                <w:rFonts w:ascii="inherit" w:hAnsi="inherit"/>
                <w:lang w:val="en-GB"/>
              </w:rPr>
            </w:pPr>
          </w:p>
        </w:tc>
        <w:tc>
          <w:tcPr>
            <w:tcW w:w="1354" w:type="dxa"/>
            <w:vMerge/>
          </w:tcPr>
          <w:p w14:paraId="19D93CA0"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DD7A50" w:rsidRDefault="007B7E56" w:rsidP="009F7183">
            <w:pPr>
              <w:rPr>
                <w:rFonts w:ascii="inherit" w:hAnsi="inherit"/>
                <w:lang w:val="en-GB"/>
              </w:rPr>
            </w:pPr>
          </w:p>
        </w:tc>
        <w:tc>
          <w:tcPr>
            <w:tcW w:w="1354" w:type="dxa"/>
            <w:vMerge/>
          </w:tcPr>
          <w:p w14:paraId="48062DD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DD7A50">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DD7A50" w:rsidRDefault="007B7E56" w:rsidP="009F7183">
            <w:pPr>
              <w:rPr>
                <w:rFonts w:ascii="inherit" w:hAnsi="inherit"/>
                <w:lang w:val="en-GB"/>
              </w:rPr>
            </w:pPr>
          </w:p>
        </w:tc>
        <w:tc>
          <w:tcPr>
            <w:tcW w:w="1354" w:type="dxa"/>
            <w:vMerge/>
          </w:tcPr>
          <w:p w14:paraId="19F8B4A8"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DD7A50" w:rsidRDefault="007B7E56" w:rsidP="009F7183">
            <w:pPr>
              <w:rPr>
                <w:rFonts w:ascii="inherit" w:hAnsi="inherit"/>
                <w:lang w:val="en-GB"/>
              </w:rPr>
            </w:pPr>
          </w:p>
        </w:tc>
        <w:tc>
          <w:tcPr>
            <w:tcW w:w="1354" w:type="dxa"/>
            <w:vMerge/>
          </w:tcPr>
          <w:p w14:paraId="09FA7EA1"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DD7A50" w:rsidRDefault="007B7E56" w:rsidP="009F7183">
            <w:pPr>
              <w:rPr>
                <w:rFonts w:ascii="inherit" w:hAnsi="inherit"/>
                <w:lang w:val="en-GB"/>
              </w:rPr>
            </w:pPr>
          </w:p>
        </w:tc>
        <w:tc>
          <w:tcPr>
            <w:tcW w:w="1354" w:type="dxa"/>
            <w:vMerge/>
          </w:tcPr>
          <w:p w14:paraId="7207FD9E"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608D5C17"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780C5AC4"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09B8052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DD7A50" w:rsidRDefault="007B7E56" w:rsidP="009F7183">
            <w:pPr>
              <w:rPr>
                <w:rFonts w:ascii="inherit" w:hAnsi="inherit"/>
                <w:lang w:val="en-GB"/>
              </w:rPr>
            </w:pPr>
          </w:p>
        </w:tc>
        <w:tc>
          <w:tcPr>
            <w:tcW w:w="1354" w:type="dxa"/>
            <w:vMerge/>
          </w:tcPr>
          <w:p w14:paraId="56DAA93E"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DD7A50" w:rsidRDefault="007B7E56" w:rsidP="009F7183">
            <w:pPr>
              <w:rPr>
                <w:rFonts w:ascii="inherit" w:hAnsi="inherit"/>
                <w:lang w:val="en-GB"/>
              </w:rPr>
            </w:pPr>
          </w:p>
        </w:tc>
        <w:tc>
          <w:tcPr>
            <w:tcW w:w="1354" w:type="dxa"/>
            <w:vMerge/>
          </w:tcPr>
          <w:p w14:paraId="36EEFDD4"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5E93217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665BECE3"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1,09 pu-1,20 pu</w:t>
            </w:r>
          </w:p>
        </w:tc>
        <w:tc>
          <w:tcPr>
            <w:tcW w:w="2510" w:type="dxa"/>
          </w:tcPr>
          <w:p w14:paraId="10D9CBDB"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1,10 pu-1,20 pu</w:t>
            </w:r>
          </w:p>
        </w:tc>
        <w:tc>
          <w:tcPr>
            <w:tcW w:w="2510" w:type="dxa"/>
          </w:tcPr>
          <w:p w14:paraId="4AEFE77F"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1,15 pu-1,20 pu</w:t>
            </w:r>
          </w:p>
        </w:tc>
        <w:tc>
          <w:tcPr>
            <w:tcW w:w="2510" w:type="dxa"/>
          </w:tcPr>
          <w:p w14:paraId="286930DB"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DD7A50">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1,15 pu-1,20 pu</w:t>
            </w:r>
          </w:p>
        </w:tc>
        <w:tc>
          <w:tcPr>
            <w:tcW w:w="2510" w:type="dxa"/>
          </w:tcPr>
          <w:p w14:paraId="4EA5D8FA"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1,15 pu-1,20 pu</w:t>
            </w:r>
          </w:p>
        </w:tc>
        <w:tc>
          <w:tcPr>
            <w:tcW w:w="2510" w:type="dxa"/>
          </w:tcPr>
          <w:p w14:paraId="4DFC2600"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DD7A50">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1,15 pu-1,20 pu</w:t>
            </w:r>
          </w:p>
        </w:tc>
        <w:tc>
          <w:tcPr>
            <w:tcW w:w="2510" w:type="dxa"/>
          </w:tcPr>
          <w:p w14:paraId="11D5E6C9" w14:textId="77777777" w:rsidR="007B7E56" w:rsidRPr="00DD7A5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7A50">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7D4ADF74"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794ED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Author" w:initials="A">
    <w:p w14:paraId="1BCAEEBA" w14:textId="77777777" w:rsidR="003235D5" w:rsidRDefault="003235D5" w:rsidP="00084B67">
      <w:pPr>
        <w:pStyle w:val="CommentText"/>
      </w:pPr>
      <w:r>
        <w:rPr>
          <w:rStyle w:val="CommentReference"/>
        </w:rPr>
        <w:annotationRef/>
      </w:r>
      <w:r>
        <w:t>We support the current proposal. Though we suggest additional specification. To ensure the ROCOF assessment rejects spurious frequency measurements caused by distortion and transients.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CAEEB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CAEEBA" w16cid:durableId="28B80C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1054A" w14:textId="77777777" w:rsidR="001B3397" w:rsidRDefault="001B3397" w:rsidP="00537C5A">
      <w:pPr>
        <w:spacing w:after="0" w:line="240" w:lineRule="auto"/>
      </w:pPr>
      <w:r>
        <w:separator/>
      </w:r>
    </w:p>
  </w:endnote>
  <w:endnote w:type="continuationSeparator" w:id="0">
    <w:p w14:paraId="73FB984D" w14:textId="77777777" w:rsidR="001B3397" w:rsidRDefault="001B3397" w:rsidP="00537C5A">
      <w:pPr>
        <w:spacing w:after="0" w:line="240" w:lineRule="auto"/>
      </w:pPr>
      <w:r>
        <w:continuationSeparator/>
      </w:r>
    </w:p>
  </w:endnote>
  <w:endnote w:type="continuationNotice" w:id="1">
    <w:p w14:paraId="4D1CC29D" w14:textId="77777777" w:rsidR="001B3397" w:rsidRDefault="001B33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9A7F" w14:textId="77777777" w:rsidR="001B3397" w:rsidRDefault="001B3397" w:rsidP="00537C5A">
      <w:pPr>
        <w:spacing w:after="0" w:line="240" w:lineRule="auto"/>
      </w:pPr>
      <w:r>
        <w:separator/>
      </w:r>
    </w:p>
  </w:footnote>
  <w:footnote w:type="continuationSeparator" w:id="0">
    <w:p w14:paraId="4FA71A19" w14:textId="77777777" w:rsidR="001B3397" w:rsidRDefault="001B3397" w:rsidP="00537C5A">
      <w:pPr>
        <w:spacing w:after="0" w:line="240" w:lineRule="auto"/>
      </w:pPr>
      <w:r>
        <w:continuationSeparator/>
      </w:r>
    </w:p>
  </w:footnote>
  <w:footnote w:type="continuationNotice" w:id="1">
    <w:p w14:paraId="371E1B09" w14:textId="77777777" w:rsidR="001B3397" w:rsidRDefault="001B33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6A7C79D2"/>
    <w:lvl w:ilvl="0" w:tplc="FFFFFFFF">
      <w:start w:val="1"/>
      <w:numFmt w:val="lowerLetter"/>
      <w:lvlText w:val="(%1)"/>
      <w:lvlJc w:val="left"/>
      <w:pPr>
        <w:ind w:left="720" w:hanging="360"/>
      </w:pPr>
      <w:rPr>
        <w:rFonts w:hint="default"/>
      </w:rPr>
    </w:lvl>
    <w:lvl w:ilvl="1" w:tplc="0406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B11D6"/>
    <w:rsid w:val="000C67A5"/>
    <w:rsid w:val="000D4799"/>
    <w:rsid w:val="000D5CA9"/>
    <w:rsid w:val="000E7D81"/>
    <w:rsid w:val="000F7F49"/>
    <w:rsid w:val="00105DC2"/>
    <w:rsid w:val="00110BF8"/>
    <w:rsid w:val="00111DF7"/>
    <w:rsid w:val="001312DF"/>
    <w:rsid w:val="00136CF0"/>
    <w:rsid w:val="00142411"/>
    <w:rsid w:val="00146CB5"/>
    <w:rsid w:val="001529A3"/>
    <w:rsid w:val="00155BB2"/>
    <w:rsid w:val="00155EB4"/>
    <w:rsid w:val="00166F8F"/>
    <w:rsid w:val="00170D89"/>
    <w:rsid w:val="00191318"/>
    <w:rsid w:val="0019790D"/>
    <w:rsid w:val="001A4A9B"/>
    <w:rsid w:val="001B0BEF"/>
    <w:rsid w:val="001B3397"/>
    <w:rsid w:val="001C5AA8"/>
    <w:rsid w:val="001C5DF2"/>
    <w:rsid w:val="002266DE"/>
    <w:rsid w:val="00240E83"/>
    <w:rsid w:val="00247147"/>
    <w:rsid w:val="00257100"/>
    <w:rsid w:val="0026036B"/>
    <w:rsid w:val="002726FC"/>
    <w:rsid w:val="002821E1"/>
    <w:rsid w:val="00286C6C"/>
    <w:rsid w:val="002910E3"/>
    <w:rsid w:val="002A0A1F"/>
    <w:rsid w:val="002C1C5F"/>
    <w:rsid w:val="002C313D"/>
    <w:rsid w:val="002D134D"/>
    <w:rsid w:val="002D6664"/>
    <w:rsid w:val="002F0FB7"/>
    <w:rsid w:val="002F30B2"/>
    <w:rsid w:val="0032070A"/>
    <w:rsid w:val="00321FF4"/>
    <w:rsid w:val="003235D5"/>
    <w:rsid w:val="003446E8"/>
    <w:rsid w:val="003475B4"/>
    <w:rsid w:val="00375CB5"/>
    <w:rsid w:val="003A16FF"/>
    <w:rsid w:val="003A3620"/>
    <w:rsid w:val="003B1751"/>
    <w:rsid w:val="003B4F61"/>
    <w:rsid w:val="003B6CCF"/>
    <w:rsid w:val="003C64E7"/>
    <w:rsid w:val="003C6A47"/>
    <w:rsid w:val="003D50F6"/>
    <w:rsid w:val="003E5A92"/>
    <w:rsid w:val="003E5EFE"/>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1830"/>
    <w:rsid w:val="006748BA"/>
    <w:rsid w:val="00682CE0"/>
    <w:rsid w:val="006B0158"/>
    <w:rsid w:val="006B1334"/>
    <w:rsid w:val="006B7452"/>
    <w:rsid w:val="006C3EC6"/>
    <w:rsid w:val="006C5C82"/>
    <w:rsid w:val="006D08C8"/>
    <w:rsid w:val="006E54D6"/>
    <w:rsid w:val="0071328E"/>
    <w:rsid w:val="00715400"/>
    <w:rsid w:val="0072096E"/>
    <w:rsid w:val="00730EFA"/>
    <w:rsid w:val="00733A2F"/>
    <w:rsid w:val="007365F9"/>
    <w:rsid w:val="00743A1D"/>
    <w:rsid w:val="00743E63"/>
    <w:rsid w:val="00746A9A"/>
    <w:rsid w:val="00750782"/>
    <w:rsid w:val="00756095"/>
    <w:rsid w:val="00765527"/>
    <w:rsid w:val="007704DE"/>
    <w:rsid w:val="00771FBB"/>
    <w:rsid w:val="00773EE4"/>
    <w:rsid w:val="007844A6"/>
    <w:rsid w:val="00792D76"/>
    <w:rsid w:val="00794ED6"/>
    <w:rsid w:val="007B0FFE"/>
    <w:rsid w:val="007B7E56"/>
    <w:rsid w:val="007C0658"/>
    <w:rsid w:val="007D783C"/>
    <w:rsid w:val="007D7890"/>
    <w:rsid w:val="008044F3"/>
    <w:rsid w:val="00806E2C"/>
    <w:rsid w:val="0080795E"/>
    <w:rsid w:val="00811FAA"/>
    <w:rsid w:val="00820E13"/>
    <w:rsid w:val="00841233"/>
    <w:rsid w:val="008427C4"/>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3049"/>
    <w:rsid w:val="009152D7"/>
    <w:rsid w:val="00915F7D"/>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D0B9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176B"/>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7D5D"/>
    <w:rsid w:val="00BB23CF"/>
    <w:rsid w:val="00BB656F"/>
    <w:rsid w:val="00BD28F9"/>
    <w:rsid w:val="00BD6E22"/>
    <w:rsid w:val="00BE4CB7"/>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D7A50"/>
    <w:rsid w:val="00DE1099"/>
    <w:rsid w:val="00E03137"/>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E563F"/>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7306D"/>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comments" Target="comments.xml"/><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0" Type="http://schemas.microsoft.com/office/2016/09/relationships/commentsIds" Target="commentsIds.xml"/><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microsoft.com/office/2011/relationships/commentsExtended" Target="commentsExtended.xml"/><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image" Target="media/image1.png"/><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1388&amp;from=EN" TargetMode="External"/><Relationship Id="rId17" Type="http://schemas.openxmlformats.org/officeDocument/2006/relationships/oleObject" Target="embeddings/oleObject2.bin"/><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AF1C0CC3-83D6-4D5D-AFCF-94BDD7621D2A}"/>
</file>

<file path=customXml/itemProps3.xml><?xml version="1.0" encoding="utf-8"?>
<ds:datastoreItem xmlns:ds="http://schemas.openxmlformats.org/officeDocument/2006/customXml" ds:itemID="{B791F7FB-B2E4-4C95-969B-EA870DAFC38A}"/>
</file>

<file path=customXml/itemProps4.xml><?xml version="1.0" encoding="utf-8"?>
<ds:datastoreItem xmlns:ds="http://schemas.openxmlformats.org/officeDocument/2006/customXml" ds:itemID="{DB5E8FF9-A817-477E-AAE8-BECABBD2D5D7}"/>
</file>

<file path=docProps/app.xml><?xml version="1.0" encoding="utf-8"?>
<Properties xmlns="http://schemas.openxmlformats.org/officeDocument/2006/extended-properties" xmlns:vt="http://schemas.openxmlformats.org/officeDocument/2006/docPropsVTypes">
  <Template>Normal</Template>
  <TotalTime>0</TotalTime>
  <Pages>63</Pages>
  <Words>24448</Words>
  <Characters>139357</Characters>
  <Application>Microsoft Office Word</Application>
  <DocSecurity>0</DocSecurity>
  <Lines>1161</Lines>
  <Paragraphs>326</Paragraphs>
  <ScaleCrop>false</ScaleCrop>
  <Company/>
  <LinksUpToDate>false</LinksUpToDate>
  <CharactersWithSpaces>163479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2023-09-22T11:42:00Z</dcterms:created>
  <dcterms:modified xsi:type="dcterms:W3CDTF">2023-09-22T11:42:00Z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